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8D8" w:rsidRDefault="00F438D8" w:rsidP="00F438D8">
      <w:pPr>
        <w:spacing w:after="0" w:line="240" w:lineRule="auto"/>
        <w:jc w:val="center"/>
        <w:rPr>
          <w:rFonts w:ascii="Century Gothic" w:eastAsia="Times New Roman" w:hAnsi="Century Gothic"/>
          <w:b/>
          <w:color w:val="0070C0"/>
          <w:u w:val="single"/>
        </w:rPr>
      </w:pPr>
      <w:r w:rsidRPr="00F438D8">
        <w:rPr>
          <w:rFonts w:ascii="Century Gothic" w:eastAsia="Times New Roman" w:hAnsi="Century Gothic"/>
          <w:b/>
          <w:color w:val="0070C0"/>
          <w:u w:val="single"/>
        </w:rPr>
        <w:t>Caltrans Comments for the Proposed Advanced Clean Truck Rule</w:t>
      </w:r>
    </w:p>
    <w:p w:rsidR="00F438D8" w:rsidRDefault="00F438D8" w:rsidP="00F438D8">
      <w:pPr>
        <w:spacing w:after="0" w:line="240" w:lineRule="auto"/>
        <w:jc w:val="center"/>
        <w:rPr>
          <w:rFonts w:ascii="Century Gothic" w:eastAsia="Times New Roman" w:hAnsi="Century Gothic"/>
          <w:b/>
          <w:color w:val="0070C0"/>
          <w:u w:val="single"/>
        </w:rPr>
      </w:pPr>
      <w:r>
        <w:rPr>
          <w:rFonts w:ascii="Century Gothic" w:eastAsia="Times New Roman" w:hAnsi="Century Gothic"/>
          <w:b/>
          <w:color w:val="0070C0"/>
          <w:u w:val="single"/>
        </w:rPr>
        <w:t>May 28, 2020</w:t>
      </w:r>
    </w:p>
    <w:p w:rsidR="000919F0" w:rsidRPr="000919F0" w:rsidDel="00E87B95" w:rsidRDefault="000919F0" w:rsidP="00F438D8">
      <w:pPr>
        <w:spacing w:after="0" w:line="240" w:lineRule="auto"/>
        <w:jc w:val="center"/>
        <w:rPr>
          <w:del w:id="0" w:author="Nguyen, Thai Van@DOT" w:date="2020-05-28T16:07:00Z"/>
          <w:rFonts w:ascii="Century Gothic" w:eastAsia="Times New Roman" w:hAnsi="Century Gothic"/>
          <w:color w:val="FF0000"/>
          <w:u w:val="single"/>
        </w:rPr>
      </w:pPr>
      <w:del w:id="1" w:author="Nguyen, Thai Van@DOT" w:date="2020-05-28T16:07:00Z">
        <w:r w:rsidRPr="000919F0" w:rsidDel="00E87B95">
          <w:rPr>
            <w:rFonts w:ascii="Century Gothic" w:eastAsia="Times New Roman" w:hAnsi="Century Gothic"/>
            <w:color w:val="FF0000"/>
            <w:u w:val="single"/>
          </w:rPr>
          <w:delText xml:space="preserve">File; Clean truck EV </w:delText>
        </w:r>
        <w:r w:rsidR="00B36B9C" w:rsidDel="00E87B95">
          <w:rPr>
            <w:rFonts w:ascii="Century Gothic" w:eastAsia="Times New Roman" w:hAnsi="Century Gothic"/>
            <w:color w:val="FF0000"/>
            <w:u w:val="single"/>
          </w:rPr>
          <w:delText>tn</w:delText>
        </w:r>
        <w:r w:rsidRPr="000919F0" w:rsidDel="00E87B95">
          <w:rPr>
            <w:rFonts w:ascii="Century Gothic" w:eastAsia="Times New Roman" w:hAnsi="Century Gothic"/>
            <w:color w:val="FF0000"/>
            <w:u w:val="single"/>
          </w:rPr>
          <w:delText xml:space="preserve"> 05-</w:delText>
        </w:r>
        <w:r w:rsidR="00245F27" w:rsidDel="00E87B95">
          <w:rPr>
            <w:rFonts w:ascii="Century Gothic" w:eastAsia="Times New Roman" w:hAnsi="Century Gothic"/>
            <w:color w:val="FF0000"/>
            <w:u w:val="single"/>
          </w:rPr>
          <w:delText>28-2020</w:delText>
        </w:r>
      </w:del>
    </w:p>
    <w:p w:rsidR="00F438D8" w:rsidRDefault="00F438D8" w:rsidP="009B4A07">
      <w:pPr>
        <w:spacing w:after="0" w:line="240" w:lineRule="auto"/>
        <w:ind w:left="360" w:hanging="360"/>
      </w:pPr>
    </w:p>
    <w:p w:rsidR="00581AB3" w:rsidRPr="00A85BE6" w:rsidRDefault="00581AB3" w:rsidP="009B4A07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="Century Gothic" w:eastAsia="Times New Roman" w:hAnsi="Century Gothic"/>
          <w:b/>
          <w:color w:val="0070C0"/>
          <w:u w:val="single"/>
        </w:rPr>
      </w:pPr>
      <w:r w:rsidRPr="00A85BE6">
        <w:rPr>
          <w:rFonts w:ascii="Century Gothic" w:eastAsia="Times New Roman" w:hAnsi="Century Gothic"/>
          <w:b/>
          <w:color w:val="0070C0"/>
          <w:u w:val="single"/>
        </w:rPr>
        <w:t>Caltrans background</w:t>
      </w:r>
      <w:r w:rsidRPr="00944965">
        <w:rPr>
          <w:rFonts w:ascii="Century Gothic" w:eastAsia="Times New Roman" w:hAnsi="Century Gothic"/>
          <w:b/>
          <w:color w:val="0070C0"/>
        </w:rPr>
        <w:t>:</w:t>
      </w:r>
    </w:p>
    <w:p w:rsidR="00581AB3" w:rsidRPr="009F6EBB" w:rsidRDefault="00581AB3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 w:cstheme="minorHAnsi"/>
          <w:color w:val="000000" w:themeColor="text1"/>
        </w:rPr>
      </w:pPr>
      <w:r w:rsidRPr="009F6EBB">
        <w:rPr>
          <w:rFonts w:ascii="Century Gothic" w:eastAsia="Times New Roman" w:hAnsi="Century Gothic" w:cstheme="minorHAnsi"/>
          <w:color w:val="000000" w:themeColor="text1"/>
        </w:rPr>
        <w:t>Caltrans</w:t>
      </w:r>
      <w:r w:rsidR="00D7390D">
        <w:rPr>
          <w:rFonts w:ascii="Century Gothic" w:eastAsia="Times New Roman" w:hAnsi="Century Gothic" w:cstheme="minorHAnsi"/>
          <w:color w:val="000000" w:themeColor="text1"/>
        </w:rPr>
        <w:t>’</w:t>
      </w:r>
      <w:r w:rsidRPr="009F6EBB">
        <w:rPr>
          <w:rFonts w:ascii="Century Gothic" w:eastAsia="Times New Roman" w:hAnsi="Century Gothic" w:cstheme="minorHAnsi"/>
          <w:color w:val="000000" w:themeColor="text1"/>
        </w:rPr>
        <w:t xml:space="preserve"> mission is to provide a safe, sustainable, integrated and efficient transportation system to enhance California’s economy and livability</w:t>
      </w:r>
      <w:r w:rsidR="00D7390D">
        <w:rPr>
          <w:rFonts w:ascii="Century Gothic" w:eastAsia="Times New Roman" w:hAnsi="Century Gothic" w:cstheme="minorHAnsi"/>
          <w:color w:val="000000" w:themeColor="text1"/>
        </w:rPr>
        <w:t>.</w:t>
      </w:r>
    </w:p>
    <w:p w:rsidR="00581AB3" w:rsidRDefault="00D7390D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 w:cstheme="minorHAnsi"/>
          <w:color w:val="000000" w:themeColor="text1"/>
        </w:rPr>
      </w:pPr>
      <w:r w:rsidRPr="00D7390D">
        <w:rPr>
          <w:rFonts w:ascii="Century Gothic" w:eastAsia="Times New Roman" w:hAnsi="Century Gothic" w:cstheme="minorHAnsi"/>
          <w:color w:val="000000" w:themeColor="text1"/>
        </w:rPr>
        <w:t xml:space="preserve">Has a </w:t>
      </w:r>
      <w:r w:rsidR="00581AB3" w:rsidRPr="00D7390D">
        <w:rPr>
          <w:rFonts w:ascii="Century Gothic" w:eastAsia="Times New Roman" w:hAnsi="Century Gothic" w:cstheme="minorHAnsi"/>
          <w:color w:val="000000" w:themeColor="text1"/>
        </w:rPr>
        <w:t>fleet of over 12,000 units</w:t>
      </w:r>
      <w:r w:rsidRPr="00D7390D">
        <w:rPr>
          <w:rFonts w:ascii="Century Gothic" w:eastAsia="Times New Roman" w:hAnsi="Century Gothic" w:cstheme="minorHAnsi"/>
          <w:color w:val="000000" w:themeColor="text1"/>
        </w:rPr>
        <w:t xml:space="preserve"> </w:t>
      </w:r>
      <w:r w:rsidR="00581AB3" w:rsidRPr="00D7390D">
        <w:rPr>
          <w:rFonts w:ascii="Century Gothic" w:eastAsia="Times New Roman" w:hAnsi="Century Gothic" w:cstheme="minorHAnsi"/>
          <w:color w:val="000000" w:themeColor="text1"/>
        </w:rPr>
        <w:t xml:space="preserve">is dispersed throughout </w:t>
      </w:r>
      <w:proofErr w:type="gramStart"/>
      <w:r w:rsidR="00581AB3" w:rsidRPr="00D7390D">
        <w:rPr>
          <w:rFonts w:ascii="Century Gothic" w:eastAsia="Times New Roman" w:hAnsi="Century Gothic" w:cstheme="minorHAnsi"/>
          <w:color w:val="000000" w:themeColor="text1"/>
        </w:rPr>
        <w:t>California.</w:t>
      </w:r>
      <w:proofErr w:type="gramEnd"/>
    </w:p>
    <w:p w:rsidR="00944965" w:rsidRPr="00944965" w:rsidRDefault="00944965" w:rsidP="00944965">
      <w:pPr>
        <w:spacing w:after="0" w:line="240" w:lineRule="auto"/>
        <w:rPr>
          <w:rFonts w:ascii="Century Gothic" w:eastAsia="Times New Roman" w:hAnsi="Century Gothic" w:cstheme="minorHAnsi"/>
          <w:color w:val="000000" w:themeColor="text1"/>
        </w:rPr>
      </w:pPr>
    </w:p>
    <w:p w:rsidR="00944965" w:rsidRPr="00D7390D" w:rsidRDefault="00944965" w:rsidP="009B4A07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="Century Gothic" w:eastAsia="Times New Roman" w:hAnsi="Century Gothic" w:cstheme="minorHAnsi"/>
          <w:color w:val="000000" w:themeColor="text1"/>
        </w:rPr>
      </w:pPr>
      <w:r w:rsidRPr="00944965">
        <w:rPr>
          <w:rFonts w:ascii="Century Gothic" w:eastAsia="Times New Roman" w:hAnsi="Century Gothic"/>
          <w:b/>
          <w:color w:val="0070C0"/>
          <w:u w:val="single"/>
        </w:rPr>
        <w:t xml:space="preserve">Positive </w:t>
      </w:r>
      <w:r w:rsidR="00E82731">
        <w:rPr>
          <w:rFonts w:ascii="Century Gothic" w:eastAsia="Times New Roman" w:hAnsi="Century Gothic"/>
          <w:b/>
          <w:color w:val="0070C0"/>
          <w:u w:val="single"/>
        </w:rPr>
        <w:t>C</w:t>
      </w:r>
      <w:r w:rsidRPr="00944965">
        <w:rPr>
          <w:rFonts w:ascii="Century Gothic" w:eastAsia="Times New Roman" w:hAnsi="Century Gothic"/>
          <w:b/>
          <w:color w:val="0070C0"/>
          <w:u w:val="single"/>
        </w:rPr>
        <w:t>omments</w:t>
      </w:r>
      <w:r w:rsidR="00E82731">
        <w:rPr>
          <w:rFonts w:ascii="Century Gothic" w:eastAsia="Times New Roman" w:hAnsi="Century Gothic"/>
          <w:b/>
          <w:color w:val="0070C0"/>
          <w:u w:val="single"/>
        </w:rPr>
        <w:t xml:space="preserve"> for the Proposed Rule</w:t>
      </w:r>
      <w:r>
        <w:rPr>
          <w:rFonts w:ascii="Century Gothic" w:eastAsia="Times New Roman" w:hAnsi="Century Gothic"/>
          <w:b/>
          <w:color w:val="0070C0"/>
        </w:rPr>
        <w:t>:</w:t>
      </w:r>
    </w:p>
    <w:p w:rsidR="000F7E51" w:rsidRPr="00313B16" w:rsidRDefault="000F7E51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 w:rsidRPr="00313B16">
        <w:rPr>
          <w:rFonts w:ascii="Century Gothic" w:hAnsi="Century Gothic"/>
          <w:color w:val="000000" w:themeColor="text1"/>
          <w:spacing w:val="-1"/>
        </w:rPr>
        <w:t>Accelerate</w:t>
      </w:r>
      <w:r w:rsidRPr="00313B16">
        <w:rPr>
          <w:rFonts w:ascii="Century Gothic" w:hAnsi="Century Gothic"/>
          <w:color w:val="000000" w:themeColor="text1"/>
          <w:spacing w:val="-2"/>
        </w:rPr>
        <w:t xml:space="preserve"> </w:t>
      </w:r>
      <w:r w:rsidRPr="00313B16">
        <w:rPr>
          <w:rFonts w:ascii="Century Gothic" w:hAnsi="Century Gothic"/>
          <w:color w:val="000000" w:themeColor="text1"/>
          <w:spacing w:val="-1"/>
        </w:rPr>
        <w:t>the</w:t>
      </w:r>
      <w:r w:rsidRPr="00313B16">
        <w:rPr>
          <w:rFonts w:ascii="Century Gothic" w:hAnsi="Century Gothic"/>
          <w:color w:val="000000" w:themeColor="text1"/>
          <w:spacing w:val="-2"/>
        </w:rPr>
        <w:t xml:space="preserve"> </w:t>
      </w:r>
      <w:r w:rsidRPr="00313B16">
        <w:rPr>
          <w:rFonts w:ascii="Century Gothic" w:hAnsi="Century Gothic"/>
          <w:color w:val="000000" w:themeColor="text1"/>
        </w:rPr>
        <w:t>market</w:t>
      </w:r>
      <w:r w:rsidRPr="00313B16">
        <w:rPr>
          <w:rFonts w:ascii="Century Gothic" w:hAnsi="Century Gothic"/>
          <w:color w:val="000000" w:themeColor="text1"/>
          <w:spacing w:val="-5"/>
        </w:rPr>
        <w:t xml:space="preserve"> </w:t>
      </w:r>
      <w:r w:rsidRPr="00313B16">
        <w:rPr>
          <w:rFonts w:ascii="Century Gothic" w:hAnsi="Century Gothic"/>
          <w:color w:val="000000" w:themeColor="text1"/>
        </w:rPr>
        <w:t>for</w:t>
      </w:r>
      <w:r w:rsidRPr="00313B16">
        <w:rPr>
          <w:rFonts w:ascii="Century Gothic" w:hAnsi="Century Gothic"/>
          <w:color w:val="000000" w:themeColor="text1"/>
          <w:spacing w:val="-2"/>
        </w:rPr>
        <w:t xml:space="preserve"> </w:t>
      </w:r>
      <w:r w:rsidRPr="00D7390D">
        <w:rPr>
          <w:rFonts w:ascii="Century Gothic" w:hAnsi="Century Gothic"/>
          <w:color w:val="000000" w:themeColor="text1"/>
          <w:spacing w:val="-1"/>
          <w:u w:color="000000"/>
        </w:rPr>
        <w:t>on-road</w:t>
      </w:r>
      <w:r w:rsidRPr="00D7390D">
        <w:rPr>
          <w:rFonts w:ascii="Century Gothic" w:hAnsi="Century Gothic"/>
          <w:color w:val="000000" w:themeColor="text1"/>
          <w:spacing w:val="-6"/>
          <w:u w:color="000000"/>
        </w:rPr>
        <w:t xml:space="preserve"> </w:t>
      </w:r>
      <w:r w:rsidRPr="00313B16">
        <w:rPr>
          <w:rFonts w:ascii="Century Gothic" w:hAnsi="Century Gothic"/>
          <w:color w:val="000000" w:themeColor="text1"/>
          <w:spacing w:val="-1"/>
        </w:rPr>
        <w:t>zero-emission</w:t>
      </w:r>
      <w:r w:rsidR="009B5019" w:rsidRPr="00313B16">
        <w:rPr>
          <w:rFonts w:ascii="Century Gothic" w:hAnsi="Century Gothic"/>
          <w:color w:val="000000" w:themeColor="text1"/>
          <w:spacing w:val="61"/>
        </w:rPr>
        <w:t xml:space="preserve"> </w:t>
      </w:r>
      <w:r w:rsidR="00944965" w:rsidRPr="00313B16">
        <w:rPr>
          <w:rFonts w:ascii="Century Gothic" w:hAnsi="Century Gothic"/>
          <w:color w:val="000000" w:themeColor="text1"/>
          <w:spacing w:val="-1"/>
        </w:rPr>
        <w:t>vehicles.</w:t>
      </w:r>
    </w:p>
    <w:p w:rsidR="000F7E51" w:rsidRPr="00313B16" w:rsidRDefault="000F7E51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 w:rsidRPr="00313B16">
        <w:rPr>
          <w:rFonts w:ascii="Century Gothic" w:hAnsi="Century Gothic"/>
          <w:color w:val="000000" w:themeColor="text1"/>
          <w:spacing w:val="-1"/>
        </w:rPr>
        <w:t>Reduce</w:t>
      </w:r>
      <w:r w:rsidRPr="00313B16">
        <w:rPr>
          <w:rFonts w:ascii="Century Gothic" w:hAnsi="Century Gothic"/>
          <w:color w:val="000000" w:themeColor="text1"/>
          <w:spacing w:val="-2"/>
        </w:rPr>
        <w:t xml:space="preserve"> </w:t>
      </w:r>
      <w:r w:rsidR="00944965">
        <w:rPr>
          <w:rFonts w:ascii="Century Gothic" w:hAnsi="Century Gothic"/>
          <w:color w:val="000000" w:themeColor="text1"/>
          <w:spacing w:val="-2"/>
        </w:rPr>
        <w:t xml:space="preserve">criteria </w:t>
      </w:r>
      <w:r w:rsidRPr="00313B16">
        <w:rPr>
          <w:rFonts w:ascii="Century Gothic" w:hAnsi="Century Gothic"/>
          <w:color w:val="000000" w:themeColor="text1"/>
          <w:spacing w:val="-1"/>
        </w:rPr>
        <w:t>and greenhouse</w:t>
      </w:r>
      <w:r w:rsidRPr="00313B16">
        <w:rPr>
          <w:rFonts w:ascii="Century Gothic" w:hAnsi="Century Gothic"/>
          <w:color w:val="000000" w:themeColor="text1"/>
          <w:spacing w:val="59"/>
        </w:rPr>
        <w:t xml:space="preserve"> </w:t>
      </w:r>
      <w:r w:rsidRPr="00313B16">
        <w:rPr>
          <w:rFonts w:ascii="Century Gothic" w:hAnsi="Century Gothic"/>
          <w:color w:val="000000" w:themeColor="text1"/>
          <w:spacing w:val="-1"/>
        </w:rPr>
        <w:t>gas</w:t>
      </w:r>
      <w:r w:rsidR="00944965">
        <w:rPr>
          <w:rFonts w:ascii="Century Gothic" w:hAnsi="Century Gothic"/>
          <w:color w:val="000000" w:themeColor="text1"/>
          <w:spacing w:val="-1"/>
        </w:rPr>
        <w:t xml:space="preserve"> emissions from </w:t>
      </w:r>
      <w:r w:rsidR="00C67279" w:rsidRPr="00313B16">
        <w:rPr>
          <w:rFonts w:ascii="Century Gothic" w:hAnsi="Century Gothic"/>
          <w:color w:val="000000" w:themeColor="text1"/>
          <w:spacing w:val="-1"/>
        </w:rPr>
        <w:t>heavy-duty</w:t>
      </w:r>
      <w:r w:rsidR="00C67279" w:rsidRPr="00313B16">
        <w:rPr>
          <w:rFonts w:ascii="Century Gothic" w:hAnsi="Century Gothic"/>
          <w:color w:val="000000" w:themeColor="text1"/>
          <w:spacing w:val="-3"/>
        </w:rPr>
        <w:t xml:space="preserve"> </w:t>
      </w:r>
      <w:r w:rsidR="00C67279" w:rsidRPr="00313B16">
        <w:rPr>
          <w:rFonts w:ascii="Century Gothic" w:hAnsi="Century Gothic"/>
          <w:color w:val="000000" w:themeColor="text1"/>
          <w:spacing w:val="-1"/>
        </w:rPr>
        <w:t>vehicles</w:t>
      </w:r>
      <w:r w:rsidR="00313B16" w:rsidRPr="00313B16">
        <w:rPr>
          <w:rFonts w:ascii="Century Gothic" w:hAnsi="Century Gothic"/>
          <w:color w:val="000000" w:themeColor="text1"/>
          <w:spacing w:val="-1"/>
        </w:rPr>
        <w:t xml:space="preserve">. </w:t>
      </w:r>
    </w:p>
    <w:p w:rsidR="00581AB3" w:rsidRPr="00313B16" w:rsidRDefault="00321FD3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I</w:t>
      </w:r>
      <w:r w:rsidR="002513D6" w:rsidRPr="00313B16">
        <w:rPr>
          <w:rFonts w:ascii="Century Gothic" w:eastAsia="Times New Roman" w:hAnsi="Century Gothic"/>
          <w:color w:val="000000" w:themeColor="text1"/>
        </w:rPr>
        <w:t>mproved</w:t>
      </w:r>
      <w:r w:rsidR="00313B16" w:rsidRPr="00313B16">
        <w:rPr>
          <w:rFonts w:ascii="Century Gothic" w:eastAsia="Times New Roman" w:hAnsi="Century Gothic"/>
          <w:color w:val="000000" w:themeColor="text1"/>
        </w:rPr>
        <w:t xml:space="preserve"> </w:t>
      </w:r>
      <w:r w:rsidR="00944965">
        <w:rPr>
          <w:rFonts w:ascii="Century Gothic" w:eastAsia="Times New Roman" w:hAnsi="Century Gothic"/>
          <w:color w:val="000000" w:themeColor="text1"/>
        </w:rPr>
        <w:t xml:space="preserve">availability of heavy duty </w:t>
      </w:r>
      <w:r>
        <w:rPr>
          <w:rFonts w:ascii="Century Gothic" w:eastAsia="Times New Roman" w:hAnsi="Century Gothic"/>
          <w:color w:val="000000" w:themeColor="text1"/>
        </w:rPr>
        <w:t xml:space="preserve">zero emission </w:t>
      </w:r>
      <w:r w:rsidR="00313B16" w:rsidRPr="00313B16">
        <w:rPr>
          <w:rFonts w:ascii="Century Gothic" w:eastAsia="Times New Roman" w:hAnsi="Century Gothic"/>
          <w:color w:val="000000" w:themeColor="text1"/>
        </w:rPr>
        <w:t>vehicles</w:t>
      </w:r>
      <w:r>
        <w:rPr>
          <w:rFonts w:ascii="Century Gothic" w:eastAsia="Times New Roman" w:hAnsi="Century Gothic"/>
          <w:color w:val="000000" w:themeColor="text1"/>
        </w:rPr>
        <w:t xml:space="preserve"> requirements</w:t>
      </w:r>
      <w:r w:rsidR="00313B16" w:rsidRPr="00313B16">
        <w:rPr>
          <w:rFonts w:ascii="Century Gothic" w:eastAsia="Times New Roman" w:hAnsi="Century Gothic"/>
          <w:color w:val="000000" w:themeColor="text1"/>
        </w:rPr>
        <w:t>.</w:t>
      </w:r>
      <w:r w:rsidR="00953D6C">
        <w:rPr>
          <w:rFonts w:ascii="Century Gothic" w:eastAsia="Times New Roman" w:hAnsi="Century Gothic"/>
          <w:color w:val="000000" w:themeColor="text1"/>
        </w:rPr>
        <w:t xml:space="preserve">  </w:t>
      </w:r>
      <w:r w:rsidR="00953D6C" w:rsidRPr="009F6EBB">
        <w:rPr>
          <w:rFonts w:ascii="Century Gothic" w:eastAsia="Times New Roman" w:hAnsi="Century Gothic"/>
          <w:color w:val="000000" w:themeColor="text1"/>
        </w:rPr>
        <w:t>Based on our knowledge, currently, there’s no heavy</w:t>
      </w:r>
      <w:r w:rsidR="00953D6C">
        <w:rPr>
          <w:rFonts w:ascii="Century Gothic" w:eastAsia="Times New Roman" w:hAnsi="Century Gothic"/>
          <w:color w:val="000000" w:themeColor="text1"/>
        </w:rPr>
        <w:t>-</w:t>
      </w:r>
      <w:r w:rsidR="00953D6C" w:rsidRPr="009F6EBB">
        <w:rPr>
          <w:rFonts w:ascii="Century Gothic" w:eastAsia="Times New Roman" w:hAnsi="Century Gothic"/>
          <w:color w:val="000000" w:themeColor="text1"/>
        </w:rPr>
        <w:t xml:space="preserve">duty electric vehicle available </w:t>
      </w:r>
      <w:r w:rsidR="00953D6C">
        <w:rPr>
          <w:rFonts w:ascii="Century Gothic" w:eastAsia="Times New Roman" w:hAnsi="Century Gothic"/>
          <w:color w:val="000000" w:themeColor="text1"/>
        </w:rPr>
        <w:t>o</w:t>
      </w:r>
      <w:r w:rsidR="00953D6C" w:rsidRPr="009F6EBB">
        <w:rPr>
          <w:rFonts w:ascii="Century Gothic" w:eastAsia="Times New Roman" w:hAnsi="Century Gothic"/>
          <w:color w:val="000000" w:themeColor="text1"/>
        </w:rPr>
        <w:t>n the marketplace to meet our needs</w:t>
      </w:r>
      <w:r w:rsidR="00953D6C">
        <w:rPr>
          <w:rFonts w:ascii="Century Gothic" w:eastAsia="Times New Roman" w:hAnsi="Century Gothic"/>
          <w:color w:val="000000" w:themeColor="text1"/>
        </w:rPr>
        <w:t>.</w:t>
      </w:r>
    </w:p>
    <w:p w:rsidR="00581AB3" w:rsidRPr="00313B16" w:rsidRDefault="00313B16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 w:rsidRPr="00313B16">
        <w:rPr>
          <w:rFonts w:ascii="Century Gothic" w:eastAsia="Times New Roman" w:hAnsi="Century Gothic"/>
          <w:color w:val="000000" w:themeColor="text1"/>
        </w:rPr>
        <w:t>L</w:t>
      </w:r>
      <w:r w:rsidR="00581AB3" w:rsidRPr="00313B16">
        <w:rPr>
          <w:rFonts w:ascii="Century Gothic" w:eastAsia="Times New Roman" w:hAnsi="Century Gothic"/>
          <w:color w:val="000000" w:themeColor="text1"/>
        </w:rPr>
        <w:t xml:space="preserve">ower </w:t>
      </w:r>
      <w:ins w:id="2" w:author="Hardiman, Ed JAMES@DOT" w:date="2020-05-28T14:17:00Z">
        <w:r w:rsidR="00403E11">
          <w:rPr>
            <w:rFonts w:ascii="Century Gothic" w:eastAsia="Times New Roman" w:hAnsi="Century Gothic"/>
            <w:color w:val="000000" w:themeColor="text1"/>
          </w:rPr>
          <w:t xml:space="preserve">Gross Vehicle Weight Rating </w:t>
        </w:r>
      </w:ins>
      <w:ins w:id="3" w:author="Hardiman, Ed JAMES@DOT" w:date="2020-05-28T14:18:00Z">
        <w:r w:rsidR="00403E11">
          <w:rPr>
            <w:rFonts w:ascii="Century Gothic" w:eastAsia="Times New Roman" w:hAnsi="Century Gothic"/>
            <w:color w:val="000000" w:themeColor="text1"/>
          </w:rPr>
          <w:t>(</w:t>
        </w:r>
      </w:ins>
      <w:r w:rsidR="00581AB3" w:rsidRPr="00313B16">
        <w:rPr>
          <w:rFonts w:ascii="Century Gothic" w:eastAsia="Times New Roman" w:hAnsi="Century Gothic"/>
          <w:color w:val="000000" w:themeColor="text1"/>
        </w:rPr>
        <w:t>GVWR</w:t>
      </w:r>
      <w:ins w:id="4" w:author="Hardiman, Ed JAMES@DOT" w:date="2020-05-28T14:18:00Z">
        <w:r w:rsidR="00403E11">
          <w:rPr>
            <w:rFonts w:ascii="Century Gothic" w:eastAsia="Times New Roman" w:hAnsi="Century Gothic"/>
            <w:color w:val="000000" w:themeColor="text1"/>
          </w:rPr>
          <w:t>)</w:t>
        </w:r>
      </w:ins>
      <w:r w:rsidR="00581AB3" w:rsidRPr="00313B16">
        <w:rPr>
          <w:rFonts w:ascii="Century Gothic" w:eastAsia="Times New Roman" w:hAnsi="Century Gothic"/>
          <w:color w:val="000000" w:themeColor="text1"/>
        </w:rPr>
        <w:t xml:space="preserve"> vehicles also included wh</w:t>
      </w:r>
      <w:r w:rsidR="00321FD3">
        <w:rPr>
          <w:rFonts w:ascii="Century Gothic" w:eastAsia="Times New Roman" w:hAnsi="Century Gothic"/>
          <w:color w:val="000000" w:themeColor="text1"/>
        </w:rPr>
        <w:t>ich</w:t>
      </w:r>
      <w:r w:rsidR="00D7390D">
        <w:rPr>
          <w:rFonts w:ascii="Century Gothic" w:eastAsia="Times New Roman" w:hAnsi="Century Gothic"/>
          <w:color w:val="000000" w:themeColor="text1"/>
        </w:rPr>
        <w:t xml:space="preserve"> </w:t>
      </w:r>
      <w:r w:rsidR="00321FD3">
        <w:rPr>
          <w:rFonts w:ascii="Century Gothic" w:eastAsia="Times New Roman" w:hAnsi="Century Gothic"/>
          <w:color w:val="000000" w:themeColor="text1"/>
        </w:rPr>
        <w:t>may assist us in meeting our ZEV purchase requirements when replacing our light duty fleet.</w:t>
      </w:r>
    </w:p>
    <w:p w:rsidR="00313B16" w:rsidRPr="00313B16" w:rsidRDefault="007B17DB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F</w:t>
      </w:r>
      <w:r w:rsidR="00313B16" w:rsidRPr="00313B16">
        <w:rPr>
          <w:rFonts w:ascii="Century Gothic" w:eastAsia="Times New Roman" w:hAnsi="Century Gothic"/>
          <w:color w:val="000000" w:themeColor="text1"/>
        </w:rPr>
        <w:t xml:space="preserve">uel </w:t>
      </w:r>
      <w:r w:rsidR="00D7390D" w:rsidRPr="00313B16">
        <w:rPr>
          <w:rFonts w:ascii="Century Gothic" w:eastAsia="Times New Roman" w:hAnsi="Century Gothic"/>
          <w:color w:val="000000" w:themeColor="text1"/>
        </w:rPr>
        <w:t>neutral</w:t>
      </w:r>
      <w:r w:rsidR="00D7390D">
        <w:rPr>
          <w:rFonts w:ascii="Century Gothic" w:eastAsia="Times New Roman" w:hAnsi="Century Gothic"/>
          <w:color w:val="000000" w:themeColor="text1"/>
        </w:rPr>
        <w:t>ity.</w:t>
      </w:r>
    </w:p>
    <w:p w:rsidR="006573A8" w:rsidRPr="002513D6" w:rsidRDefault="006573A8" w:rsidP="009B4A07">
      <w:pPr>
        <w:spacing w:after="0" w:line="240" w:lineRule="auto"/>
        <w:ind w:left="720"/>
        <w:rPr>
          <w:rFonts w:ascii="Century Gothic" w:eastAsia="Times New Roman" w:hAnsi="Century Gothic"/>
          <w:color w:val="0070C0"/>
        </w:rPr>
      </w:pPr>
    </w:p>
    <w:p w:rsidR="00581AB3" w:rsidRPr="002513D6" w:rsidRDefault="001A3332" w:rsidP="009B4A07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="Century Gothic" w:eastAsia="Times New Roman" w:hAnsi="Century Gothic"/>
          <w:b/>
          <w:color w:val="0070C0"/>
          <w:u w:val="single"/>
        </w:rPr>
      </w:pPr>
      <w:r>
        <w:rPr>
          <w:rFonts w:ascii="Century Gothic" w:eastAsia="Times New Roman" w:hAnsi="Century Gothic"/>
          <w:b/>
          <w:color w:val="0070C0"/>
          <w:u w:val="single"/>
        </w:rPr>
        <w:t xml:space="preserve">Having a statewide fleet dispersed throughout California and needing to respond immediately to emergencies and incidents on the state highway system, </w:t>
      </w:r>
      <w:r w:rsidR="00581AB3" w:rsidRPr="002513D6">
        <w:rPr>
          <w:rFonts w:ascii="Century Gothic" w:eastAsia="Times New Roman" w:hAnsi="Century Gothic"/>
          <w:b/>
          <w:color w:val="0070C0"/>
          <w:u w:val="single"/>
        </w:rPr>
        <w:t xml:space="preserve">Caltrans’ </w:t>
      </w:r>
      <w:r>
        <w:rPr>
          <w:rFonts w:ascii="Century Gothic" w:eastAsia="Times New Roman" w:hAnsi="Century Gothic"/>
          <w:b/>
          <w:color w:val="0070C0"/>
          <w:u w:val="single"/>
        </w:rPr>
        <w:t xml:space="preserve">has many </w:t>
      </w:r>
      <w:r w:rsidR="00581AB3" w:rsidRPr="002513D6">
        <w:rPr>
          <w:rFonts w:ascii="Century Gothic" w:eastAsia="Times New Roman" w:hAnsi="Century Gothic"/>
          <w:b/>
          <w:color w:val="0070C0"/>
          <w:u w:val="single"/>
        </w:rPr>
        <w:t xml:space="preserve">challenges with zero emission vehicles in the heavy-duty vehicle </w:t>
      </w:r>
      <w:r>
        <w:rPr>
          <w:rFonts w:ascii="Century Gothic" w:eastAsia="Times New Roman" w:hAnsi="Century Gothic"/>
          <w:b/>
          <w:color w:val="0070C0"/>
          <w:u w:val="single"/>
        </w:rPr>
        <w:t>group</w:t>
      </w:r>
      <w:r w:rsidR="00953D6C">
        <w:rPr>
          <w:rFonts w:ascii="Century Gothic" w:eastAsia="Times New Roman" w:hAnsi="Century Gothic"/>
          <w:b/>
          <w:color w:val="0070C0"/>
        </w:rPr>
        <w:t>:</w:t>
      </w:r>
    </w:p>
    <w:p w:rsidR="001A3332" w:rsidRDefault="001A3332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Heavy Duty Electric Vehicles:</w:t>
      </w:r>
    </w:p>
    <w:p w:rsidR="001A3332" w:rsidRPr="009F6EBB" w:rsidRDefault="001A3332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9F6EBB">
        <w:rPr>
          <w:rFonts w:ascii="Century Gothic" w:eastAsia="Times New Roman" w:hAnsi="Century Gothic"/>
          <w:color w:val="000000" w:themeColor="text1"/>
        </w:rPr>
        <w:t xml:space="preserve">Upfront large capital costs </w:t>
      </w:r>
      <w:r w:rsidR="009B4A07">
        <w:rPr>
          <w:rFonts w:ascii="Century Gothic" w:eastAsia="Times New Roman" w:hAnsi="Century Gothic"/>
          <w:color w:val="000000" w:themeColor="text1"/>
        </w:rPr>
        <w:t xml:space="preserve">for heavy duty </w:t>
      </w:r>
      <w:r w:rsidRPr="009F6EBB">
        <w:rPr>
          <w:rFonts w:ascii="Century Gothic" w:eastAsia="Times New Roman" w:hAnsi="Century Gothic"/>
          <w:color w:val="000000" w:themeColor="text1"/>
        </w:rPr>
        <w:t>electric vehicle</w:t>
      </w:r>
      <w:r w:rsidR="009B4A07">
        <w:rPr>
          <w:rFonts w:ascii="Century Gothic" w:eastAsia="Times New Roman" w:hAnsi="Century Gothic"/>
          <w:color w:val="000000" w:themeColor="text1"/>
        </w:rPr>
        <w:t>s.</w:t>
      </w:r>
      <w:r w:rsidRPr="009F6EBB">
        <w:rPr>
          <w:rFonts w:ascii="Century Gothic" w:eastAsia="Times New Roman" w:hAnsi="Century Gothic"/>
          <w:color w:val="000000" w:themeColor="text1"/>
        </w:rPr>
        <w:t xml:space="preserve"> </w:t>
      </w:r>
    </w:p>
    <w:p w:rsidR="001A3332" w:rsidRPr="002513D6" w:rsidRDefault="001A3332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2513D6">
        <w:rPr>
          <w:rFonts w:ascii="Century Gothic" w:eastAsia="Times New Roman" w:hAnsi="Century Gothic"/>
          <w:color w:val="000000" w:themeColor="text1"/>
        </w:rPr>
        <w:t xml:space="preserve">Heavy duty electric vehicle </w:t>
      </w:r>
      <w:r w:rsidR="009B4A07">
        <w:rPr>
          <w:rFonts w:ascii="Century Gothic" w:eastAsia="Times New Roman" w:hAnsi="Century Gothic"/>
          <w:color w:val="000000" w:themeColor="text1"/>
        </w:rPr>
        <w:t>does not have the range and charging times</w:t>
      </w:r>
      <w:r w:rsidRPr="002513D6">
        <w:rPr>
          <w:rFonts w:ascii="Century Gothic" w:eastAsia="Times New Roman" w:hAnsi="Century Gothic"/>
          <w:color w:val="000000" w:themeColor="text1"/>
        </w:rPr>
        <w:t xml:space="preserve"> </w:t>
      </w:r>
      <w:r w:rsidR="009B4A07">
        <w:rPr>
          <w:rFonts w:ascii="Century Gothic" w:eastAsia="Times New Roman" w:hAnsi="Century Gothic"/>
          <w:color w:val="000000" w:themeColor="text1"/>
        </w:rPr>
        <w:t>that would be needed</w:t>
      </w:r>
      <w:r w:rsidRPr="002513D6">
        <w:rPr>
          <w:rFonts w:ascii="Century Gothic" w:eastAsia="Times New Roman" w:hAnsi="Century Gothic"/>
          <w:color w:val="000000" w:themeColor="text1"/>
        </w:rPr>
        <w:t xml:space="preserve"> in emergency </w:t>
      </w:r>
      <w:r w:rsidR="009B4A07">
        <w:rPr>
          <w:rFonts w:ascii="Century Gothic" w:eastAsia="Times New Roman" w:hAnsi="Century Gothic"/>
          <w:color w:val="000000" w:themeColor="text1"/>
        </w:rPr>
        <w:t xml:space="preserve">response </w:t>
      </w:r>
      <w:r w:rsidRPr="002513D6">
        <w:rPr>
          <w:rFonts w:ascii="Century Gothic" w:eastAsia="Times New Roman" w:hAnsi="Century Gothic"/>
          <w:color w:val="000000" w:themeColor="text1"/>
        </w:rPr>
        <w:t>and 24-hr operations</w:t>
      </w:r>
      <w:r w:rsidR="009B4A07">
        <w:rPr>
          <w:rFonts w:ascii="Century Gothic" w:eastAsia="Times New Roman" w:hAnsi="Century Gothic"/>
          <w:color w:val="000000" w:themeColor="text1"/>
        </w:rPr>
        <w:t xml:space="preserve">, e.g., </w:t>
      </w:r>
      <w:r w:rsidRPr="002513D6">
        <w:rPr>
          <w:rFonts w:ascii="Century Gothic" w:eastAsia="Times New Roman" w:hAnsi="Century Gothic"/>
          <w:color w:val="000000" w:themeColor="text1"/>
        </w:rPr>
        <w:t>during storms.</w:t>
      </w:r>
    </w:p>
    <w:p w:rsidR="001A3332" w:rsidRDefault="001A3332" w:rsidP="009B4A07">
      <w:pPr>
        <w:pStyle w:val="ListParagraph"/>
        <w:numPr>
          <w:ilvl w:val="1"/>
          <w:numId w:val="1"/>
        </w:numPr>
        <w:spacing w:after="0" w:line="240" w:lineRule="auto"/>
        <w:ind w:left="72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Infrastructure:</w:t>
      </w:r>
    </w:p>
    <w:p w:rsidR="00953D6C" w:rsidRDefault="00E82731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 xml:space="preserve">Electric charging infrastructure is </w:t>
      </w:r>
      <w:proofErr w:type="gramStart"/>
      <w:r>
        <w:rPr>
          <w:rFonts w:ascii="Century Gothic" w:eastAsia="Times New Roman" w:hAnsi="Century Gothic"/>
          <w:color w:val="000000" w:themeColor="text1"/>
        </w:rPr>
        <w:t>c</w:t>
      </w:r>
      <w:r w:rsidR="00953D6C" w:rsidRPr="002513D6">
        <w:rPr>
          <w:rFonts w:ascii="Century Gothic" w:eastAsia="Times New Roman" w:hAnsi="Century Gothic"/>
          <w:color w:val="000000" w:themeColor="text1"/>
        </w:rPr>
        <w:t>ost</w:t>
      </w:r>
      <w:r w:rsidR="003852A7">
        <w:rPr>
          <w:rFonts w:ascii="Century Gothic" w:eastAsia="Times New Roman" w:hAnsi="Century Gothic"/>
          <w:color w:val="000000" w:themeColor="text1"/>
        </w:rPr>
        <w:t>ly</w:t>
      </w:r>
      <w:proofErr w:type="gramEnd"/>
      <w:r w:rsidR="00953D6C" w:rsidRPr="002513D6">
        <w:rPr>
          <w:rFonts w:ascii="Century Gothic" w:eastAsia="Times New Roman" w:hAnsi="Century Gothic"/>
          <w:color w:val="000000" w:themeColor="text1"/>
        </w:rPr>
        <w:t xml:space="preserve"> and </w:t>
      </w:r>
      <w:r w:rsidR="00953D6C">
        <w:rPr>
          <w:rFonts w:ascii="Century Gothic" w:eastAsia="Times New Roman" w:hAnsi="Century Gothic"/>
          <w:color w:val="000000" w:themeColor="text1"/>
        </w:rPr>
        <w:t xml:space="preserve">our </w:t>
      </w:r>
      <w:r w:rsidR="00953D6C" w:rsidRPr="002513D6">
        <w:rPr>
          <w:rFonts w:ascii="Century Gothic" w:eastAsia="Times New Roman" w:hAnsi="Century Gothic"/>
          <w:color w:val="000000" w:themeColor="text1"/>
        </w:rPr>
        <w:t xml:space="preserve">old facilities may not support </w:t>
      </w:r>
      <w:r>
        <w:rPr>
          <w:rFonts w:ascii="Century Gothic" w:eastAsia="Times New Roman" w:hAnsi="Century Gothic"/>
          <w:color w:val="000000" w:themeColor="text1"/>
        </w:rPr>
        <w:t xml:space="preserve">added electrical demand or have space for </w:t>
      </w:r>
      <w:r w:rsidR="00953D6C" w:rsidRPr="002513D6">
        <w:rPr>
          <w:rFonts w:ascii="Century Gothic" w:eastAsia="Times New Roman" w:hAnsi="Century Gothic"/>
          <w:color w:val="000000" w:themeColor="text1"/>
        </w:rPr>
        <w:t>it</w:t>
      </w:r>
      <w:r>
        <w:rPr>
          <w:rFonts w:ascii="Century Gothic" w:eastAsia="Times New Roman" w:hAnsi="Century Gothic"/>
          <w:color w:val="000000" w:themeColor="text1"/>
        </w:rPr>
        <w:t>.</w:t>
      </w:r>
      <w:del w:id="5" w:author="Kunzman, Lisa M@DOT" w:date="2020-05-26T14:43:00Z">
        <w:r w:rsidR="00953D6C" w:rsidRPr="001A3332" w:rsidDel="007B17DB">
          <w:rPr>
            <w:rFonts w:ascii="Century Gothic" w:eastAsia="Times New Roman" w:hAnsi="Century Gothic"/>
            <w:color w:val="000000" w:themeColor="text1"/>
          </w:rPr>
          <w:delText xml:space="preserve"> </w:delText>
        </w:r>
      </w:del>
    </w:p>
    <w:p w:rsidR="007B17DB" w:rsidRPr="00E87B95" w:rsidDel="00F1281B" w:rsidRDefault="00E82731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del w:id="6" w:author="Hardiman, Ed JAMES@DOT" w:date="2020-05-28T15:15:00Z"/>
          <w:rFonts w:ascii="Century Gothic" w:eastAsia="Times New Roman" w:hAnsi="Century Gothic"/>
          <w:color w:val="000000" w:themeColor="text1"/>
        </w:rPr>
      </w:pPr>
      <w:del w:id="7" w:author="Hardiman, Ed JAMES@DOT" w:date="2020-05-28T15:15:00Z">
        <w:r w:rsidRPr="00E87B95" w:rsidDel="00F1281B">
          <w:rPr>
            <w:rFonts w:ascii="Century Gothic" w:eastAsia="Times New Roman" w:hAnsi="Century Gothic"/>
            <w:color w:val="000000" w:themeColor="text1"/>
          </w:rPr>
          <w:delText>Locations are dispersed (see attached map) with over</w:delText>
        </w:r>
        <w:r w:rsidR="007B17DB" w:rsidRPr="00E87B95" w:rsidDel="00F1281B">
          <w:rPr>
            <w:rFonts w:ascii="Century Gothic" w:eastAsia="Times New Roman" w:hAnsi="Century Gothic"/>
            <w:color w:val="000000" w:themeColor="text1"/>
          </w:rPr>
          <w:delText xml:space="preserve"> </w:delText>
        </w:r>
        <w:r w:rsidR="00A15A8D" w:rsidRPr="00E87B95" w:rsidDel="00F1281B">
          <w:rPr>
            <w:rFonts w:ascii="Century Gothic" w:eastAsia="Times New Roman" w:hAnsi="Century Gothic"/>
            <w:color w:val="000000" w:themeColor="text1"/>
            <w:rPrChange w:id="8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3</w:delText>
        </w:r>
      </w:del>
      <w:del w:id="9" w:author="Hardiman, Ed JAMES@DOT" w:date="2020-05-28T14:13:00Z">
        <w:r w:rsidR="00A15A8D" w:rsidRPr="00E87B95" w:rsidDel="00403E11">
          <w:rPr>
            <w:rFonts w:ascii="Century Gothic" w:eastAsia="Times New Roman" w:hAnsi="Century Gothic"/>
            <w:color w:val="000000" w:themeColor="text1"/>
            <w:rPrChange w:id="10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31</w:delText>
        </w:r>
      </w:del>
      <w:del w:id="11" w:author="Hardiman, Ed JAMES@DOT" w:date="2020-05-28T15:15:00Z">
        <w:r w:rsidR="007B17DB" w:rsidRPr="00E87B95" w:rsidDel="00F1281B">
          <w:rPr>
            <w:rFonts w:ascii="Century Gothic" w:eastAsia="Times New Roman" w:hAnsi="Century Gothic"/>
            <w:color w:val="000000" w:themeColor="text1"/>
          </w:rPr>
          <w:delText xml:space="preserve"> locations</w:delText>
        </w:r>
        <w:r w:rsidRPr="00E87B95" w:rsidDel="00F1281B">
          <w:rPr>
            <w:rFonts w:ascii="Century Gothic" w:eastAsia="Times New Roman" w:hAnsi="Century Gothic"/>
            <w:color w:val="000000" w:themeColor="text1"/>
          </w:rPr>
          <w:delText>.</w:delText>
        </w:r>
      </w:del>
    </w:p>
    <w:p w:rsidR="007B17DB" w:rsidRPr="00E87B95" w:rsidRDefault="00812C23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ins w:id="12" w:author="Hardiman, Ed JAMES@DOT" w:date="2020-05-28T15:16:00Z"/>
          <w:rFonts w:ascii="Century Gothic" w:eastAsia="Times New Roman" w:hAnsi="Century Gothic"/>
          <w:color w:val="000000" w:themeColor="text1"/>
          <w:rPrChange w:id="13" w:author="Nguyen, Thai Van@DOT" w:date="2020-05-28T16:07:00Z">
            <w:rPr>
              <w:ins w:id="14" w:author="Hardiman, Ed JAMES@DOT" w:date="2020-05-28T15:16:00Z"/>
              <w:rFonts w:ascii="Century Gothic" w:eastAsia="Times New Roman" w:hAnsi="Century Gothic"/>
              <w:color w:val="FF0000"/>
            </w:rPr>
          </w:rPrChange>
        </w:rPr>
      </w:pPr>
      <w:r w:rsidRPr="00E87B95">
        <w:rPr>
          <w:rFonts w:ascii="Century Gothic" w:eastAsia="Times New Roman" w:hAnsi="Century Gothic"/>
          <w:color w:val="000000" w:themeColor="text1"/>
          <w:rPrChange w:id="15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 xml:space="preserve">We have </w:t>
      </w:r>
      <w:r w:rsidR="0020325E" w:rsidRPr="00E87B95">
        <w:rPr>
          <w:rFonts w:ascii="Century Gothic" w:eastAsia="Times New Roman" w:hAnsi="Century Gothic"/>
          <w:color w:val="000000" w:themeColor="text1"/>
          <w:rPrChange w:id="16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 xml:space="preserve">approximately </w:t>
      </w:r>
      <w:r w:rsidR="004C463C" w:rsidRPr="00E87B95">
        <w:rPr>
          <w:rFonts w:ascii="Century Gothic" w:eastAsia="Times New Roman" w:hAnsi="Century Gothic"/>
          <w:color w:val="000000" w:themeColor="text1"/>
          <w:rPrChange w:id="17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>24</w:t>
      </w:r>
      <w:del w:id="18" w:author="Hardiman, Ed JAMES@DOT" w:date="2020-05-28T14:13:00Z">
        <w:r w:rsidR="00245F27" w:rsidRPr="00E87B95" w:rsidDel="00403E11">
          <w:rPr>
            <w:rFonts w:ascii="Century Gothic" w:eastAsia="Times New Roman" w:hAnsi="Century Gothic"/>
            <w:color w:val="000000" w:themeColor="text1"/>
            <w:rPrChange w:id="19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81</w:delText>
        </w:r>
      </w:del>
      <w:ins w:id="20" w:author="Hardiman, Ed JAMES@DOT" w:date="2020-05-28T14:13:00Z">
        <w:r w:rsidR="00403E11" w:rsidRPr="00E87B95">
          <w:rPr>
            <w:rFonts w:ascii="Century Gothic" w:eastAsia="Times New Roman" w:hAnsi="Century Gothic"/>
            <w:color w:val="000000" w:themeColor="text1"/>
            <w:rPrChange w:id="21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t>2</w:t>
        </w:r>
      </w:ins>
      <w:ins w:id="22" w:author="Hardiman, Ed JAMES@DOT" w:date="2020-05-28T15:14:00Z">
        <w:r w:rsidR="000C3DCE" w:rsidRPr="00E87B95">
          <w:rPr>
            <w:rFonts w:ascii="Century Gothic" w:eastAsia="Times New Roman" w:hAnsi="Century Gothic"/>
            <w:color w:val="000000" w:themeColor="text1"/>
            <w:rPrChange w:id="23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t>0</w:t>
        </w:r>
      </w:ins>
      <w:r w:rsidRPr="00E87B95">
        <w:rPr>
          <w:rFonts w:ascii="Century Gothic" w:eastAsia="Times New Roman" w:hAnsi="Century Gothic"/>
          <w:color w:val="000000" w:themeColor="text1"/>
          <w:rPrChange w:id="24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 xml:space="preserve"> heavy duty</w:t>
      </w:r>
      <w:ins w:id="25" w:author="Hardiman, Ed JAMES@DOT" w:date="2020-05-28T14:15:00Z">
        <w:r w:rsidR="00403E11" w:rsidRPr="00E87B95">
          <w:rPr>
            <w:rFonts w:ascii="Century Gothic" w:eastAsia="Times New Roman" w:hAnsi="Century Gothic"/>
            <w:color w:val="000000" w:themeColor="text1"/>
            <w:rPrChange w:id="26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t>, on-road</w:t>
        </w:r>
      </w:ins>
      <w:r w:rsidRPr="00E87B95">
        <w:rPr>
          <w:rFonts w:ascii="Century Gothic" w:eastAsia="Times New Roman" w:hAnsi="Century Gothic"/>
          <w:color w:val="000000" w:themeColor="text1"/>
          <w:rPrChange w:id="27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 xml:space="preserve"> vehicles over 8,500 </w:t>
      </w:r>
      <w:ins w:id="28" w:author="Hardiman, Ed JAMES@DOT" w:date="2020-05-28T14:16:00Z">
        <w:r w:rsidR="00403E11" w:rsidRPr="00E87B95">
          <w:rPr>
            <w:rFonts w:ascii="Century Gothic" w:eastAsia="Times New Roman" w:hAnsi="Century Gothic"/>
            <w:color w:val="000000" w:themeColor="text1"/>
            <w:rPrChange w:id="29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t xml:space="preserve">pounds </w:t>
        </w:r>
      </w:ins>
      <w:r w:rsidRPr="00E87B95">
        <w:rPr>
          <w:rFonts w:ascii="Century Gothic" w:eastAsia="Times New Roman" w:hAnsi="Century Gothic"/>
          <w:color w:val="000000" w:themeColor="text1"/>
          <w:rPrChange w:id="30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>GVWR</w:t>
      </w:r>
      <w:del w:id="31" w:author="Hardiman, Ed JAMES@DOT" w:date="2020-05-28T14:15:00Z">
        <w:r w:rsidRPr="00E87B95" w:rsidDel="00403E11">
          <w:rPr>
            <w:rFonts w:ascii="Century Gothic" w:eastAsia="Times New Roman" w:hAnsi="Century Gothic"/>
            <w:color w:val="000000" w:themeColor="text1"/>
            <w:rPrChange w:id="32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;</w:delText>
        </w:r>
      </w:del>
      <w:del w:id="33" w:author="Hardiman, Ed JAMES@DOT" w:date="2020-05-28T15:16:00Z">
        <w:r w:rsidRPr="00E87B95" w:rsidDel="00F1281B">
          <w:rPr>
            <w:rFonts w:ascii="Century Gothic" w:eastAsia="Times New Roman" w:hAnsi="Century Gothic"/>
            <w:color w:val="000000" w:themeColor="text1"/>
            <w:rPrChange w:id="34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 xml:space="preserve"> </w:delText>
        </w:r>
        <w:r w:rsidR="0020325E" w:rsidRPr="00E87B95" w:rsidDel="00F1281B">
          <w:rPr>
            <w:rFonts w:ascii="Century Gothic" w:eastAsia="Times New Roman" w:hAnsi="Century Gothic"/>
            <w:color w:val="000000" w:themeColor="text1"/>
            <w:rPrChange w:id="35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ranging from 1</w:delText>
        </w:r>
        <w:r w:rsidR="00C13F54" w:rsidRPr="00E87B95" w:rsidDel="00F1281B">
          <w:rPr>
            <w:rFonts w:ascii="Century Gothic" w:eastAsia="Times New Roman" w:hAnsi="Century Gothic"/>
            <w:color w:val="000000" w:themeColor="text1"/>
            <w:rPrChange w:id="36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 xml:space="preserve"> to </w:delText>
        </w:r>
        <w:r w:rsidR="009305F5" w:rsidRPr="00E87B95" w:rsidDel="00F1281B">
          <w:rPr>
            <w:rFonts w:ascii="Century Gothic" w:eastAsia="Times New Roman" w:hAnsi="Century Gothic"/>
            <w:color w:val="000000" w:themeColor="text1"/>
            <w:rPrChange w:id="37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68</w:delText>
        </w:r>
        <w:r w:rsidR="00E82731" w:rsidRPr="00E87B95" w:rsidDel="00F1281B">
          <w:rPr>
            <w:rFonts w:ascii="Century Gothic" w:eastAsia="Times New Roman" w:hAnsi="Century Gothic"/>
            <w:color w:val="000000" w:themeColor="text1"/>
            <w:rPrChange w:id="38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 xml:space="preserve"> </w:delText>
        </w:r>
        <w:r w:rsidR="0020325E" w:rsidRPr="00E87B95" w:rsidDel="00F1281B">
          <w:rPr>
            <w:rFonts w:ascii="Century Gothic" w:eastAsia="Times New Roman" w:hAnsi="Century Gothic"/>
            <w:color w:val="000000" w:themeColor="text1"/>
            <w:rPrChange w:id="39" w:author="Nguyen, Thai Van@DOT" w:date="2020-05-28T16:07:00Z">
              <w:rPr>
                <w:rFonts w:ascii="Century Gothic" w:eastAsia="Times New Roman" w:hAnsi="Century Gothic"/>
                <w:color w:val="FF0000"/>
              </w:rPr>
            </w:rPrChange>
          </w:rPr>
          <w:delText>at each location</w:delText>
        </w:r>
      </w:del>
      <w:r w:rsidR="0020325E" w:rsidRPr="00E87B95">
        <w:rPr>
          <w:rFonts w:ascii="Century Gothic" w:eastAsia="Times New Roman" w:hAnsi="Century Gothic"/>
          <w:color w:val="000000" w:themeColor="text1"/>
          <w:rPrChange w:id="40" w:author="Nguyen, Thai Van@DOT" w:date="2020-05-28T16:07:00Z">
            <w:rPr>
              <w:rFonts w:ascii="Century Gothic" w:eastAsia="Times New Roman" w:hAnsi="Century Gothic"/>
              <w:color w:val="FF0000"/>
            </w:rPr>
          </w:rPrChange>
        </w:rPr>
        <w:t>.</w:t>
      </w:r>
    </w:p>
    <w:p w:rsidR="00F1281B" w:rsidRDefault="001040C8" w:rsidP="00F1281B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ins w:id="41" w:author="Hardiman, Ed JAMES@DOT" w:date="2020-05-28T15:16:00Z"/>
          <w:rFonts w:ascii="Century Gothic" w:eastAsia="Times New Roman" w:hAnsi="Century Gothic"/>
          <w:color w:val="000000" w:themeColor="text1"/>
        </w:rPr>
      </w:pPr>
      <w:ins w:id="42" w:author="Hardiman, Ed JAMES@DOT" w:date="2020-05-28T15:25:00Z">
        <w:r>
          <w:rPr>
            <w:rFonts w:ascii="Century Gothic" w:eastAsia="Times New Roman" w:hAnsi="Century Gothic"/>
            <w:color w:val="000000" w:themeColor="text1"/>
          </w:rPr>
          <w:t>The fleet is widely disperse</w:t>
        </w:r>
      </w:ins>
      <w:ins w:id="43" w:author="Hardiman, Ed JAMES@DOT" w:date="2020-05-28T15:26:00Z">
        <w:r>
          <w:rPr>
            <w:rFonts w:ascii="Century Gothic" w:eastAsia="Times New Roman" w:hAnsi="Century Gothic"/>
            <w:color w:val="000000" w:themeColor="text1"/>
          </w:rPr>
          <w:t>d over 318 l</w:t>
        </w:r>
      </w:ins>
      <w:ins w:id="44" w:author="Hardiman, Ed JAMES@DOT" w:date="2020-05-28T15:16:00Z">
        <w:r w:rsidR="00F1281B">
          <w:rPr>
            <w:rFonts w:ascii="Century Gothic" w:eastAsia="Times New Roman" w:hAnsi="Century Gothic"/>
            <w:color w:val="000000" w:themeColor="text1"/>
          </w:rPr>
          <w:t xml:space="preserve">ocations </w:t>
        </w:r>
      </w:ins>
      <w:ins w:id="45" w:author="Hardiman, Ed JAMES@DOT" w:date="2020-05-28T15:26:00Z">
        <w:r>
          <w:rPr>
            <w:rFonts w:ascii="Century Gothic" w:eastAsia="Times New Roman" w:hAnsi="Century Gothic"/>
            <w:color w:val="000000" w:themeColor="text1"/>
          </w:rPr>
          <w:t>throughout California</w:t>
        </w:r>
      </w:ins>
      <w:ins w:id="46" w:author="Hardiman, Ed JAMES@DOT" w:date="2020-05-28T15:16:00Z">
        <w:r w:rsidR="00F1281B">
          <w:rPr>
            <w:rFonts w:ascii="Century Gothic" w:eastAsia="Times New Roman" w:hAnsi="Century Gothic"/>
            <w:color w:val="000000" w:themeColor="text1"/>
          </w:rPr>
          <w:t xml:space="preserve"> (see attached map) </w:t>
        </w:r>
      </w:ins>
      <w:ins w:id="47" w:author="Hardiman, Ed JAMES@DOT" w:date="2020-05-28T15:27:00Z">
        <w:r>
          <w:rPr>
            <w:rFonts w:ascii="Century Gothic" w:eastAsia="Times New Roman" w:hAnsi="Century Gothic"/>
            <w:color w:val="000000" w:themeColor="text1"/>
          </w:rPr>
          <w:t>with a</w:t>
        </w:r>
      </w:ins>
      <w:ins w:id="48" w:author="Hardiman, Ed JAMES@DOT" w:date="2020-05-28T15:18:00Z">
        <w:r w:rsidR="00F1281B">
          <w:rPr>
            <w:rFonts w:ascii="Century Gothic" w:eastAsia="Times New Roman" w:hAnsi="Century Gothic"/>
            <w:color w:val="000000" w:themeColor="text1"/>
          </w:rPr>
          <w:t xml:space="preserve">bout </w:t>
        </w:r>
      </w:ins>
      <w:ins w:id="49" w:author="Hardiman, Ed JAMES@DOT" w:date="2020-05-28T15:16:00Z">
        <w:r w:rsidR="00F1281B">
          <w:rPr>
            <w:rFonts w:ascii="Century Gothic" w:eastAsia="Times New Roman" w:hAnsi="Century Gothic"/>
            <w:color w:val="000000" w:themeColor="text1"/>
          </w:rPr>
          <w:t>5</w:t>
        </w:r>
      </w:ins>
      <w:ins w:id="50" w:author="Hardiman, Ed JAMES@DOT" w:date="2020-05-28T15:18:00Z">
        <w:r w:rsidR="00F1281B">
          <w:rPr>
            <w:rFonts w:ascii="Century Gothic" w:eastAsia="Times New Roman" w:hAnsi="Century Gothic"/>
            <w:color w:val="000000" w:themeColor="text1"/>
          </w:rPr>
          <w:t>5</w:t>
        </w:r>
      </w:ins>
      <w:ins w:id="51" w:author="Hardiman, Ed JAMES@DOT" w:date="2020-05-28T15:16:00Z">
        <w:r w:rsidR="00F1281B">
          <w:rPr>
            <w:rFonts w:ascii="Century Gothic" w:eastAsia="Times New Roman" w:hAnsi="Century Gothic"/>
            <w:color w:val="000000" w:themeColor="text1"/>
          </w:rPr>
          <w:t>% of these</w:t>
        </w:r>
      </w:ins>
      <w:ins w:id="52" w:author="Hardiman, Ed JAMES@DOT" w:date="2020-05-28T15:17:00Z">
        <w:r w:rsidR="00F1281B">
          <w:rPr>
            <w:rFonts w:ascii="Century Gothic" w:eastAsia="Times New Roman" w:hAnsi="Century Gothic"/>
            <w:color w:val="000000" w:themeColor="text1"/>
          </w:rPr>
          <w:t xml:space="preserve"> locations hav</w:t>
        </w:r>
      </w:ins>
      <w:ins w:id="53" w:author="Hardiman, Ed JAMES@DOT" w:date="2020-05-28T15:27:00Z">
        <w:r>
          <w:rPr>
            <w:rFonts w:ascii="Century Gothic" w:eastAsia="Times New Roman" w:hAnsi="Century Gothic"/>
            <w:color w:val="000000" w:themeColor="text1"/>
          </w:rPr>
          <w:t>ing</w:t>
        </w:r>
      </w:ins>
      <w:ins w:id="54" w:author="Hardiman, Ed JAMES@DOT" w:date="2020-05-28T15:18:00Z">
        <w:r w:rsidR="00F1281B">
          <w:rPr>
            <w:rFonts w:ascii="Century Gothic" w:eastAsia="Times New Roman" w:hAnsi="Century Gothic"/>
            <w:color w:val="000000" w:themeColor="text1"/>
          </w:rPr>
          <w:t xml:space="preserve"> between 1 and 5 trucks; </w:t>
        </w:r>
      </w:ins>
      <w:ins w:id="55" w:author="Hardiman, Ed JAMES@DOT" w:date="2020-05-28T15:19:00Z">
        <w:r w:rsidR="00F1281B">
          <w:rPr>
            <w:rFonts w:ascii="Century Gothic" w:eastAsia="Times New Roman" w:hAnsi="Century Gothic"/>
            <w:color w:val="000000" w:themeColor="text1"/>
          </w:rPr>
          <w:t xml:space="preserve">about 22% between 6 and 10 trucks; </w:t>
        </w:r>
      </w:ins>
      <w:ins w:id="56" w:author="Hardiman, Ed JAMES@DOT" w:date="2020-05-28T15:20:00Z">
        <w:r w:rsidR="00F1281B">
          <w:rPr>
            <w:rFonts w:ascii="Century Gothic" w:eastAsia="Times New Roman" w:hAnsi="Century Gothic"/>
            <w:color w:val="000000" w:themeColor="text1"/>
          </w:rPr>
          <w:t>about 15% between 11 and 20 trucks</w:t>
        </w:r>
      </w:ins>
      <w:ins w:id="57" w:author="Nguyen, Thai Van@DOT" w:date="2020-05-28T17:03:00Z">
        <w:r w:rsidR="00275FEC">
          <w:rPr>
            <w:rFonts w:ascii="Century Gothic" w:eastAsia="Times New Roman" w:hAnsi="Century Gothic"/>
            <w:color w:val="000000" w:themeColor="text1"/>
          </w:rPr>
          <w:t>;</w:t>
        </w:r>
      </w:ins>
      <w:bookmarkStart w:id="58" w:name="_GoBack"/>
      <w:bookmarkEnd w:id="58"/>
      <w:ins w:id="59" w:author="Hardiman, Ed JAMES@DOT" w:date="2020-05-28T15:20:00Z">
        <w:del w:id="60" w:author="Nguyen, Thai Van@DOT" w:date="2020-05-28T17:03:00Z">
          <w:r w:rsidR="00F1281B" w:rsidDel="00275FEC">
            <w:rPr>
              <w:rFonts w:ascii="Century Gothic" w:eastAsia="Times New Roman" w:hAnsi="Century Gothic"/>
              <w:color w:val="000000" w:themeColor="text1"/>
            </w:rPr>
            <w:delText>,</w:delText>
          </w:r>
        </w:del>
        <w:r w:rsidR="00F1281B">
          <w:rPr>
            <w:rFonts w:ascii="Century Gothic" w:eastAsia="Times New Roman" w:hAnsi="Century Gothic"/>
            <w:color w:val="000000" w:themeColor="text1"/>
          </w:rPr>
          <w:t xml:space="preserve"> </w:t>
        </w:r>
      </w:ins>
      <w:ins w:id="61" w:author="Hardiman, Ed JAMES@DOT" w:date="2020-05-28T15:22:00Z">
        <w:r w:rsidR="00F1281B">
          <w:rPr>
            <w:rFonts w:ascii="Century Gothic" w:eastAsia="Times New Roman" w:hAnsi="Century Gothic"/>
            <w:color w:val="000000" w:themeColor="text1"/>
          </w:rPr>
          <w:t>about 5%</w:t>
        </w:r>
      </w:ins>
      <w:ins w:id="62" w:author="Hardiman, Ed JAMES@DOT" w:date="2020-05-28T15:17:00Z">
        <w:r w:rsidR="00F1281B">
          <w:rPr>
            <w:rFonts w:ascii="Century Gothic" w:eastAsia="Times New Roman" w:hAnsi="Century Gothic"/>
            <w:color w:val="000000" w:themeColor="text1"/>
          </w:rPr>
          <w:t xml:space="preserve"> </w:t>
        </w:r>
      </w:ins>
      <w:ins w:id="63" w:author="Hardiman, Ed JAMES@DOT" w:date="2020-05-28T15:22:00Z">
        <w:r w:rsidR="00F1281B">
          <w:rPr>
            <w:rFonts w:ascii="Century Gothic" w:eastAsia="Times New Roman" w:hAnsi="Century Gothic"/>
            <w:color w:val="000000" w:themeColor="text1"/>
          </w:rPr>
          <w:t>between 21 and 30 trucks</w:t>
        </w:r>
      </w:ins>
      <w:ins w:id="64" w:author="Hardiman, Ed JAMES@DOT" w:date="2020-05-28T15:57:00Z">
        <w:r w:rsidR="00D76BDB">
          <w:rPr>
            <w:rFonts w:ascii="Century Gothic" w:eastAsia="Times New Roman" w:hAnsi="Century Gothic"/>
            <w:color w:val="000000" w:themeColor="text1"/>
          </w:rPr>
          <w:t xml:space="preserve">; and 3% have 31 trucks or more.  </w:t>
        </w:r>
      </w:ins>
    </w:p>
    <w:p w:rsidR="00F1281B" w:rsidRPr="0020325E" w:rsidDel="00F1281B" w:rsidRDefault="00F1281B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del w:id="65" w:author="Hardiman, Ed JAMES@DOT" w:date="2020-05-28T15:16:00Z"/>
          <w:rFonts w:ascii="Century Gothic" w:eastAsia="Times New Roman" w:hAnsi="Century Gothic"/>
          <w:color w:val="FF0000"/>
        </w:rPr>
      </w:pPr>
    </w:p>
    <w:p w:rsidR="00D57223" w:rsidRDefault="00D57223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 xml:space="preserve">Significant cost for fast charging for heavy duty electric </w:t>
      </w:r>
      <w:r w:rsidR="009B4A07">
        <w:rPr>
          <w:rFonts w:ascii="Century Gothic" w:eastAsia="Times New Roman" w:hAnsi="Century Gothic"/>
          <w:color w:val="000000" w:themeColor="text1"/>
        </w:rPr>
        <w:t>vehicles</w:t>
      </w:r>
      <w:r>
        <w:rPr>
          <w:rFonts w:ascii="Century Gothic" w:eastAsia="Times New Roman" w:hAnsi="Century Gothic"/>
          <w:color w:val="000000" w:themeColor="text1"/>
        </w:rPr>
        <w:t>.</w:t>
      </w:r>
    </w:p>
    <w:p w:rsidR="00D57223" w:rsidRDefault="00D57223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Lack of hydrogen fueling infrastructure.</w:t>
      </w:r>
    </w:p>
    <w:p w:rsidR="002513D6" w:rsidRDefault="007B17DB" w:rsidP="00E82731">
      <w:pPr>
        <w:pStyle w:val="ListParagraph"/>
        <w:numPr>
          <w:ilvl w:val="3"/>
          <w:numId w:val="1"/>
        </w:numPr>
        <w:spacing w:after="0" w:line="240" w:lineRule="auto"/>
        <w:ind w:left="108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>Managing a f</w:t>
      </w:r>
      <w:r w:rsidR="002513D6" w:rsidRPr="002513D6">
        <w:rPr>
          <w:rFonts w:ascii="Century Gothic" w:eastAsia="Times New Roman" w:hAnsi="Century Gothic"/>
          <w:color w:val="000000" w:themeColor="text1"/>
        </w:rPr>
        <w:t>leet within a fleet,</w:t>
      </w:r>
      <w:r>
        <w:rPr>
          <w:rFonts w:ascii="Century Gothic" w:eastAsia="Times New Roman" w:hAnsi="Century Gothic"/>
          <w:color w:val="000000" w:themeColor="text1"/>
        </w:rPr>
        <w:t xml:space="preserve"> (trucks tethered to a specialty fuel infrastructure) hampers moving vehicles around to manage the utilization of the asset </w:t>
      </w:r>
    </w:p>
    <w:p w:rsidR="002513D6" w:rsidRDefault="002513D6" w:rsidP="002513D6">
      <w:pPr>
        <w:pStyle w:val="ListParagraph"/>
        <w:spacing w:after="0" w:line="240" w:lineRule="auto"/>
        <w:contextualSpacing w:val="0"/>
        <w:rPr>
          <w:rFonts w:ascii="Century Gothic" w:eastAsia="Times New Roman" w:hAnsi="Century Gothic"/>
          <w:color w:val="000000" w:themeColor="text1"/>
        </w:rPr>
      </w:pPr>
    </w:p>
    <w:p w:rsidR="00581AB3" w:rsidRPr="001800D7" w:rsidRDefault="009B4A07" w:rsidP="009B4A07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="Century Gothic" w:eastAsia="Times New Roman" w:hAnsi="Century Gothic"/>
          <w:b/>
          <w:color w:val="0070C0"/>
          <w:u w:val="single"/>
        </w:rPr>
      </w:pPr>
      <w:r>
        <w:rPr>
          <w:rFonts w:ascii="Century Gothic" w:eastAsia="Times New Roman" w:hAnsi="Century Gothic"/>
          <w:b/>
          <w:color w:val="0070C0"/>
          <w:u w:val="single"/>
        </w:rPr>
        <w:t>R</w:t>
      </w:r>
      <w:r w:rsidR="00581AB3" w:rsidRPr="001800D7">
        <w:rPr>
          <w:rFonts w:ascii="Century Gothic" w:eastAsia="Times New Roman" w:hAnsi="Century Gothic"/>
          <w:b/>
          <w:color w:val="0070C0"/>
          <w:u w:val="single"/>
        </w:rPr>
        <w:t xml:space="preserve">ecommended </w:t>
      </w:r>
      <w:r w:rsidR="00E82731">
        <w:rPr>
          <w:rFonts w:ascii="Century Gothic" w:eastAsia="Times New Roman" w:hAnsi="Century Gothic"/>
          <w:b/>
          <w:color w:val="0070C0"/>
          <w:u w:val="single"/>
        </w:rPr>
        <w:t>C</w:t>
      </w:r>
      <w:r>
        <w:rPr>
          <w:rFonts w:ascii="Century Gothic" w:eastAsia="Times New Roman" w:hAnsi="Century Gothic"/>
          <w:b/>
          <w:color w:val="0070C0"/>
          <w:u w:val="single"/>
        </w:rPr>
        <w:t>onsiderations for</w:t>
      </w:r>
      <w:r w:rsidR="00581AB3" w:rsidRPr="001800D7">
        <w:rPr>
          <w:rFonts w:ascii="Century Gothic" w:eastAsia="Times New Roman" w:hAnsi="Century Gothic"/>
          <w:b/>
          <w:color w:val="0070C0"/>
          <w:u w:val="single"/>
        </w:rPr>
        <w:t xml:space="preserve"> the </w:t>
      </w:r>
      <w:r w:rsidR="00E82731">
        <w:rPr>
          <w:rFonts w:ascii="Century Gothic" w:eastAsia="Times New Roman" w:hAnsi="Century Gothic"/>
          <w:b/>
          <w:color w:val="0070C0"/>
          <w:u w:val="single"/>
        </w:rPr>
        <w:t>P</w:t>
      </w:r>
      <w:r w:rsidR="00581AB3" w:rsidRPr="001800D7">
        <w:rPr>
          <w:rFonts w:ascii="Century Gothic" w:eastAsia="Times New Roman" w:hAnsi="Century Gothic"/>
          <w:b/>
          <w:color w:val="0070C0"/>
          <w:u w:val="single"/>
        </w:rPr>
        <w:t xml:space="preserve">roposed </w:t>
      </w:r>
      <w:r w:rsidR="00E82731">
        <w:rPr>
          <w:rFonts w:ascii="Century Gothic" w:eastAsia="Times New Roman" w:hAnsi="Century Gothic"/>
          <w:b/>
          <w:color w:val="0070C0"/>
          <w:u w:val="single"/>
        </w:rPr>
        <w:t>R</w:t>
      </w:r>
      <w:r w:rsidR="00581AB3" w:rsidRPr="001800D7">
        <w:rPr>
          <w:rFonts w:ascii="Century Gothic" w:eastAsia="Times New Roman" w:hAnsi="Century Gothic"/>
          <w:b/>
          <w:color w:val="0070C0"/>
          <w:u w:val="single"/>
        </w:rPr>
        <w:t>ule:</w:t>
      </w:r>
    </w:p>
    <w:p w:rsidR="009056C5" w:rsidRDefault="004C37B3" w:rsidP="004C37B3">
      <w:pPr>
        <w:pStyle w:val="ListParagraph"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>
        <w:rPr>
          <w:rFonts w:ascii="Century Gothic" w:eastAsia="Times New Roman" w:hAnsi="Century Gothic"/>
          <w:color w:val="000000" w:themeColor="text1"/>
        </w:rPr>
        <w:t xml:space="preserve">In 2025 </w:t>
      </w:r>
      <w:r w:rsidR="009056C5">
        <w:rPr>
          <w:rFonts w:ascii="Century Gothic" w:eastAsia="Times New Roman" w:hAnsi="Century Gothic"/>
          <w:color w:val="000000" w:themeColor="text1"/>
        </w:rPr>
        <w:t xml:space="preserve">Caltrans </w:t>
      </w:r>
      <w:r>
        <w:rPr>
          <w:rFonts w:ascii="Century Gothic" w:eastAsia="Times New Roman" w:hAnsi="Century Gothic"/>
          <w:color w:val="000000" w:themeColor="text1"/>
        </w:rPr>
        <w:t xml:space="preserve">will be required to purchase 15% of its </w:t>
      </w:r>
      <w:proofErr w:type="gramStart"/>
      <w:r>
        <w:rPr>
          <w:rFonts w:ascii="Century Gothic" w:eastAsia="Times New Roman" w:hAnsi="Century Gothic"/>
          <w:color w:val="000000" w:themeColor="text1"/>
        </w:rPr>
        <w:t>heavy duty</w:t>
      </w:r>
      <w:proofErr w:type="gramEnd"/>
      <w:r>
        <w:rPr>
          <w:rFonts w:ascii="Century Gothic" w:eastAsia="Times New Roman" w:hAnsi="Century Gothic"/>
          <w:color w:val="000000" w:themeColor="text1"/>
        </w:rPr>
        <w:t xml:space="preserve"> vehicle replacements </w:t>
      </w:r>
      <w:r w:rsidR="009056C5">
        <w:rPr>
          <w:rFonts w:ascii="Century Gothic" w:eastAsia="Times New Roman" w:hAnsi="Century Gothic"/>
          <w:color w:val="000000" w:themeColor="text1"/>
        </w:rPr>
        <w:t>over 19,000 GVW</w:t>
      </w:r>
      <w:r w:rsidR="00987249">
        <w:rPr>
          <w:rFonts w:ascii="Century Gothic" w:eastAsia="Times New Roman" w:hAnsi="Century Gothic"/>
          <w:color w:val="000000" w:themeColor="text1"/>
        </w:rPr>
        <w:t>R</w:t>
      </w:r>
      <w:r>
        <w:rPr>
          <w:rFonts w:ascii="Century Gothic" w:eastAsia="Times New Roman" w:hAnsi="Century Gothic"/>
          <w:color w:val="000000" w:themeColor="text1"/>
        </w:rPr>
        <w:t xml:space="preserve"> (AB739) which could be</w:t>
      </w:r>
      <w:r w:rsidR="00321FD3">
        <w:rPr>
          <w:rFonts w:ascii="Century Gothic" w:eastAsia="Times New Roman" w:hAnsi="Century Gothic"/>
          <w:color w:val="000000" w:themeColor="text1"/>
        </w:rPr>
        <w:t xml:space="preserve"> over 40 heavy duty ZEV</w:t>
      </w:r>
      <w:r w:rsidR="002069F4">
        <w:rPr>
          <w:rFonts w:ascii="Century Gothic" w:eastAsia="Times New Roman" w:hAnsi="Century Gothic"/>
          <w:color w:val="000000" w:themeColor="text1"/>
        </w:rPr>
        <w:t xml:space="preserve">; however, electric will not be a good solution due to slow charging times, lack of infrastructure for fast charging, and </w:t>
      </w:r>
      <w:r>
        <w:rPr>
          <w:rFonts w:ascii="Century Gothic" w:eastAsia="Times New Roman" w:hAnsi="Century Gothic"/>
          <w:color w:val="000000" w:themeColor="text1"/>
        </w:rPr>
        <w:t xml:space="preserve">vehicle </w:t>
      </w:r>
      <w:r w:rsidR="002069F4">
        <w:rPr>
          <w:rFonts w:ascii="Century Gothic" w:eastAsia="Times New Roman" w:hAnsi="Century Gothic"/>
          <w:color w:val="000000" w:themeColor="text1"/>
        </w:rPr>
        <w:t xml:space="preserve">range.  Hydrogen fueled vehicles </w:t>
      </w:r>
      <w:r w:rsidR="00D57223">
        <w:rPr>
          <w:rFonts w:ascii="Century Gothic" w:eastAsia="Times New Roman" w:hAnsi="Century Gothic"/>
          <w:color w:val="000000" w:themeColor="text1"/>
        </w:rPr>
        <w:t xml:space="preserve">have fueling times </w:t>
      </w:r>
      <w:r>
        <w:rPr>
          <w:rFonts w:ascii="Century Gothic" w:eastAsia="Times New Roman" w:hAnsi="Century Gothic"/>
          <w:color w:val="000000" w:themeColor="text1"/>
        </w:rPr>
        <w:t xml:space="preserve">comparable to conventional fueling as well as </w:t>
      </w:r>
      <w:r w:rsidR="00D57223">
        <w:rPr>
          <w:rFonts w:ascii="Century Gothic" w:eastAsia="Times New Roman" w:hAnsi="Century Gothic"/>
          <w:color w:val="000000" w:themeColor="text1"/>
        </w:rPr>
        <w:lastRenderedPageBreak/>
        <w:t>increased range better suited for heavy duty use in the Caltrans fleet</w:t>
      </w:r>
      <w:r w:rsidR="002069F4" w:rsidRPr="00987249">
        <w:rPr>
          <w:rFonts w:ascii="Century Gothic" w:eastAsia="Times New Roman" w:hAnsi="Century Gothic"/>
          <w:color w:val="000000" w:themeColor="text1"/>
        </w:rPr>
        <w:t xml:space="preserve">.  </w:t>
      </w:r>
      <w:proofErr w:type="gramStart"/>
      <w:r w:rsidR="00D57223" w:rsidRPr="00987249">
        <w:rPr>
          <w:rFonts w:ascii="Century Gothic" w:eastAsia="Times New Roman" w:hAnsi="Century Gothic"/>
          <w:color w:val="000000" w:themeColor="text1"/>
        </w:rPr>
        <w:t>A</w:t>
      </w:r>
      <w:r w:rsidR="002069F4" w:rsidRPr="00987249">
        <w:rPr>
          <w:rFonts w:ascii="Century Gothic" w:eastAsia="Times New Roman" w:hAnsi="Century Gothic"/>
          <w:color w:val="000000" w:themeColor="text1"/>
        </w:rPr>
        <w:t>n</w:t>
      </w:r>
      <w:proofErr w:type="gramEnd"/>
      <w:r w:rsidR="002069F4" w:rsidRPr="00987249">
        <w:rPr>
          <w:rFonts w:ascii="Century Gothic" w:eastAsia="Times New Roman" w:hAnsi="Century Gothic"/>
          <w:color w:val="000000" w:themeColor="text1"/>
        </w:rPr>
        <w:t xml:space="preserve"> </w:t>
      </w:r>
      <w:r w:rsidRPr="00987249">
        <w:rPr>
          <w:rFonts w:ascii="Century Gothic" w:eastAsia="Times New Roman" w:hAnsi="Century Gothic"/>
          <w:color w:val="000000" w:themeColor="text1"/>
        </w:rPr>
        <w:t>mechanism in the rule to incentivize hydrogen ZEV s</w:t>
      </w:r>
      <w:r w:rsidR="00D57223" w:rsidRPr="00987249">
        <w:rPr>
          <w:rFonts w:ascii="Century Gothic" w:eastAsia="Times New Roman" w:hAnsi="Century Gothic"/>
          <w:color w:val="000000" w:themeColor="text1"/>
        </w:rPr>
        <w:t xml:space="preserve">tarting 2025 through 2035 in the </w:t>
      </w:r>
      <w:r w:rsidR="002069F4" w:rsidRPr="00987249">
        <w:rPr>
          <w:rFonts w:ascii="Century Gothic" w:eastAsia="Times New Roman" w:hAnsi="Century Gothic"/>
          <w:color w:val="000000" w:themeColor="text1"/>
        </w:rPr>
        <w:t>heavier GVWR ranges</w:t>
      </w:r>
      <w:r w:rsidR="00D57223" w:rsidRPr="00987249">
        <w:rPr>
          <w:rFonts w:ascii="Century Gothic" w:eastAsia="Times New Roman" w:hAnsi="Century Gothic"/>
          <w:color w:val="000000" w:themeColor="text1"/>
        </w:rPr>
        <w:t xml:space="preserve"> could help Caltrans meet its user requirements with </w:t>
      </w:r>
      <w:r w:rsidRPr="00987249">
        <w:rPr>
          <w:rFonts w:ascii="Century Gothic" w:eastAsia="Times New Roman" w:hAnsi="Century Gothic"/>
          <w:color w:val="000000" w:themeColor="text1"/>
        </w:rPr>
        <w:t xml:space="preserve">heavy duty </w:t>
      </w:r>
      <w:r w:rsidR="00D57223" w:rsidRPr="00987249">
        <w:rPr>
          <w:rFonts w:ascii="Century Gothic" w:eastAsia="Times New Roman" w:hAnsi="Century Gothic"/>
          <w:color w:val="000000" w:themeColor="text1"/>
        </w:rPr>
        <w:t>ZEV</w:t>
      </w:r>
      <w:r w:rsidR="00987249">
        <w:rPr>
          <w:rFonts w:ascii="Century Gothic" w:eastAsia="Times New Roman" w:hAnsi="Century Gothic"/>
          <w:color w:val="000000" w:themeColor="text1"/>
        </w:rPr>
        <w:t>, a</w:t>
      </w:r>
      <w:r w:rsidR="007B17DB">
        <w:rPr>
          <w:rFonts w:ascii="Century Gothic" w:eastAsia="Times New Roman" w:hAnsi="Century Gothic"/>
          <w:color w:val="000000" w:themeColor="text1"/>
        </w:rPr>
        <w:t>nd/or a</w:t>
      </w:r>
      <w:r w:rsidR="00987249">
        <w:rPr>
          <w:rFonts w:ascii="Century Gothic" w:eastAsia="Times New Roman" w:hAnsi="Century Gothic"/>
          <w:color w:val="000000" w:themeColor="text1"/>
        </w:rPr>
        <w:t>n incentive</w:t>
      </w:r>
      <w:r w:rsidR="007B17DB">
        <w:rPr>
          <w:rFonts w:ascii="Century Gothic" w:eastAsia="Times New Roman" w:hAnsi="Century Gothic"/>
          <w:color w:val="000000" w:themeColor="text1"/>
        </w:rPr>
        <w:t xml:space="preserve"> program to develop </w:t>
      </w:r>
      <w:r w:rsidR="00987249">
        <w:rPr>
          <w:rFonts w:ascii="Century Gothic" w:eastAsia="Times New Roman" w:hAnsi="Century Gothic"/>
          <w:color w:val="000000" w:themeColor="text1"/>
        </w:rPr>
        <w:t>heavy duty electric vehicles</w:t>
      </w:r>
      <w:r w:rsidR="007B17DB">
        <w:rPr>
          <w:rFonts w:ascii="Century Gothic" w:eastAsia="Times New Roman" w:hAnsi="Century Gothic"/>
          <w:color w:val="000000" w:themeColor="text1"/>
        </w:rPr>
        <w:t xml:space="preserve"> and EV</w:t>
      </w:r>
      <w:r w:rsidR="00987249">
        <w:rPr>
          <w:rFonts w:ascii="Century Gothic" w:eastAsia="Times New Roman" w:hAnsi="Century Gothic"/>
          <w:color w:val="000000" w:themeColor="text1"/>
        </w:rPr>
        <w:t xml:space="preserve"> </w:t>
      </w:r>
      <w:r w:rsidR="007B17DB">
        <w:rPr>
          <w:rFonts w:ascii="Century Gothic" w:eastAsia="Times New Roman" w:hAnsi="Century Gothic"/>
          <w:color w:val="000000" w:themeColor="text1"/>
        </w:rPr>
        <w:t>infrastructure that meets our needs</w:t>
      </w:r>
      <w:r w:rsidR="00987249">
        <w:rPr>
          <w:rFonts w:ascii="Century Gothic" w:eastAsia="Times New Roman" w:hAnsi="Century Gothic"/>
          <w:color w:val="000000" w:themeColor="text1"/>
        </w:rPr>
        <w:t>.</w:t>
      </w:r>
    </w:p>
    <w:p w:rsidR="00987249" w:rsidRPr="00987249" w:rsidRDefault="00987249" w:rsidP="00987249">
      <w:pPr>
        <w:spacing w:after="0" w:line="240" w:lineRule="auto"/>
        <w:ind w:left="360"/>
        <w:rPr>
          <w:rFonts w:ascii="Century Gothic" w:eastAsia="Times New Roman" w:hAnsi="Century Gothic"/>
          <w:color w:val="000000" w:themeColor="text1"/>
        </w:rPr>
      </w:pPr>
    </w:p>
    <w:p w:rsidR="007B17DB" w:rsidRPr="00987249" w:rsidRDefault="007B17DB" w:rsidP="00987249">
      <w:pPr>
        <w:pStyle w:val="ListParagraph"/>
        <w:keepNext/>
        <w:numPr>
          <w:ilvl w:val="0"/>
          <w:numId w:val="1"/>
        </w:numPr>
        <w:spacing w:after="0" w:line="240" w:lineRule="auto"/>
        <w:ind w:left="360"/>
        <w:contextualSpacing w:val="0"/>
        <w:rPr>
          <w:rFonts w:ascii="Century Gothic" w:eastAsia="Times New Roman" w:hAnsi="Century Gothic"/>
          <w:b/>
          <w:color w:val="0070C0"/>
          <w:u w:val="single"/>
        </w:rPr>
      </w:pPr>
      <w:r w:rsidRPr="00987249">
        <w:rPr>
          <w:rFonts w:ascii="Century Gothic" w:eastAsia="Times New Roman" w:hAnsi="Century Gothic"/>
          <w:b/>
          <w:color w:val="0070C0"/>
          <w:u w:val="single"/>
        </w:rPr>
        <w:t>Comments on reporting</w:t>
      </w:r>
    </w:p>
    <w:p w:rsidR="007055E4" w:rsidRPr="001800D7" w:rsidRDefault="007055E4" w:rsidP="00987249">
      <w:pPr>
        <w:pStyle w:val="ListParagraph"/>
        <w:keepNext/>
        <w:numPr>
          <w:ilvl w:val="1"/>
          <w:numId w:val="1"/>
        </w:numPr>
        <w:spacing w:after="0" w:line="240" w:lineRule="auto"/>
        <w:ind w:left="720"/>
        <w:contextualSpacing w:val="0"/>
        <w:rPr>
          <w:rFonts w:ascii="Century Gothic" w:eastAsia="Times New Roman" w:hAnsi="Century Gothic"/>
          <w:color w:val="000000" w:themeColor="text1"/>
        </w:rPr>
      </w:pPr>
      <w:r w:rsidRPr="001800D7">
        <w:rPr>
          <w:rFonts w:ascii="Century Gothic" w:eastAsia="Times New Roman" w:hAnsi="Century Gothic"/>
          <w:color w:val="000000" w:themeColor="text1"/>
        </w:rPr>
        <w:t>Reporting type</w:t>
      </w:r>
      <w:r w:rsidR="00F13348">
        <w:rPr>
          <w:rFonts w:ascii="Century Gothic" w:eastAsia="Times New Roman" w:hAnsi="Century Gothic"/>
          <w:color w:val="000000" w:themeColor="text1"/>
        </w:rPr>
        <w:t xml:space="preserve"> and level of availability of reporting data</w:t>
      </w:r>
      <w:r w:rsidRPr="001800D7">
        <w:rPr>
          <w:rFonts w:ascii="Century Gothic" w:eastAsia="Times New Roman" w:hAnsi="Century Gothic"/>
          <w:color w:val="000000" w:themeColor="text1"/>
        </w:rPr>
        <w:t xml:space="preserve">: </w:t>
      </w:r>
    </w:p>
    <w:p w:rsidR="007055E4" w:rsidRPr="001800D7" w:rsidRDefault="007055E4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1800D7">
        <w:rPr>
          <w:rFonts w:ascii="Century Gothic" w:eastAsia="Times New Roman" w:hAnsi="Century Gothic"/>
          <w:color w:val="000000" w:themeColor="text1"/>
        </w:rPr>
        <w:t xml:space="preserve">Home base: </w:t>
      </w:r>
      <w:r w:rsidR="00F13348">
        <w:rPr>
          <w:rFonts w:ascii="Century Gothic" w:eastAsia="Times New Roman" w:hAnsi="Century Gothic"/>
          <w:color w:val="000000" w:themeColor="text1"/>
        </w:rPr>
        <w:t>easily available</w:t>
      </w:r>
    </w:p>
    <w:p w:rsidR="007055E4" w:rsidRPr="001800D7" w:rsidRDefault="007055E4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1800D7">
        <w:rPr>
          <w:rFonts w:ascii="Century Gothic" w:eastAsia="Times New Roman" w:hAnsi="Century Gothic"/>
          <w:color w:val="000000" w:themeColor="text1"/>
        </w:rPr>
        <w:t xml:space="preserve">Fuel type: </w:t>
      </w:r>
      <w:r w:rsidR="00F13348">
        <w:rPr>
          <w:rFonts w:ascii="Century Gothic" w:eastAsia="Times New Roman" w:hAnsi="Century Gothic"/>
          <w:color w:val="000000" w:themeColor="text1"/>
        </w:rPr>
        <w:t>easily available</w:t>
      </w:r>
    </w:p>
    <w:p w:rsidR="007055E4" w:rsidRPr="001800D7" w:rsidRDefault="007055E4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1800D7">
        <w:rPr>
          <w:rFonts w:ascii="Century Gothic" w:eastAsia="Times New Roman" w:hAnsi="Century Gothic"/>
          <w:color w:val="000000" w:themeColor="text1"/>
        </w:rPr>
        <w:t>Vehicle group:</w:t>
      </w:r>
      <w:r w:rsidR="001800D7" w:rsidRPr="001800D7">
        <w:rPr>
          <w:rFonts w:ascii="Century Gothic" w:hAnsi="Century Gothic"/>
          <w:color w:val="000000" w:themeColor="text1"/>
        </w:rPr>
        <w:t xml:space="preserve"> </w:t>
      </w:r>
      <w:r w:rsidR="00F13348">
        <w:rPr>
          <w:rFonts w:ascii="Century Gothic" w:hAnsi="Century Gothic"/>
          <w:color w:val="000000" w:themeColor="text1"/>
        </w:rPr>
        <w:t>not available but achievable</w:t>
      </w:r>
    </w:p>
    <w:p w:rsidR="007055E4" w:rsidRDefault="007055E4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rFonts w:ascii="Century Gothic" w:eastAsia="Times New Roman" w:hAnsi="Century Gothic"/>
          <w:color w:val="000000" w:themeColor="text1"/>
        </w:rPr>
      </w:pPr>
      <w:r w:rsidRPr="001800D7">
        <w:rPr>
          <w:rFonts w:ascii="Century Gothic" w:eastAsia="Times New Roman" w:hAnsi="Century Gothic"/>
          <w:color w:val="000000" w:themeColor="text1"/>
        </w:rPr>
        <w:t xml:space="preserve">Vehicle group mileage averages  </w:t>
      </w:r>
      <w:r w:rsidR="00F13348">
        <w:rPr>
          <w:rFonts w:ascii="Century Gothic" w:eastAsia="Times New Roman" w:hAnsi="Century Gothic"/>
          <w:color w:val="000000" w:themeColor="text1"/>
        </w:rPr>
        <w:t>available</w:t>
      </w:r>
      <w:r w:rsidR="00B3129B">
        <w:rPr>
          <w:rFonts w:ascii="Century Gothic" w:eastAsia="Times New Roman" w:hAnsi="Century Gothic"/>
          <w:color w:val="000000" w:themeColor="text1"/>
        </w:rPr>
        <w:t xml:space="preserve"> but </w:t>
      </w:r>
      <w:r w:rsidR="009056C5">
        <w:rPr>
          <w:rFonts w:ascii="Century Gothic" w:eastAsia="Times New Roman" w:hAnsi="Century Gothic"/>
          <w:color w:val="000000" w:themeColor="text1"/>
        </w:rPr>
        <w:t>time consuming</w:t>
      </w:r>
    </w:p>
    <w:p w:rsidR="00F13348" w:rsidRDefault="00F13348" w:rsidP="00987249">
      <w:pPr>
        <w:pStyle w:val="ListParagraph"/>
        <w:keepNext/>
        <w:numPr>
          <w:ilvl w:val="2"/>
          <w:numId w:val="1"/>
        </w:numPr>
        <w:spacing w:after="0" w:line="240" w:lineRule="auto"/>
        <w:ind w:left="1080"/>
        <w:contextualSpacing w:val="0"/>
        <w:rPr>
          <w:ins w:id="66" w:author="Nguyen, Thai Van@DOT" w:date="2020-05-28T16:08:00Z"/>
          <w:rFonts w:ascii="Century Gothic" w:eastAsia="Times New Roman" w:hAnsi="Century Gothic"/>
          <w:color w:val="000000" w:themeColor="text1"/>
        </w:rPr>
      </w:pPr>
      <w:r w:rsidRPr="00FE2C4C">
        <w:rPr>
          <w:rFonts w:ascii="Century Gothic" w:eastAsia="Times New Roman" w:hAnsi="Century Gothic"/>
          <w:color w:val="000000" w:themeColor="text1"/>
        </w:rPr>
        <w:t>Dispatch Group:  not availabl</w:t>
      </w:r>
      <w:ins w:id="67" w:author="Nguyen, Thai Van@DOT" w:date="2020-05-28T16:08:00Z">
        <w:r w:rsidR="00FE2C4C">
          <w:rPr>
            <w:rFonts w:ascii="Century Gothic" w:eastAsia="Times New Roman" w:hAnsi="Century Gothic"/>
            <w:color w:val="000000" w:themeColor="text1"/>
          </w:rPr>
          <w:t>e</w:t>
        </w:r>
      </w:ins>
      <w:del w:id="68" w:author="Nguyen, Thai Van@DOT" w:date="2020-05-28T16:08:00Z">
        <w:r w:rsidRPr="00FE2C4C" w:rsidDel="00FE2C4C">
          <w:rPr>
            <w:rFonts w:ascii="Century Gothic" w:eastAsia="Times New Roman" w:hAnsi="Century Gothic"/>
            <w:color w:val="000000" w:themeColor="text1"/>
          </w:rPr>
          <w:delText>e</w:delText>
        </w:r>
      </w:del>
    </w:p>
    <w:p w:rsidR="00FE2C4C" w:rsidRDefault="00FE2C4C" w:rsidP="00FE2C4C">
      <w:pPr>
        <w:keepNext/>
        <w:spacing w:after="0" w:line="240" w:lineRule="auto"/>
        <w:rPr>
          <w:ins w:id="69" w:author="Nguyen, Thai Van@DOT" w:date="2020-05-28T16:16:00Z"/>
          <w:rFonts w:ascii="Century Gothic" w:eastAsia="Times New Roman" w:hAnsi="Century Gothic"/>
          <w:color w:val="000000" w:themeColor="text1"/>
        </w:rPr>
      </w:pPr>
    </w:p>
    <w:p w:rsidR="00476FBD" w:rsidRDefault="00476FBD" w:rsidP="00FE2C4C">
      <w:pPr>
        <w:keepNext/>
        <w:spacing w:after="0" w:line="240" w:lineRule="auto"/>
        <w:rPr>
          <w:ins w:id="70" w:author="Nguyen, Thai Van@DOT" w:date="2020-05-28T16:16:00Z"/>
          <w:rFonts w:ascii="Century Gothic" w:eastAsia="Times New Roman" w:hAnsi="Century Gothic"/>
          <w:color w:val="000000" w:themeColor="text1"/>
        </w:rPr>
      </w:pPr>
    </w:p>
    <w:p w:rsidR="00476FBD" w:rsidRDefault="00476FBD" w:rsidP="00FE2C4C">
      <w:pPr>
        <w:keepNext/>
        <w:spacing w:after="0" w:line="240" w:lineRule="auto"/>
        <w:rPr>
          <w:ins w:id="71" w:author="Nguyen, Thai Van@DOT" w:date="2020-05-28T16:08:00Z"/>
          <w:rFonts w:ascii="Century Gothic" w:eastAsia="Times New Roman" w:hAnsi="Century Gothic"/>
          <w:color w:val="000000" w:themeColor="text1"/>
        </w:rPr>
      </w:pPr>
    </w:p>
    <w:p w:rsidR="00FE2C4C" w:rsidRDefault="00FE2C4C" w:rsidP="00FE2C4C">
      <w:pPr>
        <w:keepNext/>
        <w:spacing w:after="0" w:line="240" w:lineRule="auto"/>
        <w:rPr>
          <w:ins w:id="72" w:author="Nguyen, Thai Van@DOT" w:date="2020-05-28T16:08:00Z"/>
          <w:rFonts w:ascii="Century Gothic" w:eastAsia="Times New Roman" w:hAnsi="Century Gothic"/>
          <w:color w:val="000000" w:themeColor="text1"/>
        </w:rPr>
      </w:pPr>
    </w:p>
    <w:p w:rsidR="00FE2C4C" w:rsidRPr="00476FBD" w:rsidRDefault="00FE2C4C" w:rsidP="00FE2C4C">
      <w:pPr>
        <w:keepNext/>
        <w:spacing w:after="0" w:line="240" w:lineRule="auto"/>
        <w:rPr>
          <w:ins w:id="73" w:author="Nguyen, Thai Van@DOT" w:date="2020-05-28T16:08:00Z"/>
          <w:rFonts w:ascii="Century Gothic" w:eastAsia="Times New Roman" w:hAnsi="Century Gothic"/>
          <w:color w:val="000000" w:themeColor="text1"/>
          <w:u w:val="single"/>
          <w:rPrChange w:id="74" w:author="Nguyen, Thai Van@DOT" w:date="2020-05-28T16:16:00Z">
            <w:rPr>
              <w:ins w:id="75" w:author="Nguyen, Thai Van@DOT" w:date="2020-05-28T16:08:00Z"/>
              <w:rFonts w:ascii="Century Gothic" w:eastAsia="Times New Roman" w:hAnsi="Century Gothic"/>
              <w:color w:val="000000" w:themeColor="text1"/>
            </w:rPr>
          </w:rPrChange>
        </w:rPr>
      </w:pPr>
      <w:ins w:id="76" w:author="Nguyen, Thai Van@DOT" w:date="2020-05-28T16:08:00Z">
        <w:r w:rsidRPr="00476FBD">
          <w:rPr>
            <w:rFonts w:ascii="Century Gothic" w:eastAsia="Times New Roman" w:hAnsi="Century Gothic"/>
            <w:color w:val="000000" w:themeColor="text1"/>
            <w:u w:val="single"/>
            <w:rPrChange w:id="77" w:author="Nguyen, Thai Van@DOT" w:date="2020-05-28T16:16:00Z">
              <w:rPr>
                <w:rFonts w:ascii="Century Gothic" w:eastAsia="Times New Roman" w:hAnsi="Century Gothic"/>
                <w:color w:val="000000" w:themeColor="text1"/>
              </w:rPr>
            </w:rPrChange>
          </w:rPr>
          <w:t xml:space="preserve">If you have further questions </w:t>
        </w:r>
      </w:ins>
      <w:ins w:id="78" w:author="Nguyen, Thai Van@DOT" w:date="2020-05-28T16:16:00Z">
        <w:r w:rsidR="00476FBD" w:rsidRPr="00476FBD">
          <w:rPr>
            <w:rFonts w:ascii="Century Gothic" w:eastAsia="Times New Roman" w:hAnsi="Century Gothic"/>
            <w:color w:val="000000" w:themeColor="text1"/>
            <w:u w:val="single"/>
            <w:rPrChange w:id="79" w:author="Nguyen, Thai Van@DOT" w:date="2020-05-28T16:16:00Z">
              <w:rPr>
                <w:rFonts w:ascii="Century Gothic" w:eastAsia="Times New Roman" w:hAnsi="Century Gothic"/>
                <w:color w:val="000000" w:themeColor="text1"/>
              </w:rPr>
            </w:rPrChange>
          </w:rPr>
          <w:t>or</w:t>
        </w:r>
      </w:ins>
      <w:ins w:id="80" w:author="Nguyen, Thai Van@DOT" w:date="2020-05-28T16:08:00Z">
        <w:r w:rsidRPr="00476FBD">
          <w:rPr>
            <w:rFonts w:ascii="Century Gothic" w:eastAsia="Times New Roman" w:hAnsi="Century Gothic"/>
            <w:color w:val="000000" w:themeColor="text1"/>
            <w:u w:val="single"/>
            <w:rPrChange w:id="81" w:author="Nguyen, Thai Van@DOT" w:date="2020-05-28T16:16:00Z">
              <w:rPr>
                <w:rFonts w:ascii="Century Gothic" w:eastAsia="Times New Roman" w:hAnsi="Century Gothic"/>
                <w:color w:val="000000" w:themeColor="text1"/>
              </w:rPr>
            </w:rPrChange>
          </w:rPr>
          <w:t xml:space="preserve"> </w:t>
        </w:r>
      </w:ins>
      <w:ins w:id="82" w:author="Nguyen, Thai Van@DOT" w:date="2020-05-28T16:15:00Z">
        <w:r w:rsidR="00476FBD" w:rsidRPr="00476FBD">
          <w:rPr>
            <w:rFonts w:ascii="Century Gothic" w:eastAsia="Times New Roman" w:hAnsi="Century Gothic"/>
            <w:color w:val="000000" w:themeColor="text1"/>
            <w:u w:val="single"/>
            <w:rPrChange w:id="83" w:author="Nguyen, Thai Van@DOT" w:date="2020-05-28T16:16:00Z">
              <w:rPr>
                <w:rFonts w:ascii="Century Gothic" w:eastAsia="Times New Roman" w:hAnsi="Century Gothic"/>
                <w:color w:val="000000" w:themeColor="text1"/>
              </w:rPr>
            </w:rPrChange>
          </w:rPr>
          <w:t>comment,</w:t>
        </w:r>
      </w:ins>
      <w:ins w:id="84" w:author="Nguyen, Thai Van@DOT" w:date="2020-05-28T16:08:00Z">
        <w:r w:rsidRPr="00476FBD">
          <w:rPr>
            <w:rFonts w:ascii="Century Gothic" w:eastAsia="Times New Roman" w:hAnsi="Century Gothic"/>
            <w:color w:val="000000" w:themeColor="text1"/>
            <w:u w:val="single"/>
            <w:rPrChange w:id="85" w:author="Nguyen, Thai Van@DOT" w:date="2020-05-28T16:16:00Z">
              <w:rPr>
                <w:rFonts w:ascii="Century Gothic" w:eastAsia="Times New Roman" w:hAnsi="Century Gothic"/>
                <w:color w:val="000000" w:themeColor="text1"/>
              </w:rPr>
            </w:rPrChange>
          </w:rPr>
          <w:t xml:space="preserve"> please contact:</w:t>
        </w:r>
      </w:ins>
    </w:p>
    <w:p w:rsidR="00FE2C4C" w:rsidRDefault="00FE2C4C" w:rsidP="00FE2C4C">
      <w:pPr>
        <w:keepNext/>
        <w:spacing w:after="0" w:line="240" w:lineRule="auto"/>
        <w:rPr>
          <w:ins w:id="86" w:author="Nguyen, Thai Van@DOT" w:date="2020-05-28T16:12:00Z"/>
          <w:rFonts w:ascii="Century Gothic" w:eastAsia="Times New Roman" w:hAnsi="Century Gothic"/>
          <w:color w:val="000000" w:themeColor="text1"/>
        </w:rPr>
      </w:pPr>
    </w:p>
    <w:p w:rsidR="007D375B" w:rsidRDefault="007D375B" w:rsidP="00FE2C4C">
      <w:pPr>
        <w:keepNext/>
        <w:spacing w:after="0" w:line="240" w:lineRule="auto"/>
        <w:rPr>
          <w:ins w:id="87" w:author="Nguyen, Thai Van@DOT" w:date="2020-05-28T16:12:00Z"/>
          <w:rFonts w:ascii="Century Gothic" w:eastAsia="Times New Roman" w:hAnsi="Century Gothic"/>
          <w:color w:val="000000" w:themeColor="text1"/>
        </w:rPr>
      </w:pPr>
    </w:p>
    <w:p w:rsidR="007D375B" w:rsidRDefault="007D375B" w:rsidP="007D375B">
      <w:pPr>
        <w:spacing w:after="0" w:line="240" w:lineRule="auto"/>
        <w:rPr>
          <w:ins w:id="88" w:author="Nguyen, Thai Van@DOT" w:date="2020-05-28T16:13:00Z"/>
          <w:rFonts w:ascii="Century Gothic" w:eastAsia="Calibri" w:hAnsi="Century Gothic" w:cs="Calibri"/>
          <w:bCs/>
          <w:color w:val="000000" w:themeColor="text1"/>
        </w:rPr>
      </w:pPr>
      <w:ins w:id="89" w:author="Nguyen, Thai Van@DOT" w:date="2020-05-28T16:13:00Z">
        <w:r>
          <w:rPr>
            <w:rFonts w:ascii="Century Gothic" w:eastAsia="Calibri" w:hAnsi="Century Gothic" w:cs="Calibri"/>
            <w:bCs/>
            <w:color w:val="000000" w:themeColor="text1"/>
          </w:rPr>
          <w:t>Lisa Kunzman</w:t>
        </w:r>
      </w:ins>
    </w:p>
    <w:p w:rsidR="007D375B" w:rsidRPr="007D375B" w:rsidRDefault="007D375B" w:rsidP="007D375B">
      <w:pPr>
        <w:spacing w:after="0" w:line="240" w:lineRule="auto"/>
        <w:rPr>
          <w:ins w:id="90" w:author="Nguyen, Thai Van@DOT" w:date="2020-05-28T16:13:00Z"/>
          <w:rFonts w:ascii="Century Gothic" w:eastAsia="Calibri" w:hAnsi="Century Gothic" w:cs="Calibri"/>
          <w:bCs/>
          <w:color w:val="000000" w:themeColor="text1"/>
          <w:rPrChange w:id="91" w:author="Nguyen, Thai Van@DOT" w:date="2020-05-28T16:13:00Z">
            <w:rPr>
              <w:ins w:id="92" w:author="Nguyen, Thai Van@DOT" w:date="2020-05-28T16:13:00Z"/>
              <w:rFonts w:ascii="Calibri" w:eastAsia="Calibri" w:hAnsi="Calibri" w:cs="Calibri"/>
              <w:b/>
              <w:bCs/>
              <w:color w:val="6699FF"/>
            </w:rPr>
          </w:rPrChange>
        </w:rPr>
      </w:pPr>
      <w:ins w:id="93" w:author="Nguyen, Thai Van@DOT" w:date="2020-05-28T16:13:00Z">
        <w:r w:rsidRPr="007D375B">
          <w:rPr>
            <w:rFonts w:ascii="Century Gothic" w:eastAsia="Calibri" w:hAnsi="Century Gothic" w:cs="Calibri"/>
            <w:bCs/>
            <w:color w:val="000000" w:themeColor="text1"/>
            <w:rPrChange w:id="94" w:author="Nguyen, Thai Van@DOT" w:date="2020-05-28T16:13:00Z">
              <w:rPr>
                <w:rFonts w:ascii="Calibri" w:eastAsia="Calibri" w:hAnsi="Calibri" w:cs="Calibri"/>
                <w:b/>
                <w:bCs/>
                <w:color w:val="6699FF"/>
              </w:rPr>
            </w:rPrChange>
          </w:rPr>
          <w:t>Deputy Division Chief</w:t>
        </w:r>
      </w:ins>
    </w:p>
    <w:p w:rsidR="007D375B" w:rsidRPr="007D375B" w:rsidRDefault="007D375B" w:rsidP="007D375B">
      <w:pPr>
        <w:spacing w:after="0" w:line="240" w:lineRule="auto"/>
        <w:rPr>
          <w:ins w:id="95" w:author="Nguyen, Thai Van@DOT" w:date="2020-05-28T16:13:00Z"/>
          <w:rFonts w:ascii="Century Gothic" w:eastAsia="Calibri" w:hAnsi="Century Gothic" w:cs="Calibri"/>
          <w:bCs/>
          <w:color w:val="000000" w:themeColor="text1"/>
          <w:rPrChange w:id="96" w:author="Nguyen, Thai Van@DOT" w:date="2020-05-28T16:13:00Z">
            <w:rPr>
              <w:ins w:id="97" w:author="Nguyen, Thai Van@DOT" w:date="2020-05-28T16:13:00Z"/>
              <w:rFonts w:ascii="Calibri" w:eastAsia="Calibri" w:hAnsi="Calibri" w:cs="Calibri"/>
              <w:b/>
              <w:bCs/>
              <w:color w:val="6699FF"/>
            </w:rPr>
          </w:rPrChange>
        </w:rPr>
      </w:pPr>
      <w:ins w:id="98" w:author="Nguyen, Thai Van@DOT" w:date="2020-05-28T16:13:00Z">
        <w:r w:rsidRPr="007D375B">
          <w:rPr>
            <w:rFonts w:ascii="Century Gothic" w:eastAsia="Calibri" w:hAnsi="Century Gothic" w:cs="Calibri"/>
            <w:bCs/>
            <w:color w:val="000000" w:themeColor="text1"/>
            <w:rPrChange w:id="99" w:author="Nguyen, Thai Van@DOT" w:date="2020-05-28T16:13:00Z">
              <w:rPr>
                <w:rFonts w:ascii="Calibri" w:eastAsia="Calibri" w:hAnsi="Calibri" w:cs="Calibri"/>
                <w:b/>
                <w:bCs/>
                <w:color w:val="6699FF"/>
              </w:rPr>
            </w:rPrChange>
          </w:rPr>
          <w:t>Supervising Equipment Engineer</w:t>
        </w:r>
      </w:ins>
    </w:p>
    <w:p w:rsidR="007D375B" w:rsidRPr="007D375B" w:rsidRDefault="007D375B" w:rsidP="007D375B">
      <w:pPr>
        <w:spacing w:after="0" w:line="240" w:lineRule="auto"/>
        <w:rPr>
          <w:ins w:id="100" w:author="Nguyen, Thai Van@DOT" w:date="2020-05-28T16:13:00Z"/>
          <w:rFonts w:ascii="Century Gothic" w:eastAsia="Calibri" w:hAnsi="Century Gothic" w:cs="Calibri"/>
          <w:bCs/>
          <w:color w:val="000000" w:themeColor="text1"/>
          <w:rPrChange w:id="101" w:author="Nguyen, Thai Van@DOT" w:date="2020-05-28T16:13:00Z">
            <w:rPr>
              <w:ins w:id="102" w:author="Nguyen, Thai Van@DOT" w:date="2020-05-28T16:13:00Z"/>
              <w:rFonts w:ascii="Calibri" w:eastAsia="Calibri" w:hAnsi="Calibri" w:cs="Calibri"/>
              <w:b/>
              <w:bCs/>
              <w:color w:val="6699FF"/>
            </w:rPr>
          </w:rPrChange>
        </w:rPr>
      </w:pPr>
      <w:ins w:id="103" w:author="Nguyen, Thai Van@DOT" w:date="2020-05-28T16:13:00Z">
        <w:r w:rsidRPr="007D375B">
          <w:rPr>
            <w:rFonts w:ascii="Century Gothic" w:eastAsia="Calibri" w:hAnsi="Century Gothic" w:cs="Calibri"/>
            <w:bCs/>
            <w:color w:val="000000" w:themeColor="text1"/>
            <w:rPrChange w:id="104" w:author="Nguyen, Thai Van@DOT" w:date="2020-05-28T16:13:00Z">
              <w:rPr>
                <w:rFonts w:ascii="Calibri" w:eastAsia="Calibri" w:hAnsi="Calibri" w:cs="Calibri"/>
                <w:b/>
                <w:bCs/>
                <w:color w:val="6699FF"/>
              </w:rPr>
            </w:rPrChange>
          </w:rPr>
          <w:t>California Department of Transportation</w:t>
        </w:r>
      </w:ins>
    </w:p>
    <w:p w:rsidR="007D375B" w:rsidRPr="007D375B" w:rsidRDefault="007D375B" w:rsidP="007D375B">
      <w:pPr>
        <w:spacing w:after="0" w:line="240" w:lineRule="auto"/>
        <w:rPr>
          <w:ins w:id="105" w:author="Nguyen, Thai Van@DOT" w:date="2020-05-28T16:13:00Z"/>
          <w:rFonts w:ascii="Century Gothic" w:eastAsia="Calibri" w:hAnsi="Century Gothic" w:cs="Calibri"/>
          <w:bCs/>
          <w:color w:val="000000" w:themeColor="text1"/>
          <w:rPrChange w:id="106" w:author="Nguyen, Thai Van@DOT" w:date="2020-05-28T16:13:00Z">
            <w:rPr>
              <w:ins w:id="107" w:author="Nguyen, Thai Van@DOT" w:date="2020-05-28T16:13:00Z"/>
              <w:rFonts w:ascii="Calibri" w:eastAsia="Calibri" w:hAnsi="Calibri" w:cs="Calibri"/>
              <w:b/>
              <w:bCs/>
              <w:color w:val="6699FF"/>
            </w:rPr>
          </w:rPrChange>
        </w:rPr>
      </w:pPr>
      <w:ins w:id="108" w:author="Nguyen, Thai Van@DOT" w:date="2020-05-28T16:13:00Z">
        <w:r w:rsidRPr="007D375B">
          <w:rPr>
            <w:rFonts w:ascii="Century Gothic" w:eastAsia="Calibri" w:hAnsi="Century Gothic" w:cs="Calibri"/>
            <w:bCs/>
            <w:color w:val="000000" w:themeColor="text1"/>
            <w:rPrChange w:id="109" w:author="Nguyen, Thai Van@DOT" w:date="2020-05-28T16:13:00Z">
              <w:rPr>
                <w:rFonts w:ascii="Calibri" w:eastAsia="Calibri" w:hAnsi="Calibri" w:cs="Calibri"/>
                <w:b/>
                <w:bCs/>
                <w:color w:val="6699FF"/>
              </w:rPr>
            </w:rPrChange>
          </w:rPr>
          <w:t>Division of Equipment</w:t>
        </w:r>
      </w:ins>
    </w:p>
    <w:p w:rsidR="007D375B" w:rsidRDefault="007D375B" w:rsidP="007D375B">
      <w:pPr>
        <w:spacing w:after="0" w:line="240" w:lineRule="auto"/>
        <w:rPr>
          <w:ins w:id="110" w:author="Nguyen, Thai Van@DOT" w:date="2020-05-28T16:13:00Z"/>
          <w:rFonts w:ascii="Century Gothic" w:eastAsia="Calibri" w:hAnsi="Century Gothic" w:cs="Calibri"/>
          <w:bCs/>
          <w:color w:val="000000" w:themeColor="text1"/>
        </w:rPr>
      </w:pPr>
      <w:ins w:id="111" w:author="Nguyen, Thai Van@DOT" w:date="2020-05-28T16:13:00Z">
        <w:r w:rsidRPr="007D375B">
          <w:rPr>
            <w:rFonts w:ascii="Century Gothic" w:eastAsia="Calibri" w:hAnsi="Century Gothic" w:cs="Calibri"/>
            <w:bCs/>
            <w:color w:val="000000" w:themeColor="text1"/>
            <w:rPrChange w:id="112" w:author="Nguyen, Thai Van@DOT" w:date="2020-05-28T16:13:00Z">
              <w:rPr>
                <w:rFonts w:ascii="Calibri" w:eastAsia="Calibri" w:hAnsi="Calibri" w:cs="Calibri"/>
                <w:b/>
                <w:bCs/>
                <w:color w:val="6699FF"/>
              </w:rPr>
            </w:rPrChange>
          </w:rPr>
          <w:t>916 869 5560 (cell)</w:t>
        </w:r>
      </w:ins>
    </w:p>
    <w:p w:rsidR="007D375B" w:rsidRPr="00476FBD" w:rsidRDefault="00476FBD" w:rsidP="007D375B">
      <w:pPr>
        <w:spacing w:after="0" w:line="240" w:lineRule="auto"/>
        <w:rPr>
          <w:ins w:id="113" w:author="Nguyen, Thai Van@DOT" w:date="2020-05-28T16:13:00Z"/>
          <w:rFonts w:ascii="Century Gothic" w:eastAsia="Calibri" w:hAnsi="Century Gothic" w:cs="Calibri"/>
          <w:bCs/>
          <w:color w:val="0070C0"/>
          <w:u w:val="single"/>
          <w:rPrChange w:id="114" w:author="Nguyen, Thai Van@DOT" w:date="2020-05-28T16:14:00Z">
            <w:rPr>
              <w:ins w:id="115" w:author="Nguyen, Thai Van@DOT" w:date="2020-05-28T16:13:00Z"/>
              <w:rFonts w:ascii="Calibri" w:eastAsia="Calibri" w:hAnsi="Calibri" w:cs="Calibri"/>
              <w:b/>
              <w:bCs/>
              <w:color w:val="6699FF"/>
            </w:rPr>
          </w:rPrChange>
        </w:rPr>
      </w:pPr>
      <w:ins w:id="116" w:author="Nguyen, Thai Van@DOT" w:date="2020-05-28T16:14:00Z">
        <w:r w:rsidRPr="00476FBD">
          <w:rPr>
            <w:rFonts w:ascii="Century Gothic" w:eastAsia="Calibri" w:hAnsi="Century Gothic" w:cs="Calibri"/>
            <w:bCs/>
            <w:color w:val="0070C0"/>
            <w:u w:val="single"/>
            <w:rPrChange w:id="117" w:author="Nguyen, Thai Van@DOT" w:date="2020-05-28T16:14:00Z">
              <w:rPr>
                <w:rFonts w:ascii="Century Gothic" w:eastAsia="Calibri" w:hAnsi="Century Gothic" w:cs="Calibri"/>
                <w:bCs/>
                <w:color w:val="000000" w:themeColor="text1"/>
              </w:rPr>
            </w:rPrChange>
          </w:rPr>
          <w:t>lisa.kunzman@dot.ca.gov</w:t>
        </w:r>
      </w:ins>
    </w:p>
    <w:p w:rsidR="007D375B" w:rsidRDefault="007D375B" w:rsidP="00FE2C4C">
      <w:pPr>
        <w:keepNext/>
        <w:spacing w:after="0" w:line="240" w:lineRule="auto"/>
        <w:rPr>
          <w:ins w:id="118" w:author="Nguyen, Thai Van@DOT" w:date="2020-05-28T16:13:00Z"/>
          <w:rFonts w:ascii="Century Gothic" w:eastAsia="Times New Roman" w:hAnsi="Century Gothic"/>
          <w:color w:val="000000" w:themeColor="text1"/>
        </w:rPr>
      </w:pPr>
    </w:p>
    <w:p w:rsidR="007D375B" w:rsidRDefault="007D375B" w:rsidP="00FE2C4C">
      <w:pPr>
        <w:keepNext/>
        <w:spacing w:after="0" w:line="240" w:lineRule="auto"/>
        <w:rPr>
          <w:ins w:id="119" w:author="Nguyen, Thai Van@DOT" w:date="2020-05-28T16:08:00Z"/>
          <w:rFonts w:ascii="Century Gothic" w:eastAsia="Times New Roman" w:hAnsi="Century Gothic"/>
          <w:color w:val="000000" w:themeColor="text1"/>
        </w:rPr>
      </w:pPr>
    </w:p>
    <w:p w:rsidR="007D375B" w:rsidRDefault="007D375B" w:rsidP="007D375B">
      <w:pPr>
        <w:spacing w:after="0" w:line="240" w:lineRule="auto"/>
        <w:rPr>
          <w:ins w:id="120" w:author="Nguyen, Thai Van@DOT" w:date="2020-05-28T16:16:00Z"/>
          <w:rFonts w:ascii="Century Gothic" w:eastAsia="Calibri" w:hAnsi="Century Gothic" w:cs="Calibri"/>
        </w:rPr>
      </w:pPr>
      <w:ins w:id="121" w:author="Nguyen, Thai Van@DOT" w:date="2020-05-28T16:12:00Z">
        <w:r w:rsidRPr="007D375B">
          <w:rPr>
            <w:rFonts w:ascii="Century Gothic" w:eastAsia="Calibri" w:hAnsi="Century Gothic" w:cs="Calibri"/>
          </w:rPr>
          <w:t>Ed Hardiman, PE</w:t>
        </w:r>
      </w:ins>
    </w:p>
    <w:p w:rsidR="00476FBD" w:rsidRPr="007D375B" w:rsidRDefault="00476FBD" w:rsidP="007D375B">
      <w:pPr>
        <w:spacing w:after="0" w:line="240" w:lineRule="auto"/>
        <w:rPr>
          <w:ins w:id="122" w:author="Nguyen, Thai Van@DOT" w:date="2020-05-28T16:12:00Z"/>
          <w:rFonts w:ascii="Century Gothic" w:eastAsia="Calibri" w:hAnsi="Century Gothic" w:cs="Calibri"/>
        </w:rPr>
      </w:pPr>
      <w:ins w:id="123" w:author="Nguyen, Thai Van@DOT" w:date="2020-05-28T16:16:00Z">
        <w:r>
          <w:rPr>
            <w:rFonts w:ascii="Century Gothic" w:eastAsia="Calibri" w:hAnsi="Century Gothic" w:cs="Calibri"/>
          </w:rPr>
          <w:t>Equipment Engineer, sup.</w:t>
        </w:r>
      </w:ins>
    </w:p>
    <w:p w:rsidR="007D375B" w:rsidRPr="007D375B" w:rsidRDefault="007D375B" w:rsidP="007D375B">
      <w:pPr>
        <w:spacing w:after="0" w:line="240" w:lineRule="auto"/>
        <w:rPr>
          <w:ins w:id="124" w:author="Nguyen, Thai Van@DOT" w:date="2020-05-28T16:12:00Z"/>
          <w:rFonts w:ascii="Century Gothic" w:eastAsia="Calibri" w:hAnsi="Century Gothic" w:cs="Calibri"/>
        </w:rPr>
      </w:pPr>
      <w:ins w:id="125" w:author="Nguyen, Thai Van@DOT" w:date="2020-05-28T16:12:00Z">
        <w:r w:rsidRPr="007D375B">
          <w:rPr>
            <w:rFonts w:ascii="Century Gothic" w:eastAsia="Calibri" w:hAnsi="Century Gothic" w:cs="Calibri"/>
          </w:rPr>
          <w:t>(916) 227-6447 ofc</w:t>
        </w:r>
      </w:ins>
    </w:p>
    <w:bookmarkStart w:id="126" w:name="_Hlk41574925"/>
    <w:p w:rsidR="007D375B" w:rsidRPr="00CF6A96" w:rsidRDefault="007D375B" w:rsidP="007D375B">
      <w:pPr>
        <w:spacing w:after="0" w:line="240" w:lineRule="auto"/>
        <w:rPr>
          <w:ins w:id="127" w:author="Nguyen, Thai Van@DOT" w:date="2020-05-28T16:14:00Z"/>
          <w:rFonts w:ascii="Century Gothic" w:eastAsia="Calibri" w:hAnsi="Century Gothic" w:cs="Calibri"/>
          <w:color w:val="0070C0"/>
          <w:rPrChange w:id="128" w:author="Nguyen, Thai Van@DOT" w:date="2020-05-28T16:16:00Z">
            <w:rPr>
              <w:ins w:id="129" w:author="Nguyen, Thai Van@DOT" w:date="2020-05-28T16:14:00Z"/>
              <w:rFonts w:ascii="Century Gothic" w:eastAsia="Calibri" w:hAnsi="Century Gothic" w:cs="Calibri"/>
            </w:rPr>
          </w:rPrChange>
        </w:rPr>
      </w:pPr>
      <w:ins w:id="130" w:author="Nguyen, Thai Van@DOT" w:date="2020-05-28T16:12:00Z">
        <w:r w:rsidRPr="00CF6A96">
          <w:rPr>
            <w:rFonts w:ascii="Century Gothic" w:eastAsia="Calibri" w:hAnsi="Century Gothic" w:cs="Calibri"/>
            <w:color w:val="0070C0"/>
            <w:rPrChange w:id="131" w:author="Nguyen, Thai Van@DOT" w:date="2020-05-28T16:16:00Z">
              <w:rPr>
                <w:rFonts w:ascii="Century Gothic" w:eastAsia="Calibri" w:hAnsi="Century Gothic" w:cs="Calibri"/>
              </w:rPr>
            </w:rPrChange>
          </w:rPr>
          <w:fldChar w:fldCharType="begin"/>
        </w:r>
        <w:r w:rsidRPr="00CF6A96">
          <w:rPr>
            <w:rFonts w:ascii="Century Gothic" w:eastAsia="Calibri" w:hAnsi="Century Gothic" w:cs="Calibri"/>
            <w:color w:val="0070C0"/>
            <w:rPrChange w:id="132" w:author="Nguyen, Thai Van@DOT" w:date="2020-05-28T16:16:00Z">
              <w:rPr>
                <w:rFonts w:ascii="Century Gothic" w:eastAsia="Calibri" w:hAnsi="Century Gothic" w:cs="Calibri"/>
              </w:rPr>
            </w:rPrChange>
          </w:rPr>
          <w:instrText xml:space="preserve"> HYPERLINK "mailto:ed.hardiman@dot.ca.gov" </w:instrText>
        </w:r>
        <w:r w:rsidRPr="00CF6A96">
          <w:rPr>
            <w:rFonts w:ascii="Century Gothic" w:eastAsia="Calibri" w:hAnsi="Century Gothic" w:cs="Calibri"/>
            <w:color w:val="0070C0"/>
            <w:rPrChange w:id="133" w:author="Nguyen, Thai Van@DOT" w:date="2020-05-28T16:16:00Z">
              <w:rPr>
                <w:rFonts w:ascii="Century Gothic" w:eastAsia="Calibri" w:hAnsi="Century Gothic" w:cs="Calibri"/>
              </w:rPr>
            </w:rPrChange>
          </w:rPr>
          <w:fldChar w:fldCharType="separate"/>
        </w:r>
        <w:r w:rsidRPr="00CF6A96">
          <w:rPr>
            <w:rFonts w:ascii="Century Gothic" w:eastAsia="Calibri" w:hAnsi="Century Gothic" w:cs="Calibri"/>
            <w:color w:val="0070C0"/>
            <w:u w:val="single"/>
            <w:rPrChange w:id="134" w:author="Nguyen, Thai Van@DOT" w:date="2020-05-28T16:16:00Z">
              <w:rPr>
                <w:rFonts w:ascii="Century Gothic" w:eastAsia="Calibri" w:hAnsi="Century Gothic" w:cs="Calibri"/>
                <w:color w:val="0000FF"/>
                <w:u w:val="single"/>
              </w:rPr>
            </w:rPrChange>
          </w:rPr>
          <w:t>ed.hardiman@dot.ca.gov</w:t>
        </w:r>
        <w:r w:rsidRPr="00CF6A96">
          <w:rPr>
            <w:rFonts w:ascii="Century Gothic" w:eastAsia="Calibri" w:hAnsi="Century Gothic" w:cs="Calibri"/>
            <w:color w:val="0070C0"/>
            <w:rPrChange w:id="135" w:author="Nguyen, Thai Van@DOT" w:date="2020-05-28T16:16:00Z">
              <w:rPr>
                <w:rFonts w:ascii="Century Gothic" w:eastAsia="Calibri" w:hAnsi="Century Gothic" w:cs="Calibri"/>
              </w:rPr>
            </w:rPrChange>
          </w:rPr>
          <w:fldChar w:fldCharType="end"/>
        </w:r>
      </w:ins>
      <w:bookmarkEnd w:id="126"/>
    </w:p>
    <w:p w:rsidR="00476FBD" w:rsidRDefault="00476FBD" w:rsidP="007D375B">
      <w:pPr>
        <w:spacing w:after="0" w:line="240" w:lineRule="auto"/>
        <w:rPr>
          <w:ins w:id="136" w:author="Nguyen, Thai Van@DOT" w:date="2020-05-28T16:14:00Z"/>
          <w:rFonts w:ascii="Century Gothic" w:eastAsia="Calibri" w:hAnsi="Century Gothic" w:cs="Calibri"/>
        </w:rPr>
      </w:pPr>
    </w:p>
    <w:p w:rsidR="00476FBD" w:rsidRDefault="00476FBD" w:rsidP="007D375B">
      <w:pPr>
        <w:spacing w:after="0" w:line="240" w:lineRule="auto"/>
        <w:rPr>
          <w:ins w:id="137" w:author="Nguyen, Thai Van@DOT" w:date="2020-05-28T16:14:00Z"/>
          <w:rFonts w:ascii="Century Gothic" w:eastAsia="Calibri" w:hAnsi="Century Gothic" w:cs="Calibri"/>
        </w:rPr>
      </w:pPr>
      <w:ins w:id="138" w:author="Nguyen, Thai Van@DOT" w:date="2020-05-28T16:14:00Z">
        <w:r>
          <w:rPr>
            <w:rFonts w:ascii="Century Gothic" w:eastAsia="Calibri" w:hAnsi="Century Gothic" w:cs="Calibri"/>
          </w:rPr>
          <w:t>Thai Nguyen</w:t>
        </w:r>
      </w:ins>
    </w:p>
    <w:p w:rsidR="00476FBD" w:rsidRDefault="00476FBD" w:rsidP="007D375B">
      <w:pPr>
        <w:spacing w:after="0" w:line="240" w:lineRule="auto"/>
        <w:rPr>
          <w:ins w:id="139" w:author="Nguyen, Thai Van@DOT" w:date="2020-05-28T16:14:00Z"/>
          <w:rFonts w:ascii="Century Gothic" w:eastAsia="Calibri" w:hAnsi="Century Gothic" w:cs="Calibri"/>
        </w:rPr>
      </w:pPr>
      <w:ins w:id="140" w:author="Nguyen, Thai Van@DOT" w:date="2020-05-28T16:14:00Z">
        <w:r>
          <w:rPr>
            <w:rFonts w:ascii="Century Gothic" w:eastAsia="Calibri" w:hAnsi="Century Gothic" w:cs="Calibri"/>
          </w:rPr>
          <w:t>Equipment Engineer</w:t>
        </w:r>
      </w:ins>
    </w:p>
    <w:p w:rsidR="00476FBD" w:rsidRDefault="00476FBD" w:rsidP="007D375B">
      <w:pPr>
        <w:spacing w:after="0" w:line="240" w:lineRule="auto"/>
        <w:rPr>
          <w:ins w:id="141" w:author="Nguyen, Thai Van@DOT" w:date="2020-05-28T16:15:00Z"/>
          <w:rFonts w:ascii="Century Gothic" w:eastAsia="Calibri" w:hAnsi="Century Gothic" w:cs="Calibri"/>
        </w:rPr>
      </w:pPr>
      <w:ins w:id="142" w:author="Nguyen, Thai Van@DOT" w:date="2020-05-28T16:14:00Z">
        <w:r>
          <w:rPr>
            <w:rFonts w:ascii="Century Gothic" w:eastAsia="Calibri" w:hAnsi="Century Gothic" w:cs="Calibri"/>
          </w:rPr>
          <w:t>(916)227 961</w:t>
        </w:r>
      </w:ins>
      <w:ins w:id="143" w:author="Nguyen, Thai Van@DOT" w:date="2020-05-28T16:15:00Z">
        <w:r>
          <w:rPr>
            <w:rFonts w:ascii="Century Gothic" w:eastAsia="Calibri" w:hAnsi="Century Gothic" w:cs="Calibri"/>
          </w:rPr>
          <w:t>0</w:t>
        </w:r>
      </w:ins>
    </w:p>
    <w:p w:rsidR="00476FBD" w:rsidRPr="007D375B" w:rsidRDefault="00476FBD" w:rsidP="007D375B">
      <w:pPr>
        <w:spacing w:after="0" w:line="240" w:lineRule="auto"/>
        <w:rPr>
          <w:ins w:id="144" w:author="Nguyen, Thai Van@DOT" w:date="2020-05-28T16:12:00Z"/>
          <w:rFonts w:ascii="Century Gothic" w:eastAsia="Calibri" w:hAnsi="Century Gothic" w:cs="Calibri"/>
        </w:rPr>
      </w:pPr>
      <w:ins w:id="145" w:author="Nguyen, Thai Van@DOT" w:date="2020-05-28T16:15:00Z">
        <w:r>
          <w:rPr>
            <w:rFonts w:ascii="Century Gothic" w:eastAsia="Calibri" w:hAnsi="Century Gothic" w:cs="Calibri"/>
            <w:color w:val="0000FF"/>
            <w:u w:val="single"/>
          </w:rPr>
          <w:fldChar w:fldCharType="begin"/>
        </w:r>
        <w:r>
          <w:rPr>
            <w:rFonts w:ascii="Century Gothic" w:eastAsia="Calibri" w:hAnsi="Century Gothic" w:cs="Calibri"/>
            <w:color w:val="0000FF"/>
            <w:u w:val="single"/>
          </w:rPr>
          <w:instrText xml:space="preserve"> HYPERLINK "mailto:thai.van.nguyen</w:instrText>
        </w:r>
        <w:r w:rsidRPr="007D375B">
          <w:rPr>
            <w:rFonts w:ascii="Century Gothic" w:eastAsia="Calibri" w:hAnsi="Century Gothic" w:cs="Calibri"/>
            <w:color w:val="0000FF"/>
            <w:u w:val="single"/>
          </w:rPr>
          <w:instrText>@dot.ca.gov</w:instrText>
        </w:r>
        <w:r>
          <w:rPr>
            <w:rFonts w:ascii="Century Gothic" w:eastAsia="Calibri" w:hAnsi="Century Gothic" w:cs="Calibri"/>
            <w:color w:val="0000FF"/>
            <w:u w:val="single"/>
          </w:rPr>
          <w:instrText xml:space="preserve">" </w:instrText>
        </w:r>
        <w:r>
          <w:rPr>
            <w:rFonts w:ascii="Century Gothic" w:eastAsia="Calibri" w:hAnsi="Century Gothic" w:cs="Calibri"/>
            <w:color w:val="0000FF"/>
            <w:u w:val="single"/>
          </w:rPr>
          <w:fldChar w:fldCharType="separate"/>
        </w:r>
        <w:r w:rsidRPr="00267798">
          <w:rPr>
            <w:rStyle w:val="Hyperlink"/>
            <w:rFonts w:ascii="Century Gothic" w:eastAsia="Calibri" w:hAnsi="Century Gothic" w:cs="Calibri"/>
          </w:rPr>
          <w:t>thai.van.nguyen</w:t>
        </w:r>
        <w:r w:rsidRPr="007D375B">
          <w:rPr>
            <w:rStyle w:val="Hyperlink"/>
            <w:rFonts w:ascii="Century Gothic" w:eastAsia="Calibri" w:hAnsi="Century Gothic" w:cs="Calibri"/>
          </w:rPr>
          <w:t>@dot.ca.gov</w:t>
        </w:r>
        <w:r>
          <w:rPr>
            <w:rFonts w:ascii="Century Gothic" w:eastAsia="Calibri" w:hAnsi="Century Gothic" w:cs="Calibri"/>
            <w:color w:val="0000FF"/>
            <w:u w:val="single"/>
          </w:rPr>
          <w:fldChar w:fldCharType="end"/>
        </w:r>
      </w:ins>
    </w:p>
    <w:p w:rsidR="00FE2C4C" w:rsidRPr="00FE2C4C" w:rsidRDefault="00FE2C4C">
      <w:pPr>
        <w:keepNext/>
        <w:spacing w:after="0" w:line="240" w:lineRule="auto"/>
        <w:rPr>
          <w:rFonts w:ascii="Century Gothic" w:eastAsia="Times New Roman" w:hAnsi="Century Gothic"/>
          <w:color w:val="000000" w:themeColor="text1"/>
          <w:rPrChange w:id="146" w:author="Nguyen, Thai Van@DOT" w:date="2020-05-28T16:08:00Z">
            <w:rPr/>
          </w:rPrChange>
        </w:rPr>
        <w:pPrChange w:id="147" w:author="Nguyen, Thai Van@DOT" w:date="2020-05-28T16:08:00Z">
          <w:pPr>
            <w:pStyle w:val="ListParagraph"/>
            <w:keepNext/>
            <w:numPr>
              <w:ilvl w:val="2"/>
              <w:numId w:val="1"/>
            </w:numPr>
            <w:spacing w:after="0" w:line="240" w:lineRule="auto"/>
            <w:ind w:left="1080" w:hanging="360"/>
            <w:contextualSpacing w:val="0"/>
          </w:pPr>
        </w:pPrChange>
      </w:pPr>
    </w:p>
    <w:sectPr w:rsidR="00FE2C4C" w:rsidRPr="00FE2C4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32E" w:rsidRDefault="00CC332E" w:rsidP="00F438D8">
      <w:pPr>
        <w:spacing w:after="0" w:line="240" w:lineRule="auto"/>
      </w:pPr>
      <w:r>
        <w:separator/>
      </w:r>
    </w:p>
  </w:endnote>
  <w:endnote w:type="continuationSeparator" w:id="0">
    <w:p w:rsidR="00CC332E" w:rsidRDefault="00CC332E" w:rsidP="00F4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192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38D8" w:rsidRDefault="00F438D8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p>
    </w:sdtContent>
  </w:sdt>
  <w:p w:rsidR="00F438D8" w:rsidRDefault="00F43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32E" w:rsidRDefault="00CC332E" w:rsidP="00F438D8">
      <w:pPr>
        <w:spacing w:after="0" w:line="240" w:lineRule="auto"/>
      </w:pPr>
      <w:r>
        <w:separator/>
      </w:r>
    </w:p>
  </w:footnote>
  <w:footnote w:type="continuationSeparator" w:id="0">
    <w:p w:rsidR="00CC332E" w:rsidRDefault="00CC332E" w:rsidP="00F43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84EE2"/>
    <w:multiLevelType w:val="hybridMultilevel"/>
    <w:tmpl w:val="0A2CB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A6DB3"/>
    <w:multiLevelType w:val="hybridMultilevel"/>
    <w:tmpl w:val="7206A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C1DA6"/>
    <w:multiLevelType w:val="hybridMultilevel"/>
    <w:tmpl w:val="3EEC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4192F"/>
    <w:multiLevelType w:val="hybridMultilevel"/>
    <w:tmpl w:val="AEF6AE2C"/>
    <w:lvl w:ilvl="0" w:tplc="6B74B722">
      <w:start w:val="1"/>
      <w:numFmt w:val="lowerLetter"/>
      <w:lvlText w:val="(%1)"/>
      <w:lvlJc w:val="left"/>
      <w:pPr>
        <w:ind w:left="820" w:hanging="72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2BC4614C">
      <w:start w:val="1"/>
      <w:numFmt w:val="decimal"/>
      <w:lvlText w:val="(%2)"/>
      <w:lvlJc w:val="left"/>
      <w:pPr>
        <w:ind w:left="1540" w:hanging="720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2" w:tplc="30E65382">
      <w:start w:val="1"/>
      <w:numFmt w:val="upperLetter"/>
      <w:lvlText w:val="(%3)"/>
      <w:lvlJc w:val="left"/>
      <w:pPr>
        <w:ind w:left="1880" w:hanging="720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3" w:tplc="12BE7D40">
      <w:start w:val="1"/>
      <w:numFmt w:val="bullet"/>
      <w:lvlText w:val="•"/>
      <w:lvlJc w:val="left"/>
      <w:pPr>
        <w:ind w:left="2260" w:hanging="720"/>
      </w:pPr>
      <w:rPr>
        <w:rFonts w:hint="default"/>
      </w:rPr>
    </w:lvl>
    <w:lvl w:ilvl="4" w:tplc="74BE2BBE">
      <w:start w:val="1"/>
      <w:numFmt w:val="bullet"/>
      <w:lvlText w:val="•"/>
      <w:lvlJc w:val="left"/>
      <w:pPr>
        <w:ind w:left="3245" w:hanging="720"/>
      </w:pPr>
      <w:rPr>
        <w:rFonts w:hint="default"/>
      </w:rPr>
    </w:lvl>
    <w:lvl w:ilvl="5" w:tplc="79E83F04">
      <w:start w:val="1"/>
      <w:numFmt w:val="bullet"/>
      <w:lvlText w:val="•"/>
      <w:lvlJc w:val="left"/>
      <w:pPr>
        <w:ind w:left="4231" w:hanging="720"/>
      </w:pPr>
      <w:rPr>
        <w:rFonts w:hint="default"/>
      </w:rPr>
    </w:lvl>
    <w:lvl w:ilvl="6" w:tplc="F346577C">
      <w:start w:val="1"/>
      <w:numFmt w:val="bullet"/>
      <w:lvlText w:val="•"/>
      <w:lvlJc w:val="left"/>
      <w:pPr>
        <w:ind w:left="5217" w:hanging="720"/>
      </w:pPr>
      <w:rPr>
        <w:rFonts w:hint="default"/>
      </w:rPr>
    </w:lvl>
    <w:lvl w:ilvl="7" w:tplc="96363FE4">
      <w:start w:val="1"/>
      <w:numFmt w:val="bullet"/>
      <w:lvlText w:val="•"/>
      <w:lvlJc w:val="left"/>
      <w:pPr>
        <w:ind w:left="6202" w:hanging="720"/>
      </w:pPr>
      <w:rPr>
        <w:rFonts w:hint="default"/>
      </w:rPr>
    </w:lvl>
    <w:lvl w:ilvl="8" w:tplc="77D0C494">
      <w:start w:val="1"/>
      <w:numFmt w:val="bullet"/>
      <w:lvlText w:val="•"/>
      <w:lvlJc w:val="left"/>
      <w:pPr>
        <w:ind w:left="7188" w:hanging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guyen, Thai Van@DOT">
    <w15:presenceInfo w15:providerId="AD" w15:userId="S::s126865@dot.ca.gov::061902f8-a15d-4873-a6ac-25c0c067b770"/>
  </w15:person>
  <w15:person w15:author="Hardiman, Ed JAMES@DOT">
    <w15:presenceInfo w15:providerId="AD" w15:userId="S::s124203@dot.ca.gov::182be53a-1e38-4303-ba19-2e0a3520f9af"/>
  </w15:person>
  <w15:person w15:author="Kunzman, Lisa M@DOT">
    <w15:presenceInfo w15:providerId="AD" w15:userId="S::s119083@dot.ca.gov::ca73610a-1ea1-4120-abe3-55ecd58e74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AB3"/>
    <w:rsid w:val="00007091"/>
    <w:rsid w:val="000919F0"/>
    <w:rsid w:val="000C3DCE"/>
    <w:rsid w:val="000D1D12"/>
    <w:rsid w:val="000F6B9A"/>
    <w:rsid w:val="000F7E51"/>
    <w:rsid w:val="001040C8"/>
    <w:rsid w:val="0012130E"/>
    <w:rsid w:val="001422D1"/>
    <w:rsid w:val="001446A4"/>
    <w:rsid w:val="001800D7"/>
    <w:rsid w:val="001A3332"/>
    <w:rsid w:val="0020325E"/>
    <w:rsid w:val="002069F4"/>
    <w:rsid w:val="00245F27"/>
    <w:rsid w:val="002513D6"/>
    <w:rsid w:val="00275FEC"/>
    <w:rsid w:val="002C1D57"/>
    <w:rsid w:val="00313B16"/>
    <w:rsid w:val="00321FD3"/>
    <w:rsid w:val="003753D6"/>
    <w:rsid w:val="003852A7"/>
    <w:rsid w:val="00391D07"/>
    <w:rsid w:val="003E5C59"/>
    <w:rsid w:val="00403E11"/>
    <w:rsid w:val="00436D6C"/>
    <w:rsid w:val="00476FBD"/>
    <w:rsid w:val="004C37B3"/>
    <w:rsid w:val="004C463C"/>
    <w:rsid w:val="00520F40"/>
    <w:rsid w:val="00554D78"/>
    <w:rsid w:val="00581AB3"/>
    <w:rsid w:val="006514DE"/>
    <w:rsid w:val="006573A8"/>
    <w:rsid w:val="006F30D1"/>
    <w:rsid w:val="007055E4"/>
    <w:rsid w:val="007B17DB"/>
    <w:rsid w:val="007D375B"/>
    <w:rsid w:val="00812C23"/>
    <w:rsid w:val="008D6697"/>
    <w:rsid w:val="009056C5"/>
    <w:rsid w:val="0091783A"/>
    <w:rsid w:val="009305F5"/>
    <w:rsid w:val="00944965"/>
    <w:rsid w:val="00953D6C"/>
    <w:rsid w:val="00976687"/>
    <w:rsid w:val="00987249"/>
    <w:rsid w:val="009B4A07"/>
    <w:rsid w:val="009B5019"/>
    <w:rsid w:val="00A15A8D"/>
    <w:rsid w:val="00A650AA"/>
    <w:rsid w:val="00A85BE6"/>
    <w:rsid w:val="00A878D5"/>
    <w:rsid w:val="00AC367D"/>
    <w:rsid w:val="00B12A76"/>
    <w:rsid w:val="00B3129B"/>
    <w:rsid w:val="00B36B9C"/>
    <w:rsid w:val="00B920A0"/>
    <w:rsid w:val="00BC3FE5"/>
    <w:rsid w:val="00BF1B19"/>
    <w:rsid w:val="00C13F54"/>
    <w:rsid w:val="00C67279"/>
    <w:rsid w:val="00CC332E"/>
    <w:rsid w:val="00CD6D35"/>
    <w:rsid w:val="00CE79D2"/>
    <w:rsid w:val="00CF6A96"/>
    <w:rsid w:val="00D57223"/>
    <w:rsid w:val="00D72E31"/>
    <w:rsid w:val="00D7390D"/>
    <w:rsid w:val="00D76BDB"/>
    <w:rsid w:val="00D86441"/>
    <w:rsid w:val="00E82731"/>
    <w:rsid w:val="00E8486D"/>
    <w:rsid w:val="00E87B95"/>
    <w:rsid w:val="00F1281B"/>
    <w:rsid w:val="00F13348"/>
    <w:rsid w:val="00F438D8"/>
    <w:rsid w:val="00F92928"/>
    <w:rsid w:val="00FE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E6033"/>
  <w15:chartTrackingRefBased/>
  <w15:docId w15:val="{FC7CBC9A-62DB-42CF-AEE4-A23D1D6F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AB3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6573A8"/>
    <w:pPr>
      <w:widowControl w:val="0"/>
      <w:spacing w:before="69" w:after="0" w:line="240" w:lineRule="auto"/>
      <w:ind w:left="1880" w:hanging="7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573A8"/>
    <w:rPr>
      <w:rFonts w:ascii="Arial" w:eastAsia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8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8D8"/>
  </w:style>
  <w:style w:type="paragraph" w:styleId="Footer">
    <w:name w:val="footer"/>
    <w:basedOn w:val="Normal"/>
    <w:link w:val="FooterChar"/>
    <w:uiPriority w:val="99"/>
    <w:unhideWhenUsed/>
    <w:rsid w:val="00F43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8D8"/>
  </w:style>
  <w:style w:type="character" w:styleId="Hyperlink">
    <w:name w:val="Hyperlink"/>
    <w:basedOn w:val="DefaultParagraphFont"/>
    <w:uiPriority w:val="99"/>
    <w:unhideWhenUsed/>
    <w:rsid w:val="00476F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6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Thai Van@DOT</dc:creator>
  <cp:keywords/>
  <dc:description/>
  <cp:lastModifiedBy>Nguyen, Thai Van@DOT</cp:lastModifiedBy>
  <cp:revision>8</cp:revision>
  <dcterms:created xsi:type="dcterms:W3CDTF">2020-05-28T23:07:00Z</dcterms:created>
  <dcterms:modified xsi:type="dcterms:W3CDTF">2020-05-29T00:03:00Z</dcterms:modified>
</cp:coreProperties>
</file>