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81D98" w14:textId="77777777" w:rsidR="00C41784" w:rsidRDefault="00C41784">
      <w:pPr>
        <w:pStyle w:val="BodyText"/>
        <w:rPr>
          <w:rFonts w:ascii="Times New Roman"/>
          <w:sz w:val="20"/>
        </w:rPr>
      </w:pPr>
    </w:p>
    <w:p w14:paraId="54140664" w14:textId="77777777" w:rsidR="00C41784" w:rsidRDefault="00C41784">
      <w:pPr>
        <w:pStyle w:val="BodyText"/>
        <w:rPr>
          <w:rFonts w:ascii="Times New Roman"/>
          <w:sz w:val="20"/>
        </w:rPr>
      </w:pPr>
    </w:p>
    <w:p w14:paraId="1F4610AF" w14:textId="77777777" w:rsidR="00C41784" w:rsidRDefault="00C41784">
      <w:pPr>
        <w:pStyle w:val="BodyText"/>
        <w:rPr>
          <w:rFonts w:ascii="Times New Roman"/>
          <w:sz w:val="20"/>
        </w:rPr>
      </w:pPr>
    </w:p>
    <w:p w14:paraId="5DFAC1B2" w14:textId="77777777" w:rsidR="00C41784" w:rsidRDefault="00947520">
      <w:pPr>
        <w:pStyle w:val="Title"/>
        <w:spacing w:line="254" w:lineRule="auto"/>
      </w:pPr>
      <w:bookmarkStart w:id="0" w:name="APPENDIX_E_SUSTAINABLE_COMMUNITIES"/>
      <w:bookmarkEnd w:id="0"/>
      <w:r>
        <w:rPr>
          <w:color w:val="1F8BBF"/>
          <w:spacing w:val="11"/>
          <w:w w:val="120"/>
        </w:rPr>
        <w:t xml:space="preserve">APPENDIX </w:t>
      </w:r>
      <w:r>
        <w:rPr>
          <w:color w:val="1F8BBF"/>
          <w:w w:val="120"/>
        </w:rPr>
        <w:t xml:space="preserve">E </w:t>
      </w:r>
      <w:r>
        <w:rPr>
          <w:color w:val="1F8BBF"/>
          <w:spacing w:val="9"/>
          <w:w w:val="115"/>
        </w:rPr>
        <w:t>SUSTAINABLE</w:t>
      </w:r>
      <w:r>
        <w:rPr>
          <w:color w:val="1F8BBF"/>
          <w:spacing w:val="80"/>
          <w:w w:val="115"/>
        </w:rPr>
        <w:t xml:space="preserve"> </w:t>
      </w:r>
      <w:r>
        <w:rPr>
          <w:color w:val="1F8BBF"/>
          <w:w w:val="115"/>
        </w:rPr>
        <w:t>COMMUNITIES</w:t>
      </w:r>
    </w:p>
    <w:p w14:paraId="77E5A560" w14:textId="77777777" w:rsidR="00C41784" w:rsidRDefault="00C41784">
      <w:pPr>
        <w:pStyle w:val="BodyText"/>
        <w:spacing w:before="6"/>
        <w:rPr>
          <w:rFonts w:ascii="Calibri"/>
          <w:sz w:val="82"/>
        </w:rPr>
      </w:pPr>
    </w:p>
    <w:p w14:paraId="40063A4D" w14:textId="77777777" w:rsidR="00C41784" w:rsidRDefault="00947520">
      <w:pPr>
        <w:pStyle w:val="Heading2"/>
        <w:spacing w:before="0" w:line="244" w:lineRule="auto"/>
        <w:ind w:left="2196" w:right="1279" w:firstLine="691"/>
      </w:pPr>
      <w:r>
        <w:rPr>
          <w:color w:val="35A392"/>
        </w:rPr>
        <w:t>Policy Framework to Advance Sustainable and</w:t>
      </w:r>
      <w:r>
        <w:rPr>
          <w:color w:val="35A392"/>
          <w:spacing w:val="-2"/>
        </w:rPr>
        <w:t xml:space="preserve"> </w:t>
      </w:r>
      <w:r>
        <w:rPr>
          <w:color w:val="35A392"/>
        </w:rPr>
        <w:t>Equitable Communities</w:t>
      </w:r>
    </w:p>
    <w:p w14:paraId="49F78180" w14:textId="77777777" w:rsidR="00C41784" w:rsidRDefault="00C41784">
      <w:pPr>
        <w:spacing w:line="244" w:lineRule="auto"/>
        <w:sectPr w:rsidR="00C41784">
          <w:headerReference w:type="default" r:id="rId7"/>
          <w:footerReference w:type="default" r:id="rId8"/>
          <w:type w:val="continuous"/>
          <w:pgSz w:w="12240" w:h="15840"/>
          <w:pgMar w:top="1540" w:right="1180" w:bottom="1280" w:left="1140" w:header="838" w:footer="1088" w:gutter="0"/>
          <w:pgNumType w:start="1"/>
          <w:cols w:space="720"/>
        </w:sectPr>
      </w:pPr>
    </w:p>
    <w:p w14:paraId="372FEA0F" w14:textId="77777777" w:rsidR="00C41784" w:rsidRDefault="00C41784">
      <w:pPr>
        <w:pStyle w:val="BodyText"/>
        <w:rPr>
          <w:b/>
          <w:sz w:val="20"/>
        </w:rPr>
      </w:pPr>
    </w:p>
    <w:p w14:paraId="44332421" w14:textId="77777777" w:rsidR="00C41784" w:rsidRDefault="00C41784">
      <w:pPr>
        <w:pStyle w:val="BodyText"/>
        <w:rPr>
          <w:b/>
          <w:sz w:val="20"/>
        </w:rPr>
      </w:pPr>
    </w:p>
    <w:p w14:paraId="78FDE84B" w14:textId="77777777" w:rsidR="00C41784" w:rsidRDefault="00C41784">
      <w:pPr>
        <w:pStyle w:val="BodyText"/>
        <w:rPr>
          <w:b/>
          <w:sz w:val="20"/>
        </w:rPr>
      </w:pPr>
    </w:p>
    <w:p w14:paraId="3FC56B13" w14:textId="77777777" w:rsidR="00C41784" w:rsidRDefault="00C41784">
      <w:pPr>
        <w:pStyle w:val="BodyText"/>
        <w:rPr>
          <w:b/>
          <w:sz w:val="20"/>
        </w:rPr>
      </w:pPr>
    </w:p>
    <w:p w14:paraId="13A98C0D" w14:textId="77777777" w:rsidR="00C41784" w:rsidRDefault="00C41784">
      <w:pPr>
        <w:pStyle w:val="BodyText"/>
        <w:rPr>
          <w:b/>
          <w:sz w:val="20"/>
        </w:rPr>
      </w:pPr>
    </w:p>
    <w:p w14:paraId="6A6E8186" w14:textId="77777777" w:rsidR="00C41784" w:rsidRDefault="00C41784">
      <w:pPr>
        <w:pStyle w:val="BodyText"/>
        <w:rPr>
          <w:b/>
          <w:sz w:val="20"/>
        </w:rPr>
      </w:pPr>
    </w:p>
    <w:p w14:paraId="2C6BD15D" w14:textId="77777777" w:rsidR="00C41784" w:rsidRDefault="00C41784">
      <w:pPr>
        <w:pStyle w:val="BodyText"/>
        <w:rPr>
          <w:b/>
          <w:sz w:val="20"/>
        </w:rPr>
      </w:pPr>
    </w:p>
    <w:p w14:paraId="3F4BB4E7" w14:textId="77777777" w:rsidR="00C41784" w:rsidRDefault="00C41784">
      <w:pPr>
        <w:pStyle w:val="BodyText"/>
        <w:rPr>
          <w:b/>
          <w:sz w:val="20"/>
        </w:rPr>
      </w:pPr>
    </w:p>
    <w:p w14:paraId="5667CCC5" w14:textId="77777777" w:rsidR="00C41784" w:rsidRDefault="00C41784">
      <w:pPr>
        <w:pStyle w:val="BodyText"/>
        <w:rPr>
          <w:b/>
          <w:sz w:val="20"/>
        </w:rPr>
      </w:pPr>
    </w:p>
    <w:p w14:paraId="67278D03" w14:textId="77777777" w:rsidR="00C41784" w:rsidRDefault="00C41784">
      <w:pPr>
        <w:pStyle w:val="BodyText"/>
        <w:rPr>
          <w:b/>
          <w:sz w:val="20"/>
        </w:rPr>
      </w:pPr>
    </w:p>
    <w:p w14:paraId="7359980F" w14:textId="77777777" w:rsidR="00C41784" w:rsidRDefault="00C41784">
      <w:pPr>
        <w:pStyle w:val="BodyText"/>
        <w:rPr>
          <w:b/>
          <w:sz w:val="20"/>
        </w:rPr>
      </w:pPr>
    </w:p>
    <w:p w14:paraId="4F2B6DD6" w14:textId="77777777" w:rsidR="00C41784" w:rsidRDefault="00C41784">
      <w:pPr>
        <w:pStyle w:val="BodyText"/>
        <w:rPr>
          <w:b/>
          <w:sz w:val="20"/>
        </w:rPr>
      </w:pPr>
    </w:p>
    <w:p w14:paraId="50218448" w14:textId="77777777" w:rsidR="00C41784" w:rsidRDefault="00C41784">
      <w:pPr>
        <w:pStyle w:val="BodyText"/>
        <w:rPr>
          <w:b/>
          <w:sz w:val="20"/>
        </w:rPr>
      </w:pPr>
    </w:p>
    <w:p w14:paraId="30DC9A52" w14:textId="77777777" w:rsidR="00C41784" w:rsidRDefault="00C41784">
      <w:pPr>
        <w:pStyle w:val="BodyText"/>
        <w:rPr>
          <w:b/>
          <w:sz w:val="20"/>
        </w:rPr>
      </w:pPr>
    </w:p>
    <w:p w14:paraId="1A18FF4D" w14:textId="77777777" w:rsidR="00C41784" w:rsidRDefault="00C41784">
      <w:pPr>
        <w:pStyle w:val="BodyText"/>
        <w:rPr>
          <w:b/>
          <w:sz w:val="20"/>
        </w:rPr>
      </w:pPr>
    </w:p>
    <w:p w14:paraId="4C06F9B3" w14:textId="77777777" w:rsidR="00C41784" w:rsidRDefault="00C41784">
      <w:pPr>
        <w:pStyle w:val="BodyText"/>
        <w:rPr>
          <w:b/>
          <w:sz w:val="20"/>
        </w:rPr>
      </w:pPr>
    </w:p>
    <w:p w14:paraId="42A621DE" w14:textId="77777777" w:rsidR="00C41784" w:rsidRDefault="00C41784">
      <w:pPr>
        <w:pStyle w:val="BodyText"/>
        <w:rPr>
          <w:b/>
          <w:sz w:val="20"/>
        </w:rPr>
      </w:pPr>
    </w:p>
    <w:p w14:paraId="7A6E1351" w14:textId="77777777" w:rsidR="00C41784" w:rsidRDefault="00C41784">
      <w:pPr>
        <w:pStyle w:val="BodyText"/>
        <w:rPr>
          <w:b/>
          <w:sz w:val="20"/>
        </w:rPr>
      </w:pPr>
    </w:p>
    <w:p w14:paraId="6BE80A2D" w14:textId="77777777" w:rsidR="00C41784" w:rsidRDefault="00C41784">
      <w:pPr>
        <w:pStyle w:val="BodyText"/>
        <w:rPr>
          <w:b/>
          <w:sz w:val="20"/>
        </w:rPr>
      </w:pPr>
    </w:p>
    <w:p w14:paraId="3FDB5503" w14:textId="77777777" w:rsidR="00C41784" w:rsidRDefault="00C41784">
      <w:pPr>
        <w:pStyle w:val="BodyText"/>
        <w:rPr>
          <w:b/>
          <w:sz w:val="20"/>
        </w:rPr>
      </w:pPr>
    </w:p>
    <w:p w14:paraId="5C5926E2" w14:textId="77777777" w:rsidR="00C41784" w:rsidRDefault="00C41784">
      <w:pPr>
        <w:pStyle w:val="BodyText"/>
        <w:spacing w:before="6"/>
        <w:rPr>
          <w:b/>
          <w:sz w:val="16"/>
        </w:rPr>
      </w:pPr>
    </w:p>
    <w:p w14:paraId="6335A14A" w14:textId="77777777" w:rsidR="00C41784" w:rsidRDefault="00947520">
      <w:pPr>
        <w:pStyle w:val="BodyText"/>
        <w:spacing w:before="98"/>
        <w:ind w:left="2122" w:right="2085"/>
        <w:jc w:val="center"/>
      </w:pPr>
      <w:r>
        <w:rPr>
          <w:w w:val="95"/>
        </w:rPr>
        <w:t>This</w:t>
      </w:r>
      <w:r>
        <w:rPr>
          <w:spacing w:val="11"/>
        </w:rPr>
        <w:t xml:space="preserve"> </w:t>
      </w:r>
      <w:r>
        <w:rPr>
          <w:w w:val="95"/>
        </w:rPr>
        <w:t>Page</w:t>
      </w:r>
      <w:r>
        <w:rPr>
          <w:spacing w:val="15"/>
        </w:rPr>
        <w:t xml:space="preserve"> </w:t>
      </w:r>
      <w:r>
        <w:rPr>
          <w:w w:val="95"/>
        </w:rPr>
        <w:t>Intentionally</w:t>
      </w:r>
      <w:r>
        <w:rPr>
          <w:spacing w:val="12"/>
        </w:rPr>
        <w:t xml:space="preserve"> </w:t>
      </w:r>
      <w:r>
        <w:rPr>
          <w:w w:val="95"/>
        </w:rPr>
        <w:t>Left</w:t>
      </w:r>
      <w:r>
        <w:rPr>
          <w:spacing w:val="10"/>
        </w:rPr>
        <w:t xml:space="preserve"> </w:t>
      </w:r>
      <w:r>
        <w:rPr>
          <w:spacing w:val="-4"/>
          <w:w w:val="95"/>
        </w:rPr>
        <w:t>Blank</w:t>
      </w:r>
    </w:p>
    <w:p w14:paraId="1B797105" w14:textId="77777777" w:rsidR="00C41784" w:rsidRDefault="00C41784">
      <w:pPr>
        <w:jc w:val="center"/>
        <w:sectPr w:rsidR="00C41784">
          <w:pgSz w:w="12240" w:h="15840"/>
          <w:pgMar w:top="1540" w:right="1180" w:bottom="1280" w:left="1140" w:header="838" w:footer="1088" w:gutter="0"/>
          <w:cols w:space="720"/>
        </w:sectPr>
      </w:pPr>
    </w:p>
    <w:p w14:paraId="1CF19E31" w14:textId="77777777" w:rsidR="00C41784" w:rsidRDefault="00947520">
      <w:pPr>
        <w:pStyle w:val="Heading1"/>
        <w:numPr>
          <w:ilvl w:val="0"/>
          <w:numId w:val="8"/>
        </w:numPr>
        <w:tabs>
          <w:tab w:val="left" w:pos="536"/>
        </w:tabs>
        <w:ind w:hanging="381"/>
      </w:pPr>
      <w:bookmarkStart w:id="1" w:name="1._Introduction"/>
      <w:bookmarkStart w:id="2" w:name="The_Case_for_Sustainable_and_Equitable_C"/>
      <w:bookmarkEnd w:id="1"/>
      <w:bookmarkEnd w:id="2"/>
      <w:r>
        <w:rPr>
          <w:color w:val="1F8BBF"/>
          <w:spacing w:val="-2"/>
        </w:rPr>
        <w:lastRenderedPageBreak/>
        <w:t>Introduction</w:t>
      </w:r>
    </w:p>
    <w:p w14:paraId="7C4E7B50" w14:textId="22481020" w:rsidR="00C41784" w:rsidRDefault="00947520">
      <w:pPr>
        <w:pStyle w:val="BodyText"/>
        <w:spacing w:before="150" w:line="244" w:lineRule="auto"/>
        <w:ind w:left="155" w:right="114"/>
      </w:pPr>
      <w:r>
        <w:t>California</w:t>
      </w:r>
      <w:r>
        <w:rPr>
          <w:spacing w:val="-11"/>
        </w:rPr>
        <w:t xml:space="preserve"> </w:t>
      </w:r>
      <w:r>
        <w:t>has</w:t>
      </w:r>
      <w:r>
        <w:rPr>
          <w:spacing w:val="-12"/>
        </w:rPr>
        <w:t xml:space="preserve"> </w:t>
      </w:r>
      <w:r>
        <w:t>a</w:t>
      </w:r>
      <w:r>
        <w:rPr>
          <w:spacing w:val="-15"/>
        </w:rPr>
        <w:t xml:space="preserve"> </w:t>
      </w:r>
      <w:r>
        <w:t>major</w:t>
      </w:r>
      <w:r>
        <w:rPr>
          <w:spacing w:val="-9"/>
        </w:rPr>
        <w:t xml:space="preserve"> </w:t>
      </w:r>
      <w:r>
        <w:t>opportunity</w:t>
      </w:r>
      <w:r>
        <w:rPr>
          <w:spacing w:val="-11"/>
        </w:rPr>
        <w:t xml:space="preserve"> </w:t>
      </w:r>
      <w:r>
        <w:t>to</w:t>
      </w:r>
      <w:r>
        <w:rPr>
          <w:spacing w:val="-9"/>
        </w:rPr>
        <w:t xml:space="preserve"> </w:t>
      </w:r>
      <w:r>
        <w:t>support</w:t>
      </w:r>
      <w:r>
        <w:rPr>
          <w:spacing w:val="-14"/>
        </w:rPr>
        <w:t xml:space="preserve"> </w:t>
      </w:r>
      <w:r>
        <w:t>climate,</w:t>
      </w:r>
      <w:r>
        <w:rPr>
          <w:spacing w:val="-10"/>
        </w:rPr>
        <w:t xml:space="preserve"> </w:t>
      </w:r>
      <w:r>
        <w:t>equity,</w:t>
      </w:r>
      <w:r>
        <w:rPr>
          <w:spacing w:val="-10"/>
        </w:rPr>
        <w:t xml:space="preserve"> </w:t>
      </w:r>
      <w:r>
        <w:t>and</w:t>
      </w:r>
      <w:r>
        <w:rPr>
          <w:spacing w:val="-13"/>
        </w:rPr>
        <w:t xml:space="preserve"> </w:t>
      </w:r>
      <w:r>
        <w:t>public</w:t>
      </w:r>
      <w:r>
        <w:rPr>
          <w:spacing w:val="-11"/>
        </w:rPr>
        <w:t xml:space="preserve"> </w:t>
      </w:r>
      <w:r>
        <w:t>health</w:t>
      </w:r>
      <w:r>
        <w:rPr>
          <w:spacing w:val="-10"/>
        </w:rPr>
        <w:t xml:space="preserve"> </w:t>
      </w:r>
      <w:r>
        <w:t>goals</w:t>
      </w:r>
      <w:r>
        <w:rPr>
          <w:spacing w:val="-12"/>
        </w:rPr>
        <w:t xml:space="preserve"> </w:t>
      </w:r>
      <w:r>
        <w:t>by making</w:t>
      </w:r>
      <w:r>
        <w:rPr>
          <w:spacing w:val="-11"/>
        </w:rPr>
        <w:t xml:space="preserve"> </w:t>
      </w:r>
      <w:r>
        <w:t>better</w:t>
      </w:r>
      <w:r>
        <w:rPr>
          <w:spacing w:val="-11"/>
        </w:rPr>
        <w:t xml:space="preserve"> </w:t>
      </w:r>
      <w:r>
        <w:t>places</w:t>
      </w:r>
      <w:r>
        <w:rPr>
          <w:spacing w:val="-9"/>
        </w:rPr>
        <w:t xml:space="preserve"> </w:t>
      </w:r>
      <w:r>
        <w:t>for</w:t>
      </w:r>
      <w:r>
        <w:rPr>
          <w:spacing w:val="-6"/>
        </w:rPr>
        <w:t xml:space="preserve"> </w:t>
      </w:r>
      <w:r>
        <w:t>everyone.</w:t>
      </w:r>
      <w:r>
        <w:rPr>
          <w:spacing w:val="-8"/>
        </w:rPr>
        <w:t xml:space="preserve"> </w:t>
      </w:r>
      <w:r>
        <w:t>This</w:t>
      </w:r>
      <w:r>
        <w:rPr>
          <w:spacing w:val="-9"/>
        </w:rPr>
        <w:t xml:space="preserve"> </w:t>
      </w:r>
      <w:r>
        <w:t>requires</w:t>
      </w:r>
      <w:r>
        <w:rPr>
          <w:spacing w:val="-8"/>
        </w:rPr>
        <w:t xml:space="preserve"> </w:t>
      </w:r>
      <w:r>
        <w:t>advancing</w:t>
      </w:r>
      <w:r>
        <w:rPr>
          <w:spacing w:val="-5"/>
        </w:rPr>
        <w:t xml:space="preserve"> </w:t>
      </w:r>
      <w:r>
        <w:t>regions</w:t>
      </w:r>
      <w:r>
        <w:rPr>
          <w:spacing w:val="-9"/>
        </w:rPr>
        <w:t xml:space="preserve"> </w:t>
      </w:r>
      <w:r>
        <w:t>across</w:t>
      </w:r>
      <w:r>
        <w:rPr>
          <w:spacing w:val="-9"/>
        </w:rPr>
        <w:t xml:space="preserve"> </w:t>
      </w:r>
      <w:r>
        <w:t>the</w:t>
      </w:r>
      <w:r>
        <w:rPr>
          <w:spacing w:val="-7"/>
        </w:rPr>
        <w:t xml:space="preserve"> </w:t>
      </w:r>
      <w:r>
        <w:t>state</w:t>
      </w:r>
      <w:r>
        <w:rPr>
          <w:spacing w:val="-11"/>
        </w:rPr>
        <w:t xml:space="preserve"> </w:t>
      </w:r>
      <w:r>
        <w:t>that provide access to affordable homes in high-opportunity locations that invite walking, bicycling, and taking transit</w:t>
      </w:r>
      <w:r>
        <w:rPr>
          <w:spacing w:val="-4"/>
        </w:rPr>
        <w:t xml:space="preserve"> </w:t>
      </w:r>
      <w:commentRangeStart w:id="3"/>
      <w:r>
        <w:t>rather</w:t>
      </w:r>
      <w:r>
        <w:rPr>
          <w:spacing w:val="-4"/>
        </w:rPr>
        <w:t xml:space="preserve"> </w:t>
      </w:r>
      <w:r>
        <w:t>than</w:t>
      </w:r>
      <w:r>
        <w:rPr>
          <w:spacing w:val="-4"/>
        </w:rPr>
        <w:t xml:space="preserve"> </w:t>
      </w:r>
      <w:r>
        <w:t>making it necessary</w:t>
      </w:r>
      <w:r>
        <w:rPr>
          <w:spacing w:val="-1"/>
        </w:rPr>
        <w:t xml:space="preserve"> </w:t>
      </w:r>
      <w:r>
        <w:t>for people</w:t>
      </w:r>
      <w:r>
        <w:rPr>
          <w:spacing w:val="-5"/>
        </w:rPr>
        <w:t xml:space="preserve"> </w:t>
      </w:r>
      <w:r>
        <w:t>to</w:t>
      </w:r>
      <w:r>
        <w:rPr>
          <w:spacing w:val="-4"/>
        </w:rPr>
        <w:t xml:space="preserve"> </w:t>
      </w:r>
      <w:r>
        <w:t>driv</w:t>
      </w:r>
      <w:r>
        <w:t>e</w:t>
      </w:r>
      <w:r>
        <w:rPr>
          <w:spacing w:val="-5"/>
        </w:rPr>
        <w:t xml:space="preserve"> </w:t>
      </w:r>
      <w:r>
        <w:t>ever- increasing distances to key services.</w:t>
      </w:r>
      <w:commentRangeEnd w:id="3"/>
      <w:r w:rsidR="00172B08">
        <w:rPr>
          <w:rStyle w:val="CommentReference"/>
        </w:rPr>
        <w:commentReference w:id="3"/>
      </w:r>
    </w:p>
    <w:p w14:paraId="69DDB122" w14:textId="77777777" w:rsidR="00C41784" w:rsidRDefault="00947520">
      <w:pPr>
        <w:pStyle w:val="BodyText"/>
        <w:spacing w:before="153" w:line="244" w:lineRule="auto"/>
        <w:ind w:left="155" w:right="122"/>
      </w:pPr>
      <w:r>
        <w:t>This appendix articulates how taking ad</w:t>
      </w:r>
      <w:r>
        <w:t>vantage of this opportunity can serve as an essential</w:t>
      </w:r>
      <w:r>
        <w:rPr>
          <w:spacing w:val="-3"/>
        </w:rPr>
        <w:t xml:space="preserve"> </w:t>
      </w:r>
      <w:r>
        <w:t>strategy</w:t>
      </w:r>
      <w:r>
        <w:rPr>
          <w:spacing w:val="-9"/>
        </w:rPr>
        <w:t xml:space="preserve"> </w:t>
      </w:r>
      <w:r>
        <w:t>to</w:t>
      </w:r>
      <w:r>
        <w:rPr>
          <w:spacing w:val="-2"/>
        </w:rPr>
        <w:t xml:space="preserve"> </w:t>
      </w:r>
      <w:r>
        <w:t>meet</w:t>
      </w:r>
      <w:r>
        <w:rPr>
          <w:spacing w:val="-1"/>
        </w:rPr>
        <w:t xml:space="preserve"> </w:t>
      </w:r>
      <w:r>
        <w:t>California’s</w:t>
      </w:r>
      <w:r>
        <w:rPr>
          <w:spacing w:val="-5"/>
        </w:rPr>
        <w:t xml:space="preserve"> </w:t>
      </w:r>
      <w:r>
        <w:t>greenhouse</w:t>
      </w:r>
      <w:r>
        <w:rPr>
          <w:spacing w:val="-3"/>
        </w:rPr>
        <w:t xml:space="preserve"> </w:t>
      </w:r>
      <w:r>
        <w:t>gas</w:t>
      </w:r>
      <w:r>
        <w:rPr>
          <w:spacing w:val="-5"/>
        </w:rPr>
        <w:t xml:space="preserve"> </w:t>
      </w:r>
      <w:r>
        <w:t>(GHG)</w:t>
      </w:r>
      <w:r>
        <w:rPr>
          <w:spacing w:val="-8"/>
        </w:rPr>
        <w:t xml:space="preserve"> </w:t>
      </w:r>
      <w:r>
        <w:t>reduction</w:t>
      </w:r>
      <w:r>
        <w:rPr>
          <w:spacing w:val="-7"/>
        </w:rPr>
        <w:t xml:space="preserve"> </w:t>
      </w:r>
      <w:r>
        <w:t>targets,</w:t>
      </w:r>
      <w:r>
        <w:rPr>
          <w:spacing w:val="-3"/>
        </w:rPr>
        <w:t xml:space="preserve"> </w:t>
      </w:r>
      <w:r>
        <w:t>and</w:t>
      </w:r>
      <w:r>
        <w:rPr>
          <w:spacing w:val="-2"/>
        </w:rPr>
        <w:t xml:space="preserve"> </w:t>
      </w:r>
      <w:r>
        <w:t>also help dismantle</w:t>
      </w:r>
      <w:r>
        <w:rPr>
          <w:spacing w:val="-6"/>
        </w:rPr>
        <w:t xml:space="preserve"> </w:t>
      </w:r>
      <w:r>
        <w:t>entrenched social</w:t>
      </w:r>
      <w:r>
        <w:rPr>
          <w:spacing w:val="-3"/>
        </w:rPr>
        <w:t xml:space="preserve"> </w:t>
      </w:r>
      <w:r>
        <w:t>inequities.</w:t>
      </w:r>
      <w:r>
        <w:rPr>
          <w:spacing w:val="-2"/>
        </w:rPr>
        <w:t xml:space="preserve"> </w:t>
      </w:r>
      <w:r>
        <w:t>It describes</w:t>
      </w:r>
      <w:r>
        <w:rPr>
          <w:spacing w:val="-4"/>
        </w:rPr>
        <w:t xml:space="preserve"> </w:t>
      </w:r>
      <w:r>
        <w:t>the</w:t>
      </w:r>
      <w:r>
        <w:rPr>
          <w:spacing w:val="-6"/>
        </w:rPr>
        <w:t xml:space="preserve"> </w:t>
      </w:r>
      <w:r>
        <w:t>potential</w:t>
      </w:r>
      <w:r>
        <w:rPr>
          <w:spacing w:val="-3"/>
        </w:rPr>
        <w:t xml:space="preserve"> </w:t>
      </w:r>
      <w:r>
        <w:t>benefits</w:t>
      </w:r>
      <w:r>
        <w:rPr>
          <w:spacing w:val="-7"/>
        </w:rPr>
        <w:t xml:space="preserve"> </w:t>
      </w:r>
      <w:r>
        <w:t>of</w:t>
      </w:r>
      <w:r>
        <w:rPr>
          <w:spacing w:val="-1"/>
        </w:rPr>
        <w:t xml:space="preserve"> </w:t>
      </w:r>
      <w:r>
        <w:t>this approach,</w:t>
      </w:r>
      <w:r>
        <w:rPr>
          <w:spacing w:val="-1"/>
        </w:rPr>
        <w:t xml:space="preserve"> </w:t>
      </w:r>
      <w:r>
        <w:t>then</w:t>
      </w:r>
      <w:r>
        <w:rPr>
          <w:spacing w:val="-5"/>
        </w:rPr>
        <w:t xml:space="preserve"> </w:t>
      </w:r>
      <w:r>
        <w:t>proposes</w:t>
      </w:r>
      <w:r>
        <w:rPr>
          <w:spacing w:val="-3"/>
        </w:rPr>
        <w:t xml:space="preserve"> </w:t>
      </w:r>
      <w:r>
        <w:t>a</w:t>
      </w:r>
      <w:r>
        <w:rPr>
          <w:spacing w:val="-2"/>
        </w:rPr>
        <w:t xml:space="preserve"> </w:t>
      </w:r>
      <w:r>
        <w:t>series</w:t>
      </w:r>
      <w:r>
        <w:rPr>
          <w:spacing w:val="-8"/>
        </w:rPr>
        <w:t xml:space="preserve"> </w:t>
      </w:r>
      <w:r>
        <w:t>o</w:t>
      </w:r>
      <w:r>
        <w:t>f strategies</w:t>
      </w:r>
      <w:r>
        <w:rPr>
          <w:spacing w:val="-3"/>
        </w:rPr>
        <w:t xml:space="preserve"> </w:t>
      </w:r>
      <w:r>
        <w:t>that the</w:t>
      </w:r>
      <w:r>
        <w:rPr>
          <w:spacing w:val="-1"/>
        </w:rPr>
        <w:t xml:space="preserve"> </w:t>
      </w:r>
      <w:r>
        <w:t>State</w:t>
      </w:r>
      <w:r>
        <w:rPr>
          <w:spacing w:val="-1"/>
        </w:rPr>
        <w:t xml:space="preserve"> </w:t>
      </w:r>
      <w:r>
        <w:t>should undertake</w:t>
      </w:r>
      <w:r>
        <w:rPr>
          <w:spacing w:val="-3"/>
        </w:rPr>
        <w:t xml:space="preserve"> </w:t>
      </w:r>
      <w:r>
        <w:t>to</w:t>
      </w:r>
      <w:r>
        <w:rPr>
          <w:spacing w:val="-5"/>
        </w:rPr>
        <w:t xml:space="preserve"> </w:t>
      </w:r>
      <w:r>
        <w:t>better align with</w:t>
      </w:r>
      <w:r>
        <w:rPr>
          <w:spacing w:val="-5"/>
        </w:rPr>
        <w:t xml:space="preserve"> </w:t>
      </w:r>
      <w:r>
        <w:t>this</w:t>
      </w:r>
      <w:r>
        <w:rPr>
          <w:spacing w:val="-2"/>
        </w:rPr>
        <w:t xml:space="preserve"> </w:t>
      </w:r>
      <w:r>
        <w:t>vision and achieve</w:t>
      </w:r>
      <w:r>
        <w:rPr>
          <w:spacing w:val="-4"/>
        </w:rPr>
        <w:t xml:space="preserve"> </w:t>
      </w:r>
      <w:r>
        <w:t>California’s</w:t>
      </w:r>
      <w:r>
        <w:rPr>
          <w:spacing w:val="-6"/>
        </w:rPr>
        <w:t xml:space="preserve"> </w:t>
      </w:r>
      <w:r>
        <w:t>carbon</w:t>
      </w:r>
      <w:r>
        <w:rPr>
          <w:spacing w:val="-5"/>
        </w:rPr>
        <w:t xml:space="preserve"> </w:t>
      </w:r>
      <w:r>
        <w:t>neutrality</w:t>
      </w:r>
      <w:r>
        <w:rPr>
          <w:spacing w:val="-4"/>
        </w:rPr>
        <w:t xml:space="preserve"> </w:t>
      </w:r>
      <w:r>
        <w:t>goal</w:t>
      </w:r>
      <w:r>
        <w:rPr>
          <w:spacing w:val="-1"/>
        </w:rPr>
        <w:t xml:space="preserve"> </w:t>
      </w:r>
      <w:r>
        <w:t>no later than 2045 and advance equity goals.</w:t>
      </w:r>
    </w:p>
    <w:p w14:paraId="78E155F7" w14:textId="77777777" w:rsidR="00C41784" w:rsidRDefault="00947520">
      <w:pPr>
        <w:pStyle w:val="BodyText"/>
        <w:spacing w:before="152" w:line="242" w:lineRule="auto"/>
        <w:ind w:left="155" w:right="114"/>
      </w:pPr>
      <w:r>
        <w:t>The</w:t>
      </w:r>
      <w:r>
        <w:rPr>
          <w:spacing w:val="-7"/>
        </w:rPr>
        <w:t xml:space="preserve"> </w:t>
      </w:r>
      <w:r>
        <w:t>first</w:t>
      </w:r>
      <w:r>
        <w:rPr>
          <w:spacing w:val="-6"/>
        </w:rPr>
        <w:t xml:space="preserve"> </w:t>
      </w:r>
      <w:r>
        <w:t>section</w:t>
      </w:r>
      <w:r>
        <w:rPr>
          <w:spacing w:val="-11"/>
        </w:rPr>
        <w:t xml:space="preserve"> </w:t>
      </w:r>
      <w:r>
        <w:t>of</w:t>
      </w:r>
      <w:r>
        <w:rPr>
          <w:spacing w:val="-10"/>
        </w:rPr>
        <w:t xml:space="preserve"> </w:t>
      </w:r>
      <w:r>
        <w:t>this</w:t>
      </w:r>
      <w:r>
        <w:rPr>
          <w:spacing w:val="-9"/>
        </w:rPr>
        <w:t xml:space="preserve"> </w:t>
      </w:r>
      <w:r>
        <w:t>appendix</w:t>
      </w:r>
      <w:r>
        <w:rPr>
          <w:spacing w:val="-11"/>
        </w:rPr>
        <w:t xml:space="preserve"> </w:t>
      </w:r>
      <w:r>
        <w:t>demonstrates</w:t>
      </w:r>
      <w:r>
        <w:rPr>
          <w:spacing w:val="-8"/>
        </w:rPr>
        <w:t xml:space="preserve"> </w:t>
      </w:r>
      <w:r>
        <w:t>the</w:t>
      </w:r>
      <w:r>
        <w:rPr>
          <w:spacing w:val="-7"/>
        </w:rPr>
        <w:t xml:space="preserve"> </w:t>
      </w:r>
      <w:r>
        <w:t>opportunities</w:t>
      </w:r>
      <w:r>
        <w:rPr>
          <w:spacing w:val="-9"/>
        </w:rPr>
        <w:t xml:space="preserve"> </w:t>
      </w:r>
      <w:r>
        <w:t>California</w:t>
      </w:r>
      <w:r>
        <w:rPr>
          <w:spacing w:val="-8"/>
        </w:rPr>
        <w:t xml:space="preserve"> </w:t>
      </w:r>
      <w:r>
        <w:t>can</w:t>
      </w:r>
      <w:r>
        <w:rPr>
          <w:spacing w:val="-12"/>
        </w:rPr>
        <w:t xml:space="preserve"> </w:t>
      </w:r>
      <w:r>
        <w:t>unlock</w:t>
      </w:r>
      <w:r>
        <w:rPr>
          <w:spacing w:val="-12"/>
        </w:rPr>
        <w:t xml:space="preserve"> </w:t>
      </w:r>
      <w:r>
        <w:t>by moving away</w:t>
      </w:r>
      <w:r>
        <w:rPr>
          <w:spacing w:val="-3"/>
        </w:rPr>
        <w:t xml:space="preserve"> </w:t>
      </w:r>
      <w:r>
        <w:t>from a</w:t>
      </w:r>
      <w:r>
        <w:rPr>
          <w:spacing w:val="-2"/>
        </w:rPr>
        <w:t xml:space="preserve"> </w:t>
      </w:r>
      <w:r>
        <w:t>driving-first model</w:t>
      </w:r>
      <w:r>
        <w:rPr>
          <w:spacing w:val="-2"/>
        </w:rPr>
        <w:t xml:space="preserve"> </w:t>
      </w:r>
      <w:r>
        <w:t>by building communities and infrastructure that enable a wider range of choices. Indeed, even with improvements in vehicle technology and</w:t>
      </w:r>
      <w:r>
        <w:rPr>
          <w:spacing w:val="-19"/>
        </w:rPr>
        <w:t xml:space="preserve"> </w:t>
      </w:r>
      <w:r>
        <w:t>fuels,</w:t>
      </w:r>
      <w:r>
        <w:rPr>
          <w:spacing w:val="-18"/>
        </w:rPr>
        <w:t xml:space="preserve"> </w:t>
      </w:r>
      <w:r>
        <w:t>it</w:t>
      </w:r>
      <w:r>
        <w:rPr>
          <w:spacing w:val="-16"/>
        </w:rPr>
        <w:t xml:space="preserve"> </w:t>
      </w:r>
      <w:r>
        <w:t>is</w:t>
      </w:r>
      <w:r>
        <w:rPr>
          <w:spacing w:val="-17"/>
        </w:rPr>
        <w:t xml:space="preserve"> </w:t>
      </w:r>
      <w:r>
        <w:t>still</w:t>
      </w:r>
      <w:r>
        <w:rPr>
          <w:spacing w:val="-17"/>
        </w:rPr>
        <w:t xml:space="preserve"> </w:t>
      </w:r>
      <w:r>
        <w:t>necessary</w:t>
      </w:r>
      <w:r>
        <w:rPr>
          <w:spacing w:val="-19"/>
        </w:rPr>
        <w:t xml:space="preserve"> </w:t>
      </w:r>
      <w:r>
        <w:t>to</w:t>
      </w:r>
      <w:r>
        <w:rPr>
          <w:spacing w:val="-18"/>
        </w:rPr>
        <w:t xml:space="preserve"> </w:t>
      </w:r>
      <w:r>
        <w:t>reduce</w:t>
      </w:r>
      <w:r>
        <w:rPr>
          <w:spacing w:val="-16"/>
        </w:rPr>
        <w:t xml:space="preserve"> </w:t>
      </w:r>
      <w:r>
        <w:t>driving</w:t>
      </w:r>
      <w:r>
        <w:rPr>
          <w:spacing w:val="-15"/>
        </w:rPr>
        <w:t xml:space="preserve"> </w:t>
      </w:r>
      <w:r>
        <w:t>to</w:t>
      </w:r>
      <w:r>
        <w:rPr>
          <w:spacing w:val="-19"/>
        </w:rPr>
        <w:t xml:space="preserve"> </w:t>
      </w:r>
      <w:r>
        <w:t>meet</w:t>
      </w:r>
      <w:r>
        <w:rPr>
          <w:spacing w:val="-15"/>
        </w:rPr>
        <w:t xml:space="preserve"> </w:t>
      </w:r>
      <w:r>
        <w:t>climate</w:t>
      </w:r>
      <w:r>
        <w:rPr>
          <w:spacing w:val="-16"/>
        </w:rPr>
        <w:t xml:space="preserve"> </w:t>
      </w:r>
      <w:r>
        <w:t>commitments.</w:t>
      </w:r>
      <w:r>
        <w:rPr>
          <w:spacing w:val="-19"/>
        </w:rPr>
        <w:t xml:space="preserve"> </w:t>
      </w:r>
      <w:r>
        <w:t>This</w:t>
      </w:r>
      <w:r>
        <w:rPr>
          <w:spacing w:val="-17"/>
        </w:rPr>
        <w:t xml:space="preserve"> </w:t>
      </w:r>
      <w:r>
        <w:t>section further identifies how strategies to support more compact development and increase transportation choices</w:t>
      </w:r>
      <w:r>
        <w:rPr>
          <w:spacing w:val="-2"/>
        </w:rPr>
        <w:t xml:space="preserve"> </w:t>
      </w:r>
      <w:r>
        <w:t>can support other climate strategies, improve air quality and public health, promote land conservation that supports carbon sequestration, and also result in equity-related benefits.</w:t>
      </w:r>
    </w:p>
    <w:p w14:paraId="77ABE528" w14:textId="77777777" w:rsidR="00C41784" w:rsidRDefault="00947520">
      <w:pPr>
        <w:pStyle w:val="BodyText"/>
        <w:spacing w:before="168" w:line="242" w:lineRule="auto"/>
        <w:ind w:left="155" w:right="122"/>
      </w:pPr>
      <w:r>
        <w:t>The second section</w:t>
      </w:r>
      <w:r>
        <w:rPr>
          <w:spacing w:val="-1"/>
        </w:rPr>
        <w:t xml:space="preserve"> </w:t>
      </w:r>
      <w:r>
        <w:t>of</w:t>
      </w:r>
      <w:r>
        <w:rPr>
          <w:spacing w:val="-1"/>
        </w:rPr>
        <w:t xml:space="preserve"> </w:t>
      </w:r>
      <w:r>
        <w:t>this document presents a policy framework that iden</w:t>
      </w:r>
      <w:r>
        <w:t>tifies four strategy</w:t>
      </w:r>
      <w:r>
        <w:rPr>
          <w:spacing w:val="-9"/>
        </w:rPr>
        <w:t xml:space="preserve"> </w:t>
      </w:r>
      <w:r>
        <w:t>areas</w:t>
      </w:r>
      <w:r>
        <w:rPr>
          <w:spacing w:val="-10"/>
        </w:rPr>
        <w:t xml:space="preserve"> </w:t>
      </w:r>
      <w:r>
        <w:t>for</w:t>
      </w:r>
      <w:r>
        <w:rPr>
          <w:spacing w:val="-7"/>
        </w:rPr>
        <w:t xml:space="preserve"> </w:t>
      </w:r>
      <w:r>
        <w:t>action</w:t>
      </w:r>
      <w:r>
        <w:rPr>
          <w:spacing w:val="-8"/>
        </w:rPr>
        <w:t xml:space="preserve"> </w:t>
      </w:r>
      <w:r>
        <w:t>and</w:t>
      </w:r>
      <w:r>
        <w:rPr>
          <w:spacing w:val="-7"/>
        </w:rPr>
        <w:t xml:space="preserve"> </w:t>
      </w:r>
      <w:r>
        <w:t>articulates</w:t>
      </w:r>
      <w:r>
        <w:rPr>
          <w:spacing w:val="-10"/>
        </w:rPr>
        <w:t xml:space="preserve"> </w:t>
      </w:r>
      <w:r>
        <w:t>how</w:t>
      </w:r>
      <w:r>
        <w:rPr>
          <w:spacing w:val="-14"/>
        </w:rPr>
        <w:t xml:space="preserve"> </w:t>
      </w:r>
      <w:r>
        <w:t>the</w:t>
      </w:r>
      <w:r>
        <w:rPr>
          <w:spacing w:val="-7"/>
        </w:rPr>
        <w:t xml:space="preserve"> </w:t>
      </w:r>
      <w:r>
        <w:t>State</w:t>
      </w:r>
      <w:r>
        <w:rPr>
          <w:spacing w:val="-7"/>
        </w:rPr>
        <w:t xml:space="preserve"> </w:t>
      </w:r>
      <w:r>
        <w:t>can</w:t>
      </w:r>
      <w:r>
        <w:rPr>
          <w:spacing w:val="-12"/>
        </w:rPr>
        <w:t xml:space="preserve"> </w:t>
      </w:r>
      <w:r>
        <w:t>promote</w:t>
      </w:r>
      <w:r>
        <w:rPr>
          <w:spacing w:val="-12"/>
        </w:rPr>
        <w:t xml:space="preserve"> </w:t>
      </w:r>
      <w:r>
        <w:t>more</w:t>
      </w:r>
      <w:r>
        <w:rPr>
          <w:spacing w:val="-12"/>
        </w:rPr>
        <w:t xml:space="preserve"> </w:t>
      </w:r>
      <w:r>
        <w:t>sustainable</w:t>
      </w:r>
      <w:r>
        <w:rPr>
          <w:spacing w:val="-7"/>
        </w:rPr>
        <w:t xml:space="preserve"> </w:t>
      </w:r>
      <w:r>
        <w:t>and equitable communities. The State can begin implementing policy actions in these strategy</w:t>
      </w:r>
      <w:r>
        <w:rPr>
          <w:spacing w:val="-2"/>
        </w:rPr>
        <w:t xml:space="preserve"> </w:t>
      </w:r>
      <w:r>
        <w:t>areas</w:t>
      </w:r>
      <w:r>
        <w:rPr>
          <w:spacing w:val="-3"/>
        </w:rPr>
        <w:t xml:space="preserve"> </w:t>
      </w:r>
      <w:r>
        <w:t>immediately;</w:t>
      </w:r>
      <w:r>
        <w:rPr>
          <w:spacing w:val="-1"/>
        </w:rPr>
        <w:t xml:space="preserve"> </w:t>
      </w:r>
      <w:r>
        <w:t>indeed,</w:t>
      </w:r>
      <w:r>
        <w:rPr>
          <w:spacing w:val="-6"/>
        </w:rPr>
        <w:t xml:space="preserve"> </w:t>
      </w:r>
      <w:r>
        <w:t>many</w:t>
      </w:r>
      <w:r>
        <w:rPr>
          <w:spacing w:val="-2"/>
        </w:rPr>
        <w:t xml:space="preserve"> </w:t>
      </w:r>
      <w:r>
        <w:t>are</w:t>
      </w:r>
      <w:r>
        <w:rPr>
          <w:spacing w:val="-5"/>
        </w:rPr>
        <w:t xml:space="preserve"> </w:t>
      </w:r>
      <w:r>
        <w:t>already</w:t>
      </w:r>
      <w:r>
        <w:rPr>
          <w:spacing w:val="-2"/>
        </w:rPr>
        <w:t xml:space="preserve"> </w:t>
      </w:r>
      <w:r>
        <w:t>underway</w:t>
      </w:r>
      <w:r>
        <w:rPr>
          <w:spacing w:val="-2"/>
        </w:rPr>
        <w:t xml:space="preserve"> </w:t>
      </w:r>
      <w:r>
        <w:t>at various</w:t>
      </w:r>
      <w:r>
        <w:rPr>
          <w:spacing w:val="-3"/>
        </w:rPr>
        <w:t xml:space="preserve"> </w:t>
      </w:r>
      <w:r>
        <w:t>le</w:t>
      </w:r>
      <w:r>
        <w:t>vels</w:t>
      </w:r>
      <w:r>
        <w:rPr>
          <w:spacing w:val="-3"/>
        </w:rPr>
        <w:t xml:space="preserve"> </w:t>
      </w:r>
      <w:r>
        <w:t>of implementation.</w:t>
      </w:r>
      <w:r>
        <w:rPr>
          <w:spacing w:val="-10"/>
        </w:rPr>
        <w:t xml:space="preserve"> </w:t>
      </w:r>
      <w:r>
        <w:t>Though</w:t>
      </w:r>
      <w:r>
        <w:rPr>
          <w:spacing w:val="-5"/>
        </w:rPr>
        <w:t xml:space="preserve"> </w:t>
      </w:r>
      <w:r>
        <w:t>it</w:t>
      </w:r>
      <w:r>
        <w:rPr>
          <w:spacing w:val="-4"/>
        </w:rPr>
        <w:t xml:space="preserve"> </w:t>
      </w:r>
      <w:r>
        <w:t>will</w:t>
      </w:r>
      <w:r>
        <w:rPr>
          <w:spacing w:val="-6"/>
        </w:rPr>
        <w:t xml:space="preserve"> </w:t>
      </w:r>
      <w:r>
        <w:t>take</w:t>
      </w:r>
      <w:r>
        <w:rPr>
          <w:spacing w:val="-10"/>
        </w:rPr>
        <w:t xml:space="preserve"> </w:t>
      </w:r>
      <w:r>
        <w:t>time</w:t>
      </w:r>
      <w:r>
        <w:rPr>
          <w:spacing w:val="-5"/>
        </w:rPr>
        <w:t xml:space="preserve"> </w:t>
      </w:r>
      <w:r>
        <w:t>to</w:t>
      </w:r>
      <w:r>
        <w:rPr>
          <w:spacing w:val="-9"/>
        </w:rPr>
        <w:t xml:space="preserve"> </w:t>
      </w:r>
      <w:r>
        <w:t>wholly</w:t>
      </w:r>
      <w:r>
        <w:rPr>
          <w:spacing w:val="-6"/>
        </w:rPr>
        <w:t xml:space="preserve"> </w:t>
      </w:r>
      <w:r>
        <w:t>seize</w:t>
      </w:r>
      <w:r>
        <w:rPr>
          <w:spacing w:val="-5"/>
        </w:rPr>
        <w:t xml:space="preserve"> </w:t>
      </w:r>
      <w:r>
        <w:t>the</w:t>
      </w:r>
      <w:r>
        <w:rPr>
          <w:spacing w:val="-10"/>
        </w:rPr>
        <w:t xml:space="preserve"> </w:t>
      </w:r>
      <w:r>
        <w:t>opportunities</w:t>
      </w:r>
      <w:r>
        <w:rPr>
          <w:spacing w:val="-7"/>
        </w:rPr>
        <w:t xml:space="preserve"> </w:t>
      </w:r>
      <w:r>
        <w:t>before</w:t>
      </w:r>
      <w:r>
        <w:rPr>
          <w:spacing w:val="-9"/>
        </w:rPr>
        <w:t xml:space="preserve"> </w:t>
      </w:r>
      <w:r>
        <w:t>us,</w:t>
      </w:r>
      <w:r>
        <w:rPr>
          <w:spacing w:val="-5"/>
        </w:rPr>
        <w:t xml:space="preserve"> </w:t>
      </w:r>
      <w:r>
        <w:t>the State</w:t>
      </w:r>
      <w:r>
        <w:rPr>
          <w:spacing w:val="-3"/>
        </w:rPr>
        <w:t xml:space="preserve"> </w:t>
      </w:r>
      <w:r>
        <w:t>is</w:t>
      </w:r>
      <w:r>
        <w:rPr>
          <w:spacing w:val="-5"/>
        </w:rPr>
        <w:t xml:space="preserve"> </w:t>
      </w:r>
      <w:r>
        <w:t>already</w:t>
      </w:r>
      <w:r>
        <w:rPr>
          <w:spacing w:val="-4"/>
        </w:rPr>
        <w:t xml:space="preserve"> </w:t>
      </w:r>
      <w:r>
        <w:t>actively</w:t>
      </w:r>
      <w:r>
        <w:rPr>
          <w:spacing w:val="-4"/>
        </w:rPr>
        <w:t xml:space="preserve"> </w:t>
      </w:r>
      <w:r>
        <w:t>investing</w:t>
      </w:r>
      <w:r>
        <w:rPr>
          <w:spacing w:val="-2"/>
        </w:rPr>
        <w:t xml:space="preserve"> </w:t>
      </w:r>
      <w:r>
        <w:t>in</w:t>
      </w:r>
      <w:r>
        <w:rPr>
          <w:spacing w:val="-7"/>
        </w:rPr>
        <w:t xml:space="preserve"> </w:t>
      </w:r>
      <w:r>
        <w:t>these</w:t>
      </w:r>
      <w:r>
        <w:rPr>
          <w:spacing w:val="-3"/>
        </w:rPr>
        <w:t xml:space="preserve"> </w:t>
      </w:r>
      <w:r>
        <w:t>new</w:t>
      </w:r>
      <w:r>
        <w:rPr>
          <w:spacing w:val="-4"/>
        </w:rPr>
        <w:t xml:space="preserve"> </w:t>
      </w:r>
      <w:r>
        <w:t>strategies,</w:t>
      </w:r>
      <w:r>
        <w:rPr>
          <w:spacing w:val="-3"/>
        </w:rPr>
        <w:t xml:space="preserve"> </w:t>
      </w:r>
      <w:r>
        <w:t>realigning</w:t>
      </w:r>
      <w:r>
        <w:rPr>
          <w:spacing w:val="-2"/>
        </w:rPr>
        <w:t xml:space="preserve"> </w:t>
      </w:r>
      <w:r>
        <w:t>projects</w:t>
      </w:r>
      <w:r>
        <w:rPr>
          <w:spacing w:val="-5"/>
        </w:rPr>
        <w:t xml:space="preserve"> </w:t>
      </w:r>
      <w:r>
        <w:t>and</w:t>
      </w:r>
      <w:r>
        <w:rPr>
          <w:spacing w:val="-6"/>
        </w:rPr>
        <w:t xml:space="preserve"> </w:t>
      </w:r>
      <w:r>
        <w:t>plans, and working on complementary policy areas. This document maps out ways to build on this</w:t>
      </w:r>
      <w:r>
        <w:rPr>
          <w:spacing w:val="-6"/>
        </w:rPr>
        <w:t xml:space="preserve"> </w:t>
      </w:r>
      <w:r>
        <w:t>progress.</w:t>
      </w:r>
      <w:r>
        <w:rPr>
          <w:spacing w:val="-4"/>
        </w:rPr>
        <w:t xml:space="preserve"> </w:t>
      </w:r>
      <w:r>
        <w:t>For</w:t>
      </w:r>
      <w:r>
        <w:rPr>
          <w:spacing w:val="-3"/>
        </w:rPr>
        <w:t xml:space="preserve"> </w:t>
      </w:r>
      <w:r>
        <w:t>each</w:t>
      </w:r>
      <w:r>
        <w:rPr>
          <w:spacing w:val="-4"/>
        </w:rPr>
        <w:t xml:space="preserve"> </w:t>
      </w:r>
      <w:r>
        <w:t>strategy</w:t>
      </w:r>
      <w:r>
        <w:rPr>
          <w:spacing w:val="-5"/>
        </w:rPr>
        <w:t xml:space="preserve"> </w:t>
      </w:r>
      <w:r>
        <w:t>area,</w:t>
      </w:r>
      <w:r>
        <w:rPr>
          <w:spacing w:val="-9"/>
        </w:rPr>
        <w:t xml:space="preserve"> </w:t>
      </w:r>
      <w:r>
        <w:t>the</w:t>
      </w:r>
      <w:r>
        <w:rPr>
          <w:spacing w:val="-4"/>
        </w:rPr>
        <w:t xml:space="preserve"> </w:t>
      </w:r>
      <w:r>
        <w:t>section</w:t>
      </w:r>
      <w:r>
        <w:rPr>
          <w:spacing w:val="-4"/>
        </w:rPr>
        <w:t xml:space="preserve"> </w:t>
      </w:r>
      <w:r>
        <w:t>identifies</w:t>
      </w:r>
      <w:r>
        <w:rPr>
          <w:spacing w:val="-6"/>
        </w:rPr>
        <w:t xml:space="preserve"> </w:t>
      </w:r>
      <w:r>
        <w:t>the</w:t>
      </w:r>
      <w:r>
        <w:rPr>
          <w:spacing w:val="-4"/>
        </w:rPr>
        <w:t xml:space="preserve"> </w:t>
      </w:r>
      <w:r>
        <w:t>vision,</w:t>
      </w:r>
      <w:r>
        <w:rPr>
          <w:spacing w:val="-5"/>
        </w:rPr>
        <w:t xml:space="preserve"> </w:t>
      </w:r>
      <w:r>
        <w:t>objectives,</w:t>
      </w:r>
      <w:r>
        <w:rPr>
          <w:spacing w:val="-5"/>
        </w:rPr>
        <w:t xml:space="preserve"> </w:t>
      </w:r>
      <w:r>
        <w:t>and potential actions to be considered for further public processes and potentia</w:t>
      </w:r>
      <w:r>
        <w:t>l implementation. These four strategy areas include transportation planning and funding, transportation system management, new mobility, and land use and development.</w:t>
      </w:r>
    </w:p>
    <w:p w14:paraId="18831643" w14:textId="77777777" w:rsidR="00C41784" w:rsidRDefault="00947520">
      <w:pPr>
        <w:pStyle w:val="BodyText"/>
        <w:spacing w:before="14" w:line="244" w:lineRule="auto"/>
        <w:ind w:left="155" w:right="122"/>
      </w:pPr>
      <w:r>
        <w:t>Though there is</w:t>
      </w:r>
      <w:r>
        <w:rPr>
          <w:spacing w:val="-2"/>
        </w:rPr>
        <w:t xml:space="preserve"> </w:t>
      </w:r>
      <w:r>
        <w:t>much to do, across many venues, this framework for action can guide effor</w:t>
      </w:r>
      <w:r>
        <w:t>ts</w:t>
      </w:r>
      <w:r>
        <w:rPr>
          <w:spacing w:val="-15"/>
        </w:rPr>
        <w:t xml:space="preserve"> </w:t>
      </w:r>
      <w:r>
        <w:t>in</w:t>
      </w:r>
      <w:r>
        <w:rPr>
          <w:spacing w:val="-14"/>
        </w:rPr>
        <w:t xml:space="preserve"> </w:t>
      </w:r>
      <w:r>
        <w:t>the</w:t>
      </w:r>
      <w:r>
        <w:rPr>
          <w:spacing w:val="-14"/>
        </w:rPr>
        <w:t xml:space="preserve"> </w:t>
      </w:r>
      <w:r>
        <w:t>near-</w:t>
      </w:r>
      <w:r>
        <w:rPr>
          <w:spacing w:val="-13"/>
        </w:rPr>
        <w:t xml:space="preserve"> </w:t>
      </w:r>
      <w:r>
        <w:t>and</w:t>
      </w:r>
      <w:r>
        <w:rPr>
          <w:spacing w:val="-13"/>
        </w:rPr>
        <w:t xml:space="preserve"> </w:t>
      </w:r>
      <w:r>
        <w:t>longer-terms,</w:t>
      </w:r>
      <w:r>
        <w:rPr>
          <w:spacing w:val="-18"/>
        </w:rPr>
        <w:t xml:space="preserve"> </w:t>
      </w:r>
      <w:r>
        <w:t>pivoting</w:t>
      </w:r>
      <w:r>
        <w:rPr>
          <w:spacing w:val="-13"/>
        </w:rPr>
        <w:t xml:space="preserve"> </w:t>
      </w:r>
      <w:r>
        <w:t>California</w:t>
      </w:r>
      <w:r>
        <w:rPr>
          <w:spacing w:val="-14"/>
        </w:rPr>
        <w:t xml:space="preserve"> </w:t>
      </w:r>
      <w:r>
        <w:t>towards</w:t>
      </w:r>
      <w:r>
        <w:rPr>
          <w:spacing w:val="-15"/>
        </w:rPr>
        <w:t xml:space="preserve"> </w:t>
      </w:r>
      <w:r>
        <w:t>a</w:t>
      </w:r>
      <w:r>
        <w:rPr>
          <w:spacing w:val="-18"/>
        </w:rPr>
        <w:t xml:space="preserve"> </w:t>
      </w:r>
      <w:r>
        <w:t>better</w:t>
      </w:r>
      <w:r>
        <w:rPr>
          <w:spacing w:val="-17"/>
        </w:rPr>
        <w:t xml:space="preserve"> </w:t>
      </w:r>
      <w:r>
        <w:t>future</w:t>
      </w:r>
      <w:r>
        <w:rPr>
          <w:spacing w:val="-14"/>
        </w:rPr>
        <w:t xml:space="preserve"> </w:t>
      </w:r>
      <w:r>
        <w:t>as</w:t>
      </w:r>
      <w:r>
        <w:rPr>
          <w:spacing w:val="-15"/>
        </w:rPr>
        <w:t xml:space="preserve"> </w:t>
      </w:r>
      <w:r>
        <w:t>each piece cumulatively falls into place.</w:t>
      </w:r>
    </w:p>
    <w:p w14:paraId="77F9BD03" w14:textId="77777777" w:rsidR="00C41784" w:rsidRDefault="00947520">
      <w:pPr>
        <w:pStyle w:val="Heading1"/>
        <w:numPr>
          <w:ilvl w:val="0"/>
          <w:numId w:val="8"/>
        </w:numPr>
        <w:tabs>
          <w:tab w:val="left" w:pos="516"/>
        </w:tabs>
        <w:spacing w:before="239"/>
        <w:ind w:left="516" w:hanging="361"/>
      </w:pPr>
      <w:r>
        <w:rPr>
          <w:color w:val="1F8BBF"/>
        </w:rPr>
        <w:t>The</w:t>
      </w:r>
      <w:r>
        <w:rPr>
          <w:color w:val="1F8BBF"/>
          <w:spacing w:val="-5"/>
        </w:rPr>
        <w:t xml:space="preserve"> </w:t>
      </w:r>
      <w:r>
        <w:rPr>
          <w:color w:val="1F8BBF"/>
        </w:rPr>
        <w:t>Case</w:t>
      </w:r>
      <w:r>
        <w:rPr>
          <w:color w:val="1F8BBF"/>
          <w:spacing w:val="-4"/>
        </w:rPr>
        <w:t xml:space="preserve"> </w:t>
      </w:r>
      <w:r>
        <w:rPr>
          <w:color w:val="1F8BBF"/>
        </w:rPr>
        <w:t>for</w:t>
      </w:r>
      <w:r>
        <w:rPr>
          <w:color w:val="1F8BBF"/>
          <w:spacing w:val="-7"/>
        </w:rPr>
        <w:t xml:space="preserve"> </w:t>
      </w:r>
      <w:r>
        <w:rPr>
          <w:color w:val="1F8BBF"/>
        </w:rPr>
        <w:t>Sustainable</w:t>
      </w:r>
      <w:r>
        <w:rPr>
          <w:color w:val="1F8BBF"/>
          <w:spacing w:val="-6"/>
        </w:rPr>
        <w:t xml:space="preserve"> </w:t>
      </w:r>
      <w:r>
        <w:rPr>
          <w:color w:val="1F8BBF"/>
        </w:rPr>
        <w:t>and</w:t>
      </w:r>
      <w:r>
        <w:rPr>
          <w:color w:val="1F8BBF"/>
          <w:spacing w:val="-3"/>
        </w:rPr>
        <w:t xml:space="preserve"> </w:t>
      </w:r>
      <w:r>
        <w:rPr>
          <w:color w:val="1F8BBF"/>
        </w:rPr>
        <w:t>Equitable</w:t>
      </w:r>
      <w:r>
        <w:rPr>
          <w:color w:val="1F8BBF"/>
          <w:spacing w:val="-6"/>
        </w:rPr>
        <w:t xml:space="preserve"> </w:t>
      </w:r>
      <w:r>
        <w:rPr>
          <w:color w:val="1F8BBF"/>
          <w:spacing w:val="-2"/>
        </w:rPr>
        <w:t>Communities</w:t>
      </w:r>
    </w:p>
    <w:p w14:paraId="42D51087" w14:textId="77777777" w:rsidR="00C41784" w:rsidRDefault="00947520">
      <w:pPr>
        <w:pStyle w:val="BodyText"/>
        <w:spacing w:before="126" w:line="244" w:lineRule="auto"/>
        <w:ind w:left="155" w:right="122"/>
      </w:pPr>
      <w:r>
        <w:t>Californians</w:t>
      </w:r>
      <w:r>
        <w:rPr>
          <w:spacing w:val="-3"/>
        </w:rPr>
        <w:t xml:space="preserve"> </w:t>
      </w:r>
      <w:r>
        <w:t xml:space="preserve">deserve great places to live </w:t>
      </w:r>
      <w:r>
        <w:rPr>
          <w:w w:val="105"/>
        </w:rPr>
        <w:t xml:space="preserve">– </w:t>
      </w:r>
      <w:r>
        <w:t>inclusive urban, suburban,</w:t>
      </w:r>
      <w:r>
        <w:rPr>
          <w:spacing w:val="-1"/>
        </w:rPr>
        <w:t xml:space="preserve"> </w:t>
      </w:r>
      <w:r>
        <w:t xml:space="preserve">and rural communities throughout the many regions of California </w:t>
      </w:r>
      <w:r>
        <w:rPr>
          <w:w w:val="105"/>
        </w:rPr>
        <w:t xml:space="preserve">– </w:t>
      </w:r>
      <w:r>
        <w:t>that provide for a range of affordable</w:t>
      </w:r>
      <w:r>
        <w:rPr>
          <w:spacing w:val="-10"/>
        </w:rPr>
        <w:t xml:space="preserve"> </w:t>
      </w:r>
      <w:r>
        <w:t>housing</w:t>
      </w:r>
      <w:r>
        <w:rPr>
          <w:spacing w:val="-5"/>
        </w:rPr>
        <w:t xml:space="preserve"> </w:t>
      </w:r>
      <w:r>
        <w:t>and</w:t>
      </w:r>
      <w:r>
        <w:rPr>
          <w:spacing w:val="-10"/>
        </w:rPr>
        <w:t xml:space="preserve"> </w:t>
      </w:r>
      <w:r>
        <w:t>transportation</w:t>
      </w:r>
      <w:r>
        <w:rPr>
          <w:spacing w:val="-7"/>
        </w:rPr>
        <w:t xml:space="preserve"> </w:t>
      </w:r>
      <w:r>
        <w:t>options,</w:t>
      </w:r>
      <w:r>
        <w:rPr>
          <w:spacing w:val="-7"/>
        </w:rPr>
        <w:t xml:space="preserve"> </w:t>
      </w:r>
      <w:r>
        <w:t>efficient</w:t>
      </w:r>
      <w:r>
        <w:rPr>
          <w:spacing w:val="-6"/>
        </w:rPr>
        <w:t xml:space="preserve"> </w:t>
      </w:r>
      <w:r>
        <w:t>access</w:t>
      </w:r>
      <w:r>
        <w:rPr>
          <w:spacing w:val="-8"/>
        </w:rPr>
        <w:t xml:space="preserve"> </w:t>
      </w:r>
      <w:r>
        <w:t>to</w:t>
      </w:r>
      <w:r>
        <w:rPr>
          <w:spacing w:val="-7"/>
        </w:rPr>
        <w:t xml:space="preserve"> </w:t>
      </w:r>
      <w:r>
        <w:t>a</w:t>
      </w:r>
      <w:r>
        <w:rPr>
          <w:spacing w:val="-8"/>
        </w:rPr>
        <w:t xml:space="preserve"> </w:t>
      </w:r>
      <w:r>
        <w:t>variety</w:t>
      </w:r>
      <w:r>
        <w:rPr>
          <w:spacing w:val="-8"/>
        </w:rPr>
        <w:t xml:space="preserve"> </w:t>
      </w:r>
      <w:r>
        <w:t>of</w:t>
      </w:r>
      <w:r>
        <w:rPr>
          <w:spacing w:val="-7"/>
        </w:rPr>
        <w:t xml:space="preserve"> </w:t>
      </w:r>
      <w:r>
        <w:t>jobs</w:t>
      </w:r>
      <w:r>
        <w:rPr>
          <w:spacing w:val="-9"/>
        </w:rPr>
        <w:t xml:space="preserve"> </w:t>
      </w:r>
      <w:r>
        <w:t>and services, clean air</w:t>
      </w:r>
      <w:r>
        <w:rPr>
          <w:spacing w:val="-4"/>
        </w:rPr>
        <w:t xml:space="preserve"> </w:t>
      </w:r>
      <w:r>
        <w:t>quality,</w:t>
      </w:r>
      <w:r>
        <w:rPr>
          <w:spacing w:val="-5"/>
        </w:rPr>
        <w:t xml:space="preserve"> </w:t>
      </w:r>
      <w:r>
        <w:t>opportunities</w:t>
      </w:r>
      <w:r>
        <w:rPr>
          <w:spacing w:val="-2"/>
        </w:rPr>
        <w:t xml:space="preserve"> </w:t>
      </w:r>
      <w:r>
        <w:t xml:space="preserve">to </w:t>
      </w:r>
      <w:r>
        <w:t>safely</w:t>
      </w:r>
      <w:r>
        <w:rPr>
          <w:spacing w:val="-1"/>
        </w:rPr>
        <w:t xml:space="preserve"> </w:t>
      </w:r>
      <w:r>
        <w:t>walk</w:t>
      </w:r>
      <w:r>
        <w:rPr>
          <w:spacing w:val="-1"/>
        </w:rPr>
        <w:t xml:space="preserve"> </w:t>
      </w:r>
      <w:r>
        <w:t>and</w:t>
      </w:r>
      <w:r>
        <w:rPr>
          <w:spacing w:val="-3"/>
        </w:rPr>
        <w:t xml:space="preserve"> </w:t>
      </w:r>
      <w:r>
        <w:t>bike, and open space</w:t>
      </w:r>
      <w:r>
        <w:rPr>
          <w:spacing w:val="-5"/>
        </w:rPr>
        <w:t xml:space="preserve"> </w:t>
      </w:r>
      <w:r>
        <w:t>and recreational</w:t>
      </w:r>
      <w:r>
        <w:rPr>
          <w:spacing w:val="-19"/>
        </w:rPr>
        <w:t xml:space="preserve"> </w:t>
      </w:r>
      <w:r>
        <w:t>opportunities.</w:t>
      </w:r>
      <w:r>
        <w:rPr>
          <w:spacing w:val="-18"/>
        </w:rPr>
        <w:t xml:space="preserve"> </w:t>
      </w:r>
      <w:r>
        <w:t>Current</w:t>
      </w:r>
      <w:r>
        <w:rPr>
          <w:spacing w:val="-15"/>
        </w:rPr>
        <w:t xml:space="preserve"> </w:t>
      </w:r>
      <w:r>
        <w:t>and</w:t>
      </w:r>
      <w:r>
        <w:rPr>
          <w:spacing w:val="-15"/>
        </w:rPr>
        <w:t xml:space="preserve"> </w:t>
      </w:r>
      <w:r>
        <w:t>future</w:t>
      </w:r>
      <w:r>
        <w:rPr>
          <w:spacing w:val="-16"/>
        </w:rPr>
        <w:t xml:space="preserve"> </w:t>
      </w:r>
      <w:r>
        <w:t>generations</w:t>
      </w:r>
      <w:r>
        <w:rPr>
          <w:spacing w:val="-17"/>
        </w:rPr>
        <w:t xml:space="preserve"> </w:t>
      </w:r>
      <w:r>
        <w:t>have</w:t>
      </w:r>
      <w:r>
        <w:rPr>
          <w:spacing w:val="-16"/>
        </w:rPr>
        <w:t xml:space="preserve"> </w:t>
      </w:r>
      <w:r>
        <w:t>the</w:t>
      </w:r>
      <w:r>
        <w:rPr>
          <w:spacing w:val="-16"/>
        </w:rPr>
        <w:t xml:space="preserve"> </w:t>
      </w:r>
      <w:r>
        <w:t>right</w:t>
      </w:r>
      <w:r>
        <w:rPr>
          <w:spacing w:val="-19"/>
        </w:rPr>
        <w:t xml:space="preserve"> </w:t>
      </w:r>
      <w:r>
        <w:t>to</w:t>
      </w:r>
      <w:r>
        <w:rPr>
          <w:spacing w:val="-14"/>
        </w:rPr>
        <w:t xml:space="preserve"> </w:t>
      </w:r>
      <w:r>
        <w:t>a</w:t>
      </w:r>
      <w:r>
        <w:rPr>
          <w:spacing w:val="-19"/>
        </w:rPr>
        <w:t xml:space="preserve"> </w:t>
      </w:r>
      <w:r>
        <w:t>healthful</w:t>
      </w:r>
    </w:p>
    <w:p w14:paraId="02E7EF60" w14:textId="77777777" w:rsidR="00C41784" w:rsidRDefault="00C41784">
      <w:pPr>
        <w:spacing w:line="244" w:lineRule="auto"/>
        <w:sectPr w:rsidR="00C41784">
          <w:pgSz w:w="12240" w:h="15840"/>
          <w:pgMar w:top="1540" w:right="1180" w:bottom="1280" w:left="1140" w:header="838" w:footer="1088" w:gutter="0"/>
          <w:cols w:space="720"/>
        </w:sectPr>
      </w:pPr>
    </w:p>
    <w:p w14:paraId="16D6F1AC" w14:textId="77777777" w:rsidR="00C41784" w:rsidRDefault="00947520">
      <w:pPr>
        <w:pStyle w:val="BodyText"/>
        <w:spacing w:before="91" w:line="242" w:lineRule="auto"/>
        <w:ind w:left="155" w:right="122"/>
      </w:pPr>
      <w:bookmarkStart w:id="4" w:name="2.1_The_status_quo_perpetuates_unsustain"/>
      <w:bookmarkEnd w:id="4"/>
      <w:r>
        <w:lastRenderedPageBreak/>
        <w:t>natural</w:t>
      </w:r>
      <w:r>
        <w:rPr>
          <w:spacing w:val="-4"/>
        </w:rPr>
        <w:t xml:space="preserve"> </w:t>
      </w:r>
      <w:r>
        <w:t>environment,</w:t>
      </w:r>
      <w:r>
        <w:rPr>
          <w:spacing w:val="-4"/>
        </w:rPr>
        <w:t xml:space="preserve"> </w:t>
      </w:r>
      <w:r>
        <w:t>protected natural and agricultural working</w:t>
      </w:r>
      <w:r>
        <w:rPr>
          <w:spacing w:val="-1"/>
        </w:rPr>
        <w:t xml:space="preserve"> </w:t>
      </w:r>
      <w:r>
        <w:t>lands</w:t>
      </w:r>
      <w:r>
        <w:rPr>
          <w:spacing w:val="-5"/>
        </w:rPr>
        <w:t xml:space="preserve"> </w:t>
      </w:r>
      <w:r>
        <w:t>that support carbon</w:t>
      </w:r>
      <w:r>
        <w:rPr>
          <w:spacing w:val="-10"/>
        </w:rPr>
        <w:t xml:space="preserve"> </w:t>
      </w:r>
      <w:r>
        <w:t>sequestration</w:t>
      </w:r>
      <w:r>
        <w:rPr>
          <w:spacing w:val="-10"/>
        </w:rPr>
        <w:t xml:space="preserve"> </w:t>
      </w:r>
      <w:r>
        <w:t>and</w:t>
      </w:r>
      <w:r>
        <w:rPr>
          <w:spacing w:val="-9"/>
        </w:rPr>
        <w:t xml:space="preserve"> </w:t>
      </w:r>
      <w:r>
        <w:t>enhance</w:t>
      </w:r>
      <w:r>
        <w:rPr>
          <w:spacing w:val="-10"/>
        </w:rPr>
        <w:t xml:space="preserve"> </w:t>
      </w:r>
      <w:r>
        <w:t>climate</w:t>
      </w:r>
      <w:r>
        <w:rPr>
          <w:spacing w:val="-10"/>
        </w:rPr>
        <w:t xml:space="preserve"> </w:t>
      </w:r>
      <w:r>
        <w:t>resilience,</w:t>
      </w:r>
      <w:r>
        <w:rPr>
          <w:spacing w:val="-11"/>
        </w:rPr>
        <w:t xml:space="preserve"> </w:t>
      </w:r>
      <w:r>
        <w:t>and</w:t>
      </w:r>
      <w:r>
        <w:rPr>
          <w:spacing w:val="-12"/>
        </w:rPr>
        <w:t xml:space="preserve"> </w:t>
      </w:r>
      <w:r>
        <w:t>reduced</w:t>
      </w:r>
      <w:r>
        <w:rPr>
          <w:spacing w:val="-9"/>
        </w:rPr>
        <w:t xml:space="preserve"> </w:t>
      </w:r>
      <w:r>
        <w:t>overall</w:t>
      </w:r>
      <w:r>
        <w:rPr>
          <w:spacing w:val="-15"/>
        </w:rPr>
        <w:t xml:space="preserve"> </w:t>
      </w:r>
      <w:r>
        <w:t>demand</w:t>
      </w:r>
      <w:r>
        <w:rPr>
          <w:spacing w:val="-9"/>
        </w:rPr>
        <w:t xml:space="preserve"> </w:t>
      </w:r>
      <w:r>
        <w:t>for energy</w:t>
      </w:r>
      <w:r>
        <w:rPr>
          <w:spacing w:val="-2"/>
        </w:rPr>
        <w:t xml:space="preserve"> </w:t>
      </w:r>
      <w:r>
        <w:t>and other natural</w:t>
      </w:r>
      <w:r>
        <w:rPr>
          <w:spacing w:val="-2"/>
        </w:rPr>
        <w:t xml:space="preserve"> </w:t>
      </w:r>
      <w:r>
        <w:t>resources. These are the core tenets of sustainable and equitable communities and are achieved, in part, through the combination of more compact</w:t>
      </w:r>
      <w:r>
        <w:rPr>
          <w:spacing w:val="-2"/>
        </w:rPr>
        <w:t xml:space="preserve"> </w:t>
      </w:r>
      <w:r>
        <w:t>developme</w:t>
      </w:r>
      <w:r>
        <w:t>nt and enhanced transportation options that together</w:t>
      </w:r>
      <w:r>
        <w:rPr>
          <w:spacing w:val="-1"/>
        </w:rPr>
        <w:t xml:space="preserve"> </w:t>
      </w:r>
      <w:r>
        <w:t>reduce the need to drive as measured by vehicle miles traveled (VMT).</w:t>
      </w:r>
    </w:p>
    <w:p w14:paraId="4F020504" w14:textId="77777777" w:rsidR="00C41784" w:rsidRDefault="00947520">
      <w:pPr>
        <w:pStyle w:val="BodyText"/>
        <w:spacing w:before="164" w:line="244" w:lineRule="auto"/>
        <w:ind w:left="155" w:right="122"/>
      </w:pPr>
      <w:r>
        <w:t>Building more sustainable and equitable communities in this way can help California address two of</w:t>
      </w:r>
      <w:r>
        <w:rPr>
          <w:spacing w:val="-3"/>
        </w:rPr>
        <w:t xml:space="preserve"> </w:t>
      </w:r>
      <w:r>
        <w:t>its greatest challenges. The first</w:t>
      </w:r>
      <w:r>
        <w:t xml:space="preserve"> is meeting the State’s</w:t>
      </w:r>
      <w:r>
        <w:rPr>
          <w:spacing w:val="-6"/>
        </w:rPr>
        <w:t xml:space="preserve"> </w:t>
      </w:r>
      <w:r>
        <w:t>goal to achieve carbon</w:t>
      </w:r>
      <w:r>
        <w:rPr>
          <w:spacing w:val="-8"/>
        </w:rPr>
        <w:t xml:space="preserve"> </w:t>
      </w:r>
      <w:r>
        <w:t>neutrality</w:t>
      </w:r>
      <w:r>
        <w:rPr>
          <w:spacing w:val="-10"/>
        </w:rPr>
        <w:t xml:space="preserve"> </w:t>
      </w:r>
      <w:r>
        <w:t>no</w:t>
      </w:r>
      <w:r>
        <w:rPr>
          <w:spacing w:val="-3"/>
        </w:rPr>
        <w:t xml:space="preserve"> </w:t>
      </w:r>
      <w:r>
        <w:t>later</w:t>
      </w:r>
      <w:r>
        <w:rPr>
          <w:spacing w:val="-8"/>
        </w:rPr>
        <w:t xml:space="preserve"> </w:t>
      </w:r>
      <w:r>
        <w:t>than</w:t>
      </w:r>
      <w:r>
        <w:rPr>
          <w:spacing w:val="-4"/>
        </w:rPr>
        <w:t xml:space="preserve"> </w:t>
      </w:r>
      <w:r>
        <w:t>2045</w:t>
      </w:r>
      <w:r>
        <w:rPr>
          <w:spacing w:val="-4"/>
        </w:rPr>
        <w:t xml:space="preserve"> </w:t>
      </w:r>
      <w:r>
        <w:t>to</w:t>
      </w:r>
      <w:r>
        <w:rPr>
          <w:spacing w:val="-3"/>
        </w:rPr>
        <w:t xml:space="preserve"> </w:t>
      </w:r>
      <w:r>
        <w:t>prevent</w:t>
      </w:r>
      <w:r>
        <w:rPr>
          <w:spacing w:val="-3"/>
        </w:rPr>
        <w:t xml:space="preserve"> </w:t>
      </w:r>
      <w:r>
        <w:t>the adverse</w:t>
      </w:r>
      <w:r>
        <w:rPr>
          <w:spacing w:val="-3"/>
        </w:rPr>
        <w:t xml:space="preserve"> </w:t>
      </w:r>
      <w:r>
        <w:t>impacts</w:t>
      </w:r>
      <w:r>
        <w:rPr>
          <w:spacing w:val="-6"/>
        </w:rPr>
        <w:t xml:space="preserve"> </w:t>
      </w:r>
      <w:r>
        <w:t>of</w:t>
      </w:r>
      <w:r>
        <w:rPr>
          <w:spacing w:val="-4"/>
        </w:rPr>
        <w:t xml:space="preserve"> </w:t>
      </w:r>
      <w:r>
        <w:t>climate</w:t>
      </w:r>
      <w:r>
        <w:rPr>
          <w:spacing w:val="-4"/>
        </w:rPr>
        <w:t xml:space="preserve"> </w:t>
      </w:r>
      <w:r>
        <w:t>change and</w:t>
      </w:r>
      <w:r>
        <w:rPr>
          <w:spacing w:val="-7"/>
        </w:rPr>
        <w:t xml:space="preserve"> </w:t>
      </w:r>
      <w:r>
        <w:t>provide</w:t>
      </w:r>
      <w:r>
        <w:rPr>
          <w:spacing w:val="-9"/>
        </w:rPr>
        <w:t xml:space="preserve"> </w:t>
      </w:r>
      <w:r>
        <w:t>Californians</w:t>
      </w:r>
      <w:r>
        <w:rPr>
          <w:spacing w:val="-11"/>
        </w:rPr>
        <w:t xml:space="preserve"> </w:t>
      </w:r>
      <w:r>
        <w:t>healthier</w:t>
      </w:r>
      <w:r>
        <w:rPr>
          <w:spacing w:val="-13"/>
        </w:rPr>
        <w:t xml:space="preserve"> </w:t>
      </w:r>
      <w:r>
        <w:t>air</w:t>
      </w:r>
      <w:r>
        <w:rPr>
          <w:spacing w:val="-13"/>
        </w:rPr>
        <w:t xml:space="preserve"> </w:t>
      </w:r>
      <w:r>
        <w:t>to</w:t>
      </w:r>
      <w:r>
        <w:rPr>
          <w:spacing w:val="-8"/>
        </w:rPr>
        <w:t xml:space="preserve"> </w:t>
      </w:r>
      <w:r>
        <w:t>breathe.</w:t>
      </w:r>
      <w:r>
        <w:rPr>
          <w:spacing w:val="-9"/>
        </w:rPr>
        <w:t xml:space="preserve"> </w:t>
      </w:r>
      <w:r>
        <w:t>The</w:t>
      </w:r>
      <w:r>
        <w:rPr>
          <w:spacing w:val="-8"/>
        </w:rPr>
        <w:t xml:space="preserve"> </w:t>
      </w:r>
      <w:r>
        <w:t>second</w:t>
      </w:r>
      <w:r>
        <w:rPr>
          <w:spacing w:val="-7"/>
        </w:rPr>
        <w:t xml:space="preserve"> </w:t>
      </w:r>
      <w:r>
        <w:t>challenge</w:t>
      </w:r>
      <w:r>
        <w:rPr>
          <w:spacing w:val="-9"/>
        </w:rPr>
        <w:t xml:space="preserve"> </w:t>
      </w:r>
      <w:r>
        <w:t>is</w:t>
      </w:r>
      <w:r>
        <w:rPr>
          <w:spacing w:val="-11"/>
        </w:rPr>
        <w:t xml:space="preserve"> </w:t>
      </w:r>
      <w:r>
        <w:t>repairing</w:t>
      </w:r>
      <w:r>
        <w:rPr>
          <w:spacing w:val="-7"/>
        </w:rPr>
        <w:t xml:space="preserve"> </w:t>
      </w:r>
      <w:r>
        <w:t>the harms caused by decades of discriminatory transportation, land use, and housing practices</w:t>
      </w:r>
      <w:r>
        <w:rPr>
          <w:spacing w:val="-2"/>
        </w:rPr>
        <w:t xml:space="preserve"> </w:t>
      </w:r>
      <w:r>
        <w:t>to people of low-income and Black,</w:t>
      </w:r>
      <w:r>
        <w:rPr>
          <w:spacing w:val="-1"/>
        </w:rPr>
        <w:t xml:space="preserve"> </w:t>
      </w:r>
      <w:r>
        <w:t>Indigenous, and People</w:t>
      </w:r>
      <w:r>
        <w:rPr>
          <w:spacing w:val="-1"/>
        </w:rPr>
        <w:t xml:space="preserve"> </w:t>
      </w:r>
      <w:r>
        <w:t>of Color (BIPOC) populations, and</w:t>
      </w:r>
      <w:r>
        <w:rPr>
          <w:spacing w:val="-3"/>
        </w:rPr>
        <w:t xml:space="preserve"> </w:t>
      </w:r>
      <w:r>
        <w:t>building more inclusive and</w:t>
      </w:r>
      <w:r>
        <w:rPr>
          <w:spacing w:val="-4"/>
        </w:rPr>
        <w:t xml:space="preserve"> </w:t>
      </w:r>
      <w:r>
        <w:t>equitable</w:t>
      </w:r>
      <w:r>
        <w:rPr>
          <w:spacing w:val="-2"/>
        </w:rPr>
        <w:t xml:space="preserve"> </w:t>
      </w:r>
      <w:r>
        <w:t>places</w:t>
      </w:r>
      <w:r>
        <w:rPr>
          <w:spacing w:val="-1"/>
        </w:rPr>
        <w:t xml:space="preserve"> </w:t>
      </w:r>
      <w:r>
        <w:t>that prioritize providing</w:t>
      </w:r>
      <w:r>
        <w:t xml:space="preserve"> vulnerable communities all the necessary opportunities to thrive.</w:t>
      </w:r>
    </w:p>
    <w:p w14:paraId="1B873768" w14:textId="77777777" w:rsidR="00C41784" w:rsidRDefault="00947520">
      <w:pPr>
        <w:pStyle w:val="Heading2"/>
        <w:numPr>
          <w:ilvl w:val="1"/>
          <w:numId w:val="8"/>
        </w:numPr>
        <w:tabs>
          <w:tab w:val="left" w:pos="694"/>
        </w:tabs>
        <w:spacing w:before="233"/>
        <w:ind w:hanging="539"/>
      </w:pPr>
      <w:r>
        <w:rPr>
          <w:color w:val="35A392"/>
        </w:rPr>
        <w:t>The</w:t>
      </w:r>
      <w:r>
        <w:rPr>
          <w:color w:val="35A392"/>
          <w:spacing w:val="-13"/>
        </w:rPr>
        <w:t xml:space="preserve"> </w:t>
      </w:r>
      <w:r>
        <w:rPr>
          <w:color w:val="35A392"/>
        </w:rPr>
        <w:t>status</w:t>
      </w:r>
      <w:r>
        <w:rPr>
          <w:color w:val="35A392"/>
          <w:spacing w:val="-16"/>
        </w:rPr>
        <w:t xml:space="preserve"> </w:t>
      </w:r>
      <w:r>
        <w:rPr>
          <w:color w:val="35A392"/>
        </w:rPr>
        <w:t>quo</w:t>
      </w:r>
      <w:r>
        <w:rPr>
          <w:color w:val="35A392"/>
          <w:spacing w:val="-14"/>
        </w:rPr>
        <w:t xml:space="preserve"> </w:t>
      </w:r>
      <w:r>
        <w:rPr>
          <w:color w:val="35A392"/>
        </w:rPr>
        <w:t>perpetuates</w:t>
      </w:r>
      <w:r>
        <w:rPr>
          <w:color w:val="35A392"/>
          <w:spacing w:val="-8"/>
        </w:rPr>
        <w:t xml:space="preserve"> </w:t>
      </w:r>
      <w:r>
        <w:rPr>
          <w:color w:val="35A392"/>
        </w:rPr>
        <w:t>unsustainable</w:t>
      </w:r>
      <w:r>
        <w:rPr>
          <w:color w:val="35A392"/>
          <w:spacing w:val="-9"/>
        </w:rPr>
        <w:t xml:space="preserve"> </w:t>
      </w:r>
      <w:r>
        <w:rPr>
          <w:color w:val="35A392"/>
          <w:spacing w:val="-2"/>
        </w:rPr>
        <w:t>outcomes.</w:t>
      </w:r>
    </w:p>
    <w:p w14:paraId="2D65592A" w14:textId="77777777" w:rsidR="00C41784" w:rsidRDefault="00947520">
      <w:pPr>
        <w:pStyle w:val="BodyText"/>
        <w:spacing w:before="125" w:line="242" w:lineRule="auto"/>
        <w:ind w:left="155" w:right="122"/>
        <w:rPr>
          <w:sz w:val="14"/>
        </w:rPr>
      </w:pPr>
      <w:r>
        <w:t>California</w:t>
      </w:r>
      <w:r>
        <w:rPr>
          <w:spacing w:val="-19"/>
        </w:rPr>
        <w:t xml:space="preserve"> </w:t>
      </w:r>
      <w:r>
        <w:t>can</w:t>
      </w:r>
      <w:r>
        <w:rPr>
          <w:spacing w:val="-18"/>
        </w:rPr>
        <w:t xml:space="preserve"> </w:t>
      </w:r>
      <w:r>
        <w:t>enjoy</w:t>
      </w:r>
      <w:r>
        <w:rPr>
          <w:spacing w:val="-18"/>
        </w:rPr>
        <w:t xml:space="preserve"> </w:t>
      </w:r>
      <w:r>
        <w:t>more</w:t>
      </w:r>
      <w:r>
        <w:rPr>
          <w:spacing w:val="-18"/>
        </w:rPr>
        <w:t xml:space="preserve"> </w:t>
      </w:r>
      <w:r>
        <w:t>pleasant,</w:t>
      </w:r>
      <w:r>
        <w:rPr>
          <w:spacing w:val="-18"/>
        </w:rPr>
        <w:t xml:space="preserve"> </w:t>
      </w:r>
      <w:r>
        <w:t>inclusive,</w:t>
      </w:r>
      <w:r>
        <w:rPr>
          <w:spacing w:val="-18"/>
        </w:rPr>
        <w:t xml:space="preserve"> </w:t>
      </w:r>
      <w:r>
        <w:t>and</w:t>
      </w:r>
      <w:r>
        <w:rPr>
          <w:spacing w:val="-18"/>
        </w:rPr>
        <w:t xml:space="preserve"> </w:t>
      </w:r>
      <w:r>
        <w:t>efficient</w:t>
      </w:r>
      <w:r>
        <w:rPr>
          <w:spacing w:val="-18"/>
        </w:rPr>
        <w:t xml:space="preserve"> </w:t>
      </w:r>
      <w:r>
        <w:t>places</w:t>
      </w:r>
      <w:r>
        <w:rPr>
          <w:spacing w:val="-18"/>
        </w:rPr>
        <w:t xml:space="preserve"> </w:t>
      </w:r>
      <w:r>
        <w:t>to</w:t>
      </w:r>
      <w:r>
        <w:rPr>
          <w:spacing w:val="-18"/>
        </w:rPr>
        <w:t xml:space="preserve"> </w:t>
      </w:r>
      <w:r>
        <w:t>live</w:t>
      </w:r>
      <w:r>
        <w:rPr>
          <w:spacing w:val="-18"/>
        </w:rPr>
        <w:t xml:space="preserve"> </w:t>
      </w:r>
      <w:r>
        <w:t>if</w:t>
      </w:r>
      <w:r>
        <w:rPr>
          <w:spacing w:val="-18"/>
        </w:rPr>
        <w:t xml:space="preserve"> </w:t>
      </w:r>
      <w:r>
        <w:t>it</w:t>
      </w:r>
      <w:r>
        <w:rPr>
          <w:spacing w:val="-18"/>
        </w:rPr>
        <w:t xml:space="preserve"> </w:t>
      </w:r>
      <w:r>
        <w:t>breaks</w:t>
      </w:r>
      <w:r>
        <w:rPr>
          <w:spacing w:val="-19"/>
        </w:rPr>
        <w:t xml:space="preserve"> </w:t>
      </w:r>
      <w:r>
        <w:t>away from</w:t>
      </w:r>
      <w:r>
        <w:rPr>
          <w:spacing w:val="-3"/>
        </w:rPr>
        <w:t xml:space="preserve"> </w:t>
      </w:r>
      <w:r>
        <w:t>a status</w:t>
      </w:r>
      <w:r>
        <w:rPr>
          <w:spacing w:val="-7"/>
        </w:rPr>
        <w:t xml:space="preserve"> </w:t>
      </w:r>
      <w:r>
        <w:t>quo</w:t>
      </w:r>
      <w:r>
        <w:rPr>
          <w:spacing w:val="-3"/>
        </w:rPr>
        <w:t xml:space="preserve"> </w:t>
      </w:r>
      <w:r>
        <w:t>mindset that no</w:t>
      </w:r>
      <w:r>
        <w:rPr>
          <w:spacing w:val="-3"/>
        </w:rPr>
        <w:t xml:space="preserve"> </w:t>
      </w:r>
      <w:r>
        <w:t>longer</w:t>
      </w:r>
      <w:r>
        <w:rPr>
          <w:spacing w:val="-2"/>
        </w:rPr>
        <w:t xml:space="preserve"> </w:t>
      </w:r>
      <w:r>
        <w:t>reflects</w:t>
      </w:r>
      <w:r>
        <w:rPr>
          <w:spacing w:val="-1"/>
        </w:rPr>
        <w:t xml:space="preserve"> </w:t>
      </w:r>
      <w:r>
        <w:t>their aspirations</w:t>
      </w:r>
      <w:r>
        <w:rPr>
          <w:spacing w:val="-1"/>
        </w:rPr>
        <w:t xml:space="preserve"> </w:t>
      </w:r>
      <w:r>
        <w:t>for</w:t>
      </w:r>
      <w:r>
        <w:rPr>
          <w:spacing w:val="-2"/>
        </w:rPr>
        <w:t xml:space="preserve"> </w:t>
      </w:r>
      <w:r>
        <w:t>their</w:t>
      </w:r>
      <w:r>
        <w:rPr>
          <w:spacing w:val="-2"/>
        </w:rPr>
        <w:t xml:space="preserve"> </w:t>
      </w:r>
      <w:r>
        <w:t xml:space="preserve">future </w:t>
      </w:r>
      <w:r>
        <w:rPr>
          <w:w w:val="105"/>
        </w:rPr>
        <w:t>–</w:t>
      </w:r>
      <w:r>
        <w:rPr>
          <w:spacing w:val="-4"/>
          <w:w w:val="105"/>
        </w:rPr>
        <w:t xml:space="preserve"> </w:t>
      </w:r>
      <w:r>
        <w:t>and the</w:t>
      </w:r>
      <w:r>
        <w:rPr>
          <w:spacing w:val="-10"/>
        </w:rPr>
        <w:t xml:space="preserve"> </w:t>
      </w:r>
      <w:r>
        <w:t>reality</w:t>
      </w:r>
      <w:r>
        <w:rPr>
          <w:spacing w:val="-11"/>
        </w:rPr>
        <w:t xml:space="preserve"> </w:t>
      </w:r>
      <w:r>
        <w:t>of</w:t>
      </w:r>
      <w:r>
        <w:rPr>
          <w:spacing w:val="-10"/>
        </w:rPr>
        <w:t xml:space="preserve"> </w:t>
      </w:r>
      <w:r>
        <w:t>climate</w:t>
      </w:r>
      <w:r>
        <w:rPr>
          <w:spacing w:val="-10"/>
        </w:rPr>
        <w:t xml:space="preserve"> </w:t>
      </w:r>
      <w:r>
        <w:t>change</w:t>
      </w:r>
      <w:r>
        <w:rPr>
          <w:spacing w:val="-10"/>
        </w:rPr>
        <w:t xml:space="preserve"> </w:t>
      </w:r>
      <w:r>
        <w:t>that</w:t>
      </w:r>
      <w:r>
        <w:rPr>
          <w:spacing w:val="-9"/>
        </w:rPr>
        <w:t xml:space="preserve"> </w:t>
      </w:r>
      <w:r>
        <w:t>has</w:t>
      </w:r>
      <w:r>
        <w:rPr>
          <w:spacing w:val="-12"/>
        </w:rPr>
        <w:t xml:space="preserve"> </w:t>
      </w:r>
      <w:r>
        <w:t>contributed</w:t>
      </w:r>
      <w:r>
        <w:rPr>
          <w:spacing w:val="-13"/>
        </w:rPr>
        <w:t xml:space="preserve"> </w:t>
      </w:r>
      <w:r>
        <w:t>to</w:t>
      </w:r>
      <w:r>
        <w:rPr>
          <w:spacing w:val="-14"/>
        </w:rPr>
        <w:t xml:space="preserve"> </w:t>
      </w:r>
      <w:r>
        <w:t>drought,</w:t>
      </w:r>
      <w:r>
        <w:rPr>
          <w:spacing w:val="-10"/>
        </w:rPr>
        <w:t xml:space="preserve"> </w:t>
      </w:r>
      <w:r>
        <w:t>tree</w:t>
      </w:r>
      <w:r>
        <w:rPr>
          <w:spacing w:val="-14"/>
        </w:rPr>
        <w:t xml:space="preserve"> </w:t>
      </w:r>
      <w:r>
        <w:t>mortality,</w:t>
      </w:r>
      <w:r>
        <w:rPr>
          <w:spacing w:val="-10"/>
        </w:rPr>
        <w:t xml:space="preserve"> </w:t>
      </w:r>
      <w:r>
        <w:t>wildfires, and other</w:t>
      </w:r>
      <w:r>
        <w:rPr>
          <w:spacing w:val="-1"/>
        </w:rPr>
        <w:t xml:space="preserve"> </w:t>
      </w:r>
      <w:r>
        <w:t>negative environmental, economic,</w:t>
      </w:r>
      <w:r>
        <w:rPr>
          <w:spacing w:val="-2"/>
        </w:rPr>
        <w:t xml:space="preserve"> </w:t>
      </w:r>
      <w:r>
        <w:t>and social impacts. Efforts to advance more susta</w:t>
      </w:r>
      <w:r>
        <w:t>inable and equitable communities that reduce the need to drive have been ongoing in California for many years, most prominently under the State’s 2008 Sustainable Communities and Climate Protection Act or Senate Bill 375 (SB 375) (Steinberg, Chapter 728, S</w:t>
      </w:r>
      <w:r>
        <w:t>tatutes of 2008). However, California’s change has been difficult</w:t>
      </w:r>
      <w:r>
        <w:rPr>
          <w:spacing w:val="-19"/>
        </w:rPr>
        <w:t xml:space="preserve"> </w:t>
      </w:r>
      <w:r>
        <w:t>to</w:t>
      </w:r>
      <w:r>
        <w:rPr>
          <w:spacing w:val="-16"/>
        </w:rPr>
        <w:t xml:space="preserve"> </w:t>
      </w:r>
      <w:r>
        <w:t>achieve;</w:t>
      </w:r>
      <w:r>
        <w:rPr>
          <w:spacing w:val="-14"/>
        </w:rPr>
        <w:t xml:space="preserve"> </w:t>
      </w:r>
      <w:r>
        <w:t>individuals</w:t>
      </w:r>
      <w:r>
        <w:rPr>
          <w:spacing w:val="-17"/>
        </w:rPr>
        <w:t xml:space="preserve"> </w:t>
      </w:r>
      <w:r>
        <w:t>are</w:t>
      </w:r>
      <w:r>
        <w:rPr>
          <w:spacing w:val="-15"/>
        </w:rPr>
        <w:t xml:space="preserve"> </w:t>
      </w:r>
      <w:r>
        <w:t>driving</w:t>
      </w:r>
      <w:r>
        <w:rPr>
          <w:spacing w:val="-18"/>
        </w:rPr>
        <w:t xml:space="preserve"> </w:t>
      </w:r>
      <w:r>
        <w:t>more</w:t>
      </w:r>
      <w:r>
        <w:rPr>
          <w:spacing w:val="-15"/>
        </w:rPr>
        <w:t xml:space="preserve"> </w:t>
      </w:r>
      <w:r>
        <w:t>miles</w:t>
      </w:r>
      <w:r>
        <w:rPr>
          <w:spacing w:val="-19"/>
        </w:rPr>
        <w:t xml:space="preserve"> </w:t>
      </w:r>
      <w:r>
        <w:t>per</w:t>
      </w:r>
      <w:r>
        <w:rPr>
          <w:spacing w:val="-17"/>
        </w:rPr>
        <w:t xml:space="preserve"> </w:t>
      </w:r>
      <w:r>
        <w:t>day</w:t>
      </w:r>
      <w:r>
        <w:rPr>
          <w:spacing w:val="-16"/>
        </w:rPr>
        <w:t xml:space="preserve"> </w:t>
      </w:r>
      <w:r>
        <w:t>than</w:t>
      </w:r>
      <w:r>
        <w:rPr>
          <w:spacing w:val="-15"/>
        </w:rPr>
        <w:t xml:space="preserve"> </w:t>
      </w:r>
      <w:r>
        <w:t>ever</w:t>
      </w:r>
      <w:r>
        <w:rPr>
          <w:spacing w:val="-14"/>
        </w:rPr>
        <w:t xml:space="preserve"> </w:t>
      </w:r>
      <w:r>
        <w:t>before,</w:t>
      </w:r>
      <w:r>
        <w:rPr>
          <w:spacing w:val="-15"/>
        </w:rPr>
        <w:t xml:space="preserve"> </w:t>
      </w:r>
      <w:r>
        <w:t>and,</w:t>
      </w:r>
      <w:r>
        <w:rPr>
          <w:spacing w:val="-19"/>
        </w:rPr>
        <w:t xml:space="preserve"> </w:t>
      </w:r>
      <w:r>
        <w:t>as</w:t>
      </w:r>
      <w:r>
        <w:rPr>
          <w:spacing w:val="-16"/>
        </w:rPr>
        <w:t xml:space="preserve"> </w:t>
      </w:r>
      <w:r>
        <w:t>a result,</w:t>
      </w:r>
      <w:r>
        <w:rPr>
          <w:spacing w:val="-6"/>
        </w:rPr>
        <w:t xml:space="preserve"> </w:t>
      </w:r>
      <w:r>
        <w:t>California</w:t>
      </w:r>
      <w:r>
        <w:rPr>
          <w:spacing w:val="-6"/>
        </w:rPr>
        <w:t xml:space="preserve"> </w:t>
      </w:r>
      <w:r>
        <w:t>is</w:t>
      </w:r>
      <w:r>
        <w:rPr>
          <w:spacing w:val="-7"/>
        </w:rPr>
        <w:t xml:space="preserve"> </w:t>
      </w:r>
      <w:r>
        <w:t>not</w:t>
      </w:r>
      <w:r>
        <w:rPr>
          <w:spacing w:val="-4"/>
        </w:rPr>
        <w:t xml:space="preserve"> </w:t>
      </w:r>
      <w:r>
        <w:t>on</w:t>
      </w:r>
      <w:r>
        <w:rPr>
          <w:spacing w:val="-5"/>
        </w:rPr>
        <w:t xml:space="preserve"> </w:t>
      </w:r>
      <w:r>
        <w:t>track</w:t>
      </w:r>
      <w:r>
        <w:rPr>
          <w:spacing w:val="-6"/>
        </w:rPr>
        <w:t xml:space="preserve"> </w:t>
      </w:r>
      <w:r>
        <w:t>to</w:t>
      </w:r>
      <w:r>
        <w:rPr>
          <w:spacing w:val="-9"/>
        </w:rPr>
        <w:t xml:space="preserve"> </w:t>
      </w:r>
      <w:r>
        <w:t>meet</w:t>
      </w:r>
      <w:r>
        <w:rPr>
          <w:spacing w:val="-4"/>
        </w:rPr>
        <w:t xml:space="preserve"> </w:t>
      </w:r>
      <w:r>
        <w:t>its</w:t>
      </w:r>
      <w:r>
        <w:rPr>
          <w:spacing w:val="-2"/>
        </w:rPr>
        <w:t xml:space="preserve"> </w:t>
      </w:r>
      <w:r>
        <w:t>associated</w:t>
      </w:r>
      <w:r>
        <w:rPr>
          <w:spacing w:val="-2"/>
        </w:rPr>
        <w:t xml:space="preserve"> </w:t>
      </w:r>
      <w:r>
        <w:t>climate</w:t>
      </w:r>
      <w:r>
        <w:rPr>
          <w:spacing w:val="-5"/>
        </w:rPr>
        <w:t xml:space="preserve"> </w:t>
      </w:r>
      <w:r>
        <w:t>commitments.</w:t>
      </w:r>
      <w:hyperlink w:anchor="_bookmark0" w:history="1">
        <w:r>
          <w:rPr>
            <w:position w:val="8"/>
            <w:sz w:val="14"/>
          </w:rPr>
          <w:t>1</w:t>
        </w:r>
      </w:hyperlink>
    </w:p>
    <w:p w14:paraId="241A6592" w14:textId="77777777" w:rsidR="00C41784" w:rsidRDefault="00947520">
      <w:pPr>
        <w:pStyle w:val="BodyText"/>
        <w:spacing w:before="171" w:line="242" w:lineRule="auto"/>
        <w:ind w:left="155" w:right="122"/>
      </w:pPr>
      <w:r>
        <w:t>California’s</w:t>
      </w:r>
      <w:r>
        <w:rPr>
          <w:spacing w:val="-7"/>
        </w:rPr>
        <w:t xml:space="preserve"> </w:t>
      </w:r>
      <w:r>
        <w:t>cities,</w:t>
      </w:r>
      <w:r>
        <w:rPr>
          <w:spacing w:val="-5"/>
        </w:rPr>
        <w:t xml:space="preserve"> </w:t>
      </w:r>
      <w:r>
        <w:t>towns,</w:t>
      </w:r>
      <w:r>
        <w:rPr>
          <w:spacing w:val="-5"/>
        </w:rPr>
        <w:t xml:space="preserve"> </w:t>
      </w:r>
      <w:r>
        <w:t>suburbs,</w:t>
      </w:r>
      <w:r>
        <w:rPr>
          <w:spacing w:val="-5"/>
        </w:rPr>
        <w:t xml:space="preserve"> </w:t>
      </w:r>
      <w:r>
        <w:t>and</w:t>
      </w:r>
      <w:r>
        <w:rPr>
          <w:spacing w:val="-8"/>
        </w:rPr>
        <w:t xml:space="preserve"> </w:t>
      </w:r>
      <w:r>
        <w:t>rural</w:t>
      </w:r>
      <w:r>
        <w:rPr>
          <w:spacing w:val="-8"/>
        </w:rPr>
        <w:t xml:space="preserve"> </w:t>
      </w:r>
      <w:r>
        <w:t>areas</w:t>
      </w:r>
      <w:r>
        <w:rPr>
          <w:spacing w:val="-6"/>
        </w:rPr>
        <w:t xml:space="preserve"> </w:t>
      </w:r>
      <w:r>
        <w:t>were</w:t>
      </w:r>
      <w:r>
        <w:rPr>
          <w:spacing w:val="-5"/>
        </w:rPr>
        <w:t xml:space="preserve"> </w:t>
      </w:r>
      <w:r>
        <w:t>all</w:t>
      </w:r>
      <w:r>
        <w:rPr>
          <w:spacing w:val="-10"/>
        </w:rPr>
        <w:t xml:space="preserve"> </w:t>
      </w:r>
      <w:r>
        <w:t>designed</w:t>
      </w:r>
      <w:r>
        <w:rPr>
          <w:spacing w:val="-4"/>
        </w:rPr>
        <w:t xml:space="preserve"> </w:t>
      </w:r>
      <w:r>
        <w:t>and</w:t>
      </w:r>
      <w:r>
        <w:rPr>
          <w:spacing w:val="-8"/>
        </w:rPr>
        <w:t xml:space="preserve"> </w:t>
      </w:r>
      <w:r>
        <w:t>built</w:t>
      </w:r>
      <w:r>
        <w:rPr>
          <w:spacing w:val="-8"/>
        </w:rPr>
        <w:t xml:space="preserve"> </w:t>
      </w:r>
      <w:r>
        <w:t>primarily around car</w:t>
      </w:r>
      <w:r>
        <w:rPr>
          <w:spacing w:val="-3"/>
        </w:rPr>
        <w:t xml:space="preserve"> </w:t>
      </w:r>
      <w:r>
        <w:t>travel, and</w:t>
      </w:r>
      <w:r>
        <w:rPr>
          <w:spacing w:val="-2"/>
        </w:rPr>
        <w:t xml:space="preserve"> </w:t>
      </w:r>
      <w:r>
        <w:t>the legacy of</w:t>
      </w:r>
      <w:r>
        <w:rPr>
          <w:spacing w:val="-3"/>
        </w:rPr>
        <w:t xml:space="preserve"> </w:t>
      </w:r>
      <w:r>
        <w:t>that</w:t>
      </w:r>
      <w:r>
        <w:rPr>
          <w:spacing w:val="-3"/>
        </w:rPr>
        <w:t xml:space="preserve"> </w:t>
      </w:r>
      <w:r>
        <w:t>vision has</w:t>
      </w:r>
      <w:r>
        <w:rPr>
          <w:spacing w:val="-1"/>
        </w:rPr>
        <w:t xml:space="preserve"> </w:t>
      </w:r>
      <w:r>
        <w:t>been</w:t>
      </w:r>
      <w:r>
        <w:rPr>
          <w:spacing w:val="-3"/>
        </w:rPr>
        <w:t xml:space="preserve"> </w:t>
      </w:r>
      <w:r>
        <w:t>codified in</w:t>
      </w:r>
      <w:r>
        <w:rPr>
          <w:spacing w:val="-3"/>
        </w:rPr>
        <w:t xml:space="preserve"> </w:t>
      </w:r>
      <w:r>
        <w:t>public policies, business</w:t>
      </w:r>
      <w:r>
        <w:rPr>
          <w:spacing w:val="-4"/>
        </w:rPr>
        <w:t xml:space="preserve"> </w:t>
      </w:r>
      <w:r>
        <w:t>practices,</w:t>
      </w:r>
      <w:r>
        <w:rPr>
          <w:spacing w:val="-2"/>
        </w:rPr>
        <w:t xml:space="preserve"> </w:t>
      </w:r>
      <w:r>
        <w:t>and cultural</w:t>
      </w:r>
      <w:r>
        <w:rPr>
          <w:spacing w:val="-3"/>
        </w:rPr>
        <w:t xml:space="preserve"> </w:t>
      </w:r>
      <w:r>
        <w:t>and</w:t>
      </w:r>
      <w:r>
        <w:rPr>
          <w:spacing w:val="-5"/>
        </w:rPr>
        <w:t xml:space="preserve"> </w:t>
      </w:r>
      <w:r>
        <w:t>often</w:t>
      </w:r>
      <w:r>
        <w:rPr>
          <w:spacing w:val="-2"/>
        </w:rPr>
        <w:t xml:space="preserve"> </w:t>
      </w:r>
      <w:r>
        <w:t>nostalgic</w:t>
      </w:r>
      <w:r>
        <w:rPr>
          <w:spacing w:val="-3"/>
        </w:rPr>
        <w:t xml:space="preserve"> </w:t>
      </w:r>
      <w:r>
        <w:t>expectations</w:t>
      </w:r>
      <w:r>
        <w:rPr>
          <w:spacing w:val="-1"/>
        </w:rPr>
        <w:t xml:space="preserve"> </w:t>
      </w:r>
      <w:r>
        <w:t>of</w:t>
      </w:r>
      <w:r>
        <w:rPr>
          <w:spacing w:val="-6"/>
        </w:rPr>
        <w:t xml:space="preserve"> </w:t>
      </w:r>
      <w:r>
        <w:t>what</w:t>
      </w:r>
      <w:r>
        <w:rPr>
          <w:spacing w:val="-1"/>
        </w:rPr>
        <w:t xml:space="preserve"> </w:t>
      </w:r>
      <w:r>
        <w:t>an</w:t>
      </w:r>
      <w:r>
        <w:rPr>
          <w:spacing w:val="-2"/>
        </w:rPr>
        <w:t xml:space="preserve"> </w:t>
      </w:r>
      <w:r>
        <w:t>ideal</w:t>
      </w:r>
      <w:r>
        <w:rPr>
          <w:spacing w:val="-3"/>
        </w:rPr>
        <w:t xml:space="preserve"> </w:t>
      </w:r>
      <w:r>
        <w:t>life ought</w:t>
      </w:r>
      <w:r>
        <w:rPr>
          <w:spacing w:val="-3"/>
        </w:rPr>
        <w:t xml:space="preserve"> </w:t>
      </w:r>
      <w:r>
        <w:t>to</w:t>
      </w:r>
      <w:r>
        <w:rPr>
          <w:spacing w:val="-4"/>
        </w:rPr>
        <w:t xml:space="preserve"> </w:t>
      </w:r>
      <w:r>
        <w:t>look</w:t>
      </w:r>
      <w:r>
        <w:rPr>
          <w:spacing w:val="-5"/>
        </w:rPr>
        <w:t xml:space="preserve"> </w:t>
      </w:r>
      <w:r>
        <w:t>like.</w:t>
      </w:r>
      <w:r>
        <w:rPr>
          <w:spacing w:val="-4"/>
        </w:rPr>
        <w:t xml:space="preserve"> </w:t>
      </w:r>
      <w:r>
        <w:t>For</w:t>
      </w:r>
      <w:r>
        <w:rPr>
          <w:spacing w:val="-3"/>
        </w:rPr>
        <w:t xml:space="preserve"> </w:t>
      </w:r>
      <w:r>
        <w:t>most</w:t>
      </w:r>
      <w:r>
        <w:rPr>
          <w:spacing w:val="-7"/>
        </w:rPr>
        <w:t xml:space="preserve"> </w:t>
      </w:r>
      <w:r>
        <w:t>communities,</w:t>
      </w:r>
      <w:r>
        <w:rPr>
          <w:spacing w:val="-4"/>
        </w:rPr>
        <w:t xml:space="preserve"> </w:t>
      </w:r>
      <w:r>
        <w:t>the</w:t>
      </w:r>
      <w:r>
        <w:rPr>
          <w:spacing w:val="-4"/>
        </w:rPr>
        <w:t xml:space="preserve"> </w:t>
      </w:r>
      <w:r>
        <w:t>fact</w:t>
      </w:r>
      <w:r>
        <w:rPr>
          <w:spacing w:val="-3"/>
        </w:rPr>
        <w:t xml:space="preserve"> </w:t>
      </w:r>
      <w:r>
        <w:t>that</w:t>
      </w:r>
      <w:r>
        <w:rPr>
          <w:spacing w:val="-6"/>
        </w:rPr>
        <w:t xml:space="preserve"> </w:t>
      </w:r>
      <w:r>
        <w:t>many</w:t>
      </w:r>
      <w:r>
        <w:rPr>
          <w:spacing w:val="-6"/>
        </w:rPr>
        <w:t xml:space="preserve"> </w:t>
      </w:r>
      <w:r>
        <w:t>daily</w:t>
      </w:r>
      <w:r>
        <w:rPr>
          <w:spacing w:val="-10"/>
        </w:rPr>
        <w:t xml:space="preserve"> </w:t>
      </w:r>
      <w:r>
        <w:t>needs</w:t>
      </w:r>
      <w:r>
        <w:rPr>
          <w:spacing w:val="-6"/>
        </w:rPr>
        <w:t xml:space="preserve"> </w:t>
      </w:r>
      <w:r>
        <w:t>are</w:t>
      </w:r>
      <w:r>
        <w:rPr>
          <w:spacing w:val="-4"/>
        </w:rPr>
        <w:t xml:space="preserve"> </w:t>
      </w:r>
      <w:r>
        <w:t>located</w:t>
      </w:r>
      <w:r>
        <w:rPr>
          <w:spacing w:val="-8"/>
        </w:rPr>
        <w:t xml:space="preserve"> </w:t>
      </w:r>
      <w:r>
        <w:t xml:space="preserve">far from each other, and their streets are designed for high-speed driving is due to choices made in the past and perpetuated </w:t>
      </w:r>
      <w:r>
        <w:t>for decades. California has increasingly widened highways</w:t>
      </w:r>
      <w:r>
        <w:rPr>
          <w:spacing w:val="-1"/>
        </w:rPr>
        <w:t xml:space="preserve"> </w:t>
      </w:r>
      <w:r>
        <w:t>and</w:t>
      </w:r>
      <w:r>
        <w:rPr>
          <w:spacing w:val="-2"/>
        </w:rPr>
        <w:t xml:space="preserve"> </w:t>
      </w:r>
      <w:r>
        <w:t>roadways in an effort to address</w:t>
      </w:r>
      <w:r>
        <w:rPr>
          <w:spacing w:val="-1"/>
        </w:rPr>
        <w:t xml:space="preserve"> </w:t>
      </w:r>
      <w:r>
        <w:t>congestion but, counterproductively, has just facilitated more car dependence and increased congestion by inducing greater demand. More gravely, far too often in</w:t>
      </w:r>
      <w:r>
        <w:rPr>
          <w:spacing w:val="-1"/>
        </w:rPr>
        <w:t xml:space="preserve"> </w:t>
      </w:r>
      <w:r>
        <w:t>California’s history new highway and major roadway</w:t>
      </w:r>
      <w:r>
        <w:rPr>
          <w:spacing w:val="-10"/>
        </w:rPr>
        <w:t xml:space="preserve"> </w:t>
      </w:r>
      <w:r>
        <w:t>infrastructure</w:t>
      </w:r>
      <w:r>
        <w:rPr>
          <w:spacing w:val="-12"/>
        </w:rPr>
        <w:t xml:space="preserve"> </w:t>
      </w:r>
      <w:r>
        <w:t>displaced</w:t>
      </w:r>
      <w:r>
        <w:rPr>
          <w:spacing w:val="-11"/>
        </w:rPr>
        <w:t xml:space="preserve"> </w:t>
      </w:r>
      <w:r>
        <w:t>BIPOC</w:t>
      </w:r>
      <w:r>
        <w:rPr>
          <w:spacing w:val="-10"/>
        </w:rPr>
        <w:t xml:space="preserve"> </w:t>
      </w:r>
      <w:r>
        <w:t>communities,</w:t>
      </w:r>
      <w:r>
        <w:rPr>
          <w:spacing w:val="-9"/>
        </w:rPr>
        <w:t xml:space="preserve"> </w:t>
      </w:r>
      <w:r>
        <w:t>increased</w:t>
      </w:r>
      <w:r>
        <w:rPr>
          <w:spacing w:val="-11"/>
        </w:rPr>
        <w:t xml:space="preserve"> </w:t>
      </w:r>
      <w:r>
        <w:t>division</w:t>
      </w:r>
      <w:r>
        <w:rPr>
          <w:spacing w:val="-9"/>
        </w:rPr>
        <w:t xml:space="preserve"> </w:t>
      </w:r>
      <w:r>
        <w:t>in</w:t>
      </w:r>
      <w:r>
        <w:rPr>
          <w:spacing w:val="-12"/>
        </w:rPr>
        <w:t xml:space="preserve"> </w:t>
      </w:r>
      <w:r>
        <w:t>communities, and</w:t>
      </w:r>
      <w:r>
        <w:rPr>
          <w:spacing w:val="-4"/>
        </w:rPr>
        <w:t xml:space="preserve"> </w:t>
      </w:r>
      <w:r>
        <w:t>intensified</w:t>
      </w:r>
      <w:r>
        <w:rPr>
          <w:spacing w:val="-9"/>
        </w:rPr>
        <w:t xml:space="preserve"> </w:t>
      </w:r>
      <w:r>
        <w:t>noise,</w:t>
      </w:r>
      <w:r>
        <w:rPr>
          <w:spacing w:val="-11"/>
        </w:rPr>
        <w:t xml:space="preserve"> </w:t>
      </w:r>
      <w:r>
        <w:t>traffic,</w:t>
      </w:r>
      <w:r>
        <w:rPr>
          <w:spacing w:val="-7"/>
        </w:rPr>
        <w:t xml:space="preserve"> </w:t>
      </w:r>
      <w:r>
        <w:t>and</w:t>
      </w:r>
      <w:r>
        <w:rPr>
          <w:spacing w:val="-10"/>
        </w:rPr>
        <w:t xml:space="preserve"> </w:t>
      </w:r>
      <w:r>
        <w:t>air</w:t>
      </w:r>
      <w:r>
        <w:rPr>
          <w:spacing w:val="-10"/>
        </w:rPr>
        <w:t xml:space="preserve"> </w:t>
      </w:r>
      <w:r>
        <w:t>pollution</w:t>
      </w:r>
      <w:r>
        <w:rPr>
          <w:spacing w:val="-8"/>
        </w:rPr>
        <w:t xml:space="preserve"> </w:t>
      </w:r>
      <w:r>
        <w:t>in</w:t>
      </w:r>
      <w:r>
        <w:rPr>
          <w:spacing w:val="-6"/>
        </w:rPr>
        <w:t xml:space="preserve"> </w:t>
      </w:r>
      <w:r>
        <w:t>already</w:t>
      </w:r>
      <w:r>
        <w:rPr>
          <w:spacing w:val="-6"/>
        </w:rPr>
        <w:t xml:space="preserve"> </w:t>
      </w:r>
      <w:r>
        <w:t>impacted</w:t>
      </w:r>
      <w:r>
        <w:rPr>
          <w:spacing w:val="-9"/>
        </w:rPr>
        <w:t xml:space="preserve"> </w:t>
      </w:r>
      <w:r>
        <w:t>communities.</w:t>
      </w:r>
    </w:p>
    <w:p w14:paraId="23B74631" w14:textId="77777777" w:rsidR="00C41784" w:rsidRDefault="00C41784">
      <w:pPr>
        <w:pStyle w:val="BodyText"/>
        <w:rPr>
          <w:sz w:val="20"/>
        </w:rPr>
      </w:pPr>
    </w:p>
    <w:p w14:paraId="490C8976" w14:textId="77777777" w:rsidR="00C41784" w:rsidRDefault="00C41784">
      <w:pPr>
        <w:pStyle w:val="BodyText"/>
        <w:rPr>
          <w:sz w:val="20"/>
        </w:rPr>
      </w:pPr>
    </w:p>
    <w:p w14:paraId="01024E89" w14:textId="77777777" w:rsidR="00C41784" w:rsidRDefault="00C41784">
      <w:pPr>
        <w:pStyle w:val="BodyText"/>
        <w:rPr>
          <w:sz w:val="20"/>
        </w:rPr>
      </w:pPr>
    </w:p>
    <w:p w14:paraId="508B8901" w14:textId="77777777" w:rsidR="00C41784" w:rsidRDefault="00947520">
      <w:pPr>
        <w:pStyle w:val="BodyText"/>
        <w:spacing w:before="1"/>
        <w:rPr>
          <w:sz w:val="23"/>
        </w:rPr>
      </w:pPr>
      <w:r>
        <w:pict w14:anchorId="7DA24716">
          <v:rect id="docshape4" o:spid="_x0000_s2100" style="position:absolute;margin-left:64.8pt;margin-top:14.6pt;width:2in;height:.7pt;z-index:-15728640;mso-wrap-distance-left:0;mso-wrap-distance-right:0;mso-position-horizontal-relative:page" fillcolor="black" stroked="f">
            <w10:wrap type="topAndBottom" anchorx="page"/>
          </v:rect>
        </w:pict>
      </w:r>
    </w:p>
    <w:p w14:paraId="1413BDCA" w14:textId="77777777" w:rsidR="00C41784" w:rsidRDefault="00947520">
      <w:pPr>
        <w:spacing w:before="114" w:line="249" w:lineRule="auto"/>
        <w:ind w:left="155" w:right="122"/>
        <w:rPr>
          <w:i/>
          <w:sz w:val="20"/>
        </w:rPr>
      </w:pPr>
      <w:r>
        <w:rPr>
          <w:position w:val="7"/>
          <w:sz w:val="12"/>
        </w:rPr>
        <w:t>1</w:t>
      </w:r>
      <w:r>
        <w:rPr>
          <w:spacing w:val="20"/>
          <w:position w:val="7"/>
          <w:sz w:val="12"/>
        </w:rPr>
        <w:t xml:space="preserve"> </w:t>
      </w:r>
      <w:bookmarkStart w:id="5" w:name="_bookmark0"/>
      <w:bookmarkEnd w:id="5"/>
      <w:r>
        <w:rPr>
          <w:sz w:val="20"/>
        </w:rPr>
        <w:t>California</w:t>
      </w:r>
      <w:r>
        <w:rPr>
          <w:spacing w:val="-7"/>
          <w:sz w:val="20"/>
        </w:rPr>
        <w:t xml:space="preserve"> </w:t>
      </w:r>
      <w:r>
        <w:rPr>
          <w:sz w:val="20"/>
        </w:rPr>
        <w:t>Air</w:t>
      </w:r>
      <w:r>
        <w:rPr>
          <w:spacing w:val="-8"/>
          <w:sz w:val="20"/>
        </w:rPr>
        <w:t xml:space="preserve"> </w:t>
      </w:r>
      <w:r>
        <w:rPr>
          <w:sz w:val="20"/>
        </w:rPr>
        <w:t>Resources</w:t>
      </w:r>
      <w:r>
        <w:rPr>
          <w:spacing w:val="-8"/>
          <w:sz w:val="20"/>
        </w:rPr>
        <w:t xml:space="preserve"> </w:t>
      </w:r>
      <w:r>
        <w:rPr>
          <w:sz w:val="20"/>
        </w:rPr>
        <w:t>Board.</w:t>
      </w:r>
      <w:r>
        <w:rPr>
          <w:spacing w:val="-7"/>
          <w:sz w:val="20"/>
        </w:rPr>
        <w:t xml:space="preserve"> </w:t>
      </w:r>
      <w:r>
        <w:rPr>
          <w:i/>
          <w:sz w:val="20"/>
        </w:rPr>
        <w:t>2018</w:t>
      </w:r>
      <w:r>
        <w:rPr>
          <w:i/>
          <w:spacing w:val="-5"/>
          <w:sz w:val="20"/>
        </w:rPr>
        <w:t xml:space="preserve"> </w:t>
      </w:r>
      <w:r>
        <w:rPr>
          <w:i/>
          <w:sz w:val="20"/>
        </w:rPr>
        <w:t>Progress</w:t>
      </w:r>
      <w:r>
        <w:rPr>
          <w:i/>
          <w:spacing w:val="-3"/>
          <w:sz w:val="20"/>
        </w:rPr>
        <w:t xml:space="preserve"> </w:t>
      </w:r>
      <w:r>
        <w:rPr>
          <w:i/>
          <w:sz w:val="20"/>
        </w:rPr>
        <w:t>Report:</w:t>
      </w:r>
      <w:r>
        <w:rPr>
          <w:i/>
          <w:spacing w:val="-7"/>
          <w:sz w:val="20"/>
        </w:rPr>
        <w:t xml:space="preserve"> </w:t>
      </w:r>
      <w:r>
        <w:rPr>
          <w:i/>
          <w:sz w:val="20"/>
        </w:rPr>
        <w:t>California’s</w:t>
      </w:r>
      <w:r>
        <w:rPr>
          <w:i/>
          <w:spacing w:val="-3"/>
          <w:sz w:val="20"/>
        </w:rPr>
        <w:t xml:space="preserve"> </w:t>
      </w:r>
      <w:r>
        <w:rPr>
          <w:i/>
          <w:sz w:val="20"/>
        </w:rPr>
        <w:t>Sustainable</w:t>
      </w:r>
      <w:r>
        <w:rPr>
          <w:i/>
          <w:spacing w:val="-9"/>
          <w:sz w:val="20"/>
        </w:rPr>
        <w:t xml:space="preserve"> </w:t>
      </w:r>
      <w:r>
        <w:rPr>
          <w:i/>
          <w:sz w:val="20"/>
        </w:rPr>
        <w:t>Communities</w:t>
      </w:r>
      <w:r>
        <w:rPr>
          <w:i/>
          <w:spacing w:val="-7"/>
          <w:sz w:val="20"/>
        </w:rPr>
        <w:t xml:space="preserve"> </w:t>
      </w:r>
      <w:r>
        <w:rPr>
          <w:i/>
          <w:sz w:val="20"/>
        </w:rPr>
        <w:t>and</w:t>
      </w:r>
      <w:r>
        <w:rPr>
          <w:i/>
          <w:spacing w:val="-6"/>
          <w:sz w:val="20"/>
        </w:rPr>
        <w:t xml:space="preserve"> </w:t>
      </w:r>
      <w:r>
        <w:rPr>
          <w:i/>
          <w:sz w:val="20"/>
        </w:rPr>
        <w:t xml:space="preserve">Climate </w:t>
      </w:r>
      <w:r>
        <w:rPr>
          <w:i/>
          <w:w w:val="95"/>
          <w:sz w:val="20"/>
        </w:rPr>
        <w:t>Protection Act</w:t>
      </w:r>
      <w:r>
        <w:rPr>
          <w:w w:val="95"/>
          <w:sz w:val="20"/>
        </w:rPr>
        <w:t xml:space="preserve">. Available at: </w:t>
      </w:r>
      <w:hyperlink r:id="rId13">
        <w:r>
          <w:rPr>
            <w:i/>
            <w:color w:val="0563C0"/>
            <w:w w:val="95"/>
            <w:sz w:val="20"/>
            <w:u w:val="single" w:color="0563C0"/>
          </w:rPr>
          <w:t>https://ww2.arb.ca.gov/sites/default/files/2018-</w:t>
        </w:r>
      </w:hyperlink>
      <w:r>
        <w:rPr>
          <w:i/>
          <w:color w:val="0563C0"/>
          <w:w w:val="95"/>
          <w:sz w:val="20"/>
        </w:rPr>
        <w:t xml:space="preserve"> </w:t>
      </w:r>
      <w:hyperlink r:id="rId14">
        <w:r>
          <w:rPr>
            <w:i/>
            <w:color w:val="0563C0"/>
            <w:spacing w:val="-2"/>
            <w:sz w:val="20"/>
            <w:u w:val="single" w:color="0563C0"/>
          </w:rPr>
          <w:t>11/Final2018Report_SB150_112618_02_Report.pdf</w:t>
        </w:r>
      </w:hyperlink>
    </w:p>
    <w:p w14:paraId="5464A5D4" w14:textId="77777777" w:rsidR="00C41784" w:rsidRDefault="00C41784">
      <w:pPr>
        <w:spacing w:line="249" w:lineRule="auto"/>
        <w:rPr>
          <w:sz w:val="20"/>
        </w:rPr>
        <w:sectPr w:rsidR="00C41784">
          <w:pgSz w:w="12240" w:h="15840"/>
          <w:pgMar w:top="1540" w:right="1180" w:bottom="1280" w:left="1140" w:header="838" w:footer="1088" w:gutter="0"/>
          <w:cols w:space="720"/>
        </w:sectPr>
      </w:pPr>
    </w:p>
    <w:p w14:paraId="343A9FBE" w14:textId="77777777" w:rsidR="00C41784" w:rsidRDefault="00947520">
      <w:pPr>
        <w:pStyle w:val="Heading2"/>
        <w:numPr>
          <w:ilvl w:val="1"/>
          <w:numId w:val="8"/>
        </w:numPr>
        <w:tabs>
          <w:tab w:val="left" w:pos="694"/>
        </w:tabs>
        <w:ind w:hanging="539"/>
      </w:pPr>
      <w:bookmarkStart w:id="6" w:name="2.2_ZEVs_are_not_enough_to_solve_the_cli"/>
      <w:bookmarkEnd w:id="6"/>
      <w:r>
        <w:rPr>
          <w:color w:val="35A392"/>
        </w:rPr>
        <w:lastRenderedPageBreak/>
        <w:t>ZEVs are</w:t>
      </w:r>
      <w:r>
        <w:rPr>
          <w:color w:val="35A392"/>
          <w:spacing w:val="-1"/>
        </w:rPr>
        <w:t xml:space="preserve"> </w:t>
      </w:r>
      <w:r>
        <w:rPr>
          <w:color w:val="35A392"/>
        </w:rPr>
        <w:t>not</w:t>
      </w:r>
      <w:r>
        <w:rPr>
          <w:color w:val="35A392"/>
          <w:spacing w:val="2"/>
        </w:rPr>
        <w:t xml:space="preserve"> </w:t>
      </w:r>
      <w:r>
        <w:rPr>
          <w:color w:val="35A392"/>
        </w:rPr>
        <w:t>enough</w:t>
      </w:r>
      <w:r>
        <w:rPr>
          <w:color w:val="35A392"/>
          <w:spacing w:val="-2"/>
        </w:rPr>
        <w:t xml:space="preserve"> </w:t>
      </w:r>
      <w:r>
        <w:rPr>
          <w:color w:val="35A392"/>
        </w:rPr>
        <w:t>to</w:t>
      </w:r>
      <w:r>
        <w:rPr>
          <w:color w:val="35A392"/>
          <w:spacing w:val="-2"/>
        </w:rPr>
        <w:t xml:space="preserve"> </w:t>
      </w:r>
      <w:r>
        <w:rPr>
          <w:color w:val="35A392"/>
        </w:rPr>
        <w:t>solve</w:t>
      </w:r>
      <w:r>
        <w:rPr>
          <w:color w:val="35A392"/>
          <w:spacing w:val="-1"/>
        </w:rPr>
        <w:t xml:space="preserve"> </w:t>
      </w:r>
      <w:r>
        <w:rPr>
          <w:color w:val="35A392"/>
        </w:rPr>
        <w:t>the</w:t>
      </w:r>
      <w:r>
        <w:rPr>
          <w:color w:val="35A392"/>
          <w:spacing w:val="3"/>
        </w:rPr>
        <w:t xml:space="preserve"> </w:t>
      </w:r>
      <w:r>
        <w:rPr>
          <w:color w:val="35A392"/>
        </w:rPr>
        <w:t>climate</w:t>
      </w:r>
      <w:r>
        <w:rPr>
          <w:color w:val="35A392"/>
          <w:spacing w:val="-2"/>
        </w:rPr>
        <w:t xml:space="preserve"> crisis.</w:t>
      </w:r>
    </w:p>
    <w:p w14:paraId="480EFAD0" w14:textId="77777777" w:rsidR="00C41784" w:rsidRDefault="00947520">
      <w:pPr>
        <w:pStyle w:val="BodyText"/>
        <w:spacing w:before="125" w:line="244" w:lineRule="auto"/>
        <w:ind w:left="155" w:right="154"/>
      </w:pPr>
      <w:r>
        <w:pict w14:anchorId="558E1BB0">
          <v:group id="docshapegroup5" o:spid="_x0000_s2097" style="position:absolute;left:0;text-align:left;margin-left:62.3pt;margin-top:34.75pt;width:453.5pt;height:28.3pt;z-index:-16194048;mso-position-horizontal-relative:page" coordorigin="1246,695" coordsize="9070,566">
            <v:shapetype id="_x0000_t202" coordsize="21600,21600" o:spt="202" path="m,l,21600r21600,l21600,xe">
              <v:stroke joinstyle="miter"/>
              <v:path gradientshapeok="t" o:connecttype="rect"/>
            </v:shapetype>
            <v:shape id="docshape6" o:spid="_x0000_s2099" type="#_x0000_t202" style="position:absolute;left:1246;top:977;width:8822;height:284" fillcolor="#a3e67b" stroked="f">
              <v:fill opacity="26214f"/>
              <v:textbox inset="0,0,0,0">
                <w:txbxContent>
                  <w:p w14:paraId="25B60452" w14:textId="77777777" w:rsidR="00C41784" w:rsidRDefault="00947520">
                    <w:pPr>
                      <w:spacing w:line="277" w:lineRule="exact"/>
                      <w:ind w:left="49"/>
                      <w:rPr>
                        <w:color w:val="000000"/>
                        <w:sz w:val="24"/>
                      </w:rPr>
                    </w:pPr>
                    <w:r>
                      <w:rPr>
                        <w:color w:val="000000"/>
                        <w:sz w:val="24"/>
                      </w:rPr>
                      <w:t>percent</w:t>
                    </w:r>
                    <w:r>
                      <w:rPr>
                        <w:color w:val="000000"/>
                        <w:spacing w:val="-10"/>
                        <w:sz w:val="24"/>
                      </w:rPr>
                      <w:t xml:space="preserve"> </w:t>
                    </w:r>
                    <w:r>
                      <w:rPr>
                        <w:color w:val="000000"/>
                        <w:sz w:val="24"/>
                      </w:rPr>
                      <w:t>of</w:t>
                    </w:r>
                    <w:r>
                      <w:rPr>
                        <w:color w:val="000000"/>
                        <w:spacing w:val="-15"/>
                        <w:sz w:val="24"/>
                      </w:rPr>
                      <w:t xml:space="preserve"> </w:t>
                    </w:r>
                    <w:r>
                      <w:rPr>
                        <w:color w:val="000000"/>
                        <w:sz w:val="24"/>
                      </w:rPr>
                      <w:t>light-duty</w:t>
                    </w:r>
                    <w:r>
                      <w:rPr>
                        <w:color w:val="000000"/>
                        <w:spacing w:val="-11"/>
                        <w:sz w:val="24"/>
                      </w:rPr>
                      <w:t xml:space="preserve"> </w:t>
                    </w:r>
                    <w:r>
                      <w:rPr>
                        <w:color w:val="000000"/>
                        <w:sz w:val="24"/>
                      </w:rPr>
                      <w:t>vehicles</w:t>
                    </w:r>
                    <w:r>
                      <w:rPr>
                        <w:color w:val="000000"/>
                        <w:spacing w:val="-17"/>
                        <w:sz w:val="24"/>
                      </w:rPr>
                      <w:t xml:space="preserve"> </w:t>
                    </w:r>
                    <w:r>
                      <w:rPr>
                        <w:color w:val="000000"/>
                        <w:sz w:val="24"/>
                      </w:rPr>
                      <w:t>on</w:t>
                    </w:r>
                    <w:r>
                      <w:rPr>
                        <w:color w:val="000000"/>
                        <w:spacing w:val="-11"/>
                        <w:sz w:val="24"/>
                      </w:rPr>
                      <w:t xml:space="preserve"> </w:t>
                    </w:r>
                    <w:r>
                      <w:rPr>
                        <w:color w:val="000000"/>
                        <w:sz w:val="24"/>
                      </w:rPr>
                      <w:t>the</w:t>
                    </w:r>
                    <w:r>
                      <w:rPr>
                        <w:color w:val="000000"/>
                        <w:spacing w:val="-11"/>
                        <w:sz w:val="24"/>
                      </w:rPr>
                      <w:t xml:space="preserve"> </w:t>
                    </w:r>
                    <w:r>
                      <w:rPr>
                        <w:color w:val="000000"/>
                        <w:sz w:val="24"/>
                      </w:rPr>
                      <w:t>road</w:t>
                    </w:r>
                    <w:r>
                      <w:rPr>
                        <w:color w:val="000000"/>
                        <w:spacing w:val="-8"/>
                        <w:sz w:val="24"/>
                      </w:rPr>
                      <w:t xml:space="preserve"> </w:t>
                    </w:r>
                    <w:r>
                      <w:rPr>
                        <w:color w:val="000000"/>
                        <w:sz w:val="24"/>
                      </w:rPr>
                      <w:t>in</w:t>
                    </w:r>
                    <w:r>
                      <w:rPr>
                        <w:color w:val="000000"/>
                        <w:spacing w:val="-15"/>
                        <w:sz w:val="24"/>
                      </w:rPr>
                      <w:t xml:space="preserve"> </w:t>
                    </w:r>
                    <w:r>
                      <w:rPr>
                        <w:color w:val="000000"/>
                        <w:sz w:val="24"/>
                      </w:rPr>
                      <w:t>2045</w:t>
                    </w:r>
                    <w:r>
                      <w:rPr>
                        <w:color w:val="000000"/>
                        <w:spacing w:val="-10"/>
                        <w:sz w:val="24"/>
                      </w:rPr>
                      <w:t xml:space="preserve"> </w:t>
                    </w:r>
                    <w:r>
                      <w:rPr>
                        <w:color w:val="000000"/>
                        <w:sz w:val="24"/>
                      </w:rPr>
                      <w:t>will</w:t>
                    </w:r>
                    <w:r>
                      <w:rPr>
                        <w:color w:val="000000"/>
                        <w:spacing w:val="-11"/>
                        <w:sz w:val="24"/>
                      </w:rPr>
                      <w:t xml:space="preserve"> </w:t>
                    </w:r>
                    <w:r>
                      <w:rPr>
                        <w:color w:val="000000"/>
                        <w:sz w:val="24"/>
                      </w:rPr>
                      <w:t>be</w:t>
                    </w:r>
                    <w:r>
                      <w:rPr>
                        <w:color w:val="000000"/>
                        <w:spacing w:val="-11"/>
                        <w:sz w:val="24"/>
                      </w:rPr>
                      <w:t xml:space="preserve"> </w:t>
                    </w:r>
                    <w:r>
                      <w:rPr>
                        <w:color w:val="000000"/>
                        <w:sz w:val="24"/>
                      </w:rPr>
                      <w:t>older</w:t>
                    </w:r>
                    <w:r>
                      <w:rPr>
                        <w:color w:val="000000"/>
                        <w:spacing w:val="-10"/>
                        <w:sz w:val="24"/>
                      </w:rPr>
                      <w:t xml:space="preserve"> </w:t>
                    </w:r>
                    <w:r>
                      <w:rPr>
                        <w:color w:val="000000"/>
                        <w:sz w:val="24"/>
                      </w:rPr>
                      <w:t>and</w:t>
                    </w:r>
                    <w:r>
                      <w:rPr>
                        <w:color w:val="000000"/>
                        <w:spacing w:val="-9"/>
                        <w:sz w:val="24"/>
                      </w:rPr>
                      <w:t xml:space="preserve"> </w:t>
                    </w:r>
                    <w:r>
                      <w:rPr>
                        <w:color w:val="000000"/>
                        <w:sz w:val="24"/>
                      </w:rPr>
                      <w:t>still</w:t>
                    </w:r>
                    <w:r>
                      <w:rPr>
                        <w:color w:val="000000"/>
                        <w:spacing w:val="-16"/>
                        <w:sz w:val="24"/>
                      </w:rPr>
                      <w:t xml:space="preserve"> </w:t>
                    </w:r>
                    <w:r>
                      <w:rPr>
                        <w:color w:val="000000"/>
                        <w:sz w:val="24"/>
                      </w:rPr>
                      <w:t>burn</w:t>
                    </w:r>
                    <w:r>
                      <w:rPr>
                        <w:color w:val="000000"/>
                        <w:spacing w:val="-10"/>
                        <w:sz w:val="24"/>
                      </w:rPr>
                      <w:t xml:space="preserve"> </w:t>
                    </w:r>
                    <w:r>
                      <w:rPr>
                        <w:color w:val="000000"/>
                        <w:spacing w:val="-2"/>
                        <w:sz w:val="24"/>
                      </w:rPr>
                      <w:t>fuel.</w:t>
                    </w:r>
                  </w:p>
                </w:txbxContent>
              </v:textbox>
            </v:shape>
            <v:shape id="docshape7" o:spid="_x0000_s2098" type="#_x0000_t202" style="position:absolute;left:9952;top:694;width:364;height:283" fillcolor="#a3e67b" stroked="f">
              <v:fill opacity="26214f"/>
              <v:textbox inset="0,0,0,0">
                <w:txbxContent>
                  <w:p w14:paraId="25AC604D" w14:textId="77777777" w:rsidR="00C41784" w:rsidRDefault="00947520">
                    <w:pPr>
                      <w:spacing w:line="276" w:lineRule="exact"/>
                      <w:ind w:left="49"/>
                      <w:rPr>
                        <w:color w:val="000000"/>
                        <w:sz w:val="24"/>
                      </w:rPr>
                    </w:pPr>
                    <w:r>
                      <w:rPr>
                        <w:color w:val="000000"/>
                        <w:spacing w:val="-5"/>
                        <w:w w:val="105"/>
                        <w:sz w:val="24"/>
                      </w:rPr>
                      <w:t>30</w:t>
                    </w:r>
                  </w:p>
                </w:txbxContent>
              </v:textbox>
            </v:shape>
            <w10:wrap anchorx="page"/>
          </v:group>
        </w:pict>
      </w:r>
      <w:r>
        <w:t>Despite</w:t>
      </w:r>
      <w:r>
        <w:rPr>
          <w:spacing w:val="-1"/>
        </w:rPr>
        <w:t xml:space="preserve"> </w:t>
      </w:r>
      <w:r>
        <w:t>cleaner vehicles</w:t>
      </w:r>
      <w:r>
        <w:rPr>
          <w:spacing w:val="-3"/>
        </w:rPr>
        <w:t xml:space="preserve"> </w:t>
      </w:r>
      <w:r>
        <w:t>and low-carbon</w:t>
      </w:r>
      <w:r>
        <w:rPr>
          <w:spacing w:val="-1"/>
        </w:rPr>
        <w:t xml:space="preserve"> </w:t>
      </w:r>
      <w:r>
        <w:t>fuels, efforts</w:t>
      </w:r>
      <w:r>
        <w:rPr>
          <w:spacing w:val="-3"/>
        </w:rPr>
        <w:t xml:space="preserve"> </w:t>
      </w:r>
      <w:r>
        <w:t>to</w:t>
      </w:r>
      <w:r>
        <w:rPr>
          <w:spacing w:val="-1"/>
        </w:rPr>
        <w:t xml:space="preserve"> </w:t>
      </w:r>
      <w:r>
        <w:t>meet California’s</w:t>
      </w:r>
      <w:r>
        <w:rPr>
          <w:spacing w:val="-3"/>
        </w:rPr>
        <w:t xml:space="preserve"> </w:t>
      </w:r>
      <w:r>
        <w:t>climate</w:t>
      </w:r>
      <w:r>
        <w:rPr>
          <w:spacing w:val="-7"/>
        </w:rPr>
        <w:t xml:space="preserve"> </w:t>
      </w:r>
      <w:r>
        <w:t>goals will</w:t>
      </w:r>
      <w:r>
        <w:rPr>
          <w:spacing w:val="-5"/>
        </w:rPr>
        <w:t xml:space="preserve"> </w:t>
      </w:r>
      <w:r>
        <w:t>be</w:t>
      </w:r>
      <w:r>
        <w:rPr>
          <w:spacing w:val="-5"/>
        </w:rPr>
        <w:t xml:space="preserve"> </w:t>
      </w:r>
      <w:r>
        <w:t>hampered</w:t>
      </w:r>
      <w:r>
        <w:rPr>
          <w:spacing w:val="-8"/>
        </w:rPr>
        <w:t xml:space="preserve"> </w:t>
      </w:r>
      <w:r>
        <w:t>by</w:t>
      </w:r>
      <w:r>
        <w:rPr>
          <w:spacing w:val="-7"/>
        </w:rPr>
        <w:t xml:space="preserve"> </w:t>
      </w:r>
      <w:r>
        <w:t>the</w:t>
      </w:r>
      <w:r>
        <w:rPr>
          <w:spacing w:val="-5"/>
        </w:rPr>
        <w:t xml:space="preserve"> </w:t>
      </w:r>
      <w:r>
        <w:t>ongoing</w:t>
      </w:r>
      <w:r>
        <w:rPr>
          <w:spacing w:val="-3"/>
        </w:rPr>
        <w:t xml:space="preserve"> </w:t>
      </w:r>
      <w:r>
        <w:t>increase</w:t>
      </w:r>
      <w:r>
        <w:rPr>
          <w:spacing w:val="-4"/>
        </w:rPr>
        <w:t xml:space="preserve"> </w:t>
      </w:r>
      <w:r>
        <w:t>in</w:t>
      </w:r>
      <w:r>
        <w:rPr>
          <w:spacing w:val="-9"/>
        </w:rPr>
        <w:t xml:space="preserve"> </w:t>
      </w:r>
      <w:r>
        <w:t>vehicle</w:t>
      </w:r>
      <w:r>
        <w:rPr>
          <w:spacing w:val="-5"/>
        </w:rPr>
        <w:t xml:space="preserve"> </w:t>
      </w:r>
      <w:r>
        <w:t>travel.</w:t>
      </w:r>
      <w:r>
        <w:rPr>
          <w:spacing w:val="-4"/>
        </w:rPr>
        <w:t xml:space="preserve"> </w:t>
      </w:r>
      <w:r>
        <w:t>Even</w:t>
      </w:r>
      <w:r>
        <w:rPr>
          <w:spacing w:val="-5"/>
        </w:rPr>
        <w:t xml:space="preserve"> </w:t>
      </w:r>
      <w:r>
        <w:t>with</w:t>
      </w:r>
      <w:r>
        <w:rPr>
          <w:spacing w:val="-9"/>
        </w:rPr>
        <w:t xml:space="preserve"> </w:t>
      </w:r>
      <w:r>
        <w:t>Executive</w:t>
      </w:r>
      <w:r>
        <w:rPr>
          <w:spacing w:val="-9"/>
        </w:rPr>
        <w:t xml:space="preserve"> </w:t>
      </w:r>
      <w:r>
        <w:t>Order</w:t>
      </w:r>
      <w:r>
        <w:rPr>
          <w:spacing w:val="-3"/>
        </w:rPr>
        <w:t xml:space="preserve"> </w:t>
      </w:r>
      <w:r>
        <w:t>N- 79-20 phasing out the sale of internal combustion engine (ICE) vehicles by 2035,</w:t>
      </w:r>
    </w:p>
    <w:p w14:paraId="01B8DFA6" w14:textId="77777777" w:rsidR="00C41784" w:rsidRDefault="00947520">
      <w:pPr>
        <w:pStyle w:val="BodyText"/>
        <w:spacing w:line="244" w:lineRule="auto"/>
        <w:ind w:left="155" w:right="122" w:firstLine="8784"/>
      </w:pPr>
      <w:r>
        <w:rPr>
          <w:spacing w:val="-2"/>
        </w:rPr>
        <w:t xml:space="preserve">Driving, </w:t>
      </w:r>
      <w:r>
        <w:t>regardless</w:t>
      </w:r>
      <w:r>
        <w:rPr>
          <w:spacing w:val="-6"/>
        </w:rPr>
        <w:t xml:space="preserve"> </w:t>
      </w:r>
      <w:r>
        <w:t>of</w:t>
      </w:r>
      <w:r>
        <w:rPr>
          <w:spacing w:val="-4"/>
        </w:rPr>
        <w:t xml:space="preserve"> </w:t>
      </w:r>
      <w:r>
        <w:t>vehicle</w:t>
      </w:r>
      <w:r>
        <w:rPr>
          <w:spacing w:val="-4"/>
        </w:rPr>
        <w:t xml:space="preserve"> </w:t>
      </w:r>
      <w:r>
        <w:t>technology,</w:t>
      </w:r>
      <w:r>
        <w:rPr>
          <w:spacing w:val="-2"/>
        </w:rPr>
        <w:t xml:space="preserve"> </w:t>
      </w:r>
      <w:r>
        <w:t>also</w:t>
      </w:r>
      <w:r>
        <w:rPr>
          <w:spacing w:val="-8"/>
        </w:rPr>
        <w:t xml:space="preserve"> </w:t>
      </w:r>
      <w:r>
        <w:t>produces</w:t>
      </w:r>
      <w:r>
        <w:rPr>
          <w:spacing w:val="-5"/>
        </w:rPr>
        <w:t xml:space="preserve"> </w:t>
      </w:r>
      <w:r>
        <w:t>particulate</w:t>
      </w:r>
      <w:r>
        <w:rPr>
          <w:spacing w:val="-4"/>
        </w:rPr>
        <w:t xml:space="preserve"> </w:t>
      </w:r>
      <w:r>
        <w:t>emissions</w:t>
      </w:r>
      <w:r>
        <w:rPr>
          <w:spacing w:val="-6"/>
        </w:rPr>
        <w:t xml:space="preserve"> </w:t>
      </w:r>
      <w:r>
        <w:t>from</w:t>
      </w:r>
      <w:r>
        <w:rPr>
          <w:spacing w:val="-3"/>
        </w:rPr>
        <w:t xml:space="preserve"> </w:t>
      </w:r>
      <w:r>
        <w:t>brake</w:t>
      </w:r>
      <w:r>
        <w:rPr>
          <w:spacing w:val="-4"/>
        </w:rPr>
        <w:t xml:space="preserve"> </w:t>
      </w:r>
      <w:r>
        <w:t>and</w:t>
      </w:r>
      <w:r>
        <w:rPr>
          <w:spacing w:val="-3"/>
        </w:rPr>
        <w:t xml:space="preserve"> </w:t>
      </w:r>
      <w:r>
        <w:t>tire wear.</w:t>
      </w:r>
      <w:r>
        <w:rPr>
          <w:spacing w:val="-2"/>
        </w:rPr>
        <w:t xml:space="preserve"> </w:t>
      </w:r>
      <w:r>
        <w:t>All</w:t>
      </w:r>
      <w:r>
        <w:rPr>
          <w:spacing w:val="-3"/>
        </w:rPr>
        <w:t xml:space="preserve"> </w:t>
      </w:r>
      <w:r>
        <w:t>of</w:t>
      </w:r>
      <w:r>
        <w:rPr>
          <w:spacing w:val="-2"/>
        </w:rPr>
        <w:t xml:space="preserve"> </w:t>
      </w:r>
      <w:r>
        <w:t>which</w:t>
      </w:r>
      <w:r>
        <w:rPr>
          <w:spacing w:val="-2"/>
        </w:rPr>
        <w:t xml:space="preserve"> </w:t>
      </w:r>
      <w:r>
        <w:t>will</w:t>
      </w:r>
      <w:r>
        <w:rPr>
          <w:spacing w:val="-3"/>
        </w:rPr>
        <w:t xml:space="preserve"> </w:t>
      </w:r>
      <w:r>
        <w:t>impact</w:t>
      </w:r>
      <w:r>
        <w:rPr>
          <w:spacing w:val="-1"/>
        </w:rPr>
        <w:t xml:space="preserve"> </w:t>
      </w:r>
      <w:r>
        <w:t>communities</w:t>
      </w:r>
      <w:r>
        <w:rPr>
          <w:spacing w:val="-4"/>
        </w:rPr>
        <w:t xml:space="preserve"> </w:t>
      </w:r>
      <w:r>
        <w:t>where</w:t>
      </w:r>
      <w:r>
        <w:rPr>
          <w:spacing w:val="-8"/>
        </w:rPr>
        <w:t xml:space="preserve"> </w:t>
      </w:r>
      <w:r>
        <w:t>those</w:t>
      </w:r>
      <w:r>
        <w:rPr>
          <w:spacing w:val="-2"/>
        </w:rPr>
        <w:t xml:space="preserve"> </w:t>
      </w:r>
      <w:r>
        <w:t>vehicles</w:t>
      </w:r>
      <w:r>
        <w:rPr>
          <w:spacing w:val="-4"/>
        </w:rPr>
        <w:t xml:space="preserve"> </w:t>
      </w:r>
      <w:r>
        <w:t>are</w:t>
      </w:r>
      <w:r>
        <w:rPr>
          <w:spacing w:val="-2"/>
        </w:rPr>
        <w:t xml:space="preserve"> </w:t>
      </w:r>
      <w:r>
        <w:t>driven</w:t>
      </w:r>
      <w:r>
        <w:rPr>
          <w:spacing w:val="-2"/>
        </w:rPr>
        <w:t xml:space="preserve"> </w:t>
      </w:r>
      <w:r>
        <w:t>long</w:t>
      </w:r>
      <w:r>
        <w:rPr>
          <w:spacing w:val="-1"/>
        </w:rPr>
        <w:t xml:space="preserve"> </w:t>
      </w:r>
      <w:r>
        <w:t>into</w:t>
      </w:r>
      <w:r>
        <w:rPr>
          <w:spacing w:val="-7"/>
        </w:rPr>
        <w:t xml:space="preserve"> </w:t>
      </w:r>
      <w:r>
        <w:t xml:space="preserve">the </w:t>
      </w:r>
      <w:r>
        <w:rPr>
          <w:spacing w:val="-2"/>
        </w:rPr>
        <w:t>future.</w:t>
      </w:r>
    </w:p>
    <w:p w14:paraId="2C688DDE" w14:textId="77777777" w:rsidR="00C41784" w:rsidRDefault="00947520">
      <w:pPr>
        <w:pStyle w:val="BodyText"/>
        <w:spacing w:before="152" w:line="242" w:lineRule="auto"/>
        <w:ind w:left="155" w:right="114"/>
      </w:pPr>
      <w:r>
        <w:t>The</w:t>
      </w:r>
      <w:r>
        <w:rPr>
          <w:spacing w:val="-6"/>
        </w:rPr>
        <w:t xml:space="preserve"> </w:t>
      </w:r>
      <w:r>
        <w:t>latest</w:t>
      </w:r>
      <w:r>
        <w:rPr>
          <w:spacing w:val="-5"/>
        </w:rPr>
        <w:t xml:space="preserve"> </w:t>
      </w:r>
      <w:r>
        <w:t>Scoping</w:t>
      </w:r>
      <w:r>
        <w:rPr>
          <w:spacing w:val="-10"/>
        </w:rPr>
        <w:t xml:space="preserve"> </w:t>
      </w:r>
      <w:r>
        <w:t>Plan</w:t>
      </w:r>
      <w:r>
        <w:rPr>
          <w:spacing w:val="-6"/>
        </w:rPr>
        <w:t xml:space="preserve"> </w:t>
      </w:r>
      <w:r>
        <w:t>scenario</w:t>
      </w:r>
      <w:r>
        <w:rPr>
          <w:spacing w:val="-6"/>
        </w:rPr>
        <w:t xml:space="preserve"> </w:t>
      </w:r>
      <w:r>
        <w:t>modeling</w:t>
      </w:r>
      <w:r>
        <w:rPr>
          <w:spacing w:val="-6"/>
        </w:rPr>
        <w:t xml:space="preserve"> </w:t>
      </w:r>
      <w:r>
        <w:t>show</w:t>
      </w:r>
      <w:r>
        <w:rPr>
          <w:spacing w:val="-7"/>
        </w:rPr>
        <w:t xml:space="preserve"> </w:t>
      </w:r>
      <w:r>
        <w:t>California</w:t>
      </w:r>
      <w:r>
        <w:rPr>
          <w:spacing w:val="-12"/>
        </w:rPr>
        <w:t xml:space="preserve"> </w:t>
      </w:r>
      <w:r>
        <w:t>will</w:t>
      </w:r>
      <w:r>
        <w:rPr>
          <w:spacing w:val="-8"/>
        </w:rPr>
        <w:t xml:space="preserve"> </w:t>
      </w:r>
      <w:r>
        <w:t>not</w:t>
      </w:r>
      <w:r>
        <w:rPr>
          <w:spacing w:val="-6"/>
        </w:rPr>
        <w:t xml:space="preserve"> </w:t>
      </w:r>
      <w:r>
        <w:t>meet</w:t>
      </w:r>
      <w:r>
        <w:rPr>
          <w:spacing w:val="-4"/>
        </w:rPr>
        <w:t xml:space="preserve"> </w:t>
      </w:r>
      <w:r>
        <w:t>its</w:t>
      </w:r>
      <w:r>
        <w:rPr>
          <w:spacing w:val="-9"/>
        </w:rPr>
        <w:t xml:space="preserve"> </w:t>
      </w:r>
      <w:r>
        <w:t>climate</w:t>
      </w:r>
      <w:r>
        <w:rPr>
          <w:spacing w:val="-12"/>
        </w:rPr>
        <w:t xml:space="preserve"> </w:t>
      </w:r>
      <w:r>
        <w:t>goals without</w:t>
      </w:r>
      <w:r>
        <w:rPr>
          <w:spacing w:val="-8"/>
        </w:rPr>
        <w:t xml:space="preserve"> </w:t>
      </w:r>
      <w:r>
        <w:t>reducing</w:t>
      </w:r>
      <w:r>
        <w:rPr>
          <w:spacing w:val="-8"/>
        </w:rPr>
        <w:t xml:space="preserve"> </w:t>
      </w:r>
      <w:r>
        <w:t>the</w:t>
      </w:r>
      <w:r>
        <w:rPr>
          <w:spacing w:val="-5"/>
        </w:rPr>
        <w:t xml:space="preserve"> </w:t>
      </w:r>
      <w:r>
        <w:t>amount</w:t>
      </w:r>
      <w:r>
        <w:rPr>
          <w:spacing w:val="-9"/>
        </w:rPr>
        <w:t xml:space="preserve"> </w:t>
      </w:r>
      <w:r>
        <w:t>people</w:t>
      </w:r>
      <w:r>
        <w:rPr>
          <w:spacing w:val="-5"/>
        </w:rPr>
        <w:t xml:space="preserve"> </w:t>
      </w:r>
      <w:r>
        <w:t>drive</w:t>
      </w:r>
      <w:r>
        <w:rPr>
          <w:spacing w:val="-5"/>
        </w:rPr>
        <w:t xml:space="preserve"> </w:t>
      </w:r>
      <w:r>
        <w:t>on</w:t>
      </w:r>
      <w:r>
        <w:rPr>
          <w:spacing w:val="-5"/>
        </w:rPr>
        <w:t xml:space="preserve"> </w:t>
      </w:r>
      <w:r>
        <w:t>a</w:t>
      </w:r>
      <w:r>
        <w:rPr>
          <w:spacing w:val="-6"/>
        </w:rPr>
        <w:t xml:space="preserve"> </w:t>
      </w:r>
      <w:r>
        <w:t>daily</w:t>
      </w:r>
      <w:r>
        <w:rPr>
          <w:spacing w:val="-6"/>
        </w:rPr>
        <w:t xml:space="preserve"> </w:t>
      </w:r>
      <w:r>
        <w:t>basis.</w:t>
      </w:r>
      <w:r>
        <w:rPr>
          <w:spacing w:val="-5"/>
        </w:rPr>
        <w:t xml:space="preserve"> </w:t>
      </w:r>
      <w:r>
        <w:t>This</w:t>
      </w:r>
      <w:r>
        <w:rPr>
          <w:spacing w:val="-7"/>
        </w:rPr>
        <w:t xml:space="preserve"> </w:t>
      </w:r>
      <w:r>
        <w:t>reduction</w:t>
      </w:r>
      <w:r>
        <w:rPr>
          <w:spacing w:val="-5"/>
        </w:rPr>
        <w:t xml:space="preserve"> </w:t>
      </w:r>
      <w:r>
        <w:t>is</w:t>
      </w:r>
      <w:r>
        <w:rPr>
          <w:spacing w:val="-7"/>
        </w:rPr>
        <w:t xml:space="preserve"> </w:t>
      </w:r>
      <w:r>
        <w:t>measured</w:t>
      </w:r>
      <w:r>
        <w:rPr>
          <w:spacing w:val="-4"/>
        </w:rPr>
        <w:t xml:space="preserve"> </w:t>
      </w:r>
      <w:r>
        <w:t>in daily VMT, as shown in Figure W</w:t>
      </w:r>
      <w:r>
        <w:rPr>
          <w:spacing w:val="-5"/>
        </w:rPr>
        <w:t xml:space="preserve"> </w:t>
      </w:r>
      <w:r>
        <w:t>below.</w:t>
      </w:r>
      <w:r>
        <w:rPr>
          <w:spacing w:val="-3"/>
        </w:rPr>
        <w:t xml:space="preserve"> </w:t>
      </w:r>
      <w:r>
        <w:t>The</w:t>
      </w:r>
      <w:r>
        <w:rPr>
          <w:spacing w:val="-2"/>
        </w:rPr>
        <w:t xml:space="preserve"> </w:t>
      </w:r>
      <w:r>
        <w:t>green</w:t>
      </w:r>
      <w:r>
        <w:rPr>
          <w:spacing w:val="-2"/>
        </w:rPr>
        <w:t xml:space="preserve"> </w:t>
      </w:r>
      <w:r>
        <w:t>line shows the necessary reduction</w:t>
      </w:r>
      <w:r>
        <w:rPr>
          <w:spacing w:val="-2"/>
        </w:rPr>
        <w:t xml:space="preserve"> </w:t>
      </w:r>
      <w:r>
        <w:t>in future per capita daily</w:t>
      </w:r>
      <w:r>
        <w:rPr>
          <w:spacing w:val="-4"/>
        </w:rPr>
        <w:t xml:space="preserve"> </w:t>
      </w:r>
      <w:r>
        <w:t>driving, which</w:t>
      </w:r>
      <w:r>
        <w:rPr>
          <w:spacing w:val="-3"/>
        </w:rPr>
        <w:t xml:space="preserve"> </w:t>
      </w:r>
      <w:r>
        <w:t>must</w:t>
      </w:r>
      <w:r>
        <w:rPr>
          <w:spacing w:val="-3"/>
        </w:rPr>
        <w:t xml:space="preserve"> </w:t>
      </w:r>
      <w:r>
        <w:t>decline from 24.6 miles</w:t>
      </w:r>
      <w:r>
        <w:rPr>
          <w:spacing w:val="-1"/>
        </w:rPr>
        <w:t xml:space="preserve"> </w:t>
      </w:r>
      <w:r>
        <w:t>in</w:t>
      </w:r>
      <w:r>
        <w:rPr>
          <w:spacing w:val="-3"/>
        </w:rPr>
        <w:t xml:space="preserve"> </w:t>
      </w:r>
      <w:r>
        <w:t>2019</w:t>
      </w:r>
      <w:r>
        <w:rPr>
          <w:spacing w:val="-3"/>
        </w:rPr>
        <w:t xml:space="preserve"> </w:t>
      </w:r>
      <w:r>
        <w:t>to no more than</w:t>
      </w:r>
      <w:r>
        <w:rPr>
          <w:spacing w:val="-1"/>
        </w:rPr>
        <w:t xml:space="preserve"> </w:t>
      </w:r>
      <w:r>
        <w:t>19.0</w:t>
      </w:r>
      <w:r>
        <w:rPr>
          <w:spacing w:val="-3"/>
        </w:rPr>
        <w:t xml:space="preserve"> </w:t>
      </w:r>
      <w:r>
        <w:t>miles</w:t>
      </w:r>
      <w:r>
        <w:rPr>
          <w:spacing w:val="-9"/>
        </w:rPr>
        <w:t xml:space="preserve"> </w:t>
      </w:r>
      <w:r>
        <w:t>by</w:t>
      </w:r>
      <w:r>
        <w:rPr>
          <w:spacing w:val="-4"/>
        </w:rPr>
        <w:t xml:space="preserve"> </w:t>
      </w:r>
      <w:r>
        <w:t>no</w:t>
      </w:r>
      <w:r>
        <w:rPr>
          <w:spacing w:val="-1"/>
        </w:rPr>
        <w:t xml:space="preserve"> </w:t>
      </w:r>
      <w:r>
        <w:t>later</w:t>
      </w:r>
      <w:r>
        <w:rPr>
          <w:spacing w:val="-6"/>
        </w:rPr>
        <w:t xml:space="preserve"> </w:t>
      </w:r>
      <w:r>
        <w:t>than</w:t>
      </w:r>
      <w:r>
        <w:rPr>
          <w:spacing w:val="-7"/>
        </w:rPr>
        <w:t xml:space="preserve"> </w:t>
      </w:r>
      <w:r>
        <w:t>2045</w:t>
      </w:r>
      <w:r>
        <w:rPr>
          <w:spacing w:val="-7"/>
        </w:rPr>
        <w:t xml:space="preserve"> </w:t>
      </w:r>
      <w:r>
        <w:t>to</w:t>
      </w:r>
      <w:r>
        <w:rPr>
          <w:spacing w:val="-1"/>
        </w:rPr>
        <w:t xml:space="preserve"> </w:t>
      </w:r>
      <w:r>
        <w:t>support</w:t>
      </w:r>
      <w:r>
        <w:rPr>
          <w:spacing w:val="-1"/>
        </w:rPr>
        <w:t xml:space="preserve"> </w:t>
      </w:r>
      <w:r>
        <w:t>California’s</w:t>
      </w:r>
      <w:r>
        <w:rPr>
          <w:spacing w:val="-5"/>
        </w:rPr>
        <w:t xml:space="preserve"> </w:t>
      </w:r>
      <w:r>
        <w:t>climate</w:t>
      </w:r>
      <w:r>
        <w:rPr>
          <w:spacing w:val="-8"/>
        </w:rPr>
        <w:t xml:space="preserve"> </w:t>
      </w:r>
      <w:r>
        <w:t>goals.</w:t>
      </w:r>
      <w:r>
        <w:rPr>
          <w:spacing w:val="-3"/>
        </w:rPr>
        <w:t xml:space="preserve"> </w:t>
      </w:r>
      <w:r>
        <w:t>Th</w:t>
      </w:r>
      <w:r>
        <w:t>e</w:t>
      </w:r>
      <w:r>
        <w:rPr>
          <w:spacing w:val="-3"/>
        </w:rPr>
        <w:t xml:space="preserve"> </w:t>
      </w:r>
      <w:r>
        <w:t>red</w:t>
      </w:r>
      <w:r>
        <w:rPr>
          <w:spacing w:val="-1"/>
        </w:rPr>
        <w:t xml:space="preserve"> </w:t>
      </w:r>
      <w:r>
        <w:t>line, however,</w:t>
      </w:r>
      <w:r>
        <w:rPr>
          <w:spacing w:val="-5"/>
        </w:rPr>
        <w:t xml:space="preserve"> </w:t>
      </w:r>
      <w:r>
        <w:t>illustrates</w:t>
      </w:r>
      <w:r>
        <w:rPr>
          <w:spacing w:val="-8"/>
        </w:rPr>
        <w:t xml:space="preserve"> </w:t>
      </w:r>
      <w:r>
        <w:t>a</w:t>
      </w:r>
      <w:r>
        <w:rPr>
          <w:spacing w:val="-7"/>
        </w:rPr>
        <w:t xml:space="preserve"> </w:t>
      </w:r>
      <w:r>
        <w:t>VMT</w:t>
      </w:r>
      <w:r>
        <w:rPr>
          <w:spacing w:val="-10"/>
        </w:rPr>
        <w:t xml:space="preserve"> </w:t>
      </w:r>
      <w:r>
        <w:t>trajectory</w:t>
      </w:r>
      <w:r>
        <w:rPr>
          <w:spacing w:val="-7"/>
        </w:rPr>
        <w:t xml:space="preserve"> </w:t>
      </w:r>
      <w:r>
        <w:t>whereby</w:t>
      </w:r>
      <w:r>
        <w:rPr>
          <w:spacing w:val="-7"/>
        </w:rPr>
        <w:t xml:space="preserve"> </w:t>
      </w:r>
      <w:r>
        <w:t>average</w:t>
      </w:r>
      <w:r>
        <w:rPr>
          <w:spacing w:val="-11"/>
        </w:rPr>
        <w:t xml:space="preserve"> </w:t>
      </w:r>
      <w:r>
        <w:t>per</w:t>
      </w:r>
      <w:r>
        <w:rPr>
          <w:spacing w:val="-10"/>
        </w:rPr>
        <w:t xml:space="preserve"> </w:t>
      </w:r>
      <w:r>
        <w:t>capita</w:t>
      </w:r>
      <w:r>
        <w:rPr>
          <w:spacing w:val="-11"/>
        </w:rPr>
        <w:t xml:space="preserve"> </w:t>
      </w:r>
      <w:r>
        <w:t>daily</w:t>
      </w:r>
      <w:r>
        <w:rPr>
          <w:spacing w:val="-12"/>
        </w:rPr>
        <w:t xml:space="preserve"> </w:t>
      </w:r>
      <w:r>
        <w:t>driving</w:t>
      </w:r>
      <w:r>
        <w:rPr>
          <w:spacing w:val="-7"/>
        </w:rPr>
        <w:t xml:space="preserve"> </w:t>
      </w:r>
      <w:r>
        <w:t>continues to increase.</w:t>
      </w:r>
      <w:hyperlink w:anchor="_bookmark1" w:history="1">
        <w:r>
          <w:rPr>
            <w:position w:val="8"/>
            <w:sz w:val="14"/>
          </w:rPr>
          <w:t>2</w:t>
        </w:r>
      </w:hyperlink>
      <w:r>
        <w:rPr>
          <w:spacing w:val="35"/>
          <w:position w:val="8"/>
          <w:sz w:val="14"/>
        </w:rPr>
        <w:t xml:space="preserve"> </w:t>
      </w:r>
      <w:r>
        <w:t>From 2000 to 2019, per capita VMT increased by just over 1 percent per year. The</w:t>
      </w:r>
      <w:r>
        <w:rPr>
          <w:spacing w:val="-2"/>
        </w:rPr>
        <w:t xml:space="preserve"> </w:t>
      </w:r>
      <w:r>
        <w:t>yellow line</w:t>
      </w:r>
      <w:r>
        <w:rPr>
          <w:spacing w:val="-2"/>
        </w:rPr>
        <w:t xml:space="preserve"> </w:t>
      </w:r>
      <w:r>
        <w:t>shows a case where average per capita daily</w:t>
      </w:r>
      <w:r>
        <w:rPr>
          <w:spacing w:val="-4"/>
        </w:rPr>
        <w:t xml:space="preserve"> </w:t>
      </w:r>
      <w:r>
        <w:t>driving remains unchanged from the 2019 level. Neither the historic growth trend nor a flat line VMT future</w:t>
      </w:r>
      <w:r>
        <w:rPr>
          <w:spacing w:val="-2"/>
        </w:rPr>
        <w:t xml:space="preserve"> </w:t>
      </w:r>
      <w:r>
        <w:t>will</w:t>
      </w:r>
      <w:r>
        <w:rPr>
          <w:spacing w:val="-3"/>
        </w:rPr>
        <w:t xml:space="preserve"> </w:t>
      </w:r>
      <w:r>
        <w:t>allow</w:t>
      </w:r>
      <w:r>
        <w:rPr>
          <w:spacing w:val="-3"/>
        </w:rPr>
        <w:t xml:space="preserve"> </w:t>
      </w:r>
      <w:r>
        <w:t>California</w:t>
      </w:r>
      <w:r>
        <w:rPr>
          <w:spacing w:val="-7"/>
        </w:rPr>
        <w:t xml:space="preserve"> </w:t>
      </w:r>
      <w:r>
        <w:t>to</w:t>
      </w:r>
      <w:r>
        <w:rPr>
          <w:spacing w:val="-6"/>
        </w:rPr>
        <w:t xml:space="preserve"> </w:t>
      </w:r>
      <w:r>
        <w:t>meet</w:t>
      </w:r>
      <w:r>
        <w:rPr>
          <w:spacing w:val="-6"/>
        </w:rPr>
        <w:t xml:space="preserve"> </w:t>
      </w:r>
      <w:r>
        <w:t>its</w:t>
      </w:r>
      <w:r>
        <w:rPr>
          <w:spacing w:val="-4"/>
        </w:rPr>
        <w:t xml:space="preserve"> </w:t>
      </w:r>
      <w:r>
        <w:t>climate</w:t>
      </w:r>
      <w:r>
        <w:rPr>
          <w:spacing w:val="-2"/>
        </w:rPr>
        <w:t xml:space="preserve"> </w:t>
      </w:r>
      <w:r>
        <w:t>goals.</w:t>
      </w:r>
      <w:r>
        <w:rPr>
          <w:spacing w:val="-2"/>
        </w:rPr>
        <w:t xml:space="preserve"> </w:t>
      </w:r>
      <w:r>
        <w:t>Per</w:t>
      </w:r>
      <w:r>
        <w:rPr>
          <w:spacing w:val="-1"/>
        </w:rPr>
        <w:t xml:space="preserve"> </w:t>
      </w:r>
      <w:r>
        <w:t>capita</w:t>
      </w:r>
      <w:r>
        <w:rPr>
          <w:spacing w:val="-1"/>
        </w:rPr>
        <w:t xml:space="preserve"> </w:t>
      </w:r>
      <w:r>
        <w:t>VMT</w:t>
      </w:r>
      <w:r>
        <w:rPr>
          <w:spacing w:val="-6"/>
        </w:rPr>
        <w:t xml:space="preserve"> </w:t>
      </w:r>
      <w:r>
        <w:t>must</w:t>
      </w:r>
      <w:r>
        <w:rPr>
          <w:spacing w:val="-6"/>
        </w:rPr>
        <w:t xml:space="preserve"> </w:t>
      </w:r>
      <w:r>
        <w:t>decline</w:t>
      </w:r>
      <w:r>
        <w:rPr>
          <w:spacing w:val="-7"/>
        </w:rPr>
        <w:t xml:space="preserve"> </w:t>
      </w:r>
      <w:r>
        <w:t>to achieve California’s carbon neutrality goal no later than 2045.</w:t>
      </w:r>
    </w:p>
    <w:p w14:paraId="421737B8" w14:textId="77777777" w:rsidR="00C41784" w:rsidRDefault="00947520">
      <w:pPr>
        <w:pStyle w:val="Heading4"/>
        <w:spacing w:before="177"/>
        <w:ind w:left="2126" w:right="2085"/>
        <w:jc w:val="center"/>
      </w:pPr>
      <w:r>
        <w:t>Figure</w:t>
      </w:r>
      <w:r>
        <w:rPr>
          <w:spacing w:val="11"/>
        </w:rPr>
        <w:t xml:space="preserve"> </w:t>
      </w:r>
      <w:r>
        <w:t>W.</w:t>
      </w:r>
      <w:r>
        <w:rPr>
          <w:spacing w:val="5"/>
        </w:rPr>
        <w:t xml:space="preserve"> </w:t>
      </w:r>
      <w:r>
        <w:t>VMT</w:t>
      </w:r>
      <w:r>
        <w:rPr>
          <w:spacing w:val="11"/>
        </w:rPr>
        <w:t xml:space="preserve"> </w:t>
      </w:r>
      <w:r>
        <w:t>and</w:t>
      </w:r>
      <w:r>
        <w:rPr>
          <w:spacing w:val="7"/>
        </w:rPr>
        <w:t xml:space="preserve"> </w:t>
      </w:r>
      <w:r>
        <w:t>California</w:t>
      </w:r>
      <w:r>
        <w:rPr>
          <w:spacing w:val="6"/>
        </w:rPr>
        <w:t xml:space="preserve"> </w:t>
      </w:r>
      <w:r>
        <w:t>GHG</w:t>
      </w:r>
      <w:r>
        <w:rPr>
          <w:spacing w:val="10"/>
        </w:rPr>
        <w:t xml:space="preserve"> </w:t>
      </w:r>
      <w:r>
        <w:t>reduction</w:t>
      </w:r>
      <w:r>
        <w:rPr>
          <w:spacing w:val="6"/>
        </w:rPr>
        <w:t xml:space="preserve"> </w:t>
      </w:r>
      <w:r>
        <w:rPr>
          <w:spacing w:val="-2"/>
        </w:rPr>
        <w:t>goals</w:t>
      </w:r>
    </w:p>
    <w:p w14:paraId="0FC175EC" w14:textId="77777777" w:rsidR="00C41784" w:rsidRDefault="00947520">
      <w:pPr>
        <w:pStyle w:val="BodyText"/>
        <w:spacing w:before="7"/>
        <w:rPr>
          <w:b/>
          <w:sz w:val="18"/>
        </w:rPr>
      </w:pPr>
      <w:r>
        <w:rPr>
          <w:noProof/>
        </w:rPr>
        <w:drawing>
          <wp:anchor distT="0" distB="0" distL="0" distR="0" simplePos="0" relativeHeight="251660288" behindDoc="0" locked="0" layoutInCell="1" allowOverlap="1" wp14:anchorId="47C92327" wp14:editId="0A565E72">
            <wp:simplePos x="0" y="0"/>
            <wp:positionH relativeFrom="page">
              <wp:posOffset>869549</wp:posOffset>
            </wp:positionH>
            <wp:positionV relativeFrom="paragraph">
              <wp:posOffset>152520</wp:posOffset>
            </wp:positionV>
            <wp:extent cx="6039309" cy="2277618"/>
            <wp:effectExtent l="0" t="0" r="0" b="0"/>
            <wp:wrapTopAndBottom/>
            <wp:docPr id="1" name="image1.jpeg" descr="A graph showing actual VMT from 2010 to 2019 on the left, which has risen from 21.5 miles per capita per day to 24.6 in 2019. On the right, representing 2019 to 2045, the graph shows three potential futures, including ones with rising VMT and unchanged VMT which both cause California to miss its greenhouse gas reduction target, and one where VMT declines to 19 miles per capita per day, which meets the greenhouse gas reduction tar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5" cstate="print"/>
                    <a:stretch>
                      <a:fillRect/>
                    </a:stretch>
                  </pic:blipFill>
                  <pic:spPr>
                    <a:xfrm>
                      <a:off x="0" y="0"/>
                      <a:ext cx="6039309" cy="2277618"/>
                    </a:xfrm>
                    <a:prstGeom prst="rect">
                      <a:avLst/>
                    </a:prstGeom>
                  </pic:spPr>
                </pic:pic>
              </a:graphicData>
            </a:graphic>
          </wp:anchor>
        </w:drawing>
      </w:r>
    </w:p>
    <w:p w14:paraId="0BD59DAD" w14:textId="77777777" w:rsidR="00C41784" w:rsidRDefault="00C41784">
      <w:pPr>
        <w:pStyle w:val="BodyText"/>
        <w:rPr>
          <w:b/>
          <w:sz w:val="20"/>
        </w:rPr>
      </w:pPr>
    </w:p>
    <w:p w14:paraId="1D0EBF81" w14:textId="77777777" w:rsidR="00C41784" w:rsidRDefault="00C41784">
      <w:pPr>
        <w:pStyle w:val="BodyText"/>
        <w:rPr>
          <w:b/>
          <w:sz w:val="20"/>
        </w:rPr>
      </w:pPr>
    </w:p>
    <w:p w14:paraId="59D5808B" w14:textId="77777777" w:rsidR="00C41784" w:rsidRDefault="00C41784">
      <w:pPr>
        <w:pStyle w:val="BodyText"/>
        <w:rPr>
          <w:b/>
          <w:sz w:val="20"/>
        </w:rPr>
      </w:pPr>
    </w:p>
    <w:p w14:paraId="6EB135AD" w14:textId="77777777" w:rsidR="00C41784" w:rsidRDefault="00C41784">
      <w:pPr>
        <w:pStyle w:val="BodyText"/>
        <w:rPr>
          <w:b/>
          <w:sz w:val="20"/>
        </w:rPr>
      </w:pPr>
    </w:p>
    <w:p w14:paraId="1F651E3E" w14:textId="77777777" w:rsidR="00C41784" w:rsidRDefault="00C41784">
      <w:pPr>
        <w:pStyle w:val="BodyText"/>
        <w:rPr>
          <w:b/>
          <w:sz w:val="20"/>
        </w:rPr>
      </w:pPr>
    </w:p>
    <w:p w14:paraId="0545F5B0" w14:textId="77777777" w:rsidR="00C41784" w:rsidRDefault="00C41784">
      <w:pPr>
        <w:pStyle w:val="BodyText"/>
        <w:rPr>
          <w:b/>
          <w:sz w:val="20"/>
        </w:rPr>
      </w:pPr>
    </w:p>
    <w:p w14:paraId="67EF0726" w14:textId="77777777" w:rsidR="00C41784" w:rsidRDefault="00C41784">
      <w:pPr>
        <w:pStyle w:val="BodyText"/>
        <w:rPr>
          <w:b/>
          <w:sz w:val="20"/>
        </w:rPr>
      </w:pPr>
    </w:p>
    <w:p w14:paraId="57F22F12" w14:textId="77777777" w:rsidR="00C41784" w:rsidRDefault="00947520">
      <w:pPr>
        <w:pStyle w:val="BodyText"/>
        <w:spacing w:before="5"/>
        <w:rPr>
          <w:b/>
          <w:sz w:val="14"/>
        </w:rPr>
      </w:pPr>
      <w:r>
        <w:pict w14:anchorId="2E71F5A2">
          <v:rect id="docshape8" o:spid="_x0000_s2096" style="position:absolute;margin-left:64.8pt;margin-top:9.6pt;width:2in;height:.7pt;z-index:-15727616;mso-wrap-distance-left:0;mso-wrap-distance-right:0;mso-position-horizontal-relative:page" fillcolor="black" stroked="f">
            <w10:wrap type="topAndBottom" anchorx="page"/>
          </v:rect>
        </w:pict>
      </w:r>
    </w:p>
    <w:p w14:paraId="01049F75" w14:textId="77777777" w:rsidR="00C41784" w:rsidRDefault="00947520">
      <w:pPr>
        <w:spacing w:before="148" w:line="249" w:lineRule="auto"/>
        <w:ind w:left="155" w:right="122"/>
        <w:rPr>
          <w:sz w:val="20"/>
        </w:rPr>
      </w:pPr>
      <w:r>
        <w:rPr>
          <w:sz w:val="20"/>
          <w:vertAlign w:val="superscript"/>
        </w:rPr>
        <w:t>2</w:t>
      </w:r>
      <w:r>
        <w:rPr>
          <w:sz w:val="20"/>
        </w:rPr>
        <w:t xml:space="preserve"> </w:t>
      </w:r>
      <w:bookmarkStart w:id="7" w:name="_bookmark1"/>
      <w:bookmarkEnd w:id="7"/>
      <w:r>
        <w:rPr>
          <w:sz w:val="20"/>
        </w:rPr>
        <w:t>The</w:t>
      </w:r>
      <w:r>
        <w:rPr>
          <w:spacing w:val="-1"/>
          <w:sz w:val="20"/>
        </w:rPr>
        <w:t xml:space="preserve"> </w:t>
      </w:r>
      <w:r>
        <w:rPr>
          <w:sz w:val="20"/>
        </w:rPr>
        <w:t>figure</w:t>
      </w:r>
      <w:r>
        <w:rPr>
          <w:spacing w:val="-1"/>
          <w:sz w:val="20"/>
        </w:rPr>
        <w:t xml:space="preserve"> </w:t>
      </w:r>
      <w:r>
        <w:rPr>
          <w:sz w:val="20"/>
        </w:rPr>
        <w:t>is</w:t>
      </w:r>
      <w:r>
        <w:rPr>
          <w:spacing w:val="-3"/>
          <w:sz w:val="20"/>
        </w:rPr>
        <w:t xml:space="preserve"> </w:t>
      </w:r>
      <w:r>
        <w:rPr>
          <w:sz w:val="20"/>
        </w:rPr>
        <w:t>intended to convey recent</w:t>
      </w:r>
      <w:r>
        <w:rPr>
          <w:spacing w:val="-3"/>
          <w:sz w:val="20"/>
        </w:rPr>
        <w:t xml:space="preserve"> </w:t>
      </w:r>
      <w:r>
        <w:rPr>
          <w:sz w:val="20"/>
        </w:rPr>
        <w:t>VMT per</w:t>
      </w:r>
      <w:r>
        <w:rPr>
          <w:spacing w:val="-1"/>
          <w:sz w:val="20"/>
        </w:rPr>
        <w:t xml:space="preserve"> </w:t>
      </w:r>
      <w:r>
        <w:rPr>
          <w:sz w:val="20"/>
        </w:rPr>
        <w:t>capita levels</w:t>
      </w:r>
      <w:r>
        <w:rPr>
          <w:spacing w:val="-3"/>
          <w:sz w:val="20"/>
        </w:rPr>
        <w:t xml:space="preserve"> </w:t>
      </w:r>
      <w:r>
        <w:rPr>
          <w:sz w:val="20"/>
        </w:rPr>
        <w:t>and</w:t>
      </w:r>
      <w:r>
        <w:rPr>
          <w:spacing w:val="-2"/>
          <w:sz w:val="20"/>
        </w:rPr>
        <w:t xml:space="preserve"> </w:t>
      </w:r>
      <w:r>
        <w:rPr>
          <w:sz w:val="20"/>
        </w:rPr>
        <w:t>the</w:t>
      </w:r>
      <w:r>
        <w:rPr>
          <w:spacing w:val="-1"/>
          <w:sz w:val="20"/>
        </w:rPr>
        <w:t xml:space="preserve"> </w:t>
      </w:r>
      <w:r>
        <w:rPr>
          <w:sz w:val="20"/>
        </w:rPr>
        <w:t>2045</w:t>
      </w:r>
      <w:r>
        <w:rPr>
          <w:spacing w:val="-1"/>
          <w:sz w:val="20"/>
        </w:rPr>
        <w:t xml:space="preserve"> </w:t>
      </w:r>
      <w:r>
        <w:rPr>
          <w:sz w:val="20"/>
        </w:rPr>
        <w:t>VMT</w:t>
      </w:r>
      <w:r>
        <w:rPr>
          <w:spacing w:val="-4"/>
          <w:sz w:val="20"/>
        </w:rPr>
        <w:t xml:space="preserve"> </w:t>
      </w:r>
      <w:r>
        <w:rPr>
          <w:sz w:val="20"/>
        </w:rPr>
        <w:t>per capita</w:t>
      </w:r>
      <w:r>
        <w:rPr>
          <w:spacing w:val="-3"/>
          <w:sz w:val="20"/>
        </w:rPr>
        <w:t xml:space="preserve"> </w:t>
      </w:r>
      <w:r>
        <w:rPr>
          <w:sz w:val="20"/>
        </w:rPr>
        <w:t>target.</w:t>
      </w:r>
      <w:r>
        <w:rPr>
          <w:spacing w:val="-3"/>
          <w:sz w:val="20"/>
        </w:rPr>
        <w:t xml:space="preserve"> </w:t>
      </w:r>
      <w:r>
        <w:rPr>
          <w:sz w:val="20"/>
        </w:rPr>
        <w:t>Other information,</w:t>
      </w:r>
      <w:r>
        <w:rPr>
          <w:spacing w:val="-7"/>
          <w:sz w:val="20"/>
        </w:rPr>
        <w:t xml:space="preserve"> </w:t>
      </w:r>
      <w:r>
        <w:rPr>
          <w:sz w:val="20"/>
        </w:rPr>
        <w:t>such</w:t>
      </w:r>
      <w:r>
        <w:rPr>
          <w:spacing w:val="-5"/>
          <w:sz w:val="20"/>
        </w:rPr>
        <w:t xml:space="preserve"> </w:t>
      </w:r>
      <w:r>
        <w:rPr>
          <w:sz w:val="20"/>
        </w:rPr>
        <w:t>as</w:t>
      </w:r>
      <w:r>
        <w:rPr>
          <w:spacing w:val="-8"/>
          <w:sz w:val="20"/>
        </w:rPr>
        <w:t xml:space="preserve"> </w:t>
      </w:r>
      <w:r>
        <w:rPr>
          <w:sz w:val="20"/>
        </w:rPr>
        <w:t>the</w:t>
      </w:r>
      <w:r>
        <w:rPr>
          <w:spacing w:val="-9"/>
          <w:sz w:val="20"/>
        </w:rPr>
        <w:t xml:space="preserve"> </w:t>
      </w:r>
      <w:r>
        <w:rPr>
          <w:sz w:val="20"/>
        </w:rPr>
        <w:t>different</w:t>
      </w:r>
      <w:r>
        <w:rPr>
          <w:spacing w:val="-2"/>
          <w:sz w:val="20"/>
        </w:rPr>
        <w:t xml:space="preserve"> </w:t>
      </w:r>
      <w:r>
        <w:rPr>
          <w:sz w:val="20"/>
        </w:rPr>
        <w:t>future</w:t>
      </w:r>
      <w:r>
        <w:rPr>
          <w:spacing w:val="-9"/>
          <w:sz w:val="20"/>
        </w:rPr>
        <w:t xml:space="preserve"> </w:t>
      </w:r>
      <w:r>
        <w:rPr>
          <w:sz w:val="20"/>
        </w:rPr>
        <w:t>trend</w:t>
      </w:r>
      <w:r>
        <w:rPr>
          <w:spacing w:val="-1"/>
          <w:sz w:val="20"/>
        </w:rPr>
        <w:t xml:space="preserve"> </w:t>
      </w:r>
      <w:r>
        <w:rPr>
          <w:sz w:val="20"/>
        </w:rPr>
        <w:t>lines,</w:t>
      </w:r>
      <w:r>
        <w:rPr>
          <w:spacing w:val="-7"/>
          <w:sz w:val="20"/>
        </w:rPr>
        <w:t xml:space="preserve"> </w:t>
      </w:r>
      <w:r>
        <w:rPr>
          <w:sz w:val="20"/>
        </w:rPr>
        <w:t>are</w:t>
      </w:r>
      <w:r>
        <w:rPr>
          <w:spacing w:val="-5"/>
          <w:sz w:val="20"/>
        </w:rPr>
        <w:t xml:space="preserve"> </w:t>
      </w:r>
      <w:r>
        <w:rPr>
          <w:sz w:val="20"/>
        </w:rPr>
        <w:t>not</w:t>
      </w:r>
      <w:r>
        <w:rPr>
          <w:spacing w:val="-7"/>
          <w:sz w:val="20"/>
        </w:rPr>
        <w:t xml:space="preserve"> </w:t>
      </w:r>
      <w:r>
        <w:rPr>
          <w:sz w:val="20"/>
        </w:rPr>
        <w:t>meant</w:t>
      </w:r>
      <w:r>
        <w:rPr>
          <w:spacing w:val="-7"/>
          <w:sz w:val="20"/>
        </w:rPr>
        <w:t xml:space="preserve"> </w:t>
      </w:r>
      <w:r>
        <w:rPr>
          <w:sz w:val="20"/>
        </w:rPr>
        <w:t>to</w:t>
      </w:r>
      <w:r>
        <w:rPr>
          <w:spacing w:val="-10"/>
          <w:sz w:val="20"/>
        </w:rPr>
        <w:t xml:space="preserve"> </w:t>
      </w:r>
      <w:r>
        <w:rPr>
          <w:sz w:val="20"/>
        </w:rPr>
        <w:t>represent</w:t>
      </w:r>
      <w:r>
        <w:rPr>
          <w:spacing w:val="-3"/>
          <w:sz w:val="20"/>
        </w:rPr>
        <w:t xml:space="preserve"> </w:t>
      </w:r>
      <w:r>
        <w:rPr>
          <w:sz w:val="20"/>
        </w:rPr>
        <w:t>specific</w:t>
      </w:r>
      <w:r>
        <w:rPr>
          <w:spacing w:val="-4"/>
          <w:sz w:val="20"/>
        </w:rPr>
        <w:t xml:space="preserve"> </w:t>
      </w:r>
      <w:r>
        <w:rPr>
          <w:sz w:val="20"/>
        </w:rPr>
        <w:t>forecasts</w:t>
      </w:r>
      <w:r>
        <w:rPr>
          <w:spacing w:val="-7"/>
          <w:sz w:val="20"/>
        </w:rPr>
        <w:t xml:space="preserve"> </w:t>
      </w:r>
      <w:r>
        <w:rPr>
          <w:sz w:val="20"/>
        </w:rPr>
        <w:t>or trajectories and are for illustrative</w:t>
      </w:r>
      <w:r>
        <w:rPr>
          <w:spacing w:val="-2"/>
          <w:sz w:val="20"/>
        </w:rPr>
        <w:t xml:space="preserve"> </w:t>
      </w:r>
      <w:r>
        <w:rPr>
          <w:sz w:val="20"/>
        </w:rPr>
        <w:t>purposes only.</w:t>
      </w:r>
    </w:p>
    <w:p w14:paraId="2965FDC8" w14:textId="77777777" w:rsidR="00C41784" w:rsidRDefault="00C41784">
      <w:pPr>
        <w:spacing w:line="249" w:lineRule="auto"/>
        <w:rPr>
          <w:sz w:val="20"/>
        </w:rPr>
        <w:sectPr w:rsidR="00C41784">
          <w:pgSz w:w="12240" w:h="15840"/>
          <w:pgMar w:top="1540" w:right="1180" w:bottom="1280" w:left="1140" w:header="838" w:footer="1088" w:gutter="0"/>
          <w:cols w:space="720"/>
        </w:sectPr>
      </w:pPr>
    </w:p>
    <w:p w14:paraId="48C5B6ED" w14:textId="77777777" w:rsidR="00C41784" w:rsidRDefault="00947520">
      <w:pPr>
        <w:pStyle w:val="Heading2"/>
        <w:numPr>
          <w:ilvl w:val="1"/>
          <w:numId w:val="8"/>
        </w:numPr>
        <w:tabs>
          <w:tab w:val="left" w:pos="694"/>
        </w:tabs>
        <w:spacing w:line="247" w:lineRule="auto"/>
        <w:ind w:left="155" w:right="1111" w:firstLine="0"/>
      </w:pPr>
      <w:bookmarkStart w:id="8" w:name="2.3_This_is_not_just_about_reducing_GHG_"/>
      <w:bookmarkStart w:id="9" w:name="2.4_Departing_from_the_status_quo_would_"/>
      <w:bookmarkEnd w:id="8"/>
      <w:bookmarkEnd w:id="9"/>
      <w:r>
        <w:rPr>
          <w:color w:val="35A392"/>
        </w:rPr>
        <w:lastRenderedPageBreak/>
        <w:t>This is not just about reducing GHG emissions from the transportation</w:t>
      </w:r>
      <w:r>
        <w:rPr>
          <w:color w:val="35A392"/>
          <w:spacing w:val="-17"/>
        </w:rPr>
        <w:t xml:space="preserve"> </w:t>
      </w:r>
      <w:r>
        <w:rPr>
          <w:color w:val="35A392"/>
        </w:rPr>
        <w:t>sector.</w:t>
      </w:r>
      <w:r>
        <w:rPr>
          <w:color w:val="35A392"/>
          <w:spacing w:val="-10"/>
        </w:rPr>
        <w:t xml:space="preserve"> </w:t>
      </w:r>
      <w:r>
        <w:rPr>
          <w:color w:val="35A392"/>
        </w:rPr>
        <w:t>Sustainable</w:t>
      </w:r>
      <w:r>
        <w:rPr>
          <w:color w:val="35A392"/>
          <w:spacing w:val="-17"/>
        </w:rPr>
        <w:t xml:space="preserve"> </w:t>
      </w:r>
      <w:r>
        <w:rPr>
          <w:color w:val="35A392"/>
        </w:rPr>
        <w:t>and</w:t>
      </w:r>
      <w:r>
        <w:rPr>
          <w:color w:val="35A392"/>
          <w:spacing w:val="-14"/>
        </w:rPr>
        <w:t xml:space="preserve"> </w:t>
      </w:r>
      <w:r>
        <w:rPr>
          <w:color w:val="35A392"/>
        </w:rPr>
        <w:t>equitable</w:t>
      </w:r>
      <w:r>
        <w:rPr>
          <w:color w:val="35A392"/>
          <w:spacing w:val="-17"/>
        </w:rPr>
        <w:t xml:space="preserve"> </w:t>
      </w:r>
      <w:r>
        <w:rPr>
          <w:color w:val="35A392"/>
        </w:rPr>
        <w:t>communities support other measures to reduce GHG emissions, too.</w:t>
      </w:r>
    </w:p>
    <w:p w14:paraId="64077C32" w14:textId="77777777" w:rsidR="00C41784" w:rsidRDefault="00947520">
      <w:pPr>
        <w:pStyle w:val="BodyText"/>
        <w:spacing w:before="113" w:line="242" w:lineRule="auto"/>
        <w:ind w:left="155" w:right="285"/>
      </w:pPr>
      <w:commentRangeStart w:id="10"/>
      <w:r>
        <w:t>Beyond having a d</w:t>
      </w:r>
      <w:r>
        <w:t>irect impact on GHG emissions from cars, reducing individuals’ need to drive to fulfill daily needs by shaping transportation options and moving away from low-density, auto-oriented residential and commercial development, can also support emissions reducti</w:t>
      </w:r>
      <w:r>
        <w:t>ons in other sectors. This could include reducing energy</w:t>
      </w:r>
      <w:r>
        <w:rPr>
          <w:spacing w:val="-2"/>
        </w:rPr>
        <w:t xml:space="preserve"> </w:t>
      </w:r>
      <w:r>
        <w:t>demand from buildings</w:t>
      </w:r>
      <w:r>
        <w:rPr>
          <w:spacing w:val="-7"/>
        </w:rPr>
        <w:t xml:space="preserve"> </w:t>
      </w:r>
      <w:r>
        <w:t>and</w:t>
      </w:r>
      <w:r>
        <w:rPr>
          <w:spacing w:val="-4"/>
        </w:rPr>
        <w:t xml:space="preserve"> </w:t>
      </w:r>
      <w:r>
        <w:t>infrastructure</w:t>
      </w:r>
      <w:r>
        <w:rPr>
          <w:spacing w:val="-3"/>
        </w:rPr>
        <w:t xml:space="preserve"> </w:t>
      </w:r>
      <w:r>
        <w:t>and</w:t>
      </w:r>
      <w:r>
        <w:rPr>
          <w:spacing w:val="-4"/>
        </w:rPr>
        <w:t xml:space="preserve"> </w:t>
      </w:r>
      <w:r>
        <w:t>supporting</w:t>
      </w:r>
      <w:r>
        <w:rPr>
          <w:spacing w:val="-4"/>
        </w:rPr>
        <w:t xml:space="preserve"> </w:t>
      </w:r>
      <w:r>
        <w:t>carbon</w:t>
      </w:r>
      <w:r>
        <w:rPr>
          <w:spacing w:val="-9"/>
        </w:rPr>
        <w:t xml:space="preserve"> </w:t>
      </w:r>
      <w:r>
        <w:t>sequestration</w:t>
      </w:r>
      <w:r>
        <w:rPr>
          <w:spacing w:val="-4"/>
        </w:rPr>
        <w:t xml:space="preserve"> </w:t>
      </w:r>
      <w:r>
        <w:t>in</w:t>
      </w:r>
      <w:r>
        <w:rPr>
          <w:spacing w:val="-5"/>
        </w:rPr>
        <w:t xml:space="preserve"> </w:t>
      </w:r>
      <w:r>
        <w:t>natural</w:t>
      </w:r>
      <w:r>
        <w:rPr>
          <w:spacing w:val="-6"/>
        </w:rPr>
        <w:t xml:space="preserve"> </w:t>
      </w:r>
      <w:r>
        <w:t>and</w:t>
      </w:r>
      <w:r>
        <w:rPr>
          <w:spacing w:val="-4"/>
        </w:rPr>
        <w:t xml:space="preserve"> </w:t>
      </w:r>
      <w:r>
        <w:t xml:space="preserve">working lands. </w:t>
      </w:r>
      <w:commentRangeEnd w:id="10"/>
      <w:r w:rsidR="00FC1701">
        <w:rPr>
          <w:rStyle w:val="CommentReference"/>
        </w:rPr>
        <w:commentReference w:id="10"/>
      </w:r>
      <w:r>
        <w:t xml:space="preserve">The Proposed 2022 Scoping Plan Update identifies strategies in these areas as necessary for </w:t>
      </w:r>
      <w:r>
        <w:t>California to achieve carbon neutrality.</w:t>
      </w:r>
    </w:p>
    <w:p w14:paraId="0E348773" w14:textId="3DD11540" w:rsidR="00C41784" w:rsidRDefault="00947520">
      <w:pPr>
        <w:pStyle w:val="ListParagraph"/>
        <w:numPr>
          <w:ilvl w:val="0"/>
          <w:numId w:val="6"/>
        </w:numPr>
        <w:tabs>
          <w:tab w:val="left" w:pos="515"/>
          <w:tab w:val="left" w:pos="516"/>
        </w:tabs>
        <w:spacing w:before="169" w:line="244" w:lineRule="auto"/>
        <w:ind w:left="515" w:right="192"/>
        <w:rPr>
          <w:sz w:val="14"/>
        </w:rPr>
      </w:pPr>
      <w:r>
        <w:rPr>
          <w:b/>
          <w:sz w:val="24"/>
        </w:rPr>
        <w:t xml:space="preserve">Buildings &amp; infrastructure: </w:t>
      </w:r>
      <w:r>
        <w:rPr>
          <w:sz w:val="24"/>
        </w:rPr>
        <w:t xml:space="preserve">More compact infill development generally generates lower emissions </w:t>
      </w:r>
      <w:ins w:id="11" w:author="Shelley Jiang" w:date="2022-06-17T18:35:00Z">
        <w:r w:rsidR="00FC1701">
          <w:rPr>
            <w:sz w:val="24"/>
          </w:rPr>
          <w:t xml:space="preserve">per housing unit </w:t>
        </w:r>
      </w:ins>
      <w:r>
        <w:rPr>
          <w:sz w:val="24"/>
        </w:rPr>
        <w:t>because attached building types and smaller residential unit sizes require</w:t>
      </w:r>
      <w:r>
        <w:rPr>
          <w:spacing w:val="-3"/>
          <w:sz w:val="24"/>
        </w:rPr>
        <w:t xml:space="preserve"> </w:t>
      </w:r>
      <w:r>
        <w:rPr>
          <w:sz w:val="24"/>
        </w:rPr>
        <w:t>fewer</w:t>
      </w:r>
      <w:r>
        <w:rPr>
          <w:spacing w:val="-2"/>
          <w:sz w:val="24"/>
        </w:rPr>
        <w:t xml:space="preserve"> </w:t>
      </w:r>
      <w:r>
        <w:rPr>
          <w:sz w:val="24"/>
        </w:rPr>
        <w:t>emissions</w:t>
      </w:r>
      <w:r>
        <w:rPr>
          <w:spacing w:val="-5"/>
          <w:sz w:val="24"/>
        </w:rPr>
        <w:t xml:space="preserve"> </w:t>
      </w:r>
      <w:r>
        <w:rPr>
          <w:sz w:val="24"/>
        </w:rPr>
        <w:t>to</w:t>
      </w:r>
      <w:r>
        <w:rPr>
          <w:spacing w:val="-2"/>
          <w:sz w:val="24"/>
        </w:rPr>
        <w:t xml:space="preserve"> </w:t>
      </w:r>
      <w:r>
        <w:rPr>
          <w:sz w:val="24"/>
        </w:rPr>
        <w:t>construct</w:t>
      </w:r>
      <w:r>
        <w:rPr>
          <w:spacing w:val="-2"/>
          <w:sz w:val="24"/>
        </w:rPr>
        <w:t xml:space="preserve"> </w:t>
      </w:r>
      <w:r>
        <w:rPr>
          <w:sz w:val="24"/>
        </w:rPr>
        <w:t>and</w:t>
      </w:r>
      <w:r>
        <w:rPr>
          <w:spacing w:val="-2"/>
          <w:sz w:val="24"/>
        </w:rPr>
        <w:t xml:space="preserve"> </w:t>
      </w:r>
      <w:r>
        <w:rPr>
          <w:sz w:val="24"/>
        </w:rPr>
        <w:t>less</w:t>
      </w:r>
      <w:r>
        <w:rPr>
          <w:spacing w:val="-5"/>
          <w:sz w:val="24"/>
        </w:rPr>
        <w:t xml:space="preserve"> </w:t>
      </w:r>
      <w:r>
        <w:rPr>
          <w:sz w:val="24"/>
        </w:rPr>
        <w:t>energy</w:t>
      </w:r>
      <w:r>
        <w:rPr>
          <w:spacing w:val="-10"/>
          <w:sz w:val="24"/>
        </w:rPr>
        <w:t xml:space="preserve"> </w:t>
      </w:r>
      <w:r>
        <w:rPr>
          <w:sz w:val="24"/>
        </w:rPr>
        <w:t>to</w:t>
      </w:r>
      <w:r>
        <w:rPr>
          <w:spacing w:val="-2"/>
          <w:sz w:val="24"/>
        </w:rPr>
        <w:t xml:space="preserve"> </w:t>
      </w:r>
      <w:r>
        <w:rPr>
          <w:sz w:val="24"/>
        </w:rPr>
        <w:t>heat</w:t>
      </w:r>
      <w:ins w:id="12" w:author="Shelley Jiang" w:date="2022-06-17T18:35:00Z">
        <w:r w:rsidR="00FC1701">
          <w:rPr>
            <w:spacing w:val="-2"/>
            <w:sz w:val="24"/>
          </w:rPr>
          <w:t xml:space="preserve">, </w:t>
        </w:r>
      </w:ins>
      <w:del w:id="13" w:author="Shelley Jiang" w:date="2022-06-17T18:35:00Z">
        <w:r w:rsidDel="00FC1701">
          <w:rPr>
            <w:spacing w:val="-2"/>
            <w:sz w:val="24"/>
          </w:rPr>
          <w:delText xml:space="preserve"> </w:delText>
        </w:r>
        <w:r w:rsidDel="00FC1701">
          <w:rPr>
            <w:sz w:val="24"/>
          </w:rPr>
          <w:delText>and</w:delText>
        </w:r>
        <w:r w:rsidDel="00FC1701">
          <w:rPr>
            <w:spacing w:val="-2"/>
            <w:sz w:val="24"/>
          </w:rPr>
          <w:delText xml:space="preserve"> </w:delText>
        </w:r>
      </w:del>
      <w:r>
        <w:rPr>
          <w:sz w:val="24"/>
        </w:rPr>
        <w:t>cool</w:t>
      </w:r>
      <w:ins w:id="14" w:author="Shelley Jiang" w:date="2022-06-17T18:35:00Z">
        <w:r w:rsidR="00FC1701">
          <w:rPr>
            <w:sz w:val="24"/>
          </w:rPr>
          <w:t xml:space="preserve">, and </w:t>
        </w:r>
        <w:r w:rsidR="00F634E7">
          <w:rPr>
            <w:sz w:val="24"/>
          </w:rPr>
          <w:t>illuminate</w:t>
        </w:r>
      </w:ins>
      <w:r>
        <w:rPr>
          <w:sz w:val="24"/>
        </w:rPr>
        <w:t>.</w:t>
      </w:r>
      <w:hyperlink w:anchor="_bookmark2" w:history="1">
        <w:r>
          <w:rPr>
            <w:position w:val="8"/>
            <w:sz w:val="14"/>
          </w:rPr>
          <w:t>3</w:t>
        </w:r>
      </w:hyperlink>
      <w:r>
        <w:rPr>
          <w:position w:val="8"/>
          <w:sz w:val="14"/>
        </w:rPr>
        <w:t>,</w:t>
      </w:r>
      <w:hyperlink w:anchor="_bookmark3" w:history="1">
        <w:r>
          <w:rPr>
            <w:position w:val="8"/>
            <w:sz w:val="14"/>
          </w:rPr>
          <w:t>4</w:t>
        </w:r>
      </w:hyperlink>
      <w:r>
        <w:rPr>
          <w:spacing w:val="25"/>
          <w:position w:val="8"/>
          <w:sz w:val="14"/>
        </w:rPr>
        <w:t xml:space="preserve"> </w:t>
      </w:r>
      <w:r>
        <w:rPr>
          <w:sz w:val="24"/>
        </w:rPr>
        <w:t>Studies</w:t>
      </w:r>
      <w:r>
        <w:rPr>
          <w:spacing w:val="-5"/>
          <w:sz w:val="24"/>
        </w:rPr>
        <w:t xml:space="preserve"> </w:t>
      </w:r>
      <w:del w:id="15" w:author="Shelley Jiang" w:date="2022-06-17T18:36:00Z">
        <w:r w:rsidDel="00F634E7">
          <w:rPr>
            <w:sz w:val="24"/>
          </w:rPr>
          <w:delText xml:space="preserve">have </w:delText>
        </w:r>
      </w:del>
      <w:r>
        <w:rPr>
          <w:sz w:val="24"/>
        </w:rPr>
        <w:t>estimate</w:t>
      </w:r>
      <w:del w:id="16" w:author="Shelley Jiang" w:date="2022-06-17T18:36:00Z">
        <w:r w:rsidDel="00F634E7">
          <w:rPr>
            <w:sz w:val="24"/>
          </w:rPr>
          <w:delText>d</w:delText>
        </w:r>
      </w:del>
      <w:r>
        <w:rPr>
          <w:spacing w:val="-5"/>
          <w:sz w:val="24"/>
        </w:rPr>
        <w:t xml:space="preserve"> </w:t>
      </w:r>
      <w:r>
        <w:rPr>
          <w:sz w:val="24"/>
        </w:rPr>
        <w:t>that</w:t>
      </w:r>
      <w:r>
        <w:rPr>
          <w:spacing w:val="-5"/>
          <w:sz w:val="24"/>
        </w:rPr>
        <w:t xml:space="preserve"> </w:t>
      </w:r>
      <w:r>
        <w:rPr>
          <w:sz w:val="24"/>
        </w:rPr>
        <w:t>infill</w:t>
      </w:r>
      <w:r>
        <w:rPr>
          <w:spacing w:val="-7"/>
          <w:sz w:val="24"/>
        </w:rPr>
        <w:t xml:space="preserve"> </w:t>
      </w:r>
      <w:r>
        <w:rPr>
          <w:sz w:val="24"/>
        </w:rPr>
        <w:t>development</w:t>
      </w:r>
      <w:r>
        <w:rPr>
          <w:spacing w:val="-10"/>
          <w:sz w:val="24"/>
        </w:rPr>
        <w:t xml:space="preserve"> </w:t>
      </w:r>
      <w:r>
        <w:rPr>
          <w:sz w:val="24"/>
        </w:rPr>
        <w:t>uses</w:t>
      </w:r>
      <w:r>
        <w:rPr>
          <w:spacing w:val="-8"/>
          <w:sz w:val="24"/>
        </w:rPr>
        <w:t xml:space="preserve"> </w:t>
      </w:r>
      <w:r>
        <w:rPr>
          <w:sz w:val="24"/>
        </w:rPr>
        <w:t>10</w:t>
      </w:r>
      <w:r>
        <w:rPr>
          <w:spacing w:val="-6"/>
          <w:sz w:val="24"/>
        </w:rPr>
        <w:t xml:space="preserve"> </w:t>
      </w:r>
      <w:r>
        <w:rPr>
          <w:sz w:val="24"/>
        </w:rPr>
        <w:t>to</w:t>
      </w:r>
      <w:r>
        <w:rPr>
          <w:spacing w:val="-10"/>
          <w:sz w:val="24"/>
        </w:rPr>
        <w:t xml:space="preserve"> </w:t>
      </w:r>
      <w:r>
        <w:rPr>
          <w:sz w:val="24"/>
        </w:rPr>
        <w:t>20</w:t>
      </w:r>
      <w:r>
        <w:rPr>
          <w:spacing w:val="-6"/>
          <w:sz w:val="24"/>
        </w:rPr>
        <w:t xml:space="preserve"> </w:t>
      </w:r>
      <w:r>
        <w:rPr>
          <w:sz w:val="24"/>
        </w:rPr>
        <w:t>percent</w:t>
      </w:r>
      <w:r>
        <w:rPr>
          <w:spacing w:val="-5"/>
          <w:sz w:val="24"/>
        </w:rPr>
        <w:t xml:space="preserve"> </w:t>
      </w:r>
      <w:r>
        <w:rPr>
          <w:sz w:val="24"/>
        </w:rPr>
        <w:t>less</w:t>
      </w:r>
      <w:r>
        <w:rPr>
          <w:spacing w:val="-8"/>
          <w:sz w:val="24"/>
        </w:rPr>
        <w:t xml:space="preserve"> </w:t>
      </w:r>
      <w:r>
        <w:rPr>
          <w:sz w:val="24"/>
        </w:rPr>
        <w:t>residential</w:t>
      </w:r>
      <w:r>
        <w:rPr>
          <w:spacing w:val="-7"/>
          <w:sz w:val="24"/>
        </w:rPr>
        <w:t xml:space="preserve"> </w:t>
      </w:r>
      <w:r>
        <w:rPr>
          <w:sz w:val="24"/>
        </w:rPr>
        <w:t>energy</w:t>
      </w:r>
      <w:r>
        <w:rPr>
          <w:spacing w:val="-12"/>
          <w:sz w:val="24"/>
        </w:rPr>
        <w:t xml:space="preserve"> </w:t>
      </w:r>
      <w:r>
        <w:rPr>
          <w:sz w:val="24"/>
        </w:rPr>
        <w:t>due</w:t>
      </w:r>
      <w:r>
        <w:rPr>
          <w:spacing w:val="-10"/>
          <w:sz w:val="24"/>
        </w:rPr>
        <w:t xml:space="preserve"> </w:t>
      </w:r>
      <w:r>
        <w:rPr>
          <w:sz w:val="24"/>
        </w:rPr>
        <w:t>to changes in unit types, sizes, and locations. Additional benefits inc</w:t>
      </w:r>
      <w:r>
        <w:rPr>
          <w:sz w:val="24"/>
        </w:rPr>
        <w:t>lude reduced heat island</w:t>
      </w:r>
      <w:r>
        <w:rPr>
          <w:spacing w:val="-11"/>
          <w:sz w:val="24"/>
        </w:rPr>
        <w:t xml:space="preserve"> </w:t>
      </w:r>
      <w:r>
        <w:rPr>
          <w:sz w:val="24"/>
        </w:rPr>
        <w:t>effects</w:t>
      </w:r>
      <w:r>
        <w:rPr>
          <w:spacing w:val="-14"/>
          <w:sz w:val="24"/>
        </w:rPr>
        <w:t xml:space="preserve"> </w:t>
      </w:r>
      <w:r>
        <w:rPr>
          <w:sz w:val="24"/>
        </w:rPr>
        <w:t>from</w:t>
      </w:r>
      <w:r>
        <w:rPr>
          <w:spacing w:val="-11"/>
          <w:sz w:val="24"/>
        </w:rPr>
        <w:t xml:space="preserve"> </w:t>
      </w:r>
      <w:commentRangeStart w:id="17"/>
      <w:ins w:id="18" w:author="Shelley Jiang" w:date="2022-06-17T18:37:00Z">
        <w:r w:rsidR="00F634E7">
          <w:rPr>
            <w:spacing w:val="-11"/>
            <w:sz w:val="24"/>
          </w:rPr>
          <w:t xml:space="preserve">avoided construction of </w:t>
        </w:r>
      </w:ins>
      <w:ins w:id="19" w:author="Shelley Jiang" w:date="2022-06-17T18:36:00Z">
        <w:r w:rsidR="00F634E7">
          <w:rPr>
            <w:spacing w:val="-11"/>
            <w:sz w:val="24"/>
          </w:rPr>
          <w:t>rooftops</w:t>
        </w:r>
      </w:ins>
      <w:ins w:id="20" w:author="Shelley Jiang" w:date="2022-06-17T18:37:00Z">
        <w:r w:rsidR="00F634E7">
          <w:rPr>
            <w:spacing w:val="-11"/>
            <w:sz w:val="24"/>
          </w:rPr>
          <w:t xml:space="preserve"> and</w:t>
        </w:r>
      </w:ins>
      <w:ins w:id="21" w:author="Shelley Jiang" w:date="2022-06-17T18:36:00Z">
        <w:r w:rsidR="00F634E7">
          <w:rPr>
            <w:spacing w:val="-11"/>
            <w:sz w:val="24"/>
          </w:rPr>
          <w:t xml:space="preserve"> </w:t>
        </w:r>
      </w:ins>
      <w:r>
        <w:rPr>
          <w:sz w:val="24"/>
        </w:rPr>
        <w:t>paved</w:t>
      </w:r>
      <w:r>
        <w:rPr>
          <w:spacing w:val="-11"/>
          <w:sz w:val="24"/>
        </w:rPr>
        <w:t xml:space="preserve"> </w:t>
      </w:r>
      <w:r>
        <w:rPr>
          <w:sz w:val="24"/>
        </w:rPr>
        <w:t>surfaces</w:t>
      </w:r>
      <w:r>
        <w:rPr>
          <w:spacing w:val="-14"/>
          <w:sz w:val="24"/>
        </w:rPr>
        <w:t xml:space="preserve"> </w:t>
      </w:r>
      <w:r>
        <w:rPr>
          <w:sz w:val="24"/>
        </w:rPr>
        <w:t>like</w:t>
      </w:r>
      <w:ins w:id="22" w:author="Shelley Jiang" w:date="2022-06-17T18:37:00Z">
        <w:r w:rsidR="00F634E7">
          <w:rPr>
            <w:sz w:val="24"/>
          </w:rPr>
          <w:t xml:space="preserve"> new roads and</w:t>
        </w:r>
      </w:ins>
      <w:r>
        <w:rPr>
          <w:spacing w:val="-17"/>
          <w:sz w:val="24"/>
        </w:rPr>
        <w:t xml:space="preserve"> </w:t>
      </w:r>
      <w:r>
        <w:rPr>
          <w:sz w:val="24"/>
        </w:rPr>
        <w:t>parking</w:t>
      </w:r>
      <w:r>
        <w:rPr>
          <w:spacing w:val="-11"/>
          <w:sz w:val="24"/>
        </w:rPr>
        <w:t xml:space="preserve"> </w:t>
      </w:r>
      <w:r>
        <w:rPr>
          <w:sz w:val="24"/>
        </w:rPr>
        <w:t>lots</w:t>
      </w:r>
      <w:commentRangeEnd w:id="17"/>
      <w:r w:rsidR="00452B05">
        <w:rPr>
          <w:rStyle w:val="CommentReference"/>
        </w:rPr>
        <w:commentReference w:id="17"/>
      </w:r>
      <w:commentRangeStart w:id="23"/>
      <w:r>
        <w:rPr>
          <w:sz w:val="24"/>
        </w:rPr>
        <w:t>,</w:t>
      </w:r>
      <w:r>
        <w:rPr>
          <w:spacing w:val="-13"/>
          <w:sz w:val="24"/>
        </w:rPr>
        <w:t xml:space="preserve"> </w:t>
      </w:r>
      <w:r>
        <w:rPr>
          <w:sz w:val="24"/>
        </w:rPr>
        <w:t>which</w:t>
      </w:r>
      <w:r>
        <w:rPr>
          <w:spacing w:val="-17"/>
          <w:sz w:val="24"/>
        </w:rPr>
        <w:t xml:space="preserve"> </w:t>
      </w:r>
      <w:r>
        <w:rPr>
          <w:sz w:val="24"/>
        </w:rPr>
        <w:t>increase</w:t>
      </w:r>
      <w:r>
        <w:rPr>
          <w:spacing w:val="-12"/>
          <w:sz w:val="24"/>
        </w:rPr>
        <w:t xml:space="preserve"> </w:t>
      </w:r>
      <w:r>
        <w:rPr>
          <w:sz w:val="24"/>
        </w:rPr>
        <w:t>long-term</w:t>
      </w:r>
      <w:r>
        <w:rPr>
          <w:spacing w:val="-16"/>
          <w:sz w:val="24"/>
        </w:rPr>
        <w:t xml:space="preserve"> </w:t>
      </w:r>
      <w:r>
        <w:rPr>
          <w:sz w:val="24"/>
        </w:rPr>
        <w:t>building energy</w:t>
      </w:r>
      <w:r>
        <w:rPr>
          <w:spacing w:val="-1"/>
          <w:sz w:val="24"/>
        </w:rPr>
        <w:t xml:space="preserve"> </w:t>
      </w:r>
      <w:r>
        <w:rPr>
          <w:sz w:val="24"/>
        </w:rPr>
        <w:t>use</w:t>
      </w:r>
      <w:commentRangeEnd w:id="23"/>
      <w:r w:rsidR="00F634E7">
        <w:rPr>
          <w:rStyle w:val="CommentReference"/>
        </w:rPr>
        <w:commentReference w:id="23"/>
      </w:r>
      <w:r>
        <w:rPr>
          <w:sz w:val="24"/>
        </w:rPr>
        <w:t>, and reduced emissions from the construction of infrastructure.</w:t>
      </w:r>
      <w:hyperlink w:anchor="_bookmark4" w:history="1">
        <w:r>
          <w:rPr>
            <w:position w:val="8"/>
            <w:sz w:val="14"/>
          </w:rPr>
          <w:t>5</w:t>
        </w:r>
      </w:hyperlink>
    </w:p>
    <w:p w14:paraId="103CEEDE" w14:textId="77777777" w:rsidR="00C41784" w:rsidRDefault="00947520">
      <w:pPr>
        <w:pStyle w:val="ListParagraph"/>
        <w:numPr>
          <w:ilvl w:val="0"/>
          <w:numId w:val="6"/>
        </w:numPr>
        <w:tabs>
          <w:tab w:val="left" w:pos="516"/>
        </w:tabs>
        <w:spacing w:before="111" w:line="244" w:lineRule="auto"/>
        <w:ind w:left="515" w:right="537"/>
        <w:jc w:val="both"/>
        <w:rPr>
          <w:sz w:val="14"/>
        </w:rPr>
      </w:pPr>
      <w:r>
        <w:rPr>
          <w:b/>
          <w:sz w:val="24"/>
        </w:rPr>
        <w:t>Natural</w:t>
      </w:r>
      <w:r>
        <w:rPr>
          <w:b/>
          <w:spacing w:val="-9"/>
          <w:sz w:val="24"/>
        </w:rPr>
        <w:t xml:space="preserve"> </w:t>
      </w:r>
      <w:r>
        <w:rPr>
          <w:b/>
          <w:sz w:val="24"/>
        </w:rPr>
        <w:t>and</w:t>
      </w:r>
      <w:r>
        <w:rPr>
          <w:b/>
          <w:spacing w:val="-7"/>
          <w:sz w:val="24"/>
        </w:rPr>
        <w:t xml:space="preserve"> </w:t>
      </w:r>
      <w:r>
        <w:rPr>
          <w:b/>
          <w:sz w:val="24"/>
        </w:rPr>
        <w:t>agricultural</w:t>
      </w:r>
      <w:r>
        <w:rPr>
          <w:b/>
          <w:spacing w:val="-9"/>
          <w:sz w:val="24"/>
        </w:rPr>
        <w:t xml:space="preserve"> </w:t>
      </w:r>
      <w:r>
        <w:rPr>
          <w:b/>
          <w:sz w:val="24"/>
        </w:rPr>
        <w:t>lands:</w:t>
      </w:r>
      <w:r>
        <w:rPr>
          <w:b/>
          <w:spacing w:val="-16"/>
          <w:sz w:val="24"/>
        </w:rPr>
        <w:t xml:space="preserve"> </w:t>
      </w:r>
      <w:r>
        <w:rPr>
          <w:sz w:val="24"/>
        </w:rPr>
        <w:t>The</w:t>
      </w:r>
      <w:r>
        <w:rPr>
          <w:spacing w:val="-12"/>
          <w:sz w:val="24"/>
        </w:rPr>
        <w:t xml:space="preserve"> </w:t>
      </w:r>
      <w:r>
        <w:rPr>
          <w:sz w:val="24"/>
        </w:rPr>
        <w:t>conversion</w:t>
      </w:r>
      <w:r>
        <w:rPr>
          <w:spacing w:val="-11"/>
          <w:sz w:val="24"/>
        </w:rPr>
        <w:t xml:space="preserve"> </w:t>
      </w:r>
      <w:r>
        <w:rPr>
          <w:sz w:val="24"/>
        </w:rPr>
        <w:t>of</w:t>
      </w:r>
      <w:r>
        <w:rPr>
          <w:spacing w:val="-12"/>
          <w:sz w:val="24"/>
        </w:rPr>
        <w:t xml:space="preserve"> </w:t>
      </w:r>
      <w:r>
        <w:rPr>
          <w:sz w:val="24"/>
        </w:rPr>
        <w:t>natural</w:t>
      </w:r>
      <w:r>
        <w:rPr>
          <w:spacing w:val="-12"/>
          <w:sz w:val="24"/>
        </w:rPr>
        <w:t xml:space="preserve"> </w:t>
      </w:r>
      <w:r>
        <w:rPr>
          <w:sz w:val="24"/>
        </w:rPr>
        <w:t>and</w:t>
      </w:r>
      <w:r>
        <w:rPr>
          <w:spacing w:val="-15"/>
          <w:sz w:val="24"/>
        </w:rPr>
        <w:t xml:space="preserve"> </w:t>
      </w:r>
      <w:r>
        <w:rPr>
          <w:sz w:val="24"/>
        </w:rPr>
        <w:t>agricultural</w:t>
      </w:r>
      <w:r>
        <w:rPr>
          <w:spacing w:val="-12"/>
          <w:sz w:val="24"/>
        </w:rPr>
        <w:t xml:space="preserve"> </w:t>
      </w:r>
      <w:r>
        <w:rPr>
          <w:sz w:val="24"/>
        </w:rPr>
        <w:t>lands</w:t>
      </w:r>
      <w:r>
        <w:rPr>
          <w:spacing w:val="-18"/>
          <w:sz w:val="24"/>
        </w:rPr>
        <w:t xml:space="preserve"> </w:t>
      </w:r>
      <w:r>
        <w:rPr>
          <w:sz w:val="24"/>
        </w:rPr>
        <w:t>to residential</w:t>
      </w:r>
      <w:r>
        <w:rPr>
          <w:spacing w:val="-4"/>
          <w:sz w:val="24"/>
        </w:rPr>
        <w:t xml:space="preserve"> </w:t>
      </w:r>
      <w:r>
        <w:rPr>
          <w:sz w:val="24"/>
        </w:rPr>
        <w:t>or</w:t>
      </w:r>
      <w:r>
        <w:rPr>
          <w:spacing w:val="-7"/>
          <w:sz w:val="24"/>
        </w:rPr>
        <w:t xml:space="preserve"> </w:t>
      </w:r>
      <w:r>
        <w:rPr>
          <w:sz w:val="24"/>
        </w:rPr>
        <w:t>commercial</w:t>
      </w:r>
      <w:r>
        <w:rPr>
          <w:spacing w:val="-6"/>
          <w:sz w:val="24"/>
        </w:rPr>
        <w:t xml:space="preserve"> </w:t>
      </w:r>
      <w:r>
        <w:rPr>
          <w:sz w:val="24"/>
        </w:rPr>
        <w:t>development</w:t>
      </w:r>
      <w:r>
        <w:rPr>
          <w:spacing w:val="-2"/>
          <w:sz w:val="24"/>
        </w:rPr>
        <w:t xml:space="preserve"> </w:t>
      </w:r>
      <w:r>
        <w:rPr>
          <w:sz w:val="24"/>
        </w:rPr>
        <w:t>would</w:t>
      </w:r>
      <w:r>
        <w:rPr>
          <w:spacing w:val="-2"/>
          <w:sz w:val="24"/>
        </w:rPr>
        <w:t xml:space="preserve"> </w:t>
      </w:r>
      <w:r>
        <w:rPr>
          <w:sz w:val="24"/>
        </w:rPr>
        <w:t>cause</w:t>
      </w:r>
      <w:r>
        <w:rPr>
          <w:spacing w:val="-1"/>
          <w:sz w:val="24"/>
        </w:rPr>
        <w:t xml:space="preserve"> </w:t>
      </w:r>
      <w:r>
        <w:rPr>
          <w:sz w:val="24"/>
        </w:rPr>
        <w:t>emissions</w:t>
      </w:r>
      <w:r>
        <w:rPr>
          <w:spacing w:val="-5"/>
          <w:sz w:val="24"/>
        </w:rPr>
        <w:t xml:space="preserve"> </w:t>
      </w:r>
      <w:r>
        <w:rPr>
          <w:sz w:val="24"/>
        </w:rPr>
        <w:t>from</w:t>
      </w:r>
      <w:r>
        <w:rPr>
          <w:spacing w:val="-6"/>
          <w:sz w:val="24"/>
        </w:rPr>
        <w:t xml:space="preserve"> </w:t>
      </w:r>
      <w:r>
        <w:rPr>
          <w:sz w:val="24"/>
        </w:rPr>
        <w:t>loss</w:t>
      </w:r>
      <w:r>
        <w:rPr>
          <w:spacing w:val="-5"/>
          <w:sz w:val="24"/>
        </w:rPr>
        <w:t xml:space="preserve"> </w:t>
      </w:r>
      <w:r>
        <w:rPr>
          <w:sz w:val="24"/>
        </w:rPr>
        <w:t>of</w:t>
      </w:r>
      <w:r>
        <w:rPr>
          <w:spacing w:val="-2"/>
          <w:sz w:val="24"/>
        </w:rPr>
        <w:t xml:space="preserve"> </w:t>
      </w:r>
      <w:r>
        <w:rPr>
          <w:sz w:val="24"/>
        </w:rPr>
        <w:t>carbon stored</w:t>
      </w:r>
      <w:r>
        <w:rPr>
          <w:spacing w:val="-9"/>
          <w:sz w:val="24"/>
        </w:rPr>
        <w:t xml:space="preserve"> </w:t>
      </w:r>
      <w:r>
        <w:rPr>
          <w:sz w:val="24"/>
        </w:rPr>
        <w:t>in</w:t>
      </w:r>
      <w:r>
        <w:rPr>
          <w:spacing w:val="-6"/>
          <w:sz w:val="24"/>
        </w:rPr>
        <w:t xml:space="preserve"> </w:t>
      </w:r>
      <w:r>
        <w:rPr>
          <w:sz w:val="24"/>
        </w:rPr>
        <w:t>these</w:t>
      </w:r>
      <w:r>
        <w:rPr>
          <w:spacing w:val="-6"/>
          <w:sz w:val="24"/>
        </w:rPr>
        <w:t xml:space="preserve"> </w:t>
      </w:r>
      <w:r>
        <w:rPr>
          <w:sz w:val="24"/>
        </w:rPr>
        <w:t>systems,</w:t>
      </w:r>
      <w:r>
        <w:rPr>
          <w:spacing w:val="-6"/>
          <w:sz w:val="24"/>
        </w:rPr>
        <w:t xml:space="preserve"> </w:t>
      </w:r>
      <w:r>
        <w:rPr>
          <w:sz w:val="24"/>
        </w:rPr>
        <w:t>as</w:t>
      </w:r>
      <w:r>
        <w:rPr>
          <w:spacing w:val="-8"/>
          <w:sz w:val="24"/>
        </w:rPr>
        <w:t xml:space="preserve"> </w:t>
      </w:r>
      <w:r>
        <w:rPr>
          <w:sz w:val="24"/>
        </w:rPr>
        <w:t>well</w:t>
      </w:r>
      <w:r>
        <w:rPr>
          <w:spacing w:val="-7"/>
          <w:sz w:val="24"/>
        </w:rPr>
        <w:t xml:space="preserve"> </w:t>
      </w:r>
      <w:r>
        <w:rPr>
          <w:sz w:val="24"/>
        </w:rPr>
        <w:t>as</w:t>
      </w:r>
      <w:r>
        <w:rPr>
          <w:spacing w:val="-8"/>
          <w:sz w:val="24"/>
        </w:rPr>
        <w:t xml:space="preserve"> </w:t>
      </w:r>
      <w:r>
        <w:rPr>
          <w:sz w:val="24"/>
        </w:rPr>
        <w:t>reduce</w:t>
      </w:r>
      <w:r>
        <w:rPr>
          <w:spacing w:val="-10"/>
          <w:sz w:val="24"/>
        </w:rPr>
        <w:t xml:space="preserve"> </w:t>
      </w:r>
      <w:r>
        <w:rPr>
          <w:sz w:val="24"/>
        </w:rPr>
        <w:t>the</w:t>
      </w:r>
      <w:r>
        <w:rPr>
          <w:spacing w:val="-10"/>
          <w:sz w:val="24"/>
        </w:rPr>
        <w:t xml:space="preserve"> </w:t>
      </w:r>
      <w:r>
        <w:rPr>
          <w:sz w:val="24"/>
        </w:rPr>
        <w:t>capacity</w:t>
      </w:r>
      <w:r>
        <w:rPr>
          <w:spacing w:val="-7"/>
          <w:sz w:val="24"/>
        </w:rPr>
        <w:t xml:space="preserve"> </w:t>
      </w:r>
      <w:r>
        <w:rPr>
          <w:sz w:val="24"/>
        </w:rPr>
        <w:t>of</w:t>
      </w:r>
      <w:r>
        <w:rPr>
          <w:spacing w:val="-10"/>
          <w:sz w:val="24"/>
        </w:rPr>
        <w:t xml:space="preserve"> </w:t>
      </w:r>
      <w:r>
        <w:rPr>
          <w:sz w:val="24"/>
        </w:rPr>
        <w:t>these</w:t>
      </w:r>
      <w:r>
        <w:rPr>
          <w:spacing w:val="-6"/>
          <w:sz w:val="24"/>
        </w:rPr>
        <w:t xml:space="preserve"> </w:t>
      </w:r>
      <w:r>
        <w:rPr>
          <w:sz w:val="24"/>
        </w:rPr>
        <w:t>lands</w:t>
      </w:r>
      <w:r>
        <w:rPr>
          <w:spacing w:val="-8"/>
          <w:sz w:val="24"/>
        </w:rPr>
        <w:t xml:space="preserve"> </w:t>
      </w:r>
      <w:r>
        <w:rPr>
          <w:sz w:val="24"/>
        </w:rPr>
        <w:t>to</w:t>
      </w:r>
      <w:r>
        <w:rPr>
          <w:spacing w:val="-5"/>
          <w:sz w:val="24"/>
        </w:rPr>
        <w:t xml:space="preserve"> </w:t>
      </w:r>
      <w:r>
        <w:rPr>
          <w:sz w:val="24"/>
        </w:rPr>
        <w:t>sequester carbon from the atmosphere.</w:t>
      </w:r>
      <w:hyperlink w:anchor="_bookmark5" w:history="1">
        <w:r>
          <w:rPr>
            <w:position w:val="8"/>
            <w:sz w:val="14"/>
          </w:rPr>
          <w:t>6</w:t>
        </w:r>
      </w:hyperlink>
    </w:p>
    <w:p w14:paraId="0CA474F2" w14:textId="77777777" w:rsidR="00C41784" w:rsidRDefault="00947520">
      <w:pPr>
        <w:pStyle w:val="Heading2"/>
        <w:numPr>
          <w:ilvl w:val="1"/>
          <w:numId w:val="8"/>
        </w:numPr>
        <w:tabs>
          <w:tab w:val="left" w:pos="689"/>
        </w:tabs>
        <w:spacing w:before="236" w:line="247" w:lineRule="auto"/>
        <w:ind w:left="155" w:right="363" w:firstLine="0"/>
      </w:pPr>
      <w:r>
        <w:rPr>
          <w:color w:val="35A392"/>
        </w:rPr>
        <w:t>Departing from the status quo would ease inequitable burdens on California’s low-income and BIPOC communities.</w:t>
      </w:r>
    </w:p>
    <w:p w14:paraId="1C272788" w14:textId="77777777" w:rsidR="00C41784" w:rsidRDefault="00947520">
      <w:pPr>
        <w:pStyle w:val="BodyText"/>
        <w:spacing w:before="117" w:line="242" w:lineRule="auto"/>
        <w:ind w:left="155" w:right="122"/>
      </w:pPr>
      <w:r>
        <w:t>California</w:t>
      </w:r>
      <w:r>
        <w:rPr>
          <w:spacing w:val="-8"/>
        </w:rPr>
        <w:t xml:space="preserve"> </w:t>
      </w:r>
      <w:r>
        <w:t>can</w:t>
      </w:r>
      <w:r>
        <w:rPr>
          <w:spacing w:val="-12"/>
        </w:rPr>
        <w:t xml:space="preserve"> </w:t>
      </w:r>
      <w:r>
        <w:t>offer</w:t>
      </w:r>
      <w:r>
        <w:rPr>
          <w:spacing w:val="-3"/>
        </w:rPr>
        <w:t xml:space="preserve"> </w:t>
      </w:r>
      <w:r>
        <w:t>accessible,</w:t>
      </w:r>
      <w:r>
        <w:rPr>
          <w:spacing w:val="-12"/>
        </w:rPr>
        <w:t xml:space="preserve"> </w:t>
      </w:r>
      <w:r>
        <w:t>engaging,</w:t>
      </w:r>
      <w:r>
        <w:rPr>
          <w:spacing w:val="-12"/>
        </w:rPr>
        <w:t xml:space="preserve"> </w:t>
      </w:r>
      <w:r>
        <w:t>and</w:t>
      </w:r>
      <w:r>
        <w:rPr>
          <w:spacing w:val="-10"/>
        </w:rPr>
        <w:t xml:space="preserve"> </w:t>
      </w:r>
      <w:r>
        <w:t>safe</w:t>
      </w:r>
      <w:r>
        <w:rPr>
          <w:spacing w:val="-7"/>
        </w:rPr>
        <w:t xml:space="preserve"> </w:t>
      </w:r>
      <w:r>
        <w:t>landscapes</w:t>
      </w:r>
      <w:r>
        <w:rPr>
          <w:spacing w:val="-9"/>
        </w:rPr>
        <w:t xml:space="preserve"> </w:t>
      </w:r>
      <w:r>
        <w:t>and</w:t>
      </w:r>
      <w:r>
        <w:rPr>
          <w:spacing w:val="-6"/>
        </w:rPr>
        <w:t xml:space="preserve"> </w:t>
      </w:r>
      <w:r>
        <w:t>communities</w:t>
      </w:r>
      <w:r>
        <w:rPr>
          <w:spacing w:val="-9"/>
        </w:rPr>
        <w:t xml:space="preserve"> </w:t>
      </w:r>
      <w:r>
        <w:t>for</w:t>
      </w:r>
      <w:r>
        <w:rPr>
          <w:spacing w:val="-6"/>
        </w:rPr>
        <w:t xml:space="preserve"> </w:t>
      </w:r>
      <w:r>
        <w:t>all</w:t>
      </w:r>
      <w:r>
        <w:rPr>
          <w:spacing w:val="-9"/>
        </w:rPr>
        <w:t xml:space="preserve"> </w:t>
      </w:r>
      <w:r>
        <w:t>by moving away</w:t>
      </w:r>
      <w:r>
        <w:rPr>
          <w:spacing w:val="-2"/>
        </w:rPr>
        <w:t xml:space="preserve"> </w:t>
      </w:r>
      <w:r>
        <w:t>from transportation and land use patterns</w:t>
      </w:r>
      <w:r>
        <w:rPr>
          <w:spacing w:val="-2"/>
        </w:rPr>
        <w:t xml:space="preserve"> </w:t>
      </w:r>
      <w:r>
        <w:t>that have marginalized all</w:t>
      </w:r>
      <w:r>
        <w:rPr>
          <w:spacing w:val="-2"/>
        </w:rPr>
        <w:t xml:space="preserve"> </w:t>
      </w:r>
      <w:r>
        <w:t>too many.</w:t>
      </w:r>
      <w:r>
        <w:rPr>
          <w:spacing w:val="40"/>
        </w:rPr>
        <w:t xml:space="preserve"> </w:t>
      </w:r>
      <w:r>
        <w:t>Past practices around building and expanding the transportation system divided communities of color and primarily served white suburban commut</w:t>
      </w:r>
      <w:r>
        <w:t>ers.</w:t>
      </w:r>
      <w:hyperlink w:anchor="_bookmark6" w:history="1">
        <w:r>
          <w:rPr>
            <w:position w:val="8"/>
            <w:sz w:val="14"/>
          </w:rPr>
          <w:t>7</w:t>
        </w:r>
      </w:hyperlink>
      <w:r>
        <w:rPr>
          <w:spacing w:val="36"/>
          <w:position w:val="8"/>
          <w:sz w:val="14"/>
        </w:rPr>
        <w:t xml:space="preserve"> </w:t>
      </w:r>
      <w:r>
        <w:t>Discriminatory</w:t>
      </w:r>
    </w:p>
    <w:p w14:paraId="2524480D" w14:textId="77777777" w:rsidR="00C41784" w:rsidRDefault="00947520">
      <w:pPr>
        <w:pStyle w:val="BodyText"/>
        <w:spacing w:before="3"/>
        <w:rPr>
          <w:sz w:val="16"/>
        </w:rPr>
      </w:pPr>
      <w:r>
        <w:pict w14:anchorId="64E926DC">
          <v:rect id="docshape9" o:spid="_x0000_s2095" style="position:absolute;margin-left:64.8pt;margin-top:10.65pt;width:2in;height:.7pt;z-index:-15726592;mso-wrap-distance-left:0;mso-wrap-distance-right:0;mso-position-horizontal-relative:page" fillcolor="black" stroked="f">
            <w10:wrap type="topAndBottom" anchorx="page"/>
          </v:rect>
        </w:pict>
      </w:r>
    </w:p>
    <w:p w14:paraId="7BECE4AC" w14:textId="77777777" w:rsidR="00C41784" w:rsidRDefault="00947520">
      <w:pPr>
        <w:spacing w:before="114" w:line="242" w:lineRule="auto"/>
        <w:ind w:left="155" w:right="122"/>
        <w:rPr>
          <w:sz w:val="20"/>
        </w:rPr>
      </w:pPr>
      <w:r>
        <w:rPr>
          <w:sz w:val="20"/>
          <w:vertAlign w:val="superscript"/>
        </w:rPr>
        <w:t>3</w:t>
      </w:r>
      <w:r>
        <w:rPr>
          <w:sz w:val="20"/>
        </w:rPr>
        <w:t xml:space="preserve"> </w:t>
      </w:r>
      <w:bookmarkStart w:id="24" w:name="_bookmark2"/>
      <w:bookmarkEnd w:id="24"/>
      <w:r>
        <w:rPr>
          <w:sz w:val="20"/>
        </w:rPr>
        <w:t>Elkind, E.</w:t>
      </w:r>
      <w:r>
        <w:rPr>
          <w:spacing w:val="-2"/>
          <w:sz w:val="20"/>
        </w:rPr>
        <w:t xml:space="preserve"> </w:t>
      </w:r>
      <w:r>
        <w:rPr>
          <w:sz w:val="20"/>
        </w:rPr>
        <w:t>N.,</w:t>
      </w:r>
      <w:r>
        <w:rPr>
          <w:spacing w:val="-2"/>
          <w:sz w:val="20"/>
        </w:rPr>
        <w:t xml:space="preserve"> </w:t>
      </w:r>
      <w:r>
        <w:rPr>
          <w:sz w:val="20"/>
        </w:rPr>
        <w:t>Galante,</w:t>
      </w:r>
      <w:r>
        <w:rPr>
          <w:spacing w:val="-2"/>
          <w:sz w:val="20"/>
        </w:rPr>
        <w:t xml:space="preserve"> </w:t>
      </w:r>
      <w:r>
        <w:rPr>
          <w:sz w:val="20"/>
        </w:rPr>
        <w:t>C., Decker,</w:t>
      </w:r>
      <w:r>
        <w:rPr>
          <w:spacing w:val="-2"/>
          <w:sz w:val="20"/>
        </w:rPr>
        <w:t xml:space="preserve"> </w:t>
      </w:r>
      <w:r>
        <w:rPr>
          <w:sz w:val="20"/>
        </w:rPr>
        <w:t>N.,</w:t>
      </w:r>
      <w:r>
        <w:rPr>
          <w:spacing w:val="-2"/>
          <w:sz w:val="20"/>
        </w:rPr>
        <w:t xml:space="preserve"> </w:t>
      </w:r>
      <w:r>
        <w:rPr>
          <w:sz w:val="20"/>
        </w:rPr>
        <w:t>Chapple,</w:t>
      </w:r>
      <w:r>
        <w:rPr>
          <w:spacing w:val="-2"/>
          <w:sz w:val="20"/>
        </w:rPr>
        <w:t xml:space="preserve"> </w:t>
      </w:r>
      <w:r>
        <w:rPr>
          <w:sz w:val="20"/>
        </w:rPr>
        <w:t>K.,</w:t>
      </w:r>
      <w:r>
        <w:rPr>
          <w:spacing w:val="-2"/>
          <w:sz w:val="20"/>
        </w:rPr>
        <w:t xml:space="preserve"> </w:t>
      </w:r>
      <w:r>
        <w:rPr>
          <w:sz w:val="20"/>
        </w:rPr>
        <w:t>Martin,</w:t>
      </w:r>
      <w:r>
        <w:rPr>
          <w:spacing w:val="-2"/>
          <w:sz w:val="20"/>
        </w:rPr>
        <w:t xml:space="preserve"> </w:t>
      </w:r>
      <w:r>
        <w:rPr>
          <w:sz w:val="20"/>
        </w:rPr>
        <w:t>A., &amp;</w:t>
      </w:r>
      <w:r>
        <w:rPr>
          <w:spacing w:val="-4"/>
          <w:sz w:val="20"/>
        </w:rPr>
        <w:t xml:space="preserve"> </w:t>
      </w:r>
      <w:r>
        <w:rPr>
          <w:sz w:val="20"/>
        </w:rPr>
        <w:t>Hanson, M. 2017.</w:t>
      </w:r>
      <w:r>
        <w:rPr>
          <w:spacing w:val="-2"/>
          <w:sz w:val="20"/>
        </w:rPr>
        <w:t xml:space="preserve"> </w:t>
      </w:r>
      <w:r>
        <w:rPr>
          <w:sz w:val="20"/>
        </w:rPr>
        <w:t>“Right Type,</w:t>
      </w:r>
      <w:r>
        <w:rPr>
          <w:spacing w:val="-2"/>
          <w:sz w:val="20"/>
        </w:rPr>
        <w:t xml:space="preserve"> </w:t>
      </w:r>
      <w:r>
        <w:rPr>
          <w:sz w:val="20"/>
        </w:rPr>
        <w:t>Right Place:</w:t>
      </w:r>
      <w:r>
        <w:rPr>
          <w:spacing w:val="-2"/>
          <w:sz w:val="20"/>
        </w:rPr>
        <w:t xml:space="preserve"> </w:t>
      </w:r>
      <w:r>
        <w:rPr>
          <w:sz w:val="20"/>
        </w:rPr>
        <w:t>Assessing</w:t>
      </w:r>
      <w:r>
        <w:rPr>
          <w:spacing w:val="-1"/>
          <w:sz w:val="20"/>
        </w:rPr>
        <w:t xml:space="preserve"> </w:t>
      </w:r>
      <w:r>
        <w:rPr>
          <w:sz w:val="20"/>
        </w:rPr>
        <w:t>the Environmental</w:t>
      </w:r>
      <w:r>
        <w:rPr>
          <w:spacing w:val="-5"/>
          <w:sz w:val="20"/>
        </w:rPr>
        <w:t xml:space="preserve"> </w:t>
      </w:r>
      <w:r>
        <w:rPr>
          <w:sz w:val="20"/>
        </w:rPr>
        <w:t>and Economic</w:t>
      </w:r>
      <w:r>
        <w:rPr>
          <w:spacing w:val="-5"/>
          <w:sz w:val="20"/>
        </w:rPr>
        <w:t xml:space="preserve"> </w:t>
      </w:r>
      <w:r>
        <w:rPr>
          <w:sz w:val="20"/>
        </w:rPr>
        <w:t>Impacts</w:t>
      </w:r>
      <w:r>
        <w:rPr>
          <w:spacing w:val="-2"/>
          <w:sz w:val="20"/>
        </w:rPr>
        <w:t xml:space="preserve"> </w:t>
      </w:r>
      <w:r>
        <w:rPr>
          <w:sz w:val="20"/>
        </w:rPr>
        <w:t>of Infill</w:t>
      </w:r>
      <w:r>
        <w:rPr>
          <w:spacing w:val="-5"/>
          <w:sz w:val="20"/>
        </w:rPr>
        <w:t xml:space="preserve"> </w:t>
      </w:r>
      <w:r>
        <w:rPr>
          <w:sz w:val="20"/>
        </w:rPr>
        <w:t>Residential Development</w:t>
      </w:r>
      <w:r>
        <w:rPr>
          <w:spacing w:val="-2"/>
          <w:sz w:val="20"/>
        </w:rPr>
        <w:t xml:space="preserve"> </w:t>
      </w:r>
      <w:r>
        <w:rPr>
          <w:sz w:val="20"/>
        </w:rPr>
        <w:t xml:space="preserve">through 2030.” </w:t>
      </w:r>
      <w:bookmarkStart w:id="25" w:name="_bookmark3"/>
      <w:bookmarkEnd w:id="25"/>
      <w:r>
        <w:rPr>
          <w:w w:val="95"/>
          <w:sz w:val="20"/>
        </w:rPr>
        <w:t xml:space="preserve">Available at: </w:t>
      </w:r>
      <w:hyperlink r:id="rId16">
        <w:r>
          <w:rPr>
            <w:color w:val="0563C0"/>
            <w:w w:val="95"/>
            <w:sz w:val="20"/>
            <w:u w:val="single" w:color="0563C0"/>
          </w:rPr>
          <w:t>https://ternercenter.berkeley.edu/research-and-policy/right-type-right-place/</w:t>
        </w:r>
      </w:hyperlink>
    </w:p>
    <w:p w14:paraId="4A0DA567" w14:textId="77777777" w:rsidR="00C41784" w:rsidRDefault="00947520">
      <w:pPr>
        <w:spacing w:before="2" w:line="247" w:lineRule="auto"/>
        <w:ind w:left="155" w:right="114"/>
        <w:rPr>
          <w:sz w:val="20"/>
        </w:rPr>
      </w:pPr>
      <w:r>
        <w:rPr>
          <w:position w:val="7"/>
          <w:sz w:val="12"/>
        </w:rPr>
        <w:t>4</w:t>
      </w:r>
      <w:r>
        <w:rPr>
          <w:spacing w:val="24"/>
          <w:position w:val="7"/>
          <w:sz w:val="12"/>
        </w:rPr>
        <w:t xml:space="preserve"> </w:t>
      </w:r>
      <w:r>
        <w:rPr>
          <w:sz w:val="20"/>
        </w:rPr>
        <w:t>Ewing,</w:t>
      </w:r>
      <w:r>
        <w:rPr>
          <w:spacing w:val="-3"/>
          <w:sz w:val="20"/>
        </w:rPr>
        <w:t xml:space="preserve"> </w:t>
      </w:r>
      <w:r>
        <w:rPr>
          <w:sz w:val="20"/>
        </w:rPr>
        <w:t>Reid &amp;</w:t>
      </w:r>
      <w:r>
        <w:rPr>
          <w:spacing w:val="-5"/>
          <w:sz w:val="20"/>
        </w:rPr>
        <w:t xml:space="preserve"> </w:t>
      </w:r>
      <w:r>
        <w:rPr>
          <w:sz w:val="20"/>
        </w:rPr>
        <w:t>Rong,</w:t>
      </w:r>
      <w:r>
        <w:rPr>
          <w:spacing w:val="-3"/>
          <w:sz w:val="20"/>
        </w:rPr>
        <w:t xml:space="preserve"> </w:t>
      </w:r>
      <w:r>
        <w:rPr>
          <w:sz w:val="20"/>
        </w:rPr>
        <w:t>Fang. 2008.</w:t>
      </w:r>
      <w:r>
        <w:rPr>
          <w:spacing w:val="-3"/>
          <w:sz w:val="20"/>
        </w:rPr>
        <w:t xml:space="preserve"> </w:t>
      </w:r>
      <w:r>
        <w:rPr>
          <w:sz w:val="20"/>
        </w:rPr>
        <w:t>“The</w:t>
      </w:r>
      <w:r>
        <w:rPr>
          <w:spacing w:val="-1"/>
          <w:sz w:val="20"/>
        </w:rPr>
        <w:t xml:space="preserve"> </w:t>
      </w:r>
      <w:r>
        <w:rPr>
          <w:sz w:val="20"/>
        </w:rPr>
        <w:t>impact of</w:t>
      </w:r>
      <w:r>
        <w:rPr>
          <w:spacing w:val="-5"/>
          <w:sz w:val="20"/>
        </w:rPr>
        <w:t xml:space="preserve"> </w:t>
      </w:r>
      <w:r>
        <w:rPr>
          <w:sz w:val="20"/>
        </w:rPr>
        <w:t>urban</w:t>
      </w:r>
      <w:r>
        <w:rPr>
          <w:spacing w:val="-1"/>
          <w:sz w:val="20"/>
        </w:rPr>
        <w:t xml:space="preserve"> </w:t>
      </w:r>
      <w:r>
        <w:rPr>
          <w:sz w:val="20"/>
        </w:rPr>
        <w:t>form</w:t>
      </w:r>
      <w:r>
        <w:rPr>
          <w:spacing w:val="-2"/>
          <w:sz w:val="20"/>
        </w:rPr>
        <w:t xml:space="preserve"> </w:t>
      </w:r>
      <w:r>
        <w:rPr>
          <w:sz w:val="20"/>
        </w:rPr>
        <w:t>on</w:t>
      </w:r>
      <w:r>
        <w:rPr>
          <w:spacing w:val="-6"/>
          <w:sz w:val="20"/>
        </w:rPr>
        <w:t xml:space="preserve"> </w:t>
      </w:r>
      <w:r>
        <w:rPr>
          <w:sz w:val="20"/>
        </w:rPr>
        <w:t>U.S. residential</w:t>
      </w:r>
      <w:r>
        <w:rPr>
          <w:spacing w:val="-5"/>
          <w:sz w:val="20"/>
        </w:rPr>
        <w:t xml:space="preserve"> </w:t>
      </w:r>
      <w:r>
        <w:rPr>
          <w:sz w:val="20"/>
        </w:rPr>
        <w:t>energy</w:t>
      </w:r>
      <w:r>
        <w:rPr>
          <w:spacing w:val="-1"/>
          <w:sz w:val="20"/>
        </w:rPr>
        <w:t xml:space="preserve"> </w:t>
      </w:r>
      <w:r>
        <w:rPr>
          <w:sz w:val="20"/>
        </w:rPr>
        <w:t>use.”</w:t>
      </w:r>
      <w:r>
        <w:rPr>
          <w:spacing w:val="-3"/>
          <w:sz w:val="20"/>
        </w:rPr>
        <w:t xml:space="preserve"> </w:t>
      </w:r>
      <w:r>
        <w:rPr>
          <w:i/>
          <w:sz w:val="20"/>
        </w:rPr>
        <w:t xml:space="preserve">Housing Policy Debate, 19(1), 1-30. </w:t>
      </w:r>
      <w:r>
        <w:rPr>
          <w:sz w:val="20"/>
        </w:rPr>
        <w:t xml:space="preserve">Available at: </w:t>
      </w:r>
      <w:hyperlink r:id="rId17">
        <w:r>
          <w:rPr>
            <w:color w:val="0563C0"/>
            <w:spacing w:val="-2"/>
            <w:sz w:val="20"/>
            <w:u w:val="single" w:color="0563C0"/>
          </w:rPr>
          <w:t>https://www.tandfonline.com/doi/abs/10.1080/105114</w:t>
        </w:r>
        <w:r>
          <w:rPr>
            <w:color w:val="0563C0"/>
            <w:spacing w:val="-2"/>
            <w:sz w:val="20"/>
            <w:u w:val="single" w:color="0563C0"/>
          </w:rPr>
          <w:t>82.2008.9521624</w:t>
        </w:r>
      </w:hyperlink>
    </w:p>
    <w:p w14:paraId="088F3145" w14:textId="77777777" w:rsidR="00C41784" w:rsidRDefault="00947520">
      <w:pPr>
        <w:spacing w:line="242" w:lineRule="auto"/>
        <w:ind w:left="155" w:right="285"/>
        <w:rPr>
          <w:sz w:val="20"/>
        </w:rPr>
      </w:pPr>
      <w:r>
        <w:rPr>
          <w:sz w:val="20"/>
          <w:vertAlign w:val="superscript"/>
        </w:rPr>
        <w:t>5</w:t>
      </w:r>
      <w:r>
        <w:rPr>
          <w:sz w:val="20"/>
        </w:rPr>
        <w:t xml:space="preserve"> </w:t>
      </w:r>
      <w:bookmarkStart w:id="26" w:name="_bookmark4"/>
      <w:bookmarkEnd w:id="26"/>
      <w:r>
        <w:rPr>
          <w:sz w:val="20"/>
        </w:rPr>
        <w:t>Ford, Jonathan.</w:t>
      </w:r>
      <w:r>
        <w:rPr>
          <w:spacing w:val="-3"/>
          <w:sz w:val="20"/>
        </w:rPr>
        <w:t xml:space="preserve"> </w:t>
      </w:r>
      <w:r>
        <w:rPr>
          <w:sz w:val="20"/>
        </w:rPr>
        <w:t>2010. “Smart</w:t>
      </w:r>
      <w:r>
        <w:rPr>
          <w:spacing w:val="-4"/>
          <w:sz w:val="20"/>
        </w:rPr>
        <w:t xml:space="preserve"> </w:t>
      </w:r>
      <w:r>
        <w:rPr>
          <w:sz w:val="20"/>
        </w:rPr>
        <w:t>Growth &amp;</w:t>
      </w:r>
      <w:r>
        <w:rPr>
          <w:spacing w:val="-5"/>
          <w:sz w:val="20"/>
        </w:rPr>
        <w:t xml:space="preserve"> </w:t>
      </w:r>
      <w:r>
        <w:rPr>
          <w:sz w:val="20"/>
        </w:rPr>
        <w:t>Conventional</w:t>
      </w:r>
      <w:r>
        <w:rPr>
          <w:spacing w:val="-5"/>
          <w:sz w:val="20"/>
        </w:rPr>
        <w:t xml:space="preserve"> </w:t>
      </w:r>
      <w:r>
        <w:rPr>
          <w:sz w:val="20"/>
        </w:rPr>
        <w:t>Suburban Development:</w:t>
      </w:r>
      <w:r>
        <w:rPr>
          <w:spacing w:val="-7"/>
          <w:sz w:val="20"/>
        </w:rPr>
        <w:t xml:space="preserve"> </w:t>
      </w:r>
      <w:r>
        <w:rPr>
          <w:sz w:val="20"/>
        </w:rPr>
        <w:t>An infrastructure</w:t>
      </w:r>
      <w:r>
        <w:rPr>
          <w:spacing w:val="-5"/>
          <w:sz w:val="20"/>
        </w:rPr>
        <w:t xml:space="preserve"> </w:t>
      </w:r>
      <w:r>
        <w:rPr>
          <w:sz w:val="20"/>
        </w:rPr>
        <w:t>case study completed for the EPA.” Adapted from “Comparative Infrastructure &amp; Material</w:t>
      </w:r>
    </w:p>
    <w:p w14:paraId="7861D72A" w14:textId="77777777" w:rsidR="00C41784" w:rsidRDefault="00947520">
      <w:pPr>
        <w:spacing w:before="4"/>
        <w:ind w:left="155"/>
        <w:rPr>
          <w:sz w:val="20"/>
        </w:rPr>
      </w:pPr>
      <w:r>
        <w:rPr>
          <w:sz w:val="20"/>
        </w:rPr>
        <w:t>Analysis”</w:t>
      </w:r>
      <w:r>
        <w:rPr>
          <w:spacing w:val="3"/>
          <w:sz w:val="20"/>
        </w:rPr>
        <w:t xml:space="preserve"> </w:t>
      </w:r>
      <w:r>
        <w:rPr>
          <w:sz w:val="20"/>
        </w:rPr>
        <w:t>under</w:t>
      </w:r>
      <w:r>
        <w:rPr>
          <w:spacing w:val="4"/>
          <w:sz w:val="20"/>
        </w:rPr>
        <w:t xml:space="preserve"> </w:t>
      </w:r>
      <w:r>
        <w:rPr>
          <w:sz w:val="20"/>
        </w:rPr>
        <w:t>EPA</w:t>
      </w:r>
      <w:r>
        <w:rPr>
          <w:spacing w:val="1"/>
          <w:sz w:val="20"/>
        </w:rPr>
        <w:t xml:space="preserve"> </w:t>
      </w:r>
      <w:r>
        <w:rPr>
          <w:sz w:val="20"/>
        </w:rPr>
        <w:t>contract</w:t>
      </w:r>
      <w:r>
        <w:rPr>
          <w:spacing w:val="-2"/>
          <w:sz w:val="20"/>
        </w:rPr>
        <w:t xml:space="preserve"> </w:t>
      </w:r>
      <w:r>
        <w:rPr>
          <w:sz w:val="20"/>
        </w:rPr>
        <w:t>EP-W-05-25.</w:t>
      </w:r>
      <w:r>
        <w:rPr>
          <w:spacing w:val="-1"/>
          <w:sz w:val="20"/>
        </w:rPr>
        <w:t xml:space="preserve"> </w:t>
      </w:r>
      <w:r>
        <w:rPr>
          <w:sz w:val="20"/>
        </w:rPr>
        <w:t>Available</w:t>
      </w:r>
      <w:r>
        <w:rPr>
          <w:spacing w:val="-4"/>
          <w:sz w:val="20"/>
        </w:rPr>
        <w:t xml:space="preserve"> </w:t>
      </w:r>
      <w:r>
        <w:rPr>
          <w:spacing w:val="-5"/>
          <w:sz w:val="20"/>
        </w:rPr>
        <w:t>at:</w:t>
      </w:r>
    </w:p>
    <w:p w14:paraId="5C8861D0" w14:textId="77777777" w:rsidR="00C41784" w:rsidRDefault="00947520">
      <w:pPr>
        <w:spacing w:before="3"/>
        <w:ind w:left="155"/>
        <w:rPr>
          <w:i/>
          <w:sz w:val="20"/>
        </w:rPr>
      </w:pPr>
      <w:hyperlink r:id="rId18">
        <w:r>
          <w:rPr>
            <w:i/>
            <w:color w:val="0563C0"/>
            <w:w w:val="95"/>
            <w:sz w:val="20"/>
            <w:u w:val="single" w:color="0563C0"/>
          </w:rPr>
          <w:t>h</w:t>
        </w:r>
        <w:bookmarkStart w:id="27" w:name="_bookmark5"/>
        <w:bookmarkEnd w:id="27"/>
        <w:r>
          <w:rPr>
            <w:i/>
            <w:color w:val="0563C0"/>
            <w:w w:val="95"/>
            <w:sz w:val="20"/>
            <w:u w:val="single" w:color="0563C0"/>
          </w:rPr>
          <w:t>ttps://archive.epa.gov/epa/sites/production/files/2014-07/documents/mbd-epa-</w:t>
        </w:r>
        <w:r>
          <w:rPr>
            <w:i/>
            <w:color w:val="0563C0"/>
            <w:spacing w:val="-2"/>
            <w:w w:val="95"/>
            <w:sz w:val="20"/>
            <w:u w:val="single" w:color="0563C0"/>
          </w:rPr>
          <w:t>infrastructure.pdf</w:t>
        </w:r>
      </w:hyperlink>
    </w:p>
    <w:p w14:paraId="771D56A1" w14:textId="77777777" w:rsidR="00C41784" w:rsidRDefault="00947520">
      <w:pPr>
        <w:spacing w:before="8" w:line="242" w:lineRule="auto"/>
        <w:ind w:left="155" w:right="122"/>
        <w:rPr>
          <w:sz w:val="20"/>
        </w:rPr>
      </w:pPr>
      <w:r>
        <w:rPr>
          <w:sz w:val="20"/>
          <w:vertAlign w:val="superscript"/>
        </w:rPr>
        <w:t>6</w:t>
      </w:r>
      <w:r>
        <w:rPr>
          <w:sz w:val="20"/>
        </w:rPr>
        <w:t xml:space="preserve"> California</w:t>
      </w:r>
      <w:r>
        <w:rPr>
          <w:spacing w:val="-1"/>
          <w:sz w:val="20"/>
        </w:rPr>
        <w:t xml:space="preserve"> </w:t>
      </w:r>
      <w:r>
        <w:rPr>
          <w:sz w:val="20"/>
        </w:rPr>
        <w:t>Air</w:t>
      </w:r>
      <w:r>
        <w:rPr>
          <w:spacing w:val="-2"/>
          <w:sz w:val="20"/>
        </w:rPr>
        <w:t xml:space="preserve"> </w:t>
      </w:r>
      <w:r>
        <w:rPr>
          <w:sz w:val="20"/>
        </w:rPr>
        <w:t>Resources</w:t>
      </w:r>
      <w:r>
        <w:rPr>
          <w:spacing w:val="-2"/>
          <w:sz w:val="20"/>
        </w:rPr>
        <w:t xml:space="preserve"> </w:t>
      </w:r>
      <w:r>
        <w:rPr>
          <w:sz w:val="20"/>
        </w:rPr>
        <w:t>Board.</w:t>
      </w:r>
      <w:r>
        <w:rPr>
          <w:spacing w:val="-1"/>
          <w:sz w:val="20"/>
        </w:rPr>
        <w:t xml:space="preserve"> </w:t>
      </w:r>
      <w:r>
        <w:rPr>
          <w:sz w:val="20"/>
        </w:rPr>
        <w:t xml:space="preserve">Accessed May </w:t>
      </w:r>
      <w:r>
        <w:rPr>
          <w:sz w:val="20"/>
        </w:rPr>
        <w:t>5,</w:t>
      </w:r>
      <w:r>
        <w:rPr>
          <w:spacing w:val="-1"/>
          <w:sz w:val="20"/>
        </w:rPr>
        <w:t xml:space="preserve"> </w:t>
      </w:r>
      <w:r>
        <w:rPr>
          <w:sz w:val="20"/>
        </w:rPr>
        <w:t>2022.</w:t>
      </w:r>
      <w:r>
        <w:rPr>
          <w:spacing w:val="-1"/>
          <w:sz w:val="20"/>
        </w:rPr>
        <w:t xml:space="preserve"> </w:t>
      </w:r>
      <w:r>
        <w:rPr>
          <w:sz w:val="20"/>
        </w:rPr>
        <w:t>California</w:t>
      </w:r>
      <w:r>
        <w:rPr>
          <w:spacing w:val="-3"/>
          <w:sz w:val="20"/>
        </w:rPr>
        <w:t xml:space="preserve"> </w:t>
      </w:r>
      <w:r>
        <w:rPr>
          <w:sz w:val="20"/>
        </w:rPr>
        <w:t>Natural &amp;</w:t>
      </w:r>
      <w:r>
        <w:rPr>
          <w:spacing w:val="-3"/>
          <w:sz w:val="20"/>
        </w:rPr>
        <w:t xml:space="preserve"> </w:t>
      </w:r>
      <w:r>
        <w:rPr>
          <w:sz w:val="20"/>
        </w:rPr>
        <w:t>Working Lands</w:t>
      </w:r>
      <w:r>
        <w:rPr>
          <w:spacing w:val="-1"/>
          <w:sz w:val="20"/>
        </w:rPr>
        <w:t xml:space="preserve"> </w:t>
      </w:r>
      <w:r>
        <w:rPr>
          <w:sz w:val="20"/>
        </w:rPr>
        <w:t xml:space="preserve">Inventory. </w:t>
      </w:r>
      <w:r>
        <w:rPr>
          <w:w w:val="95"/>
          <w:sz w:val="20"/>
        </w:rPr>
        <w:t xml:space="preserve">Available at: </w:t>
      </w:r>
      <w:bookmarkStart w:id="28" w:name="_bookmark6"/>
      <w:bookmarkEnd w:id="28"/>
      <w:r>
        <w:fldChar w:fldCharType="begin"/>
      </w:r>
      <w:r>
        <w:instrText xml:space="preserve"> HYPERLINK "https://ww2.arb.ca.gov/nwl-inventory" \h </w:instrText>
      </w:r>
      <w:r>
        <w:fldChar w:fldCharType="separate"/>
      </w:r>
      <w:r>
        <w:rPr>
          <w:i/>
          <w:color w:val="0563C0"/>
          <w:w w:val="95"/>
          <w:sz w:val="20"/>
          <w:u w:val="single" w:color="0563C0"/>
        </w:rPr>
        <w:t>https://ww2.arb.ca.gov/nwl-inventory</w:t>
      </w:r>
      <w:r>
        <w:rPr>
          <w:i/>
          <w:color w:val="0563C0"/>
          <w:w w:val="95"/>
          <w:sz w:val="20"/>
          <w:u w:val="single" w:color="0563C0"/>
        </w:rPr>
        <w:fldChar w:fldCharType="end"/>
      </w:r>
      <w:r>
        <w:rPr>
          <w:w w:val="95"/>
          <w:sz w:val="20"/>
        </w:rPr>
        <w:t>.</w:t>
      </w:r>
    </w:p>
    <w:p w14:paraId="3B91582C" w14:textId="77777777" w:rsidR="00C41784" w:rsidRDefault="00947520">
      <w:pPr>
        <w:spacing w:before="6" w:line="244" w:lineRule="auto"/>
        <w:ind w:left="155" w:right="114"/>
        <w:rPr>
          <w:sz w:val="20"/>
        </w:rPr>
      </w:pPr>
      <w:r>
        <w:rPr>
          <w:sz w:val="20"/>
          <w:vertAlign w:val="superscript"/>
        </w:rPr>
        <w:t>7</w:t>
      </w:r>
      <w:r>
        <w:rPr>
          <w:sz w:val="20"/>
        </w:rPr>
        <w:t xml:space="preserve"> See the equity and VMT policy discussion beginning on page 107 of the California Air Resour</w:t>
      </w:r>
      <w:r>
        <w:rPr>
          <w:sz w:val="20"/>
        </w:rPr>
        <w:t xml:space="preserve">ces Board’s </w:t>
      </w:r>
      <w:r>
        <w:rPr>
          <w:i/>
          <w:spacing w:val="-2"/>
          <w:sz w:val="20"/>
        </w:rPr>
        <w:t>2020 Mobile Source Strategy</w:t>
      </w:r>
      <w:r>
        <w:rPr>
          <w:spacing w:val="-2"/>
          <w:sz w:val="20"/>
        </w:rPr>
        <w:t>, available</w:t>
      </w:r>
      <w:r>
        <w:rPr>
          <w:spacing w:val="-3"/>
          <w:sz w:val="20"/>
        </w:rPr>
        <w:t xml:space="preserve"> </w:t>
      </w:r>
      <w:r>
        <w:rPr>
          <w:spacing w:val="-2"/>
          <w:sz w:val="20"/>
        </w:rPr>
        <w:t xml:space="preserve">at: </w:t>
      </w:r>
      <w:hyperlink r:id="rId19">
        <w:r>
          <w:rPr>
            <w:color w:val="0563C0"/>
            <w:spacing w:val="-2"/>
            <w:sz w:val="20"/>
            <w:u w:val="single" w:color="0563C0"/>
          </w:rPr>
          <w:t>https://ww2.arb.ca.gov/sites/default/files/2021-</w:t>
        </w:r>
      </w:hyperlink>
      <w:r>
        <w:rPr>
          <w:color w:val="0563C0"/>
          <w:spacing w:val="-2"/>
          <w:sz w:val="20"/>
        </w:rPr>
        <w:t xml:space="preserve"> </w:t>
      </w:r>
      <w:hyperlink r:id="rId20">
        <w:r>
          <w:rPr>
            <w:color w:val="0563C0"/>
            <w:spacing w:val="-2"/>
            <w:sz w:val="20"/>
            <w:u w:val="single" w:color="0563C0"/>
          </w:rPr>
          <w:t>12/2020_Mobile_Source_Strategy.pdf</w:t>
        </w:r>
      </w:hyperlink>
      <w:r>
        <w:rPr>
          <w:spacing w:val="-2"/>
          <w:sz w:val="20"/>
        </w:rPr>
        <w:t>.</w:t>
      </w:r>
    </w:p>
    <w:p w14:paraId="51F06939" w14:textId="77777777" w:rsidR="00C41784" w:rsidRDefault="00C41784">
      <w:pPr>
        <w:spacing w:line="244" w:lineRule="auto"/>
        <w:rPr>
          <w:sz w:val="20"/>
        </w:rPr>
        <w:sectPr w:rsidR="00C41784">
          <w:pgSz w:w="12240" w:h="15840"/>
          <w:pgMar w:top="1540" w:right="1180" w:bottom="1280" w:left="1140" w:header="838" w:footer="1088" w:gutter="0"/>
          <w:cols w:space="720"/>
        </w:sectPr>
      </w:pPr>
    </w:p>
    <w:p w14:paraId="0F01965D" w14:textId="77777777" w:rsidR="00C41784" w:rsidRDefault="00947520">
      <w:pPr>
        <w:pStyle w:val="BodyText"/>
        <w:spacing w:before="91" w:line="242" w:lineRule="auto"/>
        <w:ind w:left="155" w:right="211"/>
      </w:pPr>
      <w:r>
        <w:lastRenderedPageBreak/>
        <w:t>land use, lending, and real estate practices excluded BIPOC households and led to lasting</w:t>
      </w:r>
      <w:r>
        <w:rPr>
          <w:spacing w:val="-2"/>
        </w:rPr>
        <w:t xml:space="preserve"> </w:t>
      </w:r>
      <w:r>
        <w:t>inequality.</w:t>
      </w:r>
      <w:r>
        <w:rPr>
          <w:spacing w:val="-8"/>
        </w:rPr>
        <w:t xml:space="preserve"> </w:t>
      </w:r>
      <w:r>
        <w:t>Racial</w:t>
      </w:r>
      <w:r>
        <w:rPr>
          <w:spacing w:val="-5"/>
        </w:rPr>
        <w:t xml:space="preserve"> </w:t>
      </w:r>
      <w:r>
        <w:t>and</w:t>
      </w:r>
      <w:r>
        <w:rPr>
          <w:spacing w:val="-3"/>
        </w:rPr>
        <w:t xml:space="preserve"> </w:t>
      </w:r>
      <w:r>
        <w:t>social</w:t>
      </w:r>
      <w:r>
        <w:rPr>
          <w:spacing w:val="-5"/>
        </w:rPr>
        <w:t xml:space="preserve"> </w:t>
      </w:r>
      <w:r>
        <w:t>segregation;</w:t>
      </w:r>
      <w:r>
        <w:rPr>
          <w:spacing w:val="-4"/>
        </w:rPr>
        <w:t xml:space="preserve"> </w:t>
      </w:r>
      <w:r>
        <w:t>underinvestment in</w:t>
      </w:r>
      <w:r>
        <w:rPr>
          <w:spacing w:val="-8"/>
        </w:rPr>
        <w:t xml:space="preserve"> </w:t>
      </w:r>
      <w:r>
        <w:t>minority</w:t>
      </w:r>
      <w:r>
        <w:rPr>
          <w:spacing w:val="-5"/>
        </w:rPr>
        <w:t xml:space="preserve"> </w:t>
      </w:r>
      <w:r>
        <w:t>areas; decisions to annex some county lands and exclude others with BIPOC communities; and uneq</w:t>
      </w:r>
      <w:r>
        <w:t>ual displacement pressures have resulted in disinvestment in BIPOC communities and suburbanization.</w:t>
      </w:r>
    </w:p>
    <w:p w14:paraId="4AF21B6B" w14:textId="77777777" w:rsidR="00C41784" w:rsidRDefault="00947520">
      <w:pPr>
        <w:pStyle w:val="BodyText"/>
        <w:spacing w:before="167" w:line="242" w:lineRule="auto"/>
        <w:ind w:left="155" w:right="144"/>
      </w:pPr>
      <w:r>
        <w:t>These injustices can – and must -- be reversed. Low-density housing development is</w:t>
      </w:r>
      <w:r>
        <w:rPr>
          <w:spacing w:val="40"/>
        </w:rPr>
        <w:t xml:space="preserve"> </w:t>
      </w:r>
      <w:r>
        <w:t>often strictly</w:t>
      </w:r>
      <w:r>
        <w:rPr>
          <w:spacing w:val="-5"/>
        </w:rPr>
        <w:t xml:space="preserve"> </w:t>
      </w:r>
      <w:r>
        <w:t>divided by</w:t>
      </w:r>
      <w:r>
        <w:rPr>
          <w:spacing w:val="-1"/>
        </w:rPr>
        <w:t xml:space="preserve"> </w:t>
      </w:r>
      <w:r>
        <w:t>income</w:t>
      </w:r>
      <w:r>
        <w:rPr>
          <w:spacing w:val="-5"/>
        </w:rPr>
        <w:t xml:space="preserve"> </w:t>
      </w:r>
      <w:r>
        <w:t>and</w:t>
      </w:r>
      <w:r>
        <w:rPr>
          <w:spacing w:val="-4"/>
        </w:rPr>
        <w:t xml:space="preserve"> </w:t>
      </w:r>
      <w:r>
        <w:t>housing</w:t>
      </w:r>
      <w:r>
        <w:rPr>
          <w:spacing w:val="-4"/>
        </w:rPr>
        <w:t xml:space="preserve"> </w:t>
      </w:r>
      <w:r>
        <w:t>type, leading to</w:t>
      </w:r>
      <w:r>
        <w:rPr>
          <w:spacing w:val="-4"/>
        </w:rPr>
        <w:t xml:space="preserve"> </w:t>
      </w:r>
      <w:r>
        <w:t>residential</w:t>
      </w:r>
      <w:r>
        <w:t xml:space="preserve"> segregation</w:t>
      </w:r>
      <w:hyperlink w:anchor="_bookmark7" w:history="1">
        <w:r>
          <w:rPr>
            <w:position w:val="8"/>
            <w:sz w:val="14"/>
          </w:rPr>
          <w:t>8</w:t>
        </w:r>
      </w:hyperlink>
      <w:r>
        <w:rPr>
          <w:spacing w:val="-2"/>
          <w:position w:val="8"/>
          <w:sz w:val="14"/>
        </w:rPr>
        <w:t xml:space="preserve"> </w:t>
      </w:r>
      <w:r>
        <w:t>and reduced household income and social mobility.</w:t>
      </w:r>
      <w:hyperlink w:anchor="_bookmark8" w:history="1">
        <w:r>
          <w:rPr>
            <w:position w:val="8"/>
            <w:sz w:val="14"/>
          </w:rPr>
          <w:t>9</w:t>
        </w:r>
      </w:hyperlink>
      <w:r>
        <w:rPr>
          <w:spacing w:val="36"/>
          <w:position w:val="8"/>
          <w:sz w:val="14"/>
        </w:rPr>
        <w:t xml:space="preserve"> </w:t>
      </w:r>
      <w:commentRangeStart w:id="29"/>
      <w:r>
        <w:t xml:space="preserve">Those who do settle in spread-out, low- density communities face lower access to jobs and services, and have limited choices other </w:t>
      </w:r>
      <w:r>
        <w:t>than driving, which brings about the financial burden of vehicle ownership (particularly</w:t>
      </w:r>
      <w:r>
        <w:rPr>
          <w:spacing w:val="-5"/>
        </w:rPr>
        <w:t xml:space="preserve"> </w:t>
      </w:r>
      <w:r>
        <w:t>heavy</w:t>
      </w:r>
      <w:r>
        <w:rPr>
          <w:spacing w:val="-10"/>
        </w:rPr>
        <w:t xml:space="preserve"> </w:t>
      </w:r>
      <w:r>
        <w:t>for</w:t>
      </w:r>
      <w:r>
        <w:rPr>
          <w:spacing w:val="-3"/>
        </w:rPr>
        <w:t xml:space="preserve"> </w:t>
      </w:r>
      <w:r>
        <w:t>low-income</w:t>
      </w:r>
      <w:r>
        <w:rPr>
          <w:spacing w:val="-4"/>
        </w:rPr>
        <w:t xml:space="preserve"> </w:t>
      </w:r>
      <w:r>
        <w:t>households),</w:t>
      </w:r>
      <w:r>
        <w:rPr>
          <w:spacing w:val="-4"/>
        </w:rPr>
        <w:t xml:space="preserve"> </w:t>
      </w:r>
      <w:r>
        <w:t>increased</w:t>
      </w:r>
      <w:r>
        <w:rPr>
          <w:spacing w:val="-7"/>
        </w:rPr>
        <w:t xml:space="preserve"> </w:t>
      </w:r>
      <w:r>
        <w:t>risk</w:t>
      </w:r>
      <w:r>
        <w:rPr>
          <w:spacing w:val="-5"/>
        </w:rPr>
        <w:t xml:space="preserve"> </w:t>
      </w:r>
      <w:r>
        <w:t>of</w:t>
      </w:r>
      <w:r>
        <w:rPr>
          <w:spacing w:val="-4"/>
        </w:rPr>
        <w:t xml:space="preserve"> </w:t>
      </w:r>
      <w:r>
        <w:t>job</w:t>
      </w:r>
      <w:r>
        <w:rPr>
          <w:spacing w:val="-3"/>
        </w:rPr>
        <w:t xml:space="preserve"> </w:t>
      </w:r>
      <w:r>
        <w:t>loss</w:t>
      </w:r>
      <w:r>
        <w:rPr>
          <w:spacing w:val="-6"/>
        </w:rPr>
        <w:t xml:space="preserve"> </w:t>
      </w:r>
      <w:r>
        <w:t>in</w:t>
      </w:r>
      <w:r>
        <w:rPr>
          <w:spacing w:val="-8"/>
        </w:rPr>
        <w:t xml:space="preserve"> </w:t>
      </w:r>
      <w:r>
        <w:t>the</w:t>
      </w:r>
      <w:r>
        <w:rPr>
          <w:spacing w:val="-4"/>
        </w:rPr>
        <w:t xml:space="preserve"> </w:t>
      </w:r>
      <w:r>
        <w:t>case</w:t>
      </w:r>
      <w:r>
        <w:rPr>
          <w:spacing w:val="-4"/>
        </w:rPr>
        <w:t xml:space="preserve"> </w:t>
      </w:r>
      <w:r>
        <w:t>of</w:t>
      </w:r>
      <w:r>
        <w:rPr>
          <w:spacing w:val="-4"/>
        </w:rPr>
        <w:t xml:space="preserve"> </w:t>
      </w:r>
      <w:r>
        <w:t>a vehicle</w:t>
      </w:r>
      <w:r>
        <w:rPr>
          <w:spacing w:val="-9"/>
        </w:rPr>
        <w:t xml:space="preserve"> </w:t>
      </w:r>
      <w:r>
        <w:t>breakdown</w:t>
      </w:r>
      <w:r>
        <w:rPr>
          <w:spacing w:val="-8"/>
        </w:rPr>
        <w:t xml:space="preserve"> </w:t>
      </w:r>
      <w:r>
        <w:t>for</w:t>
      </w:r>
      <w:r>
        <w:rPr>
          <w:spacing w:val="-8"/>
        </w:rPr>
        <w:t xml:space="preserve"> </w:t>
      </w:r>
      <w:r>
        <w:t>those</w:t>
      </w:r>
      <w:r>
        <w:rPr>
          <w:spacing w:val="-9"/>
        </w:rPr>
        <w:t xml:space="preserve"> </w:t>
      </w:r>
      <w:r>
        <w:t>that</w:t>
      </w:r>
      <w:r>
        <w:rPr>
          <w:spacing w:val="-8"/>
        </w:rPr>
        <w:t xml:space="preserve"> </w:t>
      </w:r>
      <w:r>
        <w:t>work</w:t>
      </w:r>
      <w:r>
        <w:rPr>
          <w:spacing w:val="-10"/>
        </w:rPr>
        <w:t xml:space="preserve"> </w:t>
      </w:r>
      <w:r>
        <w:t>on</w:t>
      </w:r>
      <w:r>
        <w:rPr>
          <w:spacing w:val="-9"/>
        </w:rPr>
        <w:t xml:space="preserve"> </w:t>
      </w:r>
      <w:r>
        <w:t>a</w:t>
      </w:r>
      <w:r>
        <w:rPr>
          <w:spacing w:val="-10"/>
        </w:rPr>
        <w:t xml:space="preserve"> </w:t>
      </w:r>
      <w:r>
        <w:t>strict</w:t>
      </w:r>
      <w:r>
        <w:rPr>
          <w:spacing w:val="-8"/>
        </w:rPr>
        <w:t xml:space="preserve"> </w:t>
      </w:r>
      <w:r>
        <w:t>schedule,</w:t>
      </w:r>
      <w:r>
        <w:rPr>
          <w:spacing w:val="-10"/>
        </w:rPr>
        <w:t xml:space="preserve"> </w:t>
      </w:r>
      <w:r>
        <w:t>and</w:t>
      </w:r>
      <w:r>
        <w:rPr>
          <w:spacing w:val="-8"/>
        </w:rPr>
        <w:t xml:space="preserve"> </w:t>
      </w:r>
      <w:r>
        <w:t>added</w:t>
      </w:r>
      <w:r>
        <w:rPr>
          <w:spacing w:val="-8"/>
        </w:rPr>
        <w:t xml:space="preserve"> </w:t>
      </w:r>
      <w:r>
        <w:t>exposure</w:t>
      </w:r>
      <w:r>
        <w:rPr>
          <w:spacing w:val="-14"/>
        </w:rPr>
        <w:t xml:space="preserve"> </w:t>
      </w:r>
      <w:r>
        <w:t>to</w:t>
      </w:r>
      <w:r>
        <w:rPr>
          <w:spacing w:val="-13"/>
        </w:rPr>
        <w:t xml:space="preserve"> </w:t>
      </w:r>
      <w:r>
        <w:t xml:space="preserve">traffic </w:t>
      </w:r>
      <w:r>
        <w:rPr>
          <w:w w:val="105"/>
        </w:rPr>
        <w:t>violence</w:t>
      </w:r>
      <w:r>
        <w:rPr>
          <w:spacing w:val="-19"/>
          <w:w w:val="105"/>
        </w:rPr>
        <w:t xml:space="preserve"> </w:t>
      </w:r>
      <w:r>
        <w:rPr>
          <w:w w:val="105"/>
        </w:rPr>
        <w:t>for</w:t>
      </w:r>
      <w:r>
        <w:rPr>
          <w:spacing w:val="-19"/>
          <w:w w:val="105"/>
        </w:rPr>
        <w:t xml:space="preserve"> </w:t>
      </w:r>
      <w:r>
        <w:rPr>
          <w:w w:val="105"/>
        </w:rPr>
        <w:t>those</w:t>
      </w:r>
      <w:r>
        <w:rPr>
          <w:spacing w:val="-19"/>
          <w:w w:val="105"/>
        </w:rPr>
        <w:t xml:space="preserve"> </w:t>
      </w:r>
      <w:r>
        <w:rPr>
          <w:w w:val="105"/>
        </w:rPr>
        <w:t>traveling</w:t>
      </w:r>
      <w:r>
        <w:rPr>
          <w:spacing w:val="-19"/>
          <w:w w:val="105"/>
        </w:rPr>
        <w:t xml:space="preserve"> </w:t>
      </w:r>
      <w:r>
        <w:rPr>
          <w:w w:val="105"/>
        </w:rPr>
        <w:t>along</w:t>
      </w:r>
      <w:r>
        <w:rPr>
          <w:spacing w:val="-19"/>
          <w:w w:val="105"/>
        </w:rPr>
        <w:t xml:space="preserve"> </w:t>
      </w:r>
      <w:r>
        <w:rPr>
          <w:w w:val="105"/>
        </w:rPr>
        <w:t>high-speed</w:t>
      </w:r>
      <w:r>
        <w:rPr>
          <w:spacing w:val="-19"/>
          <w:w w:val="105"/>
        </w:rPr>
        <w:t xml:space="preserve"> </w:t>
      </w:r>
      <w:r>
        <w:rPr>
          <w:w w:val="105"/>
        </w:rPr>
        <w:t>roadways.</w:t>
      </w:r>
      <w:commentRangeEnd w:id="29"/>
      <w:r w:rsidR="00122B1A">
        <w:rPr>
          <w:rStyle w:val="CommentReference"/>
        </w:rPr>
        <w:commentReference w:id="29"/>
      </w:r>
    </w:p>
    <w:p w14:paraId="4512A319" w14:textId="77777777" w:rsidR="00C41784" w:rsidRDefault="00947520">
      <w:pPr>
        <w:pStyle w:val="BodyText"/>
        <w:spacing w:before="167" w:line="244" w:lineRule="auto"/>
        <w:ind w:left="155" w:right="122"/>
      </w:pPr>
      <w:r>
        <w:t>Rather</w:t>
      </w:r>
      <w:r>
        <w:rPr>
          <w:spacing w:val="-19"/>
        </w:rPr>
        <w:t xml:space="preserve"> </w:t>
      </w:r>
      <w:r>
        <w:t>than</w:t>
      </w:r>
      <w:r>
        <w:rPr>
          <w:spacing w:val="-18"/>
        </w:rPr>
        <w:t xml:space="preserve"> </w:t>
      </w:r>
      <w:r>
        <w:t>continuing</w:t>
      </w:r>
      <w:r>
        <w:rPr>
          <w:spacing w:val="-17"/>
        </w:rPr>
        <w:t xml:space="preserve"> </w:t>
      </w:r>
      <w:r>
        <w:t>these</w:t>
      </w:r>
      <w:r>
        <w:rPr>
          <w:spacing w:val="-17"/>
        </w:rPr>
        <w:t xml:space="preserve"> </w:t>
      </w:r>
      <w:r>
        <w:t>practices,</w:t>
      </w:r>
      <w:r>
        <w:rPr>
          <w:spacing w:val="-18"/>
        </w:rPr>
        <w:t xml:space="preserve"> </w:t>
      </w:r>
      <w:r>
        <w:t>California</w:t>
      </w:r>
      <w:r>
        <w:rPr>
          <w:spacing w:val="-18"/>
        </w:rPr>
        <w:t xml:space="preserve"> </w:t>
      </w:r>
      <w:r>
        <w:t>can</w:t>
      </w:r>
      <w:r>
        <w:rPr>
          <w:spacing w:val="-18"/>
        </w:rPr>
        <w:t xml:space="preserve"> </w:t>
      </w:r>
      <w:r>
        <w:t>make</w:t>
      </w:r>
      <w:r>
        <w:rPr>
          <w:spacing w:val="-17"/>
        </w:rPr>
        <w:t xml:space="preserve"> </w:t>
      </w:r>
      <w:r>
        <w:t>better</w:t>
      </w:r>
      <w:r>
        <w:rPr>
          <w:spacing w:val="-17"/>
        </w:rPr>
        <w:t xml:space="preserve"> </w:t>
      </w:r>
      <w:r>
        <w:t>choices</w:t>
      </w:r>
      <w:r>
        <w:rPr>
          <w:spacing w:val="-18"/>
        </w:rPr>
        <w:t xml:space="preserve"> </w:t>
      </w:r>
      <w:r>
        <w:t>that</w:t>
      </w:r>
      <w:r>
        <w:rPr>
          <w:spacing w:val="-19"/>
        </w:rPr>
        <w:t xml:space="preserve"> </w:t>
      </w:r>
      <w:r>
        <w:t>allow</w:t>
      </w:r>
      <w:r>
        <w:rPr>
          <w:spacing w:val="-18"/>
        </w:rPr>
        <w:t xml:space="preserve"> </w:t>
      </w:r>
      <w:r>
        <w:t>for integrated, high-density communities rich with services and experiences.</w:t>
      </w:r>
    </w:p>
    <w:p w14:paraId="7707DE01" w14:textId="77777777" w:rsidR="00C41784" w:rsidRDefault="00947520">
      <w:pPr>
        <w:pStyle w:val="BodyText"/>
        <w:spacing w:before="157" w:line="244" w:lineRule="auto"/>
        <w:ind w:left="155" w:right="114"/>
      </w:pPr>
      <w:r>
        <w:t>Shifting California’s development patterns and transportation systems is an opportunity to address existing injustices by making livable, affordable homes with</w:t>
      </w:r>
      <w:r>
        <w:rPr>
          <w:spacing w:val="-3"/>
        </w:rPr>
        <w:t xml:space="preserve"> </w:t>
      </w:r>
      <w:r>
        <w:t>multi-modal connect</w:t>
      </w:r>
      <w:r>
        <w:t>ions</w:t>
      </w:r>
      <w:r>
        <w:rPr>
          <w:spacing w:val="-16"/>
        </w:rPr>
        <w:t xml:space="preserve"> </w:t>
      </w:r>
      <w:r>
        <w:t>to</w:t>
      </w:r>
      <w:r>
        <w:rPr>
          <w:spacing w:val="-14"/>
        </w:rPr>
        <w:t xml:space="preserve"> </w:t>
      </w:r>
      <w:r>
        <w:t>jobs,</w:t>
      </w:r>
      <w:r>
        <w:rPr>
          <w:spacing w:val="-14"/>
        </w:rPr>
        <w:t xml:space="preserve"> </w:t>
      </w:r>
      <w:r>
        <w:t>services,</w:t>
      </w:r>
      <w:r>
        <w:rPr>
          <w:spacing w:val="-14"/>
        </w:rPr>
        <w:t xml:space="preserve"> </w:t>
      </w:r>
      <w:r>
        <w:t>open</w:t>
      </w:r>
      <w:r>
        <w:rPr>
          <w:spacing w:val="-14"/>
        </w:rPr>
        <w:t xml:space="preserve"> </w:t>
      </w:r>
      <w:r>
        <w:t>space,</w:t>
      </w:r>
      <w:r>
        <w:rPr>
          <w:spacing w:val="-14"/>
        </w:rPr>
        <w:t xml:space="preserve"> </w:t>
      </w:r>
      <w:r>
        <w:t>and</w:t>
      </w:r>
      <w:r>
        <w:rPr>
          <w:spacing w:val="-14"/>
        </w:rPr>
        <w:t xml:space="preserve"> </w:t>
      </w:r>
      <w:r>
        <w:t>education</w:t>
      </w:r>
      <w:r>
        <w:rPr>
          <w:spacing w:val="-11"/>
        </w:rPr>
        <w:t xml:space="preserve"> </w:t>
      </w:r>
      <w:r>
        <w:t>available</w:t>
      </w:r>
      <w:r>
        <w:rPr>
          <w:spacing w:val="-18"/>
        </w:rPr>
        <w:t xml:space="preserve"> </w:t>
      </w:r>
      <w:r>
        <w:t>to</w:t>
      </w:r>
      <w:r>
        <w:rPr>
          <w:spacing w:val="-14"/>
        </w:rPr>
        <w:t xml:space="preserve"> </w:t>
      </w:r>
      <w:r>
        <w:t>all</w:t>
      </w:r>
      <w:r>
        <w:rPr>
          <w:spacing w:val="-15"/>
        </w:rPr>
        <w:t xml:space="preserve"> </w:t>
      </w:r>
      <w:r>
        <w:t>Californians,</w:t>
      </w:r>
      <w:r>
        <w:rPr>
          <w:spacing w:val="-15"/>
        </w:rPr>
        <w:t xml:space="preserve"> </w:t>
      </w:r>
      <w:r>
        <w:t>not just the white and the wealthy.</w:t>
      </w:r>
    </w:p>
    <w:p w14:paraId="03DCCA19" w14:textId="77777777" w:rsidR="00C41784" w:rsidRDefault="00947520">
      <w:pPr>
        <w:pStyle w:val="BodyText"/>
        <w:spacing w:before="6"/>
        <w:rPr>
          <w:sz w:val="11"/>
        </w:rPr>
      </w:pPr>
      <w:r>
        <w:pict w14:anchorId="5F84AC0C">
          <v:shape id="docshape10" o:spid="_x0000_s2094" type="#_x0000_t202" style="position:absolute;margin-left:65.05pt;margin-top:8.2pt;width:481.95pt;height:125.8pt;z-index:-15726080;mso-wrap-distance-left:0;mso-wrap-distance-right:0;mso-position-horizontal-relative:page" filled="f" strokeweight=".48pt">
            <v:textbox inset="0,0,0,0">
              <w:txbxContent>
                <w:p w14:paraId="084A9BBD" w14:textId="77777777" w:rsidR="00C41784" w:rsidRDefault="00947520">
                  <w:pPr>
                    <w:spacing w:before="115"/>
                    <w:ind w:left="105"/>
                    <w:rPr>
                      <w:b/>
                      <w:sz w:val="24"/>
                    </w:rPr>
                  </w:pPr>
                  <w:r>
                    <w:rPr>
                      <w:b/>
                      <w:sz w:val="24"/>
                    </w:rPr>
                    <w:t>The</w:t>
                  </w:r>
                  <w:r>
                    <w:rPr>
                      <w:b/>
                      <w:spacing w:val="-2"/>
                      <w:sz w:val="24"/>
                    </w:rPr>
                    <w:t xml:space="preserve"> </w:t>
                  </w:r>
                  <w:r>
                    <w:rPr>
                      <w:b/>
                      <w:sz w:val="24"/>
                    </w:rPr>
                    <w:t>Burden</w:t>
                  </w:r>
                  <w:r>
                    <w:rPr>
                      <w:b/>
                      <w:spacing w:val="-1"/>
                      <w:sz w:val="24"/>
                    </w:rPr>
                    <w:t xml:space="preserve"> </w:t>
                  </w:r>
                  <w:r>
                    <w:rPr>
                      <w:b/>
                      <w:sz w:val="24"/>
                    </w:rPr>
                    <w:t>of Housing</w:t>
                  </w:r>
                  <w:r>
                    <w:rPr>
                      <w:b/>
                      <w:spacing w:val="-4"/>
                      <w:sz w:val="24"/>
                    </w:rPr>
                    <w:t xml:space="preserve"> </w:t>
                  </w:r>
                  <w:r>
                    <w:rPr>
                      <w:b/>
                      <w:sz w:val="24"/>
                    </w:rPr>
                    <w:t>and Transportation</w:t>
                  </w:r>
                  <w:r>
                    <w:rPr>
                      <w:b/>
                      <w:spacing w:val="-5"/>
                      <w:sz w:val="24"/>
                    </w:rPr>
                    <w:t xml:space="preserve"> </w:t>
                  </w:r>
                  <w:r>
                    <w:rPr>
                      <w:b/>
                      <w:spacing w:val="-4"/>
                      <w:sz w:val="24"/>
                    </w:rPr>
                    <w:t>Cost</w:t>
                  </w:r>
                </w:p>
                <w:p w14:paraId="31455D87" w14:textId="77777777" w:rsidR="00C41784" w:rsidRDefault="00947520">
                  <w:pPr>
                    <w:pStyle w:val="BodyText"/>
                    <w:spacing w:before="129" w:line="242" w:lineRule="auto"/>
                    <w:ind w:left="105"/>
                  </w:pPr>
                  <w:r>
                    <w:t>One telling</w:t>
                  </w:r>
                  <w:r>
                    <w:rPr>
                      <w:spacing w:val="-1"/>
                    </w:rPr>
                    <w:t xml:space="preserve"> </w:t>
                  </w:r>
                  <w:r>
                    <w:t>measure</w:t>
                  </w:r>
                  <w:r>
                    <w:rPr>
                      <w:spacing w:val="-2"/>
                    </w:rPr>
                    <w:t xml:space="preserve"> </w:t>
                  </w:r>
                  <w:r>
                    <w:t>of</w:t>
                  </w:r>
                  <w:r>
                    <w:rPr>
                      <w:spacing w:val="-2"/>
                    </w:rPr>
                    <w:t xml:space="preserve"> </w:t>
                  </w:r>
                  <w:r>
                    <w:t>these racial</w:t>
                  </w:r>
                  <w:r>
                    <w:rPr>
                      <w:spacing w:val="-3"/>
                    </w:rPr>
                    <w:t xml:space="preserve"> </w:t>
                  </w:r>
                  <w:r>
                    <w:t xml:space="preserve">and social inequities is the </w:t>
                  </w:r>
                  <w:hyperlink r:id="rId21">
                    <w:r>
                      <w:t>unequal impact of</w:t>
                    </w:r>
                  </w:hyperlink>
                  <w:r>
                    <w:t xml:space="preserve"> </w:t>
                  </w:r>
                  <w:hyperlink r:id="rId22">
                    <w:r>
                      <w:t>housing and t</w:t>
                    </w:r>
                    <w:r>
                      <w:t>ransportation costs</w:t>
                    </w:r>
                  </w:hyperlink>
                  <w:r>
                    <w:t>. Low-income households pay a significantly higher portion of household income for housing and transportation, with median county households making $44,000 or less paying over 70 percent of their income, when the recommended affordabilit</w:t>
                  </w:r>
                  <w:r>
                    <w:t>y threshold is</w:t>
                  </w:r>
                  <w:r>
                    <w:rPr>
                      <w:spacing w:val="-1"/>
                    </w:rPr>
                    <w:t xml:space="preserve"> </w:t>
                  </w:r>
                  <w:r>
                    <w:t>45</w:t>
                  </w:r>
                  <w:r>
                    <w:rPr>
                      <w:spacing w:val="-4"/>
                    </w:rPr>
                    <w:t xml:space="preserve"> </w:t>
                  </w:r>
                  <w:r>
                    <w:t>percent</w:t>
                  </w:r>
                  <w:r>
                    <w:rPr>
                      <w:spacing w:val="-4"/>
                    </w:rPr>
                    <w:t xml:space="preserve"> </w:t>
                  </w:r>
                  <w:r>
                    <w:t>(Figure</w:t>
                  </w:r>
                  <w:r>
                    <w:rPr>
                      <w:spacing w:val="-4"/>
                    </w:rPr>
                    <w:t xml:space="preserve"> </w:t>
                  </w:r>
                  <w:r>
                    <w:t>X).</w:t>
                  </w:r>
                  <w:hyperlink w:anchor="_bookmark9" w:history="1">
                    <w:r>
                      <w:rPr>
                        <w:position w:val="8"/>
                        <w:sz w:val="14"/>
                      </w:rPr>
                      <w:t>10</w:t>
                    </w:r>
                  </w:hyperlink>
                  <w:r>
                    <w:rPr>
                      <w:spacing w:val="29"/>
                      <w:position w:val="8"/>
                      <w:sz w:val="14"/>
                    </w:rPr>
                    <w:t xml:space="preserve"> </w:t>
                  </w:r>
                  <w:r>
                    <w:t>Given the</w:t>
                  </w:r>
                  <w:r>
                    <w:rPr>
                      <w:spacing w:val="-4"/>
                    </w:rPr>
                    <w:t xml:space="preserve"> </w:t>
                  </w:r>
                  <w:r>
                    <w:t>high cost of auto</w:t>
                  </w:r>
                  <w:r>
                    <w:rPr>
                      <w:spacing w:val="-10"/>
                    </w:rPr>
                    <w:t xml:space="preserve"> </w:t>
                  </w:r>
                  <w:r>
                    <w:t>ownership</w:t>
                  </w:r>
                  <w:r>
                    <w:rPr>
                      <w:spacing w:val="-10"/>
                    </w:rPr>
                    <w:t xml:space="preserve"> </w:t>
                  </w:r>
                  <w:r>
                    <w:t>and</w:t>
                  </w:r>
                  <w:r>
                    <w:rPr>
                      <w:spacing w:val="-13"/>
                    </w:rPr>
                    <w:t xml:space="preserve"> </w:t>
                  </w:r>
                  <w:r>
                    <w:t>operation,</w:t>
                  </w:r>
                  <w:r>
                    <w:rPr>
                      <w:spacing w:val="-11"/>
                    </w:rPr>
                    <w:t xml:space="preserve"> </w:t>
                  </w:r>
                  <w:r>
                    <w:t>this</w:t>
                  </w:r>
                  <w:r>
                    <w:rPr>
                      <w:spacing w:val="-13"/>
                    </w:rPr>
                    <w:t xml:space="preserve"> </w:t>
                  </w:r>
                  <w:r>
                    <w:t>housing</w:t>
                  </w:r>
                  <w:r>
                    <w:rPr>
                      <w:spacing w:val="-13"/>
                    </w:rPr>
                    <w:t xml:space="preserve"> </w:t>
                  </w:r>
                  <w:r>
                    <w:t>and</w:t>
                  </w:r>
                  <w:r>
                    <w:rPr>
                      <w:spacing w:val="-10"/>
                    </w:rPr>
                    <w:t xml:space="preserve"> </w:t>
                  </w:r>
                  <w:r>
                    <w:t>transportation</w:t>
                  </w:r>
                  <w:r>
                    <w:rPr>
                      <w:spacing w:val="-14"/>
                    </w:rPr>
                    <w:t xml:space="preserve"> </w:t>
                  </w:r>
                  <w:r>
                    <w:t>burden</w:t>
                  </w:r>
                  <w:r>
                    <w:rPr>
                      <w:spacing w:val="-11"/>
                    </w:rPr>
                    <w:t xml:space="preserve"> </w:t>
                  </w:r>
                  <w:r>
                    <w:t>falls</w:t>
                  </w:r>
                  <w:r>
                    <w:rPr>
                      <w:spacing w:val="-13"/>
                    </w:rPr>
                    <w:t xml:space="preserve"> </w:t>
                  </w:r>
                  <w:r>
                    <w:t>particularly hard in communities where people have few options but to drive</w:t>
                  </w:r>
                  <w:r>
                    <w:t>.</w:t>
                  </w:r>
                </w:p>
              </w:txbxContent>
            </v:textbox>
            <w10:wrap type="topAndBottom" anchorx="page"/>
          </v:shape>
        </w:pict>
      </w:r>
    </w:p>
    <w:p w14:paraId="4841CCC4" w14:textId="77777777" w:rsidR="00C41784" w:rsidRDefault="00C41784">
      <w:pPr>
        <w:pStyle w:val="BodyText"/>
        <w:rPr>
          <w:sz w:val="20"/>
        </w:rPr>
      </w:pPr>
    </w:p>
    <w:p w14:paraId="1F595113" w14:textId="77777777" w:rsidR="00C41784" w:rsidRDefault="00C41784">
      <w:pPr>
        <w:pStyle w:val="BodyText"/>
        <w:rPr>
          <w:sz w:val="20"/>
        </w:rPr>
      </w:pPr>
    </w:p>
    <w:p w14:paraId="4087FF86" w14:textId="77777777" w:rsidR="00C41784" w:rsidRDefault="00C41784">
      <w:pPr>
        <w:pStyle w:val="BodyText"/>
        <w:rPr>
          <w:sz w:val="20"/>
        </w:rPr>
      </w:pPr>
    </w:p>
    <w:p w14:paraId="3C62854E" w14:textId="77777777" w:rsidR="00C41784" w:rsidRDefault="00C41784">
      <w:pPr>
        <w:pStyle w:val="BodyText"/>
        <w:rPr>
          <w:sz w:val="20"/>
        </w:rPr>
      </w:pPr>
    </w:p>
    <w:p w14:paraId="2AA0E212" w14:textId="77777777" w:rsidR="00C41784" w:rsidRDefault="00C41784">
      <w:pPr>
        <w:pStyle w:val="BodyText"/>
        <w:rPr>
          <w:sz w:val="20"/>
        </w:rPr>
      </w:pPr>
    </w:p>
    <w:p w14:paraId="790D931E" w14:textId="77777777" w:rsidR="00C41784" w:rsidRDefault="00C41784">
      <w:pPr>
        <w:pStyle w:val="BodyText"/>
        <w:rPr>
          <w:sz w:val="20"/>
        </w:rPr>
      </w:pPr>
    </w:p>
    <w:p w14:paraId="18D1EA26" w14:textId="77777777" w:rsidR="00C41784" w:rsidRDefault="00C41784">
      <w:pPr>
        <w:pStyle w:val="BodyText"/>
        <w:rPr>
          <w:sz w:val="20"/>
        </w:rPr>
      </w:pPr>
    </w:p>
    <w:p w14:paraId="48107E35" w14:textId="77777777" w:rsidR="00C41784" w:rsidRDefault="00947520">
      <w:pPr>
        <w:pStyle w:val="BodyText"/>
        <w:spacing w:before="1"/>
        <w:rPr>
          <w:sz w:val="19"/>
        </w:rPr>
      </w:pPr>
      <w:r>
        <w:pict w14:anchorId="7FC9384C">
          <v:rect id="docshape11" o:spid="_x0000_s2093" style="position:absolute;margin-left:64.8pt;margin-top:12.3pt;width:2in;height:.7pt;z-index:-15725568;mso-wrap-distance-left:0;mso-wrap-distance-right:0;mso-position-horizontal-relative:page" fillcolor="black" stroked="f">
            <w10:wrap type="topAndBottom" anchorx="page"/>
          </v:rect>
        </w:pict>
      </w:r>
    </w:p>
    <w:p w14:paraId="3BC69F41" w14:textId="77777777" w:rsidR="00C41784" w:rsidRDefault="00947520">
      <w:pPr>
        <w:spacing w:before="148" w:line="252" w:lineRule="auto"/>
        <w:ind w:left="155" w:right="122"/>
        <w:rPr>
          <w:sz w:val="20"/>
        </w:rPr>
      </w:pPr>
      <w:r>
        <w:rPr>
          <w:sz w:val="20"/>
          <w:vertAlign w:val="superscript"/>
        </w:rPr>
        <w:t>8</w:t>
      </w:r>
      <w:r>
        <w:rPr>
          <w:sz w:val="20"/>
        </w:rPr>
        <w:t xml:space="preserve"> </w:t>
      </w:r>
      <w:bookmarkStart w:id="30" w:name="_bookmark7"/>
      <w:bookmarkEnd w:id="30"/>
      <w:r>
        <w:rPr>
          <w:sz w:val="20"/>
        </w:rPr>
        <w:t xml:space="preserve">Lens, Michael C. &amp; </w:t>
      </w:r>
      <w:proofErr w:type="spellStart"/>
      <w:r>
        <w:rPr>
          <w:sz w:val="20"/>
        </w:rPr>
        <w:t>Monkkonen</w:t>
      </w:r>
      <w:proofErr w:type="spellEnd"/>
      <w:r>
        <w:rPr>
          <w:sz w:val="20"/>
        </w:rPr>
        <w:t xml:space="preserve">, Paavo. 2016. “Do Strict Land Use Regulations Make Metropolitan Areas More Segregated by Income?” </w:t>
      </w:r>
      <w:r>
        <w:rPr>
          <w:i/>
          <w:sz w:val="20"/>
        </w:rPr>
        <w:t>Journal of the American Planning Associa</w:t>
      </w:r>
      <w:r>
        <w:rPr>
          <w:i/>
          <w:sz w:val="20"/>
        </w:rPr>
        <w:t xml:space="preserve">tion, 82(1), 6-21. </w:t>
      </w:r>
      <w:r>
        <w:rPr>
          <w:sz w:val="20"/>
        </w:rPr>
        <w:t xml:space="preserve">Available at: </w:t>
      </w:r>
      <w:hyperlink r:id="rId23">
        <w:r>
          <w:rPr>
            <w:color w:val="0563C0"/>
            <w:spacing w:val="-2"/>
            <w:sz w:val="20"/>
            <w:u w:val="single" w:color="0563C0"/>
          </w:rPr>
          <w:t>https://www.tandfonline.com/doi/full/10.1080/01944363.2015.1111163</w:t>
        </w:r>
      </w:hyperlink>
    </w:p>
    <w:p w14:paraId="4DD85EF3" w14:textId="77777777" w:rsidR="00C41784" w:rsidRDefault="00947520">
      <w:pPr>
        <w:spacing w:before="89" w:line="252" w:lineRule="auto"/>
        <w:ind w:left="155" w:right="114"/>
        <w:rPr>
          <w:sz w:val="20"/>
        </w:rPr>
      </w:pPr>
      <w:r>
        <w:rPr>
          <w:sz w:val="20"/>
          <w:vertAlign w:val="superscript"/>
        </w:rPr>
        <w:t>9</w:t>
      </w:r>
      <w:r>
        <w:rPr>
          <w:sz w:val="20"/>
        </w:rPr>
        <w:t xml:space="preserve"> </w:t>
      </w:r>
      <w:bookmarkStart w:id="31" w:name="_bookmark8"/>
      <w:bookmarkEnd w:id="31"/>
      <w:r>
        <w:rPr>
          <w:sz w:val="20"/>
        </w:rPr>
        <w:t>Ewing,</w:t>
      </w:r>
      <w:r>
        <w:rPr>
          <w:spacing w:val="-4"/>
          <w:sz w:val="20"/>
        </w:rPr>
        <w:t xml:space="preserve"> </w:t>
      </w:r>
      <w:r>
        <w:rPr>
          <w:sz w:val="20"/>
        </w:rPr>
        <w:t>Reid,</w:t>
      </w:r>
      <w:r>
        <w:rPr>
          <w:spacing w:val="-4"/>
          <w:sz w:val="20"/>
        </w:rPr>
        <w:t xml:space="preserve"> </w:t>
      </w:r>
      <w:r>
        <w:rPr>
          <w:sz w:val="20"/>
        </w:rPr>
        <w:t>Hamidi,</w:t>
      </w:r>
      <w:r>
        <w:rPr>
          <w:spacing w:val="-4"/>
          <w:sz w:val="20"/>
        </w:rPr>
        <w:t xml:space="preserve"> </w:t>
      </w:r>
      <w:r>
        <w:rPr>
          <w:sz w:val="20"/>
        </w:rPr>
        <w:t>Shima,</w:t>
      </w:r>
      <w:r>
        <w:rPr>
          <w:spacing w:val="-4"/>
          <w:sz w:val="20"/>
        </w:rPr>
        <w:t xml:space="preserve"> </w:t>
      </w:r>
      <w:r>
        <w:rPr>
          <w:sz w:val="20"/>
        </w:rPr>
        <w:t>Grace, James B., &amp;</w:t>
      </w:r>
      <w:r>
        <w:rPr>
          <w:spacing w:val="-6"/>
          <w:sz w:val="20"/>
        </w:rPr>
        <w:t xml:space="preserve"> </w:t>
      </w:r>
      <w:r>
        <w:rPr>
          <w:sz w:val="20"/>
        </w:rPr>
        <w:t>Wei,</w:t>
      </w:r>
      <w:r>
        <w:rPr>
          <w:spacing w:val="-4"/>
          <w:sz w:val="20"/>
        </w:rPr>
        <w:t xml:space="preserve"> </w:t>
      </w:r>
      <w:proofErr w:type="spellStart"/>
      <w:r>
        <w:rPr>
          <w:sz w:val="20"/>
        </w:rPr>
        <w:t>Yehua</w:t>
      </w:r>
      <w:proofErr w:type="spellEnd"/>
      <w:r>
        <w:rPr>
          <w:sz w:val="20"/>
        </w:rPr>
        <w:t xml:space="preserve"> Dennis. 20</w:t>
      </w:r>
      <w:r>
        <w:rPr>
          <w:sz w:val="20"/>
        </w:rPr>
        <w:t>16.</w:t>
      </w:r>
      <w:r>
        <w:rPr>
          <w:spacing w:val="-4"/>
          <w:sz w:val="20"/>
        </w:rPr>
        <w:t xml:space="preserve"> </w:t>
      </w:r>
      <w:r>
        <w:rPr>
          <w:sz w:val="20"/>
        </w:rPr>
        <w:t>“Does</w:t>
      </w:r>
      <w:r>
        <w:rPr>
          <w:spacing w:val="-4"/>
          <w:sz w:val="20"/>
        </w:rPr>
        <w:t xml:space="preserve"> </w:t>
      </w:r>
      <w:r>
        <w:rPr>
          <w:sz w:val="20"/>
        </w:rPr>
        <w:t>urban</w:t>
      </w:r>
      <w:r>
        <w:rPr>
          <w:spacing w:val="-2"/>
          <w:sz w:val="20"/>
        </w:rPr>
        <w:t xml:space="preserve"> </w:t>
      </w:r>
      <w:r>
        <w:rPr>
          <w:sz w:val="20"/>
        </w:rPr>
        <w:t>sprawl</w:t>
      </w:r>
      <w:r>
        <w:rPr>
          <w:spacing w:val="-2"/>
          <w:sz w:val="20"/>
        </w:rPr>
        <w:t xml:space="preserve"> </w:t>
      </w:r>
      <w:r>
        <w:rPr>
          <w:sz w:val="20"/>
        </w:rPr>
        <w:t>hold</w:t>
      </w:r>
      <w:r>
        <w:rPr>
          <w:spacing w:val="-4"/>
          <w:sz w:val="20"/>
        </w:rPr>
        <w:t xml:space="preserve"> </w:t>
      </w:r>
      <w:r>
        <w:rPr>
          <w:sz w:val="20"/>
        </w:rPr>
        <w:t xml:space="preserve">down upward mobility?” </w:t>
      </w:r>
      <w:r>
        <w:rPr>
          <w:i/>
          <w:sz w:val="20"/>
        </w:rPr>
        <w:t>Landscape and Urban Planning, 148, 80-88</w:t>
      </w:r>
      <w:r>
        <w:rPr>
          <w:sz w:val="20"/>
        </w:rPr>
        <w:t xml:space="preserve">. Available at: </w:t>
      </w:r>
      <w:hyperlink r:id="rId24">
        <w:r>
          <w:rPr>
            <w:color w:val="0563C0"/>
            <w:spacing w:val="-2"/>
            <w:sz w:val="20"/>
            <w:u w:val="single" w:color="0563C0"/>
          </w:rPr>
          <w:t>https://www.sciencedirect.com/science/article/pii/S016920461500242X</w:t>
        </w:r>
      </w:hyperlink>
    </w:p>
    <w:p w14:paraId="00BF5E0F" w14:textId="77777777" w:rsidR="00C41784" w:rsidRDefault="00947520">
      <w:pPr>
        <w:spacing w:before="85" w:line="256" w:lineRule="auto"/>
        <w:ind w:left="155" w:right="451"/>
        <w:rPr>
          <w:i/>
          <w:sz w:val="20"/>
        </w:rPr>
      </w:pPr>
      <w:r>
        <w:rPr>
          <w:sz w:val="20"/>
          <w:vertAlign w:val="superscript"/>
        </w:rPr>
        <w:t>10</w:t>
      </w:r>
      <w:r>
        <w:rPr>
          <w:sz w:val="20"/>
        </w:rPr>
        <w:t xml:space="preserve"> </w:t>
      </w:r>
      <w:bookmarkStart w:id="32" w:name="_bookmark9"/>
      <w:bookmarkEnd w:id="32"/>
      <w:r>
        <w:rPr>
          <w:sz w:val="20"/>
        </w:rPr>
        <w:t>C</w:t>
      </w:r>
      <w:r>
        <w:rPr>
          <w:sz w:val="20"/>
        </w:rPr>
        <w:t xml:space="preserve">enter for Neighborhood Technology. Accessed May 5, 2022. Housing + Transportation Index. </w:t>
      </w:r>
      <w:r>
        <w:rPr>
          <w:w w:val="95"/>
          <w:sz w:val="20"/>
        </w:rPr>
        <w:t xml:space="preserve">Available at: </w:t>
      </w:r>
      <w:hyperlink r:id="rId25">
        <w:r>
          <w:rPr>
            <w:i/>
            <w:color w:val="0563C0"/>
            <w:w w:val="95"/>
            <w:sz w:val="20"/>
            <w:u w:val="single" w:color="0563C0"/>
          </w:rPr>
          <w:t>https://cnt.org/tools/housing-and-transportation-affordability-in</w:t>
        </w:r>
        <w:r>
          <w:rPr>
            <w:i/>
            <w:color w:val="0563C0"/>
            <w:w w:val="95"/>
            <w:sz w:val="20"/>
            <w:u w:val="single" w:color="0563C0"/>
          </w:rPr>
          <w:t>dex</w:t>
        </w:r>
      </w:hyperlink>
      <w:r>
        <w:rPr>
          <w:i/>
          <w:w w:val="95"/>
          <w:sz w:val="20"/>
        </w:rPr>
        <w:t>.</w:t>
      </w:r>
    </w:p>
    <w:p w14:paraId="48880764" w14:textId="77777777" w:rsidR="00C41784" w:rsidRDefault="00C41784">
      <w:pPr>
        <w:spacing w:line="256" w:lineRule="auto"/>
        <w:rPr>
          <w:sz w:val="20"/>
        </w:rPr>
        <w:sectPr w:rsidR="00C41784">
          <w:pgSz w:w="12240" w:h="15840"/>
          <w:pgMar w:top="1540" w:right="1180" w:bottom="1280" w:left="1140" w:header="838" w:footer="1088" w:gutter="0"/>
          <w:cols w:space="720"/>
        </w:sectPr>
      </w:pPr>
    </w:p>
    <w:p w14:paraId="25906C09" w14:textId="77777777" w:rsidR="00C41784" w:rsidRDefault="00947520">
      <w:pPr>
        <w:pStyle w:val="BodyText"/>
        <w:rPr>
          <w:i/>
          <w:sz w:val="20"/>
        </w:rPr>
      </w:pPr>
      <w:r>
        <w:lastRenderedPageBreak/>
        <w:pict w14:anchorId="6581CA0C">
          <v:shape id="docshape12" o:spid="_x0000_s2092" type="#_x0000_t202" style="position:absolute;margin-left:84.45pt;margin-top:165.55pt;width:14pt;height:56.45pt;z-index:15733248;mso-position-horizontal-relative:page;mso-position-vertical-relative:page" filled="f" stroked="f">
            <v:textbox style="layout-flow:vertical;mso-layout-flow-alt:bottom-to-top" inset="0,0,0,0">
              <w:txbxContent>
                <w:p w14:paraId="280A901C" w14:textId="77777777" w:rsidR="00C41784" w:rsidRDefault="00947520">
                  <w:pPr>
                    <w:pStyle w:val="BodyText"/>
                    <w:spacing w:line="264" w:lineRule="exact"/>
                    <w:ind w:left="20"/>
                    <w:rPr>
                      <w:rFonts w:ascii="Calibri"/>
                    </w:rPr>
                  </w:pPr>
                  <w:r>
                    <w:rPr>
                      <w:rFonts w:ascii="Calibri"/>
                      <w:color w:val="595959"/>
                      <w:spacing w:val="-2"/>
                    </w:rPr>
                    <w:t>Percentage</w:t>
                  </w:r>
                </w:p>
              </w:txbxContent>
            </v:textbox>
            <w10:wrap anchorx="page" anchory="page"/>
          </v:shape>
        </w:pict>
      </w:r>
    </w:p>
    <w:p w14:paraId="308D5902" w14:textId="77777777" w:rsidR="00C41784" w:rsidRDefault="00C41784">
      <w:pPr>
        <w:pStyle w:val="BodyText"/>
        <w:rPr>
          <w:i/>
          <w:sz w:val="20"/>
        </w:rPr>
      </w:pPr>
    </w:p>
    <w:p w14:paraId="399C5CFF" w14:textId="77777777" w:rsidR="00C41784" w:rsidRDefault="00C41784">
      <w:pPr>
        <w:pStyle w:val="BodyText"/>
        <w:rPr>
          <w:i/>
          <w:sz w:val="20"/>
        </w:rPr>
      </w:pPr>
    </w:p>
    <w:p w14:paraId="3EA8701D" w14:textId="77777777" w:rsidR="00C41784" w:rsidRDefault="00C41784">
      <w:pPr>
        <w:pStyle w:val="BodyText"/>
        <w:rPr>
          <w:i/>
          <w:sz w:val="20"/>
        </w:rPr>
      </w:pPr>
    </w:p>
    <w:p w14:paraId="5EE1DB54" w14:textId="77777777" w:rsidR="00C41784" w:rsidRDefault="00C41784">
      <w:pPr>
        <w:pStyle w:val="BodyText"/>
        <w:rPr>
          <w:i/>
          <w:sz w:val="20"/>
        </w:rPr>
      </w:pPr>
    </w:p>
    <w:p w14:paraId="19A81AB5" w14:textId="77777777" w:rsidR="00C41784" w:rsidRDefault="00C41784">
      <w:pPr>
        <w:pStyle w:val="BodyText"/>
        <w:rPr>
          <w:i/>
          <w:sz w:val="20"/>
        </w:rPr>
      </w:pPr>
    </w:p>
    <w:p w14:paraId="61154886" w14:textId="77777777" w:rsidR="00C41784" w:rsidRDefault="00C41784">
      <w:pPr>
        <w:pStyle w:val="BodyText"/>
        <w:rPr>
          <w:i/>
          <w:sz w:val="20"/>
        </w:rPr>
      </w:pPr>
    </w:p>
    <w:p w14:paraId="088C346B" w14:textId="77777777" w:rsidR="00C41784" w:rsidRDefault="00C41784">
      <w:pPr>
        <w:pStyle w:val="BodyText"/>
        <w:rPr>
          <w:i/>
          <w:sz w:val="20"/>
        </w:rPr>
      </w:pPr>
    </w:p>
    <w:p w14:paraId="05C3AA64" w14:textId="77777777" w:rsidR="00C41784" w:rsidRDefault="00C41784">
      <w:pPr>
        <w:pStyle w:val="BodyText"/>
        <w:rPr>
          <w:i/>
          <w:sz w:val="20"/>
        </w:rPr>
      </w:pPr>
    </w:p>
    <w:p w14:paraId="3E6C76AD" w14:textId="77777777" w:rsidR="00C41784" w:rsidRDefault="00C41784">
      <w:pPr>
        <w:pStyle w:val="BodyText"/>
        <w:rPr>
          <w:i/>
          <w:sz w:val="20"/>
        </w:rPr>
      </w:pPr>
    </w:p>
    <w:p w14:paraId="6211951A" w14:textId="77777777" w:rsidR="00C41784" w:rsidRDefault="00C41784">
      <w:pPr>
        <w:pStyle w:val="BodyText"/>
        <w:rPr>
          <w:i/>
          <w:sz w:val="20"/>
        </w:rPr>
      </w:pPr>
    </w:p>
    <w:p w14:paraId="5791E082" w14:textId="77777777" w:rsidR="00C41784" w:rsidRDefault="00C41784">
      <w:pPr>
        <w:pStyle w:val="BodyText"/>
        <w:rPr>
          <w:i/>
          <w:sz w:val="20"/>
        </w:rPr>
      </w:pPr>
    </w:p>
    <w:p w14:paraId="125EC1CE" w14:textId="77777777" w:rsidR="00C41784" w:rsidRDefault="00C41784">
      <w:pPr>
        <w:pStyle w:val="BodyText"/>
        <w:rPr>
          <w:i/>
          <w:sz w:val="20"/>
        </w:rPr>
      </w:pPr>
    </w:p>
    <w:p w14:paraId="583DC8DC" w14:textId="77777777" w:rsidR="00C41784" w:rsidRDefault="00C41784">
      <w:pPr>
        <w:pStyle w:val="BodyText"/>
        <w:rPr>
          <w:i/>
          <w:sz w:val="20"/>
        </w:rPr>
      </w:pPr>
    </w:p>
    <w:p w14:paraId="554F95A2" w14:textId="77777777" w:rsidR="00C41784" w:rsidRDefault="00C41784">
      <w:pPr>
        <w:pStyle w:val="BodyText"/>
        <w:rPr>
          <w:i/>
          <w:sz w:val="20"/>
        </w:rPr>
      </w:pPr>
    </w:p>
    <w:p w14:paraId="692C4F66" w14:textId="77777777" w:rsidR="00C41784" w:rsidRDefault="00C41784">
      <w:pPr>
        <w:pStyle w:val="BodyText"/>
        <w:rPr>
          <w:i/>
          <w:sz w:val="20"/>
        </w:rPr>
      </w:pPr>
    </w:p>
    <w:p w14:paraId="63EEFD4E" w14:textId="77777777" w:rsidR="00C41784" w:rsidRDefault="00C41784">
      <w:pPr>
        <w:pStyle w:val="BodyText"/>
        <w:rPr>
          <w:i/>
          <w:sz w:val="20"/>
        </w:rPr>
      </w:pPr>
    </w:p>
    <w:p w14:paraId="62787FD6" w14:textId="77777777" w:rsidR="00C41784" w:rsidRDefault="00C41784">
      <w:pPr>
        <w:pStyle w:val="BodyText"/>
        <w:rPr>
          <w:i/>
          <w:sz w:val="20"/>
        </w:rPr>
      </w:pPr>
    </w:p>
    <w:p w14:paraId="43CD212A" w14:textId="77777777" w:rsidR="00C41784" w:rsidRDefault="00C41784">
      <w:pPr>
        <w:pStyle w:val="BodyText"/>
        <w:rPr>
          <w:i/>
          <w:sz w:val="20"/>
        </w:rPr>
      </w:pPr>
    </w:p>
    <w:p w14:paraId="2F7E1BBB" w14:textId="77777777" w:rsidR="00C41784" w:rsidRDefault="00C41784">
      <w:pPr>
        <w:pStyle w:val="BodyText"/>
        <w:rPr>
          <w:i/>
          <w:sz w:val="20"/>
        </w:rPr>
      </w:pPr>
    </w:p>
    <w:p w14:paraId="13FA95C0" w14:textId="77777777" w:rsidR="00C41784" w:rsidRDefault="00C41784">
      <w:pPr>
        <w:pStyle w:val="BodyText"/>
        <w:rPr>
          <w:i/>
          <w:sz w:val="20"/>
        </w:rPr>
      </w:pPr>
    </w:p>
    <w:p w14:paraId="0F4F9ECD" w14:textId="77777777" w:rsidR="00C41784" w:rsidRDefault="00C41784">
      <w:pPr>
        <w:pStyle w:val="BodyText"/>
        <w:spacing w:before="6"/>
        <w:rPr>
          <w:i/>
          <w:sz w:val="23"/>
        </w:rPr>
      </w:pPr>
    </w:p>
    <w:p w14:paraId="7C8BCCDA" w14:textId="77777777" w:rsidR="00C41784" w:rsidRDefault="00947520">
      <w:pPr>
        <w:pStyle w:val="Heading2"/>
        <w:numPr>
          <w:ilvl w:val="1"/>
          <w:numId w:val="8"/>
        </w:numPr>
        <w:tabs>
          <w:tab w:val="left" w:pos="689"/>
        </w:tabs>
        <w:spacing w:before="102" w:line="247" w:lineRule="auto"/>
        <w:ind w:left="155" w:right="1221" w:firstLine="0"/>
      </w:pPr>
      <w:r>
        <w:pict w14:anchorId="3F3113BD">
          <v:group id="docshapegroup13" o:spid="_x0000_s2072" style="position:absolute;left:0;text-align:left;margin-left:64.8pt;margin-top:-252.75pt;width:482.4pt;height:246pt;z-index:15732736;mso-position-horizontal-relative:page" coordorigin="1296,-5055" coordsize="9648,4920">
            <v:shape id="docshape14" o:spid="_x0000_s2091" style="position:absolute;left:1296;top:-5055;width:9648;height:4920" coordorigin="1296,-5055" coordsize="9648,4920" path="m10944,-5055r-10,l10934,-5045r,4901l1306,-144r,-4901l10934,-5045r,-10l1306,-5055r-10,l1296,-5045r,4901l1296,-135r10,l10934,-135r10,l10944,-144r,-4901l10944,-5055xe" fillcolor="black" stroked="f">
              <v:path arrowok="t"/>
            </v:shape>
            <v:shape id="docshape15" o:spid="_x0000_s2090" style="position:absolute;left:2525;top:-4115;width:4847;height:2065" coordorigin="2525,-4115" coordsize="4847,2065" o:spt="100" adj="0,,0" path="m2525,-2050r417,m3322,-2050r830,m4531,-2050r835,m5746,-2050r830,m6955,-2050r417,m2525,-2568r417,m3322,-2568r830,m4531,-2568r835,m5746,-2568r830,m6955,-2568r417,m2525,-3082r417,m3322,-3082r830,m4531,-3082r2841,m2525,-3600r4847,m2525,-4115r4847,e" filled="f" strokecolor="#d8d8d8">
              <v:stroke joinstyle="round"/>
              <v:formulas/>
              <v:path arrowok="t" o:connecttype="segments"/>
            </v:shape>
            <v:shape id="docshape16" o:spid="_x0000_s2089" style="position:absolute;left:2942;top:-3342;width:4013;height:1807" coordorigin="2942,-3341" coordsize="4013,1807" o:spt="100" adj="0,,0" path="m3322,-3341r-380,l2942,-1534r380,l3322,-3341xm4531,-3159r-379,l4152,-1534r379,l4531,-3159xm5746,-3058r-380,l5366,-1534r380,l5746,-3058xm6955,-2928r-379,l6576,-1534r379,l6955,-2928xe" fillcolor="#0070bf" stroked="f">
              <v:stroke joinstyle="round"/>
              <v:formulas/>
              <v:path arrowok="t" o:connecttype="segments"/>
            </v:shape>
            <v:line id="_x0000_s2088" style="position:absolute" from="2525,-1534" to="7372,-1534" strokecolor="#d8d8d8"/>
            <v:line id="_x0000_s2087" style="position:absolute" from="2504,-2730" to="7874,-2730" strokecolor="#ec7d31" strokeweight="1.5pt">
              <v:stroke dashstyle="3 1"/>
            </v:line>
            <v:shape id="docshape17" o:spid="_x0000_s2086" type="#_x0000_t202" style="position:absolute;left:1564;top:-4924;width:9141;height:920" filled="f" stroked="f">
              <v:textbox inset="0,0,0,0">
                <w:txbxContent>
                  <w:p w14:paraId="236E1E9A" w14:textId="77777777" w:rsidR="00C41784" w:rsidRDefault="00947520">
                    <w:pPr>
                      <w:spacing w:line="242" w:lineRule="auto"/>
                      <w:ind w:left="3715" w:hanging="3716"/>
                      <w:rPr>
                        <w:sz w:val="20"/>
                      </w:rPr>
                    </w:pPr>
                    <w:r>
                      <w:rPr>
                        <w:sz w:val="20"/>
                      </w:rPr>
                      <w:t>Figure X. Percentage of Income Spent on Housing and Transportation in California by Median County Household Income</w:t>
                    </w:r>
                  </w:p>
                  <w:p w14:paraId="5298BFED" w14:textId="77777777" w:rsidR="00C41784" w:rsidRDefault="00947520">
                    <w:pPr>
                      <w:spacing w:before="212"/>
                      <w:ind w:left="447"/>
                      <w:rPr>
                        <w:sz w:val="20"/>
                      </w:rPr>
                    </w:pPr>
                    <w:r>
                      <w:rPr>
                        <w:color w:val="595959"/>
                        <w:spacing w:val="-5"/>
                        <w:w w:val="105"/>
                        <w:sz w:val="20"/>
                      </w:rPr>
                      <w:t>100</w:t>
                    </w:r>
                  </w:p>
                </w:txbxContent>
              </v:textbox>
            </v:shape>
            <v:shape id="docshape18" o:spid="_x0000_s2085" type="#_x0000_t202" style="position:absolute;left:2123;top:-3724;width:242;height:236" filled="f" stroked="f">
              <v:textbox inset="0,0,0,0">
                <w:txbxContent>
                  <w:p w14:paraId="4D419DAA" w14:textId="77777777" w:rsidR="00C41784" w:rsidRDefault="00947520">
                    <w:pPr>
                      <w:spacing w:line="230" w:lineRule="exact"/>
                      <w:rPr>
                        <w:sz w:val="20"/>
                      </w:rPr>
                    </w:pPr>
                    <w:r>
                      <w:rPr>
                        <w:color w:val="595959"/>
                        <w:spacing w:val="-5"/>
                        <w:w w:val="105"/>
                        <w:sz w:val="20"/>
                      </w:rPr>
                      <w:t>80</w:t>
                    </w:r>
                  </w:p>
                </w:txbxContent>
              </v:textbox>
            </v:shape>
            <v:shape id="docshape19" o:spid="_x0000_s2084" type="#_x0000_t202" style="position:absolute;left:2985;top:-3716;width:306;height:286" filled="f" stroked="f">
              <v:textbox inset="0,0,0,0">
                <w:txbxContent>
                  <w:p w14:paraId="65702402" w14:textId="77777777" w:rsidR="00C41784" w:rsidRDefault="00947520">
                    <w:pPr>
                      <w:rPr>
                        <w:b/>
                        <w:sz w:val="24"/>
                      </w:rPr>
                    </w:pPr>
                    <w:r>
                      <w:rPr>
                        <w:b/>
                        <w:color w:val="595959"/>
                        <w:spacing w:val="-5"/>
                        <w:sz w:val="24"/>
                      </w:rPr>
                      <w:t>70</w:t>
                    </w:r>
                  </w:p>
                </w:txbxContent>
              </v:textbox>
            </v:shape>
            <v:shape id="docshape20" o:spid="_x0000_s2083" type="#_x0000_t202" style="position:absolute;left:4197;top:-3534;width:306;height:286" filled="f" stroked="f">
              <v:textbox inset="0,0,0,0">
                <w:txbxContent>
                  <w:p w14:paraId="33C51DF2" w14:textId="77777777" w:rsidR="00C41784" w:rsidRDefault="00947520">
                    <w:pPr>
                      <w:rPr>
                        <w:b/>
                        <w:sz w:val="24"/>
                      </w:rPr>
                    </w:pPr>
                    <w:r>
                      <w:rPr>
                        <w:b/>
                        <w:color w:val="595959"/>
                        <w:spacing w:val="-5"/>
                        <w:sz w:val="24"/>
                      </w:rPr>
                      <w:t>63</w:t>
                    </w:r>
                  </w:p>
                </w:txbxContent>
              </v:textbox>
            </v:shape>
            <v:shape id="docshape21" o:spid="_x0000_s2082" type="#_x0000_t202" style="position:absolute;left:2123;top:-3208;width:242;height:236" filled="f" stroked="f">
              <v:textbox inset="0,0,0,0">
                <w:txbxContent>
                  <w:p w14:paraId="1290AD6A" w14:textId="77777777" w:rsidR="00C41784" w:rsidRDefault="00947520">
                    <w:pPr>
                      <w:spacing w:line="230" w:lineRule="exact"/>
                      <w:rPr>
                        <w:sz w:val="20"/>
                      </w:rPr>
                    </w:pPr>
                    <w:r>
                      <w:rPr>
                        <w:color w:val="595959"/>
                        <w:spacing w:val="-5"/>
                        <w:w w:val="105"/>
                        <w:sz w:val="20"/>
                      </w:rPr>
                      <w:t>60</w:t>
                    </w:r>
                  </w:p>
                </w:txbxContent>
              </v:textbox>
            </v:shape>
            <v:shape id="docshape22" o:spid="_x0000_s2081" type="#_x0000_t202" style="position:absolute;left:5409;top:-3434;width:306;height:286" filled="f" stroked="f">
              <v:textbox inset="0,0,0,0">
                <w:txbxContent>
                  <w:p w14:paraId="288AD0A7" w14:textId="77777777" w:rsidR="00C41784" w:rsidRDefault="00947520">
                    <w:pPr>
                      <w:rPr>
                        <w:b/>
                        <w:sz w:val="24"/>
                      </w:rPr>
                    </w:pPr>
                    <w:r>
                      <w:rPr>
                        <w:b/>
                        <w:color w:val="595959"/>
                        <w:spacing w:val="-5"/>
                        <w:sz w:val="24"/>
                      </w:rPr>
                      <w:t>59</w:t>
                    </w:r>
                  </w:p>
                </w:txbxContent>
              </v:textbox>
            </v:shape>
            <v:shape id="docshape23" o:spid="_x0000_s2080" type="#_x0000_t202" style="position:absolute;left:6620;top:-3306;width:306;height:286" filled="f" stroked="f">
              <v:textbox inset="0,0,0,0">
                <w:txbxContent>
                  <w:p w14:paraId="14D01E02" w14:textId="77777777" w:rsidR="00C41784" w:rsidRDefault="00947520">
                    <w:pPr>
                      <w:rPr>
                        <w:b/>
                        <w:sz w:val="24"/>
                      </w:rPr>
                    </w:pPr>
                    <w:r>
                      <w:rPr>
                        <w:b/>
                        <w:color w:val="595959"/>
                        <w:spacing w:val="-5"/>
                        <w:sz w:val="24"/>
                      </w:rPr>
                      <w:t>54</w:t>
                    </w:r>
                  </w:p>
                </w:txbxContent>
              </v:textbox>
            </v:shape>
            <v:shape id="docshape24" o:spid="_x0000_s2079" type="#_x0000_t202" style="position:absolute;left:2123;top:-2692;width:242;height:236" filled="f" stroked="f">
              <v:textbox inset="0,0,0,0">
                <w:txbxContent>
                  <w:p w14:paraId="3F2F89F9" w14:textId="77777777" w:rsidR="00C41784" w:rsidRDefault="00947520">
                    <w:pPr>
                      <w:spacing w:line="230" w:lineRule="exact"/>
                      <w:rPr>
                        <w:sz w:val="20"/>
                      </w:rPr>
                    </w:pPr>
                    <w:r>
                      <w:rPr>
                        <w:color w:val="595959"/>
                        <w:spacing w:val="-5"/>
                        <w:w w:val="105"/>
                        <w:sz w:val="20"/>
                      </w:rPr>
                      <w:t>40</w:t>
                    </w:r>
                  </w:p>
                </w:txbxContent>
              </v:textbox>
            </v:shape>
            <v:shape id="docshape25" o:spid="_x0000_s2078" type="#_x0000_t202" style="position:absolute;left:8059;top:-2865;width:2721;height:236" filled="f" stroked="f">
              <v:textbox inset="0,0,0,0">
                <w:txbxContent>
                  <w:p w14:paraId="598C4DB6" w14:textId="77777777" w:rsidR="00C41784" w:rsidRDefault="00947520">
                    <w:pPr>
                      <w:spacing w:line="230" w:lineRule="exact"/>
                      <w:rPr>
                        <w:sz w:val="20"/>
                      </w:rPr>
                    </w:pPr>
                    <w:r>
                      <w:rPr>
                        <w:w w:val="105"/>
                        <w:sz w:val="20"/>
                      </w:rPr>
                      <w:t>45%</w:t>
                    </w:r>
                    <w:r>
                      <w:rPr>
                        <w:spacing w:val="-11"/>
                        <w:w w:val="105"/>
                        <w:sz w:val="20"/>
                      </w:rPr>
                      <w:t xml:space="preserve"> </w:t>
                    </w:r>
                    <w:r>
                      <w:rPr>
                        <w:w w:val="105"/>
                        <w:sz w:val="20"/>
                      </w:rPr>
                      <w:t>=</w:t>
                    </w:r>
                    <w:r>
                      <w:rPr>
                        <w:spacing w:val="-16"/>
                        <w:w w:val="105"/>
                        <w:sz w:val="20"/>
                      </w:rPr>
                      <w:t xml:space="preserve"> </w:t>
                    </w:r>
                    <w:r>
                      <w:rPr>
                        <w:w w:val="105"/>
                        <w:sz w:val="20"/>
                      </w:rPr>
                      <w:t>Affordability</w:t>
                    </w:r>
                    <w:r>
                      <w:rPr>
                        <w:spacing w:val="-12"/>
                        <w:w w:val="105"/>
                        <w:sz w:val="20"/>
                      </w:rPr>
                      <w:t xml:space="preserve"> </w:t>
                    </w:r>
                    <w:r>
                      <w:rPr>
                        <w:spacing w:val="-2"/>
                        <w:w w:val="105"/>
                        <w:sz w:val="20"/>
                      </w:rPr>
                      <w:t>Threshold</w:t>
                    </w:r>
                  </w:p>
                </w:txbxContent>
              </v:textbox>
            </v:shape>
            <v:shape id="docshape26" o:spid="_x0000_s2077" type="#_x0000_t202" style="position:absolute;left:2123;top:-2176;width:243;height:752" filled="f" stroked="f">
              <v:textbox inset="0,0,0,0">
                <w:txbxContent>
                  <w:p w14:paraId="47401F91" w14:textId="77777777" w:rsidR="00C41784" w:rsidRDefault="00947520">
                    <w:pPr>
                      <w:spacing w:line="230" w:lineRule="exact"/>
                      <w:rPr>
                        <w:sz w:val="20"/>
                      </w:rPr>
                    </w:pPr>
                    <w:r>
                      <w:rPr>
                        <w:color w:val="595959"/>
                        <w:spacing w:val="-5"/>
                        <w:w w:val="105"/>
                        <w:sz w:val="20"/>
                      </w:rPr>
                      <w:t>20</w:t>
                    </w:r>
                  </w:p>
                  <w:p w14:paraId="0207EA67" w14:textId="77777777" w:rsidR="00C41784" w:rsidRDefault="00C41784">
                    <w:pPr>
                      <w:spacing w:before="5"/>
                      <w:rPr>
                        <w:sz w:val="24"/>
                      </w:rPr>
                    </w:pPr>
                  </w:p>
                  <w:p w14:paraId="04B8140A" w14:textId="77777777" w:rsidR="00C41784" w:rsidRDefault="00947520">
                    <w:pPr>
                      <w:ind w:left="111"/>
                      <w:rPr>
                        <w:sz w:val="20"/>
                      </w:rPr>
                    </w:pPr>
                    <w:r>
                      <w:rPr>
                        <w:color w:val="595959"/>
                        <w:w w:val="106"/>
                        <w:sz w:val="20"/>
                      </w:rPr>
                      <w:t>0</w:t>
                    </w:r>
                  </w:p>
                </w:txbxContent>
              </v:textbox>
            </v:shape>
            <v:shape id="docshape27" o:spid="_x0000_s2076" type="#_x0000_t202" style="position:absolute;left:2675;top:-1410;width:2110;height:472" filled="f" stroked="f">
              <v:textbox inset="0,0,0,0">
                <w:txbxContent>
                  <w:p w14:paraId="119E9B46" w14:textId="77777777" w:rsidR="00C41784" w:rsidRDefault="00947520">
                    <w:pPr>
                      <w:tabs>
                        <w:tab w:val="left" w:pos="1244"/>
                      </w:tabs>
                      <w:spacing w:line="230" w:lineRule="exact"/>
                      <w:ind w:right="18"/>
                      <w:jc w:val="right"/>
                      <w:rPr>
                        <w:sz w:val="20"/>
                      </w:rPr>
                    </w:pPr>
                    <w:r>
                      <w:rPr>
                        <w:color w:val="595959"/>
                        <w:w w:val="105"/>
                        <w:sz w:val="20"/>
                      </w:rPr>
                      <w:t>&lt;</w:t>
                    </w:r>
                    <w:r>
                      <w:rPr>
                        <w:color w:val="595959"/>
                        <w:spacing w:val="12"/>
                        <w:w w:val="105"/>
                        <w:sz w:val="20"/>
                      </w:rPr>
                      <w:t xml:space="preserve"> </w:t>
                    </w:r>
                    <w:r>
                      <w:rPr>
                        <w:color w:val="595959"/>
                        <w:spacing w:val="-2"/>
                        <w:w w:val="105"/>
                        <w:sz w:val="20"/>
                      </w:rPr>
                      <w:t>$44,000</w:t>
                    </w:r>
                    <w:r>
                      <w:rPr>
                        <w:color w:val="595959"/>
                        <w:sz w:val="20"/>
                      </w:rPr>
                      <w:tab/>
                      <w:t>$44,000</w:t>
                    </w:r>
                    <w:r>
                      <w:rPr>
                        <w:color w:val="595959"/>
                        <w:spacing w:val="8"/>
                        <w:w w:val="105"/>
                        <w:sz w:val="20"/>
                      </w:rPr>
                      <w:t xml:space="preserve"> </w:t>
                    </w:r>
                    <w:r>
                      <w:rPr>
                        <w:color w:val="595959"/>
                        <w:spacing w:val="-15"/>
                        <w:w w:val="105"/>
                        <w:sz w:val="20"/>
                      </w:rPr>
                      <w:t>-</w:t>
                    </w:r>
                  </w:p>
                  <w:p w14:paraId="0CB77AC7" w14:textId="77777777" w:rsidR="00C41784" w:rsidRDefault="00947520">
                    <w:pPr>
                      <w:spacing w:before="3"/>
                      <w:ind w:right="79"/>
                      <w:jc w:val="right"/>
                      <w:rPr>
                        <w:sz w:val="20"/>
                      </w:rPr>
                    </w:pPr>
                    <w:r>
                      <w:rPr>
                        <w:color w:val="595959"/>
                        <w:spacing w:val="-2"/>
                        <w:sz w:val="20"/>
                      </w:rPr>
                      <w:t>$52,000</w:t>
                    </w:r>
                  </w:p>
                </w:txbxContent>
              </v:textbox>
            </v:shape>
            <v:shape id="docshape28" o:spid="_x0000_s2075" type="#_x0000_t202" style="position:absolute;left:5132;top:-1410;width:865;height:472" filled="f" stroked="f">
              <v:textbox inset="0,0,0,0">
                <w:txbxContent>
                  <w:p w14:paraId="3F96EC85" w14:textId="77777777" w:rsidR="00C41784" w:rsidRDefault="00947520">
                    <w:pPr>
                      <w:spacing w:line="230" w:lineRule="exact"/>
                      <w:rPr>
                        <w:sz w:val="20"/>
                      </w:rPr>
                    </w:pPr>
                    <w:r>
                      <w:rPr>
                        <w:color w:val="595959"/>
                        <w:sz w:val="20"/>
                      </w:rPr>
                      <w:t>$52,000</w:t>
                    </w:r>
                    <w:r>
                      <w:rPr>
                        <w:color w:val="595959"/>
                        <w:spacing w:val="11"/>
                        <w:sz w:val="20"/>
                      </w:rPr>
                      <w:t xml:space="preserve"> </w:t>
                    </w:r>
                    <w:r>
                      <w:rPr>
                        <w:color w:val="595959"/>
                        <w:spacing w:val="-10"/>
                        <w:sz w:val="20"/>
                      </w:rPr>
                      <w:t>-</w:t>
                    </w:r>
                  </w:p>
                  <w:p w14:paraId="1BFC855B" w14:textId="77777777" w:rsidR="00C41784" w:rsidRDefault="00947520">
                    <w:pPr>
                      <w:spacing w:before="3"/>
                      <w:ind w:left="60"/>
                      <w:rPr>
                        <w:sz w:val="20"/>
                      </w:rPr>
                    </w:pPr>
                    <w:r>
                      <w:rPr>
                        <w:color w:val="595959"/>
                        <w:spacing w:val="-2"/>
                        <w:sz w:val="20"/>
                      </w:rPr>
                      <w:t>$64,000</w:t>
                    </w:r>
                  </w:p>
                </w:txbxContent>
              </v:textbox>
            </v:shape>
            <v:shape id="docshape29" o:spid="_x0000_s2074" type="#_x0000_t202" style="position:absolute;left:6310;top:-1410;width:933;height:236" filled="f" stroked="f">
              <v:textbox inset="0,0,0,0">
                <w:txbxContent>
                  <w:p w14:paraId="02E87689" w14:textId="77777777" w:rsidR="00C41784" w:rsidRDefault="00947520">
                    <w:pPr>
                      <w:spacing w:line="230" w:lineRule="exact"/>
                      <w:rPr>
                        <w:sz w:val="20"/>
                      </w:rPr>
                    </w:pPr>
                    <w:r>
                      <w:rPr>
                        <w:color w:val="595959"/>
                        <w:w w:val="110"/>
                        <w:sz w:val="20"/>
                      </w:rPr>
                      <w:t>&gt;</w:t>
                    </w:r>
                    <w:r>
                      <w:rPr>
                        <w:color w:val="595959"/>
                        <w:spacing w:val="3"/>
                        <w:w w:val="110"/>
                        <w:sz w:val="20"/>
                      </w:rPr>
                      <w:t xml:space="preserve"> </w:t>
                    </w:r>
                    <w:r>
                      <w:rPr>
                        <w:color w:val="595959"/>
                        <w:spacing w:val="-2"/>
                        <w:w w:val="105"/>
                        <w:sz w:val="20"/>
                      </w:rPr>
                      <w:t>$64,000</w:t>
                    </w:r>
                  </w:p>
                </w:txbxContent>
              </v:textbox>
            </v:shape>
            <v:shape id="docshape30" o:spid="_x0000_s2073" type="#_x0000_t202" style="position:absolute;left:4531;top:-690;width:3206;height:236" filled="f" stroked="f">
              <v:textbox inset="0,0,0,0">
                <w:txbxContent>
                  <w:p w14:paraId="55B5C142" w14:textId="77777777" w:rsidR="00C41784" w:rsidRDefault="00947520">
                    <w:pPr>
                      <w:spacing w:line="230" w:lineRule="exact"/>
                      <w:rPr>
                        <w:sz w:val="20"/>
                      </w:rPr>
                    </w:pPr>
                    <w:r>
                      <w:rPr>
                        <w:w w:val="105"/>
                        <w:sz w:val="20"/>
                      </w:rPr>
                      <w:t>Source:</w:t>
                    </w:r>
                    <w:r>
                      <w:rPr>
                        <w:spacing w:val="-8"/>
                        <w:w w:val="105"/>
                        <w:sz w:val="20"/>
                      </w:rPr>
                      <w:t xml:space="preserve"> </w:t>
                    </w:r>
                    <w:r>
                      <w:rPr>
                        <w:w w:val="105"/>
                        <w:sz w:val="20"/>
                      </w:rPr>
                      <w:t>H+T</w:t>
                    </w:r>
                    <w:r>
                      <w:rPr>
                        <w:spacing w:val="-12"/>
                        <w:w w:val="105"/>
                        <w:sz w:val="20"/>
                      </w:rPr>
                      <w:t xml:space="preserve"> </w:t>
                    </w:r>
                    <w:r>
                      <w:rPr>
                        <w:w w:val="105"/>
                        <w:sz w:val="20"/>
                      </w:rPr>
                      <w:t>Index</w:t>
                    </w:r>
                    <w:r>
                      <w:rPr>
                        <w:spacing w:val="-13"/>
                        <w:w w:val="105"/>
                        <w:sz w:val="20"/>
                      </w:rPr>
                      <w:t xml:space="preserve"> </w:t>
                    </w:r>
                    <w:r>
                      <w:rPr>
                        <w:w w:val="105"/>
                        <w:sz w:val="20"/>
                      </w:rPr>
                      <w:t>2017,</w:t>
                    </w:r>
                    <w:r>
                      <w:rPr>
                        <w:spacing w:val="-7"/>
                        <w:w w:val="105"/>
                        <w:sz w:val="20"/>
                      </w:rPr>
                      <w:t xml:space="preserve"> </w:t>
                    </w:r>
                    <w:r>
                      <w:rPr>
                        <w:w w:val="105"/>
                        <w:sz w:val="20"/>
                      </w:rPr>
                      <w:t>ACS</w:t>
                    </w:r>
                    <w:r>
                      <w:rPr>
                        <w:spacing w:val="-10"/>
                        <w:w w:val="105"/>
                        <w:sz w:val="20"/>
                      </w:rPr>
                      <w:t xml:space="preserve"> </w:t>
                    </w:r>
                    <w:r>
                      <w:rPr>
                        <w:spacing w:val="-4"/>
                        <w:w w:val="105"/>
                        <w:sz w:val="20"/>
                      </w:rPr>
                      <w:t>2015</w:t>
                    </w:r>
                  </w:p>
                </w:txbxContent>
              </v:textbox>
            </v:shape>
            <w10:wrap anchorx="page"/>
          </v:group>
        </w:pict>
      </w:r>
      <w:bookmarkStart w:id="33" w:name="2.5_Reducing_the_need_to_drive_advances_"/>
      <w:bookmarkEnd w:id="33"/>
      <w:r>
        <w:rPr>
          <w:color w:val="35A392"/>
        </w:rPr>
        <w:t>Reducing</w:t>
      </w:r>
      <w:r>
        <w:rPr>
          <w:color w:val="35A392"/>
          <w:spacing w:val="-7"/>
        </w:rPr>
        <w:t xml:space="preserve"> </w:t>
      </w:r>
      <w:r>
        <w:rPr>
          <w:color w:val="35A392"/>
        </w:rPr>
        <w:t>the</w:t>
      </w:r>
      <w:r>
        <w:rPr>
          <w:color w:val="35A392"/>
          <w:spacing w:val="-8"/>
        </w:rPr>
        <w:t xml:space="preserve"> </w:t>
      </w:r>
      <w:r>
        <w:rPr>
          <w:color w:val="35A392"/>
        </w:rPr>
        <w:t>need</w:t>
      </w:r>
      <w:r>
        <w:rPr>
          <w:color w:val="35A392"/>
          <w:spacing w:val="-6"/>
        </w:rPr>
        <w:t xml:space="preserve"> </w:t>
      </w:r>
      <w:r>
        <w:rPr>
          <w:color w:val="35A392"/>
        </w:rPr>
        <w:t>to</w:t>
      </w:r>
      <w:r>
        <w:rPr>
          <w:color w:val="35A392"/>
          <w:spacing w:val="-9"/>
        </w:rPr>
        <w:t xml:space="preserve"> </w:t>
      </w:r>
      <w:r>
        <w:rPr>
          <w:color w:val="35A392"/>
        </w:rPr>
        <w:t>drive</w:t>
      </w:r>
      <w:r>
        <w:rPr>
          <w:color w:val="35A392"/>
          <w:spacing w:val="-8"/>
        </w:rPr>
        <w:t xml:space="preserve"> </w:t>
      </w:r>
      <w:r>
        <w:rPr>
          <w:color w:val="35A392"/>
        </w:rPr>
        <w:t>advances</w:t>
      </w:r>
      <w:r>
        <w:rPr>
          <w:color w:val="35A392"/>
          <w:spacing w:val="-7"/>
        </w:rPr>
        <w:t xml:space="preserve"> </w:t>
      </w:r>
      <w:r>
        <w:rPr>
          <w:color w:val="35A392"/>
        </w:rPr>
        <w:t>other</w:t>
      </w:r>
      <w:r>
        <w:rPr>
          <w:color w:val="35A392"/>
          <w:spacing w:val="-10"/>
        </w:rPr>
        <w:t xml:space="preserve"> </w:t>
      </w:r>
      <w:r>
        <w:rPr>
          <w:color w:val="35A392"/>
        </w:rPr>
        <w:t>quality</w:t>
      </w:r>
      <w:r>
        <w:rPr>
          <w:color w:val="35A392"/>
          <w:spacing w:val="-2"/>
        </w:rPr>
        <w:t xml:space="preserve"> </w:t>
      </w:r>
      <w:r>
        <w:rPr>
          <w:color w:val="35A392"/>
        </w:rPr>
        <w:t>of</w:t>
      </w:r>
      <w:r>
        <w:rPr>
          <w:color w:val="35A392"/>
          <w:spacing w:val="-8"/>
        </w:rPr>
        <w:t xml:space="preserve"> </w:t>
      </w:r>
      <w:r>
        <w:rPr>
          <w:color w:val="35A392"/>
        </w:rPr>
        <w:t>life outcomes and opportunities.</w:t>
      </w:r>
    </w:p>
    <w:p w14:paraId="1A3EB1BF" w14:textId="77777777" w:rsidR="00C41784" w:rsidRDefault="00947520">
      <w:pPr>
        <w:pStyle w:val="BodyText"/>
        <w:spacing w:before="112" w:line="244" w:lineRule="auto"/>
        <w:ind w:left="155" w:right="898"/>
        <w:jc w:val="both"/>
      </w:pPr>
      <w:r>
        <w:t>Communities</w:t>
      </w:r>
      <w:r>
        <w:rPr>
          <w:spacing w:val="-9"/>
        </w:rPr>
        <w:t xml:space="preserve"> </w:t>
      </w:r>
      <w:r>
        <w:t>with</w:t>
      </w:r>
      <w:r>
        <w:rPr>
          <w:spacing w:val="-7"/>
        </w:rPr>
        <w:t xml:space="preserve"> </w:t>
      </w:r>
      <w:r>
        <w:t>shorter</w:t>
      </w:r>
      <w:r>
        <w:rPr>
          <w:spacing w:val="-10"/>
        </w:rPr>
        <w:t xml:space="preserve"> </w:t>
      </w:r>
      <w:r>
        <w:t>driving</w:t>
      </w:r>
      <w:r>
        <w:rPr>
          <w:spacing w:val="-7"/>
        </w:rPr>
        <w:t xml:space="preserve"> </w:t>
      </w:r>
      <w:r>
        <w:t>distances</w:t>
      </w:r>
      <w:r>
        <w:rPr>
          <w:spacing w:val="-10"/>
        </w:rPr>
        <w:t xml:space="preserve"> </w:t>
      </w:r>
      <w:r>
        <w:t>and</w:t>
      </w:r>
      <w:r>
        <w:rPr>
          <w:spacing w:val="-7"/>
        </w:rPr>
        <w:t xml:space="preserve"> </w:t>
      </w:r>
      <w:r>
        <w:t>more</w:t>
      </w:r>
      <w:r>
        <w:rPr>
          <w:spacing w:val="-8"/>
        </w:rPr>
        <w:t xml:space="preserve"> </w:t>
      </w:r>
      <w:r>
        <w:t>options</w:t>
      </w:r>
      <w:r>
        <w:rPr>
          <w:spacing w:val="-10"/>
        </w:rPr>
        <w:t xml:space="preserve"> </w:t>
      </w:r>
      <w:r>
        <w:t>for</w:t>
      </w:r>
      <w:r>
        <w:rPr>
          <w:spacing w:val="-7"/>
        </w:rPr>
        <w:t xml:space="preserve"> </w:t>
      </w:r>
      <w:r>
        <w:t>active</w:t>
      </w:r>
      <w:r>
        <w:rPr>
          <w:spacing w:val="-12"/>
        </w:rPr>
        <w:t xml:space="preserve"> </w:t>
      </w:r>
      <w:r>
        <w:t>travel</w:t>
      </w:r>
      <w:r>
        <w:rPr>
          <w:spacing w:val="-8"/>
        </w:rPr>
        <w:t xml:space="preserve"> </w:t>
      </w:r>
      <w:r>
        <w:t>also produce benefits beyond</w:t>
      </w:r>
      <w:r>
        <w:rPr>
          <w:spacing w:val="-3"/>
        </w:rPr>
        <w:t xml:space="preserve"> </w:t>
      </w:r>
      <w:r>
        <w:t>the environment and equity, including</w:t>
      </w:r>
      <w:r>
        <w:rPr>
          <w:spacing w:val="-3"/>
        </w:rPr>
        <w:t xml:space="preserve"> </w:t>
      </w:r>
      <w:r>
        <w:t>reduced</w:t>
      </w:r>
      <w:r>
        <w:rPr>
          <w:spacing w:val="-3"/>
        </w:rPr>
        <w:t xml:space="preserve"> </w:t>
      </w:r>
      <w:r>
        <w:t>financial burden, better access to opportunities, and improved public health.</w:t>
      </w:r>
    </w:p>
    <w:p w14:paraId="7235AB40" w14:textId="77777777" w:rsidR="00C41784" w:rsidRDefault="00947520">
      <w:pPr>
        <w:pStyle w:val="ListParagraph"/>
        <w:numPr>
          <w:ilvl w:val="0"/>
          <w:numId w:val="5"/>
        </w:numPr>
        <w:tabs>
          <w:tab w:val="left" w:pos="515"/>
          <w:tab w:val="left" w:pos="516"/>
        </w:tabs>
        <w:spacing w:before="158" w:line="244" w:lineRule="auto"/>
        <w:ind w:left="515" w:right="306"/>
        <w:rPr>
          <w:sz w:val="24"/>
        </w:rPr>
      </w:pPr>
      <w:r>
        <w:rPr>
          <w:b/>
          <w:sz w:val="24"/>
        </w:rPr>
        <w:t>Reduced</w:t>
      </w:r>
      <w:r>
        <w:rPr>
          <w:b/>
          <w:spacing w:val="-2"/>
          <w:sz w:val="24"/>
        </w:rPr>
        <w:t xml:space="preserve"> </w:t>
      </w:r>
      <w:r>
        <w:rPr>
          <w:b/>
          <w:sz w:val="24"/>
        </w:rPr>
        <w:t>financial burden:</w:t>
      </w:r>
      <w:r>
        <w:rPr>
          <w:b/>
          <w:spacing w:val="-4"/>
          <w:sz w:val="24"/>
        </w:rPr>
        <w:t xml:space="preserve"> </w:t>
      </w:r>
      <w:r>
        <w:rPr>
          <w:sz w:val="24"/>
        </w:rPr>
        <w:t>Reducing</w:t>
      </w:r>
      <w:r>
        <w:rPr>
          <w:spacing w:val="-3"/>
          <w:sz w:val="24"/>
        </w:rPr>
        <w:t xml:space="preserve"> </w:t>
      </w:r>
      <w:r>
        <w:rPr>
          <w:sz w:val="24"/>
        </w:rPr>
        <w:t>the</w:t>
      </w:r>
      <w:r>
        <w:rPr>
          <w:spacing w:val="-4"/>
          <w:sz w:val="24"/>
        </w:rPr>
        <w:t xml:space="preserve"> </w:t>
      </w:r>
      <w:r>
        <w:rPr>
          <w:sz w:val="24"/>
        </w:rPr>
        <w:t>need</w:t>
      </w:r>
      <w:r>
        <w:rPr>
          <w:spacing w:val="-3"/>
          <w:sz w:val="24"/>
        </w:rPr>
        <w:t xml:space="preserve"> </w:t>
      </w:r>
      <w:r>
        <w:rPr>
          <w:sz w:val="24"/>
        </w:rPr>
        <w:t>to</w:t>
      </w:r>
      <w:r>
        <w:rPr>
          <w:spacing w:val="-8"/>
          <w:sz w:val="24"/>
        </w:rPr>
        <w:t xml:space="preserve"> </w:t>
      </w:r>
      <w:r>
        <w:rPr>
          <w:sz w:val="24"/>
        </w:rPr>
        <w:t>drive</w:t>
      </w:r>
      <w:r>
        <w:rPr>
          <w:spacing w:val="-4"/>
          <w:sz w:val="24"/>
        </w:rPr>
        <w:t xml:space="preserve"> </w:t>
      </w:r>
      <w:r>
        <w:rPr>
          <w:sz w:val="24"/>
        </w:rPr>
        <w:t>saves</w:t>
      </w:r>
      <w:r>
        <w:rPr>
          <w:spacing w:val="-6"/>
          <w:sz w:val="24"/>
        </w:rPr>
        <w:t xml:space="preserve"> </w:t>
      </w:r>
      <w:r>
        <w:rPr>
          <w:sz w:val="24"/>
        </w:rPr>
        <w:t>households</w:t>
      </w:r>
      <w:r>
        <w:rPr>
          <w:spacing w:val="-6"/>
          <w:sz w:val="24"/>
        </w:rPr>
        <w:t xml:space="preserve"> </w:t>
      </w:r>
      <w:r>
        <w:rPr>
          <w:sz w:val="24"/>
        </w:rPr>
        <w:t>substantial sums of money. U.S. households spent an average of nearly $10,000 in 2019 on vehicles and fuel.</w:t>
      </w:r>
      <w:hyperlink w:anchor="_bookmark10" w:history="1">
        <w:r>
          <w:rPr>
            <w:position w:val="8"/>
            <w:sz w:val="14"/>
          </w:rPr>
          <w:t>11</w:t>
        </w:r>
      </w:hyperlink>
      <w:r>
        <w:rPr>
          <w:spacing w:val="30"/>
          <w:position w:val="8"/>
          <w:sz w:val="14"/>
        </w:rPr>
        <w:t xml:space="preserve"> </w:t>
      </w:r>
      <w:r>
        <w:rPr>
          <w:sz w:val="24"/>
        </w:rPr>
        <w:t>Driving fewer miles reduces</w:t>
      </w:r>
      <w:r>
        <w:rPr>
          <w:spacing w:val="-6"/>
          <w:sz w:val="24"/>
        </w:rPr>
        <w:t xml:space="preserve"> </w:t>
      </w:r>
      <w:r>
        <w:rPr>
          <w:sz w:val="24"/>
        </w:rPr>
        <w:t>fuel and maintenance expenses and may even allow a household to reduce the number of ve</w:t>
      </w:r>
      <w:r>
        <w:rPr>
          <w:sz w:val="24"/>
        </w:rPr>
        <w:t>hicles.</w:t>
      </w:r>
    </w:p>
    <w:p w14:paraId="0FF79F4E" w14:textId="01BDA23A" w:rsidR="00C41784" w:rsidRDefault="00947520">
      <w:pPr>
        <w:pStyle w:val="ListParagraph"/>
        <w:numPr>
          <w:ilvl w:val="0"/>
          <w:numId w:val="5"/>
        </w:numPr>
        <w:tabs>
          <w:tab w:val="left" w:pos="515"/>
          <w:tab w:val="left" w:pos="516"/>
        </w:tabs>
        <w:spacing w:before="119" w:line="242" w:lineRule="auto"/>
        <w:ind w:left="515" w:right="157"/>
        <w:rPr>
          <w:sz w:val="24"/>
        </w:rPr>
      </w:pPr>
      <w:r>
        <w:rPr>
          <w:b/>
          <w:sz w:val="24"/>
        </w:rPr>
        <w:t xml:space="preserve">Better access to opportunities: </w:t>
      </w:r>
      <w:commentRangeStart w:id="34"/>
      <w:r>
        <w:rPr>
          <w:sz w:val="24"/>
        </w:rPr>
        <w:t xml:space="preserve">Changes to the built environment that increase </w:t>
      </w:r>
      <w:r>
        <w:rPr>
          <w:sz w:val="24"/>
        </w:rPr>
        <w:t>alternatives to driving</w:t>
      </w:r>
      <w:commentRangeEnd w:id="34"/>
      <w:r w:rsidR="002B516F">
        <w:rPr>
          <w:rStyle w:val="CommentReference"/>
        </w:rPr>
        <w:commentReference w:id="34"/>
      </w:r>
      <w:r>
        <w:rPr>
          <w:sz w:val="24"/>
        </w:rPr>
        <w:t xml:space="preserve"> give households more and cheaper options to access services, jobs, and other activities, and thus expands economic and social opportunities.</w:t>
      </w:r>
      <w:hyperlink w:anchor="_bookmark11" w:history="1">
        <w:r>
          <w:rPr>
            <w:position w:val="8"/>
            <w:sz w:val="14"/>
          </w:rPr>
          <w:t>12</w:t>
        </w:r>
      </w:hyperlink>
      <w:r>
        <w:rPr>
          <w:position w:val="8"/>
          <w:sz w:val="14"/>
        </w:rPr>
        <w:t xml:space="preserve"> </w:t>
      </w:r>
      <w:r>
        <w:rPr>
          <w:sz w:val="24"/>
        </w:rPr>
        <w:t>These changes empower people who do not own cars and people who cannot drive, such</w:t>
      </w:r>
      <w:r>
        <w:rPr>
          <w:spacing w:val="-19"/>
          <w:sz w:val="24"/>
        </w:rPr>
        <w:t xml:space="preserve"> </w:t>
      </w:r>
      <w:r>
        <w:rPr>
          <w:sz w:val="24"/>
        </w:rPr>
        <w:t>as</w:t>
      </w:r>
      <w:r>
        <w:rPr>
          <w:spacing w:val="-16"/>
          <w:sz w:val="24"/>
        </w:rPr>
        <w:t xml:space="preserve"> </w:t>
      </w:r>
      <w:r>
        <w:rPr>
          <w:sz w:val="24"/>
        </w:rPr>
        <w:t>seniors,</w:t>
      </w:r>
      <w:r>
        <w:rPr>
          <w:spacing w:val="-15"/>
          <w:sz w:val="24"/>
        </w:rPr>
        <w:t xml:space="preserve"> </w:t>
      </w:r>
      <w:r>
        <w:rPr>
          <w:sz w:val="24"/>
        </w:rPr>
        <w:t>children,</w:t>
      </w:r>
      <w:r>
        <w:rPr>
          <w:spacing w:val="-15"/>
          <w:sz w:val="24"/>
        </w:rPr>
        <w:t xml:space="preserve"> </w:t>
      </w:r>
      <w:r>
        <w:rPr>
          <w:sz w:val="24"/>
        </w:rPr>
        <w:t>and</w:t>
      </w:r>
      <w:r>
        <w:rPr>
          <w:spacing w:val="-18"/>
          <w:sz w:val="24"/>
        </w:rPr>
        <w:t xml:space="preserve"> </w:t>
      </w:r>
      <w:r>
        <w:rPr>
          <w:sz w:val="24"/>
        </w:rPr>
        <w:t>people</w:t>
      </w:r>
      <w:r>
        <w:rPr>
          <w:spacing w:val="-15"/>
          <w:sz w:val="24"/>
        </w:rPr>
        <w:t xml:space="preserve"> </w:t>
      </w:r>
      <w:r>
        <w:rPr>
          <w:sz w:val="24"/>
        </w:rPr>
        <w:t>with</w:t>
      </w:r>
      <w:r>
        <w:rPr>
          <w:spacing w:val="-19"/>
          <w:sz w:val="24"/>
        </w:rPr>
        <w:t xml:space="preserve"> </w:t>
      </w:r>
      <w:r>
        <w:rPr>
          <w:sz w:val="24"/>
        </w:rPr>
        <w:t>disabilities,</w:t>
      </w:r>
      <w:r>
        <w:rPr>
          <w:spacing w:val="-15"/>
          <w:sz w:val="24"/>
        </w:rPr>
        <w:t xml:space="preserve"> </w:t>
      </w:r>
      <w:r>
        <w:rPr>
          <w:sz w:val="24"/>
        </w:rPr>
        <w:t>protecting</w:t>
      </w:r>
      <w:r>
        <w:rPr>
          <w:spacing w:val="-15"/>
          <w:sz w:val="24"/>
        </w:rPr>
        <w:t xml:space="preserve"> </w:t>
      </w:r>
      <w:r>
        <w:rPr>
          <w:sz w:val="24"/>
        </w:rPr>
        <w:t>their</w:t>
      </w:r>
      <w:r>
        <w:rPr>
          <w:spacing w:val="-15"/>
          <w:sz w:val="24"/>
        </w:rPr>
        <w:t xml:space="preserve"> </w:t>
      </w:r>
      <w:r>
        <w:rPr>
          <w:sz w:val="24"/>
        </w:rPr>
        <w:t>ability</w:t>
      </w:r>
      <w:r>
        <w:rPr>
          <w:spacing w:val="-19"/>
          <w:sz w:val="24"/>
        </w:rPr>
        <w:t xml:space="preserve"> </w:t>
      </w:r>
      <w:r>
        <w:rPr>
          <w:sz w:val="24"/>
        </w:rPr>
        <w:t>to</w:t>
      </w:r>
      <w:r>
        <w:rPr>
          <w:spacing w:val="-15"/>
          <w:sz w:val="24"/>
        </w:rPr>
        <w:t xml:space="preserve"> </w:t>
      </w:r>
      <w:r>
        <w:rPr>
          <w:sz w:val="24"/>
        </w:rPr>
        <w:t>hold</w:t>
      </w:r>
      <w:r>
        <w:rPr>
          <w:spacing w:val="-14"/>
          <w:sz w:val="24"/>
        </w:rPr>
        <w:t xml:space="preserve"> </w:t>
      </w:r>
      <w:r>
        <w:rPr>
          <w:sz w:val="24"/>
        </w:rPr>
        <w:t>a job, run errands, or meet up with others.</w:t>
      </w:r>
    </w:p>
    <w:p w14:paraId="29A719ED" w14:textId="77777777" w:rsidR="00C41784" w:rsidRDefault="00947520">
      <w:pPr>
        <w:pStyle w:val="ListParagraph"/>
        <w:numPr>
          <w:ilvl w:val="0"/>
          <w:numId w:val="5"/>
        </w:numPr>
        <w:tabs>
          <w:tab w:val="left" w:pos="515"/>
          <w:tab w:val="left" w:pos="516"/>
        </w:tabs>
        <w:spacing w:before="129" w:line="244" w:lineRule="auto"/>
        <w:ind w:left="515" w:right="125"/>
        <w:rPr>
          <w:sz w:val="24"/>
        </w:rPr>
      </w:pPr>
      <w:r>
        <w:rPr>
          <w:b/>
          <w:sz w:val="24"/>
        </w:rPr>
        <w:t>Economic</w:t>
      </w:r>
      <w:r>
        <w:rPr>
          <w:b/>
          <w:spacing w:val="-12"/>
          <w:sz w:val="24"/>
        </w:rPr>
        <w:t xml:space="preserve"> </w:t>
      </w:r>
      <w:r>
        <w:rPr>
          <w:b/>
          <w:sz w:val="24"/>
        </w:rPr>
        <w:t>effici</w:t>
      </w:r>
      <w:r>
        <w:rPr>
          <w:b/>
          <w:sz w:val="24"/>
        </w:rPr>
        <w:t>ency:</w:t>
      </w:r>
      <w:r>
        <w:rPr>
          <w:b/>
          <w:spacing w:val="-10"/>
          <w:sz w:val="24"/>
        </w:rPr>
        <w:t xml:space="preserve"> </w:t>
      </w:r>
      <w:r>
        <w:rPr>
          <w:sz w:val="24"/>
        </w:rPr>
        <w:t>A</w:t>
      </w:r>
      <w:r>
        <w:rPr>
          <w:spacing w:val="-12"/>
          <w:sz w:val="24"/>
        </w:rPr>
        <w:t xml:space="preserve"> </w:t>
      </w:r>
      <w:r>
        <w:rPr>
          <w:sz w:val="24"/>
        </w:rPr>
        <w:t>development</w:t>
      </w:r>
      <w:r>
        <w:rPr>
          <w:spacing w:val="-9"/>
          <w:sz w:val="24"/>
        </w:rPr>
        <w:t xml:space="preserve"> </w:t>
      </w:r>
      <w:r>
        <w:rPr>
          <w:sz w:val="24"/>
        </w:rPr>
        <w:t>pattern</w:t>
      </w:r>
      <w:r>
        <w:rPr>
          <w:spacing w:val="-15"/>
          <w:sz w:val="24"/>
        </w:rPr>
        <w:t xml:space="preserve"> </w:t>
      </w:r>
      <w:r>
        <w:rPr>
          <w:sz w:val="24"/>
        </w:rPr>
        <w:t>that</w:t>
      </w:r>
      <w:r>
        <w:rPr>
          <w:spacing w:val="-9"/>
          <w:sz w:val="24"/>
        </w:rPr>
        <w:t xml:space="preserve"> </w:t>
      </w:r>
      <w:r>
        <w:rPr>
          <w:sz w:val="24"/>
        </w:rPr>
        <w:t>enables</w:t>
      </w:r>
      <w:r>
        <w:rPr>
          <w:spacing w:val="-16"/>
          <w:sz w:val="24"/>
        </w:rPr>
        <w:t xml:space="preserve"> </w:t>
      </w:r>
      <w:r>
        <w:rPr>
          <w:sz w:val="24"/>
        </w:rPr>
        <w:t>the</w:t>
      </w:r>
      <w:r>
        <w:rPr>
          <w:spacing w:val="-10"/>
          <w:sz w:val="24"/>
        </w:rPr>
        <w:t xml:space="preserve"> </w:t>
      </w:r>
      <w:r>
        <w:rPr>
          <w:sz w:val="24"/>
        </w:rPr>
        <w:t>same</w:t>
      </w:r>
      <w:r>
        <w:rPr>
          <w:spacing w:val="-14"/>
          <w:sz w:val="24"/>
        </w:rPr>
        <w:t xml:space="preserve"> </w:t>
      </w:r>
      <w:r>
        <w:rPr>
          <w:sz w:val="24"/>
        </w:rPr>
        <w:t>level</w:t>
      </w:r>
      <w:r>
        <w:rPr>
          <w:spacing w:val="-11"/>
          <w:sz w:val="24"/>
        </w:rPr>
        <w:t xml:space="preserve"> </w:t>
      </w:r>
      <w:r>
        <w:rPr>
          <w:sz w:val="24"/>
        </w:rPr>
        <w:t>of</w:t>
      </w:r>
      <w:r>
        <w:rPr>
          <w:spacing w:val="-10"/>
          <w:sz w:val="24"/>
        </w:rPr>
        <w:t xml:space="preserve"> </w:t>
      </w:r>
      <w:r>
        <w:rPr>
          <w:sz w:val="24"/>
        </w:rPr>
        <w:t>economic interaction with less dependence on driving can sustain the economy at</w:t>
      </w:r>
      <w:r>
        <w:rPr>
          <w:spacing w:val="-1"/>
          <w:sz w:val="24"/>
        </w:rPr>
        <w:t xml:space="preserve"> </w:t>
      </w:r>
      <w:r>
        <w:rPr>
          <w:sz w:val="24"/>
        </w:rPr>
        <w:t>a far</w:t>
      </w:r>
      <w:r>
        <w:rPr>
          <w:spacing w:val="-1"/>
          <w:sz w:val="24"/>
        </w:rPr>
        <w:t xml:space="preserve"> </w:t>
      </w:r>
      <w:r>
        <w:rPr>
          <w:sz w:val="24"/>
        </w:rPr>
        <w:t>lower cost to</w:t>
      </w:r>
      <w:r>
        <w:rPr>
          <w:spacing w:val="-3"/>
          <w:sz w:val="24"/>
        </w:rPr>
        <w:t xml:space="preserve"> </w:t>
      </w:r>
      <w:r>
        <w:rPr>
          <w:sz w:val="24"/>
        </w:rPr>
        <w:t>the</w:t>
      </w:r>
      <w:r>
        <w:rPr>
          <w:spacing w:val="-4"/>
          <w:sz w:val="24"/>
        </w:rPr>
        <w:t xml:space="preserve"> </w:t>
      </w:r>
      <w:r>
        <w:rPr>
          <w:sz w:val="24"/>
        </w:rPr>
        <w:t>public</w:t>
      </w:r>
      <w:r>
        <w:rPr>
          <w:spacing w:val="-4"/>
          <w:sz w:val="24"/>
        </w:rPr>
        <w:t xml:space="preserve"> </w:t>
      </w:r>
      <w:r>
        <w:rPr>
          <w:sz w:val="24"/>
        </w:rPr>
        <w:t>by decreasing</w:t>
      </w:r>
      <w:r>
        <w:rPr>
          <w:spacing w:val="-2"/>
          <w:sz w:val="24"/>
        </w:rPr>
        <w:t xml:space="preserve"> </w:t>
      </w:r>
      <w:r>
        <w:rPr>
          <w:sz w:val="24"/>
        </w:rPr>
        <w:t>highway</w:t>
      </w:r>
      <w:r>
        <w:rPr>
          <w:spacing w:val="-5"/>
          <w:sz w:val="24"/>
        </w:rPr>
        <w:t xml:space="preserve"> </w:t>
      </w:r>
      <w:r>
        <w:rPr>
          <w:sz w:val="24"/>
        </w:rPr>
        <w:t>maintenance costs, which have</w:t>
      </w:r>
      <w:r>
        <w:rPr>
          <w:spacing w:val="-3"/>
          <w:sz w:val="24"/>
        </w:rPr>
        <w:t xml:space="preserve"> </w:t>
      </w:r>
      <w:r>
        <w:rPr>
          <w:sz w:val="24"/>
        </w:rPr>
        <w:t>ballooned to</w:t>
      </w:r>
    </w:p>
    <w:p w14:paraId="0A9A617B" w14:textId="77777777" w:rsidR="00C41784" w:rsidRDefault="00947520">
      <w:pPr>
        <w:pStyle w:val="BodyText"/>
        <w:spacing w:before="11"/>
        <w:rPr>
          <w:sz w:val="26"/>
        </w:rPr>
      </w:pPr>
      <w:r>
        <w:pict w14:anchorId="58CF0A48">
          <v:rect id="docshape31" o:spid="_x0000_s2071" style="position:absolute;margin-left:64.8pt;margin-top:16.85pt;width:2in;height:.7pt;z-index:-15725056;mso-wrap-distance-left:0;mso-wrap-distance-right:0;mso-position-horizontal-relative:page" fillcolor="black" stroked="f">
            <w10:wrap type="topAndBottom" anchorx="page"/>
          </v:rect>
        </w:pict>
      </w:r>
    </w:p>
    <w:p w14:paraId="5F9A70FE" w14:textId="77777777" w:rsidR="00C41784" w:rsidRDefault="00947520">
      <w:pPr>
        <w:spacing w:before="114" w:line="244" w:lineRule="auto"/>
        <w:ind w:left="155" w:right="285"/>
        <w:rPr>
          <w:sz w:val="20"/>
        </w:rPr>
      </w:pPr>
      <w:r>
        <w:rPr>
          <w:sz w:val="20"/>
          <w:vertAlign w:val="superscript"/>
        </w:rPr>
        <w:t>11</w:t>
      </w:r>
      <w:r>
        <w:rPr>
          <w:sz w:val="20"/>
        </w:rPr>
        <w:t xml:space="preserve"> </w:t>
      </w:r>
      <w:bookmarkStart w:id="35" w:name="_bookmark10"/>
      <w:bookmarkEnd w:id="35"/>
      <w:r>
        <w:rPr>
          <w:sz w:val="20"/>
        </w:rPr>
        <w:t>U</w:t>
      </w:r>
      <w:r>
        <w:rPr>
          <w:sz w:val="20"/>
        </w:rPr>
        <w:t xml:space="preserve">.S. Department of Transportation, Bureau of Transportation Statistics. Accessed May 5, 2022. </w:t>
      </w:r>
      <w:r>
        <w:rPr>
          <w:w w:val="95"/>
          <w:sz w:val="20"/>
        </w:rPr>
        <w:t xml:space="preserve">Transportation Economic Trends. Available at: </w:t>
      </w:r>
      <w:hyperlink r:id="rId26">
        <w:r>
          <w:rPr>
            <w:i/>
            <w:color w:val="0563C0"/>
            <w:w w:val="95"/>
            <w:sz w:val="20"/>
            <w:u w:val="single" w:color="0563C0"/>
          </w:rPr>
          <w:t>https://www.bts.gov/product/transportat</w:t>
        </w:r>
        <w:r>
          <w:rPr>
            <w:i/>
            <w:color w:val="0563C0"/>
            <w:w w:val="95"/>
            <w:sz w:val="20"/>
            <w:u w:val="single" w:color="0563C0"/>
          </w:rPr>
          <w:t>ion-economic-</w:t>
        </w:r>
      </w:hyperlink>
      <w:r>
        <w:rPr>
          <w:i/>
          <w:color w:val="0563C0"/>
          <w:spacing w:val="40"/>
          <w:sz w:val="20"/>
        </w:rPr>
        <w:t xml:space="preserve"> </w:t>
      </w:r>
      <w:hyperlink r:id="rId27">
        <w:r>
          <w:rPr>
            <w:i/>
            <w:color w:val="0563C0"/>
            <w:spacing w:val="-2"/>
            <w:sz w:val="20"/>
            <w:u w:val="single" w:color="0563C0"/>
          </w:rPr>
          <w:t>trends</w:t>
        </w:r>
      </w:hyperlink>
      <w:r>
        <w:rPr>
          <w:spacing w:val="-2"/>
          <w:sz w:val="20"/>
        </w:rPr>
        <w:t>.</w:t>
      </w:r>
    </w:p>
    <w:p w14:paraId="42ED9AC9" w14:textId="77777777" w:rsidR="00C41784" w:rsidRDefault="00947520">
      <w:pPr>
        <w:spacing w:before="67" w:line="247" w:lineRule="auto"/>
        <w:ind w:left="155" w:right="114"/>
        <w:rPr>
          <w:sz w:val="20"/>
        </w:rPr>
      </w:pPr>
      <w:r>
        <w:rPr>
          <w:position w:val="7"/>
          <w:sz w:val="12"/>
        </w:rPr>
        <w:t>12</w:t>
      </w:r>
      <w:r>
        <w:rPr>
          <w:spacing w:val="17"/>
          <w:position w:val="7"/>
          <w:sz w:val="12"/>
        </w:rPr>
        <w:t xml:space="preserve"> </w:t>
      </w:r>
      <w:bookmarkStart w:id="36" w:name="_bookmark11"/>
      <w:bookmarkEnd w:id="36"/>
      <w:r>
        <w:rPr>
          <w:sz w:val="20"/>
        </w:rPr>
        <w:t>Lucas,</w:t>
      </w:r>
      <w:r>
        <w:rPr>
          <w:spacing w:val="-9"/>
          <w:sz w:val="20"/>
        </w:rPr>
        <w:t xml:space="preserve"> </w:t>
      </w:r>
      <w:r>
        <w:rPr>
          <w:sz w:val="20"/>
        </w:rPr>
        <w:t>K.</w:t>
      </w:r>
      <w:r>
        <w:rPr>
          <w:spacing w:val="-5"/>
          <w:sz w:val="20"/>
        </w:rPr>
        <w:t xml:space="preserve"> </w:t>
      </w:r>
      <w:r>
        <w:rPr>
          <w:sz w:val="20"/>
        </w:rPr>
        <w:t>2012.</w:t>
      </w:r>
      <w:r>
        <w:rPr>
          <w:spacing w:val="-10"/>
          <w:sz w:val="20"/>
        </w:rPr>
        <w:t xml:space="preserve"> </w:t>
      </w:r>
      <w:r>
        <w:rPr>
          <w:sz w:val="20"/>
        </w:rPr>
        <w:t>“Transport</w:t>
      </w:r>
      <w:r>
        <w:rPr>
          <w:spacing w:val="-9"/>
          <w:sz w:val="20"/>
        </w:rPr>
        <w:t xml:space="preserve"> </w:t>
      </w:r>
      <w:r>
        <w:rPr>
          <w:sz w:val="20"/>
        </w:rPr>
        <w:t>and</w:t>
      </w:r>
      <w:r>
        <w:rPr>
          <w:spacing w:val="-4"/>
          <w:sz w:val="20"/>
        </w:rPr>
        <w:t xml:space="preserve"> </w:t>
      </w:r>
      <w:r>
        <w:rPr>
          <w:sz w:val="20"/>
        </w:rPr>
        <w:t>social</w:t>
      </w:r>
      <w:r>
        <w:rPr>
          <w:spacing w:val="-7"/>
          <w:sz w:val="20"/>
        </w:rPr>
        <w:t xml:space="preserve"> </w:t>
      </w:r>
      <w:r>
        <w:rPr>
          <w:sz w:val="20"/>
        </w:rPr>
        <w:t>exclusion:</w:t>
      </w:r>
      <w:r>
        <w:rPr>
          <w:spacing w:val="-5"/>
          <w:sz w:val="20"/>
        </w:rPr>
        <w:t xml:space="preserve"> </w:t>
      </w:r>
      <w:r>
        <w:rPr>
          <w:sz w:val="20"/>
        </w:rPr>
        <w:t>Where</w:t>
      </w:r>
      <w:r>
        <w:rPr>
          <w:spacing w:val="-8"/>
          <w:sz w:val="20"/>
        </w:rPr>
        <w:t xml:space="preserve"> </w:t>
      </w:r>
      <w:r>
        <w:rPr>
          <w:sz w:val="20"/>
        </w:rPr>
        <w:t>are</w:t>
      </w:r>
      <w:r>
        <w:rPr>
          <w:spacing w:val="-8"/>
          <w:sz w:val="20"/>
        </w:rPr>
        <w:t xml:space="preserve"> </w:t>
      </w:r>
      <w:r>
        <w:rPr>
          <w:sz w:val="20"/>
        </w:rPr>
        <w:t>we</w:t>
      </w:r>
      <w:r>
        <w:rPr>
          <w:spacing w:val="-11"/>
          <w:sz w:val="20"/>
        </w:rPr>
        <w:t xml:space="preserve"> </w:t>
      </w:r>
      <w:r>
        <w:rPr>
          <w:sz w:val="20"/>
        </w:rPr>
        <w:t>now?”</w:t>
      </w:r>
      <w:r>
        <w:rPr>
          <w:spacing w:val="-9"/>
          <w:sz w:val="20"/>
        </w:rPr>
        <w:t xml:space="preserve"> </w:t>
      </w:r>
      <w:r>
        <w:rPr>
          <w:i/>
          <w:sz w:val="20"/>
        </w:rPr>
        <w:t>Transport</w:t>
      </w:r>
      <w:r>
        <w:rPr>
          <w:i/>
          <w:spacing w:val="-9"/>
          <w:sz w:val="20"/>
        </w:rPr>
        <w:t xml:space="preserve"> </w:t>
      </w:r>
      <w:r>
        <w:rPr>
          <w:i/>
          <w:sz w:val="20"/>
        </w:rPr>
        <w:t>Policy,</w:t>
      </w:r>
      <w:r>
        <w:rPr>
          <w:i/>
          <w:spacing w:val="-9"/>
          <w:sz w:val="20"/>
        </w:rPr>
        <w:t xml:space="preserve"> </w:t>
      </w:r>
      <w:r>
        <w:rPr>
          <w:i/>
          <w:sz w:val="20"/>
        </w:rPr>
        <w:t>20,</w:t>
      </w:r>
      <w:r>
        <w:rPr>
          <w:i/>
          <w:spacing w:val="-5"/>
          <w:sz w:val="20"/>
        </w:rPr>
        <w:t xml:space="preserve"> </w:t>
      </w:r>
      <w:r>
        <w:rPr>
          <w:i/>
          <w:sz w:val="20"/>
        </w:rPr>
        <w:t>105-113</w:t>
      </w:r>
      <w:r>
        <w:rPr>
          <w:sz w:val="20"/>
        </w:rPr>
        <w:t xml:space="preserve">. </w:t>
      </w:r>
      <w:r>
        <w:rPr>
          <w:spacing w:val="-2"/>
          <w:sz w:val="20"/>
        </w:rPr>
        <w:t xml:space="preserve">Available at: </w:t>
      </w:r>
      <w:hyperlink r:id="rId28">
        <w:r>
          <w:rPr>
            <w:color w:val="0563C0"/>
            <w:spacing w:val="-2"/>
            <w:sz w:val="20"/>
            <w:u w:val="single" w:color="0563C0"/>
          </w:rPr>
          <w:t>https://www.sciencedirect.com/science/article/pii/S0967070X12000145</w:t>
        </w:r>
      </w:hyperlink>
    </w:p>
    <w:p w14:paraId="3057FB0B" w14:textId="77777777" w:rsidR="00C41784" w:rsidRDefault="00C41784">
      <w:pPr>
        <w:spacing w:line="247" w:lineRule="auto"/>
        <w:rPr>
          <w:sz w:val="20"/>
        </w:rPr>
        <w:sectPr w:rsidR="00C41784">
          <w:pgSz w:w="12240" w:h="15840"/>
          <w:pgMar w:top="1540" w:right="1180" w:bottom="1280" w:left="1140" w:header="838" w:footer="1088" w:gutter="0"/>
          <w:cols w:space="720"/>
        </w:sectPr>
      </w:pPr>
    </w:p>
    <w:p w14:paraId="3A46AFA9" w14:textId="77777777" w:rsidR="00C41784" w:rsidRDefault="00947520">
      <w:pPr>
        <w:pStyle w:val="BodyText"/>
        <w:spacing w:before="91" w:line="242" w:lineRule="auto"/>
        <w:ind w:left="515" w:right="122"/>
      </w:pPr>
      <w:r>
        <w:lastRenderedPageBreak/>
        <w:t>over</w:t>
      </w:r>
      <w:r>
        <w:rPr>
          <w:spacing w:val="-9"/>
        </w:rPr>
        <w:t xml:space="preserve"> </w:t>
      </w:r>
      <w:r>
        <w:t>$500</w:t>
      </w:r>
      <w:r>
        <w:rPr>
          <w:spacing w:val="-10"/>
        </w:rPr>
        <w:t xml:space="preserve"> </w:t>
      </w:r>
      <w:r>
        <w:t>million</w:t>
      </w:r>
      <w:r>
        <w:rPr>
          <w:spacing w:val="-10"/>
        </w:rPr>
        <w:t xml:space="preserve"> </w:t>
      </w:r>
      <w:r>
        <w:t>per</w:t>
      </w:r>
      <w:r>
        <w:rPr>
          <w:spacing w:val="-9"/>
        </w:rPr>
        <w:t xml:space="preserve"> </w:t>
      </w:r>
      <w:r>
        <w:t>year</w:t>
      </w:r>
      <w:r>
        <w:rPr>
          <w:spacing w:val="-9"/>
        </w:rPr>
        <w:t xml:space="preserve"> </w:t>
      </w:r>
      <w:r>
        <w:t>in</w:t>
      </w:r>
      <w:r>
        <w:rPr>
          <w:spacing w:val="-8"/>
        </w:rPr>
        <w:t xml:space="preserve"> </w:t>
      </w:r>
      <w:r>
        <w:t>California.</w:t>
      </w:r>
      <w:hyperlink w:anchor="_bookmark12" w:history="1">
        <w:r>
          <w:rPr>
            <w:position w:val="8"/>
            <w:sz w:val="14"/>
          </w:rPr>
          <w:t>13</w:t>
        </w:r>
      </w:hyperlink>
      <w:r>
        <w:rPr>
          <w:spacing w:val="18"/>
          <w:position w:val="8"/>
          <w:sz w:val="14"/>
        </w:rPr>
        <w:t xml:space="preserve"> </w:t>
      </w:r>
      <w:r>
        <w:t>Infill</w:t>
      </w:r>
      <w:r>
        <w:rPr>
          <w:spacing w:val="-15"/>
        </w:rPr>
        <w:t xml:space="preserve"> </w:t>
      </w:r>
      <w:r>
        <w:t>development</w:t>
      </w:r>
      <w:r>
        <w:rPr>
          <w:spacing w:val="-9"/>
        </w:rPr>
        <w:t xml:space="preserve"> </w:t>
      </w:r>
      <w:r>
        <w:t>can</w:t>
      </w:r>
      <w:r>
        <w:rPr>
          <w:spacing w:val="-8"/>
        </w:rPr>
        <w:t xml:space="preserve"> </w:t>
      </w:r>
      <w:r>
        <w:t>also</w:t>
      </w:r>
      <w:r>
        <w:rPr>
          <w:spacing w:val="-14"/>
        </w:rPr>
        <w:t xml:space="preserve"> </w:t>
      </w:r>
      <w:r>
        <w:t>reduce</w:t>
      </w:r>
      <w:r>
        <w:rPr>
          <w:spacing w:val="-10"/>
        </w:rPr>
        <w:t xml:space="preserve"> </w:t>
      </w:r>
      <w:r>
        <w:t>road</w:t>
      </w:r>
      <w:r>
        <w:rPr>
          <w:spacing w:val="-9"/>
        </w:rPr>
        <w:t xml:space="preserve"> </w:t>
      </w:r>
      <w:r>
        <w:t>and utility</w:t>
      </w:r>
      <w:r>
        <w:rPr>
          <w:spacing w:val="-2"/>
        </w:rPr>
        <w:t xml:space="preserve"> </w:t>
      </w:r>
      <w:r>
        <w:t>line</w:t>
      </w:r>
      <w:r>
        <w:rPr>
          <w:spacing w:val="-5"/>
        </w:rPr>
        <w:t xml:space="preserve"> </w:t>
      </w:r>
      <w:r>
        <w:t>lengths,</w:t>
      </w:r>
      <w:r>
        <w:rPr>
          <w:spacing w:val="-1"/>
        </w:rPr>
        <w:t xml:space="preserve"> </w:t>
      </w:r>
      <w:r>
        <w:t>as</w:t>
      </w:r>
      <w:r>
        <w:rPr>
          <w:spacing w:val="-3"/>
        </w:rPr>
        <w:t xml:space="preserve"> </w:t>
      </w:r>
      <w:r>
        <w:t>well</w:t>
      </w:r>
      <w:r>
        <w:rPr>
          <w:spacing w:val="-2"/>
        </w:rPr>
        <w:t xml:space="preserve"> </w:t>
      </w:r>
      <w:r>
        <w:t>as</w:t>
      </w:r>
      <w:r>
        <w:rPr>
          <w:spacing w:val="-3"/>
        </w:rPr>
        <w:t xml:space="preserve"> </w:t>
      </w:r>
      <w:r>
        <w:t>the</w:t>
      </w:r>
      <w:r>
        <w:rPr>
          <w:spacing w:val="-1"/>
        </w:rPr>
        <w:t xml:space="preserve"> </w:t>
      </w:r>
      <w:r>
        <w:t>travel</w:t>
      </w:r>
      <w:r>
        <w:rPr>
          <w:spacing w:val="-2"/>
        </w:rPr>
        <w:t xml:space="preserve"> </w:t>
      </w:r>
      <w:r>
        <w:t>distances</w:t>
      </w:r>
      <w:r>
        <w:rPr>
          <w:spacing w:val="-3"/>
        </w:rPr>
        <w:t xml:space="preserve"> </w:t>
      </w:r>
      <w:r>
        <w:t>needed to</w:t>
      </w:r>
      <w:r>
        <w:rPr>
          <w:spacing w:val="-5"/>
        </w:rPr>
        <w:t xml:space="preserve"> </w:t>
      </w:r>
      <w:r>
        <w:t>provide</w:t>
      </w:r>
      <w:r>
        <w:rPr>
          <w:spacing w:val="-5"/>
        </w:rPr>
        <w:t xml:space="preserve"> </w:t>
      </w:r>
      <w:r>
        <w:t>public</w:t>
      </w:r>
      <w:r>
        <w:rPr>
          <w:spacing w:val="-2"/>
        </w:rPr>
        <w:t xml:space="preserve"> </w:t>
      </w:r>
      <w:r>
        <w:t>services like police, garbage collection, and emergency response.</w:t>
      </w:r>
      <w:hyperlink w:anchor="_bookmark13" w:history="1">
        <w:r>
          <w:rPr>
            <w:position w:val="8"/>
            <w:sz w:val="14"/>
          </w:rPr>
          <w:t>14</w:t>
        </w:r>
      </w:hyperlink>
      <w:r>
        <w:rPr>
          <w:position w:val="8"/>
          <w:sz w:val="14"/>
        </w:rPr>
        <w:t>,</w:t>
      </w:r>
      <w:hyperlink w:anchor="_bookmark14" w:history="1">
        <w:r>
          <w:rPr>
            <w:position w:val="8"/>
            <w:sz w:val="14"/>
          </w:rPr>
          <w:t>15</w:t>
        </w:r>
      </w:hyperlink>
      <w:r>
        <w:rPr>
          <w:position w:val="8"/>
          <w:sz w:val="14"/>
        </w:rPr>
        <w:t>,</w:t>
      </w:r>
      <w:hyperlink w:anchor="_bookmark15" w:history="1">
        <w:r>
          <w:rPr>
            <w:position w:val="8"/>
            <w:sz w:val="14"/>
          </w:rPr>
          <w:t>16</w:t>
        </w:r>
      </w:hyperlink>
      <w:r>
        <w:rPr>
          <w:spacing w:val="40"/>
          <w:position w:val="8"/>
          <w:sz w:val="14"/>
        </w:rPr>
        <w:t xml:space="preserve"> </w:t>
      </w:r>
      <w:r>
        <w:t>Across the U.S., congestion cost the equivalent of $190 billion in 2019 in fuel costs and</w:t>
      </w:r>
      <w:r>
        <w:t xml:space="preserve"> lost time.</w:t>
      </w:r>
      <w:r>
        <w:rPr>
          <w:spacing w:val="-28"/>
        </w:rPr>
        <w:t xml:space="preserve"> </w:t>
      </w:r>
      <w:hyperlink w:anchor="_bookmark16" w:history="1">
        <w:r>
          <w:rPr>
            <w:position w:val="8"/>
            <w:sz w:val="14"/>
          </w:rPr>
          <w:t>17</w:t>
        </w:r>
      </w:hyperlink>
      <w:r>
        <w:rPr>
          <w:position w:val="8"/>
          <w:sz w:val="14"/>
        </w:rPr>
        <w:t xml:space="preserve"> </w:t>
      </w:r>
      <w:r>
        <w:t>Being able</w:t>
      </w:r>
      <w:r>
        <w:rPr>
          <w:spacing w:val="-2"/>
        </w:rPr>
        <w:t xml:space="preserve"> </w:t>
      </w:r>
      <w:r>
        <w:t>to</w:t>
      </w:r>
      <w:r>
        <w:rPr>
          <w:spacing w:val="-1"/>
        </w:rPr>
        <w:t xml:space="preserve"> </w:t>
      </w:r>
      <w:r>
        <w:t>travel</w:t>
      </w:r>
      <w:r>
        <w:rPr>
          <w:spacing w:val="-2"/>
        </w:rPr>
        <w:t xml:space="preserve"> </w:t>
      </w:r>
      <w:r>
        <w:t>more efficiently will</w:t>
      </w:r>
      <w:r>
        <w:rPr>
          <w:spacing w:val="-2"/>
        </w:rPr>
        <w:t xml:space="preserve"> </w:t>
      </w:r>
      <w:r>
        <w:t>reduce this drag on the economy.</w:t>
      </w:r>
    </w:p>
    <w:p w14:paraId="44CDB7FE" w14:textId="77777777" w:rsidR="00C41784" w:rsidRDefault="00947520">
      <w:pPr>
        <w:pStyle w:val="BodyText"/>
        <w:spacing w:before="7"/>
        <w:rPr>
          <w:sz w:val="29"/>
        </w:rPr>
      </w:pPr>
      <w:r>
        <w:pict w14:anchorId="19CA5715">
          <v:shape id="docshape32" o:spid="_x0000_s2070" type="#_x0000_t202" style="position:absolute;margin-left:65.05pt;margin-top:18.65pt;width:481.95pt;height:200.4pt;z-index:-15723520;mso-wrap-distance-left:0;mso-wrap-distance-right:0;mso-position-horizontal-relative:page" filled="f" strokeweight=".48pt">
            <v:textbox inset="0,0,0,0">
              <w:txbxContent>
                <w:p w14:paraId="5062EAEB" w14:textId="77777777" w:rsidR="00C41784" w:rsidRDefault="00947520">
                  <w:pPr>
                    <w:spacing w:before="115"/>
                    <w:ind w:left="105"/>
                    <w:rPr>
                      <w:b/>
                      <w:sz w:val="24"/>
                    </w:rPr>
                  </w:pPr>
                  <w:r>
                    <w:rPr>
                      <w:b/>
                      <w:sz w:val="24"/>
                    </w:rPr>
                    <w:t>People want</w:t>
                  </w:r>
                  <w:r>
                    <w:rPr>
                      <w:b/>
                      <w:spacing w:val="-3"/>
                      <w:sz w:val="24"/>
                    </w:rPr>
                    <w:t xml:space="preserve"> </w:t>
                  </w:r>
                  <w:r>
                    <w:rPr>
                      <w:b/>
                      <w:sz w:val="24"/>
                    </w:rPr>
                    <w:t>to</w:t>
                  </w:r>
                  <w:r>
                    <w:rPr>
                      <w:b/>
                      <w:spacing w:val="2"/>
                      <w:sz w:val="24"/>
                    </w:rPr>
                    <w:t xml:space="preserve"> </w:t>
                  </w:r>
                  <w:r>
                    <w:rPr>
                      <w:b/>
                      <w:sz w:val="24"/>
                    </w:rPr>
                    <w:t>drive</w:t>
                  </w:r>
                  <w:r>
                    <w:rPr>
                      <w:b/>
                      <w:spacing w:val="-4"/>
                      <w:sz w:val="24"/>
                    </w:rPr>
                    <w:t xml:space="preserve"> </w:t>
                  </w:r>
                  <w:r>
                    <w:rPr>
                      <w:b/>
                      <w:spacing w:val="-2"/>
                      <w:sz w:val="24"/>
                    </w:rPr>
                    <w:t>less!</w:t>
                  </w:r>
                </w:p>
                <w:p w14:paraId="7DDB27E3" w14:textId="77777777" w:rsidR="00C41784" w:rsidRDefault="00947520">
                  <w:pPr>
                    <w:pStyle w:val="BodyText"/>
                    <w:spacing w:before="129" w:line="242" w:lineRule="auto"/>
                    <w:ind w:left="105"/>
                  </w:pPr>
                  <w:r>
                    <w:t>While many Californians</w:t>
                  </w:r>
                  <w:r>
                    <w:rPr>
                      <w:spacing w:val="-1"/>
                    </w:rPr>
                    <w:t xml:space="preserve"> </w:t>
                  </w:r>
                  <w:r>
                    <w:t>find</w:t>
                  </w:r>
                  <w:r>
                    <w:rPr>
                      <w:spacing w:val="-2"/>
                    </w:rPr>
                    <w:t xml:space="preserve"> </w:t>
                  </w:r>
                  <w:r>
                    <w:t>traveling by car</w:t>
                  </w:r>
                  <w:r>
                    <w:rPr>
                      <w:spacing w:val="-3"/>
                    </w:rPr>
                    <w:t xml:space="preserve"> </w:t>
                  </w:r>
                  <w:r>
                    <w:t>a necessity, many would also</w:t>
                  </w:r>
                  <w:r>
                    <w:rPr>
                      <w:spacing w:val="-3"/>
                    </w:rPr>
                    <w:t xml:space="preserve"> </w:t>
                  </w:r>
                  <w:r>
                    <w:t>prefer</w:t>
                  </w:r>
                  <w:r>
                    <w:rPr>
                      <w:spacing w:val="-3"/>
                    </w:rPr>
                    <w:t xml:space="preserve"> </w:t>
                  </w:r>
                  <w:r>
                    <w:t>to drive</w:t>
                  </w:r>
                  <w:r>
                    <w:rPr>
                      <w:spacing w:val="-3"/>
                    </w:rPr>
                    <w:t xml:space="preserve"> </w:t>
                  </w:r>
                  <w:r>
                    <w:t>less.</w:t>
                  </w:r>
                  <w:r>
                    <w:rPr>
                      <w:spacing w:val="-3"/>
                    </w:rPr>
                    <w:t xml:space="preserve"> </w:t>
                  </w:r>
                  <w:r>
                    <w:t>A</w:t>
                  </w:r>
                  <w:r>
                    <w:rPr>
                      <w:spacing w:val="-5"/>
                    </w:rPr>
                    <w:t xml:space="preserve"> </w:t>
                  </w:r>
                  <w:r>
                    <w:t>survey</w:t>
                  </w:r>
                  <w:r>
                    <w:rPr>
                      <w:spacing w:val="-4"/>
                    </w:rPr>
                    <w:t xml:space="preserve"> </w:t>
                  </w:r>
                  <w:r>
                    <w:t>in</w:t>
                  </w:r>
                  <w:r>
                    <w:rPr>
                      <w:spacing w:val="-7"/>
                    </w:rPr>
                    <w:t xml:space="preserve"> </w:t>
                  </w:r>
                  <w:r>
                    <w:t>Santa</w:t>
                  </w:r>
                  <w:r>
                    <w:rPr>
                      <w:spacing w:val="-8"/>
                    </w:rPr>
                    <w:t xml:space="preserve"> </w:t>
                  </w:r>
                  <w:r>
                    <w:t>Clara</w:t>
                  </w:r>
                  <w:r>
                    <w:rPr>
                      <w:spacing w:val="-4"/>
                    </w:rPr>
                    <w:t xml:space="preserve"> </w:t>
                  </w:r>
                  <w:r>
                    <w:t>County</w:t>
                  </w:r>
                  <w:r>
                    <w:rPr>
                      <w:spacing w:val="-4"/>
                    </w:rPr>
                    <w:t xml:space="preserve"> </w:t>
                  </w:r>
                  <w:r>
                    <w:t>in</w:t>
                  </w:r>
                  <w:r>
                    <w:rPr>
                      <w:spacing w:val="-3"/>
                    </w:rPr>
                    <w:t xml:space="preserve"> </w:t>
                  </w:r>
                  <w:r>
                    <w:t>2020,</w:t>
                  </w:r>
                  <w:hyperlink w:anchor="_bookmark17" w:history="1">
                    <w:r>
                      <w:rPr>
                        <w:position w:val="8"/>
                        <w:sz w:val="14"/>
                      </w:rPr>
                      <w:t>18</w:t>
                    </w:r>
                  </w:hyperlink>
                  <w:r>
                    <w:rPr>
                      <w:spacing w:val="25"/>
                      <w:position w:val="8"/>
                      <w:sz w:val="14"/>
                    </w:rPr>
                    <w:t xml:space="preserve"> </w:t>
                  </w:r>
                  <w:r>
                    <w:t>just</w:t>
                  </w:r>
                  <w:r>
                    <w:rPr>
                      <w:spacing w:val="-2"/>
                    </w:rPr>
                    <w:t xml:space="preserve"> </w:t>
                  </w:r>
                  <w:r>
                    <w:t>before</w:t>
                  </w:r>
                  <w:r>
                    <w:rPr>
                      <w:spacing w:val="-7"/>
                    </w:rPr>
                    <w:t xml:space="preserve"> </w:t>
                  </w:r>
                  <w:r>
                    <w:t>the</w:t>
                  </w:r>
                  <w:r>
                    <w:rPr>
                      <w:spacing w:val="-3"/>
                    </w:rPr>
                    <w:t xml:space="preserve"> </w:t>
                  </w:r>
                  <w:r>
                    <w:t>effects</w:t>
                  </w:r>
                  <w:r>
                    <w:rPr>
                      <w:spacing w:val="-5"/>
                    </w:rPr>
                    <w:t xml:space="preserve"> </w:t>
                  </w:r>
                  <w:r>
                    <w:t>of</w:t>
                  </w:r>
                  <w:r>
                    <w:rPr>
                      <w:spacing w:val="-3"/>
                    </w:rPr>
                    <w:t xml:space="preserve"> </w:t>
                  </w:r>
                  <w:r>
                    <w:t>the</w:t>
                  </w:r>
                  <w:r>
                    <w:rPr>
                      <w:spacing w:val="-3"/>
                    </w:rPr>
                    <w:t xml:space="preserve"> </w:t>
                  </w:r>
                  <w:r>
                    <w:t>Covid pandemic were felt, showed that 89 percent of people believed they had to drive for daily</w:t>
                  </w:r>
                  <w:r>
                    <w:rPr>
                      <w:spacing w:val="-1"/>
                    </w:rPr>
                    <w:t xml:space="preserve"> </w:t>
                  </w:r>
                  <w:r>
                    <w:t>needs, but fully</w:t>
                  </w:r>
                  <w:r>
                    <w:rPr>
                      <w:spacing w:val="-1"/>
                    </w:rPr>
                    <w:t xml:space="preserve"> </w:t>
                  </w:r>
                  <w:r>
                    <w:t>half wanted</w:t>
                  </w:r>
                  <w:r>
                    <w:rPr>
                      <w:spacing w:val="-3"/>
                    </w:rPr>
                    <w:t xml:space="preserve"> </w:t>
                  </w:r>
                  <w:r>
                    <w:t>to drive less. Twenty</w:t>
                  </w:r>
                  <w:r>
                    <w:rPr>
                      <w:spacing w:val="-6"/>
                    </w:rPr>
                    <w:t xml:space="preserve"> </w:t>
                  </w:r>
                  <w:r>
                    <w:t>percent</w:t>
                  </w:r>
                  <w:r>
                    <w:t xml:space="preserve"> of respondents</w:t>
                  </w:r>
                  <w:r>
                    <w:rPr>
                      <w:spacing w:val="-2"/>
                    </w:rPr>
                    <w:t xml:space="preserve"> </w:t>
                  </w:r>
                  <w:r>
                    <w:t>said owning a car was a financial strain, creating a burden on disadvantaged groups. Cars also</w:t>
                  </w:r>
                  <w:r>
                    <w:rPr>
                      <w:spacing w:val="-12"/>
                    </w:rPr>
                    <w:t xml:space="preserve"> </w:t>
                  </w:r>
                  <w:r>
                    <w:t>create</w:t>
                  </w:r>
                  <w:r>
                    <w:rPr>
                      <w:spacing w:val="-16"/>
                    </w:rPr>
                    <w:t xml:space="preserve"> </w:t>
                  </w:r>
                  <w:r>
                    <w:t>higher</w:t>
                  </w:r>
                  <w:r>
                    <w:rPr>
                      <w:spacing w:val="-12"/>
                    </w:rPr>
                    <w:t xml:space="preserve"> </w:t>
                  </w:r>
                  <w:r>
                    <w:t>levels</w:t>
                  </w:r>
                  <w:r>
                    <w:rPr>
                      <w:spacing w:val="-14"/>
                    </w:rPr>
                    <w:t xml:space="preserve"> </w:t>
                  </w:r>
                  <w:r>
                    <w:t>of</w:t>
                  </w:r>
                  <w:r>
                    <w:rPr>
                      <w:spacing w:val="-12"/>
                    </w:rPr>
                    <w:t xml:space="preserve"> </w:t>
                  </w:r>
                  <w:r>
                    <w:t>stress,</w:t>
                  </w:r>
                  <w:r>
                    <w:rPr>
                      <w:spacing w:val="-12"/>
                    </w:rPr>
                    <w:t xml:space="preserve"> </w:t>
                  </w:r>
                  <w:r>
                    <w:t>with</w:t>
                  </w:r>
                  <w:r>
                    <w:rPr>
                      <w:spacing w:val="-12"/>
                    </w:rPr>
                    <w:t xml:space="preserve"> </w:t>
                  </w:r>
                  <w:r>
                    <w:t>41</w:t>
                  </w:r>
                  <w:r>
                    <w:rPr>
                      <w:spacing w:val="-16"/>
                    </w:rPr>
                    <w:t xml:space="preserve"> </w:t>
                  </w:r>
                  <w:r>
                    <w:t>percent</w:t>
                  </w:r>
                  <w:r>
                    <w:rPr>
                      <w:spacing w:val="-12"/>
                    </w:rPr>
                    <w:t xml:space="preserve"> </w:t>
                  </w:r>
                  <w:r>
                    <w:t>of</w:t>
                  </w:r>
                  <w:r>
                    <w:rPr>
                      <w:spacing w:val="-16"/>
                    </w:rPr>
                    <w:t xml:space="preserve"> </w:t>
                  </w:r>
                  <w:r>
                    <w:t>drivers</w:t>
                  </w:r>
                  <w:r>
                    <w:rPr>
                      <w:spacing w:val="-14"/>
                    </w:rPr>
                    <w:t xml:space="preserve"> </w:t>
                  </w:r>
                  <w:r>
                    <w:t>reported</w:t>
                  </w:r>
                  <w:r>
                    <w:rPr>
                      <w:spacing w:val="-15"/>
                    </w:rPr>
                    <w:t xml:space="preserve"> </w:t>
                  </w:r>
                  <w:r>
                    <w:t>finding</w:t>
                  </w:r>
                  <w:r>
                    <w:rPr>
                      <w:spacing w:val="-15"/>
                    </w:rPr>
                    <w:t xml:space="preserve"> </w:t>
                  </w:r>
                  <w:r>
                    <w:t>their</w:t>
                  </w:r>
                  <w:r>
                    <w:rPr>
                      <w:spacing w:val="-16"/>
                    </w:rPr>
                    <w:t xml:space="preserve"> </w:t>
                  </w:r>
                  <w:r>
                    <w:t>daily travel</w:t>
                  </w:r>
                  <w:r>
                    <w:rPr>
                      <w:spacing w:val="-8"/>
                    </w:rPr>
                    <w:t xml:space="preserve"> </w:t>
                  </w:r>
                  <w:r>
                    <w:t>stressful,</w:t>
                  </w:r>
                  <w:r>
                    <w:rPr>
                      <w:spacing w:val="-7"/>
                    </w:rPr>
                    <w:t xml:space="preserve"> </w:t>
                  </w:r>
                  <w:r>
                    <w:t>but</w:t>
                  </w:r>
                  <w:r>
                    <w:rPr>
                      <w:spacing w:val="-6"/>
                    </w:rPr>
                    <w:t xml:space="preserve"> </w:t>
                  </w:r>
                  <w:r>
                    <w:t>only</w:t>
                  </w:r>
                  <w:r>
                    <w:rPr>
                      <w:spacing w:val="-8"/>
                    </w:rPr>
                    <w:t xml:space="preserve"> </w:t>
                  </w:r>
                  <w:r>
                    <w:t>35</w:t>
                  </w:r>
                  <w:r>
                    <w:rPr>
                      <w:spacing w:val="-11"/>
                    </w:rPr>
                    <w:t xml:space="preserve"> </w:t>
                  </w:r>
                  <w:r>
                    <w:t>percent</w:t>
                  </w:r>
                  <w:r>
                    <w:rPr>
                      <w:spacing w:val="-6"/>
                    </w:rPr>
                    <w:t xml:space="preserve"> </w:t>
                  </w:r>
                  <w:r>
                    <w:t>of</w:t>
                  </w:r>
                  <w:r>
                    <w:rPr>
                      <w:spacing w:val="-7"/>
                    </w:rPr>
                    <w:t xml:space="preserve"> </w:t>
                  </w:r>
                  <w:r>
                    <w:t>bicyclists</w:t>
                  </w:r>
                  <w:r>
                    <w:rPr>
                      <w:spacing w:val="-9"/>
                    </w:rPr>
                    <w:t xml:space="preserve"> </w:t>
                  </w:r>
                  <w:r>
                    <w:t>and</w:t>
                  </w:r>
                  <w:r>
                    <w:rPr>
                      <w:spacing w:val="-6"/>
                    </w:rPr>
                    <w:t xml:space="preserve"> </w:t>
                  </w:r>
                  <w:r>
                    <w:t>28</w:t>
                  </w:r>
                  <w:r>
                    <w:rPr>
                      <w:spacing w:val="-11"/>
                    </w:rPr>
                    <w:t xml:space="preserve"> </w:t>
                  </w:r>
                  <w:r>
                    <w:t>percent</w:t>
                  </w:r>
                  <w:r>
                    <w:rPr>
                      <w:spacing w:val="-11"/>
                    </w:rPr>
                    <w:t xml:space="preserve"> </w:t>
                  </w:r>
                  <w:r>
                    <w:t>of</w:t>
                  </w:r>
                  <w:r>
                    <w:rPr>
                      <w:spacing w:val="-7"/>
                    </w:rPr>
                    <w:t xml:space="preserve"> </w:t>
                  </w:r>
                  <w:r>
                    <w:t>transit</w:t>
                  </w:r>
                  <w:r>
                    <w:rPr>
                      <w:spacing w:val="-11"/>
                    </w:rPr>
                    <w:t xml:space="preserve"> </w:t>
                  </w:r>
                  <w:r>
                    <w:t>riders</w:t>
                  </w:r>
                  <w:r>
                    <w:rPr>
                      <w:spacing w:val="-9"/>
                    </w:rPr>
                    <w:t xml:space="preserve"> </w:t>
                  </w:r>
                  <w:r>
                    <w:t>feeling the same.</w:t>
                  </w:r>
                </w:p>
                <w:p w14:paraId="5B962C98" w14:textId="77777777" w:rsidR="00C41784" w:rsidRDefault="00947520">
                  <w:pPr>
                    <w:pStyle w:val="BodyText"/>
                    <w:spacing w:before="130" w:line="244" w:lineRule="auto"/>
                    <w:ind w:left="105" w:right="4"/>
                    <w:rPr>
                      <w:sz w:val="14"/>
                    </w:rPr>
                  </w:pPr>
                  <w:r>
                    <w:t>Furthermore,</w:t>
                  </w:r>
                  <w:r>
                    <w:rPr>
                      <w:spacing w:val="-17"/>
                    </w:rPr>
                    <w:t xml:space="preserve"> </w:t>
                  </w:r>
                  <w:r>
                    <w:t>Public</w:t>
                  </w:r>
                  <w:r>
                    <w:rPr>
                      <w:spacing w:val="-14"/>
                    </w:rPr>
                    <w:t xml:space="preserve"> </w:t>
                  </w:r>
                  <w:r>
                    <w:t>Policy</w:t>
                  </w:r>
                  <w:r>
                    <w:rPr>
                      <w:spacing w:val="-14"/>
                    </w:rPr>
                    <w:t xml:space="preserve"> </w:t>
                  </w:r>
                  <w:r>
                    <w:t>Institute</w:t>
                  </w:r>
                  <w:r>
                    <w:rPr>
                      <w:spacing w:val="-13"/>
                    </w:rPr>
                    <w:t xml:space="preserve"> </w:t>
                  </w:r>
                  <w:r>
                    <w:t>of</w:t>
                  </w:r>
                  <w:r>
                    <w:rPr>
                      <w:spacing w:val="-13"/>
                    </w:rPr>
                    <w:t xml:space="preserve"> </w:t>
                  </w:r>
                  <w:r>
                    <w:t>California</w:t>
                  </w:r>
                  <w:r>
                    <w:rPr>
                      <w:spacing w:val="-14"/>
                    </w:rPr>
                    <w:t xml:space="preserve"> </w:t>
                  </w:r>
                  <w:r>
                    <w:t>polls</w:t>
                  </w:r>
                  <w:r>
                    <w:rPr>
                      <w:spacing w:val="-14"/>
                    </w:rPr>
                    <w:t xml:space="preserve"> </w:t>
                  </w:r>
                  <w:r>
                    <w:t>in</w:t>
                  </w:r>
                  <w:r>
                    <w:rPr>
                      <w:spacing w:val="-13"/>
                    </w:rPr>
                    <w:t xml:space="preserve"> </w:t>
                  </w:r>
                  <w:r>
                    <w:t>2019</w:t>
                  </w:r>
                  <w:r>
                    <w:rPr>
                      <w:spacing w:val="-13"/>
                    </w:rPr>
                    <w:t xml:space="preserve"> </w:t>
                  </w:r>
                  <w:r>
                    <w:t>and</w:t>
                  </w:r>
                  <w:r>
                    <w:rPr>
                      <w:spacing w:val="-12"/>
                    </w:rPr>
                    <w:t xml:space="preserve"> </w:t>
                  </w:r>
                  <w:r>
                    <w:t>2020</w:t>
                  </w:r>
                  <w:r>
                    <w:rPr>
                      <w:spacing w:val="-13"/>
                    </w:rPr>
                    <w:t xml:space="preserve"> </w:t>
                  </w:r>
                  <w:r>
                    <w:t>found</w:t>
                  </w:r>
                  <w:r>
                    <w:rPr>
                      <w:spacing w:val="-15"/>
                    </w:rPr>
                    <w:t xml:space="preserve"> </w:t>
                  </w:r>
                  <w:r>
                    <w:t>that</w:t>
                  </w:r>
                  <w:r>
                    <w:rPr>
                      <w:spacing w:val="-12"/>
                    </w:rPr>
                    <w:t xml:space="preserve"> </w:t>
                  </w:r>
                  <w:r>
                    <w:t>fully three quarters of respondents favored encouraging local governments to change land use and transportati</w:t>
                  </w:r>
                  <w:r>
                    <w:t>on planning so that people could drive less.</w:t>
                  </w:r>
                  <w:hyperlink w:anchor="_bookmark18" w:history="1">
                    <w:r>
                      <w:rPr>
                        <w:position w:val="8"/>
                        <w:sz w:val="14"/>
                      </w:rPr>
                      <w:t>19</w:t>
                    </w:r>
                  </w:hyperlink>
                </w:p>
              </w:txbxContent>
            </v:textbox>
            <w10:wrap type="topAndBottom" anchorx="page"/>
          </v:shape>
        </w:pict>
      </w:r>
    </w:p>
    <w:p w14:paraId="23185DB2" w14:textId="77777777" w:rsidR="00C41784" w:rsidRDefault="00C41784">
      <w:pPr>
        <w:pStyle w:val="BodyText"/>
        <w:rPr>
          <w:sz w:val="20"/>
        </w:rPr>
      </w:pPr>
    </w:p>
    <w:p w14:paraId="78CF4802" w14:textId="77777777" w:rsidR="00C41784" w:rsidRDefault="00C41784">
      <w:pPr>
        <w:pStyle w:val="BodyText"/>
        <w:rPr>
          <w:sz w:val="20"/>
        </w:rPr>
      </w:pPr>
    </w:p>
    <w:p w14:paraId="430A6678" w14:textId="77777777" w:rsidR="00C41784" w:rsidRDefault="00C41784">
      <w:pPr>
        <w:pStyle w:val="BodyText"/>
        <w:rPr>
          <w:sz w:val="20"/>
        </w:rPr>
      </w:pPr>
    </w:p>
    <w:p w14:paraId="0109D93F" w14:textId="77777777" w:rsidR="00C41784" w:rsidRDefault="00C41784">
      <w:pPr>
        <w:pStyle w:val="BodyText"/>
        <w:rPr>
          <w:sz w:val="20"/>
        </w:rPr>
      </w:pPr>
    </w:p>
    <w:p w14:paraId="71DFFC95" w14:textId="77777777" w:rsidR="00C41784" w:rsidRDefault="00C41784">
      <w:pPr>
        <w:pStyle w:val="BodyText"/>
        <w:rPr>
          <w:sz w:val="20"/>
        </w:rPr>
      </w:pPr>
    </w:p>
    <w:p w14:paraId="38E9D0E6" w14:textId="77777777" w:rsidR="00C41784" w:rsidRDefault="00947520">
      <w:pPr>
        <w:pStyle w:val="BodyText"/>
        <w:spacing w:before="9"/>
        <w:rPr>
          <w:sz w:val="12"/>
        </w:rPr>
      </w:pPr>
      <w:r>
        <w:pict w14:anchorId="027B7BD4">
          <v:rect id="docshape33" o:spid="_x0000_s2069" style="position:absolute;margin-left:64.8pt;margin-top:8.65pt;width:2in;height:.7pt;z-index:-15723008;mso-wrap-distance-left:0;mso-wrap-distance-right:0;mso-position-horizontal-relative:page" fillcolor="black" stroked="f">
            <w10:wrap type="topAndBottom" anchorx="page"/>
          </v:rect>
        </w:pict>
      </w:r>
    </w:p>
    <w:p w14:paraId="7CFFD4CD" w14:textId="77777777" w:rsidR="00C41784" w:rsidRDefault="00947520">
      <w:pPr>
        <w:spacing w:before="114" w:line="242" w:lineRule="auto"/>
        <w:ind w:left="155" w:right="122"/>
        <w:rPr>
          <w:sz w:val="20"/>
        </w:rPr>
      </w:pPr>
      <w:r>
        <w:rPr>
          <w:sz w:val="20"/>
          <w:vertAlign w:val="superscript"/>
        </w:rPr>
        <w:t>13</w:t>
      </w:r>
      <w:r>
        <w:rPr>
          <w:spacing w:val="-4"/>
          <w:sz w:val="20"/>
        </w:rPr>
        <w:t xml:space="preserve"> </w:t>
      </w:r>
      <w:bookmarkStart w:id="37" w:name="_bookmark12"/>
      <w:bookmarkEnd w:id="37"/>
      <w:r>
        <w:rPr>
          <w:sz w:val="20"/>
        </w:rPr>
        <w:t>U.S.</w:t>
      </w:r>
      <w:r>
        <w:rPr>
          <w:spacing w:val="-2"/>
          <w:sz w:val="20"/>
        </w:rPr>
        <w:t xml:space="preserve"> </w:t>
      </w:r>
      <w:r>
        <w:rPr>
          <w:sz w:val="20"/>
        </w:rPr>
        <w:t>Department</w:t>
      </w:r>
      <w:r>
        <w:rPr>
          <w:spacing w:val="-7"/>
          <w:sz w:val="20"/>
        </w:rPr>
        <w:t xml:space="preserve"> </w:t>
      </w:r>
      <w:r>
        <w:rPr>
          <w:sz w:val="20"/>
        </w:rPr>
        <w:t>of</w:t>
      </w:r>
      <w:r>
        <w:rPr>
          <w:spacing w:val="-4"/>
          <w:sz w:val="20"/>
        </w:rPr>
        <w:t xml:space="preserve"> </w:t>
      </w:r>
      <w:r>
        <w:rPr>
          <w:sz w:val="20"/>
        </w:rPr>
        <w:t>Transportation.</w:t>
      </w:r>
      <w:r>
        <w:rPr>
          <w:spacing w:val="-7"/>
          <w:sz w:val="20"/>
        </w:rPr>
        <w:t xml:space="preserve"> </w:t>
      </w:r>
      <w:r>
        <w:rPr>
          <w:sz w:val="20"/>
        </w:rPr>
        <w:t>Accessed</w:t>
      </w:r>
      <w:r>
        <w:rPr>
          <w:spacing w:val="-6"/>
          <w:sz w:val="20"/>
        </w:rPr>
        <w:t xml:space="preserve"> </w:t>
      </w:r>
      <w:r>
        <w:rPr>
          <w:sz w:val="20"/>
        </w:rPr>
        <w:t>May</w:t>
      </w:r>
      <w:r>
        <w:rPr>
          <w:spacing w:val="-4"/>
          <w:sz w:val="20"/>
        </w:rPr>
        <w:t xml:space="preserve"> </w:t>
      </w:r>
      <w:r>
        <w:rPr>
          <w:sz w:val="20"/>
        </w:rPr>
        <w:t>5,</w:t>
      </w:r>
      <w:r>
        <w:rPr>
          <w:spacing w:val="-11"/>
          <w:sz w:val="20"/>
        </w:rPr>
        <w:t xml:space="preserve"> </w:t>
      </w:r>
      <w:r>
        <w:rPr>
          <w:sz w:val="20"/>
        </w:rPr>
        <w:t>2022.</w:t>
      </w:r>
      <w:r>
        <w:rPr>
          <w:spacing w:val="-2"/>
          <w:sz w:val="20"/>
        </w:rPr>
        <w:t xml:space="preserve"> </w:t>
      </w:r>
      <w:r>
        <w:rPr>
          <w:sz w:val="20"/>
        </w:rPr>
        <w:t>Highway</w:t>
      </w:r>
      <w:r>
        <w:rPr>
          <w:spacing w:val="-4"/>
          <w:sz w:val="20"/>
        </w:rPr>
        <w:t xml:space="preserve"> </w:t>
      </w:r>
      <w:r>
        <w:rPr>
          <w:sz w:val="20"/>
        </w:rPr>
        <w:t>Statistics</w:t>
      </w:r>
      <w:r>
        <w:rPr>
          <w:spacing w:val="-3"/>
          <w:sz w:val="20"/>
        </w:rPr>
        <w:t xml:space="preserve"> </w:t>
      </w:r>
      <w:r>
        <w:rPr>
          <w:sz w:val="20"/>
        </w:rPr>
        <w:t>2015.</w:t>
      </w:r>
      <w:r>
        <w:rPr>
          <w:spacing w:val="-8"/>
          <w:sz w:val="20"/>
        </w:rPr>
        <w:t xml:space="preserve"> </w:t>
      </w:r>
      <w:r>
        <w:rPr>
          <w:sz w:val="20"/>
        </w:rPr>
        <w:t>Available</w:t>
      </w:r>
      <w:r>
        <w:rPr>
          <w:spacing w:val="-5"/>
          <w:sz w:val="20"/>
        </w:rPr>
        <w:t xml:space="preserve"> </w:t>
      </w:r>
      <w:r>
        <w:rPr>
          <w:sz w:val="20"/>
        </w:rPr>
        <w:t xml:space="preserve">at: </w:t>
      </w:r>
      <w:hyperlink r:id="rId29">
        <w:r>
          <w:rPr>
            <w:color w:val="0563C0"/>
            <w:spacing w:val="-2"/>
            <w:w w:val="95"/>
            <w:sz w:val="20"/>
            <w:u w:val="single" w:color="0563C0"/>
          </w:rPr>
          <w:t>https://www.fhwa.dot.gov/policyinformation/statistics/2015/sf12.cfm</w:t>
        </w:r>
      </w:hyperlink>
      <w:r>
        <w:rPr>
          <w:spacing w:val="-2"/>
          <w:w w:val="95"/>
          <w:sz w:val="20"/>
        </w:rPr>
        <w:t>.</w:t>
      </w:r>
    </w:p>
    <w:p w14:paraId="7D93C716" w14:textId="77777777" w:rsidR="00C41784" w:rsidRDefault="00947520">
      <w:pPr>
        <w:spacing w:before="64" w:line="244" w:lineRule="auto"/>
        <w:ind w:left="155" w:right="285"/>
        <w:rPr>
          <w:sz w:val="20"/>
        </w:rPr>
      </w:pPr>
      <w:r>
        <w:rPr>
          <w:sz w:val="20"/>
          <w:vertAlign w:val="superscript"/>
        </w:rPr>
        <w:t>14</w:t>
      </w:r>
      <w:r>
        <w:rPr>
          <w:sz w:val="20"/>
        </w:rPr>
        <w:t xml:space="preserve"> </w:t>
      </w:r>
      <w:bookmarkStart w:id="38" w:name="_bookmark13"/>
      <w:bookmarkEnd w:id="38"/>
      <w:r>
        <w:rPr>
          <w:sz w:val="20"/>
        </w:rPr>
        <w:t>Burchell, Robert W., &amp;</w:t>
      </w:r>
      <w:r>
        <w:rPr>
          <w:spacing w:val="-4"/>
          <w:sz w:val="20"/>
        </w:rPr>
        <w:t xml:space="preserve"> </w:t>
      </w:r>
      <w:r>
        <w:rPr>
          <w:sz w:val="20"/>
        </w:rPr>
        <w:t>Mukherji,</w:t>
      </w:r>
      <w:r>
        <w:rPr>
          <w:spacing w:val="-2"/>
          <w:sz w:val="20"/>
        </w:rPr>
        <w:t xml:space="preserve"> </w:t>
      </w:r>
      <w:r>
        <w:rPr>
          <w:sz w:val="20"/>
        </w:rPr>
        <w:t>Sahan.</w:t>
      </w:r>
      <w:r>
        <w:rPr>
          <w:spacing w:val="-2"/>
          <w:sz w:val="20"/>
        </w:rPr>
        <w:t xml:space="preserve"> </w:t>
      </w:r>
      <w:r>
        <w:rPr>
          <w:sz w:val="20"/>
        </w:rPr>
        <w:t>2003. “Conventional Development</w:t>
      </w:r>
      <w:r>
        <w:rPr>
          <w:spacing w:val="-3"/>
          <w:sz w:val="20"/>
        </w:rPr>
        <w:t xml:space="preserve"> </w:t>
      </w:r>
      <w:r>
        <w:rPr>
          <w:sz w:val="20"/>
        </w:rPr>
        <w:t>Versus Managed</w:t>
      </w:r>
      <w:r>
        <w:rPr>
          <w:spacing w:val="-2"/>
          <w:sz w:val="20"/>
        </w:rPr>
        <w:t xml:space="preserve"> </w:t>
      </w:r>
      <w:r>
        <w:rPr>
          <w:sz w:val="20"/>
        </w:rPr>
        <w:t xml:space="preserve">Growth: The </w:t>
      </w:r>
      <w:r>
        <w:rPr>
          <w:sz w:val="20"/>
        </w:rPr>
        <w:t>Costs</w:t>
      </w:r>
      <w:r>
        <w:rPr>
          <w:spacing w:val="-3"/>
          <w:sz w:val="20"/>
        </w:rPr>
        <w:t xml:space="preserve"> </w:t>
      </w:r>
      <w:r>
        <w:rPr>
          <w:sz w:val="20"/>
        </w:rPr>
        <w:t>of Sprawl.”</w:t>
      </w:r>
      <w:r>
        <w:rPr>
          <w:spacing w:val="-2"/>
          <w:sz w:val="20"/>
        </w:rPr>
        <w:t xml:space="preserve"> </w:t>
      </w:r>
      <w:r>
        <w:rPr>
          <w:i/>
          <w:sz w:val="20"/>
        </w:rPr>
        <w:t>American Journal</w:t>
      </w:r>
      <w:r>
        <w:rPr>
          <w:i/>
          <w:spacing w:val="-4"/>
          <w:sz w:val="20"/>
        </w:rPr>
        <w:t xml:space="preserve"> </w:t>
      </w:r>
      <w:r>
        <w:rPr>
          <w:i/>
          <w:sz w:val="20"/>
        </w:rPr>
        <w:t>of Public Health, 93</w:t>
      </w:r>
      <w:r>
        <w:rPr>
          <w:i/>
          <w:spacing w:val="-4"/>
          <w:sz w:val="20"/>
        </w:rPr>
        <w:t xml:space="preserve"> </w:t>
      </w:r>
      <w:r>
        <w:rPr>
          <w:i/>
          <w:sz w:val="20"/>
        </w:rPr>
        <w:t>(9),</w:t>
      </w:r>
      <w:r>
        <w:rPr>
          <w:i/>
          <w:spacing w:val="-2"/>
          <w:sz w:val="20"/>
        </w:rPr>
        <w:t xml:space="preserve"> </w:t>
      </w:r>
      <w:r>
        <w:rPr>
          <w:i/>
          <w:sz w:val="20"/>
        </w:rPr>
        <w:t>1534-1540</w:t>
      </w:r>
      <w:r>
        <w:rPr>
          <w:sz w:val="20"/>
        </w:rPr>
        <w:t>. Available</w:t>
      </w:r>
      <w:r>
        <w:rPr>
          <w:spacing w:val="-5"/>
          <w:sz w:val="20"/>
        </w:rPr>
        <w:t xml:space="preserve"> </w:t>
      </w:r>
      <w:r>
        <w:rPr>
          <w:sz w:val="20"/>
        </w:rPr>
        <w:t xml:space="preserve">at: </w:t>
      </w:r>
      <w:hyperlink r:id="rId30">
        <w:r>
          <w:rPr>
            <w:color w:val="0563C0"/>
            <w:spacing w:val="-2"/>
            <w:sz w:val="20"/>
            <w:u w:val="single" w:color="0563C0"/>
          </w:rPr>
          <w:t>https://www.ncbi.nlm.nih.gov/pmc/articles/PMC1448006/</w:t>
        </w:r>
      </w:hyperlink>
    </w:p>
    <w:p w14:paraId="294998B2" w14:textId="77777777" w:rsidR="00C41784" w:rsidRDefault="00947520">
      <w:pPr>
        <w:spacing w:before="62" w:line="242" w:lineRule="auto"/>
        <w:ind w:left="155" w:right="328"/>
        <w:rPr>
          <w:i/>
          <w:sz w:val="20"/>
        </w:rPr>
      </w:pPr>
      <w:r>
        <w:rPr>
          <w:sz w:val="20"/>
          <w:vertAlign w:val="superscript"/>
        </w:rPr>
        <w:t>15</w:t>
      </w:r>
      <w:r>
        <w:rPr>
          <w:sz w:val="20"/>
        </w:rPr>
        <w:t xml:space="preserve"> </w:t>
      </w:r>
      <w:bookmarkStart w:id="39" w:name="_bookmark14"/>
      <w:bookmarkEnd w:id="39"/>
      <w:r>
        <w:rPr>
          <w:sz w:val="20"/>
        </w:rPr>
        <w:t>Busch, Chris, Lew, Erika, &amp; DiStefano, Joe. 2015. “Moving California Forward: How Smart Growth</w:t>
      </w:r>
      <w:r>
        <w:rPr>
          <w:spacing w:val="-1"/>
          <w:sz w:val="20"/>
        </w:rPr>
        <w:t xml:space="preserve"> </w:t>
      </w:r>
      <w:r>
        <w:rPr>
          <w:sz w:val="20"/>
        </w:rPr>
        <w:t>Can Help California</w:t>
      </w:r>
      <w:r>
        <w:rPr>
          <w:spacing w:val="-2"/>
          <w:sz w:val="20"/>
        </w:rPr>
        <w:t xml:space="preserve"> </w:t>
      </w:r>
      <w:r>
        <w:rPr>
          <w:sz w:val="20"/>
        </w:rPr>
        <w:t>Reach Its 2030 Climate Target</w:t>
      </w:r>
      <w:r>
        <w:rPr>
          <w:spacing w:val="-2"/>
          <w:sz w:val="20"/>
        </w:rPr>
        <w:t xml:space="preserve"> </w:t>
      </w:r>
      <w:r>
        <w:rPr>
          <w:sz w:val="20"/>
        </w:rPr>
        <w:t>While</w:t>
      </w:r>
      <w:r>
        <w:rPr>
          <w:spacing w:val="-5"/>
          <w:sz w:val="20"/>
        </w:rPr>
        <w:t xml:space="preserve"> </w:t>
      </w:r>
      <w:r>
        <w:rPr>
          <w:sz w:val="20"/>
        </w:rPr>
        <w:t>Creating</w:t>
      </w:r>
      <w:r>
        <w:rPr>
          <w:spacing w:val="-1"/>
          <w:sz w:val="20"/>
        </w:rPr>
        <w:t xml:space="preserve"> </w:t>
      </w:r>
      <w:r>
        <w:rPr>
          <w:sz w:val="20"/>
        </w:rPr>
        <w:t>Economic and</w:t>
      </w:r>
      <w:r>
        <w:rPr>
          <w:spacing w:val="-5"/>
          <w:sz w:val="20"/>
        </w:rPr>
        <w:t xml:space="preserve"> </w:t>
      </w:r>
      <w:r>
        <w:rPr>
          <w:sz w:val="20"/>
        </w:rPr>
        <w:t>Environmental</w:t>
      </w:r>
      <w:r>
        <w:rPr>
          <w:spacing w:val="-5"/>
          <w:sz w:val="20"/>
        </w:rPr>
        <w:t xml:space="preserve"> </w:t>
      </w:r>
      <w:r>
        <w:rPr>
          <w:sz w:val="20"/>
        </w:rPr>
        <w:t>Co-Benefits.</w:t>
      </w:r>
      <w:r>
        <w:rPr>
          <w:sz w:val="20"/>
        </w:rPr>
        <w:t xml:space="preserve">” Joint report by Energy Innovation Policy and Technology LLC, and Calthorpe Analytics. Available at: </w:t>
      </w:r>
      <w:hyperlink r:id="rId31">
        <w:r>
          <w:rPr>
            <w:i/>
            <w:color w:val="0563C0"/>
            <w:spacing w:val="-2"/>
            <w:w w:val="95"/>
            <w:sz w:val="20"/>
            <w:u w:val="single" w:color="0563C0"/>
          </w:rPr>
          <w:t>https://energyinnovation.org/wp-conte</w:t>
        </w:r>
        <w:r>
          <w:rPr>
            <w:i/>
            <w:color w:val="0563C0"/>
            <w:spacing w:val="-2"/>
            <w:w w:val="95"/>
            <w:sz w:val="20"/>
            <w:u w:val="single" w:color="0563C0"/>
          </w:rPr>
          <w:t>nt/uploads/2015/11/Moving-California-Forward-Full-Report.pdf</w:t>
        </w:r>
      </w:hyperlink>
    </w:p>
    <w:p w14:paraId="0773A854" w14:textId="77777777" w:rsidR="00C41784" w:rsidRDefault="00947520">
      <w:pPr>
        <w:spacing w:before="70" w:line="242" w:lineRule="auto"/>
        <w:ind w:left="155" w:right="285"/>
        <w:rPr>
          <w:i/>
          <w:sz w:val="20"/>
        </w:rPr>
      </w:pPr>
      <w:r>
        <w:rPr>
          <w:sz w:val="20"/>
          <w:vertAlign w:val="superscript"/>
        </w:rPr>
        <w:t>16</w:t>
      </w:r>
      <w:r>
        <w:rPr>
          <w:sz w:val="20"/>
        </w:rPr>
        <w:t xml:space="preserve"> </w:t>
      </w:r>
      <w:bookmarkStart w:id="40" w:name="_bookmark15"/>
      <w:bookmarkEnd w:id="40"/>
      <w:r>
        <w:rPr>
          <w:sz w:val="20"/>
        </w:rPr>
        <w:t>L</w:t>
      </w:r>
      <w:r>
        <w:rPr>
          <w:sz w:val="20"/>
        </w:rPr>
        <w:t xml:space="preserve">itman, Todd. 2016. “Understanding Smart Growth Savings: Evaluating Economic Savings and Benefits of Compact Development.” Victoria Transport Policy Institute. Available at: </w:t>
      </w:r>
      <w:hyperlink r:id="rId32">
        <w:r>
          <w:rPr>
            <w:i/>
            <w:color w:val="0563C0"/>
            <w:spacing w:val="-2"/>
            <w:sz w:val="20"/>
            <w:u w:val="single" w:color="0563C0"/>
          </w:rPr>
          <w:t>https://trid.trb.org/view/1685</w:t>
        </w:r>
        <w:r>
          <w:rPr>
            <w:i/>
            <w:color w:val="0563C0"/>
            <w:spacing w:val="-2"/>
            <w:sz w:val="20"/>
            <w:u w:val="single" w:color="0563C0"/>
          </w:rPr>
          <w:t>041</w:t>
        </w:r>
      </w:hyperlink>
    </w:p>
    <w:p w14:paraId="7B0D52D0" w14:textId="77777777" w:rsidR="00C41784" w:rsidRDefault="00947520">
      <w:pPr>
        <w:spacing w:before="103"/>
        <w:ind w:left="155"/>
        <w:rPr>
          <w:sz w:val="20"/>
        </w:rPr>
      </w:pPr>
      <w:r>
        <w:rPr>
          <w:sz w:val="20"/>
          <w:vertAlign w:val="superscript"/>
        </w:rPr>
        <w:t>17</w:t>
      </w:r>
      <w:r>
        <w:rPr>
          <w:spacing w:val="-5"/>
          <w:sz w:val="20"/>
        </w:rPr>
        <w:t xml:space="preserve"> </w:t>
      </w:r>
      <w:bookmarkStart w:id="41" w:name="_bookmark16"/>
      <w:bookmarkEnd w:id="41"/>
      <w:r>
        <w:rPr>
          <w:sz w:val="20"/>
        </w:rPr>
        <w:t>Texas</w:t>
      </w:r>
      <w:r>
        <w:rPr>
          <w:spacing w:val="-7"/>
          <w:sz w:val="20"/>
        </w:rPr>
        <w:t xml:space="preserve"> </w:t>
      </w:r>
      <w:r>
        <w:rPr>
          <w:sz w:val="20"/>
        </w:rPr>
        <w:t>A&amp;M</w:t>
      </w:r>
      <w:r>
        <w:rPr>
          <w:spacing w:val="-8"/>
          <w:sz w:val="20"/>
        </w:rPr>
        <w:t xml:space="preserve"> </w:t>
      </w:r>
      <w:r>
        <w:rPr>
          <w:sz w:val="20"/>
        </w:rPr>
        <w:t>Transportation</w:t>
      </w:r>
      <w:r>
        <w:rPr>
          <w:spacing w:val="-8"/>
          <w:sz w:val="20"/>
        </w:rPr>
        <w:t xml:space="preserve"> </w:t>
      </w:r>
      <w:r>
        <w:rPr>
          <w:sz w:val="20"/>
        </w:rPr>
        <w:t>Institute.</w:t>
      </w:r>
      <w:r>
        <w:rPr>
          <w:spacing w:val="-2"/>
          <w:sz w:val="20"/>
        </w:rPr>
        <w:t xml:space="preserve"> </w:t>
      </w:r>
      <w:r>
        <w:rPr>
          <w:i/>
          <w:sz w:val="20"/>
        </w:rPr>
        <w:t>2021</w:t>
      </w:r>
      <w:r>
        <w:rPr>
          <w:i/>
          <w:spacing w:val="-9"/>
          <w:sz w:val="20"/>
        </w:rPr>
        <w:t xml:space="preserve"> </w:t>
      </w:r>
      <w:r>
        <w:rPr>
          <w:i/>
          <w:sz w:val="20"/>
        </w:rPr>
        <w:t>Urban</w:t>
      </w:r>
      <w:r>
        <w:rPr>
          <w:i/>
          <w:spacing w:val="-4"/>
          <w:sz w:val="20"/>
        </w:rPr>
        <w:t xml:space="preserve"> </w:t>
      </w:r>
      <w:r>
        <w:rPr>
          <w:i/>
          <w:sz w:val="20"/>
        </w:rPr>
        <w:t>Mobility</w:t>
      </w:r>
      <w:r>
        <w:rPr>
          <w:i/>
          <w:spacing w:val="-4"/>
          <w:sz w:val="20"/>
        </w:rPr>
        <w:t xml:space="preserve"> </w:t>
      </w:r>
      <w:r>
        <w:rPr>
          <w:i/>
          <w:sz w:val="20"/>
        </w:rPr>
        <w:t>Report</w:t>
      </w:r>
      <w:r>
        <w:rPr>
          <w:sz w:val="20"/>
        </w:rPr>
        <w:t>.</w:t>
      </w:r>
      <w:r>
        <w:rPr>
          <w:spacing w:val="-7"/>
          <w:sz w:val="20"/>
        </w:rPr>
        <w:t xml:space="preserve"> </w:t>
      </w:r>
      <w:r>
        <w:rPr>
          <w:sz w:val="20"/>
        </w:rPr>
        <w:t>Available</w:t>
      </w:r>
      <w:r>
        <w:rPr>
          <w:spacing w:val="-9"/>
          <w:sz w:val="20"/>
        </w:rPr>
        <w:t xml:space="preserve"> </w:t>
      </w:r>
      <w:r>
        <w:rPr>
          <w:spacing w:val="-5"/>
          <w:sz w:val="20"/>
        </w:rPr>
        <w:t>at:</w:t>
      </w:r>
    </w:p>
    <w:p w14:paraId="492EED86" w14:textId="77777777" w:rsidR="00C41784" w:rsidRDefault="00947520">
      <w:pPr>
        <w:spacing w:before="36"/>
        <w:ind w:left="155"/>
        <w:rPr>
          <w:i/>
          <w:sz w:val="20"/>
        </w:rPr>
      </w:pPr>
      <w:r>
        <w:pict w14:anchorId="564A1429">
          <v:rect id="docshape34" o:spid="_x0000_s2068" style="position:absolute;left:0;text-align:left;margin-left:64.8pt;margin-top:11.9pt;width:171.6pt;height:.5pt;z-index:15734784;mso-position-horizontal-relative:page" fillcolor="#0563c0" stroked="f">
            <w10:wrap anchorx="page"/>
          </v:rect>
        </w:pict>
      </w:r>
      <w:hyperlink r:id="rId33">
        <w:r>
          <w:rPr>
            <w:i/>
            <w:color w:val="0563C0"/>
            <w:spacing w:val="-2"/>
            <w:w w:val="95"/>
            <w:sz w:val="20"/>
          </w:rPr>
          <w:t>https://mobility.tamu.edu/umr/report/</w:t>
        </w:r>
      </w:hyperlink>
    </w:p>
    <w:p w14:paraId="285B002D" w14:textId="77777777" w:rsidR="00C41784" w:rsidRDefault="00947520">
      <w:pPr>
        <w:spacing w:before="90" w:line="244" w:lineRule="auto"/>
        <w:ind w:left="155" w:right="328"/>
        <w:rPr>
          <w:i/>
          <w:sz w:val="20"/>
        </w:rPr>
      </w:pPr>
      <w:r>
        <w:pict w14:anchorId="72F43FD0">
          <v:rect id="docshape35" o:spid="_x0000_s2067" style="position:absolute;left:0;text-align:left;margin-left:234.5pt;margin-top:26.35pt;width:279.85pt;height:.5pt;z-index:-16188928;mso-position-horizontal-relative:page" fillcolor="#0563c0" stroked="f">
            <w10:wrap anchorx="page"/>
          </v:rect>
        </w:pict>
      </w:r>
      <w:r>
        <w:rPr>
          <w:sz w:val="20"/>
          <w:vertAlign w:val="superscript"/>
        </w:rPr>
        <w:t>1</w:t>
      </w:r>
      <w:bookmarkStart w:id="42" w:name="_bookmark17"/>
      <w:bookmarkEnd w:id="42"/>
      <w:r>
        <w:rPr>
          <w:sz w:val="20"/>
          <w:vertAlign w:val="superscript"/>
        </w:rPr>
        <w:t>8</w:t>
      </w:r>
      <w:r>
        <w:rPr>
          <w:sz w:val="20"/>
        </w:rPr>
        <w:t>Fang,</w:t>
      </w:r>
      <w:r>
        <w:rPr>
          <w:spacing w:val="-6"/>
          <w:sz w:val="20"/>
        </w:rPr>
        <w:t xml:space="preserve"> </w:t>
      </w:r>
      <w:r>
        <w:rPr>
          <w:sz w:val="20"/>
        </w:rPr>
        <w:t>Kevin.</w:t>
      </w:r>
      <w:r>
        <w:rPr>
          <w:spacing w:val="-10"/>
          <w:sz w:val="20"/>
        </w:rPr>
        <w:t xml:space="preserve"> </w:t>
      </w:r>
      <w:r>
        <w:rPr>
          <w:sz w:val="20"/>
        </w:rPr>
        <w:t>2020.</w:t>
      </w:r>
      <w:r>
        <w:rPr>
          <w:spacing w:val="-7"/>
          <w:sz w:val="20"/>
        </w:rPr>
        <w:t xml:space="preserve"> </w:t>
      </w:r>
      <w:r>
        <w:rPr>
          <w:sz w:val="20"/>
        </w:rPr>
        <w:t>“Surveying</w:t>
      </w:r>
      <w:r>
        <w:rPr>
          <w:spacing w:val="-9"/>
          <w:sz w:val="20"/>
        </w:rPr>
        <w:t xml:space="preserve"> </w:t>
      </w:r>
      <w:r>
        <w:rPr>
          <w:sz w:val="20"/>
        </w:rPr>
        <w:t>Silicon</w:t>
      </w:r>
      <w:r>
        <w:rPr>
          <w:spacing w:val="-12"/>
          <w:sz w:val="20"/>
        </w:rPr>
        <w:t xml:space="preserve"> </w:t>
      </w:r>
      <w:r>
        <w:rPr>
          <w:sz w:val="20"/>
        </w:rPr>
        <w:t>Valley</w:t>
      </w:r>
      <w:r>
        <w:rPr>
          <w:spacing w:val="-8"/>
          <w:sz w:val="20"/>
        </w:rPr>
        <w:t xml:space="preserve"> </w:t>
      </w:r>
      <w:r>
        <w:rPr>
          <w:sz w:val="20"/>
        </w:rPr>
        <w:t>on</w:t>
      </w:r>
      <w:r>
        <w:rPr>
          <w:spacing w:val="-13"/>
          <w:sz w:val="20"/>
        </w:rPr>
        <w:t xml:space="preserve"> </w:t>
      </w:r>
      <w:r>
        <w:rPr>
          <w:sz w:val="20"/>
        </w:rPr>
        <w:t>Cycling,</w:t>
      </w:r>
      <w:r>
        <w:rPr>
          <w:spacing w:val="-6"/>
          <w:sz w:val="20"/>
        </w:rPr>
        <w:t xml:space="preserve"> </w:t>
      </w:r>
      <w:r>
        <w:rPr>
          <w:sz w:val="20"/>
        </w:rPr>
        <w:t>Travel</w:t>
      </w:r>
      <w:r>
        <w:rPr>
          <w:spacing w:val="-7"/>
          <w:sz w:val="20"/>
        </w:rPr>
        <w:t xml:space="preserve"> </w:t>
      </w:r>
      <w:r>
        <w:rPr>
          <w:sz w:val="20"/>
        </w:rPr>
        <w:t>Behavior,</w:t>
      </w:r>
      <w:r>
        <w:rPr>
          <w:spacing w:val="-10"/>
          <w:sz w:val="20"/>
        </w:rPr>
        <w:t xml:space="preserve"> </w:t>
      </w:r>
      <w:r>
        <w:rPr>
          <w:sz w:val="20"/>
        </w:rPr>
        <w:t>and</w:t>
      </w:r>
      <w:r>
        <w:rPr>
          <w:spacing w:val="-9"/>
          <w:sz w:val="20"/>
        </w:rPr>
        <w:t xml:space="preserve"> </w:t>
      </w:r>
      <w:r>
        <w:rPr>
          <w:sz w:val="20"/>
        </w:rPr>
        <w:t>Travel</w:t>
      </w:r>
      <w:r>
        <w:rPr>
          <w:spacing w:val="-7"/>
          <w:sz w:val="20"/>
        </w:rPr>
        <w:t xml:space="preserve"> </w:t>
      </w:r>
      <w:r>
        <w:rPr>
          <w:sz w:val="20"/>
        </w:rPr>
        <w:t>Attitudes.”</w:t>
      </w:r>
      <w:r>
        <w:rPr>
          <w:spacing w:val="-7"/>
          <w:sz w:val="20"/>
        </w:rPr>
        <w:t xml:space="preserve"> </w:t>
      </w:r>
      <w:r>
        <w:rPr>
          <w:sz w:val="20"/>
        </w:rPr>
        <w:t xml:space="preserve">Mineta </w:t>
      </w:r>
      <w:r>
        <w:rPr>
          <w:w w:val="95"/>
          <w:sz w:val="20"/>
        </w:rPr>
        <w:t xml:space="preserve">Transportation Institute. Available at: </w:t>
      </w:r>
      <w:hyperlink r:id="rId34">
        <w:r>
          <w:rPr>
            <w:i/>
            <w:color w:val="0563C0"/>
            <w:w w:val="95"/>
            <w:sz w:val="20"/>
          </w:rPr>
          <w:t>https://transweb.sjsu.edu/research/1947-Survey-Silicon-Valley-</w:t>
        </w:r>
      </w:hyperlink>
      <w:r>
        <w:rPr>
          <w:i/>
          <w:color w:val="0563C0"/>
          <w:w w:val="95"/>
          <w:sz w:val="20"/>
        </w:rPr>
        <w:t xml:space="preserve"> </w:t>
      </w:r>
      <w:hyperlink r:id="rId35">
        <w:r>
          <w:rPr>
            <w:i/>
            <w:color w:val="0563C0"/>
            <w:spacing w:val="-2"/>
            <w:sz w:val="20"/>
            <w:u w:val="single" w:color="0563C0"/>
          </w:rPr>
          <w:t>Cycling</w:t>
        </w:r>
      </w:hyperlink>
    </w:p>
    <w:p w14:paraId="462297AA" w14:textId="77777777" w:rsidR="00C41784" w:rsidRDefault="00947520">
      <w:pPr>
        <w:spacing w:before="67" w:line="247" w:lineRule="auto"/>
        <w:ind w:left="155" w:right="132"/>
        <w:rPr>
          <w:i/>
          <w:sz w:val="20"/>
        </w:rPr>
      </w:pPr>
      <w:r>
        <w:rPr>
          <w:sz w:val="20"/>
          <w:vertAlign w:val="superscript"/>
        </w:rPr>
        <w:t>19</w:t>
      </w:r>
      <w:r>
        <w:rPr>
          <w:spacing w:val="-5"/>
          <w:sz w:val="20"/>
        </w:rPr>
        <w:t xml:space="preserve"> </w:t>
      </w:r>
      <w:bookmarkStart w:id="43" w:name="_bookmark18"/>
      <w:bookmarkEnd w:id="43"/>
      <w:r>
        <w:rPr>
          <w:sz w:val="20"/>
        </w:rPr>
        <w:t>Baldassare,</w:t>
      </w:r>
      <w:r>
        <w:rPr>
          <w:spacing w:val="-8"/>
          <w:sz w:val="20"/>
        </w:rPr>
        <w:t xml:space="preserve"> </w:t>
      </w:r>
      <w:r>
        <w:rPr>
          <w:sz w:val="20"/>
        </w:rPr>
        <w:t>Mark,</w:t>
      </w:r>
      <w:r>
        <w:rPr>
          <w:spacing w:val="-4"/>
          <w:sz w:val="20"/>
        </w:rPr>
        <w:t xml:space="preserve"> </w:t>
      </w:r>
      <w:r>
        <w:rPr>
          <w:sz w:val="20"/>
        </w:rPr>
        <w:t>Bonner,</w:t>
      </w:r>
      <w:r>
        <w:rPr>
          <w:spacing w:val="-4"/>
          <w:sz w:val="20"/>
        </w:rPr>
        <w:t xml:space="preserve"> </w:t>
      </w:r>
      <w:r>
        <w:rPr>
          <w:sz w:val="20"/>
        </w:rPr>
        <w:t>Dean,</w:t>
      </w:r>
      <w:r>
        <w:rPr>
          <w:spacing w:val="-4"/>
          <w:sz w:val="20"/>
        </w:rPr>
        <w:t xml:space="preserve"> </w:t>
      </w:r>
      <w:r>
        <w:rPr>
          <w:sz w:val="20"/>
        </w:rPr>
        <w:t>Dykman,</w:t>
      </w:r>
      <w:r>
        <w:rPr>
          <w:spacing w:val="-8"/>
          <w:sz w:val="20"/>
        </w:rPr>
        <w:t xml:space="preserve"> </w:t>
      </w:r>
      <w:r>
        <w:rPr>
          <w:sz w:val="20"/>
        </w:rPr>
        <w:t>Alyssa,</w:t>
      </w:r>
      <w:r>
        <w:rPr>
          <w:spacing w:val="-4"/>
          <w:sz w:val="20"/>
        </w:rPr>
        <w:t xml:space="preserve"> </w:t>
      </w:r>
      <w:r>
        <w:rPr>
          <w:sz w:val="20"/>
        </w:rPr>
        <w:t>&amp;</w:t>
      </w:r>
      <w:r>
        <w:rPr>
          <w:spacing w:val="-10"/>
          <w:sz w:val="20"/>
        </w:rPr>
        <w:t xml:space="preserve"> </w:t>
      </w:r>
      <w:r>
        <w:rPr>
          <w:sz w:val="20"/>
        </w:rPr>
        <w:t>Lawler,</w:t>
      </w:r>
      <w:r>
        <w:rPr>
          <w:spacing w:val="-8"/>
          <w:sz w:val="20"/>
        </w:rPr>
        <w:t xml:space="preserve"> </w:t>
      </w:r>
      <w:r>
        <w:rPr>
          <w:sz w:val="20"/>
        </w:rPr>
        <w:t>Rachel.</w:t>
      </w:r>
      <w:r>
        <w:rPr>
          <w:spacing w:val="-10"/>
          <w:sz w:val="20"/>
        </w:rPr>
        <w:t xml:space="preserve"> </w:t>
      </w:r>
      <w:r>
        <w:rPr>
          <w:sz w:val="20"/>
        </w:rPr>
        <w:t>2019</w:t>
      </w:r>
      <w:r>
        <w:rPr>
          <w:spacing w:val="-6"/>
          <w:sz w:val="20"/>
        </w:rPr>
        <w:t xml:space="preserve"> </w:t>
      </w:r>
      <w:r>
        <w:rPr>
          <w:sz w:val="20"/>
        </w:rPr>
        <w:t>and</w:t>
      </w:r>
      <w:r>
        <w:rPr>
          <w:spacing w:val="-7"/>
          <w:sz w:val="20"/>
        </w:rPr>
        <w:t xml:space="preserve"> </w:t>
      </w:r>
      <w:r>
        <w:rPr>
          <w:sz w:val="20"/>
        </w:rPr>
        <w:t>2020.</w:t>
      </w:r>
      <w:r>
        <w:rPr>
          <w:spacing w:val="-5"/>
          <w:sz w:val="20"/>
        </w:rPr>
        <w:t xml:space="preserve"> </w:t>
      </w:r>
      <w:r>
        <w:rPr>
          <w:sz w:val="20"/>
        </w:rPr>
        <w:t>“Californian</w:t>
      </w:r>
      <w:r>
        <w:rPr>
          <w:sz w:val="20"/>
        </w:rPr>
        <w:t>s</w:t>
      </w:r>
      <w:r>
        <w:rPr>
          <w:spacing w:val="-8"/>
          <w:sz w:val="20"/>
        </w:rPr>
        <w:t xml:space="preserve"> </w:t>
      </w:r>
      <w:r>
        <w:rPr>
          <w:sz w:val="20"/>
        </w:rPr>
        <w:t>and</w:t>
      </w:r>
      <w:r>
        <w:rPr>
          <w:spacing w:val="-7"/>
          <w:sz w:val="20"/>
        </w:rPr>
        <w:t xml:space="preserve"> </w:t>
      </w:r>
      <w:r>
        <w:rPr>
          <w:sz w:val="20"/>
        </w:rPr>
        <w:t xml:space="preserve">the </w:t>
      </w:r>
      <w:r>
        <w:rPr>
          <w:w w:val="95"/>
          <w:sz w:val="20"/>
        </w:rPr>
        <w:t xml:space="preserve">Environment.” Public Policy Institute of California. Available at: </w:t>
      </w:r>
      <w:hyperlink r:id="rId36">
        <w:r>
          <w:rPr>
            <w:i/>
            <w:color w:val="0563C0"/>
            <w:w w:val="95"/>
            <w:sz w:val="20"/>
            <w:u w:val="single" w:color="0563C0"/>
          </w:rPr>
          <w:t>https://www.ppic.org/publication/ppic-</w:t>
        </w:r>
      </w:hyperlink>
      <w:r>
        <w:rPr>
          <w:i/>
          <w:color w:val="0563C0"/>
          <w:w w:val="95"/>
          <w:sz w:val="20"/>
        </w:rPr>
        <w:t xml:space="preserve"> </w:t>
      </w:r>
      <w:hyperlink r:id="rId37">
        <w:r>
          <w:rPr>
            <w:i/>
            <w:color w:val="0563C0"/>
            <w:w w:val="95"/>
            <w:sz w:val="20"/>
            <w:u w:val="single" w:color="0563C0"/>
          </w:rPr>
          <w:t>statewide-survey-californians-and-the-environment-july-2019/</w:t>
        </w:r>
      </w:hyperlink>
      <w:r>
        <w:rPr>
          <w:i/>
          <w:color w:val="0563C0"/>
          <w:w w:val="95"/>
          <w:sz w:val="20"/>
        </w:rPr>
        <w:t xml:space="preserve"> </w:t>
      </w:r>
      <w:r>
        <w:rPr>
          <w:w w:val="95"/>
          <w:sz w:val="20"/>
        </w:rPr>
        <w:t xml:space="preserve">and </w:t>
      </w:r>
      <w:hyperlink r:id="rId38">
        <w:r>
          <w:rPr>
            <w:i/>
            <w:color w:val="0563C0"/>
            <w:w w:val="95"/>
            <w:sz w:val="20"/>
            <w:u w:val="single" w:color="0563C0"/>
          </w:rPr>
          <w:t>https://www.ppic.org/publication/ppic-</w:t>
        </w:r>
      </w:hyperlink>
      <w:r>
        <w:rPr>
          <w:i/>
          <w:color w:val="0563C0"/>
          <w:w w:val="95"/>
          <w:sz w:val="20"/>
        </w:rPr>
        <w:t xml:space="preserve"> </w:t>
      </w:r>
      <w:hyperlink r:id="rId39">
        <w:r>
          <w:rPr>
            <w:i/>
            <w:color w:val="0563C0"/>
            <w:spacing w:val="-2"/>
            <w:sz w:val="20"/>
            <w:u w:val="single" w:color="0563C0"/>
          </w:rPr>
          <w:t>statewide-survey-californians-and-the-environment-july-2020/</w:t>
        </w:r>
      </w:hyperlink>
    </w:p>
    <w:p w14:paraId="38211C04" w14:textId="77777777" w:rsidR="00C41784" w:rsidRDefault="00C41784">
      <w:pPr>
        <w:spacing w:line="247" w:lineRule="auto"/>
        <w:rPr>
          <w:sz w:val="20"/>
        </w:rPr>
        <w:sectPr w:rsidR="00C41784">
          <w:pgSz w:w="12240" w:h="15840"/>
          <w:pgMar w:top="1540" w:right="1180" w:bottom="1280" w:left="1140" w:header="838" w:footer="1088" w:gutter="0"/>
          <w:cols w:space="720"/>
        </w:sectPr>
      </w:pPr>
    </w:p>
    <w:p w14:paraId="693C9553" w14:textId="77777777" w:rsidR="00C41784" w:rsidRDefault="00947520">
      <w:pPr>
        <w:pStyle w:val="Heading2"/>
        <w:numPr>
          <w:ilvl w:val="1"/>
          <w:numId w:val="8"/>
        </w:numPr>
        <w:tabs>
          <w:tab w:val="left" w:pos="689"/>
        </w:tabs>
        <w:spacing w:line="247" w:lineRule="auto"/>
        <w:ind w:left="155" w:right="1178" w:firstLine="0"/>
      </w:pPr>
      <w:bookmarkStart w:id="44" w:name="2.6_Building_sustainable_and_equitable_c"/>
      <w:bookmarkStart w:id="45" w:name="Framework_for_Action"/>
      <w:bookmarkEnd w:id="44"/>
      <w:bookmarkEnd w:id="45"/>
      <w:r>
        <w:rPr>
          <w:color w:val="35A392"/>
        </w:rPr>
        <w:lastRenderedPageBreak/>
        <w:t>Building</w:t>
      </w:r>
      <w:r>
        <w:rPr>
          <w:color w:val="35A392"/>
          <w:spacing w:val="-6"/>
        </w:rPr>
        <w:t xml:space="preserve"> </w:t>
      </w:r>
      <w:r>
        <w:rPr>
          <w:color w:val="35A392"/>
        </w:rPr>
        <w:t>sustainable</w:t>
      </w:r>
      <w:r>
        <w:rPr>
          <w:color w:val="35A392"/>
          <w:spacing w:val="-3"/>
        </w:rPr>
        <w:t xml:space="preserve"> </w:t>
      </w:r>
      <w:r>
        <w:rPr>
          <w:color w:val="35A392"/>
        </w:rPr>
        <w:t>and</w:t>
      </w:r>
      <w:r>
        <w:rPr>
          <w:color w:val="35A392"/>
          <w:spacing w:val="-5"/>
        </w:rPr>
        <w:t xml:space="preserve"> </w:t>
      </w:r>
      <w:r>
        <w:rPr>
          <w:color w:val="35A392"/>
        </w:rPr>
        <w:t>equitable</w:t>
      </w:r>
      <w:r>
        <w:rPr>
          <w:color w:val="35A392"/>
          <w:spacing w:val="-3"/>
        </w:rPr>
        <w:t xml:space="preserve"> </w:t>
      </w:r>
      <w:r>
        <w:rPr>
          <w:color w:val="35A392"/>
        </w:rPr>
        <w:t>communities</w:t>
      </w:r>
      <w:r>
        <w:rPr>
          <w:color w:val="35A392"/>
          <w:spacing w:val="-7"/>
        </w:rPr>
        <w:t xml:space="preserve"> </w:t>
      </w:r>
      <w:r>
        <w:rPr>
          <w:color w:val="35A392"/>
        </w:rPr>
        <w:t>has</w:t>
      </w:r>
      <w:r>
        <w:rPr>
          <w:color w:val="35A392"/>
          <w:spacing w:val="-7"/>
        </w:rPr>
        <w:t xml:space="preserve"> </w:t>
      </w:r>
      <w:r>
        <w:rPr>
          <w:color w:val="35A392"/>
        </w:rPr>
        <w:t xml:space="preserve">been </w:t>
      </w:r>
      <w:r>
        <w:rPr>
          <w:color w:val="35A392"/>
          <w:spacing w:val="-2"/>
        </w:rPr>
        <w:t>challengi</w:t>
      </w:r>
      <w:r>
        <w:rPr>
          <w:color w:val="35A392"/>
          <w:spacing w:val="-2"/>
        </w:rPr>
        <w:t>ng.</w:t>
      </w:r>
    </w:p>
    <w:p w14:paraId="5439831E" w14:textId="77777777" w:rsidR="00C41784" w:rsidRDefault="00947520">
      <w:pPr>
        <w:pStyle w:val="BodyText"/>
        <w:spacing w:before="112" w:line="244" w:lineRule="auto"/>
        <w:ind w:left="155" w:right="211"/>
      </w:pPr>
      <w:r>
        <w:t>California’s predominant development patterns and transportation systems are not geared toward building sustainable and equitable communities that reduce VMT. The adoption</w:t>
      </w:r>
      <w:r>
        <w:rPr>
          <w:spacing w:val="-1"/>
        </w:rPr>
        <w:t xml:space="preserve"> </w:t>
      </w:r>
      <w:r>
        <w:t>of SB 375 identified the need to reduce VMT to</w:t>
      </w:r>
      <w:r>
        <w:rPr>
          <w:spacing w:val="-1"/>
        </w:rPr>
        <w:t xml:space="preserve"> </w:t>
      </w:r>
      <w:r>
        <w:t>meet the</w:t>
      </w:r>
      <w:r>
        <w:rPr>
          <w:spacing w:val="-1"/>
        </w:rPr>
        <w:t xml:space="preserve"> </w:t>
      </w:r>
      <w:r>
        <w:t>State’s climate goals un</w:t>
      </w:r>
      <w:r>
        <w:t>der Assembly Bill 32 (AB 32) (Núñez, Chapter 488, Statutes of 2006) through integrated transportation, land use,</w:t>
      </w:r>
      <w:r>
        <w:rPr>
          <w:spacing w:val="-5"/>
        </w:rPr>
        <w:t xml:space="preserve"> </w:t>
      </w:r>
      <w:r>
        <w:t>and</w:t>
      </w:r>
      <w:r>
        <w:rPr>
          <w:spacing w:val="-3"/>
        </w:rPr>
        <w:t xml:space="preserve"> </w:t>
      </w:r>
      <w:r>
        <w:t>housing planning</w:t>
      </w:r>
      <w:r>
        <w:rPr>
          <w:spacing w:val="-4"/>
        </w:rPr>
        <w:t xml:space="preserve"> </w:t>
      </w:r>
      <w:r>
        <w:t>as</w:t>
      </w:r>
      <w:r>
        <w:rPr>
          <w:spacing w:val="-2"/>
        </w:rPr>
        <w:t xml:space="preserve"> </w:t>
      </w:r>
      <w:r>
        <w:t>far</w:t>
      </w:r>
      <w:r>
        <w:rPr>
          <w:spacing w:val="-4"/>
        </w:rPr>
        <w:t xml:space="preserve"> </w:t>
      </w:r>
      <w:r>
        <w:t>back as</w:t>
      </w:r>
      <w:r>
        <w:rPr>
          <w:spacing w:val="-2"/>
        </w:rPr>
        <w:t xml:space="preserve"> </w:t>
      </w:r>
      <w:r>
        <w:t>2008.</w:t>
      </w:r>
      <w:r>
        <w:rPr>
          <w:spacing w:val="-5"/>
        </w:rPr>
        <w:t xml:space="preserve"> </w:t>
      </w:r>
      <w:r>
        <w:t>However, as CARB’s latest work reporting on implementation of SB 375</w:t>
      </w:r>
      <w:hyperlink w:anchor="_bookmark19" w:history="1">
        <w:r>
          <w:rPr>
            <w:position w:val="8"/>
            <w:sz w:val="14"/>
          </w:rPr>
          <w:t>20</w:t>
        </w:r>
      </w:hyperlink>
      <w:r>
        <w:rPr>
          <w:spacing w:val="40"/>
          <w:position w:val="8"/>
          <w:sz w:val="14"/>
        </w:rPr>
        <w:t xml:space="preserve"> </w:t>
      </w:r>
      <w:r>
        <w:t>and the California Transportation Assessment under Assembly Bill 285 (AB 285) (Friedman, Chapter 605, Statutes of 2019) show, the historic momentum of legacy land use and transportation policies and institutions has proven to be more powerful than the too</w:t>
      </w:r>
      <w:r>
        <w:t>ls of SB 375 and other federal, State, and local programs to reduce VMT. Reversing the current VMT growth</w:t>
      </w:r>
      <w:r>
        <w:rPr>
          <w:spacing w:val="-3"/>
        </w:rPr>
        <w:t xml:space="preserve"> </w:t>
      </w:r>
      <w:r>
        <w:t>trend</w:t>
      </w:r>
      <w:r>
        <w:rPr>
          <w:spacing w:val="-2"/>
        </w:rPr>
        <w:t xml:space="preserve"> </w:t>
      </w:r>
      <w:r>
        <w:t>will</w:t>
      </w:r>
      <w:r>
        <w:rPr>
          <w:spacing w:val="-3"/>
        </w:rPr>
        <w:t xml:space="preserve"> </w:t>
      </w:r>
      <w:r>
        <w:t>take</w:t>
      </w:r>
      <w:r>
        <w:rPr>
          <w:spacing w:val="-2"/>
        </w:rPr>
        <w:t xml:space="preserve"> </w:t>
      </w:r>
      <w:r>
        <w:t>substantial</w:t>
      </w:r>
      <w:r>
        <w:rPr>
          <w:spacing w:val="-3"/>
        </w:rPr>
        <w:t xml:space="preserve"> </w:t>
      </w:r>
      <w:r>
        <w:t>investments</w:t>
      </w:r>
      <w:r>
        <w:rPr>
          <w:spacing w:val="-5"/>
        </w:rPr>
        <w:t xml:space="preserve"> </w:t>
      </w:r>
      <w:r>
        <w:t>and</w:t>
      </w:r>
      <w:r>
        <w:rPr>
          <w:spacing w:val="-2"/>
        </w:rPr>
        <w:t xml:space="preserve"> </w:t>
      </w:r>
      <w:r>
        <w:t>time.</w:t>
      </w:r>
      <w:r>
        <w:rPr>
          <w:spacing w:val="-3"/>
        </w:rPr>
        <w:t xml:space="preserve"> </w:t>
      </w:r>
      <w:r>
        <w:t>Immediate</w:t>
      </w:r>
      <w:r>
        <w:rPr>
          <w:spacing w:val="-3"/>
        </w:rPr>
        <w:t xml:space="preserve"> </w:t>
      </w:r>
      <w:r>
        <w:t>action</w:t>
      </w:r>
      <w:r>
        <w:rPr>
          <w:spacing w:val="-3"/>
        </w:rPr>
        <w:t xml:space="preserve"> </w:t>
      </w:r>
      <w:r>
        <w:t>is</w:t>
      </w:r>
      <w:r>
        <w:rPr>
          <w:spacing w:val="-5"/>
        </w:rPr>
        <w:t xml:space="preserve"> </w:t>
      </w:r>
      <w:r>
        <w:t>urgently needed to be within striking</w:t>
      </w:r>
      <w:r>
        <w:rPr>
          <w:spacing w:val="-2"/>
        </w:rPr>
        <w:t xml:space="preserve"> </w:t>
      </w:r>
      <w:r>
        <w:t>distance</w:t>
      </w:r>
      <w:r>
        <w:rPr>
          <w:spacing w:val="-3"/>
        </w:rPr>
        <w:t xml:space="preserve"> </w:t>
      </w:r>
      <w:r>
        <w:t>of achieving carbon neutrality no</w:t>
      </w:r>
      <w:r>
        <w:rPr>
          <w:spacing w:val="-3"/>
        </w:rPr>
        <w:t xml:space="preserve"> </w:t>
      </w:r>
      <w:r>
        <w:t>later than 2045. The challenge before us is to take decisive steps to address the core issues that give individuals no choice</w:t>
      </w:r>
      <w:r>
        <w:rPr>
          <w:spacing w:val="-3"/>
        </w:rPr>
        <w:t xml:space="preserve"> </w:t>
      </w:r>
      <w:r>
        <w:t>but to</w:t>
      </w:r>
      <w:r>
        <w:rPr>
          <w:spacing w:val="-2"/>
        </w:rPr>
        <w:t xml:space="preserve"> </w:t>
      </w:r>
      <w:r>
        <w:t>drive. Accordingly, the policy actions detailed in</w:t>
      </w:r>
      <w:r>
        <w:rPr>
          <w:spacing w:val="-3"/>
        </w:rPr>
        <w:t xml:space="preserve"> </w:t>
      </w:r>
      <w:r>
        <w:t>the</w:t>
      </w:r>
      <w:r>
        <w:rPr>
          <w:spacing w:val="-3"/>
        </w:rPr>
        <w:t xml:space="preserve"> </w:t>
      </w:r>
      <w:r>
        <w:t>next section</w:t>
      </w:r>
      <w:r>
        <w:rPr>
          <w:spacing w:val="-13"/>
        </w:rPr>
        <w:t xml:space="preserve"> </w:t>
      </w:r>
      <w:r>
        <w:t>aim</w:t>
      </w:r>
      <w:r>
        <w:rPr>
          <w:spacing w:val="-17"/>
        </w:rPr>
        <w:t xml:space="preserve"> </w:t>
      </w:r>
      <w:r>
        <w:t>to</w:t>
      </w:r>
      <w:r>
        <w:rPr>
          <w:spacing w:val="-17"/>
        </w:rPr>
        <w:t xml:space="preserve"> </w:t>
      </w:r>
      <w:r>
        <w:t>offer</w:t>
      </w:r>
      <w:r>
        <w:rPr>
          <w:spacing w:val="-12"/>
        </w:rPr>
        <w:t xml:space="preserve"> </w:t>
      </w:r>
      <w:r>
        <w:t>a</w:t>
      </w:r>
      <w:r>
        <w:rPr>
          <w:spacing w:val="-14"/>
        </w:rPr>
        <w:t xml:space="preserve"> </w:t>
      </w:r>
      <w:r>
        <w:t>set</w:t>
      </w:r>
      <w:r>
        <w:rPr>
          <w:spacing w:val="-16"/>
        </w:rPr>
        <w:t xml:space="preserve"> </w:t>
      </w:r>
      <w:r>
        <w:t>of</w:t>
      </w:r>
      <w:r>
        <w:rPr>
          <w:spacing w:val="-13"/>
        </w:rPr>
        <w:t xml:space="preserve"> </w:t>
      </w:r>
      <w:r>
        <w:t>key</w:t>
      </w:r>
      <w:r>
        <w:rPr>
          <w:spacing w:val="-18"/>
        </w:rPr>
        <w:t xml:space="preserve"> </w:t>
      </w:r>
      <w:r>
        <w:t>policy</w:t>
      </w:r>
      <w:r>
        <w:rPr>
          <w:spacing w:val="-15"/>
        </w:rPr>
        <w:t xml:space="preserve"> </w:t>
      </w:r>
      <w:r>
        <w:t>objectives</w:t>
      </w:r>
      <w:r>
        <w:rPr>
          <w:spacing w:val="-15"/>
        </w:rPr>
        <w:t xml:space="preserve"> </w:t>
      </w:r>
      <w:r>
        <w:t>that</w:t>
      </w:r>
      <w:r>
        <w:rPr>
          <w:spacing w:val="-14"/>
        </w:rPr>
        <w:t xml:space="preserve"> </w:t>
      </w:r>
      <w:r>
        <w:t>can</w:t>
      </w:r>
      <w:r>
        <w:rPr>
          <w:spacing w:val="-17"/>
        </w:rPr>
        <w:t xml:space="preserve"> </w:t>
      </w:r>
      <w:r>
        <w:t>be</w:t>
      </w:r>
      <w:r>
        <w:rPr>
          <w:spacing w:val="-13"/>
        </w:rPr>
        <w:t xml:space="preserve"> </w:t>
      </w:r>
      <w:r>
        <w:t>attained</w:t>
      </w:r>
      <w:r>
        <w:rPr>
          <w:spacing w:val="-13"/>
        </w:rPr>
        <w:t xml:space="preserve"> </w:t>
      </w:r>
      <w:r>
        <w:t>within</w:t>
      </w:r>
      <w:r>
        <w:rPr>
          <w:spacing w:val="-14"/>
        </w:rPr>
        <w:t xml:space="preserve"> </w:t>
      </w:r>
      <w:r>
        <w:t>the</w:t>
      </w:r>
      <w:r>
        <w:rPr>
          <w:spacing w:val="-14"/>
        </w:rPr>
        <w:t xml:space="preserve"> </w:t>
      </w:r>
      <w:r>
        <w:t>lifespan of the</w:t>
      </w:r>
      <w:r>
        <w:rPr>
          <w:spacing w:val="-1"/>
        </w:rPr>
        <w:t xml:space="preserve"> </w:t>
      </w:r>
      <w:r>
        <w:t>2022</w:t>
      </w:r>
      <w:r>
        <w:rPr>
          <w:spacing w:val="-1"/>
        </w:rPr>
        <w:t xml:space="preserve"> </w:t>
      </w:r>
      <w:r>
        <w:t>Scoping Plan Update</w:t>
      </w:r>
      <w:r>
        <w:rPr>
          <w:spacing w:val="-1"/>
        </w:rPr>
        <w:t xml:space="preserve"> </w:t>
      </w:r>
      <w:r>
        <w:t>to effectively support more compact development and increase transportation options and reduce VMT no later than 2045.</w:t>
      </w:r>
    </w:p>
    <w:p w14:paraId="3D67FA4E" w14:textId="77777777" w:rsidR="00C41784" w:rsidRDefault="00947520">
      <w:pPr>
        <w:pStyle w:val="Heading1"/>
        <w:numPr>
          <w:ilvl w:val="0"/>
          <w:numId w:val="8"/>
        </w:numPr>
        <w:tabs>
          <w:tab w:val="left" w:pos="516"/>
        </w:tabs>
        <w:spacing w:before="219"/>
        <w:ind w:left="516" w:hanging="361"/>
      </w:pPr>
      <w:r>
        <w:rPr>
          <w:color w:val="1F8BBF"/>
        </w:rPr>
        <w:t>Framework</w:t>
      </w:r>
      <w:r>
        <w:rPr>
          <w:color w:val="1F8BBF"/>
          <w:spacing w:val="-16"/>
        </w:rPr>
        <w:t xml:space="preserve"> </w:t>
      </w:r>
      <w:r>
        <w:rPr>
          <w:color w:val="1F8BBF"/>
        </w:rPr>
        <w:t>for</w:t>
      </w:r>
      <w:r>
        <w:rPr>
          <w:color w:val="1F8BBF"/>
          <w:spacing w:val="-15"/>
        </w:rPr>
        <w:t xml:space="preserve"> </w:t>
      </w:r>
      <w:r>
        <w:rPr>
          <w:color w:val="1F8BBF"/>
          <w:spacing w:val="-2"/>
        </w:rPr>
        <w:t>Action</w:t>
      </w:r>
    </w:p>
    <w:p w14:paraId="58FA4519" w14:textId="77777777" w:rsidR="00C41784" w:rsidRDefault="00947520">
      <w:pPr>
        <w:pStyle w:val="BodyText"/>
        <w:spacing w:before="126" w:line="242" w:lineRule="auto"/>
        <w:ind w:left="155" w:right="122"/>
      </w:pPr>
      <w:r>
        <w:t>Actions to advance sustainable and equitable communities must be centered on delivering two priority outcomes</w:t>
      </w:r>
      <w:r>
        <w:rPr>
          <w:spacing w:val="-2"/>
        </w:rPr>
        <w:t xml:space="preserve"> </w:t>
      </w:r>
      <w:r>
        <w:t>of equal importance: achieving California’s carbon neutrality goal no later than 2045 while improving air quality and improving transportation</w:t>
      </w:r>
      <w:r>
        <w:rPr>
          <w:spacing w:val="-8"/>
        </w:rPr>
        <w:t xml:space="preserve"> </w:t>
      </w:r>
      <w:r>
        <w:t>and</w:t>
      </w:r>
      <w:r>
        <w:rPr>
          <w:spacing w:val="-7"/>
        </w:rPr>
        <w:t xml:space="preserve"> </w:t>
      </w:r>
      <w:r>
        <w:t>housing</w:t>
      </w:r>
      <w:r>
        <w:rPr>
          <w:spacing w:val="-7"/>
        </w:rPr>
        <w:t xml:space="preserve"> </w:t>
      </w:r>
      <w:r>
        <w:t>conditions</w:t>
      </w:r>
      <w:r>
        <w:rPr>
          <w:spacing w:val="-10"/>
        </w:rPr>
        <w:t xml:space="preserve"> </w:t>
      </w:r>
      <w:r>
        <w:t>for</w:t>
      </w:r>
      <w:r>
        <w:rPr>
          <w:spacing w:val="-3"/>
        </w:rPr>
        <w:t xml:space="preserve"> </w:t>
      </w:r>
      <w:r>
        <w:t>vulnerable</w:t>
      </w:r>
      <w:r>
        <w:rPr>
          <w:spacing w:val="-7"/>
        </w:rPr>
        <w:t xml:space="preserve"> </w:t>
      </w:r>
      <w:r>
        <w:t>communities.</w:t>
      </w:r>
      <w:r>
        <w:rPr>
          <w:spacing w:val="-8"/>
        </w:rPr>
        <w:t xml:space="preserve"> </w:t>
      </w:r>
      <w:r>
        <w:t>There</w:t>
      </w:r>
      <w:r>
        <w:rPr>
          <w:spacing w:val="-8"/>
        </w:rPr>
        <w:t xml:space="preserve"> </w:t>
      </w:r>
      <w:r>
        <w:t>is</w:t>
      </w:r>
      <w:r>
        <w:rPr>
          <w:spacing w:val="-10"/>
        </w:rPr>
        <w:t xml:space="preserve"> </w:t>
      </w:r>
      <w:r>
        <w:t>no</w:t>
      </w:r>
      <w:r>
        <w:rPr>
          <w:spacing w:val="-6"/>
        </w:rPr>
        <w:t xml:space="preserve"> </w:t>
      </w:r>
      <w:r>
        <w:t>single,</w:t>
      </w:r>
      <w:r>
        <w:rPr>
          <w:spacing w:val="-13"/>
        </w:rPr>
        <w:t xml:space="preserve"> </w:t>
      </w:r>
      <w:r>
        <w:t xml:space="preserve">or immediate solution to transform the ways California builds and connects communities; </w:t>
      </w:r>
      <w:commentRangeStart w:id="46"/>
      <w:r>
        <w:t>instead, as all available models demonstrate, though much can be done to begin the process of transf</w:t>
      </w:r>
      <w:r>
        <w:t>ormation</w:t>
      </w:r>
      <w:commentRangeEnd w:id="46"/>
      <w:r w:rsidR="00A258FD">
        <w:rPr>
          <w:rStyle w:val="CommentReference"/>
        </w:rPr>
        <w:commentReference w:id="46"/>
      </w:r>
      <w:r>
        <w:t>.</w:t>
      </w:r>
      <w:hyperlink w:anchor="_bookmark20" w:history="1">
        <w:r>
          <w:rPr>
            <w:position w:val="8"/>
            <w:sz w:val="14"/>
          </w:rPr>
          <w:t>21</w:t>
        </w:r>
      </w:hyperlink>
      <w:r>
        <w:rPr>
          <w:position w:val="8"/>
          <w:sz w:val="14"/>
        </w:rPr>
        <w:t>,</w:t>
      </w:r>
      <w:hyperlink w:anchor="_bookmark21" w:history="1">
        <w:r>
          <w:rPr>
            <w:position w:val="8"/>
            <w:sz w:val="14"/>
          </w:rPr>
          <w:t>22</w:t>
        </w:r>
      </w:hyperlink>
      <w:r>
        <w:rPr>
          <w:spacing w:val="33"/>
          <w:position w:val="8"/>
          <w:sz w:val="14"/>
        </w:rPr>
        <w:t xml:space="preserve"> </w:t>
      </w:r>
      <w:r>
        <w:t>Though each step California takes in this transformation will</w:t>
      </w:r>
      <w:r>
        <w:rPr>
          <w:spacing w:val="-1"/>
        </w:rPr>
        <w:t xml:space="preserve"> </w:t>
      </w:r>
      <w:r>
        <w:t>be important,</w:t>
      </w:r>
      <w:r>
        <w:rPr>
          <w:spacing w:val="-1"/>
        </w:rPr>
        <w:t xml:space="preserve"> </w:t>
      </w:r>
      <w:r>
        <w:t>a</w:t>
      </w:r>
      <w:r>
        <w:rPr>
          <w:spacing w:val="-1"/>
        </w:rPr>
        <w:t xml:space="preserve"> </w:t>
      </w:r>
      <w:r>
        <w:t>full</w:t>
      </w:r>
      <w:r>
        <w:rPr>
          <w:spacing w:val="-5"/>
        </w:rPr>
        <w:t xml:space="preserve"> </w:t>
      </w:r>
      <w:r>
        <w:t>transformation will only</w:t>
      </w:r>
      <w:r>
        <w:rPr>
          <w:spacing w:val="-1"/>
        </w:rPr>
        <w:t xml:space="preserve"> </w:t>
      </w:r>
      <w:r>
        <w:t>be possible by</w:t>
      </w:r>
      <w:r>
        <w:rPr>
          <w:spacing w:val="-1"/>
        </w:rPr>
        <w:t xml:space="preserve"> </w:t>
      </w:r>
      <w:r>
        <w:t>implementing a</w:t>
      </w:r>
      <w:r>
        <w:rPr>
          <w:spacing w:val="-5"/>
        </w:rPr>
        <w:t xml:space="preserve"> </w:t>
      </w:r>
      <w:r>
        <w:t>broad range</w:t>
      </w:r>
      <w:r>
        <w:rPr>
          <w:spacing w:val="-2"/>
        </w:rPr>
        <w:t xml:space="preserve"> </w:t>
      </w:r>
      <w:r>
        <w:t>of concurrent actions in</w:t>
      </w:r>
      <w:r>
        <w:rPr>
          <w:spacing w:val="-2"/>
        </w:rPr>
        <w:t xml:space="preserve"> </w:t>
      </w:r>
      <w:r>
        <w:t>tran</w:t>
      </w:r>
      <w:r>
        <w:t>sportation,</w:t>
      </w:r>
      <w:r>
        <w:rPr>
          <w:spacing w:val="-3"/>
        </w:rPr>
        <w:t xml:space="preserve"> </w:t>
      </w:r>
      <w:r>
        <w:t xml:space="preserve">land use, and housing across all levels of </w:t>
      </w:r>
      <w:r>
        <w:rPr>
          <w:spacing w:val="-2"/>
        </w:rPr>
        <w:t>government.</w:t>
      </w:r>
    </w:p>
    <w:p w14:paraId="1439A3DB" w14:textId="77777777" w:rsidR="00C41784" w:rsidRDefault="00947520">
      <w:pPr>
        <w:pStyle w:val="BodyText"/>
        <w:spacing w:before="171" w:line="244" w:lineRule="auto"/>
        <w:ind w:left="155" w:right="122"/>
      </w:pPr>
      <w:r>
        <w:t>This</w:t>
      </w:r>
      <w:r>
        <w:rPr>
          <w:spacing w:val="-12"/>
        </w:rPr>
        <w:t xml:space="preserve"> </w:t>
      </w:r>
      <w:r>
        <w:t>framework</w:t>
      </w:r>
      <w:r>
        <w:rPr>
          <w:spacing w:val="-11"/>
        </w:rPr>
        <w:t xml:space="preserve"> </w:t>
      </w:r>
      <w:r>
        <w:t>is</w:t>
      </w:r>
      <w:r>
        <w:rPr>
          <w:spacing w:val="-12"/>
        </w:rPr>
        <w:t xml:space="preserve"> </w:t>
      </w:r>
      <w:r>
        <w:t>structured</w:t>
      </w:r>
      <w:r>
        <w:rPr>
          <w:spacing w:val="-10"/>
        </w:rPr>
        <w:t xml:space="preserve"> </w:t>
      </w:r>
      <w:r>
        <w:t>around</w:t>
      </w:r>
      <w:r>
        <w:rPr>
          <w:spacing w:val="-14"/>
        </w:rPr>
        <w:t xml:space="preserve"> </w:t>
      </w:r>
      <w:r>
        <w:t>the</w:t>
      </w:r>
      <w:r>
        <w:rPr>
          <w:spacing w:val="-15"/>
        </w:rPr>
        <w:t xml:space="preserve"> </w:t>
      </w:r>
      <w:r>
        <w:t>following</w:t>
      </w:r>
      <w:r>
        <w:rPr>
          <w:spacing w:val="-8"/>
        </w:rPr>
        <w:t xml:space="preserve"> </w:t>
      </w:r>
      <w:r>
        <w:t>four</w:t>
      </w:r>
      <w:r>
        <w:rPr>
          <w:spacing w:val="-10"/>
        </w:rPr>
        <w:t xml:space="preserve"> </w:t>
      </w:r>
      <w:r>
        <w:t>strategy</w:t>
      </w:r>
      <w:r>
        <w:rPr>
          <w:spacing w:val="-12"/>
        </w:rPr>
        <w:t xml:space="preserve"> </w:t>
      </w:r>
      <w:r>
        <w:t>areas</w:t>
      </w:r>
      <w:r>
        <w:rPr>
          <w:spacing w:val="-12"/>
        </w:rPr>
        <w:t xml:space="preserve"> </w:t>
      </w:r>
      <w:r>
        <w:t>central</w:t>
      </w:r>
      <w:r>
        <w:rPr>
          <w:spacing w:val="-15"/>
        </w:rPr>
        <w:t xml:space="preserve"> </w:t>
      </w:r>
      <w:r>
        <w:t>to</w:t>
      </w:r>
      <w:r>
        <w:rPr>
          <w:spacing w:val="-14"/>
        </w:rPr>
        <w:t xml:space="preserve"> </w:t>
      </w:r>
      <w:r>
        <w:t>reducing the need for driving and building more sustainable and equitable communities.</w:t>
      </w:r>
    </w:p>
    <w:p w14:paraId="024FBEE3" w14:textId="77777777" w:rsidR="00C41784" w:rsidRDefault="00C41784">
      <w:pPr>
        <w:pStyle w:val="BodyText"/>
        <w:rPr>
          <w:sz w:val="20"/>
        </w:rPr>
      </w:pPr>
    </w:p>
    <w:p w14:paraId="485AB207" w14:textId="77777777" w:rsidR="00C41784" w:rsidRDefault="00947520">
      <w:pPr>
        <w:pStyle w:val="BodyText"/>
        <w:spacing w:before="3"/>
        <w:rPr>
          <w:sz w:val="25"/>
        </w:rPr>
      </w:pPr>
      <w:r>
        <w:pict w14:anchorId="1F40F405">
          <v:rect id="docshape36" o:spid="_x0000_s2066" style="position:absolute;margin-left:64.8pt;margin-top:15.85pt;width:2in;height:.7pt;z-index:-15721472;mso-wrap-distance-left:0;mso-wrap-distance-right:0;mso-position-horizontal-relative:page" fillcolor="black" stroked="f">
            <w10:wrap type="topAndBottom" anchorx="page"/>
          </v:rect>
        </w:pict>
      </w:r>
    </w:p>
    <w:p w14:paraId="5A6C8CC9" w14:textId="77777777" w:rsidR="00C41784" w:rsidRDefault="00947520">
      <w:pPr>
        <w:spacing w:before="114" w:line="249" w:lineRule="auto"/>
        <w:ind w:left="155" w:right="122"/>
        <w:rPr>
          <w:i/>
          <w:sz w:val="20"/>
        </w:rPr>
      </w:pPr>
      <w:r>
        <w:rPr>
          <w:position w:val="7"/>
          <w:sz w:val="12"/>
        </w:rPr>
        <w:t>20</w:t>
      </w:r>
      <w:r>
        <w:rPr>
          <w:spacing w:val="20"/>
          <w:position w:val="7"/>
          <w:sz w:val="12"/>
        </w:rPr>
        <w:t xml:space="preserve"> </w:t>
      </w:r>
      <w:bookmarkStart w:id="47" w:name="_bookmark19"/>
      <w:bookmarkEnd w:id="47"/>
      <w:r>
        <w:rPr>
          <w:sz w:val="20"/>
        </w:rPr>
        <w:t>California</w:t>
      </w:r>
      <w:r>
        <w:rPr>
          <w:spacing w:val="-7"/>
          <w:sz w:val="20"/>
        </w:rPr>
        <w:t xml:space="preserve"> </w:t>
      </w:r>
      <w:r>
        <w:rPr>
          <w:sz w:val="20"/>
        </w:rPr>
        <w:t>Air</w:t>
      </w:r>
      <w:r>
        <w:rPr>
          <w:spacing w:val="-8"/>
          <w:sz w:val="20"/>
        </w:rPr>
        <w:t xml:space="preserve"> </w:t>
      </w:r>
      <w:r>
        <w:rPr>
          <w:sz w:val="20"/>
        </w:rPr>
        <w:t>Resources</w:t>
      </w:r>
      <w:r>
        <w:rPr>
          <w:spacing w:val="-8"/>
          <w:sz w:val="20"/>
        </w:rPr>
        <w:t xml:space="preserve"> </w:t>
      </w:r>
      <w:r>
        <w:rPr>
          <w:sz w:val="20"/>
        </w:rPr>
        <w:t>Board.</w:t>
      </w:r>
      <w:r>
        <w:rPr>
          <w:spacing w:val="-7"/>
          <w:sz w:val="20"/>
        </w:rPr>
        <w:t xml:space="preserve"> </w:t>
      </w:r>
      <w:r>
        <w:rPr>
          <w:i/>
          <w:sz w:val="20"/>
        </w:rPr>
        <w:t>2018</w:t>
      </w:r>
      <w:r>
        <w:rPr>
          <w:i/>
          <w:spacing w:val="-5"/>
          <w:sz w:val="20"/>
        </w:rPr>
        <w:t xml:space="preserve"> </w:t>
      </w:r>
      <w:r>
        <w:rPr>
          <w:i/>
          <w:sz w:val="20"/>
        </w:rPr>
        <w:t>Progress</w:t>
      </w:r>
      <w:r>
        <w:rPr>
          <w:i/>
          <w:spacing w:val="-3"/>
          <w:sz w:val="20"/>
        </w:rPr>
        <w:t xml:space="preserve"> </w:t>
      </w:r>
      <w:r>
        <w:rPr>
          <w:i/>
          <w:sz w:val="20"/>
        </w:rPr>
        <w:t>Report:</w:t>
      </w:r>
      <w:r>
        <w:rPr>
          <w:i/>
          <w:spacing w:val="-7"/>
          <w:sz w:val="20"/>
        </w:rPr>
        <w:t xml:space="preserve"> </w:t>
      </w:r>
      <w:r>
        <w:rPr>
          <w:i/>
          <w:sz w:val="20"/>
        </w:rPr>
        <w:t>California’s</w:t>
      </w:r>
      <w:r>
        <w:rPr>
          <w:i/>
          <w:spacing w:val="-3"/>
          <w:sz w:val="20"/>
        </w:rPr>
        <w:t xml:space="preserve"> </w:t>
      </w:r>
      <w:r>
        <w:rPr>
          <w:i/>
          <w:sz w:val="20"/>
        </w:rPr>
        <w:t>Sustainable</w:t>
      </w:r>
      <w:r>
        <w:rPr>
          <w:i/>
          <w:spacing w:val="-9"/>
          <w:sz w:val="20"/>
        </w:rPr>
        <w:t xml:space="preserve"> </w:t>
      </w:r>
      <w:r>
        <w:rPr>
          <w:i/>
          <w:sz w:val="20"/>
        </w:rPr>
        <w:t>Communities</w:t>
      </w:r>
      <w:r>
        <w:rPr>
          <w:i/>
          <w:spacing w:val="-7"/>
          <w:sz w:val="20"/>
        </w:rPr>
        <w:t xml:space="preserve"> </w:t>
      </w:r>
      <w:r>
        <w:rPr>
          <w:i/>
          <w:sz w:val="20"/>
        </w:rPr>
        <w:t>and</w:t>
      </w:r>
      <w:r>
        <w:rPr>
          <w:i/>
          <w:spacing w:val="-6"/>
          <w:sz w:val="20"/>
        </w:rPr>
        <w:t xml:space="preserve"> </w:t>
      </w:r>
      <w:r>
        <w:rPr>
          <w:i/>
          <w:sz w:val="20"/>
        </w:rPr>
        <w:t xml:space="preserve">Climate </w:t>
      </w:r>
      <w:r>
        <w:rPr>
          <w:i/>
          <w:w w:val="95"/>
          <w:sz w:val="20"/>
        </w:rPr>
        <w:t>Protection Act</w:t>
      </w:r>
      <w:r>
        <w:rPr>
          <w:w w:val="95"/>
          <w:sz w:val="20"/>
        </w:rPr>
        <w:t xml:space="preserve">. Available at: </w:t>
      </w:r>
      <w:hyperlink r:id="rId40">
        <w:r>
          <w:rPr>
            <w:i/>
            <w:color w:val="0563C0"/>
            <w:w w:val="95"/>
            <w:sz w:val="20"/>
            <w:u w:val="single" w:color="0563C0"/>
          </w:rPr>
          <w:t>https://ww2.arb.ca.gov/sites/default/files/2018-</w:t>
        </w:r>
      </w:hyperlink>
      <w:r>
        <w:rPr>
          <w:i/>
          <w:color w:val="0563C0"/>
          <w:w w:val="95"/>
          <w:sz w:val="20"/>
        </w:rPr>
        <w:t xml:space="preserve"> </w:t>
      </w:r>
      <w:hyperlink r:id="rId41">
        <w:r>
          <w:rPr>
            <w:i/>
            <w:color w:val="0563C0"/>
            <w:spacing w:val="-2"/>
            <w:sz w:val="20"/>
            <w:u w:val="single" w:color="0563C0"/>
          </w:rPr>
          <w:t>11/Final2018Report_SB150_112618_02_Report.pdf</w:t>
        </w:r>
      </w:hyperlink>
    </w:p>
    <w:p w14:paraId="1161EE7D" w14:textId="77777777" w:rsidR="00C41784" w:rsidRDefault="00947520">
      <w:pPr>
        <w:spacing w:before="58"/>
        <w:ind w:left="155"/>
        <w:rPr>
          <w:sz w:val="20"/>
        </w:rPr>
      </w:pPr>
      <w:r>
        <w:rPr>
          <w:position w:val="7"/>
          <w:sz w:val="12"/>
        </w:rPr>
        <w:t>21</w:t>
      </w:r>
      <w:r>
        <w:rPr>
          <w:spacing w:val="1"/>
          <w:position w:val="7"/>
          <w:sz w:val="12"/>
        </w:rPr>
        <w:t xml:space="preserve"> </w:t>
      </w:r>
      <w:bookmarkStart w:id="48" w:name="_bookmark20"/>
      <w:bookmarkEnd w:id="48"/>
      <w:r>
        <w:rPr>
          <w:sz w:val="20"/>
        </w:rPr>
        <w:t>California</w:t>
      </w:r>
      <w:r>
        <w:rPr>
          <w:spacing w:val="-15"/>
          <w:sz w:val="20"/>
        </w:rPr>
        <w:t xml:space="preserve"> </w:t>
      </w:r>
      <w:r>
        <w:rPr>
          <w:sz w:val="20"/>
        </w:rPr>
        <w:t>Department</w:t>
      </w:r>
      <w:r>
        <w:rPr>
          <w:spacing w:val="-12"/>
          <w:sz w:val="20"/>
        </w:rPr>
        <w:t xml:space="preserve"> </w:t>
      </w:r>
      <w:r>
        <w:rPr>
          <w:sz w:val="20"/>
        </w:rPr>
        <w:t>of</w:t>
      </w:r>
      <w:r>
        <w:rPr>
          <w:spacing w:val="-15"/>
          <w:sz w:val="20"/>
        </w:rPr>
        <w:t xml:space="preserve"> </w:t>
      </w:r>
      <w:r>
        <w:rPr>
          <w:sz w:val="20"/>
        </w:rPr>
        <w:t>Transportation.</w:t>
      </w:r>
      <w:r>
        <w:rPr>
          <w:spacing w:val="-15"/>
          <w:sz w:val="20"/>
        </w:rPr>
        <w:t xml:space="preserve"> </w:t>
      </w:r>
      <w:r>
        <w:rPr>
          <w:i/>
          <w:sz w:val="20"/>
        </w:rPr>
        <w:t>California</w:t>
      </w:r>
      <w:r>
        <w:rPr>
          <w:i/>
          <w:spacing w:val="-15"/>
          <w:sz w:val="20"/>
        </w:rPr>
        <w:t xml:space="preserve"> </w:t>
      </w:r>
      <w:r>
        <w:rPr>
          <w:i/>
          <w:sz w:val="20"/>
        </w:rPr>
        <w:t>Transportation</w:t>
      </w:r>
      <w:r>
        <w:rPr>
          <w:i/>
          <w:spacing w:val="-14"/>
          <w:sz w:val="20"/>
        </w:rPr>
        <w:t xml:space="preserve"> </w:t>
      </w:r>
      <w:r>
        <w:rPr>
          <w:i/>
          <w:sz w:val="20"/>
        </w:rPr>
        <w:t>Plan</w:t>
      </w:r>
      <w:r>
        <w:rPr>
          <w:i/>
          <w:spacing w:val="-15"/>
          <w:sz w:val="20"/>
        </w:rPr>
        <w:t xml:space="preserve"> </w:t>
      </w:r>
      <w:r>
        <w:rPr>
          <w:i/>
          <w:sz w:val="20"/>
        </w:rPr>
        <w:t>2050</w:t>
      </w:r>
      <w:r>
        <w:rPr>
          <w:sz w:val="20"/>
        </w:rPr>
        <w:t>,</w:t>
      </w:r>
      <w:r>
        <w:rPr>
          <w:spacing w:val="-15"/>
          <w:sz w:val="20"/>
        </w:rPr>
        <w:t xml:space="preserve"> </w:t>
      </w:r>
      <w:r>
        <w:rPr>
          <w:sz w:val="20"/>
        </w:rPr>
        <w:t>pages</w:t>
      </w:r>
      <w:r>
        <w:rPr>
          <w:spacing w:val="-12"/>
          <w:sz w:val="20"/>
        </w:rPr>
        <w:t xml:space="preserve"> </w:t>
      </w:r>
      <w:r>
        <w:rPr>
          <w:sz w:val="20"/>
        </w:rPr>
        <w:t>97-98.</w:t>
      </w:r>
      <w:r>
        <w:rPr>
          <w:spacing w:val="-15"/>
          <w:sz w:val="20"/>
        </w:rPr>
        <w:t xml:space="preserve"> </w:t>
      </w:r>
      <w:r>
        <w:rPr>
          <w:sz w:val="20"/>
        </w:rPr>
        <w:t>Avail</w:t>
      </w:r>
      <w:r>
        <w:rPr>
          <w:sz w:val="20"/>
        </w:rPr>
        <w:t>able</w:t>
      </w:r>
      <w:r>
        <w:rPr>
          <w:spacing w:val="-15"/>
          <w:sz w:val="20"/>
        </w:rPr>
        <w:t xml:space="preserve"> </w:t>
      </w:r>
      <w:r>
        <w:rPr>
          <w:spacing w:val="-5"/>
          <w:sz w:val="20"/>
        </w:rPr>
        <w:t>at:</w:t>
      </w:r>
    </w:p>
    <w:p w14:paraId="7506E15D" w14:textId="77777777" w:rsidR="00C41784" w:rsidRDefault="00947520">
      <w:pPr>
        <w:spacing w:before="13"/>
        <w:ind w:left="155"/>
        <w:rPr>
          <w:i/>
          <w:sz w:val="20"/>
        </w:rPr>
      </w:pPr>
      <w:hyperlink r:id="rId42">
        <w:r>
          <w:rPr>
            <w:i/>
            <w:color w:val="0563C0"/>
            <w:w w:val="95"/>
            <w:sz w:val="20"/>
            <w:u w:val="single" w:color="0563C0"/>
          </w:rPr>
          <w:t>https://dot.ca.gov/-/media/dot-media/programs/transportation-planning/documents/ctp-2050-v3-</w:t>
        </w:r>
        <w:r>
          <w:rPr>
            <w:i/>
            <w:color w:val="0563C0"/>
            <w:spacing w:val="-2"/>
            <w:w w:val="95"/>
            <w:sz w:val="20"/>
            <w:u w:val="single" w:color="0563C0"/>
          </w:rPr>
          <w:t>a11y.pdf</w:t>
        </w:r>
      </w:hyperlink>
    </w:p>
    <w:p w14:paraId="24009038" w14:textId="77777777" w:rsidR="00C41784" w:rsidRDefault="00947520">
      <w:pPr>
        <w:spacing w:before="99" w:line="249" w:lineRule="auto"/>
        <w:ind w:left="155" w:right="122"/>
        <w:rPr>
          <w:i/>
          <w:sz w:val="20"/>
        </w:rPr>
      </w:pPr>
      <w:r>
        <w:rPr>
          <w:sz w:val="20"/>
          <w:vertAlign w:val="superscript"/>
        </w:rPr>
        <w:t>22</w:t>
      </w:r>
      <w:r>
        <w:rPr>
          <w:sz w:val="20"/>
        </w:rPr>
        <w:t xml:space="preserve"> </w:t>
      </w:r>
      <w:bookmarkStart w:id="49" w:name="_bookmark21"/>
      <w:bookmarkEnd w:id="49"/>
      <w:r>
        <w:rPr>
          <w:sz w:val="20"/>
        </w:rPr>
        <w:t>Brown,</w:t>
      </w:r>
      <w:r>
        <w:rPr>
          <w:spacing w:val="-8"/>
          <w:sz w:val="20"/>
        </w:rPr>
        <w:t xml:space="preserve"> </w:t>
      </w:r>
      <w:r>
        <w:rPr>
          <w:sz w:val="20"/>
        </w:rPr>
        <w:t>A.</w:t>
      </w:r>
      <w:r>
        <w:rPr>
          <w:spacing w:val="-8"/>
          <w:sz w:val="20"/>
        </w:rPr>
        <w:t xml:space="preserve"> </w:t>
      </w:r>
      <w:r>
        <w:rPr>
          <w:sz w:val="20"/>
        </w:rPr>
        <w:t>L.,</w:t>
      </w:r>
      <w:r>
        <w:rPr>
          <w:spacing w:val="-3"/>
          <w:sz w:val="20"/>
        </w:rPr>
        <w:t xml:space="preserve"> </w:t>
      </w:r>
      <w:r>
        <w:rPr>
          <w:sz w:val="20"/>
        </w:rPr>
        <w:t>Sperling,</w:t>
      </w:r>
      <w:r>
        <w:rPr>
          <w:spacing w:val="-3"/>
          <w:sz w:val="20"/>
        </w:rPr>
        <w:t xml:space="preserve"> </w:t>
      </w:r>
      <w:r>
        <w:rPr>
          <w:sz w:val="20"/>
        </w:rPr>
        <w:t>D.,</w:t>
      </w:r>
      <w:r>
        <w:rPr>
          <w:spacing w:val="-8"/>
          <w:sz w:val="20"/>
        </w:rPr>
        <w:t xml:space="preserve"> </w:t>
      </w:r>
      <w:r>
        <w:rPr>
          <w:sz w:val="20"/>
        </w:rPr>
        <w:t>Austin,</w:t>
      </w:r>
      <w:r>
        <w:rPr>
          <w:spacing w:val="-3"/>
          <w:sz w:val="20"/>
        </w:rPr>
        <w:t xml:space="preserve"> </w:t>
      </w:r>
      <w:r>
        <w:rPr>
          <w:sz w:val="20"/>
        </w:rPr>
        <w:t>B.,</w:t>
      </w:r>
      <w:r>
        <w:rPr>
          <w:spacing w:val="-3"/>
          <w:sz w:val="20"/>
        </w:rPr>
        <w:t xml:space="preserve"> </w:t>
      </w:r>
      <w:r>
        <w:rPr>
          <w:sz w:val="20"/>
        </w:rPr>
        <w:t>DeShazo,</w:t>
      </w:r>
      <w:r>
        <w:rPr>
          <w:spacing w:val="-8"/>
          <w:sz w:val="20"/>
        </w:rPr>
        <w:t xml:space="preserve"> </w:t>
      </w:r>
      <w:r>
        <w:rPr>
          <w:sz w:val="20"/>
        </w:rPr>
        <w:t>JR,</w:t>
      </w:r>
      <w:r>
        <w:rPr>
          <w:spacing w:val="-3"/>
          <w:sz w:val="20"/>
        </w:rPr>
        <w:t xml:space="preserve"> </w:t>
      </w:r>
      <w:r>
        <w:rPr>
          <w:sz w:val="20"/>
        </w:rPr>
        <w:t>Fulton,</w:t>
      </w:r>
      <w:r>
        <w:rPr>
          <w:spacing w:val="-3"/>
          <w:sz w:val="20"/>
        </w:rPr>
        <w:t xml:space="preserve"> </w:t>
      </w:r>
      <w:r>
        <w:rPr>
          <w:sz w:val="20"/>
        </w:rPr>
        <w:t>L.,</w:t>
      </w:r>
      <w:r>
        <w:rPr>
          <w:spacing w:val="-8"/>
          <w:sz w:val="20"/>
        </w:rPr>
        <w:t xml:space="preserve"> </w:t>
      </w:r>
      <w:r>
        <w:rPr>
          <w:sz w:val="20"/>
        </w:rPr>
        <w:t>Lipman,</w:t>
      </w:r>
      <w:r>
        <w:rPr>
          <w:spacing w:val="-3"/>
          <w:sz w:val="20"/>
        </w:rPr>
        <w:t xml:space="preserve"> </w:t>
      </w:r>
      <w:r>
        <w:rPr>
          <w:sz w:val="20"/>
        </w:rPr>
        <w:t>T.,</w:t>
      </w:r>
      <w:r>
        <w:rPr>
          <w:spacing w:val="-3"/>
          <w:sz w:val="20"/>
        </w:rPr>
        <w:t xml:space="preserve"> </w:t>
      </w:r>
      <w:r>
        <w:rPr>
          <w:sz w:val="20"/>
        </w:rPr>
        <w:t>et</w:t>
      </w:r>
      <w:r>
        <w:rPr>
          <w:spacing w:val="-8"/>
          <w:sz w:val="20"/>
        </w:rPr>
        <w:t xml:space="preserve"> </w:t>
      </w:r>
      <w:r>
        <w:rPr>
          <w:sz w:val="20"/>
        </w:rPr>
        <w:t>al.</w:t>
      </w:r>
      <w:r>
        <w:rPr>
          <w:spacing w:val="-3"/>
          <w:sz w:val="20"/>
        </w:rPr>
        <w:t xml:space="preserve"> </w:t>
      </w:r>
      <w:r>
        <w:rPr>
          <w:sz w:val="20"/>
        </w:rPr>
        <w:t>2021.</w:t>
      </w:r>
      <w:r>
        <w:rPr>
          <w:spacing w:val="-9"/>
          <w:sz w:val="20"/>
        </w:rPr>
        <w:t xml:space="preserve"> </w:t>
      </w:r>
      <w:r>
        <w:rPr>
          <w:sz w:val="20"/>
        </w:rPr>
        <w:t>“Driving California’s</w:t>
      </w:r>
      <w:r>
        <w:rPr>
          <w:spacing w:val="-14"/>
          <w:sz w:val="20"/>
        </w:rPr>
        <w:t xml:space="preserve"> </w:t>
      </w:r>
      <w:r>
        <w:rPr>
          <w:sz w:val="20"/>
        </w:rPr>
        <w:t>Transportation</w:t>
      </w:r>
      <w:r>
        <w:rPr>
          <w:spacing w:val="-15"/>
          <w:sz w:val="20"/>
        </w:rPr>
        <w:t xml:space="preserve"> </w:t>
      </w:r>
      <w:r>
        <w:rPr>
          <w:sz w:val="20"/>
        </w:rPr>
        <w:t>Emissions</w:t>
      </w:r>
      <w:r>
        <w:rPr>
          <w:spacing w:val="-14"/>
          <w:sz w:val="20"/>
        </w:rPr>
        <w:t xml:space="preserve"> </w:t>
      </w:r>
      <w:r>
        <w:rPr>
          <w:sz w:val="20"/>
        </w:rPr>
        <w:t>to</w:t>
      </w:r>
      <w:r>
        <w:rPr>
          <w:spacing w:val="-14"/>
          <w:sz w:val="20"/>
        </w:rPr>
        <w:t xml:space="preserve"> </w:t>
      </w:r>
      <w:r>
        <w:rPr>
          <w:sz w:val="20"/>
        </w:rPr>
        <w:t>Zero.”</w:t>
      </w:r>
      <w:r>
        <w:rPr>
          <w:spacing w:val="-13"/>
          <w:sz w:val="20"/>
        </w:rPr>
        <w:t xml:space="preserve"> </w:t>
      </w:r>
      <w:r>
        <w:rPr>
          <w:sz w:val="20"/>
        </w:rPr>
        <w:t>UC</w:t>
      </w:r>
      <w:r>
        <w:rPr>
          <w:spacing w:val="-8"/>
          <w:sz w:val="20"/>
        </w:rPr>
        <w:t xml:space="preserve"> </w:t>
      </w:r>
      <w:r>
        <w:rPr>
          <w:sz w:val="20"/>
        </w:rPr>
        <w:t>Office</w:t>
      </w:r>
      <w:r>
        <w:rPr>
          <w:spacing w:val="-11"/>
          <w:sz w:val="20"/>
        </w:rPr>
        <w:t xml:space="preserve"> </w:t>
      </w:r>
      <w:r>
        <w:rPr>
          <w:sz w:val="20"/>
        </w:rPr>
        <w:t>of</w:t>
      </w:r>
      <w:r>
        <w:rPr>
          <w:spacing w:val="-10"/>
          <w:sz w:val="20"/>
        </w:rPr>
        <w:t xml:space="preserve"> </w:t>
      </w:r>
      <w:r>
        <w:rPr>
          <w:sz w:val="20"/>
        </w:rPr>
        <w:t>the</w:t>
      </w:r>
      <w:r>
        <w:rPr>
          <w:spacing w:val="-11"/>
          <w:sz w:val="20"/>
        </w:rPr>
        <w:t xml:space="preserve"> </w:t>
      </w:r>
      <w:r>
        <w:rPr>
          <w:sz w:val="20"/>
        </w:rPr>
        <w:t>President:</w:t>
      </w:r>
      <w:r>
        <w:rPr>
          <w:spacing w:val="-13"/>
          <w:sz w:val="20"/>
        </w:rPr>
        <w:t xml:space="preserve"> </w:t>
      </w:r>
      <w:r>
        <w:rPr>
          <w:sz w:val="20"/>
        </w:rPr>
        <w:t>University</w:t>
      </w:r>
      <w:r>
        <w:rPr>
          <w:spacing w:val="-15"/>
          <w:sz w:val="20"/>
        </w:rPr>
        <w:t xml:space="preserve"> </w:t>
      </w:r>
      <w:r>
        <w:rPr>
          <w:sz w:val="20"/>
        </w:rPr>
        <w:t>of</w:t>
      </w:r>
      <w:r>
        <w:rPr>
          <w:spacing w:val="-15"/>
          <w:sz w:val="20"/>
        </w:rPr>
        <w:t xml:space="preserve"> </w:t>
      </w:r>
      <w:r>
        <w:rPr>
          <w:sz w:val="20"/>
        </w:rPr>
        <w:t>California</w:t>
      </w:r>
      <w:r>
        <w:rPr>
          <w:spacing w:val="-13"/>
          <w:sz w:val="20"/>
        </w:rPr>
        <w:t xml:space="preserve"> </w:t>
      </w:r>
      <w:r>
        <w:rPr>
          <w:sz w:val="20"/>
        </w:rPr>
        <w:t>Institute of</w:t>
      </w:r>
      <w:r>
        <w:rPr>
          <w:spacing w:val="-16"/>
          <w:sz w:val="20"/>
        </w:rPr>
        <w:t xml:space="preserve"> </w:t>
      </w:r>
      <w:r>
        <w:rPr>
          <w:sz w:val="20"/>
        </w:rPr>
        <w:t>Transportation</w:t>
      </w:r>
      <w:r>
        <w:rPr>
          <w:spacing w:val="-15"/>
          <w:sz w:val="20"/>
        </w:rPr>
        <w:t xml:space="preserve"> </w:t>
      </w:r>
      <w:r>
        <w:rPr>
          <w:sz w:val="20"/>
        </w:rPr>
        <w:t>Studies.</w:t>
      </w:r>
      <w:r>
        <w:rPr>
          <w:spacing w:val="-15"/>
          <w:sz w:val="20"/>
        </w:rPr>
        <w:t xml:space="preserve"> </w:t>
      </w:r>
      <w:r>
        <w:rPr>
          <w:sz w:val="20"/>
        </w:rPr>
        <w:t>Available</w:t>
      </w:r>
      <w:r>
        <w:rPr>
          <w:spacing w:val="-15"/>
          <w:sz w:val="20"/>
        </w:rPr>
        <w:t xml:space="preserve"> </w:t>
      </w:r>
      <w:r>
        <w:rPr>
          <w:sz w:val="20"/>
        </w:rPr>
        <w:t>at:</w:t>
      </w:r>
      <w:r>
        <w:rPr>
          <w:spacing w:val="-15"/>
          <w:sz w:val="20"/>
        </w:rPr>
        <w:t xml:space="preserve"> </w:t>
      </w:r>
      <w:hyperlink r:id="rId43">
        <w:r>
          <w:rPr>
            <w:i/>
            <w:color w:val="0563C0"/>
            <w:sz w:val="20"/>
            <w:u w:val="single" w:color="0563C0"/>
          </w:rPr>
          <w:t>https://escholarship.org/uc/item/3np3p2t0</w:t>
        </w:r>
      </w:hyperlink>
    </w:p>
    <w:p w14:paraId="44A96951" w14:textId="77777777" w:rsidR="00C41784" w:rsidRDefault="00C41784">
      <w:pPr>
        <w:spacing w:line="249" w:lineRule="auto"/>
        <w:rPr>
          <w:sz w:val="20"/>
        </w:rPr>
        <w:sectPr w:rsidR="00C41784">
          <w:pgSz w:w="12240" w:h="15840"/>
          <w:pgMar w:top="1540" w:right="1180" w:bottom="1280" w:left="1140" w:header="838" w:footer="1088" w:gutter="0"/>
          <w:cols w:space="720"/>
        </w:sectPr>
      </w:pPr>
    </w:p>
    <w:p w14:paraId="323A3260" w14:textId="77777777" w:rsidR="00C41784" w:rsidRDefault="00947520">
      <w:pPr>
        <w:pStyle w:val="ListParagraph"/>
        <w:numPr>
          <w:ilvl w:val="0"/>
          <w:numId w:val="7"/>
        </w:numPr>
        <w:tabs>
          <w:tab w:val="left" w:pos="876"/>
        </w:tabs>
        <w:spacing w:before="96" w:line="242" w:lineRule="auto"/>
        <w:ind w:right="244"/>
        <w:rPr>
          <w:sz w:val="24"/>
        </w:rPr>
      </w:pPr>
      <w:bookmarkStart w:id="50" w:name="3.1_Strategy_Area_1:_Plan_and_Invest_in_"/>
      <w:bookmarkEnd w:id="50"/>
      <w:r>
        <w:rPr>
          <w:b/>
          <w:sz w:val="24"/>
        </w:rPr>
        <w:lastRenderedPageBreak/>
        <w:t xml:space="preserve">Plan and invest in a sustainable transportation system. </w:t>
      </w:r>
      <w:r>
        <w:rPr>
          <w:sz w:val="24"/>
        </w:rPr>
        <w:t>Identifying policies</w:t>
      </w:r>
      <w:r>
        <w:rPr>
          <w:spacing w:val="-2"/>
          <w:sz w:val="24"/>
        </w:rPr>
        <w:t xml:space="preserve"> </w:t>
      </w:r>
      <w:r>
        <w:rPr>
          <w:sz w:val="24"/>
        </w:rPr>
        <w:t>to address</w:t>
      </w:r>
      <w:r>
        <w:rPr>
          <w:spacing w:val="-14"/>
          <w:sz w:val="24"/>
        </w:rPr>
        <w:t xml:space="preserve"> </w:t>
      </w:r>
      <w:r>
        <w:rPr>
          <w:sz w:val="24"/>
        </w:rPr>
        <w:t>the</w:t>
      </w:r>
      <w:r>
        <w:rPr>
          <w:spacing w:val="-12"/>
          <w:sz w:val="24"/>
        </w:rPr>
        <w:t xml:space="preserve"> </w:t>
      </w:r>
      <w:r>
        <w:rPr>
          <w:sz w:val="24"/>
        </w:rPr>
        <w:t>way</w:t>
      </w:r>
      <w:r>
        <w:rPr>
          <w:spacing w:val="-13"/>
          <w:sz w:val="24"/>
        </w:rPr>
        <w:t xml:space="preserve"> </w:t>
      </w:r>
      <w:r>
        <w:rPr>
          <w:sz w:val="24"/>
        </w:rPr>
        <w:t>California</w:t>
      </w:r>
      <w:r>
        <w:rPr>
          <w:spacing w:val="-16"/>
          <w:sz w:val="24"/>
        </w:rPr>
        <w:t xml:space="preserve"> </w:t>
      </w:r>
      <w:r>
        <w:rPr>
          <w:sz w:val="24"/>
        </w:rPr>
        <w:t>plans,</w:t>
      </w:r>
      <w:r>
        <w:rPr>
          <w:spacing w:val="-13"/>
          <w:sz w:val="24"/>
        </w:rPr>
        <w:t xml:space="preserve"> </w:t>
      </w:r>
      <w:r>
        <w:rPr>
          <w:sz w:val="24"/>
        </w:rPr>
        <w:t>invests</w:t>
      </w:r>
      <w:r>
        <w:rPr>
          <w:spacing w:val="-14"/>
          <w:sz w:val="24"/>
        </w:rPr>
        <w:t xml:space="preserve"> </w:t>
      </w:r>
      <w:r>
        <w:rPr>
          <w:sz w:val="24"/>
        </w:rPr>
        <w:t>in,</w:t>
      </w:r>
      <w:r>
        <w:rPr>
          <w:spacing w:val="-17"/>
          <w:sz w:val="24"/>
        </w:rPr>
        <w:t xml:space="preserve"> </w:t>
      </w:r>
      <w:r>
        <w:rPr>
          <w:sz w:val="24"/>
        </w:rPr>
        <w:t>and</w:t>
      </w:r>
      <w:r>
        <w:rPr>
          <w:spacing w:val="-11"/>
          <w:sz w:val="24"/>
        </w:rPr>
        <w:t xml:space="preserve"> </w:t>
      </w:r>
      <w:r>
        <w:rPr>
          <w:sz w:val="24"/>
        </w:rPr>
        <w:t>funds</w:t>
      </w:r>
      <w:r>
        <w:rPr>
          <w:spacing w:val="-14"/>
          <w:sz w:val="24"/>
        </w:rPr>
        <w:t xml:space="preserve"> </w:t>
      </w:r>
      <w:r>
        <w:rPr>
          <w:sz w:val="24"/>
        </w:rPr>
        <w:t>its</w:t>
      </w:r>
      <w:r>
        <w:rPr>
          <w:spacing w:val="-14"/>
          <w:sz w:val="24"/>
        </w:rPr>
        <w:t xml:space="preserve"> </w:t>
      </w:r>
      <w:r>
        <w:rPr>
          <w:sz w:val="24"/>
        </w:rPr>
        <w:t>transportation</w:t>
      </w:r>
      <w:r>
        <w:rPr>
          <w:spacing w:val="-12"/>
          <w:sz w:val="24"/>
        </w:rPr>
        <w:t xml:space="preserve"> </w:t>
      </w:r>
      <w:r>
        <w:rPr>
          <w:sz w:val="24"/>
        </w:rPr>
        <w:t>system</w:t>
      </w:r>
      <w:r>
        <w:rPr>
          <w:spacing w:val="-11"/>
          <w:sz w:val="24"/>
        </w:rPr>
        <w:t xml:space="preserve"> </w:t>
      </w:r>
      <w:r>
        <w:rPr>
          <w:sz w:val="24"/>
        </w:rPr>
        <w:t>to curb the need to drive and provide high-quality alternatives.</w:t>
      </w:r>
    </w:p>
    <w:p w14:paraId="7DAB6091" w14:textId="77777777" w:rsidR="00C41784" w:rsidRDefault="00947520">
      <w:pPr>
        <w:pStyle w:val="ListParagraph"/>
        <w:numPr>
          <w:ilvl w:val="0"/>
          <w:numId w:val="7"/>
        </w:numPr>
        <w:tabs>
          <w:tab w:val="left" w:pos="876"/>
        </w:tabs>
        <w:spacing w:before="5" w:line="244" w:lineRule="auto"/>
        <w:ind w:right="513"/>
        <w:rPr>
          <w:sz w:val="24"/>
        </w:rPr>
      </w:pPr>
      <w:r>
        <w:rPr>
          <w:b/>
          <w:sz w:val="24"/>
        </w:rPr>
        <w:t>Manage the</w:t>
      </w:r>
      <w:r>
        <w:rPr>
          <w:b/>
          <w:spacing w:val="-3"/>
          <w:sz w:val="24"/>
        </w:rPr>
        <w:t xml:space="preserve"> </w:t>
      </w:r>
      <w:r>
        <w:rPr>
          <w:b/>
          <w:sz w:val="24"/>
        </w:rPr>
        <w:t>use</w:t>
      </w:r>
      <w:r>
        <w:rPr>
          <w:b/>
          <w:spacing w:val="-4"/>
          <w:sz w:val="24"/>
        </w:rPr>
        <w:t xml:space="preserve"> </w:t>
      </w:r>
      <w:r>
        <w:rPr>
          <w:b/>
          <w:sz w:val="24"/>
        </w:rPr>
        <w:t>of the transportation system to advance</w:t>
      </w:r>
      <w:r>
        <w:rPr>
          <w:b/>
          <w:spacing w:val="-2"/>
          <w:sz w:val="24"/>
        </w:rPr>
        <w:t xml:space="preserve"> </w:t>
      </w:r>
      <w:r>
        <w:rPr>
          <w:b/>
          <w:sz w:val="24"/>
        </w:rPr>
        <w:t>climate and</w:t>
      </w:r>
      <w:r>
        <w:rPr>
          <w:b/>
          <w:spacing w:val="-2"/>
          <w:sz w:val="24"/>
        </w:rPr>
        <w:t xml:space="preserve"> </w:t>
      </w:r>
      <w:r>
        <w:rPr>
          <w:b/>
          <w:sz w:val="24"/>
        </w:rPr>
        <w:t xml:space="preserve">equity goals. </w:t>
      </w:r>
      <w:r>
        <w:rPr>
          <w:sz w:val="24"/>
        </w:rPr>
        <w:t>Considering policies to optimize the use of California’s transportation infrastructure b</w:t>
      </w:r>
      <w:r>
        <w:rPr>
          <w:sz w:val="24"/>
        </w:rPr>
        <w:t>y</w:t>
      </w:r>
      <w:r>
        <w:rPr>
          <w:spacing w:val="-3"/>
          <w:sz w:val="24"/>
        </w:rPr>
        <w:t xml:space="preserve"> </w:t>
      </w:r>
      <w:r>
        <w:rPr>
          <w:sz w:val="24"/>
        </w:rPr>
        <w:t>prioritizing the movement of</w:t>
      </w:r>
      <w:r>
        <w:rPr>
          <w:spacing w:val="-1"/>
          <w:sz w:val="24"/>
        </w:rPr>
        <w:t xml:space="preserve"> </w:t>
      </w:r>
      <w:r>
        <w:rPr>
          <w:sz w:val="24"/>
        </w:rPr>
        <w:t>people over vehicles.</w:t>
      </w:r>
    </w:p>
    <w:p w14:paraId="32A496C2" w14:textId="77777777" w:rsidR="00C41784" w:rsidRDefault="00947520">
      <w:pPr>
        <w:pStyle w:val="ListParagraph"/>
        <w:numPr>
          <w:ilvl w:val="0"/>
          <w:numId w:val="7"/>
        </w:numPr>
        <w:tabs>
          <w:tab w:val="left" w:pos="876"/>
        </w:tabs>
        <w:spacing w:before="1" w:line="242" w:lineRule="auto"/>
        <w:ind w:right="412"/>
        <w:jc w:val="both"/>
        <w:rPr>
          <w:sz w:val="24"/>
        </w:rPr>
      </w:pPr>
      <w:r>
        <w:rPr>
          <w:b/>
          <w:sz w:val="24"/>
        </w:rPr>
        <w:t>Shape the deployment of new mobility options</w:t>
      </w:r>
      <w:r>
        <w:rPr>
          <w:sz w:val="24"/>
        </w:rPr>
        <w:t>.</w:t>
      </w:r>
      <w:r>
        <w:rPr>
          <w:spacing w:val="-1"/>
          <w:sz w:val="24"/>
        </w:rPr>
        <w:t xml:space="preserve"> </w:t>
      </w:r>
      <w:r>
        <w:rPr>
          <w:sz w:val="24"/>
        </w:rPr>
        <w:t>Exploring</w:t>
      </w:r>
      <w:r>
        <w:rPr>
          <w:spacing w:val="-4"/>
          <w:sz w:val="24"/>
        </w:rPr>
        <w:t xml:space="preserve"> </w:t>
      </w:r>
      <w:r>
        <w:rPr>
          <w:sz w:val="24"/>
        </w:rPr>
        <w:t>policies</w:t>
      </w:r>
      <w:r>
        <w:rPr>
          <w:spacing w:val="-3"/>
          <w:sz w:val="24"/>
        </w:rPr>
        <w:t xml:space="preserve"> </w:t>
      </w:r>
      <w:r>
        <w:rPr>
          <w:sz w:val="24"/>
        </w:rPr>
        <w:t>to leverage the</w:t>
      </w:r>
      <w:r>
        <w:rPr>
          <w:spacing w:val="-6"/>
          <w:sz w:val="24"/>
        </w:rPr>
        <w:t xml:space="preserve"> </w:t>
      </w:r>
      <w:r>
        <w:rPr>
          <w:sz w:val="24"/>
        </w:rPr>
        <w:t>potential</w:t>
      </w:r>
      <w:r>
        <w:rPr>
          <w:spacing w:val="-7"/>
          <w:sz w:val="24"/>
        </w:rPr>
        <w:t xml:space="preserve"> </w:t>
      </w:r>
      <w:r>
        <w:rPr>
          <w:sz w:val="24"/>
        </w:rPr>
        <w:t>of</w:t>
      </w:r>
      <w:r>
        <w:rPr>
          <w:spacing w:val="-6"/>
          <w:sz w:val="24"/>
        </w:rPr>
        <w:t xml:space="preserve"> </w:t>
      </w:r>
      <w:r>
        <w:rPr>
          <w:sz w:val="24"/>
        </w:rPr>
        <w:t>new</w:t>
      </w:r>
      <w:r>
        <w:rPr>
          <w:spacing w:val="-12"/>
          <w:sz w:val="24"/>
        </w:rPr>
        <w:t xml:space="preserve"> </w:t>
      </w:r>
      <w:r>
        <w:rPr>
          <w:sz w:val="24"/>
        </w:rPr>
        <w:t>mobility</w:t>
      </w:r>
      <w:r>
        <w:rPr>
          <w:spacing w:val="-5"/>
          <w:sz w:val="24"/>
        </w:rPr>
        <w:t xml:space="preserve"> </w:t>
      </w:r>
      <w:r>
        <w:rPr>
          <w:sz w:val="24"/>
        </w:rPr>
        <w:t>options</w:t>
      </w:r>
      <w:r>
        <w:rPr>
          <w:spacing w:val="-12"/>
          <w:sz w:val="24"/>
        </w:rPr>
        <w:t xml:space="preserve"> </w:t>
      </w:r>
      <w:r>
        <w:rPr>
          <w:sz w:val="24"/>
        </w:rPr>
        <w:t>to</w:t>
      </w:r>
      <w:r>
        <w:rPr>
          <w:spacing w:val="-5"/>
          <w:sz w:val="24"/>
        </w:rPr>
        <w:t xml:space="preserve"> </w:t>
      </w:r>
      <w:r>
        <w:rPr>
          <w:sz w:val="24"/>
        </w:rPr>
        <w:t>increase</w:t>
      </w:r>
      <w:r>
        <w:rPr>
          <w:spacing w:val="-6"/>
          <w:sz w:val="24"/>
        </w:rPr>
        <w:t xml:space="preserve"> </w:t>
      </w:r>
      <w:r>
        <w:rPr>
          <w:sz w:val="24"/>
        </w:rPr>
        <w:t>transportation</w:t>
      </w:r>
      <w:r>
        <w:rPr>
          <w:spacing w:val="-6"/>
          <w:sz w:val="24"/>
        </w:rPr>
        <w:t xml:space="preserve"> </w:t>
      </w:r>
      <w:r>
        <w:rPr>
          <w:sz w:val="24"/>
        </w:rPr>
        <w:t>choices,</w:t>
      </w:r>
      <w:r>
        <w:rPr>
          <w:spacing w:val="-7"/>
          <w:sz w:val="24"/>
        </w:rPr>
        <w:t xml:space="preserve"> </w:t>
      </w:r>
      <w:r>
        <w:rPr>
          <w:sz w:val="24"/>
        </w:rPr>
        <w:t>enable car-light</w:t>
      </w:r>
      <w:r>
        <w:rPr>
          <w:spacing w:val="-6"/>
          <w:sz w:val="24"/>
        </w:rPr>
        <w:t xml:space="preserve"> </w:t>
      </w:r>
      <w:r>
        <w:rPr>
          <w:sz w:val="24"/>
        </w:rPr>
        <w:t>lifestyles,</w:t>
      </w:r>
      <w:r>
        <w:rPr>
          <w:spacing w:val="-7"/>
          <w:sz w:val="24"/>
        </w:rPr>
        <w:t xml:space="preserve"> </w:t>
      </w:r>
      <w:r>
        <w:rPr>
          <w:sz w:val="24"/>
        </w:rPr>
        <w:t>mitigating</w:t>
      </w:r>
      <w:r>
        <w:rPr>
          <w:spacing w:val="-6"/>
          <w:sz w:val="24"/>
        </w:rPr>
        <w:t xml:space="preserve"> </w:t>
      </w:r>
      <w:r>
        <w:rPr>
          <w:sz w:val="24"/>
        </w:rPr>
        <w:t>inherent</w:t>
      </w:r>
      <w:r>
        <w:rPr>
          <w:spacing w:val="-6"/>
          <w:sz w:val="24"/>
        </w:rPr>
        <w:t xml:space="preserve"> </w:t>
      </w:r>
      <w:r>
        <w:rPr>
          <w:sz w:val="24"/>
        </w:rPr>
        <w:t>risks.</w:t>
      </w:r>
    </w:p>
    <w:p w14:paraId="6F386285" w14:textId="77777777" w:rsidR="00C41784" w:rsidRDefault="00947520">
      <w:pPr>
        <w:pStyle w:val="ListParagraph"/>
        <w:numPr>
          <w:ilvl w:val="0"/>
          <w:numId w:val="7"/>
        </w:numPr>
        <w:tabs>
          <w:tab w:val="left" w:pos="876"/>
        </w:tabs>
        <w:spacing w:before="6" w:line="244" w:lineRule="auto"/>
        <w:ind w:right="425"/>
        <w:rPr>
          <w:sz w:val="24"/>
        </w:rPr>
      </w:pPr>
      <w:commentRangeStart w:id="51"/>
      <w:r>
        <w:rPr>
          <w:b/>
          <w:sz w:val="24"/>
        </w:rPr>
        <w:t>Improve alignment of land use planning and development with climate and equity</w:t>
      </w:r>
      <w:r>
        <w:rPr>
          <w:b/>
          <w:spacing w:val="-19"/>
          <w:sz w:val="24"/>
        </w:rPr>
        <w:t xml:space="preserve"> </w:t>
      </w:r>
      <w:r>
        <w:rPr>
          <w:b/>
          <w:sz w:val="24"/>
        </w:rPr>
        <w:t>goals.</w:t>
      </w:r>
      <w:r>
        <w:rPr>
          <w:b/>
          <w:spacing w:val="-18"/>
          <w:sz w:val="24"/>
        </w:rPr>
        <w:t xml:space="preserve"> </w:t>
      </w:r>
      <w:r>
        <w:rPr>
          <w:sz w:val="24"/>
        </w:rPr>
        <w:t>Considering</w:t>
      </w:r>
      <w:r>
        <w:rPr>
          <w:spacing w:val="-18"/>
          <w:sz w:val="24"/>
        </w:rPr>
        <w:t xml:space="preserve"> </w:t>
      </w:r>
      <w:r>
        <w:rPr>
          <w:sz w:val="24"/>
        </w:rPr>
        <w:t>policies</w:t>
      </w:r>
      <w:r>
        <w:rPr>
          <w:spacing w:val="-18"/>
          <w:sz w:val="24"/>
        </w:rPr>
        <w:t xml:space="preserve"> </w:t>
      </w:r>
      <w:r>
        <w:rPr>
          <w:sz w:val="24"/>
        </w:rPr>
        <w:t>to</w:t>
      </w:r>
      <w:r>
        <w:rPr>
          <w:spacing w:val="-18"/>
          <w:sz w:val="24"/>
        </w:rPr>
        <w:t xml:space="preserve"> </w:t>
      </w:r>
      <w:r>
        <w:rPr>
          <w:sz w:val="24"/>
        </w:rPr>
        <w:t>accelerate</w:t>
      </w:r>
      <w:r>
        <w:rPr>
          <w:spacing w:val="-18"/>
          <w:sz w:val="24"/>
        </w:rPr>
        <w:t xml:space="preserve"> </w:t>
      </w:r>
      <w:r>
        <w:rPr>
          <w:sz w:val="24"/>
        </w:rPr>
        <w:t>infill</w:t>
      </w:r>
      <w:r>
        <w:rPr>
          <w:spacing w:val="-18"/>
          <w:sz w:val="24"/>
        </w:rPr>
        <w:t xml:space="preserve"> </w:t>
      </w:r>
      <w:r>
        <w:rPr>
          <w:sz w:val="24"/>
        </w:rPr>
        <w:t>development,</w:t>
      </w:r>
      <w:r>
        <w:rPr>
          <w:spacing w:val="-18"/>
          <w:sz w:val="24"/>
        </w:rPr>
        <w:t xml:space="preserve"> </w:t>
      </w:r>
      <w:r>
        <w:rPr>
          <w:sz w:val="24"/>
        </w:rPr>
        <w:t>affirmatively further fair housing, and increase natural and</w:t>
      </w:r>
      <w:r>
        <w:rPr>
          <w:spacing w:val="-3"/>
          <w:sz w:val="24"/>
        </w:rPr>
        <w:t xml:space="preserve"> </w:t>
      </w:r>
      <w:r>
        <w:rPr>
          <w:sz w:val="24"/>
        </w:rPr>
        <w:t>working lands</w:t>
      </w:r>
      <w:r>
        <w:rPr>
          <w:spacing w:val="-2"/>
          <w:sz w:val="24"/>
        </w:rPr>
        <w:t xml:space="preserve"> </w:t>
      </w:r>
      <w:r>
        <w:rPr>
          <w:sz w:val="24"/>
        </w:rPr>
        <w:t>protection,</w:t>
      </w:r>
      <w:r>
        <w:rPr>
          <w:spacing w:val="-1"/>
          <w:sz w:val="24"/>
        </w:rPr>
        <w:t xml:space="preserve"> </w:t>
      </w:r>
      <w:r>
        <w:rPr>
          <w:sz w:val="24"/>
        </w:rPr>
        <w:t>in furtheran</w:t>
      </w:r>
      <w:r>
        <w:rPr>
          <w:sz w:val="24"/>
        </w:rPr>
        <w:t>ce of the State’s</w:t>
      </w:r>
      <w:r>
        <w:rPr>
          <w:spacing w:val="-1"/>
          <w:sz w:val="24"/>
        </w:rPr>
        <w:t xml:space="preserve"> </w:t>
      </w:r>
      <w:r>
        <w:rPr>
          <w:sz w:val="24"/>
        </w:rPr>
        <w:t>Planning Priorities.</w:t>
      </w:r>
      <w:commentRangeEnd w:id="51"/>
      <w:r w:rsidR="00A258FD">
        <w:rPr>
          <w:rStyle w:val="CommentReference"/>
        </w:rPr>
        <w:commentReference w:id="51"/>
      </w:r>
    </w:p>
    <w:p w14:paraId="6128848C" w14:textId="77777777" w:rsidR="00C41784" w:rsidRDefault="00947520">
      <w:pPr>
        <w:pStyle w:val="BodyText"/>
        <w:spacing w:before="154" w:line="244" w:lineRule="auto"/>
        <w:ind w:left="155" w:right="114"/>
      </w:pPr>
      <w:r>
        <w:t>For</w:t>
      </w:r>
      <w:r>
        <w:rPr>
          <w:spacing w:val="-8"/>
        </w:rPr>
        <w:t xml:space="preserve"> </w:t>
      </w:r>
      <w:r>
        <w:t>each</w:t>
      </w:r>
      <w:r>
        <w:rPr>
          <w:spacing w:val="-9"/>
        </w:rPr>
        <w:t xml:space="preserve"> </w:t>
      </w:r>
      <w:r>
        <w:t>strategy</w:t>
      </w:r>
      <w:r>
        <w:rPr>
          <w:spacing w:val="-10"/>
        </w:rPr>
        <w:t xml:space="preserve"> </w:t>
      </w:r>
      <w:r>
        <w:t>area,</w:t>
      </w:r>
      <w:r>
        <w:rPr>
          <w:spacing w:val="-9"/>
        </w:rPr>
        <w:t xml:space="preserve"> </w:t>
      </w:r>
      <w:r>
        <w:t>this</w:t>
      </w:r>
      <w:r>
        <w:rPr>
          <w:spacing w:val="-8"/>
        </w:rPr>
        <w:t xml:space="preserve"> </w:t>
      </w:r>
      <w:r>
        <w:t>framework</w:t>
      </w:r>
      <w:r>
        <w:rPr>
          <w:spacing w:val="-14"/>
        </w:rPr>
        <w:t xml:space="preserve"> </w:t>
      </w:r>
      <w:r>
        <w:t>offers:</w:t>
      </w:r>
      <w:r>
        <w:rPr>
          <w:spacing w:val="-14"/>
        </w:rPr>
        <w:t xml:space="preserve"> </w:t>
      </w:r>
      <w:proofErr w:type="spellStart"/>
      <w:r>
        <w:t>i</w:t>
      </w:r>
      <w:proofErr w:type="spellEnd"/>
      <w:r>
        <w:t>)</w:t>
      </w:r>
      <w:r>
        <w:rPr>
          <w:spacing w:val="-10"/>
        </w:rPr>
        <w:t xml:space="preserve"> </w:t>
      </w:r>
      <w:r>
        <w:t>a</w:t>
      </w:r>
      <w:r>
        <w:rPr>
          <w:spacing w:val="-10"/>
        </w:rPr>
        <w:t xml:space="preserve"> </w:t>
      </w:r>
      <w:r>
        <w:t>vision</w:t>
      </w:r>
      <w:r>
        <w:rPr>
          <w:spacing w:val="-7"/>
        </w:rPr>
        <w:t xml:space="preserve"> </w:t>
      </w:r>
      <w:r>
        <w:t>for</w:t>
      </w:r>
      <w:r>
        <w:rPr>
          <w:spacing w:val="-8"/>
        </w:rPr>
        <w:t xml:space="preserve"> </w:t>
      </w:r>
      <w:r>
        <w:t>the</w:t>
      </w:r>
      <w:r>
        <w:rPr>
          <w:spacing w:val="-9"/>
        </w:rPr>
        <w:t xml:space="preserve"> </w:t>
      </w:r>
      <w:r>
        <w:t>year</w:t>
      </w:r>
      <w:r>
        <w:rPr>
          <w:spacing w:val="-13"/>
        </w:rPr>
        <w:t xml:space="preserve"> </w:t>
      </w:r>
      <w:r>
        <w:t>2045</w:t>
      </w:r>
      <w:del w:id="52" w:author="Shelley Jiang" w:date="2022-06-17T20:12:00Z">
        <w:r w:rsidDel="008E4047">
          <w:rPr>
            <w:spacing w:val="-13"/>
          </w:rPr>
          <w:delText xml:space="preserve"> </w:delText>
        </w:r>
        <w:r w:rsidDel="008E4047">
          <w:delText>that</w:delText>
        </w:r>
        <w:r w:rsidDel="008E4047">
          <w:rPr>
            <w:spacing w:val="-6"/>
          </w:rPr>
          <w:delText xml:space="preserve"> </w:delText>
        </w:r>
        <w:r w:rsidDel="008E4047">
          <w:delText>would</w:delText>
        </w:r>
        <w:r w:rsidDel="008E4047">
          <w:rPr>
            <w:spacing w:val="-13"/>
          </w:rPr>
          <w:delText xml:space="preserve"> </w:delText>
        </w:r>
        <w:r w:rsidDel="008E4047">
          <w:delText>be</w:delText>
        </w:r>
      </w:del>
      <w:r>
        <w:t xml:space="preserve"> consistent</w:t>
      </w:r>
      <w:r>
        <w:rPr>
          <w:spacing w:val="-4"/>
        </w:rPr>
        <w:t xml:space="preserve"> </w:t>
      </w:r>
      <w:r>
        <w:t>with</w:t>
      </w:r>
      <w:r>
        <w:rPr>
          <w:spacing w:val="-4"/>
        </w:rPr>
        <w:t xml:space="preserve"> </w:t>
      </w:r>
      <w:r>
        <w:t>meeting</w:t>
      </w:r>
      <w:r>
        <w:rPr>
          <w:spacing w:val="-3"/>
        </w:rPr>
        <w:t xml:space="preserve"> </w:t>
      </w:r>
      <w:r>
        <w:t>California’s</w:t>
      </w:r>
      <w:r>
        <w:rPr>
          <w:spacing w:val="-6"/>
        </w:rPr>
        <w:t xml:space="preserve"> </w:t>
      </w:r>
      <w:r>
        <w:t>carbon</w:t>
      </w:r>
      <w:r>
        <w:rPr>
          <w:spacing w:val="-5"/>
        </w:rPr>
        <w:t xml:space="preserve"> </w:t>
      </w:r>
      <w:r>
        <w:t>neutrality</w:t>
      </w:r>
      <w:r>
        <w:rPr>
          <w:spacing w:val="-6"/>
        </w:rPr>
        <w:t xml:space="preserve"> </w:t>
      </w:r>
      <w:r>
        <w:t>goal</w:t>
      </w:r>
      <w:r>
        <w:rPr>
          <w:spacing w:val="-6"/>
        </w:rPr>
        <w:t xml:space="preserve"> </w:t>
      </w:r>
      <w:r>
        <w:t>while</w:t>
      </w:r>
      <w:r>
        <w:rPr>
          <w:spacing w:val="-5"/>
        </w:rPr>
        <w:t xml:space="preserve"> </w:t>
      </w:r>
      <w:r>
        <w:t>advancing</w:t>
      </w:r>
      <w:r>
        <w:rPr>
          <w:spacing w:val="-8"/>
        </w:rPr>
        <w:t xml:space="preserve"> </w:t>
      </w:r>
      <w:r>
        <w:t>equity;</w:t>
      </w:r>
      <w:r>
        <w:rPr>
          <w:spacing w:val="-2"/>
        </w:rPr>
        <w:t xml:space="preserve"> </w:t>
      </w:r>
      <w:r>
        <w:t>ii) policy</w:t>
      </w:r>
      <w:r>
        <w:rPr>
          <w:spacing w:val="-14"/>
        </w:rPr>
        <w:t xml:space="preserve"> </w:t>
      </w:r>
      <w:r>
        <w:t>objectives</w:t>
      </w:r>
      <w:r>
        <w:rPr>
          <w:spacing w:val="-15"/>
        </w:rPr>
        <w:t xml:space="preserve"> </w:t>
      </w:r>
      <w:del w:id="53" w:author="Shelley Jiang" w:date="2022-06-17T20:12:00Z">
        <w:r w:rsidDel="008E4047">
          <w:delText>that</w:delText>
        </w:r>
        <w:r w:rsidDel="008E4047">
          <w:rPr>
            <w:spacing w:val="-13"/>
          </w:rPr>
          <w:delText xml:space="preserve"> </w:delText>
        </w:r>
        <w:r w:rsidDel="008E4047">
          <w:delText>should</w:delText>
        </w:r>
        <w:r w:rsidDel="008E4047">
          <w:rPr>
            <w:spacing w:val="-11"/>
          </w:rPr>
          <w:delText xml:space="preserve"> </w:delText>
        </w:r>
        <w:r w:rsidDel="008E4047">
          <w:delText>be</w:delText>
        </w:r>
        <w:r w:rsidDel="008E4047">
          <w:rPr>
            <w:spacing w:val="-13"/>
          </w:rPr>
          <w:delText xml:space="preserve"> </w:delText>
        </w:r>
        <w:r w:rsidDel="008E4047">
          <w:delText>achieved</w:delText>
        </w:r>
        <w:r w:rsidDel="008E4047">
          <w:rPr>
            <w:spacing w:val="-12"/>
          </w:rPr>
          <w:delText xml:space="preserve"> </w:delText>
        </w:r>
      </w:del>
      <w:r>
        <w:t>to</w:t>
      </w:r>
      <w:r>
        <w:rPr>
          <w:spacing w:val="-17"/>
        </w:rPr>
        <w:t xml:space="preserve"> </w:t>
      </w:r>
      <w:r>
        <w:t>deliver</w:t>
      </w:r>
      <w:r>
        <w:rPr>
          <w:spacing w:val="-17"/>
        </w:rPr>
        <w:t xml:space="preserve"> </w:t>
      </w:r>
      <w:r>
        <w:t>the</w:t>
      </w:r>
      <w:r>
        <w:rPr>
          <w:spacing w:val="-13"/>
        </w:rPr>
        <w:t xml:space="preserve"> </w:t>
      </w:r>
      <w:r>
        <w:t>vision</w:t>
      </w:r>
      <w:r>
        <w:rPr>
          <w:spacing w:val="-17"/>
        </w:rPr>
        <w:t xml:space="preserve"> </w:t>
      </w:r>
      <w:r>
        <w:t>for</w:t>
      </w:r>
      <w:r>
        <w:rPr>
          <w:spacing w:val="-17"/>
        </w:rPr>
        <w:t xml:space="preserve"> </w:t>
      </w:r>
      <w:r>
        <w:t>that</w:t>
      </w:r>
      <w:r>
        <w:rPr>
          <w:spacing w:val="-12"/>
        </w:rPr>
        <w:t xml:space="preserve"> </w:t>
      </w:r>
      <w:r>
        <w:t>strategy</w:t>
      </w:r>
      <w:r>
        <w:rPr>
          <w:spacing w:val="-14"/>
        </w:rPr>
        <w:t xml:space="preserve"> </w:t>
      </w:r>
      <w:r>
        <w:t>area;</w:t>
      </w:r>
      <w:r>
        <w:rPr>
          <w:spacing w:val="-13"/>
        </w:rPr>
        <w:t xml:space="preserve"> </w:t>
      </w:r>
      <w:r>
        <w:t>and</w:t>
      </w:r>
    </w:p>
    <w:p w14:paraId="6A71CEFD" w14:textId="339609BB" w:rsidR="00C41784" w:rsidRDefault="00947520">
      <w:pPr>
        <w:pStyle w:val="BodyText"/>
        <w:spacing w:line="244" w:lineRule="auto"/>
        <w:ind w:left="155" w:right="122"/>
      </w:pPr>
      <w:r>
        <w:t>iii)</w:t>
      </w:r>
      <w:r>
        <w:rPr>
          <w:spacing w:val="-15"/>
        </w:rPr>
        <w:t xml:space="preserve"> </w:t>
      </w:r>
      <w:r>
        <w:t>actions</w:t>
      </w:r>
      <w:ins w:id="54" w:author="Shelley Jiang" w:date="2022-06-17T20:11:00Z">
        <w:r w:rsidR="008E4047">
          <w:rPr>
            <w:spacing w:val="-14"/>
          </w:rPr>
          <w:t xml:space="preserve"> </w:t>
        </w:r>
      </w:ins>
      <w:del w:id="55" w:author="Shelley Jiang" w:date="2022-06-17T20:11:00Z">
        <w:r w:rsidDel="008E4047">
          <w:rPr>
            <w:spacing w:val="-16"/>
          </w:rPr>
          <w:delText xml:space="preserve"> </w:delText>
        </w:r>
        <w:r w:rsidDel="008E4047">
          <w:delText>that</w:delText>
        </w:r>
        <w:r w:rsidDel="008E4047">
          <w:rPr>
            <w:spacing w:val="-13"/>
          </w:rPr>
          <w:delText xml:space="preserve"> </w:delText>
        </w:r>
        <w:r w:rsidDel="008E4047">
          <w:delText>should</w:delText>
        </w:r>
        <w:r w:rsidDel="008E4047">
          <w:rPr>
            <w:spacing w:val="-13"/>
          </w:rPr>
          <w:delText xml:space="preserve"> </w:delText>
        </w:r>
        <w:r w:rsidDel="008E4047">
          <w:delText>be</w:delText>
        </w:r>
        <w:r w:rsidDel="008E4047">
          <w:rPr>
            <w:spacing w:val="-15"/>
          </w:rPr>
          <w:delText xml:space="preserve"> </w:delText>
        </w:r>
        <w:r w:rsidDel="008E4047">
          <w:delText>taken</w:delText>
        </w:r>
        <w:r w:rsidDel="008E4047">
          <w:rPr>
            <w:spacing w:val="-14"/>
          </w:rPr>
          <w:delText xml:space="preserve"> </w:delText>
        </w:r>
      </w:del>
      <w:r>
        <w:t>to</w:t>
      </w:r>
      <w:r>
        <w:rPr>
          <w:spacing w:val="-19"/>
        </w:rPr>
        <w:t xml:space="preserve"> </w:t>
      </w:r>
      <w:r>
        <w:t>implement</w:t>
      </w:r>
      <w:r>
        <w:rPr>
          <w:spacing w:val="-18"/>
        </w:rPr>
        <w:t xml:space="preserve"> </w:t>
      </w:r>
      <w:r>
        <w:t>those</w:t>
      </w:r>
      <w:r>
        <w:rPr>
          <w:spacing w:val="-14"/>
        </w:rPr>
        <w:t xml:space="preserve"> </w:t>
      </w:r>
      <w:r>
        <w:t>policy</w:t>
      </w:r>
      <w:r>
        <w:rPr>
          <w:spacing w:val="-16"/>
        </w:rPr>
        <w:t xml:space="preserve"> </w:t>
      </w:r>
      <w:r>
        <w:t>objectives.</w:t>
      </w:r>
      <w:r>
        <w:rPr>
          <w:spacing w:val="-13"/>
        </w:rPr>
        <w:t xml:space="preserve"> </w:t>
      </w:r>
      <w:r>
        <w:t>This</w:t>
      </w:r>
      <w:r>
        <w:rPr>
          <w:spacing w:val="-17"/>
        </w:rPr>
        <w:t xml:space="preserve"> </w:t>
      </w:r>
      <w:r>
        <w:t xml:space="preserve">Framework does not and cannot mandate any specific action or create any legal obligations </w:t>
      </w:r>
      <w:r>
        <w:rPr>
          <w:w w:val="105"/>
        </w:rPr>
        <w:t xml:space="preserve">– </w:t>
      </w:r>
      <w:r>
        <w:t>instead,</w:t>
      </w:r>
      <w:r>
        <w:rPr>
          <w:spacing w:val="-7"/>
        </w:rPr>
        <w:t xml:space="preserve"> </w:t>
      </w:r>
      <w:r>
        <w:t>it</w:t>
      </w:r>
      <w:r>
        <w:rPr>
          <w:spacing w:val="-6"/>
        </w:rPr>
        <w:t xml:space="preserve"> </w:t>
      </w:r>
      <w:r>
        <w:t>provides</w:t>
      </w:r>
      <w:r>
        <w:rPr>
          <w:spacing w:val="-9"/>
        </w:rPr>
        <w:t xml:space="preserve"> </w:t>
      </w:r>
      <w:r>
        <w:t>a</w:t>
      </w:r>
      <w:r>
        <w:rPr>
          <w:spacing w:val="-12"/>
        </w:rPr>
        <w:t xml:space="preserve"> </w:t>
      </w:r>
      <w:r>
        <w:t>menu</w:t>
      </w:r>
      <w:r>
        <w:rPr>
          <w:spacing w:val="-11"/>
        </w:rPr>
        <w:t xml:space="preserve"> </w:t>
      </w:r>
      <w:r>
        <w:t>of</w:t>
      </w:r>
      <w:r>
        <w:rPr>
          <w:spacing w:val="-7"/>
        </w:rPr>
        <w:t xml:space="preserve"> </w:t>
      </w:r>
      <w:r>
        <w:t>critical</w:t>
      </w:r>
      <w:r>
        <w:rPr>
          <w:spacing w:val="-8"/>
        </w:rPr>
        <w:t xml:space="preserve"> </w:t>
      </w:r>
      <w:r>
        <w:t>potential</w:t>
      </w:r>
      <w:r>
        <w:rPr>
          <w:spacing w:val="-8"/>
        </w:rPr>
        <w:t xml:space="preserve"> </w:t>
      </w:r>
      <w:r>
        <w:t>actions</w:t>
      </w:r>
      <w:r>
        <w:rPr>
          <w:spacing w:val="-9"/>
        </w:rPr>
        <w:t xml:space="preserve"> </w:t>
      </w:r>
      <w:r>
        <w:t>and</w:t>
      </w:r>
      <w:r>
        <w:rPr>
          <w:spacing w:val="-6"/>
        </w:rPr>
        <w:t xml:space="preserve"> </w:t>
      </w:r>
      <w:r>
        <w:t>approaches</w:t>
      </w:r>
      <w:r>
        <w:rPr>
          <w:spacing w:val="-9"/>
        </w:rPr>
        <w:t xml:space="preserve"> </w:t>
      </w:r>
      <w:r>
        <w:t>that</w:t>
      </w:r>
      <w:r>
        <w:rPr>
          <w:spacing w:val="-6"/>
        </w:rPr>
        <w:t xml:space="preserve"> </w:t>
      </w:r>
      <w:r>
        <w:t>would</w:t>
      </w:r>
      <w:r>
        <w:rPr>
          <w:spacing w:val="-6"/>
        </w:rPr>
        <w:t xml:space="preserve"> </w:t>
      </w:r>
      <w:r>
        <w:t>be further developed through appropriate public processes in each instance.</w:t>
      </w:r>
    </w:p>
    <w:p w14:paraId="2B1EC1D6" w14:textId="77777777" w:rsidR="00C41784" w:rsidRDefault="00947520">
      <w:pPr>
        <w:pStyle w:val="Heading2"/>
        <w:numPr>
          <w:ilvl w:val="1"/>
          <w:numId w:val="8"/>
        </w:numPr>
        <w:tabs>
          <w:tab w:val="left" w:pos="694"/>
        </w:tabs>
        <w:spacing w:before="234" w:line="247" w:lineRule="auto"/>
        <w:ind w:left="155" w:right="251" w:firstLine="0"/>
      </w:pPr>
      <w:r>
        <w:rPr>
          <w:color w:val="35A392"/>
        </w:rPr>
        <w:t>Stra</w:t>
      </w:r>
      <w:r>
        <w:rPr>
          <w:color w:val="35A392"/>
        </w:rPr>
        <w:t>tegy</w:t>
      </w:r>
      <w:r>
        <w:rPr>
          <w:color w:val="35A392"/>
          <w:spacing w:val="-7"/>
        </w:rPr>
        <w:t xml:space="preserve"> </w:t>
      </w:r>
      <w:r>
        <w:rPr>
          <w:color w:val="35A392"/>
        </w:rPr>
        <w:t>Area</w:t>
      </w:r>
      <w:r>
        <w:rPr>
          <w:color w:val="35A392"/>
          <w:spacing w:val="-2"/>
        </w:rPr>
        <w:t xml:space="preserve"> </w:t>
      </w:r>
      <w:r>
        <w:rPr>
          <w:color w:val="35A392"/>
        </w:rPr>
        <w:t>1:</w:t>
      </w:r>
      <w:r>
        <w:rPr>
          <w:color w:val="35A392"/>
          <w:spacing w:val="-1"/>
        </w:rPr>
        <w:t xml:space="preserve"> </w:t>
      </w:r>
      <w:r>
        <w:rPr>
          <w:color w:val="35A392"/>
        </w:rPr>
        <w:t>Plan</w:t>
      </w:r>
      <w:r>
        <w:rPr>
          <w:color w:val="35A392"/>
          <w:spacing w:val="-8"/>
        </w:rPr>
        <w:t xml:space="preserve"> </w:t>
      </w:r>
      <w:r>
        <w:rPr>
          <w:color w:val="35A392"/>
        </w:rPr>
        <w:t>and</w:t>
      </w:r>
      <w:r>
        <w:rPr>
          <w:color w:val="35A392"/>
          <w:spacing w:val="-6"/>
        </w:rPr>
        <w:t xml:space="preserve"> </w:t>
      </w:r>
      <w:r>
        <w:rPr>
          <w:color w:val="35A392"/>
        </w:rPr>
        <w:t>Invest in</w:t>
      </w:r>
      <w:r>
        <w:rPr>
          <w:color w:val="35A392"/>
          <w:spacing w:val="-8"/>
        </w:rPr>
        <w:t xml:space="preserve"> </w:t>
      </w:r>
      <w:r>
        <w:rPr>
          <w:color w:val="35A392"/>
        </w:rPr>
        <w:t>a</w:t>
      </w:r>
      <w:r>
        <w:rPr>
          <w:color w:val="35A392"/>
          <w:spacing w:val="-7"/>
        </w:rPr>
        <w:t xml:space="preserve"> </w:t>
      </w:r>
      <w:r>
        <w:rPr>
          <w:color w:val="35A392"/>
        </w:rPr>
        <w:t>Sustainable</w:t>
      </w:r>
      <w:r>
        <w:rPr>
          <w:color w:val="35A392"/>
          <w:spacing w:val="-8"/>
        </w:rPr>
        <w:t xml:space="preserve"> </w:t>
      </w:r>
      <w:r>
        <w:rPr>
          <w:color w:val="35A392"/>
        </w:rPr>
        <w:t xml:space="preserve">Transportation </w:t>
      </w:r>
      <w:r>
        <w:rPr>
          <w:color w:val="35A392"/>
          <w:spacing w:val="-2"/>
        </w:rPr>
        <w:t>System</w:t>
      </w:r>
    </w:p>
    <w:p w14:paraId="55FF073B" w14:textId="77777777" w:rsidR="00C41784" w:rsidRDefault="00947520">
      <w:pPr>
        <w:pStyle w:val="BodyText"/>
        <w:spacing w:before="111" w:line="244" w:lineRule="auto"/>
        <w:ind w:left="155" w:right="154"/>
        <w:rPr>
          <w:sz w:val="14"/>
        </w:rPr>
      </w:pPr>
      <w:r>
        <w:t>The</w:t>
      </w:r>
      <w:r>
        <w:rPr>
          <w:spacing w:val="-2"/>
        </w:rPr>
        <w:t xml:space="preserve"> </w:t>
      </w:r>
      <w:r>
        <w:t>institutional</w:t>
      </w:r>
      <w:r>
        <w:rPr>
          <w:spacing w:val="-2"/>
        </w:rPr>
        <w:t xml:space="preserve"> </w:t>
      </w:r>
      <w:r>
        <w:t>framework</w:t>
      </w:r>
      <w:r>
        <w:rPr>
          <w:spacing w:val="-3"/>
        </w:rPr>
        <w:t xml:space="preserve"> </w:t>
      </w:r>
      <w:r>
        <w:t>for</w:t>
      </w:r>
      <w:r>
        <w:rPr>
          <w:spacing w:val="-1"/>
        </w:rPr>
        <w:t xml:space="preserve"> </w:t>
      </w:r>
      <w:r>
        <w:t>planning</w:t>
      </w:r>
      <w:r>
        <w:rPr>
          <w:spacing w:val="-1"/>
        </w:rPr>
        <w:t xml:space="preserve"> </w:t>
      </w:r>
      <w:r>
        <w:t>and</w:t>
      </w:r>
      <w:r>
        <w:rPr>
          <w:spacing w:val="-4"/>
        </w:rPr>
        <w:t xml:space="preserve"> </w:t>
      </w:r>
      <w:r>
        <w:t>funding California’s</w:t>
      </w:r>
      <w:r>
        <w:rPr>
          <w:spacing w:val="-3"/>
        </w:rPr>
        <w:t xml:space="preserve"> </w:t>
      </w:r>
      <w:r>
        <w:t>transportation</w:t>
      </w:r>
      <w:r>
        <w:rPr>
          <w:spacing w:val="-2"/>
        </w:rPr>
        <w:t xml:space="preserve"> </w:t>
      </w:r>
      <w:r>
        <w:t>system has</w:t>
      </w:r>
      <w:r>
        <w:rPr>
          <w:spacing w:val="-4"/>
        </w:rPr>
        <w:t xml:space="preserve"> </w:t>
      </w:r>
      <w:r>
        <w:t>reflected and</w:t>
      </w:r>
      <w:r>
        <w:rPr>
          <w:spacing w:val="-1"/>
        </w:rPr>
        <w:t xml:space="preserve"> </w:t>
      </w:r>
      <w:r>
        <w:t>perpetuated</w:t>
      </w:r>
      <w:r>
        <w:rPr>
          <w:spacing w:val="-5"/>
        </w:rPr>
        <w:t xml:space="preserve"> </w:t>
      </w:r>
      <w:r>
        <w:t>a</w:t>
      </w:r>
      <w:r>
        <w:rPr>
          <w:spacing w:val="-3"/>
        </w:rPr>
        <w:t xml:space="preserve"> </w:t>
      </w:r>
      <w:r>
        <w:t>car-centric</w:t>
      </w:r>
      <w:r>
        <w:rPr>
          <w:spacing w:val="-3"/>
        </w:rPr>
        <w:t xml:space="preserve"> </w:t>
      </w:r>
      <w:r>
        <w:t>bias.</w:t>
      </w:r>
      <w:r>
        <w:rPr>
          <w:spacing w:val="-2"/>
        </w:rPr>
        <w:t xml:space="preserve"> </w:t>
      </w:r>
      <w:r>
        <w:t>For</w:t>
      </w:r>
      <w:r>
        <w:rPr>
          <w:spacing w:val="-1"/>
        </w:rPr>
        <w:t xml:space="preserve"> </w:t>
      </w:r>
      <w:r>
        <w:t>many</w:t>
      </w:r>
      <w:r>
        <w:rPr>
          <w:spacing w:val="-3"/>
        </w:rPr>
        <w:t xml:space="preserve"> </w:t>
      </w:r>
      <w:r>
        <w:t>decades,</w:t>
      </w:r>
      <w:r>
        <w:rPr>
          <w:spacing w:val="-2"/>
        </w:rPr>
        <w:t xml:space="preserve"> </w:t>
      </w:r>
      <w:r>
        <w:t>the</w:t>
      </w:r>
      <w:r>
        <w:rPr>
          <w:spacing w:val="-2"/>
        </w:rPr>
        <w:t xml:space="preserve"> </w:t>
      </w:r>
      <w:r>
        <w:t>majority</w:t>
      </w:r>
      <w:r>
        <w:rPr>
          <w:spacing w:val="-8"/>
        </w:rPr>
        <w:t xml:space="preserve"> </w:t>
      </w:r>
      <w:r>
        <w:t>of federal, State, and local</w:t>
      </w:r>
      <w:r>
        <w:rPr>
          <w:spacing w:val="-1"/>
        </w:rPr>
        <w:t xml:space="preserve"> </w:t>
      </w:r>
      <w:r>
        <w:t>transportation investments have been devoted to building, operating and maintaining a network of highways, roads, and streets, and while more recently</w:t>
      </w:r>
      <w:r>
        <w:rPr>
          <w:spacing w:val="-13"/>
        </w:rPr>
        <w:t xml:space="preserve"> </w:t>
      </w:r>
      <w:r>
        <w:t>other</w:t>
      </w:r>
      <w:r>
        <w:rPr>
          <w:spacing w:val="-7"/>
        </w:rPr>
        <w:t xml:space="preserve"> </w:t>
      </w:r>
      <w:r>
        <w:t>modes</w:t>
      </w:r>
      <w:r>
        <w:rPr>
          <w:spacing w:val="-10"/>
        </w:rPr>
        <w:t xml:space="preserve"> </w:t>
      </w:r>
      <w:r>
        <w:t>of</w:t>
      </w:r>
      <w:r>
        <w:rPr>
          <w:spacing w:val="-8"/>
        </w:rPr>
        <w:t xml:space="preserve"> </w:t>
      </w:r>
      <w:r>
        <w:t>transportation</w:t>
      </w:r>
      <w:r>
        <w:rPr>
          <w:spacing w:val="-8"/>
        </w:rPr>
        <w:t xml:space="preserve"> </w:t>
      </w:r>
      <w:r>
        <w:t>have</w:t>
      </w:r>
      <w:r>
        <w:rPr>
          <w:spacing w:val="-8"/>
        </w:rPr>
        <w:t xml:space="preserve"> </w:t>
      </w:r>
      <w:r>
        <w:t>received</w:t>
      </w:r>
      <w:r>
        <w:rPr>
          <w:spacing w:val="-7"/>
        </w:rPr>
        <w:t xml:space="preserve"> </w:t>
      </w:r>
      <w:r>
        <w:t>increased</w:t>
      </w:r>
      <w:r>
        <w:rPr>
          <w:spacing w:val="-7"/>
        </w:rPr>
        <w:t xml:space="preserve"> </w:t>
      </w:r>
      <w:r>
        <w:t>funding,</w:t>
      </w:r>
      <w:r>
        <w:rPr>
          <w:spacing w:val="-13"/>
        </w:rPr>
        <w:t xml:space="preserve"> </w:t>
      </w:r>
      <w:r>
        <w:t>the</w:t>
      </w:r>
      <w:r>
        <w:rPr>
          <w:spacing w:val="-12"/>
        </w:rPr>
        <w:t xml:space="preserve"> </w:t>
      </w:r>
      <w:r>
        <w:t>dominance</w:t>
      </w:r>
      <w:r>
        <w:t xml:space="preserve"> of motor-vehicle-centric investments remains unchanged.</w:t>
      </w:r>
      <w:hyperlink w:anchor="_bookmark22" w:history="1">
        <w:r>
          <w:rPr>
            <w:position w:val="8"/>
            <w:sz w:val="14"/>
          </w:rPr>
          <w:t>23</w:t>
        </w:r>
      </w:hyperlink>
    </w:p>
    <w:p w14:paraId="33C55021" w14:textId="77777777" w:rsidR="00C41784" w:rsidRDefault="00947520">
      <w:pPr>
        <w:pStyle w:val="BodyText"/>
        <w:spacing w:before="152" w:line="242" w:lineRule="auto"/>
        <w:ind w:left="155" w:right="155"/>
      </w:pPr>
      <w:r>
        <w:t>Achieving carbon neutrality no later than 2045 requires a</w:t>
      </w:r>
      <w:r>
        <w:rPr>
          <w:spacing w:val="-2"/>
        </w:rPr>
        <w:t xml:space="preserve"> </w:t>
      </w:r>
      <w:r>
        <w:t>transportation</w:t>
      </w:r>
      <w:r>
        <w:rPr>
          <w:spacing w:val="-1"/>
        </w:rPr>
        <w:t xml:space="preserve"> </w:t>
      </w:r>
      <w:r>
        <w:t>system that works</w:t>
      </w:r>
      <w:r>
        <w:rPr>
          <w:spacing w:val="-10"/>
        </w:rPr>
        <w:t xml:space="preserve"> </w:t>
      </w:r>
      <w:r>
        <w:t>more</w:t>
      </w:r>
      <w:r>
        <w:rPr>
          <w:spacing w:val="-8"/>
        </w:rPr>
        <w:t xml:space="preserve"> </w:t>
      </w:r>
      <w:r>
        <w:t>efficiently</w:t>
      </w:r>
      <w:r>
        <w:rPr>
          <w:spacing w:val="-14"/>
        </w:rPr>
        <w:t xml:space="preserve"> </w:t>
      </w:r>
      <w:r>
        <w:t>for</w:t>
      </w:r>
      <w:r>
        <w:rPr>
          <w:spacing w:val="-7"/>
        </w:rPr>
        <w:t xml:space="preserve"> </w:t>
      </w:r>
      <w:r>
        <w:t>all</w:t>
      </w:r>
      <w:r>
        <w:rPr>
          <w:spacing w:val="-13"/>
        </w:rPr>
        <w:t xml:space="preserve"> </w:t>
      </w:r>
      <w:r>
        <w:t>Californians</w:t>
      </w:r>
      <w:r>
        <w:rPr>
          <w:spacing w:val="-6"/>
        </w:rPr>
        <w:t xml:space="preserve"> </w:t>
      </w:r>
      <w:r>
        <w:rPr>
          <w:w w:val="105"/>
        </w:rPr>
        <w:t>–</w:t>
      </w:r>
      <w:r>
        <w:rPr>
          <w:spacing w:val="-13"/>
          <w:w w:val="105"/>
        </w:rPr>
        <w:t xml:space="preserve"> </w:t>
      </w:r>
      <w:r>
        <w:t>regardless</w:t>
      </w:r>
      <w:r>
        <w:rPr>
          <w:spacing w:val="-10"/>
        </w:rPr>
        <w:t xml:space="preserve"> </w:t>
      </w:r>
      <w:r>
        <w:t>of</w:t>
      </w:r>
      <w:r>
        <w:rPr>
          <w:spacing w:val="-8"/>
        </w:rPr>
        <w:t xml:space="preserve"> </w:t>
      </w:r>
      <w:r>
        <w:t>their</w:t>
      </w:r>
      <w:r>
        <w:rPr>
          <w:spacing w:val="-7"/>
        </w:rPr>
        <w:t xml:space="preserve"> </w:t>
      </w:r>
      <w:r>
        <w:t>income,</w:t>
      </w:r>
      <w:r>
        <w:rPr>
          <w:spacing w:val="-13"/>
        </w:rPr>
        <w:t xml:space="preserve"> </w:t>
      </w:r>
      <w:r>
        <w:t>race,</w:t>
      </w:r>
      <w:r>
        <w:rPr>
          <w:spacing w:val="-9"/>
        </w:rPr>
        <w:t xml:space="preserve"> </w:t>
      </w:r>
      <w:r>
        <w:t>ability,</w:t>
      </w:r>
      <w:r>
        <w:rPr>
          <w:spacing w:val="-9"/>
        </w:rPr>
        <w:t xml:space="preserve"> </w:t>
      </w:r>
      <w:r>
        <w:t>or where</w:t>
      </w:r>
      <w:r>
        <w:rPr>
          <w:spacing w:val="-14"/>
        </w:rPr>
        <w:t xml:space="preserve"> </w:t>
      </w:r>
      <w:r>
        <w:t>they</w:t>
      </w:r>
      <w:r>
        <w:rPr>
          <w:spacing w:val="-15"/>
        </w:rPr>
        <w:t xml:space="preserve"> </w:t>
      </w:r>
      <w:r>
        <w:t>live</w:t>
      </w:r>
      <w:r>
        <w:rPr>
          <w:spacing w:val="-13"/>
        </w:rPr>
        <w:t xml:space="preserve"> </w:t>
      </w:r>
      <w:r>
        <w:rPr>
          <w:w w:val="105"/>
        </w:rPr>
        <w:t>–</w:t>
      </w:r>
      <w:r>
        <w:rPr>
          <w:spacing w:val="-18"/>
          <w:w w:val="105"/>
        </w:rPr>
        <w:t xml:space="preserve"> </w:t>
      </w:r>
      <w:r>
        <w:t>while</w:t>
      </w:r>
      <w:r>
        <w:rPr>
          <w:spacing w:val="-14"/>
        </w:rPr>
        <w:t xml:space="preserve"> </w:t>
      </w:r>
      <w:r>
        <w:t>helping</w:t>
      </w:r>
      <w:r>
        <w:rPr>
          <w:spacing w:val="-16"/>
        </w:rPr>
        <w:t xml:space="preserve"> </w:t>
      </w:r>
      <w:r>
        <w:t>the</w:t>
      </w:r>
      <w:r>
        <w:rPr>
          <w:spacing w:val="-14"/>
        </w:rPr>
        <w:t xml:space="preserve"> </w:t>
      </w:r>
      <w:r>
        <w:t>State</w:t>
      </w:r>
      <w:r>
        <w:rPr>
          <w:spacing w:val="-14"/>
        </w:rPr>
        <w:t xml:space="preserve"> </w:t>
      </w:r>
      <w:r>
        <w:t>meet</w:t>
      </w:r>
      <w:r>
        <w:rPr>
          <w:spacing w:val="-13"/>
        </w:rPr>
        <w:t xml:space="preserve"> </w:t>
      </w:r>
      <w:r>
        <w:t>its</w:t>
      </w:r>
      <w:r>
        <w:rPr>
          <w:spacing w:val="-15"/>
        </w:rPr>
        <w:t xml:space="preserve"> </w:t>
      </w:r>
      <w:r>
        <w:t>climate</w:t>
      </w:r>
      <w:r>
        <w:rPr>
          <w:spacing w:val="-14"/>
        </w:rPr>
        <w:t xml:space="preserve"> </w:t>
      </w:r>
      <w:r>
        <w:t>goals.</w:t>
      </w:r>
      <w:r>
        <w:rPr>
          <w:spacing w:val="-14"/>
        </w:rPr>
        <w:t xml:space="preserve"> </w:t>
      </w:r>
      <w:r>
        <w:t>This</w:t>
      </w:r>
      <w:r>
        <w:rPr>
          <w:spacing w:val="-15"/>
        </w:rPr>
        <w:t xml:space="preserve"> </w:t>
      </w:r>
      <w:r>
        <w:t>vision</w:t>
      </w:r>
      <w:r>
        <w:rPr>
          <w:spacing w:val="-14"/>
        </w:rPr>
        <w:t xml:space="preserve"> </w:t>
      </w:r>
      <w:r>
        <w:t>offers</w:t>
      </w:r>
      <w:r>
        <w:rPr>
          <w:spacing w:val="-15"/>
        </w:rPr>
        <w:t xml:space="preserve"> </w:t>
      </w:r>
      <w:r>
        <w:t>a</w:t>
      </w:r>
      <w:r>
        <w:rPr>
          <w:spacing w:val="-18"/>
        </w:rPr>
        <w:t xml:space="preserve"> </w:t>
      </w:r>
      <w:r>
        <w:t>future in</w:t>
      </w:r>
      <w:r>
        <w:rPr>
          <w:spacing w:val="-1"/>
        </w:rPr>
        <w:t xml:space="preserve"> </w:t>
      </w:r>
      <w:r>
        <w:t>which</w:t>
      </w:r>
      <w:r>
        <w:rPr>
          <w:spacing w:val="-1"/>
        </w:rPr>
        <w:t xml:space="preserve"> </w:t>
      </w:r>
      <w:r>
        <w:t>most individuals</w:t>
      </w:r>
      <w:r>
        <w:rPr>
          <w:spacing w:val="-3"/>
        </w:rPr>
        <w:t xml:space="preserve"> </w:t>
      </w:r>
      <w:r>
        <w:t>have access</w:t>
      </w:r>
      <w:r>
        <w:rPr>
          <w:spacing w:val="-3"/>
        </w:rPr>
        <w:t xml:space="preserve"> </w:t>
      </w:r>
      <w:r>
        <w:t>to</w:t>
      </w:r>
      <w:r>
        <w:rPr>
          <w:spacing w:val="-5"/>
        </w:rPr>
        <w:t xml:space="preserve"> </w:t>
      </w:r>
      <w:r>
        <w:t>high-quality</w:t>
      </w:r>
      <w:r>
        <w:rPr>
          <w:spacing w:val="-6"/>
        </w:rPr>
        <w:t xml:space="preserve"> </w:t>
      </w:r>
      <w:r>
        <w:t>rail</w:t>
      </w:r>
      <w:r>
        <w:rPr>
          <w:spacing w:val="-2"/>
        </w:rPr>
        <w:t xml:space="preserve"> </w:t>
      </w:r>
      <w:r>
        <w:t>and public</w:t>
      </w:r>
      <w:r>
        <w:rPr>
          <w:spacing w:val="-2"/>
        </w:rPr>
        <w:t xml:space="preserve"> </w:t>
      </w:r>
      <w:r>
        <w:t>transit services</w:t>
      </w:r>
      <w:r>
        <w:rPr>
          <w:spacing w:val="-3"/>
        </w:rPr>
        <w:t xml:space="preserve"> </w:t>
      </w:r>
      <w:r>
        <w:t>and high-quality</w:t>
      </w:r>
      <w:r>
        <w:rPr>
          <w:spacing w:val="-7"/>
        </w:rPr>
        <w:t xml:space="preserve"> </w:t>
      </w:r>
      <w:r>
        <w:t>active</w:t>
      </w:r>
      <w:r>
        <w:rPr>
          <w:spacing w:val="-7"/>
        </w:rPr>
        <w:t xml:space="preserve"> </w:t>
      </w:r>
      <w:r>
        <w:t>transportation</w:t>
      </w:r>
      <w:r>
        <w:rPr>
          <w:spacing w:val="-7"/>
        </w:rPr>
        <w:t xml:space="preserve"> </w:t>
      </w:r>
      <w:r>
        <w:t>infrastructure,</w:t>
      </w:r>
      <w:r>
        <w:rPr>
          <w:spacing w:val="-7"/>
        </w:rPr>
        <w:t xml:space="preserve"> </w:t>
      </w:r>
      <w:r>
        <w:t>so</w:t>
      </w:r>
      <w:r>
        <w:rPr>
          <w:spacing w:val="-6"/>
        </w:rPr>
        <w:t xml:space="preserve"> </w:t>
      </w:r>
      <w:r>
        <w:t>that</w:t>
      </w:r>
      <w:r>
        <w:rPr>
          <w:spacing w:val="-10"/>
        </w:rPr>
        <w:t xml:space="preserve"> </w:t>
      </w:r>
      <w:r>
        <w:t>driving</w:t>
      </w:r>
      <w:r>
        <w:rPr>
          <w:spacing w:val="-6"/>
        </w:rPr>
        <w:t xml:space="preserve"> </w:t>
      </w:r>
      <w:r>
        <w:t>is</w:t>
      </w:r>
      <w:r>
        <w:rPr>
          <w:spacing w:val="-9"/>
        </w:rPr>
        <w:t xml:space="preserve"> </w:t>
      </w:r>
      <w:r>
        <w:t>a</w:t>
      </w:r>
      <w:r>
        <w:rPr>
          <w:spacing w:val="-7"/>
        </w:rPr>
        <w:t xml:space="preserve"> </w:t>
      </w:r>
      <w:r>
        <w:t>choice,</w:t>
      </w:r>
      <w:r>
        <w:rPr>
          <w:spacing w:val="-7"/>
        </w:rPr>
        <w:t xml:space="preserve"> </w:t>
      </w:r>
      <w:r>
        <w:t>and</w:t>
      </w:r>
      <w:r>
        <w:rPr>
          <w:spacing w:val="-6"/>
        </w:rPr>
        <w:t xml:space="preserve"> </w:t>
      </w:r>
      <w:r>
        <w:t>not</w:t>
      </w:r>
      <w:r>
        <w:rPr>
          <w:spacing w:val="-6"/>
        </w:rPr>
        <w:t xml:space="preserve"> </w:t>
      </w:r>
      <w:r>
        <w:t>an obligation.</w:t>
      </w:r>
      <w:r>
        <w:rPr>
          <w:spacing w:val="-2"/>
        </w:rPr>
        <w:t xml:space="preserve"> </w:t>
      </w:r>
      <w:r>
        <w:t>However,</w:t>
      </w:r>
      <w:r>
        <w:rPr>
          <w:spacing w:val="-6"/>
        </w:rPr>
        <w:t xml:space="preserve"> </w:t>
      </w:r>
      <w:r>
        <w:t>this</w:t>
      </w:r>
      <w:r>
        <w:rPr>
          <w:spacing w:val="-3"/>
        </w:rPr>
        <w:t xml:space="preserve"> </w:t>
      </w:r>
      <w:r>
        <w:t>vision</w:t>
      </w:r>
      <w:r>
        <w:rPr>
          <w:spacing w:val="-1"/>
        </w:rPr>
        <w:t xml:space="preserve"> </w:t>
      </w:r>
      <w:r>
        <w:t>will</w:t>
      </w:r>
      <w:r>
        <w:rPr>
          <w:spacing w:val="-2"/>
        </w:rPr>
        <w:t xml:space="preserve"> </w:t>
      </w:r>
      <w:r>
        <w:t>not</w:t>
      </w:r>
      <w:r>
        <w:rPr>
          <w:spacing w:val="-4"/>
        </w:rPr>
        <w:t xml:space="preserve"> </w:t>
      </w:r>
      <w:r>
        <w:t>be</w:t>
      </w:r>
      <w:r>
        <w:rPr>
          <w:spacing w:val="-1"/>
        </w:rPr>
        <w:t xml:space="preserve"> </w:t>
      </w:r>
      <w:r>
        <w:t>possible</w:t>
      </w:r>
      <w:r>
        <w:rPr>
          <w:spacing w:val="-1"/>
        </w:rPr>
        <w:t xml:space="preserve"> </w:t>
      </w:r>
      <w:r>
        <w:t>without effecting a</w:t>
      </w:r>
      <w:r>
        <w:rPr>
          <w:spacing w:val="-2"/>
        </w:rPr>
        <w:t xml:space="preserve"> </w:t>
      </w:r>
      <w:r>
        <w:t>structural</w:t>
      </w:r>
    </w:p>
    <w:p w14:paraId="339FD8D5" w14:textId="77777777" w:rsidR="00C41784" w:rsidRDefault="00C41784">
      <w:pPr>
        <w:pStyle w:val="BodyText"/>
        <w:rPr>
          <w:sz w:val="20"/>
        </w:rPr>
      </w:pPr>
    </w:p>
    <w:p w14:paraId="164E2ADD" w14:textId="77777777" w:rsidR="00C41784" w:rsidRDefault="00947520">
      <w:pPr>
        <w:pStyle w:val="BodyText"/>
        <w:spacing w:before="7"/>
        <w:rPr>
          <w:sz w:val="15"/>
        </w:rPr>
      </w:pPr>
      <w:r>
        <w:pict w14:anchorId="19DE1532">
          <v:rect id="docshape37" o:spid="_x0000_s2065" style="position:absolute;margin-left:64.8pt;margin-top:10.3pt;width:2in;height:.7pt;z-index:-15720960;mso-wrap-distance-left:0;mso-wrap-distance-right:0;mso-position-horizontal-relative:page" fillcolor="black" stroked="f">
            <w10:wrap type="topAndBottom" anchorx="page"/>
          </v:rect>
        </w:pict>
      </w:r>
    </w:p>
    <w:p w14:paraId="4FCF1EB3" w14:textId="77777777" w:rsidR="00C41784" w:rsidRDefault="00947520">
      <w:pPr>
        <w:spacing w:before="114" w:line="247" w:lineRule="auto"/>
        <w:ind w:left="155" w:right="122"/>
        <w:rPr>
          <w:sz w:val="20"/>
        </w:rPr>
      </w:pPr>
      <w:r>
        <w:rPr>
          <w:sz w:val="20"/>
          <w:vertAlign w:val="superscript"/>
        </w:rPr>
        <w:t>23</w:t>
      </w:r>
      <w:r>
        <w:rPr>
          <w:spacing w:val="-16"/>
          <w:sz w:val="20"/>
        </w:rPr>
        <w:t xml:space="preserve"> </w:t>
      </w:r>
      <w:bookmarkStart w:id="56" w:name="_bookmark22"/>
      <w:bookmarkEnd w:id="56"/>
      <w:r>
        <w:rPr>
          <w:sz w:val="20"/>
        </w:rPr>
        <w:t>Considering</w:t>
      </w:r>
      <w:r>
        <w:rPr>
          <w:spacing w:val="-15"/>
          <w:sz w:val="20"/>
        </w:rPr>
        <w:t xml:space="preserve"> </w:t>
      </w:r>
      <w:r>
        <w:rPr>
          <w:sz w:val="20"/>
        </w:rPr>
        <w:t>new</w:t>
      </w:r>
      <w:r>
        <w:rPr>
          <w:spacing w:val="-15"/>
          <w:sz w:val="20"/>
        </w:rPr>
        <w:t xml:space="preserve"> </w:t>
      </w:r>
      <w:r>
        <w:rPr>
          <w:sz w:val="20"/>
        </w:rPr>
        <w:t>capacity,</w:t>
      </w:r>
      <w:r>
        <w:rPr>
          <w:spacing w:val="-15"/>
          <w:sz w:val="20"/>
        </w:rPr>
        <w:t xml:space="preserve"> </w:t>
      </w:r>
      <w:r>
        <w:rPr>
          <w:sz w:val="20"/>
        </w:rPr>
        <w:t>operations,</w:t>
      </w:r>
      <w:r>
        <w:rPr>
          <w:spacing w:val="-15"/>
          <w:sz w:val="20"/>
        </w:rPr>
        <w:t xml:space="preserve"> </w:t>
      </w:r>
      <w:r>
        <w:rPr>
          <w:sz w:val="20"/>
        </w:rPr>
        <w:t>maintenance,</w:t>
      </w:r>
      <w:r>
        <w:rPr>
          <w:spacing w:val="-15"/>
          <w:sz w:val="20"/>
        </w:rPr>
        <w:t xml:space="preserve"> </w:t>
      </w:r>
      <w:r>
        <w:rPr>
          <w:sz w:val="20"/>
        </w:rPr>
        <w:t>and</w:t>
      </w:r>
      <w:r>
        <w:rPr>
          <w:spacing w:val="-15"/>
          <w:sz w:val="20"/>
        </w:rPr>
        <w:t xml:space="preserve"> </w:t>
      </w:r>
      <w:r>
        <w:rPr>
          <w:sz w:val="20"/>
        </w:rPr>
        <w:t>rehabilitation</w:t>
      </w:r>
      <w:r>
        <w:rPr>
          <w:spacing w:val="-15"/>
          <w:sz w:val="20"/>
        </w:rPr>
        <w:t xml:space="preserve"> </w:t>
      </w:r>
      <w:r>
        <w:rPr>
          <w:sz w:val="20"/>
        </w:rPr>
        <w:t>investments.</w:t>
      </w:r>
      <w:r>
        <w:rPr>
          <w:spacing w:val="-15"/>
          <w:sz w:val="20"/>
        </w:rPr>
        <w:t xml:space="preserve"> </w:t>
      </w:r>
      <w:r>
        <w:rPr>
          <w:sz w:val="20"/>
        </w:rPr>
        <w:t>For</w:t>
      </w:r>
      <w:r>
        <w:rPr>
          <w:spacing w:val="-15"/>
          <w:sz w:val="20"/>
        </w:rPr>
        <w:t xml:space="preserve"> </w:t>
      </w:r>
      <w:r>
        <w:rPr>
          <w:sz w:val="20"/>
        </w:rPr>
        <w:t>a</w:t>
      </w:r>
      <w:r>
        <w:rPr>
          <w:spacing w:val="-15"/>
          <w:sz w:val="20"/>
        </w:rPr>
        <w:t xml:space="preserve"> </w:t>
      </w:r>
      <w:r>
        <w:rPr>
          <w:sz w:val="20"/>
        </w:rPr>
        <w:t>historic</w:t>
      </w:r>
      <w:r>
        <w:rPr>
          <w:spacing w:val="-15"/>
          <w:sz w:val="20"/>
        </w:rPr>
        <w:t xml:space="preserve"> </w:t>
      </w:r>
      <w:r>
        <w:rPr>
          <w:sz w:val="20"/>
        </w:rPr>
        <w:t xml:space="preserve">review, see California Air Resources Board, </w:t>
      </w:r>
      <w:r>
        <w:rPr>
          <w:i/>
          <w:sz w:val="20"/>
        </w:rPr>
        <w:t xml:space="preserve">2018 Progress Report: California’s Sustainable Communities and </w:t>
      </w:r>
      <w:r>
        <w:rPr>
          <w:i/>
          <w:w w:val="95"/>
          <w:sz w:val="20"/>
        </w:rPr>
        <w:t>Climate Protection Act</w:t>
      </w:r>
      <w:r>
        <w:rPr>
          <w:w w:val="95"/>
          <w:sz w:val="20"/>
        </w:rPr>
        <w:t xml:space="preserve">, available at </w:t>
      </w:r>
      <w:hyperlink r:id="rId44">
        <w:r>
          <w:rPr>
            <w:i/>
            <w:color w:val="0563C0"/>
            <w:w w:val="95"/>
            <w:sz w:val="20"/>
            <w:u w:val="single" w:color="0563C0"/>
          </w:rPr>
          <w:t>https://ww2.arb.ca.gov/sites/default/files/2018-</w:t>
        </w:r>
      </w:hyperlink>
      <w:r>
        <w:rPr>
          <w:i/>
          <w:color w:val="0563C0"/>
          <w:w w:val="95"/>
          <w:sz w:val="20"/>
        </w:rPr>
        <w:t xml:space="preserve"> </w:t>
      </w:r>
      <w:hyperlink r:id="rId45">
        <w:r>
          <w:rPr>
            <w:i/>
            <w:color w:val="0563C0"/>
            <w:sz w:val="20"/>
            <w:u w:val="single" w:color="0563C0"/>
          </w:rPr>
          <w:t>11/Final2018Report_SB150_112618_02_Report.pdf</w:t>
        </w:r>
      </w:hyperlink>
      <w:r>
        <w:rPr>
          <w:sz w:val="20"/>
        </w:rPr>
        <w:t>. The more recent data is documented in the</w:t>
      </w:r>
      <w:r>
        <w:rPr>
          <w:spacing w:val="-1"/>
          <w:sz w:val="20"/>
        </w:rPr>
        <w:t xml:space="preserve"> </w:t>
      </w:r>
      <w:r>
        <w:rPr>
          <w:sz w:val="20"/>
        </w:rPr>
        <w:t xml:space="preserve">California Transportation Assessment (pursuant to AB 285), specifically Barbour, Elisa, et al, </w:t>
      </w:r>
      <w:r>
        <w:rPr>
          <w:i/>
          <w:sz w:val="20"/>
        </w:rPr>
        <w:t>MPO Planning and Implementation of State</w:t>
      </w:r>
      <w:r>
        <w:rPr>
          <w:i/>
          <w:spacing w:val="-3"/>
          <w:sz w:val="20"/>
        </w:rPr>
        <w:t xml:space="preserve"> </w:t>
      </w:r>
      <w:r>
        <w:rPr>
          <w:i/>
          <w:sz w:val="20"/>
        </w:rPr>
        <w:t>Policy</w:t>
      </w:r>
      <w:r>
        <w:rPr>
          <w:i/>
          <w:spacing w:val="-3"/>
          <w:sz w:val="20"/>
        </w:rPr>
        <w:t xml:space="preserve"> </w:t>
      </w:r>
      <w:r>
        <w:rPr>
          <w:i/>
          <w:sz w:val="20"/>
        </w:rPr>
        <w:t>Goals,</w:t>
      </w:r>
      <w:r>
        <w:rPr>
          <w:i/>
          <w:spacing w:val="-1"/>
          <w:sz w:val="20"/>
        </w:rPr>
        <w:t xml:space="preserve"> </w:t>
      </w:r>
      <w:r>
        <w:rPr>
          <w:sz w:val="20"/>
        </w:rPr>
        <w:t>UC Berkeley: Institute of</w:t>
      </w:r>
      <w:r>
        <w:rPr>
          <w:spacing w:val="-3"/>
          <w:sz w:val="20"/>
        </w:rPr>
        <w:t xml:space="preserve"> </w:t>
      </w:r>
      <w:r>
        <w:rPr>
          <w:sz w:val="20"/>
        </w:rPr>
        <w:t>Transportation Studies</w:t>
      </w:r>
      <w:r>
        <w:rPr>
          <w:spacing w:val="-1"/>
          <w:sz w:val="20"/>
        </w:rPr>
        <w:t xml:space="preserve"> </w:t>
      </w:r>
      <w:r>
        <w:rPr>
          <w:sz w:val="20"/>
        </w:rPr>
        <w:t>at</w:t>
      </w:r>
      <w:r>
        <w:rPr>
          <w:spacing w:val="-1"/>
          <w:sz w:val="20"/>
        </w:rPr>
        <w:t xml:space="preserve"> </w:t>
      </w:r>
      <w:r>
        <w:rPr>
          <w:sz w:val="20"/>
        </w:rPr>
        <w:t>UC Berkele</w:t>
      </w:r>
      <w:r>
        <w:rPr>
          <w:sz w:val="20"/>
        </w:rPr>
        <w:t>y, page</w:t>
      </w:r>
      <w:r>
        <w:rPr>
          <w:spacing w:val="-16"/>
          <w:sz w:val="20"/>
        </w:rPr>
        <w:t xml:space="preserve"> </w:t>
      </w:r>
      <w:r>
        <w:rPr>
          <w:sz w:val="20"/>
        </w:rPr>
        <w:t>4,</w:t>
      </w:r>
      <w:r>
        <w:rPr>
          <w:spacing w:val="-15"/>
          <w:sz w:val="20"/>
        </w:rPr>
        <w:t xml:space="preserve"> </w:t>
      </w:r>
      <w:r>
        <w:rPr>
          <w:sz w:val="20"/>
        </w:rPr>
        <w:t>available</w:t>
      </w:r>
      <w:r>
        <w:rPr>
          <w:spacing w:val="-15"/>
          <w:sz w:val="20"/>
        </w:rPr>
        <w:t xml:space="preserve"> </w:t>
      </w:r>
      <w:r>
        <w:rPr>
          <w:sz w:val="20"/>
        </w:rPr>
        <w:t>at</w:t>
      </w:r>
      <w:r>
        <w:rPr>
          <w:spacing w:val="-15"/>
          <w:sz w:val="20"/>
        </w:rPr>
        <w:t xml:space="preserve"> </w:t>
      </w:r>
      <w:hyperlink r:id="rId46">
        <w:r>
          <w:rPr>
            <w:i/>
            <w:color w:val="0563C0"/>
            <w:sz w:val="20"/>
            <w:u w:val="single" w:color="0563C0"/>
          </w:rPr>
          <w:t>https://escholarship.org/uc/item/7p8096mh</w:t>
        </w:r>
      </w:hyperlink>
      <w:r>
        <w:rPr>
          <w:sz w:val="20"/>
        </w:rPr>
        <w:t>.</w:t>
      </w:r>
    </w:p>
    <w:p w14:paraId="57D99EA1" w14:textId="77777777" w:rsidR="00C41784" w:rsidRDefault="00C41784">
      <w:pPr>
        <w:spacing w:line="247" w:lineRule="auto"/>
        <w:rPr>
          <w:sz w:val="20"/>
        </w:rPr>
        <w:sectPr w:rsidR="00C41784">
          <w:pgSz w:w="12240" w:h="15840"/>
          <w:pgMar w:top="1540" w:right="1180" w:bottom="1280" w:left="1140" w:header="838" w:footer="1088" w:gutter="0"/>
          <w:cols w:space="720"/>
        </w:sectPr>
      </w:pPr>
    </w:p>
    <w:p w14:paraId="52A76C04" w14:textId="77777777" w:rsidR="00C41784" w:rsidRDefault="00947520">
      <w:pPr>
        <w:pStyle w:val="BodyText"/>
        <w:spacing w:before="91" w:line="244" w:lineRule="auto"/>
        <w:ind w:left="155" w:right="285"/>
        <w:rPr>
          <w:sz w:val="14"/>
        </w:rPr>
      </w:pPr>
      <w:r>
        <w:lastRenderedPageBreak/>
        <w:t xml:space="preserve">realignment of the State’s framework for planning and funding transportation to </w:t>
      </w:r>
      <w:r>
        <w:rPr>
          <w:w w:val="95"/>
        </w:rPr>
        <w:t>prioritize investing in rail, tran</w:t>
      </w:r>
      <w:r>
        <w:rPr>
          <w:w w:val="95"/>
        </w:rPr>
        <w:t xml:space="preserve">sit, active transportation, and building more sustainable </w:t>
      </w:r>
      <w:r>
        <w:rPr>
          <w:spacing w:val="-2"/>
        </w:rPr>
        <w:t>communities.</w:t>
      </w:r>
      <w:hyperlink w:anchor="_bookmark23" w:history="1">
        <w:r>
          <w:rPr>
            <w:spacing w:val="-2"/>
            <w:position w:val="8"/>
            <w:sz w:val="14"/>
          </w:rPr>
          <w:t>24</w:t>
        </w:r>
      </w:hyperlink>
    </w:p>
    <w:p w14:paraId="7BE7B402" w14:textId="58286FD0" w:rsidR="00C41784" w:rsidRDefault="00947520">
      <w:pPr>
        <w:pStyle w:val="BodyText"/>
        <w:spacing w:before="155" w:line="242" w:lineRule="auto"/>
        <w:ind w:left="155" w:right="156"/>
      </w:pPr>
      <w:commentRangeStart w:id="57"/>
      <w:r>
        <w:t>The most critical</w:t>
      </w:r>
      <w:r>
        <w:rPr>
          <w:spacing w:val="-6"/>
        </w:rPr>
        <w:t xml:space="preserve"> </w:t>
      </w:r>
      <w:r>
        <w:t>step</w:t>
      </w:r>
      <w:r>
        <w:rPr>
          <w:spacing w:val="-3"/>
        </w:rPr>
        <w:t xml:space="preserve"> </w:t>
      </w:r>
      <w:r>
        <w:t>of this</w:t>
      </w:r>
      <w:r>
        <w:rPr>
          <w:spacing w:val="-2"/>
        </w:rPr>
        <w:t xml:space="preserve"> </w:t>
      </w:r>
      <w:r>
        <w:t>realignment will</w:t>
      </w:r>
      <w:r>
        <w:rPr>
          <w:spacing w:val="-6"/>
        </w:rPr>
        <w:t xml:space="preserve"> </w:t>
      </w:r>
      <w:r>
        <w:t>be reimagining</w:t>
      </w:r>
      <w:r>
        <w:rPr>
          <w:spacing w:val="-4"/>
        </w:rPr>
        <w:t xml:space="preserve"> </w:t>
      </w:r>
      <w:r>
        <w:t>roadway</w:t>
      </w:r>
      <w:r>
        <w:rPr>
          <w:spacing w:val="-7"/>
        </w:rPr>
        <w:t xml:space="preserve"> </w:t>
      </w:r>
      <w:r>
        <w:t>projects</w:t>
      </w:r>
      <w:r>
        <w:rPr>
          <w:spacing w:val="-1"/>
        </w:rPr>
        <w:t xml:space="preserve"> </w:t>
      </w:r>
      <w:r>
        <w:t>that increase</w:t>
      </w:r>
      <w:r>
        <w:rPr>
          <w:spacing w:val="-5"/>
        </w:rPr>
        <w:t xml:space="preserve"> </w:t>
      </w:r>
      <w:r>
        <w:t>VMT</w:t>
      </w:r>
      <w:r>
        <w:rPr>
          <w:spacing w:val="-3"/>
        </w:rPr>
        <w:t xml:space="preserve"> </w:t>
      </w:r>
      <w:r>
        <w:t>in</w:t>
      </w:r>
      <w:r>
        <w:rPr>
          <w:spacing w:val="-5"/>
        </w:rPr>
        <w:t xml:space="preserve"> </w:t>
      </w:r>
      <w:r>
        <w:t>a</w:t>
      </w:r>
      <w:r>
        <w:rPr>
          <w:spacing w:val="-6"/>
        </w:rPr>
        <w:t xml:space="preserve"> </w:t>
      </w:r>
      <w:r>
        <w:t>way</w:t>
      </w:r>
      <w:r>
        <w:rPr>
          <w:spacing w:val="-6"/>
        </w:rPr>
        <w:t xml:space="preserve"> </w:t>
      </w:r>
      <w:r>
        <w:t>that</w:t>
      </w:r>
      <w:r>
        <w:rPr>
          <w:spacing w:val="-4"/>
        </w:rPr>
        <w:t xml:space="preserve"> </w:t>
      </w:r>
      <w:r>
        <w:t>meets</w:t>
      </w:r>
      <w:r>
        <w:rPr>
          <w:spacing w:val="-7"/>
        </w:rPr>
        <w:t xml:space="preserve"> </w:t>
      </w:r>
      <w:r>
        <w:t>community</w:t>
      </w:r>
      <w:r>
        <w:rPr>
          <w:spacing w:val="-11"/>
        </w:rPr>
        <w:t xml:space="preserve"> </w:t>
      </w:r>
      <w:r>
        <w:t>needs</w:t>
      </w:r>
      <w:r>
        <w:rPr>
          <w:spacing w:val="-7"/>
        </w:rPr>
        <w:t xml:space="preserve"> </w:t>
      </w:r>
      <w:r>
        <w:t>and</w:t>
      </w:r>
      <w:r>
        <w:rPr>
          <w:spacing w:val="-4"/>
        </w:rPr>
        <w:t xml:space="preserve"> </w:t>
      </w:r>
      <w:r>
        <w:t>reduces</w:t>
      </w:r>
      <w:r>
        <w:rPr>
          <w:spacing w:val="-7"/>
        </w:rPr>
        <w:t xml:space="preserve"> </w:t>
      </w:r>
      <w:r>
        <w:t>the</w:t>
      </w:r>
      <w:r>
        <w:rPr>
          <w:spacing w:val="-5"/>
        </w:rPr>
        <w:t xml:space="preserve"> </w:t>
      </w:r>
      <w:r>
        <w:t>need</w:t>
      </w:r>
      <w:r>
        <w:rPr>
          <w:spacing w:val="-4"/>
        </w:rPr>
        <w:t xml:space="preserve"> </w:t>
      </w:r>
      <w:r>
        <w:t>to</w:t>
      </w:r>
      <w:r>
        <w:rPr>
          <w:spacing w:val="-4"/>
        </w:rPr>
        <w:t xml:space="preserve"> </w:t>
      </w:r>
      <w:r>
        <w:t>drive.</w:t>
      </w:r>
      <w:r>
        <w:rPr>
          <w:spacing w:val="-6"/>
        </w:rPr>
        <w:t xml:space="preserve"> </w:t>
      </w:r>
      <w:r>
        <w:t>It</w:t>
      </w:r>
      <w:r>
        <w:rPr>
          <w:spacing w:val="-9"/>
        </w:rPr>
        <w:t xml:space="preserve"> </w:t>
      </w:r>
      <w:r>
        <w:t xml:space="preserve">has been long proven that adding highways, interchanges, and major roadways in densely populated, suburban, and rapidly growing areas only alleviates congestion in the short- term, while increasing VMT, congestion, far-flung development, </w:t>
      </w:r>
      <w:r>
        <w:t>and GHG emissions in the long-term.</w:t>
      </w:r>
      <w:hyperlink w:anchor="_bookmark24" w:history="1">
        <w:r>
          <w:rPr>
            <w:position w:val="8"/>
            <w:sz w:val="14"/>
          </w:rPr>
          <w:t>25</w:t>
        </w:r>
      </w:hyperlink>
      <w:r>
        <w:rPr>
          <w:position w:val="8"/>
          <w:sz w:val="14"/>
        </w:rPr>
        <w:t>,</w:t>
      </w:r>
      <w:hyperlink w:anchor="_bookmark25" w:history="1">
        <w:r>
          <w:rPr>
            <w:position w:val="8"/>
            <w:sz w:val="14"/>
          </w:rPr>
          <w:t>26</w:t>
        </w:r>
      </w:hyperlink>
      <w:r>
        <w:rPr>
          <w:spacing w:val="37"/>
          <w:position w:val="8"/>
          <w:sz w:val="14"/>
        </w:rPr>
        <w:t xml:space="preserve"> </w:t>
      </w:r>
      <w:r>
        <w:t>Another reason to re-envision investments in highway and major roadway projects that induce VMT is</w:t>
      </w:r>
      <w:r>
        <w:rPr>
          <w:spacing w:val="-3"/>
        </w:rPr>
        <w:t xml:space="preserve"> </w:t>
      </w:r>
      <w:r>
        <w:t xml:space="preserve">that such investments take away resources from </w:t>
      </w:r>
      <w:del w:id="58" w:author="Shelley Jiang" w:date="2022-06-17T20:16:00Z">
        <w:r w:rsidDel="00601454">
          <w:delText>investm</w:delText>
        </w:r>
        <w:r w:rsidDel="00601454">
          <w:delText>ents</w:delText>
        </w:r>
        <w:r w:rsidDel="00601454">
          <w:rPr>
            <w:spacing w:val="-8"/>
          </w:rPr>
          <w:delText xml:space="preserve"> </w:delText>
        </w:r>
        <w:r w:rsidDel="00601454">
          <w:delText>in</w:delText>
        </w:r>
        <w:r w:rsidDel="00601454">
          <w:rPr>
            <w:spacing w:val="-6"/>
          </w:rPr>
          <w:delText xml:space="preserve"> </w:delText>
        </w:r>
      </w:del>
      <w:r>
        <w:t>high-quality</w:t>
      </w:r>
      <w:r>
        <w:rPr>
          <w:spacing w:val="-11"/>
        </w:rPr>
        <w:t xml:space="preserve"> </w:t>
      </w:r>
      <w:r>
        <w:t>rail,</w:t>
      </w:r>
      <w:r>
        <w:rPr>
          <w:spacing w:val="-6"/>
        </w:rPr>
        <w:t xml:space="preserve"> </w:t>
      </w:r>
      <w:r>
        <w:t>transit,</w:t>
      </w:r>
      <w:r>
        <w:rPr>
          <w:spacing w:val="-12"/>
        </w:rPr>
        <w:t xml:space="preserve"> </w:t>
      </w:r>
      <w:r>
        <w:t>bicycling,</w:t>
      </w:r>
      <w:r>
        <w:rPr>
          <w:spacing w:val="-6"/>
        </w:rPr>
        <w:t xml:space="preserve"> </w:t>
      </w:r>
      <w:r>
        <w:t>and</w:t>
      </w:r>
      <w:r>
        <w:rPr>
          <w:spacing w:val="-5"/>
        </w:rPr>
        <w:t xml:space="preserve"> </w:t>
      </w:r>
      <w:r>
        <w:t>walking</w:t>
      </w:r>
      <w:r>
        <w:rPr>
          <w:spacing w:val="-5"/>
        </w:rPr>
        <w:t xml:space="preserve"> </w:t>
      </w:r>
      <w:r>
        <w:t>in</w:t>
      </w:r>
      <w:r>
        <w:rPr>
          <w:spacing w:val="-6"/>
        </w:rPr>
        <w:t xml:space="preserve"> </w:t>
      </w:r>
      <w:r>
        <w:t>both</w:t>
      </w:r>
      <w:r>
        <w:rPr>
          <w:spacing w:val="-10"/>
        </w:rPr>
        <w:t xml:space="preserve"> </w:t>
      </w:r>
      <w:r>
        <w:t>the</w:t>
      </w:r>
      <w:r>
        <w:rPr>
          <w:spacing w:val="-6"/>
        </w:rPr>
        <w:t xml:space="preserve"> </w:t>
      </w:r>
      <w:r>
        <w:t>short-</w:t>
      </w:r>
      <w:r>
        <w:rPr>
          <w:spacing w:val="-5"/>
        </w:rPr>
        <w:t xml:space="preserve"> </w:t>
      </w:r>
      <w:r>
        <w:t>and</w:t>
      </w:r>
      <w:r>
        <w:rPr>
          <w:spacing w:val="-10"/>
        </w:rPr>
        <w:t xml:space="preserve"> </w:t>
      </w:r>
      <w:r>
        <w:t>the long-term.</w:t>
      </w:r>
      <w:hyperlink w:anchor="_bookmark26" w:history="1">
        <w:r>
          <w:rPr>
            <w:position w:val="8"/>
            <w:sz w:val="14"/>
          </w:rPr>
          <w:t>27</w:t>
        </w:r>
      </w:hyperlink>
      <w:r>
        <w:rPr>
          <w:spacing w:val="80"/>
          <w:position w:val="8"/>
          <w:sz w:val="14"/>
        </w:rPr>
        <w:t xml:space="preserve"> </w:t>
      </w:r>
      <w:r>
        <w:t>In other words, beyond the direct impact of inducing VMT, such projects can</w:t>
      </w:r>
      <w:r>
        <w:rPr>
          <w:spacing w:val="-19"/>
        </w:rPr>
        <w:t xml:space="preserve"> </w:t>
      </w:r>
      <w:r>
        <w:t>limit</w:t>
      </w:r>
      <w:r>
        <w:rPr>
          <w:spacing w:val="-18"/>
        </w:rPr>
        <w:t xml:space="preserve"> </w:t>
      </w:r>
      <w:r>
        <w:t>government’s</w:t>
      </w:r>
      <w:r>
        <w:rPr>
          <w:spacing w:val="-18"/>
        </w:rPr>
        <w:t xml:space="preserve"> </w:t>
      </w:r>
      <w:r>
        <w:t>ability</w:t>
      </w:r>
      <w:r>
        <w:rPr>
          <w:spacing w:val="-18"/>
        </w:rPr>
        <w:t xml:space="preserve"> </w:t>
      </w:r>
      <w:r>
        <w:t>to</w:t>
      </w:r>
      <w:r>
        <w:rPr>
          <w:spacing w:val="-18"/>
        </w:rPr>
        <w:t xml:space="preserve"> </w:t>
      </w:r>
      <w:r>
        <w:t>improve</w:t>
      </w:r>
      <w:r>
        <w:rPr>
          <w:spacing w:val="-18"/>
        </w:rPr>
        <w:t xml:space="preserve"> </w:t>
      </w:r>
      <w:r>
        <w:t>transportation</w:t>
      </w:r>
      <w:r>
        <w:rPr>
          <w:spacing w:val="-17"/>
        </w:rPr>
        <w:t xml:space="preserve"> </w:t>
      </w:r>
      <w:r>
        <w:t>choices</w:t>
      </w:r>
      <w:r>
        <w:rPr>
          <w:spacing w:val="-18"/>
        </w:rPr>
        <w:t xml:space="preserve"> </w:t>
      </w:r>
      <w:r>
        <w:t>that</w:t>
      </w:r>
      <w:r>
        <w:rPr>
          <w:spacing w:val="-15"/>
        </w:rPr>
        <w:t xml:space="preserve"> </w:t>
      </w:r>
      <w:r>
        <w:t>facilitate</w:t>
      </w:r>
      <w:r>
        <w:rPr>
          <w:spacing w:val="-19"/>
        </w:rPr>
        <w:t xml:space="preserve"> </w:t>
      </w:r>
      <w:r>
        <w:t>mode</w:t>
      </w:r>
      <w:r>
        <w:rPr>
          <w:spacing w:val="-15"/>
        </w:rPr>
        <w:t xml:space="preserve"> </w:t>
      </w:r>
      <w:r>
        <w:t>shift and help reduce VMT.</w:t>
      </w:r>
      <w:commentRangeEnd w:id="57"/>
      <w:r w:rsidR="002204D3">
        <w:rPr>
          <w:rStyle w:val="CommentReference"/>
        </w:rPr>
        <w:commentReference w:id="57"/>
      </w:r>
    </w:p>
    <w:p w14:paraId="02F1B9C6" w14:textId="77777777" w:rsidR="00C41784" w:rsidRDefault="00947520">
      <w:pPr>
        <w:pStyle w:val="BodyText"/>
        <w:spacing w:before="173" w:line="242" w:lineRule="auto"/>
        <w:ind w:left="155" w:right="122"/>
      </w:pPr>
      <w:r>
        <w:t>Another</w:t>
      </w:r>
      <w:r>
        <w:rPr>
          <w:spacing w:val="-8"/>
        </w:rPr>
        <w:t xml:space="preserve"> </w:t>
      </w:r>
      <w:r>
        <w:t>critical</w:t>
      </w:r>
      <w:r>
        <w:rPr>
          <w:spacing w:val="-10"/>
        </w:rPr>
        <w:t xml:space="preserve"> </w:t>
      </w:r>
      <w:r>
        <w:t>step</w:t>
      </w:r>
      <w:r>
        <w:rPr>
          <w:spacing w:val="-8"/>
        </w:rPr>
        <w:t xml:space="preserve"> </w:t>
      </w:r>
      <w:r>
        <w:t>is</w:t>
      </w:r>
      <w:r>
        <w:rPr>
          <w:spacing w:val="-11"/>
        </w:rPr>
        <w:t xml:space="preserve"> </w:t>
      </w:r>
      <w:r>
        <w:t>elevating</w:t>
      </w:r>
      <w:r>
        <w:rPr>
          <w:spacing w:val="-8"/>
        </w:rPr>
        <w:t xml:space="preserve"> </w:t>
      </w:r>
      <w:r>
        <w:t>the</w:t>
      </w:r>
      <w:r>
        <w:rPr>
          <w:spacing w:val="-14"/>
        </w:rPr>
        <w:t xml:space="preserve"> </w:t>
      </w:r>
      <w:r>
        <w:t>quality</w:t>
      </w:r>
      <w:r>
        <w:rPr>
          <w:spacing w:val="-10"/>
        </w:rPr>
        <w:t xml:space="preserve"> </w:t>
      </w:r>
      <w:r>
        <w:t>of</w:t>
      </w:r>
      <w:r>
        <w:rPr>
          <w:spacing w:val="-6"/>
        </w:rPr>
        <w:t xml:space="preserve"> </w:t>
      </w:r>
      <w:r>
        <w:t>rail,</w:t>
      </w:r>
      <w:r>
        <w:rPr>
          <w:spacing w:val="-9"/>
        </w:rPr>
        <w:t xml:space="preserve"> </w:t>
      </w:r>
      <w:r>
        <w:t>public</w:t>
      </w:r>
      <w:r>
        <w:rPr>
          <w:spacing w:val="-15"/>
        </w:rPr>
        <w:t xml:space="preserve"> </w:t>
      </w:r>
      <w:r>
        <w:t>transit</w:t>
      </w:r>
      <w:r>
        <w:rPr>
          <w:spacing w:val="-8"/>
        </w:rPr>
        <w:t xml:space="preserve"> </w:t>
      </w:r>
      <w:r>
        <w:t>services</w:t>
      </w:r>
      <w:r>
        <w:rPr>
          <w:spacing w:val="-11"/>
        </w:rPr>
        <w:t xml:space="preserve"> </w:t>
      </w:r>
      <w:r>
        <w:t>and</w:t>
      </w:r>
      <w:r>
        <w:rPr>
          <w:spacing w:val="-8"/>
        </w:rPr>
        <w:t xml:space="preserve"> </w:t>
      </w:r>
      <w:r>
        <w:t>active transportation</w:t>
      </w:r>
      <w:r>
        <w:rPr>
          <w:spacing w:val="-1"/>
        </w:rPr>
        <w:t xml:space="preserve"> </w:t>
      </w:r>
      <w:r>
        <w:t>infrastructure</w:t>
      </w:r>
      <w:r>
        <w:rPr>
          <w:spacing w:val="-1"/>
        </w:rPr>
        <w:t xml:space="preserve"> </w:t>
      </w:r>
      <w:r>
        <w:t>so</w:t>
      </w:r>
      <w:r>
        <w:rPr>
          <w:spacing w:val="-6"/>
        </w:rPr>
        <w:t xml:space="preserve"> </w:t>
      </w:r>
      <w:r>
        <w:t>that</w:t>
      </w:r>
      <w:r>
        <w:rPr>
          <w:spacing w:val="-6"/>
        </w:rPr>
        <w:t xml:space="preserve"> </w:t>
      </w:r>
      <w:r>
        <w:t>these</w:t>
      </w:r>
      <w:r>
        <w:rPr>
          <w:spacing w:val="-6"/>
        </w:rPr>
        <w:t xml:space="preserve"> </w:t>
      </w:r>
      <w:r>
        <w:t>modes</w:t>
      </w:r>
      <w:r>
        <w:rPr>
          <w:spacing w:val="-1"/>
        </w:rPr>
        <w:t xml:space="preserve"> </w:t>
      </w:r>
      <w:r>
        <w:t>become</w:t>
      </w:r>
      <w:r>
        <w:rPr>
          <w:spacing w:val="-1"/>
        </w:rPr>
        <w:t xml:space="preserve"> </w:t>
      </w:r>
      <w:r>
        <w:t>more</w:t>
      </w:r>
      <w:r>
        <w:rPr>
          <w:spacing w:val="-6"/>
        </w:rPr>
        <w:t xml:space="preserve"> </w:t>
      </w:r>
      <w:r>
        <w:t>efficient and attractive alterna</w:t>
      </w:r>
      <w:r>
        <w:t>tives</w:t>
      </w:r>
      <w:r>
        <w:rPr>
          <w:spacing w:val="-8"/>
        </w:rPr>
        <w:t xml:space="preserve"> </w:t>
      </w:r>
      <w:r>
        <w:t>to</w:t>
      </w:r>
      <w:r>
        <w:rPr>
          <w:spacing w:val="-10"/>
        </w:rPr>
        <w:t xml:space="preserve"> </w:t>
      </w:r>
      <w:r>
        <w:t>driving</w:t>
      </w:r>
      <w:r>
        <w:rPr>
          <w:spacing w:val="-6"/>
        </w:rPr>
        <w:t xml:space="preserve"> </w:t>
      </w:r>
      <w:r>
        <w:t>for</w:t>
      </w:r>
      <w:r>
        <w:rPr>
          <w:spacing w:val="-6"/>
        </w:rPr>
        <w:t xml:space="preserve"> </w:t>
      </w:r>
      <w:r>
        <w:t>all.</w:t>
      </w:r>
      <w:r>
        <w:rPr>
          <w:spacing w:val="-7"/>
        </w:rPr>
        <w:t xml:space="preserve"> </w:t>
      </w:r>
      <w:r>
        <w:t>In</w:t>
      </w:r>
      <w:r>
        <w:rPr>
          <w:spacing w:val="-7"/>
        </w:rPr>
        <w:t xml:space="preserve"> </w:t>
      </w:r>
      <w:r>
        <w:t>order</w:t>
      </w:r>
      <w:r>
        <w:rPr>
          <w:spacing w:val="-9"/>
        </w:rPr>
        <w:t xml:space="preserve"> </w:t>
      </w:r>
      <w:r>
        <w:t>to</w:t>
      </w:r>
      <w:r>
        <w:rPr>
          <w:spacing w:val="-10"/>
        </w:rPr>
        <w:t xml:space="preserve"> </w:t>
      </w:r>
      <w:r>
        <w:t>meet</w:t>
      </w:r>
      <w:r>
        <w:rPr>
          <w:spacing w:val="-6"/>
        </w:rPr>
        <w:t xml:space="preserve"> </w:t>
      </w:r>
      <w:r>
        <w:t>the</w:t>
      </w:r>
      <w:r>
        <w:rPr>
          <w:spacing w:val="-10"/>
        </w:rPr>
        <w:t xml:space="preserve"> </w:t>
      </w:r>
      <w:r>
        <w:t>State’s</w:t>
      </w:r>
      <w:r>
        <w:rPr>
          <w:spacing w:val="-8"/>
        </w:rPr>
        <w:t xml:space="preserve"> </w:t>
      </w:r>
      <w:r>
        <w:t>climate</w:t>
      </w:r>
      <w:r>
        <w:rPr>
          <w:spacing w:val="-7"/>
        </w:rPr>
        <w:t xml:space="preserve"> </w:t>
      </w:r>
      <w:r>
        <w:t>goals,</w:t>
      </w:r>
      <w:r>
        <w:rPr>
          <w:spacing w:val="-7"/>
        </w:rPr>
        <w:t xml:space="preserve"> </w:t>
      </w:r>
      <w:r>
        <w:t>the</w:t>
      </w:r>
      <w:r>
        <w:rPr>
          <w:spacing w:val="-7"/>
        </w:rPr>
        <w:t xml:space="preserve"> </w:t>
      </w:r>
      <w:r>
        <w:t>California Transportation</w:t>
      </w:r>
      <w:r>
        <w:rPr>
          <w:spacing w:val="-1"/>
        </w:rPr>
        <w:t xml:space="preserve"> </w:t>
      </w:r>
      <w:r>
        <w:t>Plan 2050 identifies the</w:t>
      </w:r>
      <w:r>
        <w:rPr>
          <w:spacing w:val="-1"/>
        </w:rPr>
        <w:t xml:space="preserve"> </w:t>
      </w:r>
      <w:r>
        <w:t>need</w:t>
      </w:r>
      <w:r>
        <w:rPr>
          <w:spacing w:val="-6"/>
        </w:rPr>
        <w:t xml:space="preserve"> </w:t>
      </w:r>
      <w:r>
        <w:t>to achieve a</w:t>
      </w:r>
      <w:r>
        <w:rPr>
          <w:spacing w:val="-2"/>
        </w:rPr>
        <w:t xml:space="preserve"> </w:t>
      </w:r>
      <w:r>
        <w:t>significant shift</w:t>
      </w:r>
      <w:r>
        <w:rPr>
          <w:spacing w:val="-1"/>
        </w:rPr>
        <w:t xml:space="preserve"> </w:t>
      </w:r>
      <w:r>
        <w:t>toward non- auto modes, amounting to</w:t>
      </w:r>
      <w:r>
        <w:rPr>
          <w:spacing w:val="-1"/>
        </w:rPr>
        <w:t xml:space="preserve"> </w:t>
      </w:r>
      <w:r>
        <w:t>23 percent of</w:t>
      </w:r>
      <w:r>
        <w:rPr>
          <w:spacing w:val="-1"/>
        </w:rPr>
        <w:t xml:space="preserve"> </w:t>
      </w:r>
      <w:r>
        <w:t>trips occurring by</w:t>
      </w:r>
      <w:r>
        <w:rPr>
          <w:spacing w:val="-3"/>
        </w:rPr>
        <w:t xml:space="preserve"> </w:t>
      </w:r>
      <w:r>
        <w:t>bicycling, walking, transit,</w:t>
      </w:r>
      <w:r>
        <w:rPr>
          <w:spacing w:val="-2"/>
        </w:rPr>
        <w:t xml:space="preserve"> </w:t>
      </w:r>
      <w:r>
        <w:t>or other non-auto modes by 2050.</w:t>
      </w:r>
      <w:hyperlink w:anchor="_bookmark27" w:history="1">
        <w:r>
          <w:rPr>
            <w:position w:val="8"/>
            <w:sz w:val="14"/>
          </w:rPr>
          <w:t>28</w:t>
        </w:r>
      </w:hyperlink>
      <w:r>
        <w:rPr>
          <w:spacing w:val="40"/>
          <w:position w:val="8"/>
          <w:sz w:val="14"/>
        </w:rPr>
        <w:t xml:space="preserve"> </w:t>
      </w:r>
      <w:r>
        <w:t>Accordingly, all levels of government need to work together to</w:t>
      </w:r>
      <w:r>
        <w:rPr>
          <w:spacing w:val="-5"/>
        </w:rPr>
        <w:t xml:space="preserve"> </w:t>
      </w:r>
      <w:r>
        <w:t>increase</w:t>
      </w:r>
      <w:r>
        <w:rPr>
          <w:spacing w:val="-1"/>
        </w:rPr>
        <w:t xml:space="preserve"> </w:t>
      </w:r>
      <w:r>
        <w:t>spending on rail,</w:t>
      </w:r>
      <w:r>
        <w:rPr>
          <w:spacing w:val="-5"/>
        </w:rPr>
        <w:t xml:space="preserve"> </w:t>
      </w:r>
      <w:r>
        <w:t>transit</w:t>
      </w:r>
      <w:r>
        <w:rPr>
          <w:spacing w:val="-4"/>
        </w:rPr>
        <w:t xml:space="preserve"> </w:t>
      </w:r>
      <w:r>
        <w:t>and active</w:t>
      </w:r>
      <w:r>
        <w:rPr>
          <w:spacing w:val="-5"/>
        </w:rPr>
        <w:t xml:space="preserve"> </w:t>
      </w:r>
      <w:r>
        <w:t>transportation</w:t>
      </w:r>
      <w:r>
        <w:rPr>
          <w:spacing w:val="-1"/>
        </w:rPr>
        <w:t xml:space="preserve"> </w:t>
      </w:r>
      <w:r>
        <w:t>to substantially expand</w:t>
      </w:r>
      <w:r>
        <w:rPr>
          <w:spacing w:val="-14"/>
        </w:rPr>
        <w:t xml:space="preserve"> </w:t>
      </w:r>
      <w:r>
        <w:t>the</w:t>
      </w:r>
      <w:r>
        <w:rPr>
          <w:spacing w:val="-12"/>
        </w:rPr>
        <w:t xml:space="preserve"> </w:t>
      </w:r>
      <w:r>
        <w:t>coverage,</w:t>
      </w:r>
      <w:r>
        <w:rPr>
          <w:spacing w:val="-12"/>
        </w:rPr>
        <w:t xml:space="preserve"> </w:t>
      </w:r>
      <w:r>
        <w:t>frequency,</w:t>
      </w:r>
      <w:r>
        <w:rPr>
          <w:spacing w:val="-12"/>
        </w:rPr>
        <w:t xml:space="preserve"> </w:t>
      </w:r>
      <w:r>
        <w:t>affordability,</w:t>
      </w:r>
      <w:r>
        <w:rPr>
          <w:spacing w:val="-12"/>
        </w:rPr>
        <w:t xml:space="preserve"> </w:t>
      </w:r>
      <w:r>
        <w:t>and</w:t>
      </w:r>
      <w:r>
        <w:rPr>
          <w:spacing w:val="-11"/>
        </w:rPr>
        <w:t xml:space="preserve"> </w:t>
      </w:r>
      <w:r>
        <w:t>overall</w:t>
      </w:r>
      <w:r>
        <w:rPr>
          <w:spacing w:val="-13"/>
        </w:rPr>
        <w:t xml:space="preserve"> </w:t>
      </w:r>
      <w:r>
        <w:t>convenience</w:t>
      </w:r>
      <w:r>
        <w:rPr>
          <w:spacing w:val="-15"/>
        </w:rPr>
        <w:t xml:space="preserve"> </w:t>
      </w:r>
      <w:r>
        <w:t>of</w:t>
      </w:r>
      <w:r>
        <w:rPr>
          <w:spacing w:val="-12"/>
        </w:rPr>
        <w:t xml:space="preserve"> </w:t>
      </w:r>
      <w:r>
        <w:t>these</w:t>
      </w:r>
      <w:r>
        <w:rPr>
          <w:spacing w:val="-12"/>
        </w:rPr>
        <w:t xml:space="preserve"> </w:t>
      </w:r>
      <w:r>
        <w:t>modes</w:t>
      </w:r>
      <w:r>
        <w:rPr>
          <w:spacing w:val="-14"/>
        </w:rPr>
        <w:t xml:space="preserve"> </w:t>
      </w:r>
      <w:r>
        <w:t>in a definitive and sustainable manner.</w:t>
      </w:r>
    </w:p>
    <w:p w14:paraId="0E709CF3" w14:textId="77777777" w:rsidR="00C41784" w:rsidRDefault="00C41784">
      <w:pPr>
        <w:pStyle w:val="BodyText"/>
        <w:rPr>
          <w:sz w:val="20"/>
        </w:rPr>
      </w:pPr>
    </w:p>
    <w:p w14:paraId="1141DCB7" w14:textId="77777777" w:rsidR="00C41784" w:rsidRDefault="00C41784">
      <w:pPr>
        <w:pStyle w:val="BodyText"/>
        <w:rPr>
          <w:sz w:val="20"/>
        </w:rPr>
      </w:pPr>
    </w:p>
    <w:p w14:paraId="26BD1912" w14:textId="77777777" w:rsidR="00C41784" w:rsidRDefault="00C41784">
      <w:pPr>
        <w:pStyle w:val="BodyText"/>
        <w:rPr>
          <w:sz w:val="20"/>
        </w:rPr>
      </w:pPr>
    </w:p>
    <w:p w14:paraId="3F77910B" w14:textId="77777777" w:rsidR="00C41784" w:rsidRDefault="00C41784">
      <w:pPr>
        <w:pStyle w:val="BodyText"/>
        <w:rPr>
          <w:sz w:val="20"/>
        </w:rPr>
      </w:pPr>
    </w:p>
    <w:p w14:paraId="6904341A" w14:textId="77777777" w:rsidR="00C41784" w:rsidRDefault="00C41784">
      <w:pPr>
        <w:pStyle w:val="BodyText"/>
        <w:rPr>
          <w:sz w:val="20"/>
        </w:rPr>
      </w:pPr>
    </w:p>
    <w:p w14:paraId="614FB2DE" w14:textId="77777777" w:rsidR="00C41784" w:rsidRDefault="00C41784">
      <w:pPr>
        <w:pStyle w:val="BodyText"/>
        <w:rPr>
          <w:sz w:val="20"/>
        </w:rPr>
      </w:pPr>
    </w:p>
    <w:p w14:paraId="498DDE4B" w14:textId="77777777" w:rsidR="00C41784" w:rsidRDefault="00947520">
      <w:pPr>
        <w:pStyle w:val="BodyText"/>
        <w:spacing w:before="11"/>
        <w:rPr>
          <w:sz w:val="23"/>
        </w:rPr>
      </w:pPr>
      <w:r>
        <w:pict w14:anchorId="77DFED89">
          <v:rect id="docshape42" o:spid="_x0000_s2064" style="position:absolute;margin-left:64.8pt;margin-top:15.1pt;width:2in;height:.7pt;z-index:-15720448;mso-wrap-distance-left:0;mso-wrap-distance-right:0;mso-position-horizontal-relative:page" fillcolor="black" stroked="f">
            <w10:wrap type="topAndBottom" anchorx="page"/>
          </v:rect>
        </w:pict>
      </w:r>
    </w:p>
    <w:p w14:paraId="6295AF72" w14:textId="77777777" w:rsidR="00C41784" w:rsidRDefault="00947520">
      <w:pPr>
        <w:spacing w:before="114" w:line="244" w:lineRule="auto"/>
        <w:ind w:left="155" w:right="170"/>
        <w:rPr>
          <w:i/>
          <w:sz w:val="20"/>
        </w:rPr>
      </w:pPr>
      <w:r>
        <w:rPr>
          <w:sz w:val="20"/>
          <w:vertAlign w:val="superscript"/>
        </w:rPr>
        <w:t>24</w:t>
      </w:r>
      <w:r>
        <w:rPr>
          <w:sz w:val="20"/>
        </w:rPr>
        <w:t xml:space="preserve"> </w:t>
      </w:r>
      <w:bookmarkStart w:id="59" w:name="_bookmark23"/>
      <w:bookmarkEnd w:id="59"/>
      <w:r>
        <w:rPr>
          <w:sz w:val="20"/>
        </w:rPr>
        <w:t>G</w:t>
      </w:r>
      <w:r>
        <w:rPr>
          <w:sz w:val="20"/>
        </w:rPr>
        <w:t>overnor Newsom’s Executive Order N-19-19 and the subsequent development of the Climate Action Plan for</w:t>
      </w:r>
      <w:r>
        <w:rPr>
          <w:spacing w:val="-1"/>
          <w:sz w:val="20"/>
        </w:rPr>
        <w:t xml:space="preserve"> </w:t>
      </w:r>
      <w:r>
        <w:rPr>
          <w:sz w:val="20"/>
        </w:rPr>
        <w:t>Transportation</w:t>
      </w:r>
      <w:r>
        <w:rPr>
          <w:spacing w:val="-3"/>
          <w:sz w:val="20"/>
        </w:rPr>
        <w:t xml:space="preserve"> </w:t>
      </w:r>
      <w:r>
        <w:rPr>
          <w:sz w:val="20"/>
        </w:rPr>
        <w:t>Infrastructure</w:t>
      </w:r>
      <w:r>
        <w:rPr>
          <w:spacing w:val="-3"/>
          <w:sz w:val="20"/>
        </w:rPr>
        <w:t xml:space="preserve"> </w:t>
      </w:r>
      <w:r>
        <w:rPr>
          <w:sz w:val="20"/>
        </w:rPr>
        <w:t>(CAPTI) call for</w:t>
      </w:r>
      <w:r>
        <w:rPr>
          <w:spacing w:val="-1"/>
          <w:sz w:val="20"/>
        </w:rPr>
        <w:t xml:space="preserve"> </w:t>
      </w:r>
      <w:r>
        <w:rPr>
          <w:sz w:val="20"/>
        </w:rPr>
        <w:t>this change</w:t>
      </w:r>
      <w:r>
        <w:rPr>
          <w:spacing w:val="-3"/>
          <w:sz w:val="20"/>
        </w:rPr>
        <w:t xml:space="preserve"> </w:t>
      </w:r>
      <w:r>
        <w:rPr>
          <w:sz w:val="20"/>
        </w:rPr>
        <w:t>and provide</w:t>
      </w:r>
      <w:r>
        <w:rPr>
          <w:spacing w:val="-3"/>
          <w:sz w:val="20"/>
        </w:rPr>
        <w:t xml:space="preserve"> </w:t>
      </w:r>
      <w:r>
        <w:rPr>
          <w:sz w:val="20"/>
        </w:rPr>
        <w:t>a general framework</w:t>
      </w:r>
      <w:r>
        <w:rPr>
          <w:spacing w:val="-1"/>
          <w:sz w:val="20"/>
        </w:rPr>
        <w:t xml:space="preserve"> </w:t>
      </w:r>
      <w:r>
        <w:rPr>
          <w:sz w:val="20"/>
        </w:rPr>
        <w:t>to achieve</w:t>
      </w:r>
      <w:r>
        <w:rPr>
          <w:spacing w:val="-16"/>
          <w:sz w:val="20"/>
        </w:rPr>
        <w:t xml:space="preserve"> </w:t>
      </w:r>
      <w:r>
        <w:rPr>
          <w:sz w:val="20"/>
        </w:rPr>
        <w:t>it,</w:t>
      </w:r>
      <w:r>
        <w:rPr>
          <w:spacing w:val="-15"/>
          <w:sz w:val="20"/>
        </w:rPr>
        <w:t xml:space="preserve"> </w:t>
      </w:r>
      <w:r>
        <w:rPr>
          <w:sz w:val="20"/>
        </w:rPr>
        <w:t>respectively.</w:t>
      </w:r>
      <w:r>
        <w:rPr>
          <w:spacing w:val="-15"/>
          <w:sz w:val="20"/>
        </w:rPr>
        <w:t xml:space="preserve"> </w:t>
      </w:r>
      <w:r>
        <w:rPr>
          <w:sz w:val="20"/>
        </w:rPr>
        <w:t>See</w:t>
      </w:r>
      <w:r>
        <w:rPr>
          <w:spacing w:val="-15"/>
          <w:sz w:val="20"/>
        </w:rPr>
        <w:t xml:space="preserve"> </w:t>
      </w:r>
      <w:r>
        <w:rPr>
          <w:sz w:val="20"/>
        </w:rPr>
        <w:t>California</w:t>
      </w:r>
      <w:r>
        <w:rPr>
          <w:spacing w:val="-15"/>
          <w:sz w:val="20"/>
        </w:rPr>
        <w:t xml:space="preserve"> </w:t>
      </w:r>
      <w:r>
        <w:rPr>
          <w:sz w:val="20"/>
        </w:rPr>
        <w:t>State</w:t>
      </w:r>
      <w:r>
        <w:rPr>
          <w:spacing w:val="-15"/>
          <w:sz w:val="20"/>
        </w:rPr>
        <w:t xml:space="preserve"> </w:t>
      </w:r>
      <w:r>
        <w:rPr>
          <w:sz w:val="20"/>
        </w:rPr>
        <w:t>Transportati</w:t>
      </w:r>
      <w:r>
        <w:rPr>
          <w:sz w:val="20"/>
        </w:rPr>
        <w:t>on</w:t>
      </w:r>
      <w:r>
        <w:rPr>
          <w:spacing w:val="-15"/>
          <w:sz w:val="20"/>
        </w:rPr>
        <w:t xml:space="preserve"> </w:t>
      </w:r>
      <w:r>
        <w:rPr>
          <w:sz w:val="20"/>
        </w:rPr>
        <w:t>Agency,</w:t>
      </w:r>
      <w:r>
        <w:rPr>
          <w:spacing w:val="-15"/>
          <w:sz w:val="20"/>
        </w:rPr>
        <w:t xml:space="preserve"> </w:t>
      </w:r>
      <w:r>
        <w:rPr>
          <w:i/>
          <w:sz w:val="20"/>
        </w:rPr>
        <w:t>Climate</w:t>
      </w:r>
      <w:r>
        <w:rPr>
          <w:i/>
          <w:spacing w:val="-15"/>
          <w:sz w:val="20"/>
        </w:rPr>
        <w:t xml:space="preserve"> </w:t>
      </w:r>
      <w:r>
        <w:rPr>
          <w:i/>
          <w:sz w:val="20"/>
        </w:rPr>
        <w:t>Action</w:t>
      </w:r>
      <w:r>
        <w:rPr>
          <w:i/>
          <w:spacing w:val="-15"/>
          <w:sz w:val="20"/>
        </w:rPr>
        <w:t xml:space="preserve"> </w:t>
      </w:r>
      <w:r>
        <w:rPr>
          <w:i/>
          <w:sz w:val="20"/>
        </w:rPr>
        <w:t>Plan</w:t>
      </w:r>
      <w:r>
        <w:rPr>
          <w:i/>
          <w:spacing w:val="-15"/>
          <w:sz w:val="20"/>
        </w:rPr>
        <w:t xml:space="preserve"> </w:t>
      </w:r>
      <w:r>
        <w:rPr>
          <w:i/>
          <w:sz w:val="20"/>
        </w:rPr>
        <w:t>for</w:t>
      </w:r>
      <w:r>
        <w:rPr>
          <w:i/>
          <w:spacing w:val="-15"/>
          <w:sz w:val="20"/>
        </w:rPr>
        <w:t xml:space="preserve"> </w:t>
      </w:r>
      <w:r>
        <w:rPr>
          <w:i/>
          <w:sz w:val="20"/>
        </w:rPr>
        <w:t xml:space="preserve">Transportation </w:t>
      </w:r>
      <w:r>
        <w:rPr>
          <w:i/>
          <w:w w:val="90"/>
          <w:sz w:val="20"/>
        </w:rPr>
        <w:t>Infrastructure</w:t>
      </w:r>
      <w:r>
        <w:rPr>
          <w:w w:val="90"/>
          <w:sz w:val="20"/>
        </w:rPr>
        <w:t>,</w:t>
      </w:r>
      <w:r>
        <w:rPr>
          <w:spacing w:val="25"/>
          <w:sz w:val="20"/>
        </w:rPr>
        <w:t xml:space="preserve">  </w:t>
      </w:r>
      <w:r>
        <w:rPr>
          <w:w w:val="90"/>
          <w:sz w:val="20"/>
        </w:rPr>
        <w:t>available</w:t>
      </w:r>
      <w:r>
        <w:rPr>
          <w:spacing w:val="71"/>
          <w:w w:val="150"/>
          <w:sz w:val="20"/>
        </w:rPr>
        <w:t xml:space="preserve"> </w:t>
      </w:r>
      <w:r>
        <w:rPr>
          <w:w w:val="90"/>
          <w:sz w:val="20"/>
        </w:rPr>
        <w:t>at:</w:t>
      </w:r>
      <w:r>
        <w:rPr>
          <w:spacing w:val="77"/>
          <w:w w:val="150"/>
          <w:sz w:val="20"/>
        </w:rPr>
        <w:t xml:space="preserve"> </w:t>
      </w:r>
      <w:hyperlink r:id="rId47">
        <w:r>
          <w:rPr>
            <w:i/>
            <w:color w:val="0563C0"/>
            <w:w w:val="90"/>
            <w:sz w:val="20"/>
            <w:u w:val="single" w:color="0563C0"/>
          </w:rPr>
          <w:t>https://calsta.ca.gov/-/media/calsta-media/documents/capti-july-2021-</w:t>
        </w:r>
        <w:r>
          <w:rPr>
            <w:i/>
            <w:color w:val="0563C0"/>
            <w:spacing w:val="-2"/>
            <w:w w:val="90"/>
            <w:sz w:val="20"/>
            <w:u w:val="single" w:color="0563C0"/>
          </w:rPr>
          <w:t>a11y.pdf</w:t>
        </w:r>
      </w:hyperlink>
    </w:p>
    <w:p w14:paraId="23789E34" w14:textId="77777777" w:rsidR="00C41784" w:rsidRDefault="00947520">
      <w:pPr>
        <w:spacing w:before="66" w:line="247" w:lineRule="auto"/>
        <w:ind w:left="155" w:right="226"/>
        <w:rPr>
          <w:i/>
          <w:sz w:val="20"/>
        </w:rPr>
      </w:pPr>
      <w:r>
        <w:rPr>
          <w:position w:val="7"/>
          <w:sz w:val="12"/>
        </w:rPr>
        <w:t>25</w:t>
      </w:r>
      <w:r>
        <w:rPr>
          <w:spacing w:val="2"/>
          <w:position w:val="7"/>
          <w:sz w:val="12"/>
        </w:rPr>
        <w:t xml:space="preserve"> </w:t>
      </w:r>
      <w:bookmarkStart w:id="60" w:name="_bookmark24"/>
      <w:bookmarkEnd w:id="60"/>
      <w:r>
        <w:rPr>
          <w:sz w:val="20"/>
        </w:rPr>
        <w:t>California</w:t>
      </w:r>
      <w:r>
        <w:rPr>
          <w:spacing w:val="-15"/>
          <w:sz w:val="20"/>
        </w:rPr>
        <w:t xml:space="preserve"> </w:t>
      </w:r>
      <w:r>
        <w:rPr>
          <w:sz w:val="20"/>
        </w:rPr>
        <w:t>Department</w:t>
      </w:r>
      <w:r>
        <w:rPr>
          <w:spacing w:val="-12"/>
          <w:sz w:val="20"/>
        </w:rPr>
        <w:t xml:space="preserve"> </w:t>
      </w:r>
      <w:r>
        <w:rPr>
          <w:sz w:val="20"/>
        </w:rPr>
        <w:t>of</w:t>
      </w:r>
      <w:r>
        <w:rPr>
          <w:spacing w:val="-16"/>
          <w:sz w:val="20"/>
        </w:rPr>
        <w:t xml:space="preserve"> </w:t>
      </w:r>
      <w:r>
        <w:rPr>
          <w:sz w:val="20"/>
        </w:rPr>
        <w:t>Transportation.</w:t>
      </w:r>
      <w:r>
        <w:rPr>
          <w:spacing w:val="-15"/>
          <w:sz w:val="20"/>
        </w:rPr>
        <w:t xml:space="preserve"> </w:t>
      </w:r>
      <w:r>
        <w:rPr>
          <w:i/>
          <w:sz w:val="20"/>
        </w:rPr>
        <w:t>Transportation</w:t>
      </w:r>
      <w:r>
        <w:rPr>
          <w:i/>
          <w:spacing w:val="-14"/>
          <w:sz w:val="20"/>
        </w:rPr>
        <w:t xml:space="preserve"> </w:t>
      </w:r>
      <w:r>
        <w:rPr>
          <w:i/>
          <w:sz w:val="20"/>
        </w:rPr>
        <w:t>Analysis</w:t>
      </w:r>
      <w:r>
        <w:rPr>
          <w:i/>
          <w:spacing w:val="-13"/>
          <w:sz w:val="20"/>
        </w:rPr>
        <w:t xml:space="preserve"> </w:t>
      </w:r>
      <w:r>
        <w:rPr>
          <w:i/>
          <w:sz w:val="20"/>
        </w:rPr>
        <w:t>Framework,</w:t>
      </w:r>
      <w:r>
        <w:rPr>
          <w:i/>
          <w:spacing w:val="-16"/>
          <w:sz w:val="20"/>
        </w:rPr>
        <w:t xml:space="preserve"> </w:t>
      </w:r>
      <w:r>
        <w:rPr>
          <w:i/>
          <w:sz w:val="20"/>
        </w:rPr>
        <w:t>First</w:t>
      </w:r>
      <w:r>
        <w:rPr>
          <w:i/>
          <w:spacing w:val="-12"/>
          <w:sz w:val="20"/>
        </w:rPr>
        <w:t xml:space="preserve"> </w:t>
      </w:r>
      <w:r>
        <w:rPr>
          <w:i/>
          <w:sz w:val="20"/>
        </w:rPr>
        <w:t>Edition</w:t>
      </w:r>
      <w:r>
        <w:rPr>
          <w:sz w:val="20"/>
        </w:rPr>
        <w:t>,</w:t>
      </w:r>
      <w:r>
        <w:rPr>
          <w:spacing w:val="-16"/>
          <w:sz w:val="20"/>
        </w:rPr>
        <w:t xml:space="preserve"> </w:t>
      </w:r>
      <w:r>
        <w:rPr>
          <w:sz w:val="20"/>
        </w:rPr>
        <w:t>pages</w:t>
      </w:r>
      <w:r>
        <w:rPr>
          <w:spacing w:val="-13"/>
          <w:sz w:val="20"/>
        </w:rPr>
        <w:t xml:space="preserve"> </w:t>
      </w:r>
      <w:r>
        <w:rPr>
          <w:sz w:val="20"/>
        </w:rPr>
        <w:t xml:space="preserve">28-29. </w:t>
      </w:r>
      <w:r>
        <w:rPr>
          <w:w w:val="95"/>
          <w:sz w:val="20"/>
        </w:rPr>
        <w:t xml:space="preserve">Available at: </w:t>
      </w:r>
      <w:hyperlink r:id="rId48">
        <w:r>
          <w:rPr>
            <w:i/>
            <w:color w:val="0563C0"/>
            <w:w w:val="95"/>
            <w:sz w:val="20"/>
            <w:u w:val="single" w:color="0563C0"/>
          </w:rPr>
          <w:t>https://dot.ca.gov/-/media/dot-media/programs/transportation-planning/documents/sb-</w:t>
        </w:r>
      </w:hyperlink>
      <w:r>
        <w:rPr>
          <w:i/>
          <w:color w:val="0563C0"/>
          <w:w w:val="95"/>
          <w:sz w:val="20"/>
        </w:rPr>
        <w:t xml:space="preserve"> </w:t>
      </w:r>
      <w:hyperlink r:id="rId49">
        <w:r>
          <w:rPr>
            <w:i/>
            <w:color w:val="0563C0"/>
            <w:spacing w:val="-2"/>
            <w:sz w:val="20"/>
            <w:u w:val="single" w:color="0563C0"/>
          </w:rPr>
          <w:t>743/2020-09-10-</w:t>
        </w:r>
        <w:r>
          <w:rPr>
            <w:i/>
            <w:color w:val="0563C0"/>
            <w:spacing w:val="-2"/>
            <w:sz w:val="20"/>
            <w:u w:val="single" w:color="0563C0"/>
          </w:rPr>
          <w:t>1st-edition-taf-fnl-a11y.pdf</w:t>
        </w:r>
      </w:hyperlink>
    </w:p>
    <w:p w14:paraId="6559F90B" w14:textId="77777777" w:rsidR="00C41784" w:rsidRDefault="00947520">
      <w:pPr>
        <w:spacing w:before="64" w:line="247" w:lineRule="auto"/>
        <w:ind w:left="155" w:right="285"/>
        <w:rPr>
          <w:i/>
          <w:sz w:val="20"/>
        </w:rPr>
      </w:pPr>
      <w:r>
        <w:rPr>
          <w:sz w:val="20"/>
          <w:vertAlign w:val="superscript"/>
        </w:rPr>
        <w:t>26</w:t>
      </w:r>
      <w:r>
        <w:rPr>
          <w:sz w:val="20"/>
        </w:rPr>
        <w:t xml:space="preserve"> </w:t>
      </w:r>
      <w:bookmarkStart w:id="61" w:name="_bookmark25"/>
      <w:bookmarkEnd w:id="61"/>
      <w:r>
        <w:rPr>
          <w:sz w:val="20"/>
        </w:rPr>
        <w:t xml:space="preserve">Handy, Susan, &amp; </w:t>
      </w:r>
      <w:proofErr w:type="spellStart"/>
      <w:r>
        <w:rPr>
          <w:sz w:val="20"/>
        </w:rPr>
        <w:t>Boarnet</w:t>
      </w:r>
      <w:proofErr w:type="spellEnd"/>
      <w:r>
        <w:rPr>
          <w:sz w:val="20"/>
        </w:rPr>
        <w:t xml:space="preserve">, Marlon G. 2014. “Impact of Highway Capacity and Induced Travel on Passenger Vehicle Use and Greenhouse Gas Emissions.” California Air Resources Board Policy Brief. </w:t>
      </w:r>
      <w:r>
        <w:rPr>
          <w:w w:val="95"/>
          <w:sz w:val="20"/>
        </w:rPr>
        <w:t xml:space="preserve">Available at: </w:t>
      </w:r>
      <w:hyperlink r:id="rId50">
        <w:r>
          <w:rPr>
            <w:i/>
            <w:color w:val="0563C0"/>
            <w:w w:val="95"/>
            <w:sz w:val="20"/>
            <w:u w:val="single" w:color="0563C0"/>
          </w:rPr>
          <w:t>https://ww2.arb.ca.gov/sites/default/files/2020-</w:t>
        </w:r>
      </w:hyperlink>
      <w:r>
        <w:rPr>
          <w:i/>
          <w:color w:val="0563C0"/>
          <w:w w:val="95"/>
          <w:sz w:val="20"/>
        </w:rPr>
        <w:t xml:space="preserve"> </w:t>
      </w:r>
      <w:hyperlink r:id="rId51">
        <w:r>
          <w:rPr>
            <w:i/>
            <w:color w:val="0563C0"/>
            <w:spacing w:val="-2"/>
            <w:sz w:val="20"/>
            <w:u w:val="single" w:color="0563C0"/>
          </w:rPr>
          <w:t>06/Impact_of_Highway_Capacity_and_Induced_Travel_on_Passenger_Vehicle_Use_and_Greenhouse_Ga</w:t>
        </w:r>
        <w:r>
          <w:rPr>
            <w:i/>
            <w:color w:val="0563C0"/>
            <w:spacing w:val="-2"/>
            <w:sz w:val="20"/>
            <w:u w:val="single" w:color="0563C0"/>
          </w:rPr>
          <w:t>s_</w:t>
        </w:r>
      </w:hyperlink>
      <w:r>
        <w:rPr>
          <w:i/>
          <w:color w:val="0563C0"/>
          <w:spacing w:val="-2"/>
          <w:sz w:val="20"/>
        </w:rPr>
        <w:t xml:space="preserve"> </w:t>
      </w:r>
      <w:hyperlink r:id="rId52">
        <w:r>
          <w:rPr>
            <w:i/>
            <w:color w:val="0563C0"/>
            <w:spacing w:val="-2"/>
            <w:sz w:val="20"/>
            <w:u w:val="single" w:color="0563C0"/>
          </w:rPr>
          <w:t>Emissions_Policy_Brief.pdf</w:t>
        </w:r>
      </w:hyperlink>
    </w:p>
    <w:p w14:paraId="47B41820" w14:textId="77777777" w:rsidR="00C41784" w:rsidRDefault="00947520">
      <w:pPr>
        <w:spacing w:before="57" w:line="242" w:lineRule="auto"/>
        <w:ind w:left="155" w:right="122"/>
        <w:rPr>
          <w:sz w:val="20"/>
        </w:rPr>
      </w:pPr>
      <w:r>
        <w:rPr>
          <w:sz w:val="20"/>
          <w:vertAlign w:val="superscript"/>
        </w:rPr>
        <w:t>27</w:t>
      </w:r>
      <w:r>
        <w:rPr>
          <w:sz w:val="20"/>
        </w:rPr>
        <w:t xml:space="preserve"> </w:t>
      </w:r>
      <w:bookmarkStart w:id="62" w:name="_bookmark26"/>
      <w:bookmarkEnd w:id="62"/>
      <w:r>
        <w:rPr>
          <w:sz w:val="20"/>
        </w:rPr>
        <w:t>Considering the</w:t>
      </w:r>
      <w:r>
        <w:rPr>
          <w:spacing w:val="-5"/>
          <w:sz w:val="20"/>
        </w:rPr>
        <w:t xml:space="preserve"> </w:t>
      </w:r>
      <w:r>
        <w:rPr>
          <w:sz w:val="20"/>
        </w:rPr>
        <w:t>budgetary impact of</w:t>
      </w:r>
      <w:r>
        <w:rPr>
          <w:spacing w:val="-5"/>
          <w:sz w:val="20"/>
        </w:rPr>
        <w:t xml:space="preserve"> </w:t>
      </w:r>
      <w:r>
        <w:rPr>
          <w:sz w:val="20"/>
        </w:rPr>
        <w:t>developing</w:t>
      </w:r>
      <w:r>
        <w:rPr>
          <w:spacing w:val="-1"/>
          <w:sz w:val="20"/>
        </w:rPr>
        <w:t xml:space="preserve"> </w:t>
      </w:r>
      <w:r>
        <w:rPr>
          <w:sz w:val="20"/>
        </w:rPr>
        <w:t>new highway infrastructure</w:t>
      </w:r>
      <w:r>
        <w:rPr>
          <w:spacing w:val="-5"/>
          <w:sz w:val="20"/>
        </w:rPr>
        <w:t xml:space="preserve"> </w:t>
      </w:r>
      <w:r>
        <w:rPr>
          <w:sz w:val="20"/>
        </w:rPr>
        <w:t>and</w:t>
      </w:r>
      <w:r>
        <w:rPr>
          <w:spacing w:val="-1"/>
          <w:sz w:val="20"/>
        </w:rPr>
        <w:t xml:space="preserve"> </w:t>
      </w:r>
      <w:r>
        <w:rPr>
          <w:sz w:val="20"/>
        </w:rPr>
        <w:t>the ensuing</w:t>
      </w:r>
      <w:r>
        <w:rPr>
          <w:spacing w:val="-1"/>
          <w:sz w:val="20"/>
        </w:rPr>
        <w:t xml:space="preserve"> </w:t>
      </w:r>
      <w:r>
        <w:rPr>
          <w:sz w:val="20"/>
        </w:rPr>
        <w:t>lifespan</w:t>
      </w:r>
      <w:r>
        <w:rPr>
          <w:spacing w:val="-5"/>
          <w:sz w:val="20"/>
        </w:rPr>
        <w:t xml:space="preserve"> </w:t>
      </w:r>
      <w:r>
        <w:rPr>
          <w:sz w:val="20"/>
        </w:rPr>
        <w:t>of operation and maintenance costs.</w:t>
      </w:r>
    </w:p>
    <w:p w14:paraId="630E6A80" w14:textId="77777777" w:rsidR="00C41784" w:rsidRDefault="00947520">
      <w:pPr>
        <w:spacing w:before="64"/>
        <w:ind w:left="155"/>
        <w:rPr>
          <w:sz w:val="20"/>
        </w:rPr>
      </w:pPr>
      <w:r>
        <w:rPr>
          <w:position w:val="7"/>
          <w:sz w:val="12"/>
        </w:rPr>
        <w:t>28</w:t>
      </w:r>
      <w:r>
        <w:rPr>
          <w:spacing w:val="45"/>
          <w:position w:val="7"/>
          <w:sz w:val="12"/>
        </w:rPr>
        <w:t xml:space="preserve"> </w:t>
      </w:r>
      <w:bookmarkStart w:id="63" w:name="_bookmark27"/>
      <w:bookmarkEnd w:id="63"/>
      <w:r>
        <w:rPr>
          <w:sz w:val="20"/>
        </w:rPr>
        <w:t>California</w:t>
      </w:r>
      <w:r>
        <w:rPr>
          <w:spacing w:val="-12"/>
          <w:sz w:val="20"/>
        </w:rPr>
        <w:t xml:space="preserve"> </w:t>
      </w:r>
      <w:r>
        <w:rPr>
          <w:sz w:val="20"/>
        </w:rPr>
        <w:t>Department</w:t>
      </w:r>
      <w:r>
        <w:rPr>
          <w:spacing w:val="-15"/>
          <w:sz w:val="20"/>
        </w:rPr>
        <w:t xml:space="preserve"> </w:t>
      </w:r>
      <w:r>
        <w:rPr>
          <w:sz w:val="20"/>
        </w:rPr>
        <w:t>of</w:t>
      </w:r>
      <w:r>
        <w:rPr>
          <w:spacing w:val="-14"/>
          <w:sz w:val="20"/>
        </w:rPr>
        <w:t xml:space="preserve"> </w:t>
      </w:r>
      <w:r>
        <w:rPr>
          <w:sz w:val="20"/>
        </w:rPr>
        <w:t>Transportation.</w:t>
      </w:r>
      <w:r>
        <w:rPr>
          <w:spacing w:val="-15"/>
          <w:sz w:val="20"/>
        </w:rPr>
        <w:t xml:space="preserve"> </w:t>
      </w:r>
      <w:r>
        <w:rPr>
          <w:i/>
          <w:sz w:val="20"/>
        </w:rPr>
        <w:t>California</w:t>
      </w:r>
      <w:r>
        <w:rPr>
          <w:i/>
          <w:spacing w:val="-12"/>
          <w:sz w:val="20"/>
        </w:rPr>
        <w:t xml:space="preserve"> </w:t>
      </w:r>
      <w:r>
        <w:rPr>
          <w:i/>
          <w:sz w:val="20"/>
        </w:rPr>
        <w:t>Transportation</w:t>
      </w:r>
      <w:r>
        <w:rPr>
          <w:i/>
          <w:spacing w:val="-15"/>
          <w:sz w:val="20"/>
        </w:rPr>
        <w:t xml:space="preserve"> </w:t>
      </w:r>
      <w:r>
        <w:rPr>
          <w:i/>
          <w:sz w:val="20"/>
        </w:rPr>
        <w:t>Plan</w:t>
      </w:r>
      <w:r>
        <w:rPr>
          <w:i/>
          <w:spacing w:val="-14"/>
          <w:sz w:val="20"/>
        </w:rPr>
        <w:t xml:space="preserve"> </w:t>
      </w:r>
      <w:r>
        <w:rPr>
          <w:i/>
          <w:sz w:val="20"/>
        </w:rPr>
        <w:t>2050</w:t>
      </w:r>
      <w:r>
        <w:rPr>
          <w:sz w:val="20"/>
        </w:rPr>
        <w:t>,</w:t>
      </w:r>
      <w:r>
        <w:rPr>
          <w:spacing w:val="-15"/>
          <w:sz w:val="20"/>
        </w:rPr>
        <w:t xml:space="preserve"> </w:t>
      </w:r>
      <w:r>
        <w:rPr>
          <w:sz w:val="20"/>
        </w:rPr>
        <w:t>page</w:t>
      </w:r>
      <w:r>
        <w:rPr>
          <w:spacing w:val="-14"/>
          <w:sz w:val="20"/>
        </w:rPr>
        <w:t xml:space="preserve"> </w:t>
      </w:r>
      <w:r>
        <w:rPr>
          <w:sz w:val="20"/>
        </w:rPr>
        <w:t>96.</w:t>
      </w:r>
      <w:r>
        <w:rPr>
          <w:spacing w:val="-15"/>
          <w:sz w:val="20"/>
        </w:rPr>
        <w:t xml:space="preserve"> </w:t>
      </w:r>
      <w:r>
        <w:rPr>
          <w:sz w:val="20"/>
        </w:rPr>
        <w:t>Available</w:t>
      </w:r>
      <w:r>
        <w:rPr>
          <w:spacing w:val="-14"/>
          <w:sz w:val="20"/>
        </w:rPr>
        <w:t xml:space="preserve"> </w:t>
      </w:r>
      <w:r>
        <w:rPr>
          <w:spacing w:val="-5"/>
          <w:sz w:val="20"/>
        </w:rPr>
        <w:t>at:</w:t>
      </w:r>
    </w:p>
    <w:p w14:paraId="3B189966" w14:textId="77777777" w:rsidR="00C41784" w:rsidRDefault="00C41784">
      <w:pPr>
        <w:rPr>
          <w:sz w:val="20"/>
        </w:rPr>
        <w:sectPr w:rsidR="00C41784">
          <w:headerReference w:type="default" r:id="rId53"/>
          <w:footerReference w:type="default" r:id="rId54"/>
          <w:pgSz w:w="12240" w:h="15840"/>
          <w:pgMar w:top="1540" w:right="1180" w:bottom="1640" w:left="1140" w:header="838" w:footer="1460" w:gutter="0"/>
          <w:cols w:space="720"/>
        </w:sectPr>
      </w:pPr>
    </w:p>
    <w:p w14:paraId="39C1C349" w14:textId="77777777" w:rsidR="00C41784" w:rsidRDefault="00947520">
      <w:pPr>
        <w:pStyle w:val="Heading3"/>
        <w:numPr>
          <w:ilvl w:val="2"/>
          <w:numId w:val="8"/>
        </w:numPr>
        <w:tabs>
          <w:tab w:val="left" w:pos="896"/>
        </w:tabs>
        <w:ind w:hanging="741"/>
      </w:pPr>
      <w:bookmarkStart w:id="64" w:name="3.1.1_Vision"/>
      <w:bookmarkStart w:id="65" w:name="3.1.2_Objectives"/>
      <w:bookmarkEnd w:id="64"/>
      <w:bookmarkEnd w:id="65"/>
      <w:r>
        <w:rPr>
          <w:color w:val="0E597B"/>
          <w:spacing w:val="-2"/>
        </w:rPr>
        <w:lastRenderedPageBreak/>
        <w:t>V</w:t>
      </w:r>
      <w:r>
        <w:rPr>
          <w:color w:val="0E597B"/>
          <w:spacing w:val="-2"/>
        </w:rPr>
        <w:t>ision</w:t>
      </w:r>
    </w:p>
    <w:p w14:paraId="596D8A34" w14:textId="77777777" w:rsidR="00C41784" w:rsidRDefault="00947520">
      <w:pPr>
        <w:pStyle w:val="BodyText"/>
        <w:spacing w:before="150" w:line="244" w:lineRule="auto"/>
        <w:ind w:left="155" w:right="122"/>
      </w:pPr>
      <w:r>
        <w:t>To</w:t>
      </w:r>
      <w:r>
        <w:rPr>
          <w:spacing w:val="-10"/>
        </w:rPr>
        <w:t xml:space="preserve"> </w:t>
      </w:r>
      <w:r>
        <w:t>meet</w:t>
      </w:r>
      <w:r>
        <w:rPr>
          <w:spacing w:val="-10"/>
        </w:rPr>
        <w:t xml:space="preserve"> </w:t>
      </w:r>
      <w:r>
        <w:t>the</w:t>
      </w:r>
      <w:r>
        <w:rPr>
          <w:spacing w:val="-10"/>
        </w:rPr>
        <w:t xml:space="preserve"> </w:t>
      </w:r>
      <w:r>
        <w:t>State’s</w:t>
      </w:r>
      <w:r>
        <w:rPr>
          <w:spacing w:val="-12"/>
        </w:rPr>
        <w:t xml:space="preserve"> </w:t>
      </w:r>
      <w:r>
        <w:t>carbon</w:t>
      </w:r>
      <w:r>
        <w:rPr>
          <w:spacing w:val="-14"/>
        </w:rPr>
        <w:t xml:space="preserve"> </w:t>
      </w:r>
      <w:r>
        <w:t>neutrality</w:t>
      </w:r>
      <w:r>
        <w:rPr>
          <w:spacing w:val="-16"/>
        </w:rPr>
        <w:t xml:space="preserve"> </w:t>
      </w:r>
      <w:r>
        <w:t>goal</w:t>
      </w:r>
      <w:r>
        <w:rPr>
          <w:spacing w:val="-15"/>
        </w:rPr>
        <w:t xml:space="preserve"> </w:t>
      </w:r>
      <w:r>
        <w:t>no</w:t>
      </w:r>
      <w:r>
        <w:rPr>
          <w:spacing w:val="-14"/>
        </w:rPr>
        <w:t xml:space="preserve"> </w:t>
      </w:r>
      <w:r>
        <w:t>later</w:t>
      </w:r>
      <w:r>
        <w:rPr>
          <w:spacing w:val="-13"/>
        </w:rPr>
        <w:t xml:space="preserve"> </w:t>
      </w:r>
      <w:r>
        <w:t>than</w:t>
      </w:r>
      <w:r>
        <w:rPr>
          <w:spacing w:val="-10"/>
        </w:rPr>
        <w:t xml:space="preserve"> </w:t>
      </w:r>
      <w:r>
        <w:t>2045,</w:t>
      </w:r>
      <w:r>
        <w:rPr>
          <w:spacing w:val="-10"/>
        </w:rPr>
        <w:t xml:space="preserve"> </w:t>
      </w:r>
      <w:r>
        <w:t>and</w:t>
      </w:r>
      <w:r>
        <w:rPr>
          <w:spacing w:val="-10"/>
        </w:rPr>
        <w:t xml:space="preserve"> </w:t>
      </w:r>
      <w:r>
        <w:t>advance</w:t>
      </w:r>
      <w:r>
        <w:rPr>
          <w:spacing w:val="-10"/>
        </w:rPr>
        <w:t xml:space="preserve"> </w:t>
      </w:r>
      <w:r>
        <w:t>equity, California will have:</w:t>
      </w:r>
    </w:p>
    <w:p w14:paraId="5A5BE00E" w14:textId="77777777" w:rsidR="00C41784" w:rsidRDefault="00947520">
      <w:pPr>
        <w:pStyle w:val="ListParagraph"/>
        <w:numPr>
          <w:ilvl w:val="3"/>
          <w:numId w:val="8"/>
        </w:numPr>
        <w:tabs>
          <w:tab w:val="left" w:pos="876"/>
        </w:tabs>
        <w:spacing w:before="156" w:line="242" w:lineRule="auto"/>
        <w:ind w:right="784"/>
        <w:rPr>
          <w:sz w:val="24"/>
        </w:rPr>
      </w:pPr>
      <w:r>
        <w:rPr>
          <w:sz w:val="24"/>
        </w:rPr>
        <w:t>Transportation</w:t>
      </w:r>
      <w:r>
        <w:rPr>
          <w:spacing w:val="-13"/>
          <w:sz w:val="24"/>
        </w:rPr>
        <w:t xml:space="preserve"> </w:t>
      </w:r>
      <w:r>
        <w:rPr>
          <w:sz w:val="24"/>
        </w:rPr>
        <w:t>planning</w:t>
      </w:r>
      <w:r>
        <w:rPr>
          <w:spacing w:val="-8"/>
          <w:sz w:val="24"/>
        </w:rPr>
        <w:t xml:space="preserve"> </w:t>
      </w:r>
      <w:r>
        <w:rPr>
          <w:sz w:val="24"/>
        </w:rPr>
        <w:t>and</w:t>
      </w:r>
      <w:r>
        <w:rPr>
          <w:spacing w:val="-8"/>
          <w:sz w:val="24"/>
        </w:rPr>
        <w:t xml:space="preserve"> </w:t>
      </w:r>
      <w:r>
        <w:rPr>
          <w:sz w:val="24"/>
        </w:rPr>
        <w:t>funding</w:t>
      </w:r>
      <w:r>
        <w:rPr>
          <w:spacing w:val="-8"/>
          <w:sz w:val="24"/>
        </w:rPr>
        <w:t xml:space="preserve"> </w:t>
      </w:r>
      <w:r>
        <w:rPr>
          <w:sz w:val="24"/>
        </w:rPr>
        <w:t>frameworks</w:t>
      </w:r>
      <w:r>
        <w:rPr>
          <w:spacing w:val="-11"/>
          <w:sz w:val="24"/>
        </w:rPr>
        <w:t xml:space="preserve"> </w:t>
      </w:r>
      <w:r>
        <w:rPr>
          <w:sz w:val="24"/>
        </w:rPr>
        <w:t>that</w:t>
      </w:r>
      <w:r>
        <w:rPr>
          <w:spacing w:val="-8"/>
          <w:sz w:val="24"/>
        </w:rPr>
        <w:t xml:space="preserve"> </w:t>
      </w:r>
      <w:r>
        <w:rPr>
          <w:sz w:val="24"/>
        </w:rPr>
        <w:t>are</w:t>
      </w:r>
      <w:r>
        <w:rPr>
          <w:spacing w:val="-9"/>
          <w:sz w:val="24"/>
        </w:rPr>
        <w:t xml:space="preserve"> </w:t>
      </w:r>
      <w:r>
        <w:rPr>
          <w:sz w:val="24"/>
        </w:rPr>
        <w:t>clearly</w:t>
      </w:r>
      <w:r>
        <w:rPr>
          <w:spacing w:val="-10"/>
          <w:sz w:val="24"/>
        </w:rPr>
        <w:t xml:space="preserve"> </w:t>
      </w:r>
      <w:r>
        <w:rPr>
          <w:sz w:val="24"/>
        </w:rPr>
        <w:t>aligned</w:t>
      </w:r>
      <w:r>
        <w:rPr>
          <w:spacing w:val="-12"/>
          <w:sz w:val="24"/>
        </w:rPr>
        <w:t xml:space="preserve"> </w:t>
      </w:r>
      <w:r>
        <w:rPr>
          <w:sz w:val="24"/>
        </w:rPr>
        <w:t>and prioritize</w:t>
      </w:r>
      <w:r>
        <w:rPr>
          <w:spacing w:val="-10"/>
          <w:sz w:val="24"/>
        </w:rPr>
        <w:t xml:space="preserve"> </w:t>
      </w:r>
      <w:r>
        <w:rPr>
          <w:sz w:val="24"/>
        </w:rPr>
        <w:t>the</w:t>
      </w:r>
      <w:r>
        <w:rPr>
          <w:spacing w:val="-10"/>
          <w:sz w:val="24"/>
        </w:rPr>
        <w:t xml:space="preserve"> </w:t>
      </w:r>
      <w:r>
        <w:rPr>
          <w:sz w:val="24"/>
        </w:rPr>
        <w:t>State’s</w:t>
      </w:r>
      <w:r>
        <w:rPr>
          <w:spacing w:val="-12"/>
          <w:sz w:val="24"/>
        </w:rPr>
        <w:t xml:space="preserve"> </w:t>
      </w:r>
      <w:r>
        <w:rPr>
          <w:sz w:val="24"/>
        </w:rPr>
        <w:t>climate,</w:t>
      </w:r>
      <w:r>
        <w:rPr>
          <w:spacing w:val="-10"/>
          <w:sz w:val="24"/>
        </w:rPr>
        <w:t xml:space="preserve"> </w:t>
      </w:r>
      <w:r>
        <w:rPr>
          <w:sz w:val="24"/>
        </w:rPr>
        <w:t>air</w:t>
      </w:r>
      <w:r>
        <w:rPr>
          <w:spacing w:val="-9"/>
          <w:sz w:val="24"/>
        </w:rPr>
        <w:t xml:space="preserve"> </w:t>
      </w:r>
      <w:r>
        <w:rPr>
          <w:sz w:val="24"/>
        </w:rPr>
        <w:t>quality,</w:t>
      </w:r>
      <w:r>
        <w:rPr>
          <w:spacing w:val="-9"/>
          <w:sz w:val="24"/>
        </w:rPr>
        <w:t xml:space="preserve"> </w:t>
      </w:r>
      <w:r>
        <w:rPr>
          <w:sz w:val="24"/>
        </w:rPr>
        <w:t>and</w:t>
      </w:r>
      <w:r>
        <w:rPr>
          <w:spacing w:val="-13"/>
          <w:sz w:val="24"/>
        </w:rPr>
        <w:t xml:space="preserve"> </w:t>
      </w:r>
      <w:r>
        <w:rPr>
          <w:sz w:val="24"/>
        </w:rPr>
        <w:t>equity</w:t>
      </w:r>
      <w:r>
        <w:rPr>
          <w:spacing w:val="-16"/>
          <w:sz w:val="24"/>
        </w:rPr>
        <w:t xml:space="preserve"> </w:t>
      </w:r>
      <w:r>
        <w:rPr>
          <w:sz w:val="24"/>
        </w:rPr>
        <w:t>goals</w:t>
      </w:r>
      <w:r>
        <w:rPr>
          <w:spacing w:val="-12"/>
          <w:sz w:val="24"/>
        </w:rPr>
        <w:t xml:space="preserve"> </w:t>
      </w:r>
      <w:r>
        <w:rPr>
          <w:sz w:val="24"/>
        </w:rPr>
        <w:t>at</w:t>
      </w:r>
      <w:r>
        <w:rPr>
          <w:spacing w:val="-13"/>
          <w:sz w:val="24"/>
        </w:rPr>
        <w:t xml:space="preserve"> </w:t>
      </w:r>
      <w:r>
        <w:rPr>
          <w:sz w:val="24"/>
        </w:rPr>
        <w:t>all</w:t>
      </w:r>
      <w:r>
        <w:rPr>
          <w:spacing w:val="-11"/>
          <w:sz w:val="24"/>
        </w:rPr>
        <w:t xml:space="preserve"> </w:t>
      </w:r>
      <w:r>
        <w:rPr>
          <w:sz w:val="24"/>
        </w:rPr>
        <w:t>levels</w:t>
      </w:r>
      <w:r>
        <w:rPr>
          <w:spacing w:val="-12"/>
          <w:sz w:val="24"/>
        </w:rPr>
        <w:t xml:space="preserve"> </w:t>
      </w:r>
      <w:r>
        <w:rPr>
          <w:sz w:val="24"/>
        </w:rPr>
        <w:t xml:space="preserve">of </w:t>
      </w:r>
      <w:r>
        <w:rPr>
          <w:spacing w:val="-2"/>
          <w:sz w:val="24"/>
        </w:rPr>
        <w:t>government.</w:t>
      </w:r>
    </w:p>
    <w:p w14:paraId="11AF59E5" w14:textId="77777777" w:rsidR="00C41784" w:rsidRDefault="00947520">
      <w:pPr>
        <w:pStyle w:val="ListParagraph"/>
        <w:numPr>
          <w:ilvl w:val="3"/>
          <w:numId w:val="8"/>
        </w:numPr>
        <w:tabs>
          <w:tab w:val="left" w:pos="876"/>
        </w:tabs>
        <w:spacing w:line="244" w:lineRule="auto"/>
        <w:ind w:right="326"/>
        <w:rPr>
          <w:sz w:val="24"/>
        </w:rPr>
      </w:pPr>
      <w:r>
        <w:rPr>
          <w:sz w:val="24"/>
        </w:rPr>
        <w:t>Affordable,</w:t>
      </w:r>
      <w:r>
        <w:rPr>
          <w:spacing w:val="-19"/>
          <w:sz w:val="24"/>
        </w:rPr>
        <w:t xml:space="preserve"> </w:t>
      </w:r>
      <w:r>
        <w:rPr>
          <w:sz w:val="24"/>
        </w:rPr>
        <w:t>accessible,</w:t>
      </w:r>
      <w:r>
        <w:rPr>
          <w:spacing w:val="-18"/>
          <w:sz w:val="24"/>
        </w:rPr>
        <w:t xml:space="preserve"> </w:t>
      </w:r>
      <w:r>
        <w:rPr>
          <w:sz w:val="24"/>
        </w:rPr>
        <w:t>and</w:t>
      </w:r>
      <w:r>
        <w:rPr>
          <w:spacing w:val="-18"/>
          <w:sz w:val="24"/>
        </w:rPr>
        <w:t xml:space="preserve"> </w:t>
      </w:r>
      <w:r>
        <w:rPr>
          <w:sz w:val="24"/>
        </w:rPr>
        <w:t>integrated</w:t>
      </w:r>
      <w:r>
        <w:rPr>
          <w:spacing w:val="-18"/>
          <w:sz w:val="24"/>
        </w:rPr>
        <w:t xml:space="preserve"> </w:t>
      </w:r>
      <w:r>
        <w:rPr>
          <w:sz w:val="24"/>
        </w:rPr>
        <w:t>rail</w:t>
      </w:r>
      <w:r>
        <w:rPr>
          <w:spacing w:val="-18"/>
          <w:sz w:val="24"/>
        </w:rPr>
        <w:t xml:space="preserve"> </w:t>
      </w:r>
      <w:r>
        <w:rPr>
          <w:sz w:val="24"/>
        </w:rPr>
        <w:t>and</w:t>
      </w:r>
      <w:r>
        <w:rPr>
          <w:spacing w:val="-18"/>
          <w:sz w:val="24"/>
        </w:rPr>
        <w:t xml:space="preserve"> </w:t>
      </w:r>
      <w:r>
        <w:rPr>
          <w:sz w:val="24"/>
        </w:rPr>
        <w:t>transit</w:t>
      </w:r>
      <w:r>
        <w:rPr>
          <w:spacing w:val="-18"/>
          <w:sz w:val="24"/>
        </w:rPr>
        <w:t xml:space="preserve"> </w:t>
      </w:r>
      <w:r>
        <w:rPr>
          <w:sz w:val="24"/>
        </w:rPr>
        <w:t>networks</w:t>
      </w:r>
      <w:r>
        <w:rPr>
          <w:spacing w:val="-18"/>
          <w:sz w:val="24"/>
        </w:rPr>
        <w:t xml:space="preserve"> </w:t>
      </w:r>
      <w:r>
        <w:rPr>
          <w:sz w:val="24"/>
        </w:rPr>
        <w:t>that</w:t>
      </w:r>
      <w:r>
        <w:rPr>
          <w:spacing w:val="-18"/>
          <w:sz w:val="24"/>
        </w:rPr>
        <w:t xml:space="preserve"> </w:t>
      </w:r>
      <w:r>
        <w:rPr>
          <w:sz w:val="24"/>
        </w:rPr>
        <w:t>deliver</w:t>
      </w:r>
      <w:r>
        <w:rPr>
          <w:spacing w:val="-18"/>
          <w:sz w:val="24"/>
        </w:rPr>
        <w:t xml:space="preserve"> </w:t>
      </w:r>
      <w:r>
        <w:rPr>
          <w:sz w:val="24"/>
        </w:rPr>
        <w:t>equal or higher levels</w:t>
      </w:r>
      <w:r>
        <w:rPr>
          <w:spacing w:val="-3"/>
          <w:sz w:val="24"/>
        </w:rPr>
        <w:t xml:space="preserve"> </w:t>
      </w:r>
      <w:r>
        <w:rPr>
          <w:sz w:val="24"/>
        </w:rPr>
        <w:t>of</w:t>
      </w:r>
      <w:r>
        <w:rPr>
          <w:spacing w:val="-1"/>
          <w:sz w:val="24"/>
        </w:rPr>
        <w:t xml:space="preserve"> </w:t>
      </w:r>
      <w:r>
        <w:rPr>
          <w:sz w:val="24"/>
        </w:rPr>
        <w:t>accessibility</w:t>
      </w:r>
      <w:r>
        <w:rPr>
          <w:spacing w:val="-2"/>
          <w:sz w:val="24"/>
        </w:rPr>
        <w:t xml:space="preserve"> </w:t>
      </w:r>
      <w:r>
        <w:rPr>
          <w:sz w:val="24"/>
        </w:rPr>
        <w:t>to key</w:t>
      </w:r>
      <w:r>
        <w:rPr>
          <w:spacing w:val="-2"/>
          <w:sz w:val="24"/>
        </w:rPr>
        <w:t xml:space="preserve"> </w:t>
      </w:r>
      <w:r>
        <w:rPr>
          <w:sz w:val="24"/>
        </w:rPr>
        <w:t>destinations as</w:t>
      </w:r>
      <w:r>
        <w:rPr>
          <w:spacing w:val="-3"/>
          <w:sz w:val="24"/>
        </w:rPr>
        <w:t xml:space="preserve"> </w:t>
      </w:r>
      <w:r>
        <w:rPr>
          <w:sz w:val="24"/>
        </w:rPr>
        <w:t>private</w:t>
      </w:r>
      <w:r>
        <w:rPr>
          <w:spacing w:val="-1"/>
          <w:sz w:val="24"/>
        </w:rPr>
        <w:t xml:space="preserve"> </w:t>
      </w:r>
      <w:r>
        <w:rPr>
          <w:sz w:val="24"/>
        </w:rPr>
        <w:t>cars.</w:t>
      </w:r>
    </w:p>
    <w:p w14:paraId="0F1873BF" w14:textId="03ECE2FA" w:rsidR="00C41784" w:rsidRDefault="00947520">
      <w:pPr>
        <w:pStyle w:val="ListParagraph"/>
        <w:numPr>
          <w:ilvl w:val="3"/>
          <w:numId w:val="8"/>
        </w:numPr>
        <w:tabs>
          <w:tab w:val="left" w:pos="876"/>
        </w:tabs>
        <w:spacing w:line="244" w:lineRule="auto"/>
        <w:ind w:right="522"/>
        <w:rPr>
          <w:sz w:val="24"/>
        </w:rPr>
      </w:pPr>
      <w:r>
        <w:rPr>
          <w:sz w:val="24"/>
        </w:rPr>
        <w:t>Complete</w:t>
      </w:r>
      <w:r>
        <w:rPr>
          <w:spacing w:val="-12"/>
          <w:sz w:val="24"/>
        </w:rPr>
        <w:t xml:space="preserve"> </w:t>
      </w:r>
      <w:r>
        <w:rPr>
          <w:sz w:val="24"/>
        </w:rPr>
        <w:t>networks</w:t>
      </w:r>
      <w:r>
        <w:rPr>
          <w:spacing w:val="-14"/>
          <w:sz w:val="24"/>
        </w:rPr>
        <w:t xml:space="preserve"> </w:t>
      </w:r>
      <w:r>
        <w:rPr>
          <w:sz w:val="24"/>
        </w:rPr>
        <w:t>of</w:t>
      </w:r>
      <w:r>
        <w:rPr>
          <w:spacing w:val="-12"/>
          <w:sz w:val="24"/>
        </w:rPr>
        <w:t xml:space="preserve"> </w:t>
      </w:r>
      <w:r>
        <w:rPr>
          <w:sz w:val="24"/>
        </w:rPr>
        <w:t>safe</w:t>
      </w:r>
      <w:r>
        <w:rPr>
          <w:spacing w:val="-12"/>
          <w:sz w:val="24"/>
        </w:rPr>
        <w:t xml:space="preserve"> </w:t>
      </w:r>
      <w:r>
        <w:rPr>
          <w:sz w:val="24"/>
        </w:rPr>
        <w:t>and</w:t>
      </w:r>
      <w:r>
        <w:rPr>
          <w:spacing w:val="-11"/>
          <w:sz w:val="24"/>
        </w:rPr>
        <w:t xml:space="preserve"> </w:t>
      </w:r>
      <w:r>
        <w:rPr>
          <w:sz w:val="24"/>
        </w:rPr>
        <w:t>accessible</w:t>
      </w:r>
      <w:r>
        <w:rPr>
          <w:spacing w:val="-16"/>
          <w:sz w:val="24"/>
        </w:rPr>
        <w:t xml:space="preserve"> </w:t>
      </w:r>
      <w:r>
        <w:rPr>
          <w:sz w:val="24"/>
        </w:rPr>
        <w:t>bicycle</w:t>
      </w:r>
      <w:r>
        <w:rPr>
          <w:spacing w:val="-12"/>
          <w:sz w:val="24"/>
        </w:rPr>
        <w:t xml:space="preserve"> </w:t>
      </w:r>
      <w:r>
        <w:rPr>
          <w:sz w:val="24"/>
        </w:rPr>
        <w:t>and</w:t>
      </w:r>
      <w:r>
        <w:rPr>
          <w:spacing w:val="-11"/>
          <w:sz w:val="24"/>
        </w:rPr>
        <w:t xml:space="preserve"> </w:t>
      </w:r>
      <w:r>
        <w:rPr>
          <w:sz w:val="24"/>
        </w:rPr>
        <w:t>pedestrian</w:t>
      </w:r>
      <w:r>
        <w:rPr>
          <w:spacing w:val="-12"/>
          <w:sz w:val="24"/>
        </w:rPr>
        <w:t xml:space="preserve"> </w:t>
      </w:r>
      <w:r>
        <w:rPr>
          <w:sz w:val="24"/>
        </w:rPr>
        <w:t>infrastructure that</w:t>
      </w:r>
      <w:r>
        <w:rPr>
          <w:spacing w:val="-5"/>
          <w:sz w:val="24"/>
        </w:rPr>
        <w:t xml:space="preserve"> </w:t>
      </w:r>
      <w:r>
        <w:rPr>
          <w:sz w:val="24"/>
        </w:rPr>
        <w:t>make</w:t>
      </w:r>
      <w:r>
        <w:rPr>
          <w:spacing w:val="-2"/>
          <w:sz w:val="24"/>
        </w:rPr>
        <w:t xml:space="preserve"> </w:t>
      </w:r>
      <w:r>
        <w:rPr>
          <w:sz w:val="24"/>
        </w:rPr>
        <w:t>active</w:t>
      </w:r>
      <w:r>
        <w:rPr>
          <w:spacing w:val="-6"/>
          <w:sz w:val="24"/>
        </w:rPr>
        <w:t xml:space="preserve"> </w:t>
      </w:r>
      <w:r>
        <w:rPr>
          <w:sz w:val="24"/>
        </w:rPr>
        <w:t>transportation</w:t>
      </w:r>
      <w:r>
        <w:rPr>
          <w:spacing w:val="-2"/>
          <w:sz w:val="24"/>
        </w:rPr>
        <w:t xml:space="preserve"> </w:t>
      </w:r>
      <w:r>
        <w:rPr>
          <w:sz w:val="24"/>
        </w:rPr>
        <w:t>the</w:t>
      </w:r>
      <w:r>
        <w:rPr>
          <w:spacing w:val="-2"/>
          <w:sz w:val="24"/>
        </w:rPr>
        <w:t xml:space="preserve"> </w:t>
      </w:r>
      <w:r>
        <w:rPr>
          <w:sz w:val="24"/>
        </w:rPr>
        <w:t>preferred</w:t>
      </w:r>
      <w:ins w:id="66" w:author="Shelley Jiang" w:date="2022-06-17T20:21:00Z">
        <w:r w:rsidR="00901292">
          <w:rPr>
            <w:sz w:val="24"/>
          </w:rPr>
          <w:t>, most convenient</w:t>
        </w:r>
      </w:ins>
      <w:r>
        <w:rPr>
          <w:spacing w:val="-5"/>
          <w:sz w:val="24"/>
        </w:rPr>
        <w:t xml:space="preserve"> </w:t>
      </w:r>
      <w:r>
        <w:rPr>
          <w:sz w:val="24"/>
        </w:rPr>
        <w:t>travel</w:t>
      </w:r>
      <w:r>
        <w:rPr>
          <w:spacing w:val="-7"/>
          <w:sz w:val="24"/>
        </w:rPr>
        <w:t xml:space="preserve"> </w:t>
      </w:r>
      <w:r>
        <w:rPr>
          <w:sz w:val="24"/>
        </w:rPr>
        <w:t>mode</w:t>
      </w:r>
      <w:r>
        <w:rPr>
          <w:spacing w:val="-2"/>
          <w:sz w:val="24"/>
        </w:rPr>
        <w:t xml:space="preserve"> </w:t>
      </w:r>
      <w:r>
        <w:rPr>
          <w:sz w:val="24"/>
        </w:rPr>
        <w:t>for short distances.</w:t>
      </w:r>
    </w:p>
    <w:p w14:paraId="381D19CA" w14:textId="77777777" w:rsidR="00C41784" w:rsidRDefault="00947520">
      <w:pPr>
        <w:pStyle w:val="Heading3"/>
        <w:numPr>
          <w:ilvl w:val="2"/>
          <w:numId w:val="8"/>
        </w:numPr>
        <w:tabs>
          <w:tab w:val="left" w:pos="900"/>
        </w:tabs>
        <w:spacing w:before="160"/>
        <w:ind w:left="900" w:hanging="745"/>
      </w:pPr>
      <w:r>
        <w:rPr>
          <w:color w:val="0E597B"/>
          <w:spacing w:val="-2"/>
        </w:rPr>
        <w:t>Objectives</w:t>
      </w:r>
    </w:p>
    <w:p w14:paraId="4F732516" w14:textId="77777777" w:rsidR="00C41784" w:rsidRDefault="00947520">
      <w:pPr>
        <w:pStyle w:val="BodyText"/>
        <w:spacing w:before="149"/>
        <w:ind w:left="155"/>
      </w:pPr>
      <w:r>
        <w:t>To</w:t>
      </w:r>
      <w:r>
        <w:rPr>
          <w:spacing w:val="-18"/>
        </w:rPr>
        <w:t xml:space="preserve"> </w:t>
      </w:r>
      <w:r>
        <w:t>achieve</w:t>
      </w:r>
      <w:r>
        <w:rPr>
          <w:spacing w:val="-18"/>
        </w:rPr>
        <w:t xml:space="preserve"> </w:t>
      </w:r>
      <w:r>
        <w:t>this</w:t>
      </w:r>
      <w:r>
        <w:rPr>
          <w:spacing w:val="-18"/>
        </w:rPr>
        <w:t xml:space="preserve"> </w:t>
      </w:r>
      <w:r>
        <w:t>vision,</w:t>
      </w:r>
      <w:r>
        <w:rPr>
          <w:spacing w:val="-14"/>
        </w:rPr>
        <w:t xml:space="preserve"> </w:t>
      </w:r>
      <w:r>
        <w:t>the</w:t>
      </w:r>
      <w:r>
        <w:rPr>
          <w:spacing w:val="-16"/>
        </w:rPr>
        <w:t xml:space="preserve"> </w:t>
      </w:r>
      <w:r>
        <w:t>State</w:t>
      </w:r>
      <w:r>
        <w:rPr>
          <w:spacing w:val="-16"/>
        </w:rPr>
        <w:t xml:space="preserve"> </w:t>
      </w:r>
      <w:r>
        <w:t>should</w:t>
      </w:r>
      <w:r>
        <w:rPr>
          <w:spacing w:val="-15"/>
        </w:rPr>
        <w:t xml:space="preserve"> </w:t>
      </w:r>
      <w:r>
        <w:t>lead</w:t>
      </w:r>
      <w:r>
        <w:rPr>
          <w:spacing w:val="-15"/>
        </w:rPr>
        <w:t xml:space="preserve"> </w:t>
      </w:r>
      <w:r>
        <w:t>efforts</w:t>
      </w:r>
      <w:r>
        <w:rPr>
          <w:spacing w:val="-17"/>
        </w:rPr>
        <w:t xml:space="preserve"> </w:t>
      </w:r>
      <w:r>
        <w:rPr>
          <w:spacing w:val="-5"/>
        </w:rPr>
        <w:t>to:</w:t>
      </w:r>
    </w:p>
    <w:p w14:paraId="0F629A82" w14:textId="77777777" w:rsidR="00C41784" w:rsidRDefault="00947520">
      <w:pPr>
        <w:pStyle w:val="ListParagraph"/>
        <w:numPr>
          <w:ilvl w:val="0"/>
          <w:numId w:val="4"/>
        </w:numPr>
        <w:tabs>
          <w:tab w:val="left" w:pos="876"/>
        </w:tabs>
        <w:spacing w:before="168" w:line="244" w:lineRule="auto"/>
        <w:ind w:right="153"/>
        <w:rPr>
          <w:sz w:val="24"/>
        </w:rPr>
      </w:pPr>
      <w:r>
        <w:rPr>
          <w:b/>
          <w:sz w:val="24"/>
        </w:rPr>
        <w:t>Reimagine</w:t>
      </w:r>
      <w:r>
        <w:rPr>
          <w:b/>
          <w:spacing w:val="-1"/>
          <w:sz w:val="24"/>
        </w:rPr>
        <w:t xml:space="preserve"> </w:t>
      </w:r>
      <w:r>
        <w:rPr>
          <w:b/>
          <w:sz w:val="24"/>
        </w:rPr>
        <w:t>roadway</w:t>
      </w:r>
      <w:r>
        <w:rPr>
          <w:b/>
          <w:spacing w:val="-7"/>
          <w:sz w:val="24"/>
        </w:rPr>
        <w:t xml:space="preserve"> </w:t>
      </w:r>
      <w:r>
        <w:rPr>
          <w:b/>
          <w:sz w:val="24"/>
        </w:rPr>
        <w:t>projects</w:t>
      </w:r>
      <w:r>
        <w:rPr>
          <w:b/>
          <w:spacing w:val="-3"/>
          <w:sz w:val="24"/>
        </w:rPr>
        <w:t xml:space="preserve"> </w:t>
      </w:r>
      <w:r>
        <w:rPr>
          <w:b/>
          <w:sz w:val="24"/>
        </w:rPr>
        <w:t>that</w:t>
      </w:r>
      <w:r>
        <w:rPr>
          <w:b/>
          <w:spacing w:val="-4"/>
          <w:sz w:val="24"/>
        </w:rPr>
        <w:t xml:space="preserve"> </w:t>
      </w:r>
      <w:r>
        <w:rPr>
          <w:b/>
          <w:sz w:val="24"/>
        </w:rPr>
        <w:t>increase</w:t>
      </w:r>
      <w:r>
        <w:rPr>
          <w:b/>
          <w:spacing w:val="-5"/>
          <w:sz w:val="24"/>
        </w:rPr>
        <w:t xml:space="preserve"> </w:t>
      </w:r>
      <w:r>
        <w:rPr>
          <w:b/>
          <w:sz w:val="24"/>
        </w:rPr>
        <w:t>VMT</w:t>
      </w:r>
      <w:r>
        <w:rPr>
          <w:b/>
          <w:spacing w:val="-6"/>
          <w:sz w:val="24"/>
        </w:rPr>
        <w:t xml:space="preserve"> </w:t>
      </w:r>
      <w:r>
        <w:rPr>
          <w:b/>
          <w:sz w:val="24"/>
        </w:rPr>
        <w:t>in</w:t>
      </w:r>
      <w:r>
        <w:rPr>
          <w:b/>
          <w:spacing w:val="-1"/>
          <w:sz w:val="24"/>
        </w:rPr>
        <w:t xml:space="preserve"> </w:t>
      </w:r>
      <w:r>
        <w:rPr>
          <w:b/>
          <w:sz w:val="24"/>
        </w:rPr>
        <w:t>a</w:t>
      </w:r>
      <w:r>
        <w:rPr>
          <w:b/>
          <w:spacing w:val="-1"/>
          <w:sz w:val="24"/>
        </w:rPr>
        <w:t xml:space="preserve"> </w:t>
      </w:r>
      <w:r>
        <w:rPr>
          <w:b/>
          <w:sz w:val="24"/>
        </w:rPr>
        <w:t>way</w:t>
      </w:r>
      <w:r>
        <w:rPr>
          <w:b/>
          <w:spacing w:val="-2"/>
          <w:sz w:val="24"/>
        </w:rPr>
        <w:t xml:space="preserve"> </w:t>
      </w:r>
      <w:r>
        <w:rPr>
          <w:b/>
          <w:sz w:val="24"/>
        </w:rPr>
        <w:t>that</w:t>
      </w:r>
      <w:r>
        <w:rPr>
          <w:b/>
          <w:spacing w:val="-8"/>
          <w:sz w:val="24"/>
        </w:rPr>
        <w:t xml:space="preserve"> </w:t>
      </w:r>
      <w:r>
        <w:rPr>
          <w:b/>
          <w:sz w:val="24"/>
        </w:rPr>
        <w:t>meets</w:t>
      </w:r>
      <w:r>
        <w:rPr>
          <w:b/>
          <w:spacing w:val="-3"/>
          <w:sz w:val="24"/>
        </w:rPr>
        <w:t xml:space="preserve"> </w:t>
      </w:r>
      <w:r>
        <w:rPr>
          <w:b/>
          <w:sz w:val="24"/>
        </w:rPr>
        <w:t xml:space="preserve">community needs and reduces the need to drive. </w:t>
      </w:r>
      <w:commentRangeStart w:id="67"/>
      <w:r>
        <w:rPr>
          <w:sz w:val="24"/>
        </w:rPr>
        <w:t>Current project</w:t>
      </w:r>
      <w:r>
        <w:rPr>
          <w:spacing w:val="-2"/>
          <w:sz w:val="24"/>
        </w:rPr>
        <w:t xml:space="preserve"> </w:t>
      </w:r>
      <w:r>
        <w:rPr>
          <w:sz w:val="24"/>
        </w:rPr>
        <w:t>pipelines, plans, regulations, and funding programs at all levels of government need to be reviewed to reimagine and rescope road projects that increase single-occupancy VMT.</w:t>
      </w:r>
      <w:r>
        <w:rPr>
          <w:spacing w:val="-6"/>
          <w:sz w:val="24"/>
        </w:rPr>
        <w:t xml:space="preserve"> </w:t>
      </w:r>
      <w:r>
        <w:rPr>
          <w:sz w:val="24"/>
        </w:rPr>
        <w:t>A</w:t>
      </w:r>
      <w:r>
        <w:rPr>
          <w:spacing w:val="-8"/>
          <w:sz w:val="24"/>
        </w:rPr>
        <w:t xml:space="preserve"> </w:t>
      </w:r>
      <w:r>
        <w:rPr>
          <w:sz w:val="24"/>
        </w:rPr>
        <w:t>first</w:t>
      </w:r>
      <w:r>
        <w:rPr>
          <w:spacing w:val="-5"/>
          <w:sz w:val="24"/>
        </w:rPr>
        <w:t xml:space="preserve"> </w:t>
      </w:r>
      <w:r>
        <w:rPr>
          <w:sz w:val="24"/>
        </w:rPr>
        <w:t>action</w:t>
      </w:r>
      <w:r>
        <w:rPr>
          <w:spacing w:val="-10"/>
          <w:sz w:val="24"/>
        </w:rPr>
        <w:t xml:space="preserve"> </w:t>
      </w:r>
      <w:r>
        <w:rPr>
          <w:sz w:val="24"/>
        </w:rPr>
        <w:t>on</w:t>
      </w:r>
      <w:r>
        <w:rPr>
          <w:spacing w:val="-6"/>
          <w:sz w:val="24"/>
        </w:rPr>
        <w:t xml:space="preserve"> </w:t>
      </w:r>
      <w:r>
        <w:rPr>
          <w:sz w:val="24"/>
        </w:rPr>
        <w:t>this</w:t>
      </w:r>
      <w:r>
        <w:rPr>
          <w:spacing w:val="-8"/>
          <w:sz w:val="24"/>
        </w:rPr>
        <w:t xml:space="preserve"> </w:t>
      </w:r>
      <w:r>
        <w:rPr>
          <w:sz w:val="24"/>
        </w:rPr>
        <w:t>front</w:t>
      </w:r>
      <w:r>
        <w:rPr>
          <w:spacing w:val="-5"/>
          <w:sz w:val="24"/>
        </w:rPr>
        <w:t xml:space="preserve"> </w:t>
      </w:r>
      <w:r>
        <w:rPr>
          <w:sz w:val="24"/>
        </w:rPr>
        <w:t>would</w:t>
      </w:r>
      <w:r>
        <w:rPr>
          <w:spacing w:val="-9"/>
          <w:sz w:val="24"/>
        </w:rPr>
        <w:t xml:space="preserve"> </w:t>
      </w:r>
      <w:r>
        <w:rPr>
          <w:sz w:val="24"/>
        </w:rPr>
        <w:t>be</w:t>
      </w:r>
      <w:r>
        <w:rPr>
          <w:spacing w:val="-6"/>
          <w:sz w:val="24"/>
        </w:rPr>
        <w:t xml:space="preserve"> </w:t>
      </w:r>
      <w:r>
        <w:rPr>
          <w:sz w:val="24"/>
        </w:rPr>
        <w:t>adjusting</w:t>
      </w:r>
      <w:r>
        <w:rPr>
          <w:spacing w:val="-5"/>
          <w:sz w:val="24"/>
        </w:rPr>
        <w:t xml:space="preserve"> </w:t>
      </w:r>
      <w:r>
        <w:rPr>
          <w:sz w:val="24"/>
        </w:rPr>
        <w:t>the</w:t>
      </w:r>
      <w:r>
        <w:rPr>
          <w:spacing w:val="-2"/>
          <w:sz w:val="24"/>
        </w:rPr>
        <w:t xml:space="preserve"> </w:t>
      </w:r>
      <w:r>
        <w:rPr>
          <w:sz w:val="24"/>
        </w:rPr>
        <w:t>present</w:t>
      </w:r>
      <w:r>
        <w:rPr>
          <w:spacing w:val="-5"/>
          <w:sz w:val="24"/>
        </w:rPr>
        <w:t xml:space="preserve"> </w:t>
      </w:r>
      <w:r>
        <w:rPr>
          <w:sz w:val="24"/>
        </w:rPr>
        <w:t>project</w:t>
      </w:r>
      <w:r>
        <w:rPr>
          <w:spacing w:val="-10"/>
          <w:sz w:val="24"/>
        </w:rPr>
        <w:t xml:space="preserve"> </w:t>
      </w:r>
      <w:r>
        <w:rPr>
          <w:sz w:val="24"/>
        </w:rPr>
        <w:t>pipeline</w:t>
      </w:r>
      <w:r>
        <w:rPr>
          <w:spacing w:val="-6"/>
          <w:sz w:val="24"/>
        </w:rPr>
        <w:t xml:space="preserve"> </w:t>
      </w:r>
      <w:r>
        <w:rPr>
          <w:sz w:val="24"/>
        </w:rPr>
        <w:t>of State transportation investments and reconfiguring Caltrans’ planning processes</w:t>
      </w:r>
      <w:r>
        <w:rPr>
          <w:spacing w:val="40"/>
          <w:sz w:val="24"/>
        </w:rPr>
        <w:t xml:space="preserve"> </w:t>
      </w:r>
      <w:r>
        <w:rPr>
          <w:sz w:val="24"/>
        </w:rPr>
        <w:t>to rescope</w:t>
      </w:r>
      <w:r>
        <w:rPr>
          <w:spacing w:val="-2"/>
          <w:sz w:val="24"/>
        </w:rPr>
        <w:t xml:space="preserve"> </w:t>
      </w:r>
      <w:r>
        <w:rPr>
          <w:sz w:val="24"/>
        </w:rPr>
        <w:t>VMT- and GHG-increasing</w:t>
      </w:r>
      <w:r>
        <w:rPr>
          <w:spacing w:val="-1"/>
          <w:sz w:val="24"/>
        </w:rPr>
        <w:t xml:space="preserve"> </w:t>
      </w:r>
      <w:r>
        <w:rPr>
          <w:sz w:val="24"/>
        </w:rPr>
        <w:t>projects (Action A). Caltrans and</w:t>
      </w:r>
      <w:r>
        <w:rPr>
          <w:spacing w:val="-1"/>
          <w:sz w:val="24"/>
        </w:rPr>
        <w:t xml:space="preserve"> </w:t>
      </w:r>
      <w:r>
        <w:rPr>
          <w:sz w:val="24"/>
        </w:rPr>
        <w:t>other State agencies have committed to workin</w:t>
      </w:r>
      <w:r>
        <w:rPr>
          <w:sz w:val="24"/>
        </w:rPr>
        <w:t>g with stakeholders to</w:t>
      </w:r>
      <w:r>
        <w:rPr>
          <w:spacing w:val="-1"/>
          <w:sz w:val="24"/>
        </w:rPr>
        <w:t xml:space="preserve"> </w:t>
      </w:r>
      <w:r>
        <w:rPr>
          <w:sz w:val="24"/>
        </w:rPr>
        <w:t>evolve projects in their design and suite of investments to address access and connectivity challenges while</w:t>
      </w:r>
      <w:r>
        <w:rPr>
          <w:spacing w:val="-13"/>
          <w:sz w:val="24"/>
        </w:rPr>
        <w:t xml:space="preserve"> </w:t>
      </w:r>
      <w:r>
        <w:rPr>
          <w:sz w:val="24"/>
        </w:rPr>
        <w:t>ensuring</w:t>
      </w:r>
      <w:r>
        <w:rPr>
          <w:spacing w:val="-12"/>
          <w:sz w:val="24"/>
        </w:rPr>
        <w:t xml:space="preserve"> </w:t>
      </w:r>
      <w:r>
        <w:rPr>
          <w:sz w:val="24"/>
        </w:rPr>
        <w:t>their</w:t>
      </w:r>
      <w:r>
        <w:rPr>
          <w:spacing w:val="-12"/>
          <w:sz w:val="24"/>
        </w:rPr>
        <w:t xml:space="preserve"> </w:t>
      </w:r>
      <w:r>
        <w:rPr>
          <w:sz w:val="24"/>
        </w:rPr>
        <w:t>alignment</w:t>
      </w:r>
      <w:r>
        <w:rPr>
          <w:spacing w:val="-12"/>
          <w:sz w:val="24"/>
        </w:rPr>
        <w:t xml:space="preserve"> </w:t>
      </w:r>
      <w:r>
        <w:rPr>
          <w:sz w:val="24"/>
        </w:rPr>
        <w:t>with</w:t>
      </w:r>
      <w:r>
        <w:rPr>
          <w:spacing w:val="-13"/>
          <w:sz w:val="24"/>
        </w:rPr>
        <w:t xml:space="preserve"> </w:t>
      </w:r>
      <w:r>
        <w:rPr>
          <w:sz w:val="24"/>
        </w:rPr>
        <w:t>the</w:t>
      </w:r>
      <w:r>
        <w:rPr>
          <w:spacing w:val="-13"/>
          <w:sz w:val="24"/>
        </w:rPr>
        <w:t xml:space="preserve"> </w:t>
      </w:r>
      <w:r>
        <w:rPr>
          <w:sz w:val="24"/>
        </w:rPr>
        <w:t>State’s</w:t>
      </w:r>
      <w:r>
        <w:rPr>
          <w:spacing w:val="-15"/>
          <w:sz w:val="24"/>
        </w:rPr>
        <w:t xml:space="preserve"> </w:t>
      </w:r>
      <w:r>
        <w:rPr>
          <w:sz w:val="24"/>
        </w:rPr>
        <w:t>climate</w:t>
      </w:r>
      <w:r>
        <w:rPr>
          <w:spacing w:val="-13"/>
          <w:sz w:val="24"/>
        </w:rPr>
        <w:t xml:space="preserve"> </w:t>
      </w:r>
      <w:r>
        <w:rPr>
          <w:sz w:val="24"/>
        </w:rPr>
        <w:t>and</w:t>
      </w:r>
      <w:r>
        <w:rPr>
          <w:spacing w:val="-12"/>
          <w:sz w:val="24"/>
        </w:rPr>
        <w:t xml:space="preserve"> </w:t>
      </w:r>
      <w:r>
        <w:rPr>
          <w:sz w:val="24"/>
        </w:rPr>
        <w:t>equity</w:t>
      </w:r>
      <w:r>
        <w:rPr>
          <w:spacing w:val="-14"/>
          <w:sz w:val="24"/>
        </w:rPr>
        <w:t xml:space="preserve"> </w:t>
      </w:r>
      <w:r>
        <w:rPr>
          <w:sz w:val="24"/>
        </w:rPr>
        <w:t>goals,</w:t>
      </w:r>
      <w:r>
        <w:rPr>
          <w:spacing w:val="-13"/>
          <w:sz w:val="24"/>
        </w:rPr>
        <w:t xml:space="preserve"> </w:t>
      </w:r>
      <w:r>
        <w:rPr>
          <w:sz w:val="24"/>
        </w:rPr>
        <w:t>and</w:t>
      </w:r>
      <w:r>
        <w:rPr>
          <w:spacing w:val="-16"/>
          <w:sz w:val="24"/>
        </w:rPr>
        <w:t xml:space="preserve"> </w:t>
      </w:r>
      <w:r>
        <w:rPr>
          <w:sz w:val="24"/>
        </w:rPr>
        <w:t>other key</w:t>
      </w:r>
      <w:r>
        <w:rPr>
          <w:spacing w:val="-2"/>
          <w:sz w:val="24"/>
        </w:rPr>
        <w:t xml:space="preserve"> </w:t>
      </w:r>
      <w:r>
        <w:rPr>
          <w:sz w:val="24"/>
        </w:rPr>
        <w:t xml:space="preserve">outcomes. </w:t>
      </w:r>
      <w:commentRangeEnd w:id="67"/>
      <w:r w:rsidR="005E2396">
        <w:rPr>
          <w:rStyle w:val="CommentReference"/>
        </w:rPr>
        <w:commentReference w:id="67"/>
      </w:r>
      <w:r>
        <w:rPr>
          <w:sz w:val="24"/>
        </w:rPr>
        <w:t>More</w:t>
      </w:r>
      <w:r>
        <w:rPr>
          <w:spacing w:val="-5"/>
          <w:sz w:val="24"/>
        </w:rPr>
        <w:t xml:space="preserve"> </w:t>
      </w:r>
      <w:r>
        <w:rPr>
          <w:sz w:val="24"/>
        </w:rPr>
        <w:t>broadly,</w:t>
      </w:r>
      <w:r>
        <w:rPr>
          <w:spacing w:val="-1"/>
          <w:sz w:val="24"/>
        </w:rPr>
        <w:t xml:space="preserve"> </w:t>
      </w:r>
      <w:r>
        <w:rPr>
          <w:sz w:val="24"/>
        </w:rPr>
        <w:t>in</w:t>
      </w:r>
      <w:r>
        <w:rPr>
          <w:spacing w:val="-1"/>
          <w:sz w:val="24"/>
        </w:rPr>
        <w:t xml:space="preserve"> </w:t>
      </w:r>
      <w:r>
        <w:rPr>
          <w:sz w:val="24"/>
        </w:rPr>
        <w:t>order</w:t>
      </w:r>
      <w:r>
        <w:rPr>
          <w:spacing w:val="-5"/>
          <w:sz w:val="24"/>
        </w:rPr>
        <w:t xml:space="preserve"> </w:t>
      </w:r>
      <w:r>
        <w:rPr>
          <w:sz w:val="24"/>
        </w:rPr>
        <w:t>to advance</w:t>
      </w:r>
      <w:r>
        <w:rPr>
          <w:spacing w:val="-1"/>
          <w:sz w:val="24"/>
        </w:rPr>
        <w:t xml:space="preserve"> </w:t>
      </w:r>
      <w:r>
        <w:rPr>
          <w:sz w:val="24"/>
        </w:rPr>
        <w:t>this</w:t>
      </w:r>
      <w:r>
        <w:rPr>
          <w:spacing w:val="-3"/>
          <w:sz w:val="24"/>
        </w:rPr>
        <w:t xml:space="preserve"> </w:t>
      </w:r>
      <w:r>
        <w:rPr>
          <w:sz w:val="24"/>
        </w:rPr>
        <w:t>objective</w:t>
      </w:r>
      <w:r>
        <w:rPr>
          <w:spacing w:val="-1"/>
          <w:sz w:val="24"/>
        </w:rPr>
        <w:t xml:space="preserve"> </w:t>
      </w:r>
      <w:r>
        <w:rPr>
          <w:sz w:val="24"/>
        </w:rPr>
        <w:t>and others</w:t>
      </w:r>
      <w:r>
        <w:rPr>
          <w:spacing w:val="-3"/>
          <w:sz w:val="24"/>
        </w:rPr>
        <w:t xml:space="preserve"> </w:t>
      </w:r>
      <w:r>
        <w:rPr>
          <w:sz w:val="24"/>
        </w:rPr>
        <w:t>below, the State should implement the full suite of recommendations in the Climate Action Plan for Transportation Infrastructure (CAPTI)</w:t>
      </w:r>
      <w:hyperlink w:anchor="_bookmark28" w:history="1">
        <w:r>
          <w:rPr>
            <w:position w:val="8"/>
            <w:sz w:val="14"/>
          </w:rPr>
          <w:t>29</w:t>
        </w:r>
      </w:hyperlink>
      <w:r>
        <w:rPr>
          <w:spacing w:val="40"/>
          <w:position w:val="8"/>
          <w:sz w:val="14"/>
        </w:rPr>
        <w:t xml:space="preserve"> </w:t>
      </w:r>
      <w:r>
        <w:rPr>
          <w:sz w:val="24"/>
        </w:rPr>
        <w:t>and apply the CAPTI framework to other</w:t>
      </w:r>
      <w:r>
        <w:rPr>
          <w:spacing w:val="-4"/>
          <w:sz w:val="24"/>
        </w:rPr>
        <w:t xml:space="preserve"> </w:t>
      </w:r>
      <w:r>
        <w:rPr>
          <w:sz w:val="24"/>
        </w:rPr>
        <w:t>transporta</w:t>
      </w:r>
      <w:r>
        <w:rPr>
          <w:sz w:val="24"/>
        </w:rPr>
        <w:t>tion investments</w:t>
      </w:r>
      <w:r>
        <w:rPr>
          <w:spacing w:val="-2"/>
          <w:sz w:val="24"/>
        </w:rPr>
        <w:t xml:space="preserve"> </w:t>
      </w:r>
      <w:r>
        <w:rPr>
          <w:sz w:val="24"/>
        </w:rPr>
        <w:t>to prioritize allocation</w:t>
      </w:r>
      <w:r>
        <w:rPr>
          <w:spacing w:val="-5"/>
          <w:sz w:val="24"/>
        </w:rPr>
        <w:t xml:space="preserve"> </w:t>
      </w:r>
      <w:r>
        <w:rPr>
          <w:sz w:val="24"/>
        </w:rPr>
        <w:t>of transportation</w:t>
      </w:r>
      <w:r>
        <w:rPr>
          <w:spacing w:val="-3"/>
          <w:sz w:val="24"/>
        </w:rPr>
        <w:t xml:space="preserve"> </w:t>
      </w:r>
      <w:r>
        <w:rPr>
          <w:sz w:val="24"/>
        </w:rPr>
        <w:t>funding</w:t>
      </w:r>
      <w:r>
        <w:rPr>
          <w:spacing w:val="-2"/>
          <w:sz w:val="24"/>
        </w:rPr>
        <w:t xml:space="preserve"> </w:t>
      </w:r>
      <w:r>
        <w:rPr>
          <w:sz w:val="24"/>
        </w:rPr>
        <w:t>based</w:t>
      </w:r>
      <w:r>
        <w:rPr>
          <w:spacing w:val="-2"/>
          <w:sz w:val="24"/>
        </w:rPr>
        <w:t xml:space="preserve"> </w:t>
      </w:r>
      <w:r>
        <w:rPr>
          <w:sz w:val="24"/>
        </w:rPr>
        <w:t>on projects’ climate, equity, and safety impacts (Action B).</w:t>
      </w:r>
    </w:p>
    <w:p w14:paraId="54CE14B6" w14:textId="77777777" w:rsidR="00C41784" w:rsidRDefault="00947520">
      <w:pPr>
        <w:pStyle w:val="ListParagraph"/>
        <w:numPr>
          <w:ilvl w:val="0"/>
          <w:numId w:val="4"/>
        </w:numPr>
        <w:tabs>
          <w:tab w:val="left" w:pos="876"/>
        </w:tabs>
        <w:spacing w:before="142" w:line="242" w:lineRule="auto"/>
        <w:ind w:right="192"/>
        <w:rPr>
          <w:sz w:val="24"/>
        </w:rPr>
      </w:pPr>
      <w:r>
        <w:rPr>
          <w:b/>
          <w:sz w:val="24"/>
        </w:rPr>
        <w:t>Double local transit coverage and service frequencies by 2030</w:t>
      </w:r>
      <w:r>
        <w:rPr>
          <w:sz w:val="24"/>
        </w:rPr>
        <w:t>. In order to reach</w:t>
      </w:r>
      <w:r>
        <w:rPr>
          <w:spacing w:val="-8"/>
          <w:sz w:val="24"/>
        </w:rPr>
        <w:t xml:space="preserve"> </w:t>
      </w:r>
      <w:r>
        <w:rPr>
          <w:sz w:val="24"/>
        </w:rPr>
        <w:t>the</w:t>
      </w:r>
      <w:r>
        <w:rPr>
          <w:spacing w:val="-8"/>
          <w:sz w:val="24"/>
        </w:rPr>
        <w:t xml:space="preserve"> </w:t>
      </w:r>
      <w:r>
        <w:rPr>
          <w:sz w:val="24"/>
        </w:rPr>
        <w:t>target</w:t>
      </w:r>
      <w:r>
        <w:rPr>
          <w:spacing w:val="-7"/>
          <w:sz w:val="24"/>
        </w:rPr>
        <w:t xml:space="preserve"> </w:t>
      </w:r>
      <w:r>
        <w:rPr>
          <w:sz w:val="24"/>
        </w:rPr>
        <w:t>mode</w:t>
      </w:r>
      <w:r>
        <w:rPr>
          <w:spacing w:val="-8"/>
          <w:sz w:val="24"/>
        </w:rPr>
        <w:t xml:space="preserve"> </w:t>
      </w:r>
      <w:r>
        <w:rPr>
          <w:sz w:val="24"/>
        </w:rPr>
        <w:t>shifts</w:t>
      </w:r>
      <w:r>
        <w:rPr>
          <w:spacing w:val="-10"/>
          <w:sz w:val="24"/>
        </w:rPr>
        <w:t xml:space="preserve"> </w:t>
      </w:r>
      <w:r>
        <w:rPr>
          <w:sz w:val="24"/>
        </w:rPr>
        <w:t>necessary</w:t>
      </w:r>
      <w:r>
        <w:rPr>
          <w:spacing w:val="-9"/>
          <w:sz w:val="24"/>
        </w:rPr>
        <w:t xml:space="preserve"> </w:t>
      </w:r>
      <w:r>
        <w:rPr>
          <w:sz w:val="24"/>
        </w:rPr>
        <w:t>to</w:t>
      </w:r>
      <w:r>
        <w:rPr>
          <w:spacing w:val="-7"/>
          <w:sz w:val="24"/>
        </w:rPr>
        <w:t xml:space="preserve"> </w:t>
      </w:r>
      <w:r>
        <w:rPr>
          <w:sz w:val="24"/>
        </w:rPr>
        <w:t>meet</w:t>
      </w:r>
      <w:r>
        <w:rPr>
          <w:spacing w:val="-7"/>
          <w:sz w:val="24"/>
        </w:rPr>
        <w:t xml:space="preserve"> </w:t>
      </w:r>
      <w:r>
        <w:rPr>
          <w:sz w:val="24"/>
        </w:rPr>
        <w:t>the</w:t>
      </w:r>
      <w:r>
        <w:rPr>
          <w:spacing w:val="-8"/>
          <w:sz w:val="24"/>
        </w:rPr>
        <w:t xml:space="preserve"> </w:t>
      </w:r>
      <w:r>
        <w:rPr>
          <w:sz w:val="24"/>
        </w:rPr>
        <w:t>State’s</w:t>
      </w:r>
      <w:r>
        <w:rPr>
          <w:spacing w:val="-10"/>
          <w:sz w:val="24"/>
        </w:rPr>
        <w:t xml:space="preserve"> </w:t>
      </w:r>
      <w:r>
        <w:rPr>
          <w:sz w:val="24"/>
        </w:rPr>
        <w:t>carbon</w:t>
      </w:r>
      <w:r>
        <w:rPr>
          <w:spacing w:val="-8"/>
          <w:sz w:val="24"/>
        </w:rPr>
        <w:t xml:space="preserve"> </w:t>
      </w:r>
      <w:r>
        <w:rPr>
          <w:sz w:val="24"/>
        </w:rPr>
        <w:t>neutrality</w:t>
      </w:r>
      <w:r>
        <w:rPr>
          <w:spacing w:val="-14"/>
          <w:sz w:val="24"/>
        </w:rPr>
        <w:t xml:space="preserve"> </w:t>
      </w:r>
      <w:r>
        <w:rPr>
          <w:sz w:val="24"/>
        </w:rPr>
        <w:t>goal, the CTP 2050 recommends increasing investments in transit at all levels of government to double current levels of local transit coverage and frequency by 2030.</w:t>
      </w:r>
      <w:hyperlink w:anchor="_bookmark29" w:history="1">
        <w:r>
          <w:rPr>
            <w:position w:val="8"/>
            <w:sz w:val="14"/>
          </w:rPr>
          <w:t>30</w:t>
        </w:r>
      </w:hyperlink>
      <w:r>
        <w:rPr>
          <w:spacing w:val="32"/>
          <w:position w:val="8"/>
          <w:sz w:val="14"/>
        </w:rPr>
        <w:t xml:space="preserve"> </w:t>
      </w:r>
      <w:r>
        <w:rPr>
          <w:sz w:val="24"/>
        </w:rPr>
        <w:t>This type of improvement will amount to having transit st</w:t>
      </w:r>
      <w:r>
        <w:rPr>
          <w:sz w:val="24"/>
        </w:rPr>
        <w:t>ops</w:t>
      </w:r>
      <w:r>
        <w:rPr>
          <w:spacing w:val="-2"/>
          <w:sz w:val="24"/>
        </w:rPr>
        <w:t xml:space="preserve"> </w:t>
      </w:r>
      <w:r>
        <w:rPr>
          <w:sz w:val="24"/>
        </w:rPr>
        <w:t>much closer to where people need to go and offering (on average)</w:t>
      </w:r>
      <w:commentRangeStart w:id="68"/>
      <w:r>
        <w:rPr>
          <w:sz w:val="24"/>
        </w:rPr>
        <w:t xml:space="preserve"> 15-minute frequencies in urban</w:t>
      </w:r>
      <w:r>
        <w:rPr>
          <w:spacing w:val="-10"/>
          <w:sz w:val="24"/>
        </w:rPr>
        <w:t xml:space="preserve"> </w:t>
      </w:r>
      <w:r>
        <w:rPr>
          <w:sz w:val="24"/>
        </w:rPr>
        <w:t>areas,</w:t>
      </w:r>
      <w:r>
        <w:rPr>
          <w:spacing w:val="-10"/>
          <w:sz w:val="24"/>
        </w:rPr>
        <w:t xml:space="preserve"> </w:t>
      </w:r>
      <w:r>
        <w:rPr>
          <w:sz w:val="24"/>
        </w:rPr>
        <w:t>30-minute</w:t>
      </w:r>
      <w:r>
        <w:rPr>
          <w:spacing w:val="-14"/>
          <w:sz w:val="24"/>
        </w:rPr>
        <w:t xml:space="preserve"> </w:t>
      </w:r>
      <w:r>
        <w:rPr>
          <w:sz w:val="24"/>
        </w:rPr>
        <w:t>frequencies</w:t>
      </w:r>
      <w:r>
        <w:rPr>
          <w:spacing w:val="-12"/>
          <w:sz w:val="24"/>
        </w:rPr>
        <w:t xml:space="preserve"> </w:t>
      </w:r>
      <w:r>
        <w:rPr>
          <w:sz w:val="24"/>
        </w:rPr>
        <w:t>in</w:t>
      </w:r>
      <w:r>
        <w:rPr>
          <w:spacing w:val="-14"/>
          <w:sz w:val="24"/>
        </w:rPr>
        <w:t xml:space="preserve"> </w:t>
      </w:r>
      <w:r>
        <w:rPr>
          <w:sz w:val="24"/>
        </w:rPr>
        <w:t>suburban</w:t>
      </w:r>
      <w:r>
        <w:rPr>
          <w:spacing w:val="-10"/>
          <w:sz w:val="24"/>
        </w:rPr>
        <w:t xml:space="preserve"> </w:t>
      </w:r>
      <w:r>
        <w:rPr>
          <w:sz w:val="24"/>
        </w:rPr>
        <w:t>areas,</w:t>
      </w:r>
      <w:r>
        <w:rPr>
          <w:spacing w:val="-10"/>
          <w:sz w:val="24"/>
        </w:rPr>
        <w:t xml:space="preserve"> </w:t>
      </w:r>
      <w:r>
        <w:rPr>
          <w:sz w:val="24"/>
        </w:rPr>
        <w:t>and</w:t>
      </w:r>
      <w:r>
        <w:rPr>
          <w:spacing w:val="-9"/>
          <w:sz w:val="24"/>
        </w:rPr>
        <w:t xml:space="preserve"> </w:t>
      </w:r>
      <w:r>
        <w:rPr>
          <w:sz w:val="24"/>
        </w:rPr>
        <w:t>60-minute</w:t>
      </w:r>
      <w:r>
        <w:rPr>
          <w:spacing w:val="-9"/>
          <w:sz w:val="24"/>
        </w:rPr>
        <w:t xml:space="preserve"> </w:t>
      </w:r>
      <w:r>
        <w:rPr>
          <w:sz w:val="24"/>
        </w:rPr>
        <w:t>headways</w:t>
      </w:r>
      <w:r>
        <w:rPr>
          <w:spacing w:val="-12"/>
          <w:sz w:val="24"/>
        </w:rPr>
        <w:t xml:space="preserve"> </w:t>
      </w:r>
      <w:r>
        <w:rPr>
          <w:sz w:val="24"/>
        </w:rPr>
        <w:t xml:space="preserve">in rural areas for all services. </w:t>
      </w:r>
      <w:commentRangeEnd w:id="68"/>
      <w:r w:rsidR="005E2396">
        <w:rPr>
          <w:rStyle w:val="CommentReference"/>
        </w:rPr>
        <w:commentReference w:id="68"/>
      </w:r>
      <w:r>
        <w:rPr>
          <w:sz w:val="24"/>
        </w:rPr>
        <w:t>These improvements would need to be developed in</w:t>
      </w:r>
    </w:p>
    <w:p w14:paraId="00FD7FC2" w14:textId="77777777" w:rsidR="00C41784" w:rsidRDefault="00947520">
      <w:pPr>
        <w:pStyle w:val="BodyText"/>
        <w:spacing w:before="1"/>
        <w:rPr>
          <w:sz w:val="23"/>
        </w:rPr>
      </w:pPr>
      <w:r>
        <w:pict w14:anchorId="64A8A0D2">
          <v:rect id="docshape43" o:spid="_x0000_s2063" style="position:absolute;margin-left:64.8pt;margin-top:14.6pt;width:2in;height:.7pt;z-index:-15719936;mso-wrap-distance-left:0;mso-wrap-distance-right:0;mso-position-horizontal-relative:page" fillcolor="black" stroked="f">
            <w10:wrap type="topAndBottom" anchorx="page"/>
          </v:rect>
        </w:pict>
      </w:r>
    </w:p>
    <w:p w14:paraId="181AEFB3" w14:textId="77777777" w:rsidR="00C41784" w:rsidRDefault="00947520">
      <w:pPr>
        <w:spacing w:before="148" w:line="256" w:lineRule="auto"/>
        <w:ind w:left="155" w:right="285"/>
        <w:rPr>
          <w:i/>
          <w:sz w:val="20"/>
        </w:rPr>
      </w:pPr>
      <w:r>
        <w:rPr>
          <w:spacing w:val="-2"/>
          <w:sz w:val="20"/>
          <w:vertAlign w:val="superscript"/>
        </w:rPr>
        <w:t>2</w:t>
      </w:r>
      <w:r>
        <w:rPr>
          <w:spacing w:val="-2"/>
          <w:sz w:val="20"/>
          <w:vertAlign w:val="superscript"/>
        </w:rPr>
        <w:t>9</w:t>
      </w:r>
      <w:r>
        <w:rPr>
          <w:spacing w:val="-2"/>
          <w:sz w:val="20"/>
        </w:rPr>
        <w:t xml:space="preserve"> </w:t>
      </w:r>
      <w:bookmarkStart w:id="69" w:name="_bookmark28"/>
      <w:bookmarkEnd w:id="69"/>
      <w:r>
        <w:rPr>
          <w:spacing w:val="-2"/>
          <w:sz w:val="20"/>
        </w:rPr>
        <w:t>California State Transportation</w:t>
      </w:r>
      <w:r>
        <w:rPr>
          <w:spacing w:val="-6"/>
          <w:sz w:val="20"/>
        </w:rPr>
        <w:t xml:space="preserve"> </w:t>
      </w:r>
      <w:r>
        <w:rPr>
          <w:spacing w:val="-2"/>
          <w:sz w:val="20"/>
        </w:rPr>
        <w:t>Agency.</w:t>
      </w:r>
      <w:r>
        <w:rPr>
          <w:spacing w:val="-3"/>
          <w:sz w:val="20"/>
        </w:rPr>
        <w:t xml:space="preserve"> </w:t>
      </w:r>
      <w:r>
        <w:rPr>
          <w:i/>
          <w:spacing w:val="-2"/>
          <w:sz w:val="20"/>
        </w:rPr>
        <w:t>Climate</w:t>
      </w:r>
      <w:r>
        <w:rPr>
          <w:i/>
          <w:spacing w:val="-5"/>
          <w:sz w:val="20"/>
        </w:rPr>
        <w:t xml:space="preserve"> </w:t>
      </w:r>
      <w:r>
        <w:rPr>
          <w:i/>
          <w:spacing w:val="-2"/>
          <w:sz w:val="20"/>
        </w:rPr>
        <w:t>Action Plan for Transportation</w:t>
      </w:r>
      <w:r>
        <w:rPr>
          <w:i/>
          <w:spacing w:val="-5"/>
          <w:sz w:val="20"/>
        </w:rPr>
        <w:t xml:space="preserve"> </w:t>
      </w:r>
      <w:r>
        <w:rPr>
          <w:i/>
          <w:spacing w:val="-2"/>
          <w:sz w:val="20"/>
        </w:rPr>
        <w:t>Infrastructure</w:t>
      </w:r>
      <w:r>
        <w:rPr>
          <w:spacing w:val="-2"/>
          <w:sz w:val="20"/>
        </w:rPr>
        <w:t>.</w:t>
      </w:r>
      <w:r>
        <w:rPr>
          <w:spacing w:val="-3"/>
          <w:sz w:val="20"/>
        </w:rPr>
        <w:t xml:space="preserve"> </w:t>
      </w:r>
      <w:r>
        <w:rPr>
          <w:spacing w:val="-2"/>
          <w:sz w:val="20"/>
        </w:rPr>
        <w:t xml:space="preserve">Available </w:t>
      </w:r>
      <w:r>
        <w:rPr>
          <w:w w:val="95"/>
          <w:sz w:val="20"/>
        </w:rPr>
        <w:t xml:space="preserve">at: </w:t>
      </w:r>
      <w:hyperlink r:id="rId55">
        <w:r>
          <w:rPr>
            <w:i/>
            <w:color w:val="0563C0"/>
            <w:w w:val="95"/>
            <w:sz w:val="20"/>
            <w:u w:val="single" w:color="0563C0"/>
          </w:rPr>
          <w:t>https://calsta.ca.gov/-/media/calsta-media/documents/capti-july-2021-a11y.pdf</w:t>
        </w:r>
      </w:hyperlink>
    </w:p>
    <w:p w14:paraId="5C6A5EAC" w14:textId="77777777" w:rsidR="00C41784" w:rsidRDefault="00947520">
      <w:pPr>
        <w:spacing w:before="55"/>
        <w:ind w:left="155"/>
        <w:rPr>
          <w:sz w:val="20"/>
        </w:rPr>
      </w:pPr>
      <w:r>
        <w:rPr>
          <w:position w:val="7"/>
          <w:sz w:val="12"/>
        </w:rPr>
        <w:lastRenderedPageBreak/>
        <w:t>30</w:t>
      </w:r>
      <w:r>
        <w:rPr>
          <w:spacing w:val="1"/>
          <w:position w:val="7"/>
          <w:sz w:val="12"/>
        </w:rPr>
        <w:t xml:space="preserve"> </w:t>
      </w:r>
      <w:bookmarkStart w:id="70" w:name="_bookmark29"/>
      <w:bookmarkEnd w:id="70"/>
      <w:r>
        <w:rPr>
          <w:sz w:val="20"/>
        </w:rPr>
        <w:t>California</w:t>
      </w:r>
      <w:r>
        <w:rPr>
          <w:spacing w:val="-16"/>
          <w:sz w:val="20"/>
        </w:rPr>
        <w:t xml:space="preserve"> </w:t>
      </w:r>
      <w:r>
        <w:rPr>
          <w:sz w:val="20"/>
        </w:rPr>
        <w:t>Department</w:t>
      </w:r>
      <w:r>
        <w:rPr>
          <w:spacing w:val="-15"/>
          <w:sz w:val="20"/>
        </w:rPr>
        <w:t xml:space="preserve"> </w:t>
      </w:r>
      <w:r>
        <w:rPr>
          <w:sz w:val="20"/>
        </w:rPr>
        <w:t>of</w:t>
      </w:r>
      <w:r>
        <w:rPr>
          <w:spacing w:val="-15"/>
          <w:sz w:val="20"/>
        </w:rPr>
        <w:t xml:space="preserve"> </w:t>
      </w:r>
      <w:r>
        <w:rPr>
          <w:sz w:val="20"/>
        </w:rPr>
        <w:t>Transportation.</w:t>
      </w:r>
      <w:r>
        <w:rPr>
          <w:spacing w:val="-15"/>
          <w:sz w:val="20"/>
        </w:rPr>
        <w:t xml:space="preserve"> </w:t>
      </w:r>
      <w:r>
        <w:rPr>
          <w:i/>
          <w:sz w:val="20"/>
        </w:rPr>
        <w:t>California</w:t>
      </w:r>
      <w:r>
        <w:rPr>
          <w:i/>
          <w:spacing w:val="-15"/>
          <w:sz w:val="20"/>
        </w:rPr>
        <w:t xml:space="preserve"> </w:t>
      </w:r>
      <w:r>
        <w:rPr>
          <w:i/>
          <w:sz w:val="20"/>
        </w:rPr>
        <w:t>Transportation</w:t>
      </w:r>
      <w:r>
        <w:rPr>
          <w:i/>
          <w:spacing w:val="-15"/>
          <w:sz w:val="20"/>
        </w:rPr>
        <w:t xml:space="preserve"> </w:t>
      </w:r>
      <w:r>
        <w:rPr>
          <w:i/>
          <w:sz w:val="20"/>
        </w:rPr>
        <w:t>Plan</w:t>
      </w:r>
      <w:r>
        <w:rPr>
          <w:i/>
          <w:spacing w:val="-15"/>
          <w:sz w:val="20"/>
        </w:rPr>
        <w:t xml:space="preserve"> </w:t>
      </w:r>
      <w:r>
        <w:rPr>
          <w:i/>
          <w:sz w:val="20"/>
        </w:rPr>
        <w:t>2050</w:t>
      </w:r>
      <w:r>
        <w:rPr>
          <w:sz w:val="20"/>
        </w:rPr>
        <w:t>,</w:t>
      </w:r>
      <w:r>
        <w:rPr>
          <w:spacing w:val="-15"/>
          <w:sz w:val="20"/>
        </w:rPr>
        <w:t xml:space="preserve"> </w:t>
      </w:r>
      <w:r>
        <w:rPr>
          <w:sz w:val="20"/>
        </w:rPr>
        <w:t>pa</w:t>
      </w:r>
      <w:r>
        <w:rPr>
          <w:sz w:val="20"/>
        </w:rPr>
        <w:t>ge</w:t>
      </w:r>
      <w:r>
        <w:rPr>
          <w:spacing w:val="-14"/>
          <w:sz w:val="20"/>
        </w:rPr>
        <w:t xml:space="preserve"> </w:t>
      </w:r>
      <w:r>
        <w:rPr>
          <w:sz w:val="20"/>
        </w:rPr>
        <w:t>85.</w:t>
      </w:r>
      <w:r>
        <w:rPr>
          <w:spacing w:val="-15"/>
          <w:sz w:val="20"/>
        </w:rPr>
        <w:t xml:space="preserve"> </w:t>
      </w:r>
      <w:r>
        <w:rPr>
          <w:sz w:val="20"/>
        </w:rPr>
        <w:t>Available</w:t>
      </w:r>
      <w:r>
        <w:rPr>
          <w:spacing w:val="-15"/>
          <w:sz w:val="20"/>
        </w:rPr>
        <w:t xml:space="preserve"> </w:t>
      </w:r>
      <w:r>
        <w:rPr>
          <w:spacing w:val="-5"/>
          <w:sz w:val="20"/>
        </w:rPr>
        <w:t>at:</w:t>
      </w:r>
    </w:p>
    <w:p w14:paraId="77BEDE1C" w14:textId="77777777" w:rsidR="00C41784" w:rsidRDefault="00C41784">
      <w:pPr>
        <w:rPr>
          <w:sz w:val="20"/>
        </w:rPr>
        <w:sectPr w:rsidR="00C41784">
          <w:pgSz w:w="12240" w:h="15840"/>
          <w:pgMar w:top="1540" w:right="1180" w:bottom="1640" w:left="1140" w:header="838" w:footer="1460" w:gutter="0"/>
          <w:cols w:space="720"/>
        </w:sectPr>
      </w:pPr>
    </w:p>
    <w:p w14:paraId="705BD6CC" w14:textId="77777777" w:rsidR="00C41784" w:rsidRDefault="00947520">
      <w:pPr>
        <w:pStyle w:val="BodyText"/>
        <w:spacing w:before="91" w:line="242" w:lineRule="auto"/>
        <w:ind w:left="876" w:right="132"/>
      </w:pPr>
      <w:r>
        <w:lastRenderedPageBreak/>
        <w:t>close collaboration with underserved communities across local jurisdictions to prioritize</w:t>
      </w:r>
      <w:r>
        <w:rPr>
          <w:spacing w:val="-3"/>
        </w:rPr>
        <w:t xml:space="preserve"> </w:t>
      </w:r>
      <w:r>
        <w:t>improving</w:t>
      </w:r>
      <w:r>
        <w:rPr>
          <w:spacing w:val="-2"/>
        </w:rPr>
        <w:t xml:space="preserve"> </w:t>
      </w:r>
      <w:r>
        <w:t>local</w:t>
      </w:r>
      <w:r>
        <w:rPr>
          <w:spacing w:val="-4"/>
        </w:rPr>
        <w:t xml:space="preserve"> </w:t>
      </w:r>
      <w:r>
        <w:t>accessibility</w:t>
      </w:r>
      <w:r>
        <w:rPr>
          <w:spacing w:val="-4"/>
        </w:rPr>
        <w:t xml:space="preserve"> </w:t>
      </w:r>
      <w:r>
        <w:t>to</w:t>
      </w:r>
      <w:r>
        <w:rPr>
          <w:spacing w:val="-2"/>
        </w:rPr>
        <w:t xml:space="preserve"> </w:t>
      </w:r>
      <w:r>
        <w:t>jobs,</w:t>
      </w:r>
      <w:r>
        <w:rPr>
          <w:spacing w:val="-4"/>
        </w:rPr>
        <w:t xml:space="preserve"> </w:t>
      </w:r>
      <w:r>
        <w:t>education,</w:t>
      </w:r>
      <w:r>
        <w:rPr>
          <w:spacing w:val="-4"/>
        </w:rPr>
        <w:t xml:space="preserve"> </w:t>
      </w:r>
      <w:r>
        <w:t>and</w:t>
      </w:r>
      <w:r>
        <w:rPr>
          <w:spacing w:val="-2"/>
        </w:rPr>
        <w:t xml:space="preserve"> </w:t>
      </w:r>
      <w:r>
        <w:t>other</w:t>
      </w:r>
      <w:r>
        <w:rPr>
          <w:spacing w:val="-2"/>
        </w:rPr>
        <w:t xml:space="preserve"> </w:t>
      </w:r>
      <w:r>
        <w:t>key</w:t>
      </w:r>
      <w:r>
        <w:rPr>
          <w:spacing w:val="-4"/>
        </w:rPr>
        <w:t xml:space="preserve"> </w:t>
      </w:r>
      <w:r>
        <w:t>services where needs are greatest. Beyond increasing service, addit</w:t>
      </w:r>
      <w:r>
        <w:t xml:space="preserve">ional investments also need to be made to ensure affordability for vulnerable communities and other target populations. </w:t>
      </w:r>
      <w:r>
        <w:t>One key action to advance this objective is establishing climate</w:t>
      </w:r>
      <w:r>
        <w:rPr>
          <w:spacing w:val="-10"/>
        </w:rPr>
        <w:t xml:space="preserve"> </w:t>
      </w:r>
      <w:r>
        <w:t>and</w:t>
      </w:r>
      <w:r>
        <w:rPr>
          <w:spacing w:val="-7"/>
        </w:rPr>
        <w:t xml:space="preserve"> </w:t>
      </w:r>
      <w:r>
        <w:t>equity</w:t>
      </w:r>
      <w:r>
        <w:rPr>
          <w:spacing w:val="-15"/>
        </w:rPr>
        <w:t xml:space="preserve"> </w:t>
      </w:r>
      <w:r>
        <w:t>requirements</w:t>
      </w:r>
      <w:r>
        <w:rPr>
          <w:spacing w:val="-12"/>
        </w:rPr>
        <w:t xml:space="preserve"> </w:t>
      </w:r>
      <w:r>
        <w:t>for</w:t>
      </w:r>
      <w:r>
        <w:rPr>
          <w:spacing w:val="-9"/>
        </w:rPr>
        <w:t xml:space="preserve"> </w:t>
      </w:r>
      <w:r>
        <w:t>future</w:t>
      </w:r>
      <w:r>
        <w:rPr>
          <w:spacing w:val="-10"/>
        </w:rPr>
        <w:t xml:space="preserve"> </w:t>
      </w:r>
      <w:r>
        <w:t>locally</w:t>
      </w:r>
      <w:r>
        <w:rPr>
          <w:spacing w:val="-11"/>
        </w:rPr>
        <w:t xml:space="preserve"> </w:t>
      </w:r>
      <w:r>
        <w:t>funded</w:t>
      </w:r>
      <w:r>
        <w:rPr>
          <w:spacing w:val="-9"/>
        </w:rPr>
        <w:t xml:space="preserve"> </w:t>
      </w:r>
      <w:r>
        <w:t>transportation</w:t>
      </w:r>
      <w:r>
        <w:rPr>
          <w:spacing w:val="-10"/>
        </w:rPr>
        <w:t xml:space="preserve"> </w:t>
      </w:r>
      <w:r>
        <w:t xml:space="preserve">sales-tax measures and lowering the </w:t>
      </w:r>
      <w:r>
        <w:t>voter approval threshold for sales-tax measures that only</w:t>
      </w:r>
      <w:r>
        <w:rPr>
          <w:spacing w:val="-15"/>
        </w:rPr>
        <w:t xml:space="preserve"> </w:t>
      </w:r>
      <w:r>
        <w:t>fund</w:t>
      </w:r>
      <w:r>
        <w:rPr>
          <w:spacing w:val="-13"/>
        </w:rPr>
        <w:t xml:space="preserve"> </w:t>
      </w:r>
      <w:r>
        <w:t>transit</w:t>
      </w:r>
      <w:r>
        <w:rPr>
          <w:spacing w:val="-13"/>
        </w:rPr>
        <w:t xml:space="preserve"> </w:t>
      </w:r>
      <w:r>
        <w:t>and</w:t>
      </w:r>
      <w:r>
        <w:rPr>
          <w:spacing w:val="-13"/>
        </w:rPr>
        <w:t xml:space="preserve"> </w:t>
      </w:r>
      <w:r>
        <w:t>active</w:t>
      </w:r>
      <w:r>
        <w:rPr>
          <w:spacing w:val="-17"/>
        </w:rPr>
        <w:t xml:space="preserve"> </w:t>
      </w:r>
      <w:r>
        <w:t>transportation</w:t>
      </w:r>
      <w:r>
        <w:rPr>
          <w:spacing w:val="-14"/>
        </w:rPr>
        <w:t xml:space="preserve"> </w:t>
      </w:r>
      <w:r>
        <w:t>solutions</w:t>
      </w:r>
      <w:r>
        <w:rPr>
          <w:spacing w:val="-12"/>
        </w:rPr>
        <w:t xml:space="preserve"> </w:t>
      </w:r>
      <w:r>
        <w:t>(Action</w:t>
      </w:r>
      <w:r>
        <w:rPr>
          <w:spacing w:val="-13"/>
        </w:rPr>
        <w:t xml:space="preserve"> </w:t>
      </w:r>
      <w:r>
        <w:t>C).</w:t>
      </w:r>
      <w:r>
        <w:rPr>
          <w:spacing w:val="-14"/>
        </w:rPr>
        <w:t xml:space="preserve"> </w:t>
      </w:r>
      <w:r>
        <w:t>Another</w:t>
      </w:r>
      <w:r>
        <w:rPr>
          <w:spacing w:val="-17"/>
        </w:rPr>
        <w:t xml:space="preserve"> </w:t>
      </w:r>
      <w:r>
        <w:t>key</w:t>
      </w:r>
      <w:r>
        <w:rPr>
          <w:spacing w:val="-15"/>
        </w:rPr>
        <w:t xml:space="preserve"> </w:t>
      </w:r>
      <w:r>
        <w:t>action would be</w:t>
      </w:r>
      <w:r>
        <w:rPr>
          <w:spacing w:val="-1"/>
        </w:rPr>
        <w:t xml:space="preserve"> </w:t>
      </w:r>
      <w:r>
        <w:t>removing California</w:t>
      </w:r>
      <w:r>
        <w:rPr>
          <w:spacing w:val="-2"/>
        </w:rPr>
        <w:t xml:space="preserve"> </w:t>
      </w:r>
      <w:r>
        <w:t>Constitution</w:t>
      </w:r>
      <w:r>
        <w:rPr>
          <w:spacing w:val="-1"/>
        </w:rPr>
        <w:t xml:space="preserve"> </w:t>
      </w:r>
      <w:r>
        <w:t>Article</w:t>
      </w:r>
      <w:r>
        <w:rPr>
          <w:spacing w:val="-1"/>
        </w:rPr>
        <w:t xml:space="preserve"> </w:t>
      </w:r>
      <w:r>
        <w:t>XIX restrictions</w:t>
      </w:r>
      <w:r>
        <w:rPr>
          <w:spacing w:val="-3"/>
        </w:rPr>
        <w:t xml:space="preserve"> </w:t>
      </w:r>
      <w:r>
        <w:t>on</w:t>
      </w:r>
      <w:r>
        <w:rPr>
          <w:spacing w:val="-1"/>
        </w:rPr>
        <w:t xml:space="preserve"> </w:t>
      </w:r>
      <w:r>
        <w:t>using gas</w:t>
      </w:r>
      <w:r>
        <w:rPr>
          <w:spacing w:val="-3"/>
        </w:rPr>
        <w:t xml:space="preserve"> </w:t>
      </w:r>
      <w:r>
        <w:t>tax monies</w:t>
      </w:r>
      <w:r>
        <w:rPr>
          <w:spacing w:val="-2"/>
        </w:rPr>
        <w:t xml:space="preserve"> </w:t>
      </w:r>
      <w:r>
        <w:t>for transit</w:t>
      </w:r>
      <w:r>
        <w:rPr>
          <w:spacing w:val="-4"/>
        </w:rPr>
        <w:t xml:space="preserve"> </w:t>
      </w:r>
      <w:r>
        <w:t>operational funding or</w:t>
      </w:r>
      <w:r>
        <w:rPr>
          <w:spacing w:val="-4"/>
        </w:rPr>
        <w:t xml:space="preserve"> </w:t>
      </w:r>
      <w:r>
        <w:t>other sustainable transportation-related uses (Action D).</w:t>
      </w:r>
    </w:p>
    <w:p w14:paraId="0E4C4F6A" w14:textId="77777777" w:rsidR="00C41784" w:rsidRDefault="00947520">
      <w:pPr>
        <w:pStyle w:val="ListParagraph"/>
        <w:numPr>
          <w:ilvl w:val="0"/>
          <w:numId w:val="4"/>
        </w:numPr>
        <w:tabs>
          <w:tab w:val="left" w:pos="876"/>
        </w:tabs>
        <w:spacing w:before="177" w:line="242" w:lineRule="auto"/>
        <w:ind w:right="175"/>
        <w:rPr>
          <w:sz w:val="14"/>
        </w:rPr>
      </w:pPr>
      <w:r>
        <w:rPr>
          <w:b/>
          <w:sz w:val="24"/>
        </w:rPr>
        <w:t>Complete the High-Speed Rail (HSR) System and other elements of the intercity</w:t>
      </w:r>
      <w:r>
        <w:rPr>
          <w:b/>
          <w:spacing w:val="-7"/>
          <w:sz w:val="24"/>
        </w:rPr>
        <w:t xml:space="preserve"> </w:t>
      </w:r>
      <w:r>
        <w:rPr>
          <w:b/>
          <w:sz w:val="24"/>
        </w:rPr>
        <w:t>rail</w:t>
      </w:r>
      <w:r>
        <w:rPr>
          <w:b/>
          <w:spacing w:val="-7"/>
          <w:sz w:val="24"/>
        </w:rPr>
        <w:t xml:space="preserve"> </w:t>
      </w:r>
      <w:r>
        <w:rPr>
          <w:b/>
          <w:sz w:val="24"/>
        </w:rPr>
        <w:t>network</w:t>
      </w:r>
      <w:r>
        <w:rPr>
          <w:b/>
          <w:spacing w:val="-6"/>
          <w:sz w:val="24"/>
        </w:rPr>
        <w:t xml:space="preserve"> </w:t>
      </w:r>
      <w:r>
        <w:rPr>
          <w:b/>
          <w:sz w:val="24"/>
        </w:rPr>
        <w:t>by</w:t>
      </w:r>
      <w:r>
        <w:rPr>
          <w:b/>
          <w:spacing w:val="-4"/>
          <w:sz w:val="24"/>
        </w:rPr>
        <w:t xml:space="preserve"> </w:t>
      </w:r>
      <w:r>
        <w:rPr>
          <w:b/>
          <w:sz w:val="24"/>
        </w:rPr>
        <w:t>2040.</w:t>
      </w:r>
      <w:r>
        <w:rPr>
          <w:b/>
          <w:spacing w:val="-11"/>
          <w:sz w:val="24"/>
        </w:rPr>
        <w:t xml:space="preserve"> </w:t>
      </w:r>
      <w:r>
        <w:rPr>
          <w:sz w:val="24"/>
        </w:rPr>
        <w:t>Providing</w:t>
      </w:r>
      <w:r>
        <w:rPr>
          <w:spacing w:val="-10"/>
          <w:sz w:val="24"/>
        </w:rPr>
        <w:t xml:space="preserve"> </w:t>
      </w:r>
      <w:r>
        <w:rPr>
          <w:sz w:val="24"/>
        </w:rPr>
        <w:t>efficient</w:t>
      </w:r>
      <w:r>
        <w:rPr>
          <w:spacing w:val="-10"/>
          <w:sz w:val="24"/>
        </w:rPr>
        <w:t xml:space="preserve"> </w:t>
      </w:r>
      <w:r>
        <w:rPr>
          <w:sz w:val="24"/>
        </w:rPr>
        <w:t>alternatives</w:t>
      </w:r>
      <w:r>
        <w:rPr>
          <w:spacing w:val="-13"/>
          <w:sz w:val="24"/>
        </w:rPr>
        <w:t xml:space="preserve"> </w:t>
      </w:r>
      <w:r>
        <w:rPr>
          <w:sz w:val="24"/>
        </w:rPr>
        <w:t>to</w:t>
      </w:r>
      <w:r>
        <w:rPr>
          <w:spacing w:val="-14"/>
          <w:sz w:val="24"/>
        </w:rPr>
        <w:t xml:space="preserve"> </w:t>
      </w:r>
      <w:r>
        <w:rPr>
          <w:sz w:val="24"/>
        </w:rPr>
        <w:t>the</w:t>
      </w:r>
      <w:r>
        <w:rPr>
          <w:spacing w:val="-11"/>
          <w:sz w:val="24"/>
        </w:rPr>
        <w:t xml:space="preserve"> </w:t>
      </w:r>
      <w:r>
        <w:rPr>
          <w:sz w:val="24"/>
        </w:rPr>
        <w:t>car</w:t>
      </w:r>
      <w:r>
        <w:rPr>
          <w:spacing w:val="-10"/>
          <w:sz w:val="24"/>
        </w:rPr>
        <w:t xml:space="preserve"> </w:t>
      </w:r>
      <w:r>
        <w:rPr>
          <w:sz w:val="24"/>
        </w:rPr>
        <w:t>for intercity</w:t>
      </w:r>
      <w:r>
        <w:rPr>
          <w:spacing w:val="-10"/>
          <w:sz w:val="24"/>
        </w:rPr>
        <w:t xml:space="preserve"> </w:t>
      </w:r>
      <w:r>
        <w:rPr>
          <w:sz w:val="24"/>
        </w:rPr>
        <w:t>travel</w:t>
      </w:r>
      <w:r>
        <w:rPr>
          <w:spacing w:val="-10"/>
          <w:sz w:val="24"/>
        </w:rPr>
        <w:t xml:space="preserve"> </w:t>
      </w:r>
      <w:r>
        <w:rPr>
          <w:sz w:val="24"/>
        </w:rPr>
        <w:t>is</w:t>
      </w:r>
      <w:r>
        <w:rPr>
          <w:spacing w:val="-11"/>
          <w:sz w:val="24"/>
        </w:rPr>
        <w:t xml:space="preserve"> </w:t>
      </w:r>
      <w:r>
        <w:rPr>
          <w:sz w:val="24"/>
        </w:rPr>
        <w:t>another</w:t>
      </w:r>
      <w:r>
        <w:rPr>
          <w:spacing w:val="-8"/>
          <w:sz w:val="24"/>
        </w:rPr>
        <w:t xml:space="preserve"> </w:t>
      </w:r>
      <w:r>
        <w:rPr>
          <w:sz w:val="24"/>
        </w:rPr>
        <w:t>important</w:t>
      </w:r>
      <w:r>
        <w:rPr>
          <w:spacing w:val="-8"/>
          <w:sz w:val="24"/>
        </w:rPr>
        <w:t xml:space="preserve"> </w:t>
      </w:r>
      <w:r>
        <w:rPr>
          <w:sz w:val="24"/>
        </w:rPr>
        <w:t>element</w:t>
      </w:r>
      <w:r>
        <w:rPr>
          <w:spacing w:val="-8"/>
          <w:sz w:val="24"/>
        </w:rPr>
        <w:t xml:space="preserve"> </w:t>
      </w:r>
      <w:r>
        <w:rPr>
          <w:sz w:val="24"/>
        </w:rPr>
        <w:t>for</w:t>
      </w:r>
      <w:r>
        <w:rPr>
          <w:spacing w:val="-8"/>
          <w:sz w:val="24"/>
        </w:rPr>
        <w:t xml:space="preserve"> </w:t>
      </w:r>
      <w:r>
        <w:rPr>
          <w:sz w:val="24"/>
        </w:rPr>
        <w:t>enabling</w:t>
      </w:r>
      <w:r>
        <w:rPr>
          <w:spacing w:val="-8"/>
          <w:sz w:val="24"/>
        </w:rPr>
        <w:t xml:space="preserve"> </w:t>
      </w:r>
      <w:r>
        <w:rPr>
          <w:sz w:val="24"/>
        </w:rPr>
        <w:t>car-free</w:t>
      </w:r>
      <w:r>
        <w:rPr>
          <w:spacing w:val="-9"/>
          <w:sz w:val="24"/>
        </w:rPr>
        <w:t xml:space="preserve"> </w:t>
      </w:r>
      <w:r>
        <w:rPr>
          <w:sz w:val="24"/>
        </w:rPr>
        <w:t>and</w:t>
      </w:r>
      <w:r>
        <w:rPr>
          <w:spacing w:val="-8"/>
          <w:sz w:val="24"/>
        </w:rPr>
        <w:t xml:space="preserve"> </w:t>
      </w:r>
      <w:r>
        <w:rPr>
          <w:sz w:val="24"/>
        </w:rPr>
        <w:t>car-light lifestyles that reduce VMT and advance equity for those who do not have the means</w:t>
      </w:r>
      <w:r>
        <w:rPr>
          <w:spacing w:val="-8"/>
          <w:sz w:val="24"/>
        </w:rPr>
        <w:t xml:space="preserve"> </w:t>
      </w:r>
      <w:r>
        <w:rPr>
          <w:sz w:val="24"/>
        </w:rPr>
        <w:t>to</w:t>
      </w:r>
      <w:r>
        <w:rPr>
          <w:spacing w:val="-10"/>
          <w:sz w:val="24"/>
        </w:rPr>
        <w:t xml:space="preserve"> </w:t>
      </w:r>
      <w:r>
        <w:rPr>
          <w:sz w:val="24"/>
        </w:rPr>
        <w:t>own</w:t>
      </w:r>
      <w:r>
        <w:rPr>
          <w:spacing w:val="-6"/>
          <w:sz w:val="24"/>
        </w:rPr>
        <w:t xml:space="preserve"> </w:t>
      </w:r>
      <w:r>
        <w:rPr>
          <w:sz w:val="24"/>
        </w:rPr>
        <w:t>a</w:t>
      </w:r>
      <w:r>
        <w:rPr>
          <w:spacing w:val="-7"/>
          <w:sz w:val="24"/>
        </w:rPr>
        <w:t xml:space="preserve"> </w:t>
      </w:r>
      <w:r>
        <w:rPr>
          <w:sz w:val="24"/>
        </w:rPr>
        <w:t>car.</w:t>
      </w:r>
      <w:r>
        <w:rPr>
          <w:spacing w:val="-5"/>
          <w:sz w:val="24"/>
        </w:rPr>
        <w:t xml:space="preserve"> </w:t>
      </w:r>
      <w:r>
        <w:rPr>
          <w:sz w:val="24"/>
        </w:rPr>
        <w:t>The</w:t>
      </w:r>
      <w:r>
        <w:rPr>
          <w:spacing w:val="-10"/>
          <w:sz w:val="24"/>
        </w:rPr>
        <w:t xml:space="preserve"> </w:t>
      </w:r>
      <w:r>
        <w:rPr>
          <w:sz w:val="24"/>
        </w:rPr>
        <w:t>California</w:t>
      </w:r>
      <w:r>
        <w:rPr>
          <w:spacing w:val="-7"/>
          <w:sz w:val="24"/>
        </w:rPr>
        <w:t xml:space="preserve"> </w:t>
      </w:r>
      <w:r>
        <w:rPr>
          <w:sz w:val="24"/>
        </w:rPr>
        <w:t>Transportation</w:t>
      </w:r>
      <w:r>
        <w:rPr>
          <w:spacing w:val="-6"/>
          <w:sz w:val="24"/>
        </w:rPr>
        <w:t xml:space="preserve"> </w:t>
      </w:r>
      <w:r>
        <w:rPr>
          <w:sz w:val="24"/>
        </w:rPr>
        <w:t>Plan</w:t>
      </w:r>
      <w:r>
        <w:rPr>
          <w:spacing w:val="-6"/>
          <w:sz w:val="24"/>
        </w:rPr>
        <w:t xml:space="preserve"> </w:t>
      </w:r>
      <w:r>
        <w:rPr>
          <w:sz w:val="24"/>
        </w:rPr>
        <w:t>2050</w:t>
      </w:r>
      <w:r>
        <w:rPr>
          <w:spacing w:val="-6"/>
          <w:sz w:val="24"/>
        </w:rPr>
        <w:t xml:space="preserve"> </w:t>
      </w:r>
      <w:r>
        <w:rPr>
          <w:sz w:val="24"/>
        </w:rPr>
        <w:t>(CTP</w:t>
      </w:r>
      <w:r>
        <w:rPr>
          <w:spacing w:val="-10"/>
          <w:sz w:val="24"/>
        </w:rPr>
        <w:t xml:space="preserve"> </w:t>
      </w:r>
      <w:r>
        <w:rPr>
          <w:sz w:val="24"/>
        </w:rPr>
        <w:t>2050)</w:t>
      </w:r>
      <w:r>
        <w:rPr>
          <w:spacing w:val="-6"/>
          <w:sz w:val="24"/>
        </w:rPr>
        <w:t xml:space="preserve"> </w:t>
      </w:r>
      <w:r>
        <w:rPr>
          <w:sz w:val="24"/>
        </w:rPr>
        <w:t>identified the</w:t>
      </w:r>
      <w:r>
        <w:rPr>
          <w:spacing w:val="-6"/>
          <w:sz w:val="24"/>
        </w:rPr>
        <w:t xml:space="preserve"> </w:t>
      </w:r>
      <w:r>
        <w:rPr>
          <w:sz w:val="24"/>
        </w:rPr>
        <w:t>completion</w:t>
      </w:r>
      <w:r>
        <w:rPr>
          <w:spacing w:val="-10"/>
          <w:sz w:val="24"/>
        </w:rPr>
        <w:t xml:space="preserve"> </w:t>
      </w:r>
      <w:r>
        <w:rPr>
          <w:sz w:val="24"/>
        </w:rPr>
        <w:t>of</w:t>
      </w:r>
      <w:r>
        <w:rPr>
          <w:spacing w:val="-6"/>
          <w:sz w:val="24"/>
        </w:rPr>
        <w:t xml:space="preserve"> </w:t>
      </w:r>
      <w:r>
        <w:rPr>
          <w:sz w:val="24"/>
        </w:rPr>
        <w:t>the</w:t>
      </w:r>
      <w:r>
        <w:rPr>
          <w:spacing w:val="-6"/>
          <w:sz w:val="24"/>
        </w:rPr>
        <w:t xml:space="preserve"> </w:t>
      </w:r>
      <w:r>
        <w:rPr>
          <w:sz w:val="24"/>
        </w:rPr>
        <w:t>full</w:t>
      </w:r>
      <w:r>
        <w:rPr>
          <w:spacing w:val="-11"/>
          <w:sz w:val="24"/>
        </w:rPr>
        <w:t xml:space="preserve"> </w:t>
      </w:r>
      <w:r>
        <w:rPr>
          <w:sz w:val="24"/>
        </w:rPr>
        <w:t>2018</w:t>
      </w:r>
      <w:r>
        <w:rPr>
          <w:spacing w:val="-6"/>
          <w:sz w:val="24"/>
        </w:rPr>
        <w:t xml:space="preserve"> </w:t>
      </w:r>
      <w:r>
        <w:rPr>
          <w:sz w:val="24"/>
        </w:rPr>
        <w:t>State</w:t>
      </w:r>
      <w:r>
        <w:rPr>
          <w:spacing w:val="-6"/>
          <w:sz w:val="24"/>
        </w:rPr>
        <w:t xml:space="preserve"> </w:t>
      </w:r>
      <w:r>
        <w:rPr>
          <w:sz w:val="24"/>
        </w:rPr>
        <w:t>Rail</w:t>
      </w:r>
      <w:r>
        <w:rPr>
          <w:spacing w:val="-11"/>
          <w:sz w:val="24"/>
        </w:rPr>
        <w:t xml:space="preserve"> </w:t>
      </w:r>
      <w:r>
        <w:rPr>
          <w:sz w:val="24"/>
        </w:rPr>
        <w:t>Plan</w:t>
      </w:r>
      <w:hyperlink w:anchor="_bookmark30" w:history="1">
        <w:r>
          <w:rPr>
            <w:position w:val="8"/>
            <w:sz w:val="14"/>
          </w:rPr>
          <w:t>31</w:t>
        </w:r>
      </w:hyperlink>
      <w:r>
        <w:rPr>
          <w:spacing w:val="22"/>
          <w:position w:val="8"/>
          <w:sz w:val="14"/>
        </w:rPr>
        <w:t xml:space="preserve"> </w:t>
      </w:r>
      <w:r>
        <w:rPr>
          <w:sz w:val="24"/>
        </w:rPr>
        <w:t>vision</w:t>
      </w:r>
      <w:r>
        <w:rPr>
          <w:spacing w:val="-6"/>
          <w:sz w:val="24"/>
        </w:rPr>
        <w:t xml:space="preserve"> </w:t>
      </w:r>
      <w:r>
        <w:rPr>
          <w:sz w:val="24"/>
        </w:rPr>
        <w:t>by</w:t>
      </w:r>
      <w:r>
        <w:rPr>
          <w:spacing w:val="-7"/>
          <w:sz w:val="24"/>
        </w:rPr>
        <w:t xml:space="preserve"> </w:t>
      </w:r>
      <w:r>
        <w:rPr>
          <w:sz w:val="24"/>
        </w:rPr>
        <w:t>2040</w:t>
      </w:r>
      <w:r>
        <w:rPr>
          <w:spacing w:val="-6"/>
          <w:sz w:val="24"/>
        </w:rPr>
        <w:t xml:space="preserve"> </w:t>
      </w:r>
      <w:r>
        <w:rPr>
          <w:sz w:val="24"/>
        </w:rPr>
        <w:t>as</w:t>
      </w:r>
      <w:r>
        <w:rPr>
          <w:spacing w:val="-8"/>
          <w:sz w:val="24"/>
        </w:rPr>
        <w:t xml:space="preserve"> </w:t>
      </w:r>
      <w:r>
        <w:rPr>
          <w:sz w:val="24"/>
        </w:rPr>
        <w:t>a</w:t>
      </w:r>
      <w:r>
        <w:rPr>
          <w:spacing w:val="-7"/>
          <w:sz w:val="24"/>
        </w:rPr>
        <w:t xml:space="preserve"> </w:t>
      </w:r>
      <w:r>
        <w:rPr>
          <w:sz w:val="24"/>
        </w:rPr>
        <w:t>requirement</w:t>
      </w:r>
      <w:r>
        <w:rPr>
          <w:spacing w:val="-10"/>
          <w:sz w:val="24"/>
        </w:rPr>
        <w:t xml:space="preserve"> </w:t>
      </w:r>
      <w:r>
        <w:rPr>
          <w:sz w:val="24"/>
        </w:rPr>
        <w:t>to achieve</w:t>
      </w:r>
      <w:r>
        <w:rPr>
          <w:spacing w:val="-13"/>
          <w:sz w:val="24"/>
        </w:rPr>
        <w:t xml:space="preserve"> </w:t>
      </w:r>
      <w:r>
        <w:rPr>
          <w:sz w:val="24"/>
        </w:rPr>
        <w:t>the</w:t>
      </w:r>
      <w:r>
        <w:rPr>
          <w:spacing w:val="-16"/>
          <w:sz w:val="24"/>
        </w:rPr>
        <w:t xml:space="preserve"> </w:t>
      </w:r>
      <w:r>
        <w:rPr>
          <w:sz w:val="24"/>
        </w:rPr>
        <w:t>State’s</w:t>
      </w:r>
      <w:r>
        <w:rPr>
          <w:spacing w:val="-14"/>
          <w:sz w:val="24"/>
        </w:rPr>
        <w:t xml:space="preserve"> </w:t>
      </w:r>
      <w:r>
        <w:rPr>
          <w:sz w:val="24"/>
        </w:rPr>
        <w:t>carbon</w:t>
      </w:r>
      <w:r>
        <w:rPr>
          <w:spacing w:val="-13"/>
          <w:sz w:val="24"/>
        </w:rPr>
        <w:t xml:space="preserve"> </w:t>
      </w:r>
      <w:r>
        <w:rPr>
          <w:sz w:val="24"/>
        </w:rPr>
        <w:t>neutrality</w:t>
      </w:r>
      <w:r>
        <w:rPr>
          <w:spacing w:val="-13"/>
          <w:sz w:val="24"/>
        </w:rPr>
        <w:t xml:space="preserve"> </w:t>
      </w:r>
      <w:r>
        <w:rPr>
          <w:sz w:val="24"/>
        </w:rPr>
        <w:t>goal.</w:t>
      </w:r>
      <w:hyperlink w:anchor="_bookmark31" w:history="1">
        <w:r>
          <w:rPr>
            <w:position w:val="8"/>
            <w:sz w:val="14"/>
          </w:rPr>
          <w:t>32</w:t>
        </w:r>
      </w:hyperlink>
      <w:r>
        <w:rPr>
          <w:spacing w:val="16"/>
          <w:position w:val="8"/>
          <w:sz w:val="14"/>
        </w:rPr>
        <w:t xml:space="preserve"> </w:t>
      </w:r>
      <w:r>
        <w:rPr>
          <w:sz w:val="24"/>
        </w:rPr>
        <w:t>This</w:t>
      </w:r>
      <w:r>
        <w:rPr>
          <w:spacing w:val="-14"/>
          <w:sz w:val="24"/>
        </w:rPr>
        <w:t xml:space="preserve"> </w:t>
      </w:r>
      <w:r>
        <w:rPr>
          <w:sz w:val="24"/>
        </w:rPr>
        <w:t>vision</w:t>
      </w:r>
      <w:r>
        <w:rPr>
          <w:spacing w:val="-13"/>
          <w:sz w:val="24"/>
        </w:rPr>
        <w:t xml:space="preserve"> </w:t>
      </w:r>
      <w:r>
        <w:rPr>
          <w:sz w:val="24"/>
        </w:rPr>
        <w:t>includes:</w:t>
      </w:r>
      <w:r>
        <w:rPr>
          <w:spacing w:val="-13"/>
          <w:sz w:val="24"/>
        </w:rPr>
        <w:t xml:space="preserve"> </w:t>
      </w:r>
      <w:r>
        <w:rPr>
          <w:sz w:val="24"/>
        </w:rPr>
        <w:t>the</w:t>
      </w:r>
      <w:r>
        <w:rPr>
          <w:spacing w:val="-13"/>
          <w:sz w:val="24"/>
        </w:rPr>
        <w:t xml:space="preserve"> </w:t>
      </w:r>
      <w:r>
        <w:rPr>
          <w:sz w:val="24"/>
        </w:rPr>
        <w:t>main</w:t>
      </w:r>
      <w:r>
        <w:rPr>
          <w:spacing w:val="-13"/>
          <w:sz w:val="24"/>
        </w:rPr>
        <w:t xml:space="preserve"> </w:t>
      </w:r>
      <w:r>
        <w:rPr>
          <w:sz w:val="24"/>
        </w:rPr>
        <w:t>HSR</w:t>
      </w:r>
      <w:r>
        <w:rPr>
          <w:spacing w:val="-12"/>
          <w:sz w:val="24"/>
        </w:rPr>
        <w:t xml:space="preserve"> </w:t>
      </w:r>
      <w:r>
        <w:rPr>
          <w:sz w:val="24"/>
        </w:rPr>
        <w:t>line connecting San Francisco, the Central Valley, and Los Angeles, and HSR extensions to Sacramento, the Inland Empire, and San Diego; the San Francisco Downtown Extension and a new Transbay tube; key corridor investments in the Los Angeles Basin; new reg</w:t>
      </w:r>
      <w:r>
        <w:rPr>
          <w:sz w:val="24"/>
        </w:rPr>
        <w:t>ional services in the Central Valley, on the Central Coast, and in the</w:t>
      </w:r>
      <w:r>
        <w:rPr>
          <w:spacing w:val="-5"/>
          <w:sz w:val="24"/>
        </w:rPr>
        <w:t xml:space="preserve"> </w:t>
      </w:r>
      <w:r>
        <w:rPr>
          <w:sz w:val="24"/>
        </w:rPr>
        <w:t>North</w:t>
      </w:r>
      <w:r>
        <w:rPr>
          <w:spacing w:val="-5"/>
          <w:sz w:val="24"/>
        </w:rPr>
        <w:t xml:space="preserve"> </w:t>
      </w:r>
      <w:r>
        <w:rPr>
          <w:sz w:val="24"/>
        </w:rPr>
        <w:t>Bay; and an overall</w:t>
      </w:r>
      <w:r>
        <w:rPr>
          <w:spacing w:val="-2"/>
          <w:sz w:val="24"/>
        </w:rPr>
        <w:t xml:space="preserve"> </w:t>
      </w:r>
      <w:r>
        <w:rPr>
          <w:sz w:val="24"/>
        </w:rPr>
        <w:t>intensification of services,</w:t>
      </w:r>
      <w:r>
        <w:rPr>
          <w:spacing w:val="-2"/>
          <w:sz w:val="24"/>
        </w:rPr>
        <w:t xml:space="preserve"> </w:t>
      </w:r>
      <w:r>
        <w:rPr>
          <w:sz w:val="24"/>
        </w:rPr>
        <w:t>with</w:t>
      </w:r>
      <w:r>
        <w:rPr>
          <w:spacing w:val="-6"/>
          <w:sz w:val="24"/>
        </w:rPr>
        <w:t xml:space="preserve"> </w:t>
      </w:r>
      <w:r>
        <w:rPr>
          <w:sz w:val="24"/>
        </w:rPr>
        <w:t>more frequencies and higher speeds</w:t>
      </w:r>
      <w:commentRangeStart w:id="71"/>
      <w:r>
        <w:rPr>
          <w:sz w:val="24"/>
        </w:rPr>
        <w:t>.</w:t>
      </w:r>
      <w:commentRangeEnd w:id="71"/>
      <w:r w:rsidR="00847BDA">
        <w:rPr>
          <w:rStyle w:val="CommentReference"/>
        </w:rPr>
        <w:commentReference w:id="71"/>
      </w:r>
      <w:hyperlink w:anchor="_bookmark32" w:history="1">
        <w:r>
          <w:rPr>
            <w:position w:val="8"/>
            <w:sz w:val="14"/>
          </w:rPr>
          <w:t>33</w:t>
        </w:r>
      </w:hyperlink>
    </w:p>
    <w:p w14:paraId="208F605D" w14:textId="77777777" w:rsidR="00C41784" w:rsidRDefault="00947520">
      <w:pPr>
        <w:pStyle w:val="ListParagraph"/>
        <w:numPr>
          <w:ilvl w:val="0"/>
          <w:numId w:val="4"/>
        </w:numPr>
        <w:tabs>
          <w:tab w:val="left" w:pos="876"/>
        </w:tabs>
        <w:spacing w:before="181" w:line="242" w:lineRule="auto"/>
        <w:ind w:right="207"/>
        <w:rPr>
          <w:sz w:val="24"/>
        </w:rPr>
      </w:pPr>
      <w:r>
        <w:rPr>
          <w:b/>
          <w:sz w:val="24"/>
        </w:rPr>
        <w:t>Expand and complete planned networks of high-quality act</w:t>
      </w:r>
      <w:r>
        <w:rPr>
          <w:b/>
          <w:sz w:val="24"/>
        </w:rPr>
        <w:t xml:space="preserve">ive transportation infrastructure. </w:t>
      </w:r>
      <w:r>
        <w:rPr>
          <w:sz w:val="24"/>
        </w:rPr>
        <w:t>The</w:t>
      </w:r>
      <w:r>
        <w:rPr>
          <w:spacing w:val="-1"/>
          <w:sz w:val="24"/>
        </w:rPr>
        <w:t xml:space="preserve"> </w:t>
      </w:r>
      <w:r>
        <w:rPr>
          <w:sz w:val="24"/>
        </w:rPr>
        <w:t>other piece</w:t>
      </w:r>
      <w:r>
        <w:rPr>
          <w:spacing w:val="-1"/>
          <w:sz w:val="24"/>
        </w:rPr>
        <w:t xml:space="preserve"> </w:t>
      </w:r>
      <w:r>
        <w:rPr>
          <w:sz w:val="24"/>
        </w:rPr>
        <w:t>of</w:t>
      </w:r>
      <w:r>
        <w:rPr>
          <w:spacing w:val="-5"/>
          <w:sz w:val="24"/>
        </w:rPr>
        <w:t xml:space="preserve"> </w:t>
      </w:r>
      <w:r>
        <w:rPr>
          <w:sz w:val="24"/>
        </w:rPr>
        <w:t>the</w:t>
      </w:r>
      <w:r>
        <w:rPr>
          <w:spacing w:val="-5"/>
          <w:sz w:val="24"/>
        </w:rPr>
        <w:t xml:space="preserve"> </w:t>
      </w:r>
      <w:r>
        <w:rPr>
          <w:sz w:val="24"/>
        </w:rPr>
        <w:t>puzzle</w:t>
      </w:r>
      <w:r>
        <w:rPr>
          <w:spacing w:val="-5"/>
          <w:sz w:val="24"/>
        </w:rPr>
        <w:t xml:space="preserve"> </w:t>
      </w:r>
      <w:r>
        <w:rPr>
          <w:sz w:val="24"/>
        </w:rPr>
        <w:t>to achieve</w:t>
      </w:r>
      <w:r>
        <w:rPr>
          <w:spacing w:val="-5"/>
          <w:sz w:val="24"/>
        </w:rPr>
        <w:t xml:space="preserve"> </w:t>
      </w:r>
      <w:r>
        <w:rPr>
          <w:sz w:val="24"/>
        </w:rPr>
        <w:t>the</w:t>
      </w:r>
      <w:r>
        <w:rPr>
          <w:spacing w:val="-5"/>
          <w:sz w:val="24"/>
        </w:rPr>
        <w:t xml:space="preserve"> </w:t>
      </w:r>
      <w:r>
        <w:rPr>
          <w:sz w:val="24"/>
        </w:rPr>
        <w:t>target</w:t>
      </w:r>
      <w:r>
        <w:rPr>
          <w:spacing w:val="-4"/>
          <w:sz w:val="24"/>
        </w:rPr>
        <w:t xml:space="preserve"> </w:t>
      </w:r>
      <w:r>
        <w:rPr>
          <w:sz w:val="24"/>
        </w:rPr>
        <w:t>mode</w:t>
      </w:r>
      <w:r>
        <w:rPr>
          <w:spacing w:val="-1"/>
          <w:sz w:val="24"/>
        </w:rPr>
        <w:t xml:space="preserve"> </w:t>
      </w:r>
      <w:r>
        <w:rPr>
          <w:sz w:val="24"/>
        </w:rPr>
        <w:t>shift away</w:t>
      </w:r>
      <w:r>
        <w:rPr>
          <w:spacing w:val="-9"/>
          <w:sz w:val="24"/>
        </w:rPr>
        <w:t xml:space="preserve"> </w:t>
      </w:r>
      <w:r>
        <w:rPr>
          <w:sz w:val="24"/>
        </w:rPr>
        <w:t>from</w:t>
      </w:r>
      <w:r>
        <w:rPr>
          <w:spacing w:val="-12"/>
          <w:sz w:val="24"/>
        </w:rPr>
        <w:t xml:space="preserve"> </w:t>
      </w:r>
      <w:r>
        <w:rPr>
          <w:sz w:val="24"/>
        </w:rPr>
        <w:t>auto</w:t>
      </w:r>
      <w:r>
        <w:rPr>
          <w:spacing w:val="-7"/>
          <w:sz w:val="24"/>
        </w:rPr>
        <w:t xml:space="preserve"> </w:t>
      </w:r>
      <w:r>
        <w:rPr>
          <w:sz w:val="24"/>
        </w:rPr>
        <w:t>travel</w:t>
      </w:r>
      <w:r>
        <w:rPr>
          <w:spacing w:val="-9"/>
          <w:sz w:val="24"/>
        </w:rPr>
        <w:t xml:space="preserve"> </w:t>
      </w:r>
      <w:r>
        <w:rPr>
          <w:sz w:val="24"/>
        </w:rPr>
        <w:t>are</w:t>
      </w:r>
      <w:r>
        <w:rPr>
          <w:spacing w:val="-12"/>
          <w:sz w:val="24"/>
        </w:rPr>
        <w:t xml:space="preserve"> </w:t>
      </w:r>
      <w:r>
        <w:rPr>
          <w:sz w:val="24"/>
        </w:rPr>
        <w:t>active</w:t>
      </w:r>
      <w:r>
        <w:rPr>
          <w:spacing w:val="-8"/>
          <w:sz w:val="24"/>
        </w:rPr>
        <w:t xml:space="preserve"> </w:t>
      </w:r>
      <w:r>
        <w:rPr>
          <w:sz w:val="24"/>
        </w:rPr>
        <w:t>transportation</w:t>
      </w:r>
      <w:r>
        <w:rPr>
          <w:spacing w:val="-8"/>
          <w:sz w:val="24"/>
        </w:rPr>
        <w:t xml:space="preserve"> </w:t>
      </w:r>
      <w:r>
        <w:rPr>
          <w:sz w:val="24"/>
        </w:rPr>
        <w:t>mode</w:t>
      </w:r>
      <w:r>
        <w:rPr>
          <w:spacing w:val="-8"/>
          <w:sz w:val="24"/>
        </w:rPr>
        <w:t xml:space="preserve"> </w:t>
      </w:r>
      <w:r>
        <w:rPr>
          <w:sz w:val="24"/>
        </w:rPr>
        <w:t>users,</w:t>
      </w:r>
      <w:r>
        <w:rPr>
          <w:spacing w:val="-8"/>
          <w:sz w:val="24"/>
        </w:rPr>
        <w:t xml:space="preserve"> </w:t>
      </w:r>
      <w:r>
        <w:rPr>
          <w:sz w:val="24"/>
        </w:rPr>
        <w:t>such</w:t>
      </w:r>
      <w:r>
        <w:rPr>
          <w:spacing w:val="-8"/>
          <w:sz w:val="24"/>
        </w:rPr>
        <w:t xml:space="preserve"> </w:t>
      </w:r>
      <w:r>
        <w:rPr>
          <w:sz w:val="24"/>
        </w:rPr>
        <w:t>as</w:t>
      </w:r>
      <w:r>
        <w:rPr>
          <w:spacing w:val="-15"/>
          <w:sz w:val="24"/>
        </w:rPr>
        <w:t xml:space="preserve"> </w:t>
      </w:r>
      <w:r>
        <w:rPr>
          <w:sz w:val="24"/>
        </w:rPr>
        <w:t>bicyclists</w:t>
      </w:r>
      <w:r>
        <w:rPr>
          <w:spacing w:val="-10"/>
          <w:sz w:val="24"/>
        </w:rPr>
        <w:t xml:space="preserve"> </w:t>
      </w:r>
      <w:r>
        <w:rPr>
          <w:sz w:val="24"/>
        </w:rPr>
        <w:t>and pedestrians.</w:t>
      </w:r>
      <w:r>
        <w:rPr>
          <w:spacing w:val="-10"/>
          <w:sz w:val="24"/>
        </w:rPr>
        <w:t xml:space="preserve"> </w:t>
      </w:r>
      <w:r>
        <w:rPr>
          <w:sz w:val="24"/>
        </w:rPr>
        <w:t>The</w:t>
      </w:r>
      <w:r>
        <w:rPr>
          <w:spacing w:val="-10"/>
          <w:sz w:val="24"/>
        </w:rPr>
        <w:t xml:space="preserve"> </w:t>
      </w:r>
      <w:r>
        <w:rPr>
          <w:sz w:val="24"/>
        </w:rPr>
        <w:t>vision</w:t>
      </w:r>
      <w:r>
        <w:rPr>
          <w:spacing w:val="-10"/>
          <w:sz w:val="24"/>
        </w:rPr>
        <w:t xml:space="preserve"> </w:t>
      </w:r>
      <w:r>
        <w:rPr>
          <w:sz w:val="24"/>
        </w:rPr>
        <w:t>is</w:t>
      </w:r>
      <w:r>
        <w:rPr>
          <w:spacing w:val="-12"/>
          <w:sz w:val="24"/>
        </w:rPr>
        <w:t xml:space="preserve"> </w:t>
      </w:r>
      <w:r>
        <w:rPr>
          <w:sz w:val="24"/>
        </w:rPr>
        <w:t>to</w:t>
      </w:r>
      <w:r>
        <w:rPr>
          <w:spacing w:val="-9"/>
          <w:sz w:val="24"/>
        </w:rPr>
        <w:t xml:space="preserve"> </w:t>
      </w:r>
      <w:r>
        <w:rPr>
          <w:sz w:val="24"/>
        </w:rPr>
        <w:t>ensure</w:t>
      </w:r>
      <w:r>
        <w:rPr>
          <w:spacing w:val="-10"/>
          <w:sz w:val="24"/>
        </w:rPr>
        <w:t xml:space="preserve"> </w:t>
      </w:r>
      <w:r>
        <w:rPr>
          <w:sz w:val="24"/>
        </w:rPr>
        <w:t>every</w:t>
      </w:r>
      <w:r>
        <w:rPr>
          <w:spacing w:val="-11"/>
          <w:sz w:val="24"/>
        </w:rPr>
        <w:t xml:space="preserve"> </w:t>
      </w:r>
      <w:r>
        <w:rPr>
          <w:sz w:val="24"/>
        </w:rPr>
        <w:t>city</w:t>
      </w:r>
      <w:r>
        <w:rPr>
          <w:spacing w:val="-15"/>
          <w:sz w:val="24"/>
        </w:rPr>
        <w:t xml:space="preserve"> </w:t>
      </w:r>
      <w:r>
        <w:rPr>
          <w:sz w:val="24"/>
        </w:rPr>
        <w:t>has</w:t>
      </w:r>
      <w:r>
        <w:rPr>
          <w:spacing w:val="-12"/>
          <w:sz w:val="24"/>
        </w:rPr>
        <w:t xml:space="preserve"> </w:t>
      </w:r>
      <w:r>
        <w:rPr>
          <w:sz w:val="24"/>
        </w:rPr>
        <w:t>fully</w:t>
      </w:r>
      <w:r>
        <w:rPr>
          <w:spacing w:val="-11"/>
          <w:sz w:val="24"/>
        </w:rPr>
        <w:t xml:space="preserve"> </w:t>
      </w:r>
      <w:r>
        <w:rPr>
          <w:sz w:val="24"/>
        </w:rPr>
        <w:t>realized</w:t>
      </w:r>
      <w:r>
        <w:rPr>
          <w:spacing w:val="-9"/>
          <w:sz w:val="24"/>
        </w:rPr>
        <w:t xml:space="preserve"> </w:t>
      </w:r>
      <w:r>
        <w:rPr>
          <w:sz w:val="24"/>
        </w:rPr>
        <w:t>networks</w:t>
      </w:r>
      <w:r>
        <w:rPr>
          <w:spacing w:val="-12"/>
          <w:sz w:val="24"/>
        </w:rPr>
        <w:t xml:space="preserve"> </w:t>
      </w:r>
      <w:r>
        <w:rPr>
          <w:sz w:val="24"/>
        </w:rPr>
        <w:t>of</w:t>
      </w:r>
      <w:r>
        <w:rPr>
          <w:spacing w:val="-10"/>
          <w:sz w:val="24"/>
        </w:rPr>
        <w:t xml:space="preserve"> </w:t>
      </w:r>
      <w:r>
        <w:rPr>
          <w:sz w:val="24"/>
        </w:rPr>
        <w:t xml:space="preserve">active </w:t>
      </w:r>
      <w:r>
        <w:rPr>
          <w:spacing w:val="-2"/>
          <w:sz w:val="24"/>
        </w:rPr>
        <w:t>transportation infrastructure</w:t>
      </w:r>
      <w:r>
        <w:rPr>
          <w:spacing w:val="-5"/>
          <w:sz w:val="24"/>
        </w:rPr>
        <w:t xml:space="preserve"> </w:t>
      </w:r>
      <w:r>
        <w:rPr>
          <w:spacing w:val="-2"/>
          <w:sz w:val="24"/>
        </w:rPr>
        <w:t>that</w:t>
      </w:r>
      <w:r>
        <w:rPr>
          <w:spacing w:val="-5"/>
          <w:sz w:val="24"/>
        </w:rPr>
        <w:t xml:space="preserve"> </w:t>
      </w:r>
      <w:r>
        <w:rPr>
          <w:spacing w:val="-2"/>
          <w:sz w:val="24"/>
        </w:rPr>
        <w:t xml:space="preserve">ensure coverage, connectivity, accessibility, and </w:t>
      </w:r>
      <w:r>
        <w:rPr>
          <w:sz w:val="24"/>
        </w:rPr>
        <w:t>safety</w:t>
      </w:r>
      <w:r>
        <w:rPr>
          <w:spacing w:val="-10"/>
          <w:sz w:val="24"/>
        </w:rPr>
        <w:t xml:space="preserve"> </w:t>
      </w:r>
      <w:r>
        <w:rPr>
          <w:sz w:val="24"/>
        </w:rPr>
        <w:t>to</w:t>
      </w:r>
      <w:r>
        <w:rPr>
          <w:spacing w:val="-8"/>
          <w:sz w:val="24"/>
        </w:rPr>
        <w:t xml:space="preserve"> </w:t>
      </w:r>
      <w:r>
        <w:rPr>
          <w:sz w:val="24"/>
        </w:rPr>
        <w:t>all</w:t>
      </w:r>
      <w:r>
        <w:rPr>
          <w:spacing w:val="-14"/>
          <w:sz w:val="24"/>
        </w:rPr>
        <w:t xml:space="preserve"> </w:t>
      </w:r>
      <w:r>
        <w:rPr>
          <w:sz w:val="24"/>
        </w:rPr>
        <w:t>travelers,</w:t>
      </w:r>
      <w:r>
        <w:rPr>
          <w:spacing w:val="-9"/>
          <w:sz w:val="24"/>
        </w:rPr>
        <w:t xml:space="preserve"> </w:t>
      </w:r>
      <w:r>
        <w:rPr>
          <w:sz w:val="24"/>
        </w:rPr>
        <w:t>making</w:t>
      </w:r>
      <w:r>
        <w:rPr>
          <w:spacing w:val="-8"/>
          <w:sz w:val="24"/>
        </w:rPr>
        <w:t xml:space="preserve"> </w:t>
      </w:r>
      <w:r>
        <w:rPr>
          <w:sz w:val="24"/>
        </w:rPr>
        <w:t>active</w:t>
      </w:r>
      <w:r>
        <w:rPr>
          <w:spacing w:val="-9"/>
          <w:sz w:val="24"/>
        </w:rPr>
        <w:t xml:space="preserve"> </w:t>
      </w:r>
      <w:r>
        <w:rPr>
          <w:sz w:val="24"/>
        </w:rPr>
        <w:t>transportation</w:t>
      </w:r>
      <w:r>
        <w:rPr>
          <w:spacing w:val="-9"/>
          <w:sz w:val="24"/>
        </w:rPr>
        <w:t xml:space="preserve"> </w:t>
      </w:r>
      <w:r>
        <w:rPr>
          <w:sz w:val="24"/>
        </w:rPr>
        <w:t>the</w:t>
      </w:r>
      <w:r>
        <w:rPr>
          <w:spacing w:val="-9"/>
          <w:sz w:val="24"/>
        </w:rPr>
        <w:t xml:space="preserve"> </w:t>
      </w:r>
      <w:r>
        <w:rPr>
          <w:sz w:val="24"/>
        </w:rPr>
        <w:t>preferred</w:t>
      </w:r>
      <w:r>
        <w:rPr>
          <w:spacing w:val="-8"/>
          <w:sz w:val="24"/>
        </w:rPr>
        <w:t xml:space="preserve"> </w:t>
      </w:r>
      <w:r>
        <w:rPr>
          <w:sz w:val="24"/>
        </w:rPr>
        <w:t>choice</w:t>
      </w:r>
      <w:r>
        <w:rPr>
          <w:spacing w:val="-9"/>
          <w:sz w:val="24"/>
        </w:rPr>
        <w:t xml:space="preserve"> </w:t>
      </w:r>
      <w:r>
        <w:rPr>
          <w:sz w:val="24"/>
        </w:rPr>
        <w:t>for</w:t>
      </w:r>
      <w:r>
        <w:rPr>
          <w:spacing w:val="-8"/>
          <w:sz w:val="24"/>
        </w:rPr>
        <w:t xml:space="preserve"> </w:t>
      </w:r>
      <w:r>
        <w:rPr>
          <w:sz w:val="24"/>
        </w:rPr>
        <w:t>short distance travel, and improving access</w:t>
      </w:r>
      <w:r>
        <w:rPr>
          <w:spacing w:val="-1"/>
          <w:sz w:val="24"/>
        </w:rPr>
        <w:t xml:space="preserve"> </w:t>
      </w:r>
      <w:r>
        <w:rPr>
          <w:sz w:val="24"/>
        </w:rPr>
        <w:t>to public transit services. These improvements should be developed in collaboration with community-based organizations and local leaders in order to prioritize the needs and priorities of historically</w:t>
      </w:r>
      <w:r>
        <w:rPr>
          <w:spacing w:val="-13"/>
          <w:sz w:val="24"/>
        </w:rPr>
        <w:t xml:space="preserve"> </w:t>
      </w:r>
      <w:r>
        <w:rPr>
          <w:sz w:val="24"/>
        </w:rPr>
        <w:t>marginalize</w:t>
      </w:r>
      <w:r>
        <w:rPr>
          <w:sz w:val="24"/>
        </w:rPr>
        <w:t>d</w:t>
      </w:r>
      <w:r>
        <w:rPr>
          <w:spacing w:val="-11"/>
          <w:sz w:val="24"/>
        </w:rPr>
        <w:t xml:space="preserve"> </w:t>
      </w:r>
      <w:r>
        <w:rPr>
          <w:sz w:val="24"/>
        </w:rPr>
        <w:t>and</w:t>
      </w:r>
      <w:r>
        <w:rPr>
          <w:spacing w:val="-11"/>
          <w:sz w:val="24"/>
        </w:rPr>
        <w:t xml:space="preserve"> </w:t>
      </w:r>
      <w:r>
        <w:rPr>
          <w:sz w:val="24"/>
        </w:rPr>
        <w:t>underserved</w:t>
      </w:r>
      <w:r>
        <w:rPr>
          <w:spacing w:val="-11"/>
          <w:sz w:val="24"/>
        </w:rPr>
        <w:t xml:space="preserve"> </w:t>
      </w:r>
      <w:r>
        <w:rPr>
          <w:sz w:val="24"/>
        </w:rPr>
        <w:t>communities.</w:t>
      </w:r>
      <w:r>
        <w:rPr>
          <w:spacing w:val="-9"/>
          <w:sz w:val="24"/>
        </w:rPr>
        <w:t xml:space="preserve"> </w:t>
      </w:r>
      <w:r>
        <w:rPr>
          <w:sz w:val="24"/>
        </w:rPr>
        <w:t>One</w:t>
      </w:r>
      <w:r>
        <w:rPr>
          <w:spacing w:val="-15"/>
          <w:sz w:val="24"/>
        </w:rPr>
        <w:t xml:space="preserve"> </w:t>
      </w:r>
      <w:r>
        <w:rPr>
          <w:sz w:val="24"/>
        </w:rPr>
        <w:t>key</w:t>
      </w:r>
      <w:r>
        <w:rPr>
          <w:spacing w:val="-13"/>
          <w:sz w:val="24"/>
        </w:rPr>
        <w:t xml:space="preserve"> </w:t>
      </w:r>
      <w:r>
        <w:rPr>
          <w:sz w:val="24"/>
        </w:rPr>
        <w:t>action</w:t>
      </w:r>
      <w:r>
        <w:rPr>
          <w:spacing w:val="-12"/>
          <w:sz w:val="24"/>
        </w:rPr>
        <w:t xml:space="preserve"> </w:t>
      </w:r>
      <w:r>
        <w:rPr>
          <w:sz w:val="24"/>
        </w:rPr>
        <w:t>to</w:t>
      </w:r>
      <w:r>
        <w:rPr>
          <w:spacing w:val="-15"/>
          <w:sz w:val="24"/>
        </w:rPr>
        <w:t xml:space="preserve"> </w:t>
      </w:r>
      <w:r>
        <w:rPr>
          <w:sz w:val="24"/>
        </w:rPr>
        <w:t>achieve this objective would be to require complete street enhancements, including</w:t>
      </w:r>
    </w:p>
    <w:p w14:paraId="377094DF" w14:textId="77777777" w:rsidR="00C41784" w:rsidRDefault="00947520">
      <w:pPr>
        <w:pStyle w:val="BodyText"/>
        <w:rPr>
          <w:sz w:val="26"/>
        </w:rPr>
      </w:pPr>
      <w:r>
        <w:pict w14:anchorId="342E8277">
          <v:rect id="docshape47" o:spid="_x0000_s2062" style="position:absolute;margin-left:64.8pt;margin-top:16.35pt;width:2in;height:.7pt;z-index:-15719424;mso-wrap-distance-left:0;mso-wrap-distance-right:0;mso-position-horizontal-relative:page" fillcolor="black" stroked="f">
            <w10:wrap type="topAndBottom" anchorx="page"/>
          </v:rect>
        </w:pict>
      </w:r>
    </w:p>
    <w:p w14:paraId="750BF49E" w14:textId="77777777" w:rsidR="00C41784" w:rsidRDefault="00947520">
      <w:pPr>
        <w:spacing w:before="114"/>
        <w:ind w:left="155"/>
        <w:rPr>
          <w:sz w:val="20"/>
        </w:rPr>
      </w:pPr>
      <w:r>
        <w:rPr>
          <w:w w:val="95"/>
          <w:position w:val="7"/>
          <w:sz w:val="12"/>
        </w:rPr>
        <w:t>31</w:t>
      </w:r>
      <w:r>
        <w:rPr>
          <w:spacing w:val="38"/>
          <w:position w:val="7"/>
          <w:sz w:val="12"/>
        </w:rPr>
        <w:t xml:space="preserve"> </w:t>
      </w:r>
      <w:bookmarkStart w:id="72" w:name="_bookmark30"/>
      <w:bookmarkEnd w:id="72"/>
      <w:r>
        <w:rPr>
          <w:w w:val="95"/>
          <w:sz w:val="20"/>
        </w:rPr>
        <w:t>California</w:t>
      </w:r>
      <w:r>
        <w:rPr>
          <w:spacing w:val="11"/>
          <w:sz w:val="20"/>
        </w:rPr>
        <w:t xml:space="preserve"> </w:t>
      </w:r>
      <w:r>
        <w:rPr>
          <w:w w:val="95"/>
          <w:sz w:val="20"/>
        </w:rPr>
        <w:t>Department</w:t>
      </w:r>
      <w:r>
        <w:rPr>
          <w:spacing w:val="18"/>
          <w:sz w:val="20"/>
        </w:rPr>
        <w:t xml:space="preserve"> </w:t>
      </w:r>
      <w:r>
        <w:rPr>
          <w:w w:val="95"/>
          <w:sz w:val="20"/>
        </w:rPr>
        <w:t>of</w:t>
      </w:r>
      <w:r>
        <w:rPr>
          <w:spacing w:val="8"/>
          <w:sz w:val="20"/>
        </w:rPr>
        <w:t xml:space="preserve"> </w:t>
      </w:r>
      <w:r>
        <w:rPr>
          <w:w w:val="95"/>
          <w:sz w:val="20"/>
        </w:rPr>
        <w:t>Transportation.</w:t>
      </w:r>
      <w:r>
        <w:rPr>
          <w:spacing w:val="9"/>
          <w:sz w:val="20"/>
        </w:rPr>
        <w:t xml:space="preserve"> </w:t>
      </w:r>
      <w:r>
        <w:rPr>
          <w:i/>
          <w:w w:val="95"/>
          <w:sz w:val="20"/>
        </w:rPr>
        <w:t>California</w:t>
      </w:r>
      <w:r>
        <w:rPr>
          <w:i/>
          <w:spacing w:val="11"/>
          <w:sz w:val="20"/>
        </w:rPr>
        <w:t xml:space="preserve"> </w:t>
      </w:r>
      <w:r>
        <w:rPr>
          <w:i/>
          <w:w w:val="95"/>
          <w:sz w:val="20"/>
        </w:rPr>
        <w:t>State</w:t>
      </w:r>
      <w:r>
        <w:rPr>
          <w:i/>
          <w:spacing w:val="7"/>
          <w:sz w:val="20"/>
        </w:rPr>
        <w:t xml:space="preserve"> </w:t>
      </w:r>
      <w:r>
        <w:rPr>
          <w:i/>
          <w:w w:val="95"/>
          <w:sz w:val="20"/>
        </w:rPr>
        <w:t>Rail</w:t>
      </w:r>
      <w:r>
        <w:rPr>
          <w:i/>
          <w:spacing w:val="8"/>
          <w:sz w:val="20"/>
        </w:rPr>
        <w:t xml:space="preserve"> </w:t>
      </w:r>
      <w:r>
        <w:rPr>
          <w:i/>
          <w:w w:val="95"/>
          <w:sz w:val="20"/>
        </w:rPr>
        <w:t>Plan</w:t>
      </w:r>
      <w:r>
        <w:rPr>
          <w:w w:val="95"/>
          <w:sz w:val="20"/>
        </w:rPr>
        <w:t>.</w:t>
      </w:r>
      <w:r>
        <w:rPr>
          <w:spacing w:val="11"/>
          <w:sz w:val="20"/>
        </w:rPr>
        <w:t xml:space="preserve"> </w:t>
      </w:r>
      <w:r>
        <w:rPr>
          <w:w w:val="95"/>
          <w:sz w:val="20"/>
        </w:rPr>
        <w:t>Available</w:t>
      </w:r>
      <w:r>
        <w:rPr>
          <w:spacing w:val="14"/>
          <w:sz w:val="20"/>
        </w:rPr>
        <w:t xml:space="preserve"> </w:t>
      </w:r>
      <w:r>
        <w:rPr>
          <w:spacing w:val="-5"/>
          <w:w w:val="95"/>
          <w:sz w:val="20"/>
        </w:rPr>
        <w:t>at:</w:t>
      </w:r>
    </w:p>
    <w:p w14:paraId="66B447C8" w14:textId="77777777" w:rsidR="00C41784" w:rsidRDefault="00947520">
      <w:pPr>
        <w:spacing w:before="8"/>
        <w:ind w:left="155"/>
        <w:rPr>
          <w:i/>
          <w:sz w:val="20"/>
        </w:rPr>
      </w:pPr>
      <w:hyperlink r:id="rId56">
        <w:r>
          <w:rPr>
            <w:i/>
            <w:color w:val="0563C0"/>
            <w:w w:val="90"/>
            <w:sz w:val="20"/>
            <w:u w:val="single" w:color="0563C0"/>
          </w:rPr>
          <w:t>https://dot.ca.gov/programs/rail-and-mass-transportation/california-state-rail-</w:t>
        </w:r>
        <w:r>
          <w:rPr>
            <w:i/>
            <w:color w:val="0563C0"/>
            <w:spacing w:val="-4"/>
            <w:w w:val="90"/>
            <w:sz w:val="20"/>
            <w:u w:val="single" w:color="0563C0"/>
          </w:rPr>
          <w:t>plan</w:t>
        </w:r>
      </w:hyperlink>
    </w:p>
    <w:p w14:paraId="2D32C38F" w14:textId="77777777" w:rsidR="00C41784" w:rsidRDefault="00947520">
      <w:pPr>
        <w:spacing w:before="70"/>
        <w:ind w:left="155"/>
        <w:rPr>
          <w:sz w:val="20"/>
        </w:rPr>
      </w:pPr>
      <w:r>
        <w:rPr>
          <w:position w:val="7"/>
          <w:sz w:val="12"/>
        </w:rPr>
        <w:t>32</w:t>
      </w:r>
      <w:r>
        <w:rPr>
          <w:spacing w:val="1"/>
          <w:position w:val="7"/>
          <w:sz w:val="12"/>
        </w:rPr>
        <w:t xml:space="preserve"> </w:t>
      </w:r>
      <w:bookmarkStart w:id="73" w:name="_bookmark31"/>
      <w:bookmarkEnd w:id="73"/>
      <w:r>
        <w:rPr>
          <w:sz w:val="20"/>
        </w:rPr>
        <w:t>California</w:t>
      </w:r>
      <w:r>
        <w:rPr>
          <w:spacing w:val="-16"/>
          <w:sz w:val="20"/>
        </w:rPr>
        <w:t xml:space="preserve"> </w:t>
      </w:r>
      <w:r>
        <w:rPr>
          <w:sz w:val="20"/>
        </w:rPr>
        <w:t>Department</w:t>
      </w:r>
      <w:r>
        <w:rPr>
          <w:spacing w:val="-15"/>
          <w:sz w:val="20"/>
        </w:rPr>
        <w:t xml:space="preserve"> </w:t>
      </w:r>
      <w:r>
        <w:rPr>
          <w:sz w:val="20"/>
        </w:rPr>
        <w:t>of</w:t>
      </w:r>
      <w:r>
        <w:rPr>
          <w:spacing w:val="-15"/>
          <w:sz w:val="20"/>
        </w:rPr>
        <w:t xml:space="preserve"> </w:t>
      </w:r>
      <w:r>
        <w:rPr>
          <w:sz w:val="20"/>
        </w:rPr>
        <w:t>Transportation.</w:t>
      </w:r>
      <w:r>
        <w:rPr>
          <w:spacing w:val="-15"/>
          <w:sz w:val="20"/>
        </w:rPr>
        <w:t xml:space="preserve"> </w:t>
      </w:r>
      <w:r>
        <w:rPr>
          <w:i/>
          <w:sz w:val="20"/>
        </w:rPr>
        <w:t>California</w:t>
      </w:r>
      <w:r>
        <w:rPr>
          <w:i/>
          <w:spacing w:val="-15"/>
          <w:sz w:val="20"/>
        </w:rPr>
        <w:t xml:space="preserve"> </w:t>
      </w:r>
      <w:r>
        <w:rPr>
          <w:i/>
          <w:sz w:val="20"/>
        </w:rPr>
        <w:t>Transportation</w:t>
      </w:r>
      <w:r>
        <w:rPr>
          <w:i/>
          <w:spacing w:val="-15"/>
          <w:sz w:val="20"/>
        </w:rPr>
        <w:t xml:space="preserve"> </w:t>
      </w:r>
      <w:r>
        <w:rPr>
          <w:i/>
          <w:sz w:val="20"/>
        </w:rPr>
        <w:t>P</w:t>
      </w:r>
      <w:r>
        <w:rPr>
          <w:i/>
          <w:sz w:val="20"/>
        </w:rPr>
        <w:t>lan</w:t>
      </w:r>
      <w:r>
        <w:rPr>
          <w:i/>
          <w:spacing w:val="-15"/>
          <w:sz w:val="20"/>
        </w:rPr>
        <w:t xml:space="preserve"> </w:t>
      </w:r>
      <w:r>
        <w:rPr>
          <w:i/>
          <w:sz w:val="20"/>
        </w:rPr>
        <w:t>2050</w:t>
      </w:r>
      <w:r>
        <w:rPr>
          <w:sz w:val="20"/>
        </w:rPr>
        <w:t>,</w:t>
      </w:r>
      <w:r>
        <w:rPr>
          <w:spacing w:val="-15"/>
          <w:sz w:val="20"/>
        </w:rPr>
        <w:t xml:space="preserve"> </w:t>
      </w:r>
      <w:r>
        <w:rPr>
          <w:sz w:val="20"/>
        </w:rPr>
        <w:t>page</w:t>
      </w:r>
      <w:r>
        <w:rPr>
          <w:spacing w:val="-14"/>
          <w:sz w:val="20"/>
        </w:rPr>
        <w:t xml:space="preserve"> </w:t>
      </w:r>
      <w:r>
        <w:rPr>
          <w:sz w:val="20"/>
        </w:rPr>
        <w:t>86.</w:t>
      </w:r>
      <w:r>
        <w:rPr>
          <w:spacing w:val="-15"/>
          <w:sz w:val="20"/>
        </w:rPr>
        <w:t xml:space="preserve"> </w:t>
      </w:r>
      <w:r>
        <w:rPr>
          <w:sz w:val="20"/>
        </w:rPr>
        <w:t>Available</w:t>
      </w:r>
      <w:r>
        <w:rPr>
          <w:spacing w:val="-15"/>
          <w:sz w:val="20"/>
        </w:rPr>
        <w:t xml:space="preserve"> </w:t>
      </w:r>
      <w:r>
        <w:rPr>
          <w:spacing w:val="-5"/>
          <w:sz w:val="20"/>
        </w:rPr>
        <w:t>at:</w:t>
      </w:r>
    </w:p>
    <w:p w14:paraId="0F85211D" w14:textId="77777777" w:rsidR="00C41784" w:rsidRDefault="00947520">
      <w:pPr>
        <w:spacing w:before="8"/>
        <w:ind w:left="155"/>
        <w:rPr>
          <w:i/>
          <w:sz w:val="20"/>
        </w:rPr>
      </w:pPr>
      <w:hyperlink r:id="rId57">
        <w:r>
          <w:rPr>
            <w:i/>
            <w:color w:val="0563C0"/>
            <w:w w:val="95"/>
            <w:sz w:val="20"/>
            <w:u w:val="single" w:color="0563C0"/>
          </w:rPr>
          <w:t>https://dot.ca.gov/-/media/dot-media/programs/transportation-planning/documents/ctp-2050-v3-</w:t>
        </w:r>
        <w:r>
          <w:rPr>
            <w:i/>
            <w:color w:val="0563C0"/>
            <w:spacing w:val="-2"/>
            <w:w w:val="95"/>
            <w:sz w:val="20"/>
            <w:u w:val="single" w:color="0563C0"/>
          </w:rPr>
          <w:t>a11y.pdf</w:t>
        </w:r>
      </w:hyperlink>
    </w:p>
    <w:p w14:paraId="0154190D" w14:textId="77777777" w:rsidR="00C41784" w:rsidRDefault="00947520">
      <w:pPr>
        <w:spacing w:before="70" w:line="242" w:lineRule="auto"/>
        <w:ind w:left="155" w:right="218"/>
        <w:rPr>
          <w:i/>
          <w:sz w:val="20"/>
        </w:rPr>
      </w:pPr>
      <w:r>
        <w:rPr>
          <w:sz w:val="20"/>
          <w:vertAlign w:val="superscript"/>
        </w:rPr>
        <w:t>33</w:t>
      </w:r>
      <w:r>
        <w:rPr>
          <w:spacing w:val="-5"/>
          <w:sz w:val="20"/>
        </w:rPr>
        <w:t xml:space="preserve"> </w:t>
      </w:r>
      <w:bookmarkStart w:id="74" w:name="_bookmark32"/>
      <w:bookmarkEnd w:id="74"/>
      <w:r>
        <w:rPr>
          <w:sz w:val="20"/>
        </w:rPr>
        <w:t>The</w:t>
      </w:r>
      <w:r>
        <w:rPr>
          <w:spacing w:val="-6"/>
          <w:sz w:val="20"/>
        </w:rPr>
        <w:t xml:space="preserve"> </w:t>
      </w:r>
      <w:r>
        <w:rPr>
          <w:sz w:val="20"/>
        </w:rPr>
        <w:t>2040</w:t>
      </w:r>
      <w:r>
        <w:rPr>
          <w:spacing w:val="-6"/>
          <w:sz w:val="20"/>
        </w:rPr>
        <w:t xml:space="preserve"> </w:t>
      </w:r>
      <w:r>
        <w:rPr>
          <w:sz w:val="20"/>
        </w:rPr>
        <w:t>Vision</w:t>
      </w:r>
      <w:r>
        <w:rPr>
          <w:spacing w:val="-11"/>
          <w:sz w:val="20"/>
        </w:rPr>
        <w:t xml:space="preserve"> </w:t>
      </w:r>
      <w:r>
        <w:rPr>
          <w:sz w:val="20"/>
        </w:rPr>
        <w:t>projects</w:t>
      </w:r>
      <w:r>
        <w:rPr>
          <w:spacing w:val="-9"/>
          <w:sz w:val="20"/>
        </w:rPr>
        <w:t xml:space="preserve"> </w:t>
      </w:r>
      <w:r>
        <w:rPr>
          <w:sz w:val="20"/>
        </w:rPr>
        <w:t>88</w:t>
      </w:r>
      <w:r>
        <w:rPr>
          <w:spacing w:val="-6"/>
          <w:sz w:val="20"/>
        </w:rPr>
        <w:t xml:space="preserve"> </w:t>
      </w:r>
      <w:r>
        <w:rPr>
          <w:sz w:val="20"/>
        </w:rPr>
        <w:t>million</w:t>
      </w:r>
      <w:r>
        <w:rPr>
          <w:spacing w:val="-11"/>
          <w:sz w:val="20"/>
        </w:rPr>
        <w:t xml:space="preserve"> </w:t>
      </w:r>
      <w:r>
        <w:rPr>
          <w:sz w:val="20"/>
        </w:rPr>
        <w:t>daily</w:t>
      </w:r>
      <w:r>
        <w:rPr>
          <w:spacing w:val="-10"/>
          <w:sz w:val="20"/>
        </w:rPr>
        <w:t xml:space="preserve"> </w:t>
      </w:r>
      <w:r>
        <w:rPr>
          <w:sz w:val="20"/>
        </w:rPr>
        <w:t>passenger</w:t>
      </w:r>
      <w:r>
        <w:rPr>
          <w:spacing w:val="-8"/>
          <w:sz w:val="20"/>
        </w:rPr>
        <w:t xml:space="preserve"> </w:t>
      </w:r>
      <w:r>
        <w:rPr>
          <w:sz w:val="20"/>
        </w:rPr>
        <w:t>miles</w:t>
      </w:r>
      <w:r>
        <w:rPr>
          <w:spacing w:val="-4"/>
          <w:sz w:val="20"/>
        </w:rPr>
        <w:t xml:space="preserve"> </w:t>
      </w:r>
      <w:r>
        <w:rPr>
          <w:sz w:val="20"/>
        </w:rPr>
        <w:t>diverted</w:t>
      </w:r>
      <w:r>
        <w:rPr>
          <w:spacing w:val="-7"/>
          <w:sz w:val="20"/>
        </w:rPr>
        <w:t xml:space="preserve"> </w:t>
      </w:r>
      <w:r>
        <w:rPr>
          <w:sz w:val="20"/>
        </w:rPr>
        <w:t>to</w:t>
      </w:r>
      <w:r>
        <w:rPr>
          <w:spacing w:val="-9"/>
          <w:sz w:val="20"/>
        </w:rPr>
        <w:t xml:space="preserve"> </w:t>
      </w:r>
      <w:r>
        <w:rPr>
          <w:sz w:val="20"/>
        </w:rPr>
        <w:t>rail</w:t>
      </w:r>
      <w:r>
        <w:rPr>
          <w:spacing w:val="-5"/>
          <w:sz w:val="20"/>
        </w:rPr>
        <w:t xml:space="preserve"> </w:t>
      </w:r>
      <w:r>
        <w:rPr>
          <w:sz w:val="20"/>
        </w:rPr>
        <w:t>from</w:t>
      </w:r>
      <w:r>
        <w:rPr>
          <w:spacing w:val="-7"/>
          <w:sz w:val="20"/>
        </w:rPr>
        <w:t xml:space="preserve"> </w:t>
      </w:r>
      <w:r>
        <w:rPr>
          <w:sz w:val="20"/>
        </w:rPr>
        <w:t>highways,</w:t>
      </w:r>
      <w:r>
        <w:rPr>
          <w:spacing w:val="-9"/>
          <w:sz w:val="20"/>
        </w:rPr>
        <w:t xml:space="preserve"> </w:t>
      </w:r>
      <w:r>
        <w:rPr>
          <w:sz w:val="20"/>
        </w:rPr>
        <w:t>and</w:t>
      </w:r>
      <w:r>
        <w:rPr>
          <w:spacing w:val="-7"/>
          <w:sz w:val="20"/>
        </w:rPr>
        <w:t xml:space="preserve"> </w:t>
      </w:r>
      <w:r>
        <w:rPr>
          <w:sz w:val="20"/>
        </w:rPr>
        <w:t>an</w:t>
      </w:r>
      <w:r>
        <w:rPr>
          <w:spacing w:val="-6"/>
          <w:sz w:val="20"/>
        </w:rPr>
        <w:t xml:space="preserve"> </w:t>
      </w:r>
      <w:r>
        <w:rPr>
          <w:sz w:val="20"/>
        </w:rPr>
        <w:t>increase of 92 million</w:t>
      </w:r>
      <w:r>
        <w:rPr>
          <w:spacing w:val="-5"/>
          <w:sz w:val="20"/>
        </w:rPr>
        <w:t xml:space="preserve"> </w:t>
      </w:r>
      <w:r>
        <w:rPr>
          <w:sz w:val="20"/>
        </w:rPr>
        <w:t>daily passenger</w:t>
      </w:r>
      <w:r>
        <w:rPr>
          <w:spacing w:val="-2"/>
          <w:sz w:val="20"/>
        </w:rPr>
        <w:t xml:space="preserve"> </w:t>
      </w:r>
      <w:r>
        <w:rPr>
          <w:sz w:val="20"/>
        </w:rPr>
        <w:t>miles on</w:t>
      </w:r>
      <w:r>
        <w:rPr>
          <w:spacing w:val="-5"/>
          <w:sz w:val="20"/>
        </w:rPr>
        <w:t xml:space="preserve"> </w:t>
      </w:r>
      <w:r>
        <w:rPr>
          <w:sz w:val="20"/>
        </w:rPr>
        <w:t>rail</w:t>
      </w:r>
      <w:r>
        <w:rPr>
          <w:spacing w:val="-5"/>
          <w:sz w:val="20"/>
        </w:rPr>
        <w:t xml:space="preserve"> </w:t>
      </w:r>
      <w:r>
        <w:rPr>
          <w:sz w:val="20"/>
        </w:rPr>
        <w:t>as</w:t>
      </w:r>
      <w:r>
        <w:rPr>
          <w:spacing w:val="-2"/>
          <w:sz w:val="20"/>
        </w:rPr>
        <w:t xml:space="preserve"> </w:t>
      </w:r>
      <w:r>
        <w:rPr>
          <w:sz w:val="20"/>
        </w:rPr>
        <w:t>a</w:t>
      </w:r>
      <w:r>
        <w:rPr>
          <w:spacing w:val="-2"/>
          <w:sz w:val="20"/>
        </w:rPr>
        <w:t xml:space="preserve"> </w:t>
      </w:r>
      <w:r>
        <w:rPr>
          <w:sz w:val="20"/>
        </w:rPr>
        <w:t>result</w:t>
      </w:r>
      <w:r>
        <w:rPr>
          <w:spacing w:val="-2"/>
          <w:sz w:val="20"/>
        </w:rPr>
        <w:t xml:space="preserve"> </w:t>
      </w:r>
      <w:r>
        <w:rPr>
          <w:sz w:val="20"/>
        </w:rPr>
        <w:t>of</w:t>
      </w:r>
      <w:r>
        <w:rPr>
          <w:spacing w:val="-5"/>
          <w:sz w:val="20"/>
        </w:rPr>
        <w:t xml:space="preserve"> </w:t>
      </w:r>
      <w:r>
        <w:rPr>
          <w:sz w:val="20"/>
        </w:rPr>
        <w:t>the investments outlined in</w:t>
      </w:r>
      <w:r>
        <w:rPr>
          <w:spacing w:val="-5"/>
          <w:sz w:val="20"/>
        </w:rPr>
        <w:t xml:space="preserve"> </w:t>
      </w:r>
      <w:r>
        <w:rPr>
          <w:sz w:val="20"/>
        </w:rPr>
        <w:t>the</w:t>
      </w:r>
      <w:r>
        <w:rPr>
          <w:spacing w:val="-9"/>
          <w:sz w:val="20"/>
        </w:rPr>
        <w:t xml:space="preserve"> </w:t>
      </w:r>
      <w:r>
        <w:rPr>
          <w:sz w:val="20"/>
        </w:rPr>
        <w:t>California Department of Transportation’s California Sta</w:t>
      </w:r>
      <w:r>
        <w:rPr>
          <w:sz w:val="20"/>
        </w:rPr>
        <w:t>te</w:t>
      </w:r>
      <w:r>
        <w:rPr>
          <w:spacing w:val="-7"/>
          <w:sz w:val="20"/>
        </w:rPr>
        <w:t xml:space="preserve"> </w:t>
      </w:r>
      <w:r>
        <w:rPr>
          <w:sz w:val="20"/>
        </w:rPr>
        <w:t>Rail Plan, page 14, available</w:t>
      </w:r>
      <w:r>
        <w:rPr>
          <w:spacing w:val="-3"/>
          <w:sz w:val="20"/>
        </w:rPr>
        <w:t xml:space="preserve"> </w:t>
      </w:r>
      <w:r>
        <w:rPr>
          <w:sz w:val="20"/>
        </w:rPr>
        <w:t xml:space="preserve">at: </w:t>
      </w:r>
      <w:hyperlink r:id="rId58">
        <w:r>
          <w:rPr>
            <w:i/>
            <w:color w:val="0563C0"/>
            <w:spacing w:val="-2"/>
            <w:w w:val="95"/>
            <w:sz w:val="20"/>
            <w:u w:val="single" w:color="0563C0"/>
          </w:rPr>
          <w:t>https://dot.ca.gov/programs/rail-and-mass-transportation/california-state-rail-plan</w:t>
        </w:r>
      </w:hyperlink>
    </w:p>
    <w:p w14:paraId="1251AE17" w14:textId="77777777" w:rsidR="00C41784" w:rsidRDefault="00C41784">
      <w:pPr>
        <w:spacing w:line="242" w:lineRule="auto"/>
        <w:rPr>
          <w:sz w:val="20"/>
        </w:rPr>
        <w:sectPr w:rsidR="00C41784">
          <w:headerReference w:type="default" r:id="rId59"/>
          <w:footerReference w:type="default" r:id="rId60"/>
          <w:pgSz w:w="12240" w:h="15840"/>
          <w:pgMar w:top="1540" w:right="1180" w:bottom="1280" w:left="1140" w:header="838" w:footer="1088" w:gutter="0"/>
          <w:cols w:space="720"/>
        </w:sectPr>
      </w:pPr>
    </w:p>
    <w:p w14:paraId="62905BD5" w14:textId="77777777" w:rsidR="00C41784" w:rsidRDefault="00947520">
      <w:pPr>
        <w:pStyle w:val="BodyText"/>
        <w:spacing w:before="91" w:line="242" w:lineRule="auto"/>
        <w:ind w:left="876" w:right="285"/>
      </w:pPr>
      <w:r>
        <w:rPr>
          <w:spacing w:val="-2"/>
        </w:rPr>
        <w:lastRenderedPageBreak/>
        <w:t>minimum</w:t>
      </w:r>
      <w:r>
        <w:rPr>
          <w:spacing w:val="-7"/>
        </w:rPr>
        <w:t xml:space="preserve"> </w:t>
      </w:r>
      <w:r>
        <w:rPr>
          <w:spacing w:val="-2"/>
        </w:rPr>
        <w:t>space</w:t>
      </w:r>
      <w:r>
        <w:rPr>
          <w:spacing w:val="-8"/>
        </w:rPr>
        <w:t xml:space="preserve"> </w:t>
      </w:r>
      <w:r>
        <w:rPr>
          <w:spacing w:val="-2"/>
        </w:rPr>
        <w:t>allocations</w:t>
      </w:r>
      <w:r>
        <w:rPr>
          <w:spacing w:val="-10"/>
        </w:rPr>
        <w:t xml:space="preserve"> </w:t>
      </w:r>
      <w:r>
        <w:rPr>
          <w:spacing w:val="-2"/>
        </w:rPr>
        <w:t>for</w:t>
      </w:r>
      <w:r>
        <w:rPr>
          <w:spacing w:val="-12"/>
        </w:rPr>
        <w:t xml:space="preserve"> </w:t>
      </w:r>
      <w:r>
        <w:rPr>
          <w:spacing w:val="-2"/>
        </w:rPr>
        <w:t>bicycle</w:t>
      </w:r>
      <w:r>
        <w:rPr>
          <w:spacing w:val="-8"/>
        </w:rPr>
        <w:t xml:space="preserve"> </w:t>
      </w:r>
      <w:r>
        <w:rPr>
          <w:spacing w:val="-2"/>
        </w:rPr>
        <w:t>and</w:t>
      </w:r>
      <w:r>
        <w:rPr>
          <w:spacing w:val="-11"/>
        </w:rPr>
        <w:t xml:space="preserve"> </w:t>
      </w:r>
      <w:r>
        <w:rPr>
          <w:spacing w:val="-2"/>
        </w:rPr>
        <w:t>pedestrian</w:t>
      </w:r>
      <w:r>
        <w:rPr>
          <w:spacing w:val="-12"/>
        </w:rPr>
        <w:t xml:space="preserve"> </w:t>
      </w:r>
      <w:r>
        <w:rPr>
          <w:spacing w:val="-2"/>
        </w:rPr>
        <w:t>infrastructure,</w:t>
      </w:r>
      <w:r>
        <w:rPr>
          <w:spacing w:val="-8"/>
        </w:rPr>
        <w:t xml:space="preserve"> </w:t>
      </w:r>
      <w:r>
        <w:rPr>
          <w:spacing w:val="-2"/>
        </w:rPr>
        <w:t>in</w:t>
      </w:r>
      <w:r>
        <w:rPr>
          <w:spacing w:val="-8"/>
        </w:rPr>
        <w:t xml:space="preserve"> </w:t>
      </w:r>
      <w:r>
        <w:rPr>
          <w:spacing w:val="-2"/>
        </w:rPr>
        <w:t>all</w:t>
      </w:r>
      <w:r>
        <w:rPr>
          <w:spacing w:val="-9"/>
        </w:rPr>
        <w:t xml:space="preserve"> </w:t>
      </w:r>
      <w:r>
        <w:rPr>
          <w:spacing w:val="-2"/>
        </w:rPr>
        <w:t xml:space="preserve">State- </w:t>
      </w:r>
      <w:r>
        <w:t>funded transportation investments (Action E). Another key action would be expanding</w:t>
      </w:r>
      <w:r>
        <w:rPr>
          <w:spacing w:val="-1"/>
        </w:rPr>
        <w:t xml:space="preserve"> </w:t>
      </w:r>
      <w:r>
        <w:t>State</w:t>
      </w:r>
      <w:r>
        <w:rPr>
          <w:spacing w:val="-6"/>
        </w:rPr>
        <w:t xml:space="preserve"> </w:t>
      </w:r>
      <w:r>
        <w:t>funding</w:t>
      </w:r>
      <w:r>
        <w:rPr>
          <w:spacing w:val="-5"/>
        </w:rPr>
        <w:t xml:space="preserve"> </w:t>
      </w:r>
      <w:r>
        <w:t>for</w:t>
      </w:r>
      <w:r>
        <w:rPr>
          <w:spacing w:val="-5"/>
        </w:rPr>
        <w:t xml:space="preserve"> </w:t>
      </w:r>
      <w:r>
        <w:t>active</w:t>
      </w:r>
      <w:r>
        <w:rPr>
          <w:spacing w:val="-2"/>
        </w:rPr>
        <w:t xml:space="preserve"> </w:t>
      </w:r>
      <w:r>
        <w:t>transportation</w:t>
      </w:r>
      <w:r>
        <w:rPr>
          <w:spacing w:val="-2"/>
        </w:rPr>
        <w:t xml:space="preserve"> </w:t>
      </w:r>
      <w:r>
        <w:t>projects</w:t>
      </w:r>
      <w:r>
        <w:rPr>
          <w:spacing w:val="-4"/>
        </w:rPr>
        <w:t xml:space="preserve"> </w:t>
      </w:r>
      <w:r>
        <w:t>to</w:t>
      </w:r>
      <w:r>
        <w:rPr>
          <w:spacing w:val="-1"/>
        </w:rPr>
        <w:t xml:space="preserve"> </w:t>
      </w:r>
      <w:r>
        <w:t>support</w:t>
      </w:r>
      <w:r>
        <w:rPr>
          <w:spacing w:val="-1"/>
        </w:rPr>
        <w:t xml:space="preserve"> </w:t>
      </w:r>
      <w:r>
        <w:t>a</w:t>
      </w:r>
      <w:r>
        <w:rPr>
          <w:spacing w:val="-7"/>
        </w:rPr>
        <w:t xml:space="preserve"> </w:t>
      </w:r>
      <w:r>
        <w:t>broader set of project types and investments than currently funded through the A</w:t>
      </w:r>
      <w:r>
        <w:t>ctive Transportation Program (Action F).</w:t>
      </w:r>
    </w:p>
    <w:p w14:paraId="571FD78D" w14:textId="77777777" w:rsidR="00C41784" w:rsidRDefault="00947520">
      <w:pPr>
        <w:pStyle w:val="ListParagraph"/>
        <w:numPr>
          <w:ilvl w:val="0"/>
          <w:numId w:val="4"/>
        </w:numPr>
        <w:tabs>
          <w:tab w:val="left" w:pos="876"/>
        </w:tabs>
        <w:spacing w:before="172" w:line="244" w:lineRule="auto"/>
        <w:ind w:right="159"/>
        <w:rPr>
          <w:sz w:val="24"/>
        </w:rPr>
      </w:pPr>
      <w:r>
        <w:rPr>
          <w:b/>
          <w:sz w:val="24"/>
        </w:rPr>
        <w:t xml:space="preserve">Increase availability and affordability of bikes, e-bikes, scooters, and other alternatives to light-duty vehicles, prioritizing needs of underserved communities. </w:t>
      </w:r>
      <w:r>
        <w:rPr>
          <w:sz w:val="24"/>
        </w:rPr>
        <w:t>Another</w:t>
      </w:r>
      <w:r>
        <w:rPr>
          <w:spacing w:val="-4"/>
          <w:sz w:val="24"/>
        </w:rPr>
        <w:t xml:space="preserve"> </w:t>
      </w:r>
      <w:r>
        <w:rPr>
          <w:sz w:val="24"/>
        </w:rPr>
        <w:t>area</w:t>
      </w:r>
      <w:r>
        <w:rPr>
          <w:spacing w:val="-10"/>
          <w:sz w:val="24"/>
        </w:rPr>
        <w:t xml:space="preserve"> </w:t>
      </w:r>
      <w:r>
        <w:rPr>
          <w:sz w:val="24"/>
        </w:rPr>
        <w:t>of</w:t>
      </w:r>
      <w:r>
        <w:rPr>
          <w:spacing w:val="-9"/>
          <w:sz w:val="24"/>
        </w:rPr>
        <w:t xml:space="preserve"> </w:t>
      </w:r>
      <w:r>
        <w:rPr>
          <w:sz w:val="24"/>
        </w:rPr>
        <w:t>opportunity</w:t>
      </w:r>
      <w:r>
        <w:rPr>
          <w:spacing w:val="-11"/>
          <w:sz w:val="24"/>
        </w:rPr>
        <w:t xml:space="preserve"> </w:t>
      </w:r>
      <w:r>
        <w:rPr>
          <w:sz w:val="24"/>
        </w:rPr>
        <w:t>to</w:t>
      </w:r>
      <w:r>
        <w:rPr>
          <w:spacing w:val="-9"/>
          <w:sz w:val="24"/>
        </w:rPr>
        <w:t xml:space="preserve"> </w:t>
      </w:r>
      <w:r>
        <w:rPr>
          <w:sz w:val="24"/>
        </w:rPr>
        <w:t>increase</w:t>
      </w:r>
      <w:r>
        <w:rPr>
          <w:spacing w:val="-5"/>
          <w:sz w:val="24"/>
        </w:rPr>
        <w:t xml:space="preserve"> </w:t>
      </w:r>
      <w:r>
        <w:rPr>
          <w:sz w:val="24"/>
        </w:rPr>
        <w:t>access</w:t>
      </w:r>
      <w:r>
        <w:rPr>
          <w:spacing w:val="-7"/>
          <w:sz w:val="24"/>
        </w:rPr>
        <w:t xml:space="preserve"> </w:t>
      </w:r>
      <w:r>
        <w:rPr>
          <w:sz w:val="24"/>
        </w:rPr>
        <w:t>to</w:t>
      </w:r>
      <w:r>
        <w:rPr>
          <w:spacing w:val="-9"/>
          <w:sz w:val="24"/>
        </w:rPr>
        <w:t xml:space="preserve"> </w:t>
      </w:r>
      <w:r>
        <w:rPr>
          <w:sz w:val="24"/>
        </w:rPr>
        <w:t>op</w:t>
      </w:r>
      <w:r>
        <w:rPr>
          <w:sz w:val="24"/>
        </w:rPr>
        <w:t>portunities</w:t>
      </w:r>
      <w:r>
        <w:rPr>
          <w:spacing w:val="-7"/>
          <w:sz w:val="24"/>
        </w:rPr>
        <w:t xml:space="preserve"> </w:t>
      </w:r>
      <w:r>
        <w:rPr>
          <w:sz w:val="24"/>
        </w:rPr>
        <w:t>and overcome</w:t>
      </w:r>
      <w:r>
        <w:rPr>
          <w:spacing w:val="-8"/>
          <w:sz w:val="24"/>
        </w:rPr>
        <w:t xml:space="preserve"> </w:t>
      </w:r>
      <w:r>
        <w:rPr>
          <w:sz w:val="24"/>
        </w:rPr>
        <w:t>the</w:t>
      </w:r>
      <w:r>
        <w:rPr>
          <w:spacing w:val="-8"/>
          <w:sz w:val="24"/>
        </w:rPr>
        <w:t xml:space="preserve"> </w:t>
      </w:r>
      <w:r>
        <w:rPr>
          <w:sz w:val="24"/>
        </w:rPr>
        <w:t>financial</w:t>
      </w:r>
      <w:r>
        <w:rPr>
          <w:spacing w:val="-13"/>
          <w:sz w:val="24"/>
        </w:rPr>
        <w:t xml:space="preserve"> </w:t>
      </w:r>
      <w:r>
        <w:rPr>
          <w:sz w:val="24"/>
        </w:rPr>
        <w:t>burden</w:t>
      </w:r>
      <w:r>
        <w:rPr>
          <w:spacing w:val="-12"/>
          <w:sz w:val="24"/>
        </w:rPr>
        <w:t xml:space="preserve"> </w:t>
      </w:r>
      <w:r>
        <w:rPr>
          <w:sz w:val="24"/>
        </w:rPr>
        <w:t>of</w:t>
      </w:r>
      <w:r>
        <w:rPr>
          <w:spacing w:val="-12"/>
          <w:sz w:val="24"/>
        </w:rPr>
        <w:t xml:space="preserve"> </w:t>
      </w:r>
      <w:r>
        <w:rPr>
          <w:sz w:val="24"/>
        </w:rPr>
        <w:t>driving</w:t>
      </w:r>
      <w:r>
        <w:rPr>
          <w:spacing w:val="-7"/>
          <w:sz w:val="24"/>
        </w:rPr>
        <w:t xml:space="preserve"> </w:t>
      </w:r>
      <w:r>
        <w:rPr>
          <w:sz w:val="24"/>
        </w:rPr>
        <w:t>or</w:t>
      </w:r>
      <w:r>
        <w:rPr>
          <w:spacing w:val="-12"/>
          <w:sz w:val="24"/>
        </w:rPr>
        <w:t xml:space="preserve"> </w:t>
      </w:r>
      <w:r>
        <w:rPr>
          <w:sz w:val="24"/>
        </w:rPr>
        <w:t>using</w:t>
      </w:r>
      <w:r>
        <w:rPr>
          <w:spacing w:val="-7"/>
          <w:sz w:val="24"/>
        </w:rPr>
        <w:t xml:space="preserve"> </w:t>
      </w:r>
      <w:r>
        <w:rPr>
          <w:sz w:val="24"/>
        </w:rPr>
        <w:t>transit</w:t>
      </w:r>
      <w:r>
        <w:rPr>
          <w:spacing w:val="-7"/>
          <w:sz w:val="24"/>
        </w:rPr>
        <w:t xml:space="preserve"> </w:t>
      </w:r>
      <w:r>
        <w:rPr>
          <w:sz w:val="24"/>
        </w:rPr>
        <w:t>and</w:t>
      </w:r>
      <w:r>
        <w:rPr>
          <w:spacing w:val="-11"/>
          <w:sz w:val="24"/>
        </w:rPr>
        <w:t xml:space="preserve"> </w:t>
      </w:r>
      <w:r>
        <w:rPr>
          <w:sz w:val="24"/>
        </w:rPr>
        <w:t>new</w:t>
      </w:r>
      <w:r>
        <w:rPr>
          <w:spacing w:val="-9"/>
          <w:sz w:val="24"/>
        </w:rPr>
        <w:t xml:space="preserve"> </w:t>
      </w:r>
      <w:r>
        <w:rPr>
          <w:sz w:val="24"/>
        </w:rPr>
        <w:t>mobility</w:t>
      </w:r>
      <w:r>
        <w:rPr>
          <w:spacing w:val="-9"/>
          <w:sz w:val="24"/>
        </w:rPr>
        <w:t xml:space="preserve"> </w:t>
      </w:r>
      <w:r>
        <w:rPr>
          <w:sz w:val="24"/>
        </w:rPr>
        <w:t>services is</w:t>
      </w:r>
      <w:r>
        <w:rPr>
          <w:spacing w:val="-4"/>
          <w:sz w:val="24"/>
        </w:rPr>
        <w:t xml:space="preserve"> </w:t>
      </w:r>
      <w:r>
        <w:rPr>
          <w:sz w:val="24"/>
        </w:rPr>
        <w:t>to</w:t>
      </w:r>
      <w:r>
        <w:rPr>
          <w:spacing w:val="-1"/>
          <w:sz w:val="24"/>
        </w:rPr>
        <w:t xml:space="preserve"> </w:t>
      </w:r>
      <w:r>
        <w:rPr>
          <w:sz w:val="24"/>
        </w:rPr>
        <w:t>increase</w:t>
      </w:r>
      <w:r>
        <w:rPr>
          <w:spacing w:val="-1"/>
          <w:sz w:val="24"/>
        </w:rPr>
        <w:t xml:space="preserve"> </w:t>
      </w:r>
      <w:r>
        <w:rPr>
          <w:sz w:val="24"/>
        </w:rPr>
        <w:t>vulnerable</w:t>
      </w:r>
      <w:r>
        <w:rPr>
          <w:spacing w:val="-1"/>
          <w:sz w:val="24"/>
        </w:rPr>
        <w:t xml:space="preserve"> </w:t>
      </w:r>
      <w:r>
        <w:rPr>
          <w:sz w:val="24"/>
        </w:rPr>
        <w:t>communities’</w:t>
      </w:r>
      <w:r>
        <w:rPr>
          <w:spacing w:val="-7"/>
          <w:sz w:val="24"/>
        </w:rPr>
        <w:t xml:space="preserve"> </w:t>
      </w:r>
      <w:r>
        <w:rPr>
          <w:sz w:val="24"/>
        </w:rPr>
        <w:t>direct</w:t>
      </w:r>
      <w:r>
        <w:rPr>
          <w:spacing w:val="-11"/>
          <w:sz w:val="24"/>
        </w:rPr>
        <w:t xml:space="preserve"> </w:t>
      </w:r>
      <w:r>
        <w:rPr>
          <w:sz w:val="24"/>
        </w:rPr>
        <w:t>access</w:t>
      </w:r>
      <w:r>
        <w:rPr>
          <w:spacing w:val="-4"/>
          <w:sz w:val="24"/>
        </w:rPr>
        <w:t xml:space="preserve"> </w:t>
      </w:r>
      <w:r>
        <w:rPr>
          <w:sz w:val="24"/>
        </w:rPr>
        <w:t>to</w:t>
      </w:r>
      <w:r>
        <w:rPr>
          <w:spacing w:val="-1"/>
          <w:sz w:val="24"/>
        </w:rPr>
        <w:t xml:space="preserve"> </w:t>
      </w:r>
      <w:r>
        <w:rPr>
          <w:sz w:val="24"/>
        </w:rPr>
        <w:t>bikes,</w:t>
      </w:r>
      <w:r>
        <w:rPr>
          <w:spacing w:val="-2"/>
          <w:sz w:val="24"/>
        </w:rPr>
        <w:t xml:space="preserve"> </w:t>
      </w:r>
      <w:r>
        <w:rPr>
          <w:sz w:val="24"/>
        </w:rPr>
        <w:t>e-bikes,</w:t>
      </w:r>
      <w:r>
        <w:rPr>
          <w:spacing w:val="-2"/>
          <w:sz w:val="24"/>
        </w:rPr>
        <w:t xml:space="preserve"> </w:t>
      </w:r>
      <w:r>
        <w:rPr>
          <w:sz w:val="24"/>
        </w:rPr>
        <w:t>scooters, and other alternatives</w:t>
      </w:r>
      <w:r>
        <w:rPr>
          <w:spacing w:val="-1"/>
          <w:sz w:val="24"/>
        </w:rPr>
        <w:t xml:space="preserve"> </w:t>
      </w:r>
      <w:r>
        <w:rPr>
          <w:sz w:val="24"/>
        </w:rPr>
        <w:t>to light-duty vehicles.</w:t>
      </w:r>
      <w:r>
        <w:rPr>
          <w:spacing w:val="-4"/>
          <w:sz w:val="24"/>
        </w:rPr>
        <w:t xml:space="preserve"> </w:t>
      </w:r>
      <w:r>
        <w:rPr>
          <w:sz w:val="24"/>
        </w:rPr>
        <w:t>Similar</w:t>
      </w:r>
      <w:r>
        <w:rPr>
          <w:spacing w:val="-3"/>
          <w:sz w:val="24"/>
        </w:rPr>
        <w:t xml:space="preserve"> </w:t>
      </w:r>
      <w:r>
        <w:rPr>
          <w:sz w:val="24"/>
        </w:rPr>
        <w:t>to existing rebate programs for electric vehicles, the</w:t>
      </w:r>
      <w:r>
        <w:rPr>
          <w:spacing w:val="-2"/>
          <w:sz w:val="24"/>
        </w:rPr>
        <w:t xml:space="preserve"> </w:t>
      </w:r>
      <w:r>
        <w:rPr>
          <w:sz w:val="24"/>
        </w:rPr>
        <w:t>State and other levels</w:t>
      </w:r>
      <w:r>
        <w:rPr>
          <w:spacing w:val="-1"/>
          <w:sz w:val="24"/>
        </w:rPr>
        <w:t xml:space="preserve"> </w:t>
      </w:r>
      <w:r>
        <w:rPr>
          <w:sz w:val="24"/>
        </w:rPr>
        <w:t>of government could subsidize discounts</w:t>
      </w:r>
      <w:r>
        <w:rPr>
          <w:spacing w:val="-4"/>
          <w:sz w:val="24"/>
        </w:rPr>
        <w:t xml:space="preserve"> </w:t>
      </w:r>
      <w:r>
        <w:rPr>
          <w:sz w:val="24"/>
        </w:rPr>
        <w:t>or</w:t>
      </w:r>
      <w:r>
        <w:rPr>
          <w:spacing w:val="-1"/>
          <w:sz w:val="24"/>
        </w:rPr>
        <w:t xml:space="preserve"> </w:t>
      </w:r>
      <w:r>
        <w:rPr>
          <w:sz w:val="24"/>
        </w:rPr>
        <w:t>the</w:t>
      </w:r>
      <w:r>
        <w:rPr>
          <w:spacing w:val="-2"/>
          <w:sz w:val="24"/>
        </w:rPr>
        <w:t xml:space="preserve"> </w:t>
      </w:r>
      <w:r>
        <w:rPr>
          <w:sz w:val="24"/>
        </w:rPr>
        <w:t>full</w:t>
      </w:r>
      <w:r>
        <w:rPr>
          <w:spacing w:val="-7"/>
          <w:sz w:val="24"/>
        </w:rPr>
        <w:t xml:space="preserve"> </w:t>
      </w:r>
      <w:r>
        <w:rPr>
          <w:sz w:val="24"/>
        </w:rPr>
        <w:t>purchase</w:t>
      </w:r>
      <w:r>
        <w:rPr>
          <w:spacing w:val="-2"/>
          <w:sz w:val="24"/>
        </w:rPr>
        <w:t xml:space="preserve"> </w:t>
      </w:r>
      <w:r>
        <w:rPr>
          <w:sz w:val="24"/>
        </w:rPr>
        <w:t>of</w:t>
      </w:r>
      <w:r>
        <w:rPr>
          <w:spacing w:val="-6"/>
          <w:sz w:val="24"/>
        </w:rPr>
        <w:t xml:space="preserve"> </w:t>
      </w:r>
      <w:r>
        <w:rPr>
          <w:sz w:val="24"/>
        </w:rPr>
        <w:t>these alternatives</w:t>
      </w:r>
      <w:r>
        <w:rPr>
          <w:spacing w:val="-4"/>
          <w:sz w:val="24"/>
        </w:rPr>
        <w:t xml:space="preserve"> </w:t>
      </w:r>
      <w:r>
        <w:rPr>
          <w:sz w:val="24"/>
        </w:rPr>
        <w:t>to light-duty</w:t>
      </w:r>
      <w:r>
        <w:rPr>
          <w:spacing w:val="-3"/>
          <w:sz w:val="24"/>
        </w:rPr>
        <w:t xml:space="preserve"> </w:t>
      </w:r>
      <w:r>
        <w:rPr>
          <w:sz w:val="24"/>
        </w:rPr>
        <w:t>vehicles, considering their potential contributions to both reducing VMT and adva</w:t>
      </w:r>
      <w:r>
        <w:rPr>
          <w:sz w:val="24"/>
        </w:rPr>
        <w:t>ncing equity goals. As is the case with other objectives shared above, these programs should be developed in close collaboration with community-based organizations and community members to prioritize specific needs and priorities of vulnerable communities</w:t>
      </w:r>
      <w:r>
        <w:rPr>
          <w:spacing w:val="-2"/>
          <w:sz w:val="24"/>
        </w:rPr>
        <w:t xml:space="preserve"> </w:t>
      </w:r>
      <w:r>
        <w:rPr>
          <w:sz w:val="24"/>
        </w:rPr>
        <w:t>at</w:t>
      </w:r>
      <w:r>
        <w:rPr>
          <w:spacing w:val="-3"/>
          <w:sz w:val="24"/>
        </w:rPr>
        <w:t xml:space="preserve"> </w:t>
      </w:r>
      <w:r>
        <w:rPr>
          <w:sz w:val="24"/>
        </w:rPr>
        <w:t>the local level.</w:t>
      </w:r>
      <w:r>
        <w:rPr>
          <w:spacing w:val="-5"/>
          <w:sz w:val="24"/>
        </w:rPr>
        <w:t xml:space="preserve"> </w:t>
      </w:r>
      <w:r>
        <w:rPr>
          <w:sz w:val="24"/>
        </w:rPr>
        <w:t>The State could show</w:t>
      </w:r>
      <w:r>
        <w:rPr>
          <w:spacing w:val="-1"/>
          <w:sz w:val="24"/>
        </w:rPr>
        <w:t xml:space="preserve"> </w:t>
      </w:r>
      <w:r>
        <w:rPr>
          <w:sz w:val="24"/>
        </w:rPr>
        <w:t>leadership in this</w:t>
      </w:r>
      <w:r>
        <w:rPr>
          <w:spacing w:val="-2"/>
          <w:sz w:val="24"/>
        </w:rPr>
        <w:t xml:space="preserve"> </w:t>
      </w:r>
      <w:r>
        <w:rPr>
          <w:sz w:val="24"/>
        </w:rPr>
        <w:t>area</w:t>
      </w:r>
      <w:r>
        <w:rPr>
          <w:spacing w:val="-5"/>
          <w:sz w:val="24"/>
        </w:rPr>
        <w:t xml:space="preserve"> </w:t>
      </w:r>
      <w:r>
        <w:rPr>
          <w:sz w:val="24"/>
        </w:rPr>
        <w:t>by increasing funding and expanding eligibility of bikes, e-bikes, scooters, and other alternatives</w:t>
      </w:r>
      <w:r>
        <w:rPr>
          <w:spacing w:val="-7"/>
          <w:sz w:val="24"/>
        </w:rPr>
        <w:t xml:space="preserve"> </w:t>
      </w:r>
      <w:r>
        <w:rPr>
          <w:sz w:val="24"/>
        </w:rPr>
        <w:t>to</w:t>
      </w:r>
      <w:r>
        <w:rPr>
          <w:spacing w:val="-4"/>
          <w:sz w:val="24"/>
        </w:rPr>
        <w:t xml:space="preserve"> </w:t>
      </w:r>
      <w:r>
        <w:rPr>
          <w:sz w:val="24"/>
        </w:rPr>
        <w:t>light-duty</w:t>
      </w:r>
      <w:r>
        <w:rPr>
          <w:spacing w:val="-6"/>
          <w:sz w:val="24"/>
        </w:rPr>
        <w:t xml:space="preserve"> </w:t>
      </w:r>
      <w:r>
        <w:rPr>
          <w:sz w:val="24"/>
        </w:rPr>
        <w:t>vehicles</w:t>
      </w:r>
      <w:r>
        <w:rPr>
          <w:spacing w:val="-7"/>
          <w:sz w:val="24"/>
        </w:rPr>
        <w:t xml:space="preserve"> </w:t>
      </w:r>
      <w:r>
        <w:rPr>
          <w:sz w:val="24"/>
        </w:rPr>
        <w:t>in</w:t>
      </w:r>
      <w:r>
        <w:rPr>
          <w:spacing w:val="-9"/>
          <w:sz w:val="24"/>
        </w:rPr>
        <w:t xml:space="preserve"> </w:t>
      </w:r>
      <w:r>
        <w:rPr>
          <w:sz w:val="24"/>
        </w:rPr>
        <w:t>State</w:t>
      </w:r>
      <w:r>
        <w:rPr>
          <w:spacing w:val="-5"/>
          <w:sz w:val="24"/>
        </w:rPr>
        <w:t xml:space="preserve"> </w:t>
      </w:r>
      <w:r>
        <w:rPr>
          <w:sz w:val="24"/>
        </w:rPr>
        <w:t>incentive/rebate</w:t>
      </w:r>
      <w:r>
        <w:rPr>
          <w:spacing w:val="-9"/>
          <w:sz w:val="24"/>
        </w:rPr>
        <w:t xml:space="preserve"> </w:t>
      </w:r>
      <w:r>
        <w:rPr>
          <w:sz w:val="24"/>
        </w:rPr>
        <w:t>programs</w:t>
      </w:r>
      <w:r>
        <w:rPr>
          <w:spacing w:val="-7"/>
          <w:sz w:val="24"/>
        </w:rPr>
        <w:t xml:space="preserve"> </w:t>
      </w:r>
      <w:r>
        <w:rPr>
          <w:sz w:val="24"/>
        </w:rPr>
        <w:t>(Action</w:t>
      </w:r>
      <w:r>
        <w:rPr>
          <w:spacing w:val="-5"/>
          <w:sz w:val="24"/>
        </w:rPr>
        <w:t xml:space="preserve"> </w:t>
      </w:r>
      <w:r>
        <w:rPr>
          <w:sz w:val="24"/>
        </w:rPr>
        <w:t>G).</w:t>
      </w:r>
    </w:p>
    <w:p w14:paraId="7B9D2438" w14:textId="77777777" w:rsidR="00C41784" w:rsidRDefault="00947520">
      <w:pPr>
        <w:pStyle w:val="ListParagraph"/>
        <w:numPr>
          <w:ilvl w:val="0"/>
          <w:numId w:val="4"/>
        </w:numPr>
        <w:tabs>
          <w:tab w:val="left" w:pos="876"/>
        </w:tabs>
        <w:spacing w:before="142" w:line="244" w:lineRule="auto"/>
        <w:ind w:right="118"/>
        <w:rPr>
          <w:sz w:val="24"/>
        </w:rPr>
      </w:pPr>
      <w:r>
        <w:rPr>
          <w:b/>
          <w:sz w:val="24"/>
        </w:rPr>
        <w:t>Shift</w:t>
      </w:r>
      <w:r>
        <w:rPr>
          <w:b/>
          <w:spacing w:val="-8"/>
          <w:sz w:val="24"/>
        </w:rPr>
        <w:t xml:space="preserve"> </w:t>
      </w:r>
      <w:r>
        <w:rPr>
          <w:b/>
          <w:sz w:val="24"/>
        </w:rPr>
        <w:t>revenue</w:t>
      </w:r>
      <w:r>
        <w:rPr>
          <w:b/>
          <w:spacing w:val="-9"/>
          <w:sz w:val="24"/>
        </w:rPr>
        <w:t xml:space="preserve"> </w:t>
      </w:r>
      <w:r>
        <w:rPr>
          <w:b/>
          <w:sz w:val="24"/>
        </w:rPr>
        <w:t>generation</w:t>
      </w:r>
      <w:r>
        <w:rPr>
          <w:b/>
          <w:spacing w:val="-5"/>
          <w:sz w:val="24"/>
        </w:rPr>
        <w:t xml:space="preserve"> </w:t>
      </w:r>
      <w:r>
        <w:rPr>
          <w:b/>
          <w:sz w:val="24"/>
        </w:rPr>
        <w:t>for</w:t>
      </w:r>
      <w:r>
        <w:rPr>
          <w:b/>
          <w:spacing w:val="-8"/>
          <w:sz w:val="24"/>
        </w:rPr>
        <w:t xml:space="preserve"> </w:t>
      </w:r>
      <w:r>
        <w:rPr>
          <w:b/>
          <w:sz w:val="24"/>
        </w:rPr>
        <w:t>transportation</w:t>
      </w:r>
      <w:r>
        <w:rPr>
          <w:b/>
          <w:spacing w:val="-5"/>
          <w:sz w:val="24"/>
        </w:rPr>
        <w:t xml:space="preserve"> </w:t>
      </w:r>
      <w:r>
        <w:rPr>
          <w:b/>
          <w:sz w:val="24"/>
        </w:rPr>
        <w:t>projects</w:t>
      </w:r>
      <w:r>
        <w:rPr>
          <w:b/>
          <w:spacing w:val="-7"/>
          <w:sz w:val="24"/>
        </w:rPr>
        <w:t xml:space="preserve"> </w:t>
      </w:r>
      <w:r>
        <w:rPr>
          <w:b/>
          <w:sz w:val="24"/>
        </w:rPr>
        <w:t>away</w:t>
      </w:r>
      <w:r>
        <w:rPr>
          <w:b/>
          <w:spacing w:val="-10"/>
          <w:sz w:val="24"/>
        </w:rPr>
        <w:t xml:space="preserve"> </w:t>
      </w:r>
      <w:r>
        <w:rPr>
          <w:b/>
          <w:sz w:val="24"/>
        </w:rPr>
        <w:t>from</w:t>
      </w:r>
      <w:r>
        <w:rPr>
          <w:b/>
          <w:spacing w:val="-4"/>
          <w:sz w:val="24"/>
        </w:rPr>
        <w:t xml:space="preserve"> </w:t>
      </w:r>
      <w:r>
        <w:rPr>
          <w:b/>
          <w:sz w:val="24"/>
        </w:rPr>
        <w:t>the</w:t>
      </w:r>
      <w:r>
        <w:rPr>
          <w:b/>
          <w:spacing w:val="-5"/>
          <w:sz w:val="24"/>
        </w:rPr>
        <w:t xml:space="preserve"> </w:t>
      </w:r>
      <w:r>
        <w:rPr>
          <w:b/>
          <w:sz w:val="24"/>
        </w:rPr>
        <w:t>gas</w:t>
      </w:r>
      <w:r>
        <w:rPr>
          <w:b/>
          <w:spacing w:val="-7"/>
          <w:sz w:val="24"/>
        </w:rPr>
        <w:t xml:space="preserve"> </w:t>
      </w:r>
      <w:r>
        <w:rPr>
          <w:b/>
          <w:sz w:val="24"/>
        </w:rPr>
        <w:t>tax</w:t>
      </w:r>
      <w:r>
        <w:rPr>
          <w:b/>
          <w:spacing w:val="-5"/>
          <w:sz w:val="24"/>
        </w:rPr>
        <w:t xml:space="preserve"> </w:t>
      </w:r>
      <w:r>
        <w:rPr>
          <w:b/>
          <w:sz w:val="24"/>
        </w:rPr>
        <w:t xml:space="preserve">into more durable sources by 2030. </w:t>
      </w:r>
      <w:r>
        <w:rPr>
          <w:sz w:val="24"/>
        </w:rPr>
        <w:t>The</w:t>
      </w:r>
      <w:r>
        <w:rPr>
          <w:spacing w:val="-3"/>
          <w:sz w:val="24"/>
        </w:rPr>
        <w:t xml:space="preserve"> </w:t>
      </w:r>
      <w:r>
        <w:rPr>
          <w:sz w:val="24"/>
        </w:rPr>
        <w:t>need to</w:t>
      </w:r>
      <w:r>
        <w:rPr>
          <w:spacing w:val="-3"/>
          <w:sz w:val="24"/>
        </w:rPr>
        <w:t xml:space="preserve"> </w:t>
      </w:r>
      <w:r>
        <w:rPr>
          <w:sz w:val="24"/>
        </w:rPr>
        <w:t>implement</w:t>
      </w:r>
      <w:r>
        <w:rPr>
          <w:spacing w:val="-3"/>
          <w:sz w:val="24"/>
        </w:rPr>
        <w:t xml:space="preserve"> </w:t>
      </w:r>
      <w:r>
        <w:rPr>
          <w:sz w:val="24"/>
        </w:rPr>
        <w:t>a replacement</w:t>
      </w:r>
      <w:r>
        <w:rPr>
          <w:spacing w:val="-3"/>
          <w:sz w:val="24"/>
        </w:rPr>
        <w:t xml:space="preserve"> </w:t>
      </w:r>
      <w:r>
        <w:rPr>
          <w:sz w:val="24"/>
        </w:rPr>
        <w:t>to the gas tax was identified by the Legislature in 2014 through Senate Bill 1077 (SB 1077) (DeSaulnier, Chapter 835, Statut</w:t>
      </w:r>
      <w:r>
        <w:rPr>
          <w:sz w:val="24"/>
        </w:rPr>
        <w:t>es of 2014), which described the gas tax as an “ineffective mechanism for meeting California’s long-term revenue needs.”</w:t>
      </w:r>
      <w:hyperlink w:anchor="_bookmark33" w:history="1">
        <w:r>
          <w:rPr>
            <w:position w:val="8"/>
            <w:sz w:val="14"/>
          </w:rPr>
          <w:t>34</w:t>
        </w:r>
      </w:hyperlink>
      <w:r>
        <w:rPr>
          <w:spacing w:val="35"/>
          <w:position w:val="8"/>
          <w:sz w:val="14"/>
        </w:rPr>
        <w:t xml:space="preserve"> </w:t>
      </w:r>
      <w:r>
        <w:rPr>
          <w:sz w:val="24"/>
        </w:rPr>
        <w:t xml:space="preserve">SB </w:t>
      </w:r>
      <w:r>
        <w:rPr>
          <w:spacing w:val="-2"/>
          <w:w w:val="105"/>
          <w:sz w:val="24"/>
        </w:rPr>
        <w:t>1077</w:t>
      </w:r>
      <w:r>
        <w:rPr>
          <w:spacing w:val="-11"/>
          <w:w w:val="105"/>
          <w:sz w:val="24"/>
        </w:rPr>
        <w:t xml:space="preserve"> </w:t>
      </w:r>
      <w:r>
        <w:rPr>
          <w:spacing w:val="-2"/>
          <w:w w:val="105"/>
          <w:sz w:val="24"/>
        </w:rPr>
        <w:t>appointed</w:t>
      </w:r>
      <w:r>
        <w:rPr>
          <w:spacing w:val="-14"/>
          <w:w w:val="105"/>
          <w:sz w:val="24"/>
        </w:rPr>
        <w:t xml:space="preserve"> </w:t>
      </w:r>
      <w:r>
        <w:rPr>
          <w:spacing w:val="-2"/>
          <w:w w:val="105"/>
          <w:sz w:val="24"/>
        </w:rPr>
        <w:t>the</w:t>
      </w:r>
      <w:r>
        <w:rPr>
          <w:spacing w:val="-11"/>
          <w:w w:val="105"/>
          <w:sz w:val="24"/>
        </w:rPr>
        <w:t xml:space="preserve"> </w:t>
      </w:r>
      <w:r>
        <w:rPr>
          <w:spacing w:val="-2"/>
          <w:w w:val="105"/>
          <w:sz w:val="24"/>
        </w:rPr>
        <w:t>CTC</w:t>
      </w:r>
      <w:r>
        <w:rPr>
          <w:spacing w:val="-13"/>
          <w:w w:val="105"/>
          <w:sz w:val="24"/>
        </w:rPr>
        <w:t xml:space="preserve"> </w:t>
      </w:r>
      <w:r>
        <w:rPr>
          <w:spacing w:val="-2"/>
          <w:w w:val="105"/>
          <w:sz w:val="24"/>
        </w:rPr>
        <w:t>in</w:t>
      </w:r>
      <w:r>
        <w:rPr>
          <w:spacing w:val="-11"/>
          <w:w w:val="105"/>
          <w:sz w:val="24"/>
        </w:rPr>
        <w:t xml:space="preserve"> </w:t>
      </w:r>
      <w:r>
        <w:rPr>
          <w:spacing w:val="-2"/>
          <w:w w:val="105"/>
          <w:sz w:val="24"/>
        </w:rPr>
        <w:t>consultation</w:t>
      </w:r>
      <w:r>
        <w:rPr>
          <w:spacing w:val="-11"/>
          <w:w w:val="105"/>
          <w:sz w:val="24"/>
        </w:rPr>
        <w:t xml:space="preserve"> </w:t>
      </w:r>
      <w:r>
        <w:rPr>
          <w:spacing w:val="-2"/>
          <w:w w:val="105"/>
          <w:sz w:val="24"/>
        </w:rPr>
        <w:t>with</w:t>
      </w:r>
      <w:r>
        <w:rPr>
          <w:spacing w:val="-15"/>
          <w:w w:val="105"/>
          <w:sz w:val="24"/>
        </w:rPr>
        <w:t xml:space="preserve"> </w:t>
      </w:r>
      <w:proofErr w:type="spellStart"/>
      <w:r>
        <w:rPr>
          <w:spacing w:val="-2"/>
          <w:w w:val="105"/>
          <w:sz w:val="24"/>
        </w:rPr>
        <w:t>CalSTA</w:t>
      </w:r>
      <w:proofErr w:type="spellEnd"/>
      <w:r>
        <w:rPr>
          <w:spacing w:val="-13"/>
          <w:w w:val="105"/>
          <w:sz w:val="24"/>
        </w:rPr>
        <w:t xml:space="preserve"> </w:t>
      </w:r>
      <w:r>
        <w:rPr>
          <w:spacing w:val="-2"/>
          <w:w w:val="105"/>
          <w:sz w:val="24"/>
        </w:rPr>
        <w:t>to</w:t>
      </w:r>
      <w:r>
        <w:rPr>
          <w:spacing w:val="-10"/>
          <w:w w:val="105"/>
          <w:sz w:val="24"/>
        </w:rPr>
        <w:t xml:space="preserve"> </w:t>
      </w:r>
      <w:r>
        <w:rPr>
          <w:spacing w:val="-2"/>
          <w:w w:val="105"/>
          <w:sz w:val="24"/>
        </w:rPr>
        <w:t>form</w:t>
      </w:r>
      <w:r>
        <w:rPr>
          <w:spacing w:val="-15"/>
          <w:w w:val="105"/>
          <w:sz w:val="24"/>
        </w:rPr>
        <w:t xml:space="preserve"> </w:t>
      </w:r>
      <w:r>
        <w:rPr>
          <w:spacing w:val="-2"/>
          <w:w w:val="105"/>
          <w:sz w:val="24"/>
        </w:rPr>
        <w:t>a</w:t>
      </w:r>
      <w:r>
        <w:rPr>
          <w:spacing w:val="-12"/>
          <w:w w:val="105"/>
          <w:sz w:val="24"/>
        </w:rPr>
        <w:t xml:space="preserve"> </w:t>
      </w:r>
      <w:r>
        <w:rPr>
          <w:spacing w:val="-2"/>
          <w:w w:val="105"/>
          <w:sz w:val="24"/>
        </w:rPr>
        <w:t>technical</w:t>
      </w:r>
      <w:r>
        <w:rPr>
          <w:spacing w:val="-12"/>
          <w:w w:val="105"/>
          <w:sz w:val="24"/>
        </w:rPr>
        <w:t xml:space="preserve"> </w:t>
      </w:r>
      <w:r>
        <w:rPr>
          <w:spacing w:val="-2"/>
          <w:w w:val="105"/>
          <w:sz w:val="24"/>
        </w:rPr>
        <w:t xml:space="preserve">advisory </w:t>
      </w:r>
      <w:r>
        <w:rPr>
          <w:sz w:val="24"/>
        </w:rPr>
        <w:t>committee to study mileage-based fees – a system in which all drivers, regardless of</w:t>
      </w:r>
      <w:r>
        <w:rPr>
          <w:spacing w:val="-12"/>
          <w:sz w:val="24"/>
        </w:rPr>
        <w:t xml:space="preserve"> </w:t>
      </w:r>
      <w:r>
        <w:rPr>
          <w:sz w:val="24"/>
        </w:rPr>
        <w:t>the</w:t>
      </w:r>
      <w:r>
        <w:rPr>
          <w:spacing w:val="-15"/>
          <w:sz w:val="24"/>
        </w:rPr>
        <w:t xml:space="preserve"> </w:t>
      </w:r>
      <w:r>
        <w:rPr>
          <w:sz w:val="24"/>
        </w:rPr>
        <w:t>fuel</w:t>
      </w:r>
      <w:r>
        <w:rPr>
          <w:spacing w:val="-16"/>
          <w:sz w:val="24"/>
        </w:rPr>
        <w:t xml:space="preserve"> </w:t>
      </w:r>
      <w:r>
        <w:rPr>
          <w:sz w:val="24"/>
        </w:rPr>
        <w:t>used</w:t>
      </w:r>
      <w:r>
        <w:rPr>
          <w:spacing w:val="-11"/>
          <w:sz w:val="24"/>
        </w:rPr>
        <w:t xml:space="preserve"> </w:t>
      </w:r>
      <w:r>
        <w:rPr>
          <w:sz w:val="24"/>
        </w:rPr>
        <w:t>by</w:t>
      </w:r>
      <w:r>
        <w:rPr>
          <w:spacing w:val="-17"/>
          <w:sz w:val="24"/>
        </w:rPr>
        <w:t xml:space="preserve"> </w:t>
      </w:r>
      <w:r>
        <w:rPr>
          <w:sz w:val="24"/>
        </w:rPr>
        <w:t>their</w:t>
      </w:r>
      <w:r>
        <w:rPr>
          <w:spacing w:val="-11"/>
          <w:sz w:val="24"/>
        </w:rPr>
        <w:t xml:space="preserve"> </w:t>
      </w:r>
      <w:r>
        <w:rPr>
          <w:sz w:val="24"/>
        </w:rPr>
        <w:t>vehicles,</w:t>
      </w:r>
      <w:r>
        <w:rPr>
          <w:spacing w:val="-16"/>
          <w:sz w:val="24"/>
        </w:rPr>
        <w:t xml:space="preserve"> </w:t>
      </w:r>
      <w:r>
        <w:rPr>
          <w:sz w:val="24"/>
        </w:rPr>
        <w:t>pay</w:t>
      </w:r>
      <w:r>
        <w:rPr>
          <w:spacing w:val="-13"/>
          <w:sz w:val="24"/>
        </w:rPr>
        <w:t xml:space="preserve"> </w:t>
      </w:r>
      <w:r>
        <w:rPr>
          <w:sz w:val="24"/>
        </w:rPr>
        <w:t>their</w:t>
      </w:r>
      <w:r>
        <w:rPr>
          <w:spacing w:val="-11"/>
          <w:sz w:val="24"/>
        </w:rPr>
        <w:t xml:space="preserve"> </w:t>
      </w:r>
      <w:r>
        <w:rPr>
          <w:sz w:val="24"/>
        </w:rPr>
        <w:t>fair</w:t>
      </w:r>
      <w:r>
        <w:rPr>
          <w:spacing w:val="-11"/>
          <w:sz w:val="24"/>
        </w:rPr>
        <w:t xml:space="preserve"> </w:t>
      </w:r>
      <w:r>
        <w:rPr>
          <w:sz w:val="24"/>
        </w:rPr>
        <w:t>share</w:t>
      </w:r>
      <w:r>
        <w:rPr>
          <w:spacing w:val="-12"/>
          <w:sz w:val="24"/>
        </w:rPr>
        <w:t xml:space="preserve"> </w:t>
      </w:r>
      <w:r>
        <w:rPr>
          <w:sz w:val="24"/>
        </w:rPr>
        <w:t>for</w:t>
      </w:r>
      <w:r>
        <w:rPr>
          <w:spacing w:val="-15"/>
          <w:sz w:val="24"/>
        </w:rPr>
        <w:t xml:space="preserve"> </w:t>
      </w:r>
      <w:r>
        <w:rPr>
          <w:sz w:val="24"/>
        </w:rPr>
        <w:t>the</w:t>
      </w:r>
      <w:r>
        <w:rPr>
          <w:spacing w:val="-15"/>
          <w:sz w:val="24"/>
        </w:rPr>
        <w:t xml:space="preserve"> </w:t>
      </w:r>
      <w:r>
        <w:rPr>
          <w:sz w:val="24"/>
        </w:rPr>
        <w:t>road</w:t>
      </w:r>
      <w:r>
        <w:rPr>
          <w:spacing w:val="-14"/>
          <w:sz w:val="24"/>
        </w:rPr>
        <w:t xml:space="preserve"> </w:t>
      </w:r>
      <w:r>
        <w:rPr>
          <w:sz w:val="24"/>
        </w:rPr>
        <w:t>maintenance</w:t>
      </w:r>
      <w:r>
        <w:rPr>
          <w:spacing w:val="-12"/>
          <w:sz w:val="24"/>
        </w:rPr>
        <w:t xml:space="preserve"> </w:t>
      </w:r>
      <w:r>
        <w:rPr>
          <w:sz w:val="24"/>
        </w:rPr>
        <w:t>and repair needs associated with their VMT – as an alternative to the gas</w:t>
      </w:r>
      <w:r>
        <w:rPr>
          <w:spacing w:val="-3"/>
          <w:sz w:val="24"/>
        </w:rPr>
        <w:t xml:space="preserve"> </w:t>
      </w:r>
      <w:r>
        <w:rPr>
          <w:sz w:val="24"/>
        </w:rPr>
        <w:t>tax. Since then, t</w:t>
      </w:r>
      <w:r>
        <w:rPr>
          <w:sz w:val="24"/>
        </w:rPr>
        <w:t xml:space="preserve">he technical advisory committee has developed recommendations and implemented a first pilot; a more comprehensive pilot is scheduled for </w:t>
      </w:r>
      <w:r>
        <w:rPr>
          <w:spacing w:val="-2"/>
          <w:w w:val="105"/>
          <w:sz w:val="24"/>
        </w:rPr>
        <w:t>implementation</w:t>
      </w:r>
      <w:r>
        <w:rPr>
          <w:spacing w:val="-10"/>
          <w:w w:val="105"/>
          <w:sz w:val="24"/>
        </w:rPr>
        <w:t xml:space="preserve"> </w:t>
      </w:r>
      <w:r>
        <w:rPr>
          <w:spacing w:val="-2"/>
          <w:w w:val="105"/>
          <w:sz w:val="24"/>
        </w:rPr>
        <w:t>in</w:t>
      </w:r>
      <w:r>
        <w:rPr>
          <w:spacing w:val="-10"/>
          <w:w w:val="105"/>
          <w:sz w:val="24"/>
        </w:rPr>
        <w:t xml:space="preserve"> </w:t>
      </w:r>
      <w:r>
        <w:rPr>
          <w:spacing w:val="-2"/>
          <w:w w:val="105"/>
          <w:sz w:val="24"/>
        </w:rPr>
        <w:t>2022</w:t>
      </w:r>
      <w:r>
        <w:rPr>
          <w:spacing w:val="-13"/>
          <w:w w:val="105"/>
          <w:sz w:val="24"/>
        </w:rPr>
        <w:t xml:space="preserve"> </w:t>
      </w:r>
      <w:r>
        <w:rPr>
          <w:spacing w:val="-2"/>
          <w:w w:val="105"/>
          <w:sz w:val="24"/>
        </w:rPr>
        <w:t>and</w:t>
      </w:r>
      <w:r>
        <w:rPr>
          <w:spacing w:val="-9"/>
          <w:w w:val="105"/>
          <w:sz w:val="24"/>
        </w:rPr>
        <w:t xml:space="preserve"> </w:t>
      </w:r>
      <w:r>
        <w:rPr>
          <w:spacing w:val="-2"/>
          <w:w w:val="105"/>
          <w:sz w:val="24"/>
        </w:rPr>
        <w:t>should</w:t>
      </w:r>
      <w:r>
        <w:rPr>
          <w:spacing w:val="-14"/>
          <w:w w:val="105"/>
          <w:sz w:val="24"/>
        </w:rPr>
        <w:t xml:space="preserve"> </w:t>
      </w:r>
      <w:r>
        <w:rPr>
          <w:spacing w:val="-2"/>
          <w:w w:val="105"/>
          <w:sz w:val="24"/>
        </w:rPr>
        <w:t>be</w:t>
      </w:r>
      <w:r>
        <w:rPr>
          <w:spacing w:val="-10"/>
          <w:w w:val="105"/>
          <w:sz w:val="24"/>
        </w:rPr>
        <w:t xml:space="preserve"> </w:t>
      </w:r>
      <w:r>
        <w:rPr>
          <w:spacing w:val="-2"/>
          <w:w w:val="105"/>
          <w:sz w:val="24"/>
        </w:rPr>
        <w:t>completed</w:t>
      </w:r>
      <w:r>
        <w:rPr>
          <w:spacing w:val="-14"/>
          <w:w w:val="105"/>
          <w:sz w:val="24"/>
        </w:rPr>
        <w:t xml:space="preserve"> </w:t>
      </w:r>
      <w:r>
        <w:rPr>
          <w:spacing w:val="-2"/>
          <w:w w:val="105"/>
          <w:sz w:val="24"/>
        </w:rPr>
        <w:t>no</w:t>
      </w:r>
      <w:r>
        <w:rPr>
          <w:spacing w:val="-10"/>
          <w:w w:val="105"/>
          <w:sz w:val="24"/>
        </w:rPr>
        <w:t xml:space="preserve"> </w:t>
      </w:r>
      <w:r>
        <w:rPr>
          <w:spacing w:val="-2"/>
          <w:w w:val="105"/>
          <w:sz w:val="24"/>
        </w:rPr>
        <w:t>later</w:t>
      </w:r>
      <w:r>
        <w:rPr>
          <w:spacing w:val="-14"/>
          <w:w w:val="105"/>
          <w:sz w:val="24"/>
        </w:rPr>
        <w:t xml:space="preserve"> </w:t>
      </w:r>
      <w:r>
        <w:rPr>
          <w:spacing w:val="-2"/>
          <w:w w:val="105"/>
          <w:sz w:val="24"/>
        </w:rPr>
        <w:t>than</w:t>
      </w:r>
      <w:r>
        <w:rPr>
          <w:spacing w:val="-15"/>
          <w:w w:val="105"/>
          <w:sz w:val="24"/>
        </w:rPr>
        <w:t xml:space="preserve"> </w:t>
      </w:r>
      <w:r>
        <w:rPr>
          <w:spacing w:val="-2"/>
          <w:w w:val="105"/>
          <w:sz w:val="24"/>
        </w:rPr>
        <w:t>by</w:t>
      </w:r>
      <w:r>
        <w:rPr>
          <w:spacing w:val="-12"/>
          <w:w w:val="105"/>
          <w:sz w:val="24"/>
        </w:rPr>
        <w:t xml:space="preserve"> </w:t>
      </w:r>
      <w:r>
        <w:rPr>
          <w:spacing w:val="-2"/>
          <w:w w:val="105"/>
          <w:sz w:val="24"/>
        </w:rPr>
        <w:t>2025</w:t>
      </w:r>
      <w:r>
        <w:rPr>
          <w:spacing w:val="-15"/>
          <w:w w:val="105"/>
          <w:sz w:val="24"/>
        </w:rPr>
        <w:t xml:space="preserve"> </w:t>
      </w:r>
      <w:r>
        <w:rPr>
          <w:spacing w:val="-2"/>
          <w:w w:val="105"/>
          <w:sz w:val="24"/>
        </w:rPr>
        <w:t xml:space="preserve">(Action </w:t>
      </w:r>
      <w:r>
        <w:rPr>
          <w:sz w:val="24"/>
        </w:rPr>
        <w:t>H). Implementing an alternative</w:t>
      </w:r>
      <w:r>
        <w:rPr>
          <w:spacing w:val="-1"/>
          <w:sz w:val="24"/>
        </w:rPr>
        <w:t xml:space="preserve"> </w:t>
      </w:r>
      <w:r>
        <w:rPr>
          <w:sz w:val="24"/>
        </w:rPr>
        <w:t>to the gas tax by 2030 is imperative to ensuring the</w:t>
      </w:r>
      <w:r>
        <w:rPr>
          <w:spacing w:val="-1"/>
          <w:sz w:val="24"/>
        </w:rPr>
        <w:t xml:space="preserve"> </w:t>
      </w:r>
      <w:r>
        <w:rPr>
          <w:sz w:val="24"/>
        </w:rPr>
        <w:t>viability</w:t>
      </w:r>
      <w:r>
        <w:rPr>
          <w:spacing w:val="-2"/>
          <w:sz w:val="24"/>
        </w:rPr>
        <w:t xml:space="preserve"> </w:t>
      </w:r>
      <w:r>
        <w:rPr>
          <w:sz w:val="24"/>
        </w:rPr>
        <w:t>of</w:t>
      </w:r>
      <w:r>
        <w:rPr>
          <w:spacing w:val="-5"/>
          <w:sz w:val="24"/>
        </w:rPr>
        <w:t xml:space="preserve"> </w:t>
      </w:r>
      <w:r>
        <w:rPr>
          <w:sz w:val="24"/>
        </w:rPr>
        <w:t>transportation</w:t>
      </w:r>
      <w:r>
        <w:rPr>
          <w:spacing w:val="-1"/>
          <w:sz w:val="24"/>
        </w:rPr>
        <w:t xml:space="preserve"> </w:t>
      </w:r>
      <w:r>
        <w:rPr>
          <w:sz w:val="24"/>
        </w:rPr>
        <w:t>funding that can</w:t>
      </w:r>
      <w:r>
        <w:rPr>
          <w:spacing w:val="-1"/>
          <w:sz w:val="24"/>
        </w:rPr>
        <w:t xml:space="preserve"> </w:t>
      </w:r>
      <w:r>
        <w:rPr>
          <w:sz w:val="24"/>
        </w:rPr>
        <w:t>be</w:t>
      </w:r>
      <w:r>
        <w:rPr>
          <w:spacing w:val="-1"/>
          <w:sz w:val="24"/>
        </w:rPr>
        <w:t xml:space="preserve"> </w:t>
      </w:r>
      <w:r>
        <w:rPr>
          <w:sz w:val="24"/>
        </w:rPr>
        <w:t xml:space="preserve">reinvested in sustainable </w:t>
      </w:r>
      <w:r>
        <w:rPr>
          <w:w w:val="105"/>
          <w:sz w:val="24"/>
        </w:rPr>
        <w:t>transportation options.</w:t>
      </w:r>
    </w:p>
    <w:p w14:paraId="56837D0A" w14:textId="77777777" w:rsidR="00C41784" w:rsidRDefault="00C41784">
      <w:pPr>
        <w:pStyle w:val="BodyText"/>
        <w:rPr>
          <w:sz w:val="20"/>
        </w:rPr>
      </w:pPr>
    </w:p>
    <w:p w14:paraId="0D60DCDA" w14:textId="77777777" w:rsidR="00C41784" w:rsidRDefault="00C41784">
      <w:pPr>
        <w:pStyle w:val="BodyText"/>
        <w:rPr>
          <w:sz w:val="20"/>
        </w:rPr>
      </w:pPr>
    </w:p>
    <w:p w14:paraId="5805401B" w14:textId="77777777" w:rsidR="00C41784" w:rsidRDefault="00C41784">
      <w:pPr>
        <w:pStyle w:val="BodyText"/>
        <w:rPr>
          <w:sz w:val="20"/>
        </w:rPr>
      </w:pPr>
    </w:p>
    <w:p w14:paraId="5C792C64" w14:textId="77777777" w:rsidR="00C41784" w:rsidRDefault="00C41784">
      <w:pPr>
        <w:pStyle w:val="BodyText"/>
        <w:rPr>
          <w:sz w:val="20"/>
        </w:rPr>
      </w:pPr>
    </w:p>
    <w:p w14:paraId="2FA8D757" w14:textId="77777777" w:rsidR="00C41784" w:rsidRDefault="00C41784">
      <w:pPr>
        <w:pStyle w:val="BodyText"/>
        <w:rPr>
          <w:sz w:val="20"/>
        </w:rPr>
      </w:pPr>
    </w:p>
    <w:p w14:paraId="7B59E45E" w14:textId="77777777" w:rsidR="00C41784" w:rsidRDefault="00947520">
      <w:pPr>
        <w:pStyle w:val="BodyText"/>
        <w:spacing w:before="5"/>
        <w:rPr>
          <w:sz w:val="16"/>
        </w:rPr>
      </w:pPr>
      <w:r>
        <w:pict w14:anchorId="774FD177">
          <v:rect id="docshape48" o:spid="_x0000_s2061" style="position:absolute;margin-left:64.8pt;margin-top:10.8pt;width:2in;height:.7pt;z-index:-15718912;mso-wrap-distance-left:0;mso-wrap-distance-right:0;mso-position-horizontal-relative:page" fillcolor="black" stroked="f">
            <w10:wrap type="topAndBottom" anchorx="page"/>
          </v:rect>
        </w:pict>
      </w:r>
    </w:p>
    <w:p w14:paraId="429ADA17" w14:textId="77777777" w:rsidR="00C41784" w:rsidRDefault="00947520">
      <w:pPr>
        <w:spacing w:before="114" w:line="242" w:lineRule="auto"/>
        <w:ind w:left="155" w:right="228"/>
        <w:rPr>
          <w:sz w:val="20"/>
        </w:rPr>
      </w:pPr>
      <w:r>
        <w:rPr>
          <w:sz w:val="20"/>
          <w:vertAlign w:val="superscript"/>
        </w:rPr>
        <w:t>34</w:t>
      </w:r>
      <w:r>
        <w:rPr>
          <w:spacing w:val="-8"/>
          <w:sz w:val="20"/>
        </w:rPr>
        <w:t xml:space="preserve"> </w:t>
      </w:r>
      <w:bookmarkStart w:id="75" w:name="_bookmark33"/>
      <w:bookmarkEnd w:id="75"/>
      <w:r>
        <w:rPr>
          <w:sz w:val="20"/>
        </w:rPr>
        <w:t>It</w:t>
      </w:r>
      <w:r>
        <w:rPr>
          <w:spacing w:val="-6"/>
          <w:sz w:val="20"/>
        </w:rPr>
        <w:t xml:space="preserve"> </w:t>
      </w:r>
      <w:r>
        <w:rPr>
          <w:sz w:val="20"/>
        </w:rPr>
        <w:t>was</w:t>
      </w:r>
      <w:r>
        <w:rPr>
          <w:spacing w:val="-11"/>
          <w:sz w:val="20"/>
        </w:rPr>
        <w:t xml:space="preserve"> </w:t>
      </w:r>
      <w:r>
        <w:rPr>
          <w:sz w:val="20"/>
        </w:rPr>
        <w:t>projected</w:t>
      </w:r>
      <w:r>
        <w:rPr>
          <w:spacing w:val="-10"/>
          <w:sz w:val="20"/>
        </w:rPr>
        <w:t xml:space="preserve"> </w:t>
      </w:r>
      <w:r>
        <w:rPr>
          <w:sz w:val="20"/>
        </w:rPr>
        <w:t>at</w:t>
      </w:r>
      <w:r>
        <w:rPr>
          <w:spacing w:val="-11"/>
          <w:sz w:val="20"/>
        </w:rPr>
        <w:t xml:space="preserve"> </w:t>
      </w:r>
      <w:r>
        <w:rPr>
          <w:sz w:val="20"/>
        </w:rPr>
        <w:t>that</w:t>
      </w:r>
      <w:r>
        <w:rPr>
          <w:spacing w:val="-8"/>
          <w:sz w:val="20"/>
        </w:rPr>
        <w:t xml:space="preserve"> </w:t>
      </w:r>
      <w:r>
        <w:rPr>
          <w:sz w:val="20"/>
        </w:rPr>
        <w:t>time</w:t>
      </w:r>
      <w:r>
        <w:rPr>
          <w:spacing w:val="-9"/>
          <w:sz w:val="20"/>
        </w:rPr>
        <w:t xml:space="preserve"> </w:t>
      </w:r>
      <w:r>
        <w:rPr>
          <w:sz w:val="20"/>
        </w:rPr>
        <w:t>that</w:t>
      </w:r>
      <w:r>
        <w:rPr>
          <w:spacing w:val="-11"/>
          <w:sz w:val="20"/>
        </w:rPr>
        <w:t xml:space="preserve"> </w:t>
      </w:r>
      <w:r>
        <w:rPr>
          <w:sz w:val="20"/>
        </w:rPr>
        <w:t>as</w:t>
      </w:r>
      <w:r>
        <w:rPr>
          <w:spacing w:val="-11"/>
          <w:sz w:val="20"/>
        </w:rPr>
        <w:t xml:space="preserve"> </w:t>
      </w:r>
      <w:r>
        <w:rPr>
          <w:sz w:val="20"/>
        </w:rPr>
        <w:t>much</w:t>
      </w:r>
      <w:r>
        <w:rPr>
          <w:spacing w:val="-9"/>
          <w:sz w:val="20"/>
        </w:rPr>
        <w:t xml:space="preserve"> </w:t>
      </w:r>
      <w:r>
        <w:rPr>
          <w:sz w:val="20"/>
        </w:rPr>
        <w:t>as</w:t>
      </w:r>
      <w:r>
        <w:rPr>
          <w:spacing w:val="-7"/>
          <w:sz w:val="20"/>
        </w:rPr>
        <w:t xml:space="preserve"> </w:t>
      </w:r>
      <w:r>
        <w:rPr>
          <w:sz w:val="20"/>
        </w:rPr>
        <w:t>half</w:t>
      </w:r>
      <w:r>
        <w:rPr>
          <w:spacing w:val="-13"/>
          <w:sz w:val="20"/>
        </w:rPr>
        <w:t xml:space="preserve"> </w:t>
      </w:r>
      <w:r>
        <w:rPr>
          <w:sz w:val="20"/>
        </w:rPr>
        <w:t>of</w:t>
      </w:r>
      <w:r>
        <w:rPr>
          <w:spacing w:val="-8"/>
          <w:sz w:val="20"/>
        </w:rPr>
        <w:t xml:space="preserve"> </w:t>
      </w:r>
      <w:r>
        <w:rPr>
          <w:sz w:val="20"/>
        </w:rPr>
        <w:t>the</w:t>
      </w:r>
      <w:r>
        <w:rPr>
          <w:spacing w:val="-9"/>
          <w:sz w:val="20"/>
        </w:rPr>
        <w:t xml:space="preserve"> </w:t>
      </w:r>
      <w:r>
        <w:rPr>
          <w:sz w:val="20"/>
        </w:rPr>
        <w:t>revenue</w:t>
      </w:r>
      <w:r>
        <w:rPr>
          <w:spacing w:val="-9"/>
          <w:sz w:val="20"/>
        </w:rPr>
        <w:t xml:space="preserve"> </w:t>
      </w:r>
      <w:r>
        <w:rPr>
          <w:sz w:val="20"/>
        </w:rPr>
        <w:t>that</w:t>
      </w:r>
      <w:r>
        <w:rPr>
          <w:spacing w:val="-6"/>
          <w:sz w:val="20"/>
        </w:rPr>
        <w:t xml:space="preserve"> </w:t>
      </w:r>
      <w:r>
        <w:rPr>
          <w:sz w:val="20"/>
        </w:rPr>
        <w:t>could</w:t>
      </w:r>
      <w:r>
        <w:rPr>
          <w:spacing w:val="-5"/>
          <w:sz w:val="20"/>
        </w:rPr>
        <w:t xml:space="preserve"> </w:t>
      </w:r>
      <w:r>
        <w:rPr>
          <w:sz w:val="20"/>
        </w:rPr>
        <w:t>have</w:t>
      </w:r>
      <w:r>
        <w:rPr>
          <w:spacing w:val="-9"/>
          <w:sz w:val="20"/>
        </w:rPr>
        <w:t xml:space="preserve"> </w:t>
      </w:r>
      <w:r>
        <w:rPr>
          <w:sz w:val="20"/>
        </w:rPr>
        <w:t>been</w:t>
      </w:r>
      <w:r>
        <w:rPr>
          <w:spacing w:val="-9"/>
          <w:sz w:val="20"/>
        </w:rPr>
        <w:t xml:space="preserve"> </w:t>
      </w:r>
      <w:r>
        <w:rPr>
          <w:sz w:val="20"/>
        </w:rPr>
        <w:t>collected</w:t>
      </w:r>
      <w:r>
        <w:rPr>
          <w:spacing w:val="-10"/>
          <w:sz w:val="20"/>
        </w:rPr>
        <w:t xml:space="preserve"> </w:t>
      </w:r>
      <w:r>
        <w:rPr>
          <w:sz w:val="20"/>
        </w:rPr>
        <w:t>by</w:t>
      </w:r>
      <w:r>
        <w:rPr>
          <w:spacing w:val="-8"/>
          <w:sz w:val="20"/>
        </w:rPr>
        <w:t xml:space="preserve"> </w:t>
      </w:r>
      <w:r>
        <w:rPr>
          <w:sz w:val="20"/>
        </w:rPr>
        <w:t>2030 would</w:t>
      </w:r>
      <w:r>
        <w:rPr>
          <w:spacing w:val="-1"/>
          <w:sz w:val="20"/>
        </w:rPr>
        <w:t xml:space="preserve"> </w:t>
      </w:r>
      <w:r>
        <w:rPr>
          <w:sz w:val="20"/>
        </w:rPr>
        <w:t>be lost</w:t>
      </w:r>
      <w:r>
        <w:rPr>
          <w:spacing w:val="-2"/>
          <w:sz w:val="20"/>
        </w:rPr>
        <w:t xml:space="preserve"> </w:t>
      </w:r>
      <w:r>
        <w:rPr>
          <w:sz w:val="20"/>
        </w:rPr>
        <w:t>due to</w:t>
      </w:r>
      <w:r>
        <w:rPr>
          <w:spacing w:val="-2"/>
          <w:sz w:val="20"/>
        </w:rPr>
        <w:t xml:space="preserve"> </w:t>
      </w:r>
      <w:r>
        <w:rPr>
          <w:sz w:val="20"/>
        </w:rPr>
        <w:t>ever-increasing fuel-efficiency standards.</w:t>
      </w:r>
      <w:r>
        <w:rPr>
          <w:spacing w:val="-2"/>
          <w:sz w:val="20"/>
        </w:rPr>
        <w:t xml:space="preserve"> </w:t>
      </w:r>
      <w:r>
        <w:rPr>
          <w:sz w:val="20"/>
        </w:rPr>
        <w:t>Since then,</w:t>
      </w:r>
      <w:r>
        <w:rPr>
          <w:spacing w:val="-2"/>
          <w:sz w:val="20"/>
        </w:rPr>
        <w:t xml:space="preserve"> </w:t>
      </w:r>
      <w:r>
        <w:rPr>
          <w:sz w:val="20"/>
        </w:rPr>
        <w:t xml:space="preserve">zero-emissions vehicles have become a market staple and growing in market share, and Governor Newsom issued Executive Order N- 79-20 </w:t>
      </w:r>
      <w:r>
        <w:rPr>
          <w:sz w:val="20"/>
        </w:rPr>
        <w:t>phasing out the sale of internal combustion engine vehicles by 2035.</w:t>
      </w:r>
    </w:p>
    <w:p w14:paraId="49AD8C95" w14:textId="77777777" w:rsidR="00C41784" w:rsidRDefault="00C41784">
      <w:pPr>
        <w:spacing w:line="242" w:lineRule="auto"/>
        <w:rPr>
          <w:sz w:val="20"/>
        </w:rPr>
        <w:sectPr w:rsidR="00C41784">
          <w:pgSz w:w="12240" w:h="15840"/>
          <w:pgMar w:top="1540" w:right="1180" w:bottom="1280" w:left="1140" w:header="838" w:footer="1088" w:gutter="0"/>
          <w:cols w:space="720"/>
        </w:sectPr>
      </w:pPr>
    </w:p>
    <w:p w14:paraId="21F6FD02" w14:textId="77777777" w:rsidR="00C41784" w:rsidRDefault="00947520">
      <w:pPr>
        <w:pStyle w:val="Heading3"/>
        <w:numPr>
          <w:ilvl w:val="2"/>
          <w:numId w:val="8"/>
        </w:numPr>
        <w:tabs>
          <w:tab w:val="left" w:pos="896"/>
        </w:tabs>
        <w:ind w:hanging="741"/>
      </w:pPr>
      <w:bookmarkStart w:id="76" w:name="3.1.3_Actions"/>
      <w:bookmarkStart w:id="77" w:name="3.2_Strategy_Area_2:_Manage_Use_of_the_T"/>
      <w:bookmarkEnd w:id="76"/>
      <w:bookmarkEnd w:id="77"/>
      <w:r>
        <w:rPr>
          <w:color w:val="0E597B"/>
          <w:spacing w:val="-2"/>
        </w:rPr>
        <w:lastRenderedPageBreak/>
        <w:t>Actions</w:t>
      </w:r>
    </w:p>
    <w:p w14:paraId="1B54F724" w14:textId="77777777" w:rsidR="00C41784" w:rsidRDefault="00947520">
      <w:pPr>
        <w:pStyle w:val="BodyText"/>
        <w:spacing w:before="150" w:line="244" w:lineRule="auto"/>
        <w:ind w:left="155" w:right="122"/>
      </w:pPr>
      <w:r>
        <w:t>To</w:t>
      </w:r>
      <w:r>
        <w:rPr>
          <w:spacing w:val="-11"/>
        </w:rPr>
        <w:t xml:space="preserve"> </w:t>
      </w:r>
      <w:r>
        <w:t>implement</w:t>
      </w:r>
      <w:r>
        <w:rPr>
          <w:spacing w:val="-15"/>
        </w:rPr>
        <w:t xml:space="preserve"> </w:t>
      </w:r>
      <w:r>
        <w:t>the</w:t>
      </w:r>
      <w:r>
        <w:rPr>
          <w:spacing w:val="-11"/>
        </w:rPr>
        <w:t xml:space="preserve"> </w:t>
      </w:r>
      <w:r>
        <w:t>stated</w:t>
      </w:r>
      <w:r>
        <w:rPr>
          <w:spacing w:val="-15"/>
        </w:rPr>
        <w:t xml:space="preserve"> </w:t>
      </w:r>
      <w:r>
        <w:t>objectives,</w:t>
      </w:r>
      <w:r>
        <w:rPr>
          <w:spacing w:val="-7"/>
        </w:rPr>
        <w:t xml:space="preserve"> </w:t>
      </w:r>
      <w:r>
        <w:t>the</w:t>
      </w:r>
      <w:r>
        <w:rPr>
          <w:spacing w:val="-15"/>
        </w:rPr>
        <w:t xml:space="preserve"> </w:t>
      </w:r>
      <w:r>
        <w:t>State</w:t>
      </w:r>
      <w:r>
        <w:rPr>
          <w:spacing w:val="-10"/>
        </w:rPr>
        <w:t xml:space="preserve"> </w:t>
      </w:r>
      <w:r>
        <w:t>will</w:t>
      </w:r>
      <w:r>
        <w:rPr>
          <w:spacing w:val="-12"/>
        </w:rPr>
        <w:t xml:space="preserve"> </w:t>
      </w:r>
      <w:r>
        <w:t>need</w:t>
      </w:r>
      <w:r>
        <w:rPr>
          <w:spacing w:val="-14"/>
        </w:rPr>
        <w:t xml:space="preserve"> </w:t>
      </w:r>
      <w:r>
        <w:t>to</w:t>
      </w:r>
      <w:r>
        <w:rPr>
          <w:spacing w:val="-15"/>
        </w:rPr>
        <w:t xml:space="preserve"> </w:t>
      </w:r>
      <w:r>
        <w:t>take</w:t>
      </w:r>
      <w:r>
        <w:rPr>
          <w:spacing w:val="-16"/>
        </w:rPr>
        <w:t xml:space="preserve"> </w:t>
      </w:r>
      <w:r>
        <w:t>many</w:t>
      </w:r>
      <w:r>
        <w:rPr>
          <w:spacing w:val="-12"/>
        </w:rPr>
        <w:t xml:space="preserve"> </w:t>
      </w:r>
      <w:r>
        <w:t>actions.</w:t>
      </w:r>
      <w:r>
        <w:rPr>
          <w:spacing w:val="-12"/>
        </w:rPr>
        <w:t xml:space="preserve"> </w:t>
      </w:r>
      <w:r>
        <w:t>Most immediately, the State should lead actions to:</w:t>
      </w:r>
    </w:p>
    <w:p w14:paraId="2599E983" w14:textId="77777777" w:rsidR="00C41784" w:rsidRDefault="00947520">
      <w:pPr>
        <w:pStyle w:val="ListParagraph"/>
        <w:numPr>
          <w:ilvl w:val="3"/>
          <w:numId w:val="8"/>
        </w:numPr>
        <w:tabs>
          <w:tab w:val="left" w:pos="876"/>
        </w:tabs>
        <w:spacing w:before="156" w:line="242" w:lineRule="auto"/>
        <w:ind w:right="769"/>
        <w:rPr>
          <w:sz w:val="24"/>
        </w:rPr>
      </w:pPr>
      <w:r>
        <w:rPr>
          <w:sz w:val="24"/>
        </w:rPr>
        <w:t>Adjust the present project pipeline of State transportation investments and reconfigure Caltrans planning processes to reimagine and rescope VMT- and GHG-increasing projects.</w:t>
      </w:r>
    </w:p>
    <w:p w14:paraId="1C9FFA5E" w14:textId="77777777" w:rsidR="00C41784" w:rsidRDefault="00947520">
      <w:pPr>
        <w:pStyle w:val="ListParagraph"/>
        <w:numPr>
          <w:ilvl w:val="3"/>
          <w:numId w:val="8"/>
        </w:numPr>
        <w:tabs>
          <w:tab w:val="left" w:pos="876"/>
        </w:tabs>
        <w:spacing w:line="244" w:lineRule="auto"/>
        <w:ind w:right="481"/>
        <w:rPr>
          <w:sz w:val="14"/>
        </w:rPr>
      </w:pPr>
      <w:r>
        <w:rPr>
          <w:sz w:val="24"/>
        </w:rPr>
        <w:t>Implement</w:t>
      </w:r>
      <w:r>
        <w:rPr>
          <w:spacing w:val="-2"/>
          <w:sz w:val="24"/>
        </w:rPr>
        <w:t xml:space="preserve"> </w:t>
      </w:r>
      <w:r>
        <w:rPr>
          <w:sz w:val="24"/>
        </w:rPr>
        <w:t>the</w:t>
      </w:r>
      <w:r>
        <w:rPr>
          <w:spacing w:val="-3"/>
          <w:sz w:val="24"/>
        </w:rPr>
        <w:t xml:space="preserve"> </w:t>
      </w:r>
      <w:r>
        <w:rPr>
          <w:sz w:val="24"/>
        </w:rPr>
        <w:t>full suite</w:t>
      </w:r>
      <w:r>
        <w:rPr>
          <w:spacing w:val="-4"/>
          <w:sz w:val="24"/>
        </w:rPr>
        <w:t xml:space="preserve"> </w:t>
      </w:r>
      <w:r>
        <w:rPr>
          <w:sz w:val="24"/>
        </w:rPr>
        <w:t>of</w:t>
      </w:r>
      <w:r>
        <w:rPr>
          <w:spacing w:val="-4"/>
          <w:sz w:val="24"/>
        </w:rPr>
        <w:t xml:space="preserve"> </w:t>
      </w:r>
      <w:r>
        <w:rPr>
          <w:sz w:val="24"/>
        </w:rPr>
        <w:t>recommendations</w:t>
      </w:r>
      <w:r>
        <w:rPr>
          <w:spacing w:val="-1"/>
          <w:sz w:val="24"/>
        </w:rPr>
        <w:t xml:space="preserve"> </w:t>
      </w:r>
      <w:r>
        <w:rPr>
          <w:sz w:val="24"/>
        </w:rPr>
        <w:t>in the CAPTI</w:t>
      </w:r>
      <w:r>
        <w:rPr>
          <w:spacing w:val="-3"/>
          <w:sz w:val="24"/>
        </w:rPr>
        <w:t xml:space="preserve"> </w:t>
      </w:r>
      <w:r>
        <w:rPr>
          <w:sz w:val="24"/>
        </w:rPr>
        <w:t>and apply</w:t>
      </w:r>
      <w:r>
        <w:rPr>
          <w:spacing w:val="-5"/>
          <w:sz w:val="24"/>
        </w:rPr>
        <w:t xml:space="preserve"> </w:t>
      </w:r>
      <w:r>
        <w:rPr>
          <w:sz w:val="24"/>
        </w:rPr>
        <w:t>the CAPTI framework to other</w:t>
      </w:r>
      <w:r>
        <w:rPr>
          <w:spacing w:val="-4"/>
          <w:sz w:val="24"/>
        </w:rPr>
        <w:t xml:space="preserve"> </w:t>
      </w:r>
      <w:r>
        <w:rPr>
          <w:sz w:val="24"/>
        </w:rPr>
        <w:t>transportation investments</w:t>
      </w:r>
      <w:r>
        <w:rPr>
          <w:spacing w:val="-2"/>
          <w:sz w:val="24"/>
        </w:rPr>
        <w:t xml:space="preserve"> </w:t>
      </w:r>
      <w:r>
        <w:rPr>
          <w:sz w:val="24"/>
        </w:rPr>
        <w:t>to prioritize allocation</w:t>
      </w:r>
      <w:r>
        <w:rPr>
          <w:spacing w:val="-5"/>
          <w:sz w:val="24"/>
        </w:rPr>
        <w:t xml:space="preserve"> </w:t>
      </w:r>
      <w:r>
        <w:rPr>
          <w:sz w:val="24"/>
        </w:rPr>
        <w:t>of transportation</w:t>
      </w:r>
      <w:r>
        <w:rPr>
          <w:spacing w:val="-16"/>
          <w:sz w:val="24"/>
        </w:rPr>
        <w:t xml:space="preserve"> </w:t>
      </w:r>
      <w:r>
        <w:rPr>
          <w:sz w:val="24"/>
        </w:rPr>
        <w:t>funding</w:t>
      </w:r>
      <w:r>
        <w:rPr>
          <w:spacing w:val="-15"/>
          <w:sz w:val="24"/>
        </w:rPr>
        <w:t xml:space="preserve"> </w:t>
      </w:r>
      <w:r>
        <w:rPr>
          <w:sz w:val="24"/>
        </w:rPr>
        <w:t>based</w:t>
      </w:r>
      <w:r>
        <w:rPr>
          <w:spacing w:val="-15"/>
          <w:sz w:val="24"/>
        </w:rPr>
        <w:t xml:space="preserve"> </w:t>
      </w:r>
      <w:r>
        <w:rPr>
          <w:sz w:val="24"/>
        </w:rPr>
        <w:t>on</w:t>
      </w:r>
      <w:r>
        <w:rPr>
          <w:spacing w:val="-12"/>
          <w:sz w:val="24"/>
        </w:rPr>
        <w:t xml:space="preserve"> </w:t>
      </w:r>
      <w:r>
        <w:rPr>
          <w:sz w:val="24"/>
        </w:rPr>
        <w:t>projects’</w:t>
      </w:r>
      <w:r>
        <w:rPr>
          <w:spacing w:val="-12"/>
          <w:sz w:val="24"/>
        </w:rPr>
        <w:t xml:space="preserve"> </w:t>
      </w:r>
      <w:r>
        <w:rPr>
          <w:sz w:val="24"/>
        </w:rPr>
        <w:t>climate,</w:t>
      </w:r>
      <w:r>
        <w:rPr>
          <w:spacing w:val="-12"/>
          <w:sz w:val="24"/>
        </w:rPr>
        <w:t xml:space="preserve"> </w:t>
      </w:r>
      <w:r>
        <w:rPr>
          <w:sz w:val="24"/>
        </w:rPr>
        <w:t>equity,</w:t>
      </w:r>
      <w:r>
        <w:rPr>
          <w:spacing w:val="-12"/>
          <w:sz w:val="24"/>
        </w:rPr>
        <w:t xml:space="preserve"> </w:t>
      </w:r>
      <w:r>
        <w:rPr>
          <w:sz w:val="24"/>
        </w:rPr>
        <w:t>and</w:t>
      </w:r>
      <w:r>
        <w:rPr>
          <w:spacing w:val="-11"/>
          <w:sz w:val="24"/>
        </w:rPr>
        <w:t xml:space="preserve"> </w:t>
      </w:r>
      <w:r>
        <w:rPr>
          <w:sz w:val="24"/>
        </w:rPr>
        <w:t>safety</w:t>
      </w:r>
      <w:r>
        <w:rPr>
          <w:spacing w:val="-13"/>
          <w:sz w:val="24"/>
        </w:rPr>
        <w:t xml:space="preserve"> </w:t>
      </w:r>
      <w:r>
        <w:rPr>
          <w:sz w:val="24"/>
        </w:rPr>
        <w:t>impacts.</w:t>
      </w:r>
      <w:hyperlink w:anchor="_bookmark34" w:history="1">
        <w:r>
          <w:rPr>
            <w:position w:val="8"/>
            <w:sz w:val="14"/>
          </w:rPr>
          <w:t>35</w:t>
        </w:r>
      </w:hyperlink>
    </w:p>
    <w:p w14:paraId="4054AF55" w14:textId="77777777" w:rsidR="00C41784" w:rsidRDefault="00947520">
      <w:pPr>
        <w:pStyle w:val="ListParagraph"/>
        <w:numPr>
          <w:ilvl w:val="3"/>
          <w:numId w:val="8"/>
        </w:numPr>
        <w:tabs>
          <w:tab w:val="left" w:pos="876"/>
        </w:tabs>
        <w:spacing w:line="244" w:lineRule="auto"/>
        <w:ind w:right="307"/>
        <w:rPr>
          <w:sz w:val="24"/>
        </w:rPr>
      </w:pPr>
      <w:r>
        <w:rPr>
          <w:spacing w:val="-2"/>
          <w:sz w:val="24"/>
        </w:rPr>
        <w:t>Establi</w:t>
      </w:r>
      <w:r>
        <w:rPr>
          <w:spacing w:val="-2"/>
          <w:sz w:val="24"/>
        </w:rPr>
        <w:t>sh</w:t>
      </w:r>
      <w:r>
        <w:rPr>
          <w:spacing w:val="-8"/>
          <w:sz w:val="24"/>
        </w:rPr>
        <w:t xml:space="preserve"> </w:t>
      </w:r>
      <w:r>
        <w:rPr>
          <w:spacing w:val="-2"/>
          <w:sz w:val="24"/>
        </w:rPr>
        <w:t>climate</w:t>
      </w:r>
      <w:r>
        <w:rPr>
          <w:spacing w:val="-8"/>
          <w:sz w:val="24"/>
        </w:rPr>
        <w:t xml:space="preserve"> </w:t>
      </w:r>
      <w:r>
        <w:rPr>
          <w:spacing w:val="-2"/>
          <w:sz w:val="24"/>
        </w:rPr>
        <w:t>and</w:t>
      </w:r>
      <w:r>
        <w:rPr>
          <w:spacing w:val="-7"/>
          <w:sz w:val="24"/>
        </w:rPr>
        <w:t xml:space="preserve"> </w:t>
      </w:r>
      <w:r>
        <w:rPr>
          <w:spacing w:val="-2"/>
          <w:sz w:val="24"/>
        </w:rPr>
        <w:t>equity</w:t>
      </w:r>
      <w:r>
        <w:rPr>
          <w:spacing w:val="-7"/>
          <w:sz w:val="24"/>
        </w:rPr>
        <w:t xml:space="preserve"> </w:t>
      </w:r>
      <w:r>
        <w:rPr>
          <w:spacing w:val="-2"/>
          <w:sz w:val="24"/>
        </w:rPr>
        <w:t>criteria</w:t>
      </w:r>
      <w:r>
        <w:rPr>
          <w:spacing w:val="-9"/>
          <w:sz w:val="24"/>
        </w:rPr>
        <w:t xml:space="preserve"> </w:t>
      </w:r>
      <w:r>
        <w:rPr>
          <w:spacing w:val="-2"/>
          <w:sz w:val="24"/>
        </w:rPr>
        <w:t>for</w:t>
      </w:r>
      <w:r>
        <w:rPr>
          <w:spacing w:val="-7"/>
          <w:sz w:val="24"/>
        </w:rPr>
        <w:t xml:space="preserve"> </w:t>
      </w:r>
      <w:r>
        <w:rPr>
          <w:spacing w:val="-2"/>
          <w:sz w:val="24"/>
        </w:rPr>
        <w:t>future</w:t>
      </w:r>
      <w:r>
        <w:rPr>
          <w:spacing w:val="-12"/>
          <w:sz w:val="24"/>
        </w:rPr>
        <w:t xml:space="preserve"> </w:t>
      </w:r>
      <w:r>
        <w:rPr>
          <w:spacing w:val="-2"/>
          <w:sz w:val="24"/>
        </w:rPr>
        <w:t>locally</w:t>
      </w:r>
      <w:r>
        <w:rPr>
          <w:spacing w:val="-9"/>
          <w:sz w:val="24"/>
        </w:rPr>
        <w:t xml:space="preserve"> </w:t>
      </w:r>
      <w:r>
        <w:rPr>
          <w:spacing w:val="-2"/>
          <w:sz w:val="24"/>
        </w:rPr>
        <w:t>funded</w:t>
      </w:r>
      <w:r>
        <w:rPr>
          <w:spacing w:val="-11"/>
          <w:sz w:val="24"/>
        </w:rPr>
        <w:t xml:space="preserve"> </w:t>
      </w:r>
      <w:r>
        <w:rPr>
          <w:spacing w:val="-2"/>
          <w:sz w:val="24"/>
        </w:rPr>
        <w:t>transportation</w:t>
      </w:r>
      <w:r>
        <w:rPr>
          <w:spacing w:val="-8"/>
          <w:sz w:val="24"/>
        </w:rPr>
        <w:t xml:space="preserve"> </w:t>
      </w:r>
      <w:r>
        <w:rPr>
          <w:spacing w:val="-2"/>
          <w:sz w:val="24"/>
        </w:rPr>
        <w:t xml:space="preserve">sales- </w:t>
      </w:r>
      <w:r>
        <w:rPr>
          <w:sz w:val="24"/>
        </w:rPr>
        <w:t>tax</w:t>
      </w:r>
      <w:r>
        <w:rPr>
          <w:spacing w:val="-1"/>
          <w:sz w:val="24"/>
        </w:rPr>
        <w:t xml:space="preserve"> </w:t>
      </w:r>
      <w:r>
        <w:rPr>
          <w:sz w:val="24"/>
        </w:rPr>
        <w:t>measures</w:t>
      </w:r>
      <w:r>
        <w:rPr>
          <w:spacing w:val="-2"/>
          <w:sz w:val="24"/>
        </w:rPr>
        <w:t xml:space="preserve"> </w:t>
      </w:r>
      <w:r>
        <w:rPr>
          <w:sz w:val="24"/>
        </w:rPr>
        <w:t>and lower</w:t>
      </w:r>
      <w:r>
        <w:rPr>
          <w:spacing w:val="-5"/>
          <w:sz w:val="24"/>
        </w:rPr>
        <w:t xml:space="preserve"> </w:t>
      </w:r>
      <w:r>
        <w:rPr>
          <w:sz w:val="24"/>
        </w:rPr>
        <w:t>the voter</w:t>
      </w:r>
      <w:r>
        <w:rPr>
          <w:spacing w:val="-5"/>
          <w:sz w:val="24"/>
        </w:rPr>
        <w:t xml:space="preserve"> </w:t>
      </w:r>
      <w:r>
        <w:rPr>
          <w:sz w:val="24"/>
        </w:rPr>
        <w:t>approval</w:t>
      </w:r>
      <w:r>
        <w:rPr>
          <w:spacing w:val="-6"/>
          <w:sz w:val="24"/>
        </w:rPr>
        <w:t xml:space="preserve"> </w:t>
      </w:r>
      <w:r>
        <w:rPr>
          <w:sz w:val="24"/>
        </w:rPr>
        <w:t>threshold</w:t>
      </w:r>
      <w:r>
        <w:rPr>
          <w:spacing w:val="-4"/>
          <w:sz w:val="24"/>
        </w:rPr>
        <w:t xml:space="preserve"> </w:t>
      </w:r>
      <w:r>
        <w:rPr>
          <w:sz w:val="24"/>
        </w:rPr>
        <w:t>for sales-tax</w:t>
      </w:r>
      <w:r>
        <w:rPr>
          <w:spacing w:val="-1"/>
          <w:sz w:val="24"/>
        </w:rPr>
        <w:t xml:space="preserve"> </w:t>
      </w:r>
      <w:r>
        <w:rPr>
          <w:sz w:val="24"/>
        </w:rPr>
        <w:t>measures</w:t>
      </w:r>
      <w:r>
        <w:rPr>
          <w:spacing w:val="-2"/>
          <w:sz w:val="24"/>
        </w:rPr>
        <w:t xml:space="preserve"> </w:t>
      </w:r>
      <w:r>
        <w:rPr>
          <w:sz w:val="24"/>
        </w:rPr>
        <w:t>that only fund transit and active transportation solutions.</w:t>
      </w:r>
    </w:p>
    <w:p w14:paraId="0BD718CA" w14:textId="77777777" w:rsidR="00C41784" w:rsidRDefault="00947520">
      <w:pPr>
        <w:pStyle w:val="ListParagraph"/>
        <w:numPr>
          <w:ilvl w:val="3"/>
          <w:numId w:val="8"/>
        </w:numPr>
        <w:tabs>
          <w:tab w:val="left" w:pos="876"/>
        </w:tabs>
        <w:spacing w:line="244" w:lineRule="auto"/>
        <w:ind w:right="196"/>
        <w:rPr>
          <w:sz w:val="24"/>
        </w:rPr>
      </w:pPr>
      <w:r>
        <w:rPr>
          <w:sz w:val="24"/>
        </w:rPr>
        <w:t>Remove</w:t>
      </w:r>
      <w:r>
        <w:rPr>
          <w:spacing w:val="-5"/>
          <w:sz w:val="24"/>
        </w:rPr>
        <w:t xml:space="preserve"> </w:t>
      </w:r>
      <w:r>
        <w:rPr>
          <w:sz w:val="24"/>
        </w:rPr>
        <w:t>California</w:t>
      </w:r>
      <w:r>
        <w:rPr>
          <w:spacing w:val="-1"/>
          <w:sz w:val="24"/>
        </w:rPr>
        <w:t xml:space="preserve"> </w:t>
      </w:r>
      <w:r>
        <w:rPr>
          <w:sz w:val="24"/>
        </w:rPr>
        <w:t>Constitution</w:t>
      </w:r>
      <w:r>
        <w:rPr>
          <w:spacing w:val="-1"/>
          <w:sz w:val="24"/>
        </w:rPr>
        <w:t xml:space="preserve"> </w:t>
      </w:r>
      <w:r>
        <w:rPr>
          <w:sz w:val="24"/>
        </w:rPr>
        <w:t>Article</w:t>
      </w:r>
      <w:r>
        <w:rPr>
          <w:spacing w:val="-1"/>
          <w:sz w:val="24"/>
        </w:rPr>
        <w:t xml:space="preserve"> </w:t>
      </w:r>
      <w:r>
        <w:rPr>
          <w:sz w:val="24"/>
        </w:rPr>
        <w:t>XIX restrictions</w:t>
      </w:r>
      <w:r>
        <w:rPr>
          <w:spacing w:val="-3"/>
          <w:sz w:val="24"/>
        </w:rPr>
        <w:t xml:space="preserve"> </w:t>
      </w:r>
      <w:r>
        <w:rPr>
          <w:sz w:val="24"/>
        </w:rPr>
        <w:t>on</w:t>
      </w:r>
      <w:r>
        <w:rPr>
          <w:spacing w:val="-1"/>
          <w:sz w:val="24"/>
        </w:rPr>
        <w:t xml:space="preserve"> </w:t>
      </w:r>
      <w:r>
        <w:rPr>
          <w:sz w:val="24"/>
        </w:rPr>
        <w:t>using</w:t>
      </w:r>
      <w:r>
        <w:rPr>
          <w:spacing w:val="-4"/>
          <w:sz w:val="24"/>
        </w:rPr>
        <w:t xml:space="preserve"> </w:t>
      </w:r>
      <w:r>
        <w:rPr>
          <w:sz w:val="24"/>
        </w:rPr>
        <w:t>gas</w:t>
      </w:r>
      <w:r>
        <w:rPr>
          <w:spacing w:val="-3"/>
          <w:sz w:val="24"/>
        </w:rPr>
        <w:t xml:space="preserve"> </w:t>
      </w:r>
      <w:r>
        <w:rPr>
          <w:sz w:val="24"/>
        </w:rPr>
        <w:t>tax</w:t>
      </w:r>
      <w:r>
        <w:rPr>
          <w:spacing w:val="-6"/>
          <w:sz w:val="24"/>
        </w:rPr>
        <w:t xml:space="preserve"> </w:t>
      </w:r>
      <w:r>
        <w:rPr>
          <w:sz w:val="24"/>
        </w:rPr>
        <w:t>monies</w:t>
      </w:r>
      <w:r>
        <w:rPr>
          <w:spacing w:val="-3"/>
          <w:sz w:val="24"/>
        </w:rPr>
        <w:t xml:space="preserve"> </w:t>
      </w:r>
      <w:r>
        <w:rPr>
          <w:sz w:val="24"/>
        </w:rPr>
        <w:t>for transit</w:t>
      </w:r>
      <w:r>
        <w:rPr>
          <w:spacing w:val="-1"/>
          <w:sz w:val="24"/>
        </w:rPr>
        <w:t xml:space="preserve"> </w:t>
      </w:r>
      <w:r>
        <w:rPr>
          <w:sz w:val="24"/>
        </w:rPr>
        <w:t>operational funding or other sustainable transportation-related uses.</w:t>
      </w:r>
    </w:p>
    <w:p w14:paraId="55DEA6BE" w14:textId="77777777" w:rsidR="00C41784" w:rsidRDefault="00947520">
      <w:pPr>
        <w:pStyle w:val="ListParagraph"/>
        <w:numPr>
          <w:ilvl w:val="3"/>
          <w:numId w:val="8"/>
        </w:numPr>
        <w:tabs>
          <w:tab w:val="left" w:pos="876"/>
        </w:tabs>
        <w:spacing w:line="242" w:lineRule="auto"/>
        <w:ind w:right="354"/>
        <w:rPr>
          <w:sz w:val="24"/>
        </w:rPr>
      </w:pPr>
      <w:r>
        <w:rPr>
          <w:sz w:val="24"/>
        </w:rPr>
        <w:t>Require</w:t>
      </w:r>
      <w:r>
        <w:rPr>
          <w:spacing w:val="-11"/>
          <w:sz w:val="24"/>
        </w:rPr>
        <w:t xml:space="preserve"> </w:t>
      </w:r>
      <w:r>
        <w:rPr>
          <w:sz w:val="24"/>
        </w:rPr>
        <w:t>complete</w:t>
      </w:r>
      <w:r>
        <w:rPr>
          <w:spacing w:val="-12"/>
          <w:sz w:val="24"/>
        </w:rPr>
        <w:t xml:space="preserve"> </w:t>
      </w:r>
      <w:r>
        <w:rPr>
          <w:sz w:val="24"/>
        </w:rPr>
        <w:t>street</w:t>
      </w:r>
      <w:r>
        <w:rPr>
          <w:spacing w:val="-16"/>
          <w:sz w:val="24"/>
        </w:rPr>
        <w:t xml:space="preserve"> </w:t>
      </w:r>
      <w:r>
        <w:rPr>
          <w:sz w:val="24"/>
        </w:rPr>
        <w:t>enhancemen</w:t>
      </w:r>
      <w:r>
        <w:rPr>
          <w:sz w:val="24"/>
        </w:rPr>
        <w:t>ts,</w:t>
      </w:r>
      <w:r>
        <w:rPr>
          <w:spacing w:val="-12"/>
          <w:sz w:val="24"/>
        </w:rPr>
        <w:t xml:space="preserve"> </w:t>
      </w:r>
      <w:r>
        <w:rPr>
          <w:sz w:val="24"/>
        </w:rPr>
        <w:t>including</w:t>
      </w:r>
      <w:r>
        <w:rPr>
          <w:spacing w:val="-15"/>
          <w:sz w:val="24"/>
        </w:rPr>
        <w:t xml:space="preserve"> </w:t>
      </w:r>
      <w:r>
        <w:rPr>
          <w:sz w:val="24"/>
        </w:rPr>
        <w:t>minimum</w:t>
      </w:r>
      <w:r>
        <w:rPr>
          <w:spacing w:val="-11"/>
          <w:sz w:val="24"/>
        </w:rPr>
        <w:t xml:space="preserve"> </w:t>
      </w:r>
      <w:r>
        <w:rPr>
          <w:sz w:val="24"/>
        </w:rPr>
        <w:t>space</w:t>
      </w:r>
      <w:r>
        <w:rPr>
          <w:spacing w:val="-12"/>
          <w:sz w:val="24"/>
        </w:rPr>
        <w:t xml:space="preserve"> </w:t>
      </w:r>
      <w:r>
        <w:rPr>
          <w:sz w:val="24"/>
        </w:rPr>
        <w:t>allocations</w:t>
      </w:r>
      <w:r>
        <w:rPr>
          <w:spacing w:val="-14"/>
          <w:sz w:val="24"/>
        </w:rPr>
        <w:t xml:space="preserve"> </w:t>
      </w:r>
      <w:r>
        <w:rPr>
          <w:sz w:val="24"/>
        </w:rPr>
        <w:t>for bicycle</w:t>
      </w:r>
      <w:r>
        <w:rPr>
          <w:spacing w:val="-4"/>
          <w:sz w:val="24"/>
        </w:rPr>
        <w:t xml:space="preserve"> </w:t>
      </w:r>
      <w:r>
        <w:rPr>
          <w:sz w:val="24"/>
        </w:rPr>
        <w:t>and</w:t>
      </w:r>
      <w:r>
        <w:rPr>
          <w:spacing w:val="-7"/>
          <w:sz w:val="24"/>
        </w:rPr>
        <w:t xml:space="preserve"> </w:t>
      </w:r>
      <w:r>
        <w:rPr>
          <w:sz w:val="24"/>
        </w:rPr>
        <w:t>pedestrian</w:t>
      </w:r>
      <w:r>
        <w:rPr>
          <w:spacing w:val="-4"/>
          <w:sz w:val="24"/>
        </w:rPr>
        <w:t xml:space="preserve"> </w:t>
      </w:r>
      <w:r>
        <w:rPr>
          <w:sz w:val="24"/>
        </w:rPr>
        <w:t>infrastructure,</w:t>
      </w:r>
      <w:r>
        <w:rPr>
          <w:spacing w:val="-4"/>
          <w:sz w:val="24"/>
        </w:rPr>
        <w:t xml:space="preserve"> </w:t>
      </w:r>
      <w:r>
        <w:rPr>
          <w:sz w:val="24"/>
        </w:rPr>
        <w:t>in</w:t>
      </w:r>
      <w:r>
        <w:rPr>
          <w:spacing w:val="-4"/>
          <w:sz w:val="24"/>
        </w:rPr>
        <w:t xml:space="preserve"> </w:t>
      </w:r>
      <w:r>
        <w:rPr>
          <w:sz w:val="24"/>
        </w:rPr>
        <w:t>all</w:t>
      </w:r>
      <w:r>
        <w:rPr>
          <w:spacing w:val="-5"/>
          <w:sz w:val="24"/>
        </w:rPr>
        <w:t xml:space="preserve"> </w:t>
      </w:r>
      <w:r>
        <w:rPr>
          <w:sz w:val="24"/>
        </w:rPr>
        <w:t>State-funded</w:t>
      </w:r>
      <w:r>
        <w:rPr>
          <w:spacing w:val="-3"/>
          <w:sz w:val="24"/>
        </w:rPr>
        <w:t xml:space="preserve"> </w:t>
      </w:r>
      <w:r>
        <w:rPr>
          <w:sz w:val="24"/>
        </w:rPr>
        <w:t xml:space="preserve">transportation </w:t>
      </w:r>
      <w:r>
        <w:rPr>
          <w:spacing w:val="-2"/>
          <w:sz w:val="24"/>
        </w:rPr>
        <w:t>investments.</w:t>
      </w:r>
    </w:p>
    <w:p w14:paraId="59AFAB0D" w14:textId="77777777" w:rsidR="00C41784" w:rsidRDefault="00947520">
      <w:pPr>
        <w:pStyle w:val="ListParagraph"/>
        <w:numPr>
          <w:ilvl w:val="3"/>
          <w:numId w:val="8"/>
        </w:numPr>
        <w:tabs>
          <w:tab w:val="left" w:pos="876"/>
        </w:tabs>
        <w:spacing w:line="244" w:lineRule="auto"/>
        <w:ind w:right="935"/>
        <w:rPr>
          <w:sz w:val="24"/>
        </w:rPr>
      </w:pPr>
      <w:r>
        <w:rPr>
          <w:sz w:val="24"/>
        </w:rPr>
        <w:t>Expand</w:t>
      </w:r>
      <w:r>
        <w:rPr>
          <w:spacing w:val="-2"/>
          <w:sz w:val="24"/>
        </w:rPr>
        <w:t xml:space="preserve"> </w:t>
      </w:r>
      <w:r>
        <w:rPr>
          <w:sz w:val="24"/>
        </w:rPr>
        <w:t>funding</w:t>
      </w:r>
      <w:r>
        <w:rPr>
          <w:spacing w:val="-6"/>
          <w:sz w:val="24"/>
        </w:rPr>
        <w:t xml:space="preserve"> </w:t>
      </w:r>
      <w:r>
        <w:rPr>
          <w:sz w:val="24"/>
        </w:rPr>
        <w:t>for</w:t>
      </w:r>
      <w:r>
        <w:rPr>
          <w:spacing w:val="-7"/>
          <w:sz w:val="24"/>
        </w:rPr>
        <w:t xml:space="preserve"> </w:t>
      </w:r>
      <w:r>
        <w:rPr>
          <w:sz w:val="24"/>
        </w:rPr>
        <w:t>active</w:t>
      </w:r>
      <w:r>
        <w:rPr>
          <w:spacing w:val="-7"/>
          <w:sz w:val="24"/>
        </w:rPr>
        <w:t xml:space="preserve"> </w:t>
      </w:r>
      <w:r>
        <w:rPr>
          <w:sz w:val="24"/>
        </w:rPr>
        <w:t>transportation</w:t>
      </w:r>
      <w:r>
        <w:rPr>
          <w:spacing w:val="-7"/>
          <w:sz w:val="24"/>
        </w:rPr>
        <w:t xml:space="preserve"> </w:t>
      </w:r>
      <w:r>
        <w:rPr>
          <w:sz w:val="24"/>
        </w:rPr>
        <w:t>projects</w:t>
      </w:r>
      <w:r>
        <w:rPr>
          <w:spacing w:val="-5"/>
          <w:sz w:val="24"/>
        </w:rPr>
        <w:t xml:space="preserve"> </w:t>
      </w:r>
      <w:r>
        <w:rPr>
          <w:sz w:val="24"/>
        </w:rPr>
        <w:t>to</w:t>
      </w:r>
      <w:r>
        <w:rPr>
          <w:spacing w:val="-2"/>
          <w:sz w:val="24"/>
        </w:rPr>
        <w:t xml:space="preserve"> </w:t>
      </w:r>
      <w:r>
        <w:rPr>
          <w:sz w:val="24"/>
        </w:rPr>
        <w:t>support</w:t>
      </w:r>
      <w:r>
        <w:rPr>
          <w:spacing w:val="-6"/>
          <w:sz w:val="24"/>
        </w:rPr>
        <w:t xml:space="preserve"> </w:t>
      </w:r>
      <w:r>
        <w:rPr>
          <w:sz w:val="24"/>
        </w:rPr>
        <w:t>broader</w:t>
      </w:r>
      <w:r>
        <w:rPr>
          <w:spacing w:val="-6"/>
          <w:sz w:val="24"/>
        </w:rPr>
        <w:t xml:space="preserve"> </w:t>
      </w:r>
      <w:r>
        <w:rPr>
          <w:sz w:val="24"/>
        </w:rPr>
        <w:t>set</w:t>
      </w:r>
      <w:r>
        <w:rPr>
          <w:spacing w:val="-2"/>
          <w:sz w:val="24"/>
        </w:rPr>
        <w:t xml:space="preserve"> </w:t>
      </w:r>
      <w:r>
        <w:rPr>
          <w:sz w:val="24"/>
        </w:rPr>
        <w:t>of project types and investments than currently funded through the Active Transportation Program.</w:t>
      </w:r>
    </w:p>
    <w:p w14:paraId="4341FE5E" w14:textId="77777777" w:rsidR="00C41784" w:rsidRDefault="00947520">
      <w:pPr>
        <w:pStyle w:val="ListParagraph"/>
        <w:numPr>
          <w:ilvl w:val="3"/>
          <w:numId w:val="8"/>
        </w:numPr>
        <w:tabs>
          <w:tab w:val="left" w:pos="876"/>
        </w:tabs>
        <w:spacing w:line="244" w:lineRule="auto"/>
        <w:ind w:right="836"/>
        <w:rPr>
          <w:sz w:val="24"/>
        </w:rPr>
      </w:pPr>
      <w:r>
        <w:rPr>
          <w:sz w:val="24"/>
        </w:rPr>
        <w:t>Increase</w:t>
      </w:r>
      <w:r>
        <w:rPr>
          <w:spacing w:val="-10"/>
          <w:sz w:val="24"/>
        </w:rPr>
        <w:t xml:space="preserve"> </w:t>
      </w:r>
      <w:r>
        <w:rPr>
          <w:sz w:val="24"/>
        </w:rPr>
        <w:t>funding</w:t>
      </w:r>
      <w:r>
        <w:rPr>
          <w:spacing w:val="-9"/>
          <w:sz w:val="24"/>
        </w:rPr>
        <w:t xml:space="preserve"> </w:t>
      </w:r>
      <w:r>
        <w:rPr>
          <w:sz w:val="24"/>
        </w:rPr>
        <w:t>and</w:t>
      </w:r>
      <w:r>
        <w:rPr>
          <w:spacing w:val="-12"/>
          <w:sz w:val="24"/>
        </w:rPr>
        <w:t xml:space="preserve"> </w:t>
      </w:r>
      <w:r>
        <w:rPr>
          <w:sz w:val="24"/>
        </w:rPr>
        <w:t>expand</w:t>
      </w:r>
      <w:r>
        <w:rPr>
          <w:spacing w:val="-9"/>
          <w:sz w:val="24"/>
        </w:rPr>
        <w:t xml:space="preserve"> </w:t>
      </w:r>
      <w:r>
        <w:rPr>
          <w:sz w:val="24"/>
        </w:rPr>
        <w:t>eligibility</w:t>
      </w:r>
      <w:r>
        <w:rPr>
          <w:spacing w:val="-11"/>
          <w:sz w:val="24"/>
        </w:rPr>
        <w:t xml:space="preserve"> </w:t>
      </w:r>
      <w:r>
        <w:rPr>
          <w:sz w:val="24"/>
        </w:rPr>
        <w:t>of</w:t>
      </w:r>
      <w:r>
        <w:rPr>
          <w:spacing w:val="-13"/>
          <w:sz w:val="24"/>
        </w:rPr>
        <w:t xml:space="preserve"> </w:t>
      </w:r>
      <w:r>
        <w:rPr>
          <w:sz w:val="24"/>
        </w:rPr>
        <w:t>bikes,</w:t>
      </w:r>
      <w:r>
        <w:rPr>
          <w:spacing w:val="-10"/>
          <w:sz w:val="24"/>
        </w:rPr>
        <w:t xml:space="preserve"> </w:t>
      </w:r>
      <w:r>
        <w:rPr>
          <w:sz w:val="24"/>
        </w:rPr>
        <w:t>e-bikes,</w:t>
      </w:r>
      <w:r>
        <w:rPr>
          <w:spacing w:val="-10"/>
          <w:sz w:val="24"/>
        </w:rPr>
        <w:t xml:space="preserve"> </w:t>
      </w:r>
      <w:r>
        <w:rPr>
          <w:sz w:val="24"/>
        </w:rPr>
        <w:t>scooters,</w:t>
      </w:r>
      <w:r>
        <w:rPr>
          <w:spacing w:val="-10"/>
          <w:sz w:val="24"/>
        </w:rPr>
        <w:t xml:space="preserve"> </w:t>
      </w:r>
      <w:r>
        <w:rPr>
          <w:sz w:val="24"/>
        </w:rPr>
        <w:t>and</w:t>
      </w:r>
      <w:r>
        <w:rPr>
          <w:spacing w:val="-12"/>
          <w:sz w:val="24"/>
        </w:rPr>
        <w:t xml:space="preserve"> </w:t>
      </w:r>
      <w:r>
        <w:rPr>
          <w:sz w:val="24"/>
        </w:rPr>
        <w:t>other alternatives</w:t>
      </w:r>
      <w:r>
        <w:rPr>
          <w:spacing w:val="-2"/>
          <w:sz w:val="24"/>
        </w:rPr>
        <w:t xml:space="preserve"> </w:t>
      </w:r>
      <w:r>
        <w:rPr>
          <w:sz w:val="24"/>
        </w:rPr>
        <w:t>to light-duty vehicles</w:t>
      </w:r>
      <w:r>
        <w:rPr>
          <w:spacing w:val="-2"/>
          <w:sz w:val="24"/>
        </w:rPr>
        <w:t xml:space="preserve"> </w:t>
      </w:r>
      <w:r>
        <w:rPr>
          <w:sz w:val="24"/>
        </w:rPr>
        <w:t>in</w:t>
      </w:r>
      <w:r>
        <w:rPr>
          <w:spacing w:val="-4"/>
          <w:sz w:val="24"/>
        </w:rPr>
        <w:t xml:space="preserve"> </w:t>
      </w:r>
      <w:r>
        <w:rPr>
          <w:sz w:val="24"/>
        </w:rPr>
        <w:t>State incentive programs.</w:t>
      </w:r>
    </w:p>
    <w:p w14:paraId="55C84486" w14:textId="77777777" w:rsidR="00C41784" w:rsidRDefault="00947520">
      <w:pPr>
        <w:pStyle w:val="ListParagraph"/>
        <w:numPr>
          <w:ilvl w:val="3"/>
          <w:numId w:val="8"/>
        </w:numPr>
        <w:tabs>
          <w:tab w:val="left" w:pos="876"/>
        </w:tabs>
        <w:spacing w:line="277" w:lineRule="exact"/>
        <w:ind w:hanging="361"/>
        <w:rPr>
          <w:sz w:val="24"/>
        </w:rPr>
      </w:pPr>
      <w:r>
        <w:rPr>
          <w:sz w:val="24"/>
        </w:rPr>
        <w:t>Complete</w:t>
      </w:r>
      <w:r>
        <w:rPr>
          <w:spacing w:val="5"/>
          <w:sz w:val="24"/>
        </w:rPr>
        <w:t xml:space="preserve"> </w:t>
      </w:r>
      <w:r>
        <w:rPr>
          <w:sz w:val="24"/>
        </w:rPr>
        <w:t>milea</w:t>
      </w:r>
      <w:r>
        <w:rPr>
          <w:sz w:val="24"/>
        </w:rPr>
        <w:t>ge-based</w:t>
      </w:r>
      <w:r>
        <w:rPr>
          <w:spacing w:val="1"/>
          <w:sz w:val="24"/>
        </w:rPr>
        <w:t xml:space="preserve"> </w:t>
      </w:r>
      <w:r>
        <w:rPr>
          <w:sz w:val="24"/>
        </w:rPr>
        <w:t>fee pilots</w:t>
      </w:r>
      <w:r>
        <w:rPr>
          <w:spacing w:val="-3"/>
          <w:sz w:val="24"/>
        </w:rPr>
        <w:t xml:space="preserve"> </w:t>
      </w:r>
      <w:r>
        <w:rPr>
          <w:sz w:val="24"/>
        </w:rPr>
        <w:t>by</w:t>
      </w:r>
      <w:r>
        <w:rPr>
          <w:spacing w:val="4"/>
          <w:sz w:val="24"/>
        </w:rPr>
        <w:t xml:space="preserve"> </w:t>
      </w:r>
      <w:r>
        <w:rPr>
          <w:spacing w:val="-4"/>
          <w:sz w:val="24"/>
        </w:rPr>
        <w:t>2025.</w:t>
      </w:r>
    </w:p>
    <w:p w14:paraId="7EF9A37D" w14:textId="77777777" w:rsidR="00C41784" w:rsidRDefault="00947520">
      <w:pPr>
        <w:pStyle w:val="Heading2"/>
        <w:numPr>
          <w:ilvl w:val="1"/>
          <w:numId w:val="8"/>
        </w:numPr>
        <w:tabs>
          <w:tab w:val="left" w:pos="694"/>
        </w:tabs>
        <w:spacing w:before="235" w:line="247" w:lineRule="auto"/>
        <w:ind w:left="155" w:right="500" w:firstLine="0"/>
      </w:pPr>
      <w:r>
        <w:rPr>
          <w:color w:val="35A392"/>
        </w:rPr>
        <w:t>Strategy Area 2: Manage Use of the Transportation System to Advance Climate, Air Quality, and Equity Goals</w:t>
      </w:r>
    </w:p>
    <w:p w14:paraId="4A01F84F" w14:textId="77777777" w:rsidR="00C41784" w:rsidRDefault="00947520">
      <w:pPr>
        <w:pStyle w:val="BodyText"/>
        <w:spacing w:before="112" w:line="244" w:lineRule="auto"/>
        <w:ind w:left="155" w:right="122"/>
      </w:pPr>
      <w:r>
        <w:t>In California, most</w:t>
      </w:r>
      <w:r>
        <w:rPr>
          <w:spacing w:val="-3"/>
        </w:rPr>
        <w:t xml:space="preserve"> </w:t>
      </w:r>
      <w:r>
        <w:t>of the highways, roads, and streets are</w:t>
      </w:r>
      <w:r>
        <w:rPr>
          <w:spacing w:val="-3"/>
        </w:rPr>
        <w:t xml:space="preserve"> </w:t>
      </w:r>
      <w:r>
        <w:t>utilized by single-occupancy vehicles (SOV),</w:t>
      </w:r>
      <w:hyperlink w:anchor="_bookmark35" w:history="1">
        <w:r>
          <w:rPr>
            <w:position w:val="8"/>
            <w:sz w:val="14"/>
          </w:rPr>
          <w:t>36</w:t>
        </w:r>
      </w:hyperlink>
      <w:r>
        <w:rPr>
          <w:spacing w:val="34"/>
          <w:position w:val="8"/>
          <w:sz w:val="14"/>
        </w:rPr>
        <w:t xml:space="preserve"> </w:t>
      </w:r>
      <w:r>
        <w:t>which take up the highest amount of road space of any transportation mode relative to the amount of people moved.</w:t>
      </w:r>
      <w:hyperlink w:anchor="_bookmark36" w:history="1">
        <w:r>
          <w:rPr>
            <w:position w:val="8"/>
            <w:sz w:val="14"/>
          </w:rPr>
          <w:t>37</w:t>
        </w:r>
      </w:hyperlink>
      <w:r>
        <w:rPr>
          <w:spacing w:val="32"/>
          <w:position w:val="8"/>
          <w:sz w:val="14"/>
        </w:rPr>
        <w:t xml:space="preserve"> </w:t>
      </w:r>
      <w:r>
        <w:t>Accordingly,</w:t>
      </w:r>
      <w:r>
        <w:rPr>
          <w:spacing w:val="-1"/>
        </w:rPr>
        <w:t xml:space="preserve"> </w:t>
      </w:r>
      <w:r>
        <w:t>the outcomes of th</w:t>
      </w:r>
      <w:r>
        <w:t>is SOV- centric travel pattern are ever-growing levels of congestion, increasing VMT, economic</w:t>
      </w:r>
    </w:p>
    <w:p w14:paraId="489FB8F4" w14:textId="77777777" w:rsidR="00C41784" w:rsidRDefault="00C41784">
      <w:pPr>
        <w:pStyle w:val="BodyText"/>
        <w:rPr>
          <w:sz w:val="20"/>
        </w:rPr>
      </w:pPr>
    </w:p>
    <w:p w14:paraId="328742B5" w14:textId="77777777" w:rsidR="00C41784" w:rsidRDefault="00C41784">
      <w:pPr>
        <w:pStyle w:val="BodyText"/>
        <w:rPr>
          <w:sz w:val="20"/>
        </w:rPr>
      </w:pPr>
    </w:p>
    <w:p w14:paraId="0A16D9F9" w14:textId="77777777" w:rsidR="00C41784" w:rsidRDefault="00C41784">
      <w:pPr>
        <w:pStyle w:val="BodyText"/>
        <w:rPr>
          <w:sz w:val="20"/>
        </w:rPr>
      </w:pPr>
    </w:p>
    <w:p w14:paraId="29B4CC1F" w14:textId="77777777" w:rsidR="00C41784" w:rsidRDefault="00947520">
      <w:pPr>
        <w:pStyle w:val="BodyText"/>
        <w:spacing w:before="10"/>
        <w:rPr>
          <w:sz w:val="23"/>
        </w:rPr>
      </w:pPr>
      <w:r>
        <w:pict w14:anchorId="4C23B1F3">
          <v:rect id="docshape49" o:spid="_x0000_s2060" style="position:absolute;margin-left:64.8pt;margin-top:15.1pt;width:2in;height:.7pt;z-index:-15718400;mso-wrap-distance-left:0;mso-wrap-distance-right:0;mso-position-horizontal-relative:page" fillcolor="black" stroked="f">
            <w10:wrap type="topAndBottom" anchorx="page"/>
          </v:rect>
        </w:pict>
      </w:r>
    </w:p>
    <w:p w14:paraId="1807909D" w14:textId="77777777" w:rsidR="00C41784" w:rsidRDefault="00947520">
      <w:pPr>
        <w:spacing w:before="114" w:line="242" w:lineRule="auto"/>
        <w:ind w:left="155" w:right="122"/>
        <w:rPr>
          <w:sz w:val="20"/>
        </w:rPr>
      </w:pPr>
      <w:r>
        <w:rPr>
          <w:sz w:val="20"/>
          <w:vertAlign w:val="superscript"/>
        </w:rPr>
        <w:t>35</w:t>
      </w:r>
      <w:r>
        <w:rPr>
          <w:spacing w:val="-5"/>
          <w:sz w:val="20"/>
        </w:rPr>
        <w:t xml:space="preserve"> </w:t>
      </w:r>
      <w:bookmarkStart w:id="78" w:name="_bookmark34"/>
      <w:bookmarkEnd w:id="78"/>
      <w:r>
        <w:rPr>
          <w:sz w:val="20"/>
        </w:rPr>
        <w:t>Review</w:t>
      </w:r>
      <w:r>
        <w:rPr>
          <w:spacing w:val="-9"/>
          <w:sz w:val="20"/>
        </w:rPr>
        <w:t xml:space="preserve"> </w:t>
      </w:r>
      <w:r>
        <w:rPr>
          <w:sz w:val="20"/>
        </w:rPr>
        <w:t>program</w:t>
      </w:r>
      <w:r>
        <w:rPr>
          <w:spacing w:val="-3"/>
          <w:sz w:val="20"/>
        </w:rPr>
        <w:t xml:space="preserve"> </w:t>
      </w:r>
      <w:r>
        <w:rPr>
          <w:sz w:val="20"/>
        </w:rPr>
        <w:t>eligibility</w:t>
      </w:r>
      <w:r>
        <w:rPr>
          <w:spacing w:val="-5"/>
          <w:sz w:val="20"/>
        </w:rPr>
        <w:t xml:space="preserve"> </w:t>
      </w:r>
      <w:r>
        <w:rPr>
          <w:sz w:val="20"/>
        </w:rPr>
        <w:t>criteria</w:t>
      </w:r>
      <w:r>
        <w:rPr>
          <w:spacing w:val="-8"/>
          <w:sz w:val="20"/>
        </w:rPr>
        <w:t xml:space="preserve"> </w:t>
      </w:r>
      <w:r>
        <w:rPr>
          <w:sz w:val="20"/>
        </w:rPr>
        <w:t>accordingly,</w:t>
      </w:r>
      <w:r>
        <w:rPr>
          <w:spacing w:val="-8"/>
          <w:sz w:val="20"/>
        </w:rPr>
        <w:t xml:space="preserve"> </w:t>
      </w:r>
      <w:r>
        <w:rPr>
          <w:sz w:val="20"/>
        </w:rPr>
        <w:t>and</w:t>
      </w:r>
      <w:r>
        <w:rPr>
          <w:spacing w:val="-7"/>
          <w:sz w:val="20"/>
        </w:rPr>
        <w:t xml:space="preserve"> </w:t>
      </w:r>
      <w:r>
        <w:rPr>
          <w:sz w:val="20"/>
        </w:rPr>
        <w:t>advocate</w:t>
      </w:r>
      <w:r>
        <w:rPr>
          <w:spacing w:val="-6"/>
          <w:sz w:val="20"/>
        </w:rPr>
        <w:t xml:space="preserve"> </w:t>
      </w:r>
      <w:r>
        <w:rPr>
          <w:sz w:val="20"/>
        </w:rPr>
        <w:t>for</w:t>
      </w:r>
      <w:r>
        <w:rPr>
          <w:spacing w:val="-3"/>
          <w:sz w:val="20"/>
        </w:rPr>
        <w:t xml:space="preserve"> </w:t>
      </w:r>
      <w:r>
        <w:rPr>
          <w:sz w:val="20"/>
        </w:rPr>
        <w:t>legislation</w:t>
      </w:r>
      <w:r>
        <w:rPr>
          <w:spacing w:val="-6"/>
          <w:sz w:val="20"/>
        </w:rPr>
        <w:t xml:space="preserve"> </w:t>
      </w:r>
      <w:r>
        <w:rPr>
          <w:sz w:val="20"/>
        </w:rPr>
        <w:t>to</w:t>
      </w:r>
      <w:r>
        <w:rPr>
          <w:spacing w:val="-8"/>
          <w:sz w:val="20"/>
        </w:rPr>
        <w:t xml:space="preserve"> </w:t>
      </w:r>
      <w:r>
        <w:rPr>
          <w:sz w:val="20"/>
        </w:rPr>
        <w:t>support</w:t>
      </w:r>
      <w:r>
        <w:rPr>
          <w:spacing w:val="-8"/>
          <w:sz w:val="20"/>
        </w:rPr>
        <w:t xml:space="preserve"> </w:t>
      </w:r>
      <w:r>
        <w:rPr>
          <w:sz w:val="20"/>
        </w:rPr>
        <w:t>the</w:t>
      </w:r>
      <w:r>
        <w:rPr>
          <w:spacing w:val="-6"/>
          <w:sz w:val="20"/>
        </w:rPr>
        <w:t xml:space="preserve"> </w:t>
      </w:r>
      <w:r>
        <w:rPr>
          <w:sz w:val="20"/>
        </w:rPr>
        <w:t>CAPTI</w:t>
      </w:r>
      <w:r>
        <w:rPr>
          <w:spacing w:val="-4"/>
          <w:sz w:val="20"/>
        </w:rPr>
        <w:t xml:space="preserve"> </w:t>
      </w:r>
      <w:r>
        <w:rPr>
          <w:sz w:val="20"/>
        </w:rPr>
        <w:t>vision when necessary.</w:t>
      </w:r>
    </w:p>
    <w:p w14:paraId="75439838" w14:textId="77777777" w:rsidR="00C41784" w:rsidRDefault="00947520">
      <w:pPr>
        <w:spacing w:before="64" w:line="247" w:lineRule="auto"/>
        <w:ind w:left="155" w:right="122"/>
        <w:rPr>
          <w:i/>
          <w:sz w:val="20"/>
        </w:rPr>
      </w:pPr>
      <w:r>
        <w:rPr>
          <w:position w:val="7"/>
          <w:sz w:val="12"/>
        </w:rPr>
        <w:t>36</w:t>
      </w:r>
      <w:r>
        <w:rPr>
          <w:spacing w:val="20"/>
          <w:position w:val="7"/>
          <w:sz w:val="12"/>
        </w:rPr>
        <w:t xml:space="preserve"> </w:t>
      </w:r>
      <w:bookmarkStart w:id="79" w:name="_bookmark35"/>
      <w:bookmarkEnd w:id="79"/>
      <w:r>
        <w:rPr>
          <w:sz w:val="20"/>
        </w:rPr>
        <w:t>California</w:t>
      </w:r>
      <w:r>
        <w:rPr>
          <w:spacing w:val="-7"/>
          <w:sz w:val="20"/>
        </w:rPr>
        <w:t xml:space="preserve"> </w:t>
      </w:r>
      <w:r>
        <w:rPr>
          <w:sz w:val="20"/>
        </w:rPr>
        <w:t>Air</w:t>
      </w:r>
      <w:r>
        <w:rPr>
          <w:spacing w:val="-8"/>
          <w:sz w:val="20"/>
        </w:rPr>
        <w:t xml:space="preserve"> </w:t>
      </w:r>
      <w:r>
        <w:rPr>
          <w:sz w:val="20"/>
        </w:rPr>
        <w:t>Resources</w:t>
      </w:r>
      <w:r>
        <w:rPr>
          <w:spacing w:val="-8"/>
          <w:sz w:val="20"/>
        </w:rPr>
        <w:t xml:space="preserve"> </w:t>
      </w:r>
      <w:r>
        <w:rPr>
          <w:sz w:val="20"/>
        </w:rPr>
        <w:t>Board.</w:t>
      </w:r>
      <w:r>
        <w:rPr>
          <w:spacing w:val="-7"/>
          <w:sz w:val="20"/>
        </w:rPr>
        <w:t xml:space="preserve"> </w:t>
      </w:r>
      <w:r>
        <w:rPr>
          <w:i/>
          <w:sz w:val="20"/>
        </w:rPr>
        <w:t>2018</w:t>
      </w:r>
      <w:r>
        <w:rPr>
          <w:i/>
          <w:spacing w:val="-5"/>
          <w:sz w:val="20"/>
        </w:rPr>
        <w:t xml:space="preserve"> </w:t>
      </w:r>
      <w:r>
        <w:rPr>
          <w:i/>
          <w:sz w:val="20"/>
        </w:rPr>
        <w:t>Progress</w:t>
      </w:r>
      <w:r>
        <w:rPr>
          <w:i/>
          <w:spacing w:val="-3"/>
          <w:sz w:val="20"/>
        </w:rPr>
        <w:t xml:space="preserve"> </w:t>
      </w:r>
      <w:r>
        <w:rPr>
          <w:i/>
          <w:sz w:val="20"/>
        </w:rPr>
        <w:t>Report:</w:t>
      </w:r>
      <w:r>
        <w:rPr>
          <w:i/>
          <w:spacing w:val="-7"/>
          <w:sz w:val="20"/>
        </w:rPr>
        <w:t xml:space="preserve"> </w:t>
      </w:r>
      <w:r>
        <w:rPr>
          <w:i/>
          <w:sz w:val="20"/>
        </w:rPr>
        <w:t>California’s</w:t>
      </w:r>
      <w:r>
        <w:rPr>
          <w:i/>
          <w:spacing w:val="-3"/>
          <w:sz w:val="20"/>
        </w:rPr>
        <w:t xml:space="preserve"> </w:t>
      </w:r>
      <w:r>
        <w:rPr>
          <w:i/>
          <w:sz w:val="20"/>
        </w:rPr>
        <w:t>Sustainable</w:t>
      </w:r>
      <w:r>
        <w:rPr>
          <w:i/>
          <w:spacing w:val="-9"/>
          <w:sz w:val="20"/>
        </w:rPr>
        <w:t xml:space="preserve"> </w:t>
      </w:r>
      <w:r>
        <w:rPr>
          <w:i/>
          <w:sz w:val="20"/>
        </w:rPr>
        <w:t>Communities</w:t>
      </w:r>
      <w:r>
        <w:rPr>
          <w:i/>
          <w:spacing w:val="-7"/>
          <w:sz w:val="20"/>
        </w:rPr>
        <w:t xml:space="preserve"> </w:t>
      </w:r>
      <w:r>
        <w:rPr>
          <w:i/>
          <w:sz w:val="20"/>
        </w:rPr>
        <w:t>and</w:t>
      </w:r>
      <w:r>
        <w:rPr>
          <w:i/>
          <w:spacing w:val="-6"/>
          <w:sz w:val="20"/>
        </w:rPr>
        <w:t xml:space="preserve"> </w:t>
      </w:r>
      <w:r>
        <w:rPr>
          <w:i/>
          <w:sz w:val="20"/>
        </w:rPr>
        <w:t xml:space="preserve">Climate </w:t>
      </w:r>
      <w:r>
        <w:rPr>
          <w:i/>
          <w:w w:val="95"/>
          <w:sz w:val="20"/>
        </w:rPr>
        <w:t>Protection Act</w:t>
      </w:r>
      <w:r>
        <w:rPr>
          <w:w w:val="95"/>
          <w:sz w:val="20"/>
        </w:rPr>
        <w:t xml:space="preserve">. Available at: </w:t>
      </w:r>
      <w:hyperlink r:id="rId61">
        <w:r>
          <w:rPr>
            <w:i/>
            <w:color w:val="0563C0"/>
            <w:w w:val="95"/>
            <w:sz w:val="20"/>
            <w:u w:val="single" w:color="0563C0"/>
          </w:rPr>
          <w:t>https://ww2.arb.ca.gov/si</w:t>
        </w:r>
        <w:r>
          <w:rPr>
            <w:i/>
            <w:color w:val="0563C0"/>
            <w:w w:val="95"/>
            <w:sz w:val="20"/>
            <w:u w:val="single" w:color="0563C0"/>
          </w:rPr>
          <w:t>tes/default/files/2018-</w:t>
        </w:r>
      </w:hyperlink>
      <w:r>
        <w:rPr>
          <w:i/>
          <w:color w:val="0563C0"/>
          <w:w w:val="95"/>
          <w:sz w:val="20"/>
        </w:rPr>
        <w:t xml:space="preserve"> </w:t>
      </w:r>
      <w:hyperlink r:id="rId62">
        <w:r>
          <w:rPr>
            <w:i/>
            <w:color w:val="0563C0"/>
            <w:spacing w:val="-2"/>
            <w:sz w:val="20"/>
            <w:u w:val="single" w:color="0563C0"/>
          </w:rPr>
          <w:t>11/Final2018Report_SB150_112618_02_Report.pdf</w:t>
        </w:r>
      </w:hyperlink>
    </w:p>
    <w:p w14:paraId="3D339D98" w14:textId="77777777" w:rsidR="00C41784" w:rsidRDefault="00947520">
      <w:pPr>
        <w:spacing w:before="65" w:line="244" w:lineRule="auto"/>
        <w:ind w:left="155" w:right="140"/>
        <w:rPr>
          <w:sz w:val="20"/>
        </w:rPr>
      </w:pPr>
      <w:r>
        <w:rPr>
          <w:sz w:val="20"/>
          <w:vertAlign w:val="superscript"/>
        </w:rPr>
        <w:t>37</w:t>
      </w:r>
      <w:r>
        <w:rPr>
          <w:sz w:val="20"/>
        </w:rPr>
        <w:t xml:space="preserve"> </w:t>
      </w:r>
      <w:bookmarkStart w:id="80" w:name="_bookmark36"/>
      <w:bookmarkEnd w:id="80"/>
      <w:r>
        <w:rPr>
          <w:sz w:val="20"/>
        </w:rPr>
        <w:t xml:space="preserve">This concept is best demonstrated through images comparing road space </w:t>
      </w:r>
      <w:r>
        <w:rPr>
          <w:sz w:val="20"/>
        </w:rPr>
        <w:t>usage by mode. See a popular example</w:t>
      </w:r>
      <w:r>
        <w:rPr>
          <w:spacing w:val="-15"/>
          <w:sz w:val="20"/>
        </w:rPr>
        <w:t xml:space="preserve"> </w:t>
      </w:r>
      <w:r>
        <w:rPr>
          <w:sz w:val="20"/>
        </w:rPr>
        <w:t>developed</w:t>
      </w:r>
      <w:r>
        <w:rPr>
          <w:spacing w:val="-11"/>
          <w:sz w:val="20"/>
        </w:rPr>
        <w:t xml:space="preserve"> </w:t>
      </w:r>
      <w:r>
        <w:rPr>
          <w:sz w:val="20"/>
        </w:rPr>
        <w:t>by</w:t>
      </w:r>
      <w:r>
        <w:rPr>
          <w:spacing w:val="-10"/>
          <w:sz w:val="20"/>
        </w:rPr>
        <w:t xml:space="preserve"> </w:t>
      </w:r>
      <w:proofErr w:type="spellStart"/>
      <w:r>
        <w:rPr>
          <w:sz w:val="20"/>
        </w:rPr>
        <w:t>i</w:t>
      </w:r>
      <w:proofErr w:type="spellEnd"/>
      <w:r>
        <w:rPr>
          <w:sz w:val="20"/>
        </w:rPr>
        <w:t>-SUSTAIN</w:t>
      </w:r>
      <w:r>
        <w:rPr>
          <w:spacing w:val="-11"/>
          <w:sz w:val="20"/>
        </w:rPr>
        <w:t xml:space="preserve"> </w:t>
      </w:r>
      <w:r>
        <w:rPr>
          <w:sz w:val="20"/>
        </w:rPr>
        <w:t>for</w:t>
      </w:r>
      <w:r>
        <w:rPr>
          <w:spacing w:val="-12"/>
          <w:sz w:val="20"/>
        </w:rPr>
        <w:t xml:space="preserve"> </w:t>
      </w:r>
      <w:r>
        <w:rPr>
          <w:sz w:val="20"/>
        </w:rPr>
        <w:t>downtown</w:t>
      </w:r>
      <w:r>
        <w:rPr>
          <w:spacing w:val="-10"/>
          <w:sz w:val="20"/>
        </w:rPr>
        <w:t xml:space="preserve"> </w:t>
      </w:r>
      <w:r>
        <w:rPr>
          <w:sz w:val="20"/>
        </w:rPr>
        <w:t>Seattle,</w:t>
      </w:r>
      <w:r>
        <w:rPr>
          <w:spacing w:val="-7"/>
          <w:sz w:val="20"/>
        </w:rPr>
        <w:t xml:space="preserve"> </w:t>
      </w:r>
      <w:r>
        <w:rPr>
          <w:sz w:val="20"/>
        </w:rPr>
        <w:t>available</w:t>
      </w:r>
      <w:r>
        <w:rPr>
          <w:spacing w:val="-16"/>
          <w:sz w:val="20"/>
        </w:rPr>
        <w:t xml:space="preserve"> </w:t>
      </w:r>
      <w:r>
        <w:rPr>
          <w:sz w:val="20"/>
        </w:rPr>
        <w:t>at:</w:t>
      </w:r>
      <w:r>
        <w:rPr>
          <w:spacing w:val="-6"/>
          <w:sz w:val="20"/>
        </w:rPr>
        <w:t xml:space="preserve"> </w:t>
      </w:r>
      <w:hyperlink r:id="rId63">
        <w:r>
          <w:rPr>
            <w:i/>
            <w:color w:val="0563C0"/>
            <w:sz w:val="20"/>
            <w:u w:val="single" w:color="0563C0"/>
          </w:rPr>
          <w:t>https://www.i-sustain.com/i-impact</w:t>
        </w:r>
      </w:hyperlink>
      <w:r>
        <w:rPr>
          <w:sz w:val="20"/>
        </w:rPr>
        <w:t>. The National Association of City Transportation Officials makes a similar case comparing the carrying capacity</w:t>
      </w:r>
      <w:r>
        <w:rPr>
          <w:spacing w:val="-3"/>
          <w:sz w:val="20"/>
        </w:rPr>
        <w:t xml:space="preserve"> </w:t>
      </w:r>
      <w:r>
        <w:rPr>
          <w:sz w:val="20"/>
        </w:rPr>
        <w:t>of 10-foot lane by</w:t>
      </w:r>
      <w:r>
        <w:rPr>
          <w:spacing w:val="-3"/>
          <w:sz w:val="20"/>
        </w:rPr>
        <w:t xml:space="preserve"> </w:t>
      </w:r>
      <w:r>
        <w:rPr>
          <w:sz w:val="20"/>
        </w:rPr>
        <w:t>mode,</w:t>
      </w:r>
      <w:r>
        <w:rPr>
          <w:spacing w:val="-1"/>
          <w:sz w:val="20"/>
        </w:rPr>
        <w:t xml:space="preserve"> </w:t>
      </w:r>
      <w:r>
        <w:rPr>
          <w:sz w:val="20"/>
        </w:rPr>
        <w:t>as</w:t>
      </w:r>
      <w:r>
        <w:rPr>
          <w:spacing w:val="-1"/>
          <w:sz w:val="20"/>
        </w:rPr>
        <w:t xml:space="preserve"> </w:t>
      </w:r>
      <w:r>
        <w:rPr>
          <w:sz w:val="20"/>
        </w:rPr>
        <w:t>seen in</w:t>
      </w:r>
      <w:r>
        <w:rPr>
          <w:spacing w:val="-1"/>
          <w:sz w:val="20"/>
        </w:rPr>
        <w:t xml:space="preserve"> </w:t>
      </w:r>
      <w:r>
        <w:rPr>
          <w:sz w:val="20"/>
        </w:rPr>
        <w:t>their Transit Street Design</w:t>
      </w:r>
      <w:r>
        <w:rPr>
          <w:spacing w:val="-3"/>
          <w:sz w:val="20"/>
        </w:rPr>
        <w:t xml:space="preserve"> </w:t>
      </w:r>
      <w:r>
        <w:rPr>
          <w:sz w:val="20"/>
        </w:rPr>
        <w:t>Guide,</w:t>
      </w:r>
      <w:r>
        <w:rPr>
          <w:spacing w:val="-1"/>
          <w:sz w:val="20"/>
        </w:rPr>
        <w:t xml:space="preserve"> </w:t>
      </w:r>
      <w:r>
        <w:rPr>
          <w:sz w:val="20"/>
        </w:rPr>
        <w:t>available</w:t>
      </w:r>
      <w:r>
        <w:rPr>
          <w:spacing w:val="-5"/>
          <w:sz w:val="20"/>
        </w:rPr>
        <w:t xml:space="preserve"> </w:t>
      </w:r>
      <w:r>
        <w:rPr>
          <w:sz w:val="20"/>
        </w:rPr>
        <w:t xml:space="preserve">at: </w:t>
      </w:r>
      <w:hyperlink r:id="rId64">
        <w:r>
          <w:rPr>
            <w:i/>
            <w:color w:val="0563C0"/>
            <w:spacing w:val="-2"/>
            <w:w w:val="95"/>
            <w:sz w:val="20"/>
            <w:u w:val="single" w:color="0563C0"/>
          </w:rPr>
          <w:t>https://nacto.org/publication/transit-street-design-guide/introduction/why/designing-move-people/</w:t>
        </w:r>
      </w:hyperlink>
      <w:r>
        <w:rPr>
          <w:spacing w:val="-2"/>
          <w:w w:val="95"/>
          <w:sz w:val="20"/>
        </w:rPr>
        <w:t>.</w:t>
      </w:r>
    </w:p>
    <w:p w14:paraId="0031B6CD" w14:textId="77777777" w:rsidR="00C41784" w:rsidRDefault="00C41784">
      <w:pPr>
        <w:spacing w:line="244" w:lineRule="auto"/>
        <w:rPr>
          <w:sz w:val="20"/>
        </w:rPr>
        <w:sectPr w:rsidR="00C41784">
          <w:pgSz w:w="12240" w:h="15840"/>
          <w:pgMar w:top="1540" w:right="1180" w:bottom="1280" w:left="1140" w:header="838" w:footer="1088" w:gutter="0"/>
          <w:cols w:space="720"/>
        </w:sectPr>
      </w:pPr>
    </w:p>
    <w:p w14:paraId="0E3E7D24" w14:textId="77777777" w:rsidR="00C41784" w:rsidRDefault="00947520">
      <w:pPr>
        <w:pStyle w:val="BodyText"/>
        <w:spacing w:before="91" w:line="244" w:lineRule="auto"/>
        <w:ind w:left="155" w:right="122"/>
        <w:rPr>
          <w:sz w:val="14"/>
        </w:rPr>
      </w:pPr>
      <w:r>
        <w:lastRenderedPageBreak/>
        <w:t>inefficiency,</w:t>
      </w:r>
      <w:r>
        <w:rPr>
          <w:spacing w:val="-18"/>
        </w:rPr>
        <w:t xml:space="preserve"> </w:t>
      </w:r>
      <w:r>
        <w:t>and</w:t>
      </w:r>
      <w:r>
        <w:rPr>
          <w:spacing w:val="-15"/>
        </w:rPr>
        <w:t xml:space="preserve"> </w:t>
      </w:r>
      <w:r>
        <w:t>inequity</w:t>
      </w:r>
      <w:r>
        <w:rPr>
          <w:spacing w:val="-17"/>
        </w:rPr>
        <w:t xml:space="preserve"> </w:t>
      </w:r>
      <w:r>
        <w:t>in</w:t>
      </w:r>
      <w:r>
        <w:rPr>
          <w:spacing w:val="-16"/>
        </w:rPr>
        <w:t xml:space="preserve"> </w:t>
      </w:r>
      <w:r>
        <w:t>terms</w:t>
      </w:r>
      <w:r>
        <w:rPr>
          <w:spacing w:val="-18"/>
        </w:rPr>
        <w:t xml:space="preserve"> </w:t>
      </w:r>
      <w:r>
        <w:t>of</w:t>
      </w:r>
      <w:r>
        <w:rPr>
          <w:spacing w:val="-16"/>
        </w:rPr>
        <w:t xml:space="preserve"> </w:t>
      </w:r>
      <w:r>
        <w:t>who</w:t>
      </w:r>
      <w:r>
        <w:rPr>
          <w:spacing w:val="-19"/>
        </w:rPr>
        <w:t xml:space="preserve"> </w:t>
      </w:r>
      <w:r>
        <w:t>has</w:t>
      </w:r>
      <w:r>
        <w:rPr>
          <w:spacing w:val="-17"/>
        </w:rPr>
        <w:t xml:space="preserve"> </w:t>
      </w:r>
      <w:r>
        <w:t>easier</w:t>
      </w:r>
      <w:r>
        <w:rPr>
          <w:spacing w:val="-16"/>
        </w:rPr>
        <w:t xml:space="preserve"> </w:t>
      </w:r>
      <w:r>
        <w:t>access</w:t>
      </w:r>
      <w:r>
        <w:rPr>
          <w:spacing w:val="-18"/>
        </w:rPr>
        <w:t xml:space="preserve"> </w:t>
      </w:r>
      <w:r>
        <w:t>to</w:t>
      </w:r>
      <w:r>
        <w:rPr>
          <w:spacing w:val="-16"/>
        </w:rPr>
        <w:t xml:space="preserve"> </w:t>
      </w:r>
      <w:r>
        <w:t>jobs,</w:t>
      </w:r>
      <w:r>
        <w:rPr>
          <w:spacing w:val="-16"/>
        </w:rPr>
        <w:t xml:space="preserve"> </w:t>
      </w:r>
      <w:r>
        <w:t>services,</w:t>
      </w:r>
      <w:r>
        <w:rPr>
          <w:spacing w:val="-16"/>
        </w:rPr>
        <w:t xml:space="preserve"> </w:t>
      </w:r>
      <w:r>
        <w:t>and</w:t>
      </w:r>
      <w:r>
        <w:rPr>
          <w:spacing w:val="-16"/>
        </w:rPr>
        <w:t xml:space="preserve"> </w:t>
      </w:r>
      <w:r>
        <w:t xml:space="preserve">key </w:t>
      </w:r>
      <w:r>
        <w:rPr>
          <w:spacing w:val="-2"/>
        </w:rPr>
        <w:t>destinations.</w:t>
      </w:r>
      <w:hyperlink w:anchor="_bookmark37" w:history="1">
        <w:r>
          <w:rPr>
            <w:spacing w:val="-2"/>
            <w:position w:val="8"/>
            <w:sz w:val="14"/>
          </w:rPr>
          <w:t>38</w:t>
        </w:r>
      </w:hyperlink>
    </w:p>
    <w:p w14:paraId="0E537712" w14:textId="77777777" w:rsidR="00C41784" w:rsidRDefault="00947520">
      <w:pPr>
        <w:pStyle w:val="BodyText"/>
        <w:spacing w:before="156" w:line="242" w:lineRule="auto"/>
        <w:ind w:left="155" w:right="122"/>
      </w:pPr>
      <w:r>
        <w:t>As detailed in Strategy Area 1, building more highway lanes is not an answer to these problems. Instead,</w:t>
      </w:r>
      <w:r>
        <w:rPr>
          <w:spacing w:val="-3"/>
        </w:rPr>
        <w:t xml:space="preserve"> </w:t>
      </w:r>
      <w:r>
        <w:t>the solution</w:t>
      </w:r>
      <w:r>
        <w:rPr>
          <w:spacing w:val="-1"/>
        </w:rPr>
        <w:t xml:space="preserve"> </w:t>
      </w:r>
      <w:r>
        <w:t>requires</w:t>
      </w:r>
      <w:r>
        <w:rPr>
          <w:spacing w:val="-5"/>
        </w:rPr>
        <w:t xml:space="preserve"> </w:t>
      </w:r>
      <w:r>
        <w:t>reframing the use</w:t>
      </w:r>
      <w:r>
        <w:rPr>
          <w:spacing w:val="-1"/>
        </w:rPr>
        <w:t xml:space="preserve"> </w:t>
      </w:r>
      <w:r>
        <w:t>of California’s transportation infrastructure,</w:t>
      </w:r>
      <w:r>
        <w:rPr>
          <w:spacing w:val="-19"/>
        </w:rPr>
        <w:t xml:space="preserve"> </w:t>
      </w:r>
      <w:r>
        <w:t>and</w:t>
      </w:r>
      <w:r>
        <w:rPr>
          <w:spacing w:val="-18"/>
        </w:rPr>
        <w:t xml:space="preserve"> </w:t>
      </w:r>
      <w:r>
        <w:t>primarily</w:t>
      </w:r>
      <w:r>
        <w:rPr>
          <w:spacing w:val="-18"/>
        </w:rPr>
        <w:t xml:space="preserve"> </w:t>
      </w:r>
      <w:r>
        <w:t>its</w:t>
      </w:r>
      <w:r>
        <w:rPr>
          <w:spacing w:val="-18"/>
        </w:rPr>
        <w:t xml:space="preserve"> </w:t>
      </w:r>
      <w:r>
        <w:t>roadways,</w:t>
      </w:r>
      <w:r>
        <w:rPr>
          <w:spacing w:val="-18"/>
        </w:rPr>
        <w:t xml:space="preserve"> </w:t>
      </w:r>
      <w:r>
        <w:t>to</w:t>
      </w:r>
      <w:r>
        <w:rPr>
          <w:spacing w:val="-18"/>
        </w:rPr>
        <w:t xml:space="preserve"> </w:t>
      </w:r>
      <w:r>
        <w:t>maximize</w:t>
      </w:r>
      <w:r>
        <w:rPr>
          <w:spacing w:val="-18"/>
        </w:rPr>
        <w:t xml:space="preserve"> </w:t>
      </w:r>
      <w:r>
        <w:t>and</w:t>
      </w:r>
      <w:r>
        <w:rPr>
          <w:spacing w:val="-17"/>
        </w:rPr>
        <w:t xml:space="preserve"> </w:t>
      </w:r>
      <w:r>
        <w:t>prioritize</w:t>
      </w:r>
      <w:r>
        <w:rPr>
          <w:spacing w:val="-17"/>
        </w:rPr>
        <w:t xml:space="preserve"> </w:t>
      </w:r>
      <w:r>
        <w:t>getting</w:t>
      </w:r>
      <w:r>
        <w:rPr>
          <w:spacing w:val="-18"/>
        </w:rPr>
        <w:t xml:space="preserve"> </w:t>
      </w:r>
      <w:r>
        <w:t>more</w:t>
      </w:r>
      <w:r>
        <w:rPr>
          <w:spacing w:val="-18"/>
        </w:rPr>
        <w:t xml:space="preserve"> </w:t>
      </w:r>
      <w:r>
        <w:t>people where they need to go rather than prioritizing moving cars.</w:t>
      </w:r>
      <w:r>
        <w:rPr>
          <w:spacing w:val="-1"/>
        </w:rPr>
        <w:t xml:space="preserve"> </w:t>
      </w:r>
      <w:r>
        <w:t>This shift would be effectuated</w:t>
      </w:r>
      <w:r>
        <w:rPr>
          <w:spacing w:val="-9"/>
        </w:rPr>
        <w:t xml:space="preserve"> </w:t>
      </w:r>
      <w:r>
        <w:t>by</w:t>
      </w:r>
      <w:r>
        <w:rPr>
          <w:spacing w:val="-10"/>
        </w:rPr>
        <w:t xml:space="preserve"> </w:t>
      </w:r>
      <w:r>
        <w:t>leveraging</w:t>
      </w:r>
      <w:r>
        <w:rPr>
          <w:spacing w:val="-12"/>
        </w:rPr>
        <w:t xml:space="preserve"> </w:t>
      </w:r>
      <w:r>
        <w:t>the</w:t>
      </w:r>
      <w:r>
        <w:rPr>
          <w:spacing w:val="-10"/>
        </w:rPr>
        <w:t xml:space="preserve"> </w:t>
      </w:r>
      <w:r>
        <w:t>existing</w:t>
      </w:r>
      <w:r>
        <w:rPr>
          <w:spacing w:val="-9"/>
        </w:rPr>
        <w:t xml:space="preserve"> </w:t>
      </w:r>
      <w:r>
        <w:t>infrastructure</w:t>
      </w:r>
      <w:r>
        <w:rPr>
          <w:spacing w:val="-13"/>
        </w:rPr>
        <w:t xml:space="preserve"> </w:t>
      </w:r>
      <w:r>
        <w:t>to</w:t>
      </w:r>
      <w:r>
        <w:rPr>
          <w:spacing w:val="-13"/>
        </w:rPr>
        <w:t xml:space="preserve"> </w:t>
      </w:r>
      <w:r>
        <w:t>optimize</w:t>
      </w:r>
      <w:r>
        <w:rPr>
          <w:spacing w:val="-10"/>
        </w:rPr>
        <w:t xml:space="preserve"> </w:t>
      </w:r>
      <w:r>
        <w:t>for</w:t>
      </w:r>
      <w:r>
        <w:rPr>
          <w:spacing w:val="-9"/>
        </w:rPr>
        <w:t xml:space="preserve"> </w:t>
      </w:r>
      <w:r>
        <w:t>accessibility,</w:t>
      </w:r>
      <w:r>
        <w:rPr>
          <w:spacing w:val="-15"/>
        </w:rPr>
        <w:t xml:space="preserve"> </w:t>
      </w:r>
      <w:r>
        <w:t>equity, and climate outcomes through prioritizing the needs of more efficient modes of transportation,</w:t>
      </w:r>
      <w:r>
        <w:rPr>
          <w:spacing w:val="-5"/>
        </w:rPr>
        <w:t xml:space="preserve"> </w:t>
      </w:r>
      <w:r>
        <w:t>such as</w:t>
      </w:r>
      <w:r>
        <w:rPr>
          <w:spacing w:val="-1"/>
        </w:rPr>
        <w:t xml:space="preserve"> </w:t>
      </w:r>
      <w:r>
        <w:t>transit, bicycling, and</w:t>
      </w:r>
      <w:r>
        <w:rPr>
          <w:spacing w:val="-4"/>
        </w:rPr>
        <w:t xml:space="preserve"> </w:t>
      </w:r>
      <w:r>
        <w:t>walking.</w:t>
      </w:r>
    </w:p>
    <w:p w14:paraId="330B96BB" w14:textId="77777777" w:rsidR="00C41784" w:rsidRDefault="00947520">
      <w:pPr>
        <w:pStyle w:val="BodyText"/>
        <w:spacing w:before="166" w:line="244" w:lineRule="auto"/>
        <w:ind w:left="155" w:right="111"/>
      </w:pPr>
      <w:r>
        <w:t>Authorizing</w:t>
      </w:r>
      <w:r>
        <w:rPr>
          <w:spacing w:val="-2"/>
        </w:rPr>
        <w:t xml:space="preserve"> </w:t>
      </w:r>
      <w:r>
        <w:t>transportation</w:t>
      </w:r>
      <w:r>
        <w:rPr>
          <w:spacing w:val="-7"/>
        </w:rPr>
        <w:t xml:space="preserve"> </w:t>
      </w:r>
      <w:r>
        <w:t>pricing</w:t>
      </w:r>
      <w:r>
        <w:rPr>
          <w:spacing w:val="-2"/>
        </w:rPr>
        <w:t xml:space="preserve"> </w:t>
      </w:r>
      <w:r>
        <w:t>strategies</w:t>
      </w:r>
      <w:r>
        <w:rPr>
          <w:spacing w:val="-6"/>
        </w:rPr>
        <w:t xml:space="preserve"> </w:t>
      </w:r>
      <w:r>
        <w:t>is</w:t>
      </w:r>
      <w:r>
        <w:rPr>
          <w:spacing w:val="-5"/>
        </w:rPr>
        <w:t xml:space="preserve"> </w:t>
      </w:r>
      <w:r>
        <w:t>essential</w:t>
      </w:r>
      <w:r>
        <w:rPr>
          <w:spacing w:val="-4"/>
        </w:rPr>
        <w:t xml:space="preserve"> </w:t>
      </w:r>
      <w:r>
        <w:t>to</w:t>
      </w:r>
      <w:r>
        <w:rPr>
          <w:spacing w:val="-6"/>
        </w:rPr>
        <w:t xml:space="preserve"> </w:t>
      </w:r>
      <w:r>
        <w:t>promote</w:t>
      </w:r>
      <w:r>
        <w:rPr>
          <w:spacing w:val="-2"/>
        </w:rPr>
        <w:t xml:space="preserve"> </w:t>
      </w:r>
      <w:r>
        <w:t>more</w:t>
      </w:r>
      <w:r>
        <w:rPr>
          <w:spacing w:val="-3"/>
        </w:rPr>
        <w:t xml:space="preserve"> </w:t>
      </w:r>
      <w:r>
        <w:t>efficient</w:t>
      </w:r>
      <w:r>
        <w:rPr>
          <w:spacing w:val="-2"/>
        </w:rPr>
        <w:t xml:space="preserve"> </w:t>
      </w:r>
      <w:r>
        <w:t>use</w:t>
      </w:r>
      <w:r>
        <w:rPr>
          <w:spacing w:val="-3"/>
        </w:rPr>
        <w:t xml:space="preserve"> </w:t>
      </w:r>
      <w:r>
        <w:t>of cars</w:t>
      </w:r>
      <w:r>
        <w:rPr>
          <w:spacing w:val="-13"/>
        </w:rPr>
        <w:t xml:space="preserve"> </w:t>
      </w:r>
      <w:r>
        <w:t>and</w:t>
      </w:r>
      <w:r>
        <w:rPr>
          <w:spacing w:val="-10"/>
        </w:rPr>
        <w:t xml:space="preserve"> </w:t>
      </w:r>
      <w:r>
        <w:t>to</w:t>
      </w:r>
      <w:r>
        <w:rPr>
          <w:spacing w:val="-11"/>
        </w:rPr>
        <w:t xml:space="preserve"> </w:t>
      </w:r>
      <w:r>
        <w:t>improve</w:t>
      </w:r>
      <w:r>
        <w:rPr>
          <w:spacing w:val="-15"/>
        </w:rPr>
        <w:t xml:space="preserve"> </w:t>
      </w:r>
      <w:r>
        <w:t>the</w:t>
      </w:r>
      <w:r>
        <w:rPr>
          <w:spacing w:val="-11"/>
        </w:rPr>
        <w:t xml:space="preserve"> </w:t>
      </w:r>
      <w:r>
        <w:t>impact</w:t>
      </w:r>
      <w:r>
        <w:rPr>
          <w:spacing w:val="-10"/>
        </w:rPr>
        <w:t xml:space="preserve"> </w:t>
      </w:r>
      <w:r>
        <w:t>of</w:t>
      </w:r>
      <w:r>
        <w:rPr>
          <w:spacing w:val="-15"/>
        </w:rPr>
        <w:t xml:space="preserve"> </w:t>
      </w:r>
      <w:r>
        <w:t>transit</w:t>
      </w:r>
      <w:r>
        <w:rPr>
          <w:spacing w:val="-11"/>
        </w:rPr>
        <w:t xml:space="preserve"> </w:t>
      </w:r>
      <w:r>
        <w:t>and</w:t>
      </w:r>
      <w:r>
        <w:rPr>
          <w:spacing w:val="-14"/>
        </w:rPr>
        <w:t xml:space="preserve"> </w:t>
      </w:r>
      <w:r>
        <w:t>active</w:t>
      </w:r>
      <w:r>
        <w:rPr>
          <w:spacing w:val="-12"/>
        </w:rPr>
        <w:t xml:space="preserve"> </w:t>
      </w:r>
      <w:r>
        <w:t>transportation</w:t>
      </w:r>
      <w:r>
        <w:rPr>
          <w:spacing w:val="-12"/>
        </w:rPr>
        <w:t xml:space="preserve"> </w:t>
      </w:r>
      <w:r>
        <w:t>improvements.</w:t>
      </w:r>
      <w:r>
        <w:rPr>
          <w:spacing w:val="-12"/>
        </w:rPr>
        <w:t xml:space="preserve"> </w:t>
      </w:r>
      <w:r>
        <w:t>Pricing strategies present an opportunity to fund the transportation system in a more equitable and fiscally</w:t>
      </w:r>
      <w:r>
        <w:rPr>
          <w:spacing w:val="-1"/>
        </w:rPr>
        <w:t xml:space="preserve"> </w:t>
      </w:r>
      <w:r>
        <w:t>sustainable way</w:t>
      </w:r>
      <w:r>
        <w:rPr>
          <w:spacing w:val="-1"/>
        </w:rPr>
        <w:t xml:space="preserve"> </w:t>
      </w:r>
      <w:r>
        <w:t>than current funding sources,</w:t>
      </w:r>
      <w:r>
        <w:rPr>
          <w:spacing w:val="-6"/>
        </w:rPr>
        <w:t xml:space="preserve"> </w:t>
      </w:r>
      <w:r>
        <w:t>promote more</w:t>
      </w:r>
      <w:r>
        <w:rPr>
          <w:spacing w:val="-6"/>
        </w:rPr>
        <w:t xml:space="preserve"> </w:t>
      </w:r>
      <w:r>
        <w:t>efficient functioning</w:t>
      </w:r>
      <w:r>
        <w:rPr>
          <w:spacing w:val="-9"/>
        </w:rPr>
        <w:t xml:space="preserve"> </w:t>
      </w:r>
      <w:r>
        <w:t>of</w:t>
      </w:r>
      <w:r>
        <w:rPr>
          <w:spacing w:val="-6"/>
        </w:rPr>
        <w:t xml:space="preserve"> </w:t>
      </w:r>
      <w:r>
        <w:t>e</w:t>
      </w:r>
      <w:r>
        <w:t>xisting</w:t>
      </w:r>
      <w:r>
        <w:rPr>
          <w:spacing w:val="-5"/>
        </w:rPr>
        <w:t xml:space="preserve"> </w:t>
      </w:r>
      <w:r>
        <w:t>infrastructure,</w:t>
      </w:r>
      <w:r>
        <w:rPr>
          <w:spacing w:val="-6"/>
        </w:rPr>
        <w:t xml:space="preserve"> </w:t>
      </w:r>
      <w:r>
        <w:t>and</w:t>
      </w:r>
      <w:r>
        <w:rPr>
          <w:spacing w:val="-5"/>
        </w:rPr>
        <w:t xml:space="preserve"> </w:t>
      </w:r>
      <w:r>
        <w:t>fund</w:t>
      </w:r>
      <w:r>
        <w:rPr>
          <w:spacing w:val="-5"/>
        </w:rPr>
        <w:t xml:space="preserve"> </w:t>
      </w:r>
      <w:r>
        <w:t>new</w:t>
      </w:r>
      <w:r>
        <w:rPr>
          <w:spacing w:val="-7"/>
        </w:rPr>
        <w:t xml:space="preserve"> </w:t>
      </w:r>
      <w:r>
        <w:t>transportation</w:t>
      </w:r>
      <w:r>
        <w:rPr>
          <w:spacing w:val="-10"/>
        </w:rPr>
        <w:t xml:space="preserve"> </w:t>
      </w:r>
      <w:r>
        <w:t>options,</w:t>
      </w:r>
      <w:r>
        <w:rPr>
          <w:spacing w:val="-6"/>
        </w:rPr>
        <w:t xml:space="preserve"> </w:t>
      </w:r>
      <w:r>
        <w:t>especially</w:t>
      </w:r>
      <w:r>
        <w:rPr>
          <w:spacing w:val="-7"/>
        </w:rPr>
        <w:t xml:space="preserve"> </w:t>
      </w:r>
      <w:r>
        <w:t>for those</w:t>
      </w:r>
      <w:r>
        <w:rPr>
          <w:spacing w:val="-4"/>
        </w:rPr>
        <w:t xml:space="preserve"> </w:t>
      </w:r>
      <w:r>
        <w:t>who</w:t>
      </w:r>
      <w:r>
        <w:rPr>
          <w:spacing w:val="-8"/>
        </w:rPr>
        <w:t xml:space="preserve"> </w:t>
      </w:r>
      <w:r>
        <w:t>do</w:t>
      </w:r>
      <w:r>
        <w:rPr>
          <w:spacing w:val="-8"/>
        </w:rPr>
        <w:t xml:space="preserve"> </w:t>
      </w:r>
      <w:r>
        <w:t>not</w:t>
      </w:r>
      <w:r>
        <w:rPr>
          <w:spacing w:val="-6"/>
        </w:rPr>
        <w:t xml:space="preserve"> </w:t>
      </w:r>
      <w:r>
        <w:t>own</w:t>
      </w:r>
      <w:r>
        <w:rPr>
          <w:spacing w:val="-4"/>
        </w:rPr>
        <w:t xml:space="preserve"> </w:t>
      </w:r>
      <w:r>
        <w:t>a</w:t>
      </w:r>
      <w:r>
        <w:rPr>
          <w:spacing w:val="-5"/>
        </w:rPr>
        <w:t xml:space="preserve"> </w:t>
      </w:r>
      <w:r>
        <w:t>vehicle</w:t>
      </w:r>
      <w:r>
        <w:rPr>
          <w:spacing w:val="-4"/>
        </w:rPr>
        <w:t xml:space="preserve"> </w:t>
      </w:r>
      <w:r>
        <w:t>or</w:t>
      </w:r>
      <w:r>
        <w:rPr>
          <w:spacing w:val="-8"/>
        </w:rPr>
        <w:t xml:space="preserve"> </w:t>
      </w:r>
      <w:r>
        <w:t>do</w:t>
      </w:r>
      <w:r>
        <w:rPr>
          <w:spacing w:val="-8"/>
        </w:rPr>
        <w:t xml:space="preserve"> </w:t>
      </w:r>
      <w:r>
        <w:t>not</w:t>
      </w:r>
      <w:r>
        <w:rPr>
          <w:spacing w:val="-8"/>
        </w:rPr>
        <w:t xml:space="preserve"> </w:t>
      </w:r>
      <w:r>
        <w:t>drive.</w:t>
      </w:r>
      <w:r>
        <w:rPr>
          <w:spacing w:val="40"/>
        </w:rPr>
        <w:t xml:space="preserve"> </w:t>
      </w:r>
      <w:r>
        <w:t>Some</w:t>
      </w:r>
      <w:r>
        <w:rPr>
          <w:spacing w:val="-3"/>
        </w:rPr>
        <w:t xml:space="preserve"> </w:t>
      </w:r>
      <w:r>
        <w:t>recent</w:t>
      </w:r>
      <w:r>
        <w:rPr>
          <w:spacing w:val="-3"/>
        </w:rPr>
        <w:t xml:space="preserve"> </w:t>
      </w:r>
      <w:r>
        <w:t>analyses</w:t>
      </w:r>
      <w:r>
        <w:rPr>
          <w:spacing w:val="-6"/>
        </w:rPr>
        <w:t xml:space="preserve"> </w:t>
      </w:r>
      <w:r>
        <w:t>indicate</w:t>
      </w:r>
      <w:r>
        <w:rPr>
          <w:spacing w:val="-4"/>
        </w:rPr>
        <w:t xml:space="preserve"> </w:t>
      </w:r>
      <w:r>
        <w:t>California will</w:t>
      </w:r>
      <w:r>
        <w:rPr>
          <w:spacing w:val="-12"/>
        </w:rPr>
        <w:t xml:space="preserve"> </w:t>
      </w:r>
      <w:r>
        <w:t>not</w:t>
      </w:r>
      <w:r>
        <w:rPr>
          <w:spacing w:val="-10"/>
        </w:rPr>
        <w:t xml:space="preserve"> </w:t>
      </w:r>
      <w:r>
        <w:t>meet</w:t>
      </w:r>
      <w:r>
        <w:rPr>
          <w:spacing w:val="-10"/>
        </w:rPr>
        <w:t xml:space="preserve"> </w:t>
      </w:r>
      <w:r>
        <w:t>its</w:t>
      </w:r>
      <w:r>
        <w:rPr>
          <w:spacing w:val="-13"/>
        </w:rPr>
        <w:t xml:space="preserve"> </w:t>
      </w:r>
      <w:r>
        <w:t>climate</w:t>
      </w:r>
      <w:r>
        <w:rPr>
          <w:spacing w:val="-11"/>
        </w:rPr>
        <w:t xml:space="preserve"> </w:t>
      </w:r>
      <w:r>
        <w:t>goals</w:t>
      </w:r>
      <w:r>
        <w:rPr>
          <w:spacing w:val="-13"/>
        </w:rPr>
        <w:t xml:space="preserve"> </w:t>
      </w:r>
      <w:r>
        <w:t>without</w:t>
      </w:r>
      <w:r>
        <w:rPr>
          <w:spacing w:val="-10"/>
        </w:rPr>
        <w:t xml:space="preserve"> </w:t>
      </w:r>
      <w:r>
        <w:t>implementing</w:t>
      </w:r>
      <w:r>
        <w:rPr>
          <w:spacing w:val="-10"/>
        </w:rPr>
        <w:t xml:space="preserve"> </w:t>
      </w:r>
      <w:r>
        <w:t>equitable</w:t>
      </w:r>
      <w:r>
        <w:rPr>
          <w:spacing w:val="-11"/>
        </w:rPr>
        <w:t xml:space="preserve"> </w:t>
      </w:r>
      <w:r>
        <w:t>roadway</w:t>
      </w:r>
      <w:r>
        <w:rPr>
          <w:spacing w:val="-15"/>
        </w:rPr>
        <w:t xml:space="preserve"> </w:t>
      </w:r>
      <w:r>
        <w:t>pricing</w:t>
      </w:r>
      <w:r>
        <w:rPr>
          <w:spacing w:val="-10"/>
        </w:rPr>
        <w:t xml:space="preserve"> </w:t>
      </w:r>
      <w:r>
        <w:t>strategies as these strategies are projected to achieve up to 27 to 37 percent of the needed per capita VMT reduction.</w:t>
      </w:r>
      <w:hyperlink w:anchor="_bookmark38" w:history="1">
        <w:r>
          <w:rPr>
            <w:position w:val="8"/>
            <w:sz w:val="14"/>
          </w:rPr>
          <w:t>39</w:t>
        </w:r>
      </w:hyperlink>
      <w:r>
        <w:rPr>
          <w:spacing w:val="40"/>
          <w:position w:val="8"/>
          <w:sz w:val="14"/>
        </w:rPr>
        <w:t xml:space="preserve"> </w:t>
      </w:r>
      <w:r>
        <w:t xml:space="preserve">The four largest metropolitan planning organizations have included multiple pricing strategies in their </w:t>
      </w:r>
      <w:r>
        <w:t>adopted sustainable communities strategies (SCSs)</w:t>
      </w:r>
      <w:r>
        <w:rPr>
          <w:spacing w:val="24"/>
        </w:rPr>
        <w:t xml:space="preserve"> </w:t>
      </w:r>
      <w:r>
        <w:t>to</w:t>
      </w:r>
      <w:r>
        <w:rPr>
          <w:spacing w:val="26"/>
        </w:rPr>
        <w:t xml:space="preserve"> </w:t>
      </w:r>
      <w:r>
        <w:t>reduce regional</w:t>
      </w:r>
      <w:r>
        <w:rPr>
          <w:spacing w:val="23"/>
        </w:rPr>
        <w:t xml:space="preserve"> </w:t>
      </w:r>
      <w:r>
        <w:t>GHG emissions.</w:t>
      </w:r>
      <w:hyperlink w:anchor="_bookmark39" w:history="1">
        <w:r>
          <w:rPr>
            <w:position w:val="8"/>
            <w:sz w:val="14"/>
          </w:rPr>
          <w:t>40</w:t>
        </w:r>
      </w:hyperlink>
      <w:r>
        <w:rPr>
          <w:spacing w:val="40"/>
          <w:position w:val="8"/>
          <w:sz w:val="14"/>
        </w:rPr>
        <w:t xml:space="preserve"> </w:t>
      </w:r>
      <w:r>
        <w:t>Pricing</w:t>
      </w:r>
      <w:r>
        <w:rPr>
          <w:spacing w:val="26"/>
        </w:rPr>
        <w:t xml:space="preserve"> </w:t>
      </w:r>
      <w:r>
        <w:t>strategies would be</w:t>
      </w:r>
      <w:r>
        <w:rPr>
          <w:spacing w:val="24"/>
        </w:rPr>
        <w:t xml:space="preserve"> </w:t>
      </w:r>
      <w:r>
        <w:t>implemented with an emphasis to ensure equitable outcome, and in accordance to local needs and context.</w:t>
      </w:r>
      <w:r>
        <w:rPr>
          <w:spacing w:val="-2"/>
        </w:rPr>
        <w:t xml:space="preserve"> </w:t>
      </w:r>
      <w:r>
        <w:t>In</w:t>
      </w:r>
      <w:r>
        <w:rPr>
          <w:spacing w:val="-2"/>
        </w:rPr>
        <w:t xml:space="preserve"> </w:t>
      </w:r>
      <w:r>
        <w:t>particular,</w:t>
      </w:r>
      <w:r>
        <w:rPr>
          <w:spacing w:val="-2"/>
        </w:rPr>
        <w:t xml:space="preserve"> </w:t>
      </w:r>
      <w:r>
        <w:t>pricing</w:t>
      </w:r>
      <w:r>
        <w:rPr>
          <w:spacing w:val="-5"/>
        </w:rPr>
        <w:t xml:space="preserve"> </w:t>
      </w:r>
      <w:r>
        <w:t>strategies</w:t>
      </w:r>
      <w:r>
        <w:rPr>
          <w:spacing w:val="-4"/>
        </w:rPr>
        <w:t xml:space="preserve"> </w:t>
      </w:r>
      <w:r>
        <w:t>need</w:t>
      </w:r>
      <w:r>
        <w:rPr>
          <w:spacing w:val="-5"/>
        </w:rPr>
        <w:t xml:space="preserve"> </w:t>
      </w:r>
      <w:r>
        <w:t>to</w:t>
      </w:r>
      <w:r>
        <w:rPr>
          <w:spacing w:val="-1"/>
        </w:rPr>
        <w:t xml:space="preserve"> </w:t>
      </w:r>
      <w:r>
        <w:t>take</w:t>
      </w:r>
      <w:r>
        <w:rPr>
          <w:spacing w:val="-6"/>
        </w:rPr>
        <w:t xml:space="preserve"> </w:t>
      </w:r>
      <w:r>
        <w:t>into</w:t>
      </w:r>
      <w:r>
        <w:rPr>
          <w:spacing w:val="-6"/>
        </w:rPr>
        <w:t xml:space="preserve"> </w:t>
      </w:r>
      <w:r>
        <w:t>account</w:t>
      </w:r>
      <w:r>
        <w:rPr>
          <w:spacing w:val="-1"/>
        </w:rPr>
        <w:t xml:space="preserve"> </w:t>
      </w:r>
      <w:r>
        <w:t>the</w:t>
      </w:r>
      <w:r>
        <w:rPr>
          <w:spacing w:val="-6"/>
        </w:rPr>
        <w:t xml:space="preserve"> </w:t>
      </w:r>
      <w:r>
        <w:t>potential</w:t>
      </w:r>
      <w:r>
        <w:rPr>
          <w:spacing w:val="-3"/>
        </w:rPr>
        <w:t xml:space="preserve"> </w:t>
      </w:r>
      <w:r>
        <w:t>choices available for vulnerable communities to</w:t>
      </w:r>
      <w:r>
        <w:rPr>
          <w:spacing w:val="-2"/>
        </w:rPr>
        <w:t xml:space="preserve"> </w:t>
      </w:r>
      <w:r>
        <w:t>ensure they are not unduly impacted by</w:t>
      </w:r>
      <w:r>
        <w:rPr>
          <w:spacing w:val="-5"/>
        </w:rPr>
        <w:t xml:space="preserve"> </w:t>
      </w:r>
      <w:r>
        <w:t>the strategy.</w:t>
      </w:r>
      <w:r>
        <w:rPr>
          <w:spacing w:val="-8"/>
        </w:rPr>
        <w:t xml:space="preserve"> </w:t>
      </w:r>
      <w:r>
        <w:t>Pricing</w:t>
      </w:r>
      <w:r>
        <w:rPr>
          <w:spacing w:val="-7"/>
        </w:rPr>
        <w:t xml:space="preserve"> </w:t>
      </w:r>
      <w:r>
        <w:t>strategies</w:t>
      </w:r>
      <w:r>
        <w:rPr>
          <w:spacing w:val="-10"/>
        </w:rPr>
        <w:t xml:space="preserve"> </w:t>
      </w:r>
      <w:r>
        <w:t>take</w:t>
      </w:r>
      <w:r>
        <w:rPr>
          <w:spacing w:val="-11"/>
        </w:rPr>
        <w:t xml:space="preserve"> </w:t>
      </w:r>
      <w:r>
        <w:t>many</w:t>
      </w:r>
      <w:r>
        <w:rPr>
          <w:spacing w:val="-13"/>
        </w:rPr>
        <w:t xml:space="preserve"> </w:t>
      </w:r>
      <w:r>
        <w:t>forms</w:t>
      </w:r>
      <w:r>
        <w:rPr>
          <w:spacing w:val="-10"/>
        </w:rPr>
        <w:t xml:space="preserve"> </w:t>
      </w:r>
      <w:r>
        <w:t>and</w:t>
      </w:r>
      <w:r>
        <w:rPr>
          <w:spacing w:val="-5"/>
        </w:rPr>
        <w:t xml:space="preserve"> </w:t>
      </w:r>
      <w:r>
        <w:t>can</w:t>
      </w:r>
      <w:r>
        <w:rPr>
          <w:spacing w:val="-7"/>
        </w:rPr>
        <w:t xml:space="preserve"> </w:t>
      </w:r>
      <w:r>
        <w:t>include</w:t>
      </w:r>
      <w:r>
        <w:rPr>
          <w:spacing w:val="-8"/>
        </w:rPr>
        <w:t xml:space="preserve"> </w:t>
      </w:r>
      <w:r>
        <w:t>fees</w:t>
      </w:r>
      <w:r>
        <w:rPr>
          <w:spacing w:val="-10"/>
        </w:rPr>
        <w:t xml:space="preserve"> </w:t>
      </w:r>
      <w:r>
        <w:t>for</w:t>
      </w:r>
      <w:r>
        <w:rPr>
          <w:spacing w:val="-7"/>
        </w:rPr>
        <w:t xml:space="preserve"> </w:t>
      </w:r>
      <w:r>
        <w:t>miles</w:t>
      </w:r>
      <w:r>
        <w:rPr>
          <w:spacing w:val="-14"/>
        </w:rPr>
        <w:t xml:space="preserve"> </w:t>
      </w:r>
      <w:r>
        <w:t>driven,</w:t>
      </w:r>
      <w:r>
        <w:rPr>
          <w:spacing w:val="-9"/>
        </w:rPr>
        <w:t xml:space="preserve"> </w:t>
      </w:r>
      <w:r>
        <w:t>cordon fee</w:t>
      </w:r>
      <w:r>
        <w:t>s for operating vehicles in designated areas, parking fees, fees on congestion impact of ride-hailing services, and dynamic fees on highway lanes and other strategic roads</w:t>
      </w:r>
      <w:r>
        <w:rPr>
          <w:spacing w:val="-1"/>
        </w:rPr>
        <w:t xml:space="preserve"> </w:t>
      </w:r>
      <w:r>
        <w:t>to manage congestion.</w:t>
      </w:r>
    </w:p>
    <w:p w14:paraId="5EA261E0" w14:textId="7389E297" w:rsidR="00C41784" w:rsidRDefault="00947520">
      <w:pPr>
        <w:pStyle w:val="BodyText"/>
        <w:spacing w:before="135" w:line="242" w:lineRule="auto"/>
        <w:ind w:left="155" w:right="122"/>
      </w:pPr>
      <w:r>
        <w:t>Another critical strategy to improve the</w:t>
      </w:r>
      <w:r>
        <w:rPr>
          <w:spacing w:val="-2"/>
        </w:rPr>
        <w:t xml:space="preserve"> </w:t>
      </w:r>
      <w:r>
        <w:t>use of California’s t</w:t>
      </w:r>
      <w:r>
        <w:t>ransportation system and prioritize</w:t>
      </w:r>
      <w:r>
        <w:rPr>
          <w:spacing w:val="-4"/>
        </w:rPr>
        <w:t xml:space="preserve"> </w:t>
      </w:r>
      <w:r>
        <w:t>people movement is</w:t>
      </w:r>
      <w:r>
        <w:rPr>
          <w:spacing w:val="-1"/>
        </w:rPr>
        <w:t xml:space="preserve"> </w:t>
      </w:r>
      <w:r>
        <w:t>to</w:t>
      </w:r>
      <w:r>
        <w:rPr>
          <w:spacing w:val="-3"/>
        </w:rPr>
        <w:t xml:space="preserve"> </w:t>
      </w:r>
      <w:r>
        <w:t>provide</w:t>
      </w:r>
      <w:r>
        <w:rPr>
          <w:spacing w:val="-4"/>
        </w:rPr>
        <w:t xml:space="preserve"> </w:t>
      </w:r>
      <w:r>
        <w:t xml:space="preserve">transit users, bicyclists, and pedestrians </w:t>
      </w:r>
      <w:del w:id="81" w:author="Shelley Jiang" w:date="2022-06-20T11:28:00Z">
        <w:r w:rsidDel="00516E35">
          <w:delText>is</w:delText>
        </w:r>
        <w:r w:rsidDel="00516E35">
          <w:rPr>
            <w:spacing w:val="-1"/>
          </w:rPr>
          <w:delText xml:space="preserve"> </w:delText>
        </w:r>
        <w:r w:rsidDel="00516E35">
          <w:delText xml:space="preserve">to provide </w:delText>
        </w:r>
      </w:del>
      <w:r>
        <w:t>the necessary road space for these modes to thrive and serve as high-quality alternatives</w:t>
      </w:r>
      <w:r>
        <w:rPr>
          <w:spacing w:val="-11"/>
        </w:rPr>
        <w:t xml:space="preserve"> </w:t>
      </w:r>
      <w:r>
        <w:t>to</w:t>
      </w:r>
      <w:r>
        <w:rPr>
          <w:spacing w:val="-14"/>
        </w:rPr>
        <w:t xml:space="preserve"> </w:t>
      </w:r>
      <w:r>
        <w:t>driving.</w:t>
      </w:r>
      <w:r>
        <w:rPr>
          <w:spacing w:val="-11"/>
        </w:rPr>
        <w:t xml:space="preserve"> </w:t>
      </w:r>
      <w:r>
        <w:t>While</w:t>
      </w:r>
      <w:r>
        <w:rPr>
          <w:spacing w:val="-15"/>
        </w:rPr>
        <w:t xml:space="preserve"> </w:t>
      </w:r>
      <w:r>
        <w:t>roadway</w:t>
      </w:r>
      <w:r>
        <w:rPr>
          <w:spacing w:val="-11"/>
        </w:rPr>
        <w:t xml:space="preserve"> </w:t>
      </w:r>
      <w:r>
        <w:t>pricing</w:t>
      </w:r>
      <w:r>
        <w:rPr>
          <w:spacing w:val="-12"/>
        </w:rPr>
        <w:t xml:space="preserve"> </w:t>
      </w:r>
      <w:r>
        <w:t>would</w:t>
      </w:r>
      <w:r>
        <w:rPr>
          <w:spacing w:val="-13"/>
        </w:rPr>
        <w:t xml:space="preserve"> </w:t>
      </w:r>
      <w:r>
        <w:t>reduce</w:t>
      </w:r>
      <w:r>
        <w:rPr>
          <w:spacing w:val="-11"/>
        </w:rPr>
        <w:t xml:space="preserve"> </w:t>
      </w:r>
      <w:r>
        <w:t>congestion</w:t>
      </w:r>
      <w:r>
        <w:rPr>
          <w:spacing w:val="-11"/>
        </w:rPr>
        <w:t xml:space="preserve"> </w:t>
      </w:r>
      <w:r>
        <w:t>and</w:t>
      </w:r>
      <w:r>
        <w:rPr>
          <w:spacing w:val="-8"/>
        </w:rPr>
        <w:t xml:space="preserve"> </w:t>
      </w:r>
      <w:r>
        <w:t>facilitate</w:t>
      </w:r>
      <w:r>
        <w:rPr>
          <w:spacing w:val="-11"/>
        </w:rPr>
        <w:t xml:space="preserve"> </w:t>
      </w:r>
      <w:r>
        <w:t>the flow of local transit in</w:t>
      </w:r>
      <w:r>
        <w:rPr>
          <w:spacing w:val="-4"/>
        </w:rPr>
        <w:t xml:space="preserve"> </w:t>
      </w:r>
      <w:r>
        <w:t>general purpose lanes,</w:t>
      </w:r>
      <w:r>
        <w:rPr>
          <w:spacing w:val="-5"/>
        </w:rPr>
        <w:t xml:space="preserve"> </w:t>
      </w:r>
      <w:commentRangeStart w:id="82"/>
      <w:r>
        <w:t>the capacity of</w:t>
      </w:r>
      <w:r>
        <w:rPr>
          <w:spacing w:val="-4"/>
        </w:rPr>
        <w:t xml:space="preserve"> </w:t>
      </w:r>
      <w:r>
        <w:t>major thoroughfares</w:t>
      </w:r>
      <w:r>
        <w:rPr>
          <w:spacing w:val="-2"/>
        </w:rPr>
        <w:t xml:space="preserve"> </w:t>
      </w:r>
      <w:r>
        <w:t>and other</w:t>
      </w:r>
      <w:r>
        <w:rPr>
          <w:spacing w:val="-6"/>
        </w:rPr>
        <w:t xml:space="preserve"> </w:t>
      </w:r>
      <w:r>
        <w:t>key</w:t>
      </w:r>
      <w:r>
        <w:rPr>
          <w:spacing w:val="-7"/>
        </w:rPr>
        <w:t xml:space="preserve"> </w:t>
      </w:r>
      <w:r>
        <w:t>corridors</w:t>
      </w:r>
      <w:r>
        <w:rPr>
          <w:spacing w:val="-8"/>
        </w:rPr>
        <w:t xml:space="preserve"> </w:t>
      </w:r>
      <w:r>
        <w:t>would</w:t>
      </w:r>
      <w:r>
        <w:rPr>
          <w:spacing w:val="-6"/>
        </w:rPr>
        <w:t xml:space="preserve"> </w:t>
      </w:r>
      <w:r>
        <w:t>be</w:t>
      </w:r>
      <w:r>
        <w:rPr>
          <w:spacing w:val="-7"/>
        </w:rPr>
        <w:t xml:space="preserve"> </w:t>
      </w:r>
      <w:r>
        <w:t>restricted</w:t>
      </w:r>
      <w:r>
        <w:rPr>
          <w:spacing w:val="-6"/>
        </w:rPr>
        <w:t xml:space="preserve"> </w:t>
      </w:r>
      <w:commentRangeEnd w:id="82"/>
      <w:r w:rsidR="00516E35">
        <w:rPr>
          <w:rStyle w:val="CommentReference"/>
        </w:rPr>
        <w:commentReference w:id="82"/>
      </w:r>
      <w:r>
        <w:t>unless</w:t>
      </w:r>
      <w:r>
        <w:rPr>
          <w:spacing w:val="-8"/>
        </w:rPr>
        <w:t xml:space="preserve"> </w:t>
      </w:r>
      <w:r>
        <w:t>dedicated</w:t>
      </w:r>
      <w:r>
        <w:rPr>
          <w:spacing w:val="-9"/>
        </w:rPr>
        <w:t xml:space="preserve"> </w:t>
      </w:r>
      <w:r>
        <w:t>bus</w:t>
      </w:r>
      <w:r>
        <w:rPr>
          <w:spacing w:val="-8"/>
        </w:rPr>
        <w:t xml:space="preserve"> </w:t>
      </w:r>
      <w:r>
        <w:t>lanes,</w:t>
      </w:r>
      <w:r>
        <w:rPr>
          <w:spacing w:val="-7"/>
        </w:rPr>
        <w:t xml:space="preserve"> </w:t>
      </w:r>
      <w:r>
        <w:t>transit</w:t>
      </w:r>
      <w:r>
        <w:rPr>
          <w:spacing w:val="-6"/>
        </w:rPr>
        <w:t xml:space="preserve"> </w:t>
      </w:r>
      <w:r>
        <w:t>signal</w:t>
      </w:r>
      <w:r>
        <w:rPr>
          <w:spacing w:val="-7"/>
        </w:rPr>
        <w:t xml:space="preserve"> </w:t>
      </w:r>
      <w:r>
        <w:t>priority</w:t>
      </w:r>
    </w:p>
    <w:p w14:paraId="1691A78B" w14:textId="77777777" w:rsidR="00C41784" w:rsidRDefault="00947520">
      <w:pPr>
        <w:pStyle w:val="BodyText"/>
        <w:spacing w:before="6"/>
        <w:rPr>
          <w:sz w:val="21"/>
        </w:rPr>
      </w:pPr>
      <w:r>
        <w:pict w14:anchorId="106E8A87">
          <v:rect id="docshape50" o:spid="_x0000_s2059" style="position:absolute;margin-left:64.8pt;margin-top:13.7pt;width:2in;height:.7pt;z-index:-15717888;mso-wrap-distance-left:0;mso-wrap-distance-right:0;mso-position-horizontal-relative:page" fillcolor="black" stroked="f">
            <w10:wrap type="topAndBottom" anchorx="page"/>
          </v:rect>
        </w:pict>
      </w:r>
    </w:p>
    <w:p w14:paraId="6CD538D0" w14:textId="77777777" w:rsidR="00C41784" w:rsidRDefault="00947520">
      <w:pPr>
        <w:spacing w:before="114" w:line="242" w:lineRule="auto"/>
        <w:ind w:left="155" w:right="122"/>
        <w:rPr>
          <w:sz w:val="20"/>
        </w:rPr>
      </w:pPr>
      <w:r>
        <w:rPr>
          <w:sz w:val="20"/>
          <w:vertAlign w:val="superscript"/>
        </w:rPr>
        <w:t>38</w:t>
      </w:r>
      <w:r>
        <w:rPr>
          <w:spacing w:val="-2"/>
          <w:sz w:val="20"/>
        </w:rPr>
        <w:t xml:space="preserve"> </w:t>
      </w:r>
      <w:bookmarkStart w:id="83" w:name="_bookmark37"/>
      <w:bookmarkEnd w:id="83"/>
      <w:r>
        <w:rPr>
          <w:sz w:val="20"/>
        </w:rPr>
        <w:t>Namely,</w:t>
      </w:r>
      <w:r>
        <w:rPr>
          <w:spacing w:val="-5"/>
          <w:sz w:val="20"/>
        </w:rPr>
        <w:t xml:space="preserve"> </w:t>
      </w:r>
      <w:r>
        <w:rPr>
          <w:sz w:val="20"/>
        </w:rPr>
        <w:t>those</w:t>
      </w:r>
      <w:r>
        <w:rPr>
          <w:spacing w:val="-7"/>
          <w:sz w:val="20"/>
        </w:rPr>
        <w:t xml:space="preserve"> </w:t>
      </w:r>
      <w:r>
        <w:rPr>
          <w:sz w:val="20"/>
        </w:rPr>
        <w:t>that</w:t>
      </w:r>
      <w:r>
        <w:rPr>
          <w:spacing w:val="-5"/>
          <w:sz w:val="20"/>
        </w:rPr>
        <w:t xml:space="preserve"> </w:t>
      </w:r>
      <w:r>
        <w:rPr>
          <w:sz w:val="20"/>
        </w:rPr>
        <w:t>can</w:t>
      </w:r>
      <w:r>
        <w:rPr>
          <w:spacing w:val="-7"/>
          <w:sz w:val="20"/>
        </w:rPr>
        <w:t xml:space="preserve"> </w:t>
      </w:r>
      <w:r>
        <w:rPr>
          <w:sz w:val="20"/>
        </w:rPr>
        <w:t>afford cars</w:t>
      </w:r>
      <w:r>
        <w:rPr>
          <w:spacing w:val="-1"/>
          <w:sz w:val="20"/>
        </w:rPr>
        <w:t xml:space="preserve"> </w:t>
      </w:r>
      <w:r>
        <w:rPr>
          <w:sz w:val="20"/>
        </w:rPr>
        <w:t>for</w:t>
      </w:r>
      <w:r>
        <w:rPr>
          <w:spacing w:val="-5"/>
          <w:sz w:val="20"/>
        </w:rPr>
        <w:t xml:space="preserve"> </w:t>
      </w:r>
      <w:r>
        <w:rPr>
          <w:sz w:val="20"/>
        </w:rPr>
        <w:t>all</w:t>
      </w:r>
      <w:r>
        <w:rPr>
          <w:spacing w:val="-2"/>
          <w:sz w:val="20"/>
        </w:rPr>
        <w:t xml:space="preserve"> </w:t>
      </w:r>
      <w:r>
        <w:rPr>
          <w:sz w:val="20"/>
        </w:rPr>
        <w:t>members</w:t>
      </w:r>
      <w:r>
        <w:rPr>
          <w:spacing w:val="-1"/>
          <w:sz w:val="20"/>
        </w:rPr>
        <w:t xml:space="preserve"> </w:t>
      </w:r>
      <w:r>
        <w:rPr>
          <w:sz w:val="20"/>
        </w:rPr>
        <w:t>of</w:t>
      </w:r>
      <w:r>
        <w:rPr>
          <w:spacing w:val="-12"/>
          <w:sz w:val="20"/>
        </w:rPr>
        <w:t xml:space="preserve"> </w:t>
      </w:r>
      <w:r>
        <w:rPr>
          <w:sz w:val="20"/>
        </w:rPr>
        <w:t>the</w:t>
      </w:r>
      <w:r>
        <w:rPr>
          <w:spacing w:val="-3"/>
          <w:sz w:val="20"/>
        </w:rPr>
        <w:t xml:space="preserve"> </w:t>
      </w:r>
      <w:r>
        <w:rPr>
          <w:sz w:val="20"/>
        </w:rPr>
        <w:t>household</w:t>
      </w:r>
      <w:r>
        <w:rPr>
          <w:spacing w:val="-4"/>
          <w:sz w:val="20"/>
        </w:rPr>
        <w:t xml:space="preserve"> </w:t>
      </w:r>
      <w:r>
        <w:rPr>
          <w:sz w:val="20"/>
        </w:rPr>
        <w:t>or</w:t>
      </w:r>
      <w:r>
        <w:rPr>
          <w:spacing w:val="-5"/>
          <w:sz w:val="20"/>
        </w:rPr>
        <w:t xml:space="preserve"> </w:t>
      </w:r>
      <w:r>
        <w:rPr>
          <w:sz w:val="20"/>
        </w:rPr>
        <w:t>the</w:t>
      </w:r>
      <w:r>
        <w:rPr>
          <w:spacing w:val="-3"/>
          <w:sz w:val="20"/>
        </w:rPr>
        <w:t xml:space="preserve"> </w:t>
      </w:r>
      <w:r>
        <w:rPr>
          <w:sz w:val="20"/>
        </w:rPr>
        <w:t>cost of</w:t>
      </w:r>
      <w:r>
        <w:rPr>
          <w:spacing w:val="-7"/>
          <w:sz w:val="20"/>
        </w:rPr>
        <w:t xml:space="preserve"> </w:t>
      </w:r>
      <w:r>
        <w:rPr>
          <w:sz w:val="20"/>
        </w:rPr>
        <w:t>housing</w:t>
      </w:r>
      <w:r>
        <w:rPr>
          <w:spacing w:val="-4"/>
          <w:sz w:val="20"/>
        </w:rPr>
        <w:t xml:space="preserve"> </w:t>
      </w:r>
      <w:r>
        <w:rPr>
          <w:sz w:val="20"/>
        </w:rPr>
        <w:t>in</w:t>
      </w:r>
      <w:r>
        <w:rPr>
          <w:spacing w:val="-3"/>
          <w:sz w:val="20"/>
        </w:rPr>
        <w:t xml:space="preserve"> </w:t>
      </w:r>
      <w:r>
        <w:rPr>
          <w:sz w:val="20"/>
        </w:rPr>
        <w:t>high accessibility locations.</w:t>
      </w:r>
    </w:p>
    <w:p w14:paraId="4AF1820B" w14:textId="77777777" w:rsidR="00C41784" w:rsidRDefault="00947520">
      <w:pPr>
        <w:spacing w:before="64" w:line="247" w:lineRule="auto"/>
        <w:ind w:left="155" w:right="172"/>
        <w:rPr>
          <w:sz w:val="20"/>
        </w:rPr>
      </w:pPr>
      <w:r>
        <w:rPr>
          <w:sz w:val="20"/>
          <w:vertAlign w:val="superscript"/>
        </w:rPr>
        <w:t>39</w:t>
      </w:r>
      <w:r>
        <w:rPr>
          <w:spacing w:val="-6"/>
          <w:sz w:val="20"/>
        </w:rPr>
        <w:t xml:space="preserve"> </w:t>
      </w:r>
      <w:bookmarkStart w:id="84" w:name="_bookmark38"/>
      <w:bookmarkEnd w:id="84"/>
      <w:r>
        <w:rPr>
          <w:sz w:val="20"/>
        </w:rPr>
        <w:t>See</w:t>
      </w:r>
      <w:r>
        <w:rPr>
          <w:spacing w:val="-7"/>
          <w:sz w:val="20"/>
        </w:rPr>
        <w:t xml:space="preserve"> </w:t>
      </w:r>
      <w:r>
        <w:rPr>
          <w:sz w:val="20"/>
        </w:rPr>
        <w:t>Brown,</w:t>
      </w:r>
      <w:r>
        <w:rPr>
          <w:spacing w:val="-9"/>
          <w:sz w:val="20"/>
        </w:rPr>
        <w:t xml:space="preserve"> </w:t>
      </w:r>
      <w:r>
        <w:rPr>
          <w:sz w:val="20"/>
        </w:rPr>
        <w:t>A.</w:t>
      </w:r>
      <w:r>
        <w:rPr>
          <w:spacing w:val="-4"/>
          <w:sz w:val="20"/>
        </w:rPr>
        <w:t xml:space="preserve"> </w:t>
      </w:r>
      <w:r>
        <w:rPr>
          <w:sz w:val="20"/>
        </w:rPr>
        <w:t>L.,</w:t>
      </w:r>
      <w:r>
        <w:rPr>
          <w:spacing w:val="-4"/>
          <w:sz w:val="20"/>
        </w:rPr>
        <w:t xml:space="preserve"> </w:t>
      </w:r>
      <w:r>
        <w:rPr>
          <w:sz w:val="20"/>
        </w:rPr>
        <w:t>Sperling,</w:t>
      </w:r>
      <w:r>
        <w:rPr>
          <w:spacing w:val="-4"/>
          <w:sz w:val="20"/>
        </w:rPr>
        <w:t xml:space="preserve"> </w:t>
      </w:r>
      <w:r>
        <w:rPr>
          <w:sz w:val="20"/>
        </w:rPr>
        <w:t>D.,</w:t>
      </w:r>
      <w:r>
        <w:rPr>
          <w:spacing w:val="-9"/>
          <w:sz w:val="20"/>
        </w:rPr>
        <w:t xml:space="preserve"> </w:t>
      </w:r>
      <w:r>
        <w:rPr>
          <w:sz w:val="20"/>
        </w:rPr>
        <w:t>et</w:t>
      </w:r>
      <w:r>
        <w:rPr>
          <w:spacing w:val="-10"/>
          <w:sz w:val="20"/>
        </w:rPr>
        <w:t xml:space="preserve"> </w:t>
      </w:r>
      <w:r>
        <w:rPr>
          <w:sz w:val="20"/>
        </w:rPr>
        <w:t>al,</w:t>
      </w:r>
      <w:r>
        <w:rPr>
          <w:spacing w:val="-4"/>
          <w:sz w:val="20"/>
        </w:rPr>
        <w:t xml:space="preserve"> </w:t>
      </w:r>
      <w:r>
        <w:rPr>
          <w:sz w:val="20"/>
        </w:rPr>
        <w:t>2021,</w:t>
      </w:r>
      <w:r>
        <w:rPr>
          <w:spacing w:val="-9"/>
          <w:sz w:val="20"/>
        </w:rPr>
        <w:t xml:space="preserve"> </w:t>
      </w:r>
      <w:r>
        <w:rPr>
          <w:sz w:val="20"/>
        </w:rPr>
        <w:t>“Driving</w:t>
      </w:r>
      <w:r>
        <w:rPr>
          <w:spacing w:val="-8"/>
          <w:sz w:val="20"/>
        </w:rPr>
        <w:t xml:space="preserve"> </w:t>
      </w:r>
      <w:r>
        <w:rPr>
          <w:sz w:val="20"/>
        </w:rPr>
        <w:t>California’s</w:t>
      </w:r>
      <w:r>
        <w:rPr>
          <w:spacing w:val="-5"/>
          <w:sz w:val="20"/>
        </w:rPr>
        <w:t xml:space="preserve"> </w:t>
      </w:r>
      <w:r>
        <w:rPr>
          <w:sz w:val="20"/>
        </w:rPr>
        <w:t>Transportation</w:t>
      </w:r>
      <w:r>
        <w:rPr>
          <w:spacing w:val="-12"/>
          <w:sz w:val="20"/>
        </w:rPr>
        <w:t xml:space="preserve"> </w:t>
      </w:r>
      <w:r>
        <w:rPr>
          <w:sz w:val="20"/>
        </w:rPr>
        <w:t>Emissions</w:t>
      </w:r>
      <w:r>
        <w:rPr>
          <w:spacing w:val="-10"/>
          <w:sz w:val="20"/>
        </w:rPr>
        <w:t xml:space="preserve"> </w:t>
      </w:r>
      <w:r>
        <w:rPr>
          <w:sz w:val="20"/>
        </w:rPr>
        <w:t>to</w:t>
      </w:r>
      <w:r>
        <w:rPr>
          <w:spacing w:val="-10"/>
          <w:sz w:val="20"/>
        </w:rPr>
        <w:t xml:space="preserve"> </w:t>
      </w:r>
      <w:r>
        <w:rPr>
          <w:sz w:val="20"/>
        </w:rPr>
        <w:t>Zero,”</w:t>
      </w:r>
      <w:r>
        <w:rPr>
          <w:spacing w:val="-9"/>
          <w:sz w:val="20"/>
        </w:rPr>
        <w:t xml:space="preserve"> </w:t>
      </w:r>
      <w:r>
        <w:rPr>
          <w:sz w:val="20"/>
        </w:rPr>
        <w:t>pages 237-253, UC Office of</w:t>
      </w:r>
      <w:r>
        <w:rPr>
          <w:spacing w:val="-4"/>
          <w:sz w:val="20"/>
        </w:rPr>
        <w:t xml:space="preserve"> </w:t>
      </w:r>
      <w:r>
        <w:rPr>
          <w:sz w:val="20"/>
        </w:rPr>
        <w:t>the President:</w:t>
      </w:r>
      <w:r>
        <w:rPr>
          <w:spacing w:val="-2"/>
          <w:sz w:val="20"/>
        </w:rPr>
        <w:t xml:space="preserve"> </w:t>
      </w:r>
      <w:r>
        <w:rPr>
          <w:sz w:val="20"/>
        </w:rPr>
        <w:t>University</w:t>
      </w:r>
      <w:r>
        <w:rPr>
          <w:spacing w:val="-4"/>
          <w:sz w:val="20"/>
        </w:rPr>
        <w:t xml:space="preserve"> </w:t>
      </w:r>
      <w:r>
        <w:rPr>
          <w:sz w:val="20"/>
        </w:rPr>
        <w:t>of</w:t>
      </w:r>
      <w:r>
        <w:rPr>
          <w:spacing w:val="-4"/>
          <w:sz w:val="20"/>
        </w:rPr>
        <w:t xml:space="preserve"> </w:t>
      </w:r>
      <w:r>
        <w:rPr>
          <w:sz w:val="20"/>
        </w:rPr>
        <w:t>California Institute</w:t>
      </w:r>
      <w:r>
        <w:rPr>
          <w:spacing w:val="-4"/>
          <w:sz w:val="20"/>
        </w:rPr>
        <w:t xml:space="preserve"> </w:t>
      </w:r>
      <w:r>
        <w:rPr>
          <w:sz w:val="20"/>
        </w:rPr>
        <w:t>of Transportation</w:t>
      </w:r>
      <w:r>
        <w:rPr>
          <w:spacing w:val="-4"/>
          <w:sz w:val="20"/>
        </w:rPr>
        <w:t xml:space="preserve"> </w:t>
      </w:r>
      <w:r>
        <w:rPr>
          <w:sz w:val="20"/>
        </w:rPr>
        <w:t>Studies,</w:t>
      </w:r>
      <w:r>
        <w:rPr>
          <w:spacing w:val="-2"/>
          <w:sz w:val="20"/>
        </w:rPr>
        <w:t xml:space="preserve"> </w:t>
      </w:r>
      <w:r>
        <w:rPr>
          <w:sz w:val="20"/>
        </w:rPr>
        <w:t xml:space="preserve">available </w:t>
      </w:r>
      <w:r>
        <w:rPr>
          <w:spacing w:val="-2"/>
          <w:sz w:val="20"/>
        </w:rPr>
        <w:t xml:space="preserve">at: </w:t>
      </w:r>
      <w:hyperlink r:id="rId65">
        <w:r>
          <w:rPr>
            <w:i/>
            <w:color w:val="0563C0"/>
            <w:spacing w:val="-2"/>
            <w:sz w:val="20"/>
            <w:u w:val="single" w:color="0563C0"/>
          </w:rPr>
          <w:t>https://escholarship.org/uc/item/3np3p2t0</w:t>
        </w:r>
      </w:hyperlink>
      <w:r>
        <w:rPr>
          <w:i/>
          <w:color w:val="0563C0"/>
          <w:spacing w:val="-2"/>
          <w:sz w:val="20"/>
        </w:rPr>
        <w:t xml:space="preserve"> </w:t>
      </w:r>
      <w:r>
        <w:rPr>
          <w:spacing w:val="-2"/>
          <w:sz w:val="20"/>
        </w:rPr>
        <w:t xml:space="preserve">and California Department of Transportation, </w:t>
      </w:r>
      <w:r>
        <w:rPr>
          <w:i/>
          <w:spacing w:val="-2"/>
          <w:sz w:val="20"/>
        </w:rPr>
        <w:t xml:space="preserve">California </w:t>
      </w:r>
      <w:r>
        <w:rPr>
          <w:i/>
          <w:sz w:val="20"/>
        </w:rPr>
        <w:t>Transportation</w:t>
      </w:r>
      <w:r>
        <w:rPr>
          <w:i/>
          <w:spacing w:val="-16"/>
          <w:sz w:val="20"/>
        </w:rPr>
        <w:t xml:space="preserve"> </w:t>
      </w:r>
      <w:r>
        <w:rPr>
          <w:i/>
          <w:sz w:val="20"/>
        </w:rPr>
        <w:t>Plan</w:t>
      </w:r>
      <w:r>
        <w:rPr>
          <w:i/>
          <w:spacing w:val="-15"/>
          <w:sz w:val="20"/>
        </w:rPr>
        <w:t xml:space="preserve"> </w:t>
      </w:r>
      <w:r>
        <w:rPr>
          <w:i/>
          <w:sz w:val="20"/>
        </w:rPr>
        <w:t>2050</w:t>
      </w:r>
      <w:r>
        <w:rPr>
          <w:sz w:val="20"/>
        </w:rPr>
        <w:t>,</w:t>
      </w:r>
      <w:r>
        <w:rPr>
          <w:spacing w:val="-15"/>
          <w:sz w:val="20"/>
        </w:rPr>
        <w:t xml:space="preserve"> </w:t>
      </w:r>
      <w:r>
        <w:rPr>
          <w:sz w:val="20"/>
        </w:rPr>
        <w:t>page</w:t>
      </w:r>
      <w:r>
        <w:rPr>
          <w:spacing w:val="-15"/>
          <w:sz w:val="20"/>
        </w:rPr>
        <w:t xml:space="preserve"> </w:t>
      </w:r>
      <w:r>
        <w:rPr>
          <w:sz w:val="20"/>
        </w:rPr>
        <w:t>86,</w:t>
      </w:r>
      <w:r>
        <w:rPr>
          <w:spacing w:val="-15"/>
          <w:sz w:val="20"/>
        </w:rPr>
        <w:t xml:space="preserve"> </w:t>
      </w:r>
      <w:r>
        <w:rPr>
          <w:sz w:val="20"/>
        </w:rPr>
        <w:t>available</w:t>
      </w:r>
      <w:r>
        <w:rPr>
          <w:spacing w:val="-15"/>
          <w:sz w:val="20"/>
        </w:rPr>
        <w:t xml:space="preserve"> </w:t>
      </w:r>
      <w:r>
        <w:rPr>
          <w:sz w:val="20"/>
        </w:rPr>
        <w:t>at:</w:t>
      </w:r>
      <w:r>
        <w:rPr>
          <w:spacing w:val="-15"/>
          <w:sz w:val="20"/>
        </w:rPr>
        <w:t xml:space="preserve"> </w:t>
      </w:r>
      <w:hyperlink r:id="rId66">
        <w:r>
          <w:rPr>
            <w:i/>
            <w:color w:val="0563C0"/>
            <w:sz w:val="20"/>
            <w:u w:val="single" w:color="0563C0"/>
          </w:rPr>
          <w:t>https://dot.ca.gov/-/media/dot-</w:t>
        </w:r>
      </w:hyperlink>
      <w:r>
        <w:rPr>
          <w:i/>
          <w:color w:val="0563C0"/>
          <w:sz w:val="20"/>
        </w:rPr>
        <w:t xml:space="preserve"> </w:t>
      </w:r>
      <w:hyperlink r:id="rId67">
        <w:r>
          <w:rPr>
            <w:i/>
            <w:color w:val="0563C0"/>
            <w:spacing w:val="-2"/>
            <w:sz w:val="20"/>
            <w:u w:val="single" w:color="0563C0"/>
          </w:rPr>
          <w:t>media/programs/transportation-planning/documents/ctp-2050-v3-a11y.pdf</w:t>
        </w:r>
      </w:hyperlink>
      <w:r>
        <w:rPr>
          <w:spacing w:val="-2"/>
          <w:sz w:val="20"/>
        </w:rPr>
        <w:t>.</w:t>
      </w:r>
    </w:p>
    <w:p w14:paraId="2E16AADA" w14:textId="77777777" w:rsidR="00C41784" w:rsidRDefault="00947520">
      <w:pPr>
        <w:spacing w:before="57" w:line="242" w:lineRule="auto"/>
        <w:ind w:left="155" w:right="285"/>
        <w:rPr>
          <w:sz w:val="20"/>
        </w:rPr>
      </w:pPr>
      <w:r>
        <w:rPr>
          <w:sz w:val="20"/>
          <w:vertAlign w:val="superscript"/>
        </w:rPr>
        <w:t>40</w:t>
      </w:r>
      <w:r>
        <w:rPr>
          <w:sz w:val="20"/>
        </w:rPr>
        <w:t xml:space="preserve"> </w:t>
      </w:r>
      <w:bookmarkStart w:id="85" w:name="_bookmark39"/>
      <w:bookmarkEnd w:id="85"/>
      <w:r>
        <w:rPr>
          <w:sz w:val="20"/>
        </w:rPr>
        <w:t>These metropolitan</w:t>
      </w:r>
      <w:r>
        <w:rPr>
          <w:spacing w:val="-3"/>
          <w:sz w:val="20"/>
        </w:rPr>
        <w:t xml:space="preserve"> </w:t>
      </w:r>
      <w:r>
        <w:rPr>
          <w:sz w:val="20"/>
        </w:rPr>
        <w:t>planning organizations</w:t>
      </w:r>
      <w:r>
        <w:rPr>
          <w:spacing w:val="-1"/>
          <w:sz w:val="20"/>
        </w:rPr>
        <w:t xml:space="preserve"> </w:t>
      </w:r>
      <w:r>
        <w:rPr>
          <w:sz w:val="20"/>
        </w:rPr>
        <w:t>are</w:t>
      </w:r>
      <w:r>
        <w:rPr>
          <w:spacing w:val="-2"/>
          <w:sz w:val="20"/>
        </w:rPr>
        <w:t xml:space="preserve"> </w:t>
      </w:r>
      <w:r>
        <w:rPr>
          <w:sz w:val="20"/>
        </w:rPr>
        <w:t>the Metropolitan</w:t>
      </w:r>
      <w:r>
        <w:rPr>
          <w:spacing w:val="-2"/>
          <w:sz w:val="20"/>
        </w:rPr>
        <w:t xml:space="preserve"> </w:t>
      </w:r>
      <w:r>
        <w:rPr>
          <w:sz w:val="20"/>
        </w:rPr>
        <w:t>Transportation</w:t>
      </w:r>
      <w:r>
        <w:rPr>
          <w:spacing w:val="-2"/>
          <w:sz w:val="20"/>
        </w:rPr>
        <w:t xml:space="preserve"> </w:t>
      </w:r>
      <w:r>
        <w:rPr>
          <w:sz w:val="20"/>
        </w:rPr>
        <w:t>Commission</w:t>
      </w:r>
      <w:r>
        <w:rPr>
          <w:spacing w:val="-2"/>
          <w:sz w:val="20"/>
        </w:rPr>
        <w:t xml:space="preserve"> </w:t>
      </w:r>
      <w:r>
        <w:rPr>
          <w:sz w:val="20"/>
        </w:rPr>
        <w:t>(MTC), the Sacramento</w:t>
      </w:r>
      <w:r>
        <w:rPr>
          <w:spacing w:val="29"/>
          <w:sz w:val="20"/>
        </w:rPr>
        <w:t xml:space="preserve"> </w:t>
      </w:r>
      <w:r>
        <w:rPr>
          <w:sz w:val="20"/>
        </w:rPr>
        <w:t>Area</w:t>
      </w:r>
      <w:r>
        <w:rPr>
          <w:spacing w:val="29"/>
          <w:sz w:val="20"/>
        </w:rPr>
        <w:t xml:space="preserve"> </w:t>
      </w:r>
      <w:r>
        <w:rPr>
          <w:sz w:val="20"/>
        </w:rPr>
        <w:t>Council</w:t>
      </w:r>
      <w:r>
        <w:rPr>
          <w:spacing w:val="34"/>
          <w:sz w:val="20"/>
        </w:rPr>
        <w:t xml:space="preserve"> </w:t>
      </w:r>
      <w:r>
        <w:rPr>
          <w:sz w:val="20"/>
        </w:rPr>
        <w:t>of Governments</w:t>
      </w:r>
      <w:r>
        <w:rPr>
          <w:spacing w:val="29"/>
          <w:sz w:val="20"/>
        </w:rPr>
        <w:t xml:space="preserve"> </w:t>
      </w:r>
      <w:r>
        <w:rPr>
          <w:sz w:val="20"/>
        </w:rPr>
        <w:t>(SACOG),</w:t>
      </w:r>
      <w:r>
        <w:rPr>
          <w:spacing w:val="29"/>
          <w:sz w:val="20"/>
        </w:rPr>
        <w:t xml:space="preserve"> </w:t>
      </w:r>
      <w:r>
        <w:rPr>
          <w:sz w:val="20"/>
        </w:rPr>
        <w:t>the</w:t>
      </w:r>
      <w:r>
        <w:rPr>
          <w:spacing w:val="32"/>
          <w:sz w:val="20"/>
        </w:rPr>
        <w:t xml:space="preserve"> </w:t>
      </w:r>
      <w:r>
        <w:rPr>
          <w:sz w:val="20"/>
        </w:rPr>
        <w:t>San</w:t>
      </w:r>
      <w:r>
        <w:rPr>
          <w:spacing w:val="32"/>
          <w:sz w:val="20"/>
        </w:rPr>
        <w:t xml:space="preserve"> </w:t>
      </w:r>
      <w:r>
        <w:rPr>
          <w:sz w:val="20"/>
        </w:rPr>
        <w:t>Diego</w:t>
      </w:r>
      <w:r>
        <w:rPr>
          <w:spacing w:val="29"/>
          <w:sz w:val="20"/>
        </w:rPr>
        <w:t xml:space="preserve"> </w:t>
      </w:r>
      <w:r>
        <w:rPr>
          <w:sz w:val="20"/>
        </w:rPr>
        <w:t>Association of</w:t>
      </w:r>
      <w:r>
        <w:rPr>
          <w:spacing w:val="34"/>
          <w:sz w:val="20"/>
        </w:rPr>
        <w:t xml:space="preserve"> </w:t>
      </w:r>
      <w:r>
        <w:rPr>
          <w:sz w:val="20"/>
        </w:rPr>
        <w:t>Governments (SANDAG), and the Southern California Association of Governments (SCAG).</w:t>
      </w:r>
    </w:p>
    <w:p w14:paraId="36A53248" w14:textId="77777777" w:rsidR="00C41784" w:rsidRDefault="00C41784">
      <w:pPr>
        <w:spacing w:line="242" w:lineRule="auto"/>
        <w:rPr>
          <w:sz w:val="20"/>
        </w:rPr>
        <w:sectPr w:rsidR="00C41784">
          <w:pgSz w:w="12240" w:h="15840"/>
          <w:pgMar w:top="1540" w:right="1180" w:bottom="1280" w:left="1140" w:header="838" w:footer="1088" w:gutter="0"/>
          <w:cols w:space="720"/>
        </w:sectPr>
      </w:pPr>
    </w:p>
    <w:p w14:paraId="7A86B9C3" w14:textId="77777777" w:rsidR="00C41784" w:rsidRDefault="00947520">
      <w:pPr>
        <w:pStyle w:val="BodyText"/>
        <w:spacing w:before="91" w:line="242" w:lineRule="auto"/>
        <w:ind w:left="155" w:right="639"/>
        <w:jc w:val="both"/>
      </w:pPr>
      <w:bookmarkStart w:id="86" w:name="3.2.1_Vision"/>
      <w:bookmarkStart w:id="87" w:name="3.2.2_Objectives"/>
      <w:bookmarkEnd w:id="86"/>
      <w:bookmarkEnd w:id="87"/>
      <w:r>
        <w:lastRenderedPageBreak/>
        <w:t>schemes,</w:t>
      </w:r>
      <w:r>
        <w:rPr>
          <w:spacing w:val="-7"/>
        </w:rPr>
        <w:t xml:space="preserve"> </w:t>
      </w:r>
      <w:r>
        <w:t>and</w:t>
      </w:r>
      <w:r>
        <w:rPr>
          <w:spacing w:val="-10"/>
        </w:rPr>
        <w:t xml:space="preserve"> </w:t>
      </w:r>
      <w:r>
        <w:t>other</w:t>
      </w:r>
      <w:r>
        <w:rPr>
          <w:spacing w:val="-6"/>
        </w:rPr>
        <w:t xml:space="preserve"> </w:t>
      </w:r>
      <w:r>
        <w:t>measures</w:t>
      </w:r>
      <w:r>
        <w:rPr>
          <w:spacing w:val="-9"/>
        </w:rPr>
        <w:t xml:space="preserve"> </w:t>
      </w:r>
      <w:r>
        <w:t>that</w:t>
      </w:r>
      <w:r>
        <w:rPr>
          <w:spacing w:val="-5"/>
        </w:rPr>
        <w:t xml:space="preserve"> </w:t>
      </w:r>
      <w:r>
        <w:t>enhance</w:t>
      </w:r>
      <w:r>
        <w:rPr>
          <w:spacing w:val="-11"/>
        </w:rPr>
        <w:t xml:space="preserve"> </w:t>
      </w:r>
      <w:r>
        <w:t>transit</w:t>
      </w:r>
      <w:r>
        <w:rPr>
          <w:spacing w:val="-6"/>
        </w:rPr>
        <w:t xml:space="preserve"> </w:t>
      </w:r>
      <w:r>
        <w:t>operations</w:t>
      </w:r>
      <w:r>
        <w:rPr>
          <w:spacing w:val="-9"/>
        </w:rPr>
        <w:t xml:space="preserve"> </w:t>
      </w:r>
      <w:r>
        <w:t>are</w:t>
      </w:r>
      <w:r>
        <w:rPr>
          <w:spacing w:val="-7"/>
        </w:rPr>
        <w:t xml:space="preserve"> </w:t>
      </w:r>
      <w:r>
        <w:t>also</w:t>
      </w:r>
      <w:r>
        <w:rPr>
          <w:spacing w:val="-11"/>
        </w:rPr>
        <w:t xml:space="preserve"> </w:t>
      </w:r>
      <w:r>
        <w:t>implemented. Likewise,</w:t>
      </w:r>
      <w:r>
        <w:rPr>
          <w:spacing w:val="-14"/>
        </w:rPr>
        <w:t xml:space="preserve"> </w:t>
      </w:r>
      <w:r>
        <w:t>it</w:t>
      </w:r>
      <w:r>
        <w:rPr>
          <w:spacing w:val="-12"/>
        </w:rPr>
        <w:t xml:space="preserve"> </w:t>
      </w:r>
      <w:r>
        <w:t>is</w:t>
      </w:r>
      <w:r>
        <w:rPr>
          <w:spacing w:val="-15"/>
        </w:rPr>
        <w:t xml:space="preserve"> </w:t>
      </w:r>
      <w:r>
        <w:t>essential</w:t>
      </w:r>
      <w:r>
        <w:rPr>
          <w:spacing w:val="-18"/>
        </w:rPr>
        <w:t xml:space="preserve"> </w:t>
      </w:r>
      <w:r>
        <w:t>to</w:t>
      </w:r>
      <w:r>
        <w:rPr>
          <w:spacing w:val="-12"/>
        </w:rPr>
        <w:t xml:space="preserve"> </w:t>
      </w:r>
      <w:r>
        <w:t>prioritize</w:t>
      </w:r>
      <w:r>
        <w:rPr>
          <w:spacing w:val="-13"/>
        </w:rPr>
        <w:t xml:space="preserve"> </w:t>
      </w:r>
      <w:r>
        <w:t>the</w:t>
      </w:r>
      <w:r>
        <w:rPr>
          <w:spacing w:val="-13"/>
        </w:rPr>
        <w:t xml:space="preserve"> </w:t>
      </w:r>
      <w:r>
        <w:t>expansion</w:t>
      </w:r>
      <w:r>
        <w:rPr>
          <w:spacing w:val="-13"/>
        </w:rPr>
        <w:t xml:space="preserve"> </w:t>
      </w:r>
      <w:r>
        <w:t>of</w:t>
      </w:r>
      <w:r>
        <w:rPr>
          <w:spacing w:val="-13"/>
        </w:rPr>
        <w:t xml:space="preserve"> </w:t>
      </w:r>
      <w:r>
        <w:t>bike</w:t>
      </w:r>
      <w:r>
        <w:rPr>
          <w:spacing w:val="-13"/>
        </w:rPr>
        <w:t xml:space="preserve"> </w:t>
      </w:r>
      <w:r>
        <w:t>lanes,</w:t>
      </w:r>
      <w:r>
        <w:rPr>
          <w:spacing w:val="-14"/>
        </w:rPr>
        <w:t xml:space="preserve"> </w:t>
      </w:r>
      <w:r>
        <w:t>sidewa</w:t>
      </w:r>
      <w:r>
        <w:t>lks,</w:t>
      </w:r>
      <w:r>
        <w:rPr>
          <w:spacing w:val="-14"/>
        </w:rPr>
        <w:t xml:space="preserve"> </w:t>
      </w:r>
      <w:r>
        <w:t>and</w:t>
      </w:r>
      <w:r>
        <w:rPr>
          <w:spacing w:val="-16"/>
        </w:rPr>
        <w:t xml:space="preserve"> </w:t>
      </w:r>
      <w:r>
        <w:t>other active</w:t>
      </w:r>
      <w:r>
        <w:rPr>
          <w:spacing w:val="-11"/>
        </w:rPr>
        <w:t xml:space="preserve"> </w:t>
      </w:r>
      <w:r>
        <w:t>transportation</w:t>
      </w:r>
      <w:r>
        <w:rPr>
          <w:spacing w:val="-11"/>
        </w:rPr>
        <w:t xml:space="preserve"> </w:t>
      </w:r>
      <w:r>
        <w:t>pathways</w:t>
      </w:r>
      <w:r>
        <w:rPr>
          <w:spacing w:val="-12"/>
        </w:rPr>
        <w:t xml:space="preserve"> </w:t>
      </w:r>
      <w:r>
        <w:t>in</w:t>
      </w:r>
      <w:r>
        <w:rPr>
          <w:spacing w:val="-11"/>
        </w:rPr>
        <w:t xml:space="preserve"> </w:t>
      </w:r>
      <w:r>
        <w:t>order</w:t>
      </w:r>
      <w:r>
        <w:rPr>
          <w:spacing w:val="-10"/>
        </w:rPr>
        <w:t xml:space="preserve"> </w:t>
      </w:r>
      <w:r>
        <w:t>to</w:t>
      </w:r>
      <w:r>
        <w:rPr>
          <w:spacing w:val="-10"/>
        </w:rPr>
        <w:t xml:space="preserve"> </w:t>
      </w:r>
      <w:r>
        <w:t>increase</w:t>
      </w:r>
      <w:r>
        <w:rPr>
          <w:spacing w:val="-11"/>
        </w:rPr>
        <w:t xml:space="preserve"> </w:t>
      </w:r>
      <w:r>
        <w:t>system</w:t>
      </w:r>
      <w:r>
        <w:rPr>
          <w:spacing w:val="-10"/>
        </w:rPr>
        <w:t xml:space="preserve"> </w:t>
      </w:r>
      <w:r>
        <w:t>capacity</w:t>
      </w:r>
      <w:r>
        <w:rPr>
          <w:spacing w:val="-11"/>
        </w:rPr>
        <w:t xml:space="preserve"> </w:t>
      </w:r>
      <w:r>
        <w:t>and</w:t>
      </w:r>
      <w:r>
        <w:rPr>
          <w:spacing w:val="-10"/>
        </w:rPr>
        <w:t xml:space="preserve"> </w:t>
      </w:r>
      <w:r>
        <w:t>improve</w:t>
      </w:r>
      <w:r>
        <w:rPr>
          <w:spacing w:val="-14"/>
        </w:rPr>
        <w:t xml:space="preserve"> </w:t>
      </w:r>
      <w:r>
        <w:t>and accessibility for all.</w:t>
      </w:r>
    </w:p>
    <w:p w14:paraId="1D91643B" w14:textId="77777777" w:rsidR="00C41784" w:rsidRDefault="00947520">
      <w:pPr>
        <w:pStyle w:val="Heading3"/>
        <w:numPr>
          <w:ilvl w:val="2"/>
          <w:numId w:val="8"/>
        </w:numPr>
        <w:tabs>
          <w:tab w:val="left" w:pos="896"/>
        </w:tabs>
        <w:spacing w:before="171"/>
        <w:ind w:hanging="741"/>
      </w:pPr>
      <w:r>
        <w:rPr>
          <w:color w:val="0E597B"/>
          <w:spacing w:val="-2"/>
        </w:rPr>
        <w:t>Vision</w:t>
      </w:r>
    </w:p>
    <w:p w14:paraId="6DBEDE9B" w14:textId="77777777" w:rsidR="00C41784" w:rsidRDefault="00947520">
      <w:pPr>
        <w:pStyle w:val="BodyText"/>
        <w:spacing w:before="144" w:line="244" w:lineRule="auto"/>
        <w:ind w:left="155" w:right="122"/>
      </w:pPr>
      <w:r>
        <w:t>To</w:t>
      </w:r>
      <w:r>
        <w:rPr>
          <w:spacing w:val="-15"/>
        </w:rPr>
        <w:t xml:space="preserve"> </w:t>
      </w:r>
      <w:r>
        <w:t>meet</w:t>
      </w:r>
      <w:r>
        <w:rPr>
          <w:spacing w:val="-14"/>
        </w:rPr>
        <w:t xml:space="preserve"> </w:t>
      </w:r>
      <w:r>
        <w:t>the</w:t>
      </w:r>
      <w:r>
        <w:rPr>
          <w:spacing w:val="-14"/>
        </w:rPr>
        <w:t xml:space="preserve"> </w:t>
      </w:r>
      <w:r>
        <w:t>State’s</w:t>
      </w:r>
      <w:r>
        <w:rPr>
          <w:spacing w:val="-16"/>
        </w:rPr>
        <w:t xml:space="preserve"> </w:t>
      </w:r>
      <w:r>
        <w:t>carbon</w:t>
      </w:r>
      <w:r>
        <w:rPr>
          <w:spacing w:val="-18"/>
        </w:rPr>
        <w:t xml:space="preserve"> </w:t>
      </w:r>
      <w:r>
        <w:t>neutrality</w:t>
      </w:r>
      <w:r>
        <w:rPr>
          <w:spacing w:val="-19"/>
        </w:rPr>
        <w:t xml:space="preserve"> </w:t>
      </w:r>
      <w:r>
        <w:t>no</w:t>
      </w:r>
      <w:r>
        <w:rPr>
          <w:spacing w:val="-13"/>
        </w:rPr>
        <w:t xml:space="preserve"> </w:t>
      </w:r>
      <w:r>
        <w:t>later</w:t>
      </w:r>
      <w:r>
        <w:rPr>
          <w:spacing w:val="-18"/>
        </w:rPr>
        <w:t xml:space="preserve"> </w:t>
      </w:r>
      <w:r>
        <w:t>than</w:t>
      </w:r>
      <w:r>
        <w:rPr>
          <w:spacing w:val="-13"/>
        </w:rPr>
        <w:t xml:space="preserve"> </w:t>
      </w:r>
      <w:r>
        <w:t>2045,</w:t>
      </w:r>
      <w:r>
        <w:rPr>
          <w:spacing w:val="-15"/>
        </w:rPr>
        <w:t xml:space="preserve"> </w:t>
      </w:r>
      <w:r>
        <w:t>and</w:t>
      </w:r>
      <w:r>
        <w:rPr>
          <w:spacing w:val="-13"/>
        </w:rPr>
        <w:t xml:space="preserve"> </w:t>
      </w:r>
      <w:r>
        <w:t>advance</w:t>
      </w:r>
      <w:r>
        <w:rPr>
          <w:spacing w:val="-14"/>
        </w:rPr>
        <w:t xml:space="preserve"> </w:t>
      </w:r>
      <w:r>
        <w:t>equity,</w:t>
      </w:r>
      <w:r>
        <w:rPr>
          <w:spacing w:val="-15"/>
        </w:rPr>
        <w:t xml:space="preserve"> </w:t>
      </w:r>
      <w:r>
        <w:t>California will have:</w:t>
      </w:r>
    </w:p>
    <w:p w14:paraId="4E6EE2D5" w14:textId="77777777" w:rsidR="00C41784" w:rsidRDefault="00947520">
      <w:pPr>
        <w:pStyle w:val="ListParagraph"/>
        <w:numPr>
          <w:ilvl w:val="3"/>
          <w:numId w:val="8"/>
        </w:numPr>
        <w:tabs>
          <w:tab w:val="left" w:pos="876"/>
        </w:tabs>
        <w:spacing w:before="161"/>
        <w:ind w:hanging="361"/>
        <w:rPr>
          <w:sz w:val="24"/>
        </w:rPr>
      </w:pPr>
      <w:r>
        <w:rPr>
          <w:sz w:val="24"/>
        </w:rPr>
        <w:t>A</w:t>
      </w:r>
      <w:r>
        <w:rPr>
          <w:spacing w:val="-16"/>
          <w:sz w:val="24"/>
        </w:rPr>
        <w:t xml:space="preserve"> </w:t>
      </w:r>
      <w:r>
        <w:rPr>
          <w:sz w:val="24"/>
        </w:rPr>
        <w:t>transportation</w:t>
      </w:r>
      <w:r>
        <w:rPr>
          <w:spacing w:val="-14"/>
          <w:sz w:val="24"/>
        </w:rPr>
        <w:t xml:space="preserve"> </w:t>
      </w:r>
      <w:r>
        <w:rPr>
          <w:sz w:val="24"/>
        </w:rPr>
        <w:t>system</w:t>
      </w:r>
      <w:r>
        <w:rPr>
          <w:spacing w:val="-13"/>
          <w:sz w:val="24"/>
        </w:rPr>
        <w:t xml:space="preserve"> </w:t>
      </w:r>
      <w:r>
        <w:rPr>
          <w:sz w:val="24"/>
        </w:rPr>
        <w:t>that</w:t>
      </w:r>
      <w:r>
        <w:rPr>
          <w:spacing w:val="-13"/>
          <w:sz w:val="24"/>
        </w:rPr>
        <w:t xml:space="preserve"> </w:t>
      </w:r>
      <w:r>
        <w:rPr>
          <w:sz w:val="24"/>
        </w:rPr>
        <w:t>clearly</w:t>
      </w:r>
      <w:r>
        <w:rPr>
          <w:spacing w:val="-18"/>
          <w:sz w:val="24"/>
        </w:rPr>
        <w:t xml:space="preserve"> </w:t>
      </w:r>
      <w:r>
        <w:rPr>
          <w:sz w:val="24"/>
        </w:rPr>
        <w:t>prioritizes</w:t>
      </w:r>
      <w:r>
        <w:rPr>
          <w:spacing w:val="-17"/>
          <w:sz w:val="24"/>
        </w:rPr>
        <w:t xml:space="preserve"> </w:t>
      </w:r>
      <w:r>
        <w:rPr>
          <w:sz w:val="24"/>
        </w:rPr>
        <w:t>the</w:t>
      </w:r>
      <w:r>
        <w:rPr>
          <w:spacing w:val="-13"/>
          <w:sz w:val="24"/>
        </w:rPr>
        <w:t xml:space="preserve"> </w:t>
      </w:r>
      <w:r>
        <w:rPr>
          <w:sz w:val="24"/>
        </w:rPr>
        <w:t>movement</w:t>
      </w:r>
      <w:r>
        <w:rPr>
          <w:spacing w:val="-13"/>
          <w:sz w:val="24"/>
        </w:rPr>
        <w:t xml:space="preserve"> </w:t>
      </w:r>
      <w:r>
        <w:rPr>
          <w:sz w:val="24"/>
        </w:rPr>
        <w:t>of</w:t>
      </w:r>
      <w:r>
        <w:rPr>
          <w:spacing w:val="-17"/>
          <w:sz w:val="24"/>
        </w:rPr>
        <w:t xml:space="preserve"> </w:t>
      </w:r>
      <w:r>
        <w:rPr>
          <w:sz w:val="24"/>
        </w:rPr>
        <w:t>people</w:t>
      </w:r>
      <w:r>
        <w:rPr>
          <w:spacing w:val="-18"/>
          <w:sz w:val="24"/>
        </w:rPr>
        <w:t xml:space="preserve"> </w:t>
      </w:r>
      <w:r>
        <w:rPr>
          <w:sz w:val="24"/>
        </w:rPr>
        <w:t>over</w:t>
      </w:r>
      <w:r>
        <w:rPr>
          <w:spacing w:val="-13"/>
          <w:sz w:val="24"/>
        </w:rPr>
        <w:t xml:space="preserve"> </w:t>
      </w:r>
      <w:r>
        <w:rPr>
          <w:spacing w:val="-2"/>
          <w:sz w:val="24"/>
        </w:rPr>
        <w:t>cars.</w:t>
      </w:r>
    </w:p>
    <w:p w14:paraId="0F00EF68" w14:textId="77777777" w:rsidR="00C41784" w:rsidRDefault="00947520">
      <w:pPr>
        <w:pStyle w:val="ListParagraph"/>
        <w:numPr>
          <w:ilvl w:val="3"/>
          <w:numId w:val="8"/>
        </w:numPr>
        <w:tabs>
          <w:tab w:val="left" w:pos="876"/>
        </w:tabs>
        <w:spacing w:before="5"/>
        <w:ind w:right="203"/>
        <w:rPr>
          <w:sz w:val="24"/>
        </w:rPr>
      </w:pPr>
      <w:r>
        <w:rPr>
          <w:sz w:val="24"/>
        </w:rPr>
        <w:t>A</w:t>
      </w:r>
      <w:r>
        <w:rPr>
          <w:spacing w:val="-9"/>
          <w:sz w:val="24"/>
        </w:rPr>
        <w:t xml:space="preserve"> </w:t>
      </w:r>
      <w:r>
        <w:rPr>
          <w:sz w:val="24"/>
        </w:rPr>
        <w:t>restructured</w:t>
      </w:r>
      <w:r>
        <w:rPr>
          <w:spacing w:val="-7"/>
          <w:sz w:val="24"/>
        </w:rPr>
        <w:t xml:space="preserve"> </w:t>
      </w:r>
      <w:r>
        <w:rPr>
          <w:sz w:val="24"/>
        </w:rPr>
        <w:t>monetary</w:t>
      </w:r>
      <w:r>
        <w:rPr>
          <w:spacing w:val="-9"/>
          <w:sz w:val="24"/>
        </w:rPr>
        <w:t xml:space="preserve"> </w:t>
      </w:r>
      <w:r>
        <w:rPr>
          <w:sz w:val="24"/>
        </w:rPr>
        <w:t>cost</w:t>
      </w:r>
      <w:r>
        <w:rPr>
          <w:spacing w:val="-12"/>
          <w:sz w:val="24"/>
        </w:rPr>
        <w:t xml:space="preserve"> </w:t>
      </w:r>
      <w:r>
        <w:rPr>
          <w:sz w:val="24"/>
        </w:rPr>
        <w:t>equation</w:t>
      </w:r>
      <w:r>
        <w:rPr>
          <w:spacing w:val="-12"/>
          <w:sz w:val="24"/>
        </w:rPr>
        <w:t xml:space="preserve"> </w:t>
      </w:r>
      <w:r>
        <w:rPr>
          <w:sz w:val="24"/>
        </w:rPr>
        <w:t>for</w:t>
      </w:r>
      <w:r>
        <w:rPr>
          <w:spacing w:val="-7"/>
          <w:sz w:val="24"/>
        </w:rPr>
        <w:t xml:space="preserve"> </w:t>
      </w:r>
      <w:r>
        <w:rPr>
          <w:sz w:val="24"/>
        </w:rPr>
        <w:t>all</w:t>
      </w:r>
      <w:r>
        <w:rPr>
          <w:spacing w:val="-13"/>
          <w:sz w:val="24"/>
        </w:rPr>
        <w:t xml:space="preserve"> </w:t>
      </w:r>
      <w:r>
        <w:rPr>
          <w:sz w:val="24"/>
        </w:rPr>
        <w:t>modes</w:t>
      </w:r>
      <w:r>
        <w:rPr>
          <w:spacing w:val="-15"/>
          <w:sz w:val="24"/>
        </w:rPr>
        <w:t xml:space="preserve"> </w:t>
      </w:r>
      <w:r>
        <w:rPr>
          <w:sz w:val="24"/>
        </w:rPr>
        <w:t>to</w:t>
      </w:r>
      <w:r>
        <w:rPr>
          <w:spacing w:val="-7"/>
          <w:sz w:val="24"/>
        </w:rPr>
        <w:t xml:space="preserve"> </w:t>
      </w:r>
      <w:r>
        <w:rPr>
          <w:sz w:val="24"/>
        </w:rPr>
        <w:t>clearly</w:t>
      </w:r>
      <w:r>
        <w:rPr>
          <w:spacing w:val="-9"/>
          <w:sz w:val="24"/>
        </w:rPr>
        <w:t xml:space="preserve"> </w:t>
      </w:r>
      <w:r>
        <w:rPr>
          <w:sz w:val="24"/>
        </w:rPr>
        <w:t>represent</w:t>
      </w:r>
      <w:r>
        <w:rPr>
          <w:spacing w:val="-7"/>
          <w:sz w:val="24"/>
        </w:rPr>
        <w:t xml:space="preserve"> </w:t>
      </w:r>
      <w:r>
        <w:rPr>
          <w:sz w:val="24"/>
        </w:rPr>
        <w:t>the</w:t>
      </w:r>
      <w:r>
        <w:rPr>
          <w:spacing w:val="-8"/>
          <w:sz w:val="24"/>
        </w:rPr>
        <w:t xml:space="preserve"> </w:t>
      </w:r>
      <w:r>
        <w:rPr>
          <w:sz w:val="24"/>
        </w:rPr>
        <w:t>costs and benefits that each mode represents to California.</w:t>
      </w:r>
    </w:p>
    <w:p w14:paraId="31ED1D15" w14:textId="77777777" w:rsidR="00C41784" w:rsidRDefault="00947520">
      <w:pPr>
        <w:pStyle w:val="ListParagraph"/>
        <w:numPr>
          <w:ilvl w:val="3"/>
          <w:numId w:val="8"/>
        </w:numPr>
        <w:tabs>
          <w:tab w:val="left" w:pos="876"/>
        </w:tabs>
        <w:spacing w:before="4" w:line="244" w:lineRule="auto"/>
        <w:ind w:right="374"/>
        <w:rPr>
          <w:sz w:val="24"/>
        </w:rPr>
      </w:pPr>
      <w:r>
        <w:rPr>
          <w:sz w:val="24"/>
        </w:rPr>
        <w:t>The</w:t>
      </w:r>
      <w:r>
        <w:rPr>
          <w:spacing w:val="-12"/>
          <w:sz w:val="24"/>
        </w:rPr>
        <w:t xml:space="preserve"> </w:t>
      </w:r>
      <w:r>
        <w:rPr>
          <w:sz w:val="24"/>
        </w:rPr>
        <w:t>necessary</w:t>
      </w:r>
      <w:r>
        <w:rPr>
          <w:spacing w:val="-18"/>
          <w:sz w:val="24"/>
        </w:rPr>
        <w:t xml:space="preserve"> </w:t>
      </w:r>
      <w:r>
        <w:rPr>
          <w:sz w:val="24"/>
        </w:rPr>
        <w:t>road</w:t>
      </w:r>
      <w:r>
        <w:rPr>
          <w:spacing w:val="-16"/>
          <w:sz w:val="24"/>
        </w:rPr>
        <w:t xml:space="preserve"> </w:t>
      </w:r>
      <w:r>
        <w:rPr>
          <w:sz w:val="24"/>
        </w:rPr>
        <w:t>space</w:t>
      </w:r>
      <w:r>
        <w:rPr>
          <w:spacing w:val="-13"/>
          <w:sz w:val="24"/>
        </w:rPr>
        <w:t xml:space="preserve"> </w:t>
      </w:r>
      <w:r>
        <w:rPr>
          <w:sz w:val="24"/>
        </w:rPr>
        <w:t>for</w:t>
      </w:r>
      <w:r>
        <w:rPr>
          <w:spacing w:val="-12"/>
          <w:sz w:val="24"/>
        </w:rPr>
        <w:t xml:space="preserve"> </w:t>
      </w:r>
      <w:r>
        <w:rPr>
          <w:sz w:val="24"/>
        </w:rPr>
        <w:t>transit</w:t>
      </w:r>
      <w:r>
        <w:rPr>
          <w:spacing w:val="-12"/>
          <w:sz w:val="24"/>
        </w:rPr>
        <w:t xml:space="preserve"> </w:t>
      </w:r>
      <w:r>
        <w:rPr>
          <w:sz w:val="24"/>
        </w:rPr>
        <w:t>and</w:t>
      </w:r>
      <w:r>
        <w:rPr>
          <w:spacing w:val="-12"/>
          <w:sz w:val="24"/>
        </w:rPr>
        <w:t xml:space="preserve"> </w:t>
      </w:r>
      <w:r>
        <w:rPr>
          <w:sz w:val="24"/>
        </w:rPr>
        <w:t>active</w:t>
      </w:r>
      <w:r>
        <w:rPr>
          <w:spacing w:val="-13"/>
          <w:sz w:val="24"/>
        </w:rPr>
        <w:t xml:space="preserve"> </w:t>
      </w:r>
      <w:r>
        <w:rPr>
          <w:sz w:val="24"/>
        </w:rPr>
        <w:t>transportation</w:t>
      </w:r>
      <w:r>
        <w:rPr>
          <w:spacing w:val="-13"/>
          <w:sz w:val="24"/>
        </w:rPr>
        <w:t xml:space="preserve"> </w:t>
      </w:r>
      <w:r>
        <w:rPr>
          <w:sz w:val="24"/>
        </w:rPr>
        <w:t>to</w:t>
      </w:r>
      <w:r>
        <w:rPr>
          <w:spacing w:val="-17"/>
          <w:sz w:val="24"/>
        </w:rPr>
        <w:t xml:space="preserve"> </w:t>
      </w:r>
      <w:r>
        <w:rPr>
          <w:sz w:val="24"/>
        </w:rPr>
        <w:t>thrive</w:t>
      </w:r>
      <w:r>
        <w:rPr>
          <w:spacing w:val="-13"/>
          <w:sz w:val="24"/>
        </w:rPr>
        <w:t xml:space="preserve"> </w:t>
      </w:r>
      <w:r>
        <w:rPr>
          <w:sz w:val="24"/>
        </w:rPr>
        <w:t>and</w:t>
      </w:r>
      <w:r>
        <w:rPr>
          <w:spacing w:val="-16"/>
          <w:sz w:val="24"/>
        </w:rPr>
        <w:t xml:space="preserve"> </w:t>
      </w:r>
      <w:r>
        <w:rPr>
          <w:sz w:val="24"/>
        </w:rPr>
        <w:t>offer high-quality services.</w:t>
      </w:r>
    </w:p>
    <w:p w14:paraId="70818039" w14:textId="77777777" w:rsidR="00C41784" w:rsidRDefault="00947520">
      <w:pPr>
        <w:pStyle w:val="Heading3"/>
        <w:numPr>
          <w:ilvl w:val="2"/>
          <w:numId w:val="8"/>
        </w:numPr>
        <w:tabs>
          <w:tab w:val="left" w:pos="900"/>
        </w:tabs>
        <w:spacing w:before="167"/>
        <w:ind w:left="900" w:hanging="745"/>
      </w:pPr>
      <w:r>
        <w:rPr>
          <w:color w:val="0E597B"/>
          <w:spacing w:val="-2"/>
        </w:rPr>
        <w:t>Objectives</w:t>
      </w:r>
    </w:p>
    <w:p w14:paraId="3321037E" w14:textId="77777777" w:rsidR="00C41784" w:rsidRDefault="00947520">
      <w:pPr>
        <w:pStyle w:val="BodyText"/>
        <w:spacing w:before="144"/>
        <w:ind w:left="155"/>
      </w:pPr>
      <w:r>
        <w:t>To</w:t>
      </w:r>
      <w:r>
        <w:rPr>
          <w:spacing w:val="-18"/>
        </w:rPr>
        <w:t xml:space="preserve"> </w:t>
      </w:r>
      <w:r>
        <w:t>achieve</w:t>
      </w:r>
      <w:r>
        <w:rPr>
          <w:spacing w:val="-18"/>
        </w:rPr>
        <w:t xml:space="preserve"> </w:t>
      </w:r>
      <w:r>
        <w:t>this</w:t>
      </w:r>
      <w:r>
        <w:rPr>
          <w:spacing w:val="-18"/>
        </w:rPr>
        <w:t xml:space="preserve"> </w:t>
      </w:r>
      <w:r>
        <w:t>vision,</w:t>
      </w:r>
      <w:r>
        <w:rPr>
          <w:spacing w:val="-14"/>
        </w:rPr>
        <w:t xml:space="preserve"> </w:t>
      </w:r>
      <w:r>
        <w:t>the</w:t>
      </w:r>
      <w:r>
        <w:rPr>
          <w:spacing w:val="-16"/>
        </w:rPr>
        <w:t xml:space="preserve"> </w:t>
      </w:r>
      <w:r>
        <w:t>State</w:t>
      </w:r>
      <w:r>
        <w:rPr>
          <w:spacing w:val="-16"/>
        </w:rPr>
        <w:t xml:space="preserve"> </w:t>
      </w:r>
      <w:r>
        <w:t>should</w:t>
      </w:r>
      <w:r>
        <w:rPr>
          <w:spacing w:val="-15"/>
        </w:rPr>
        <w:t xml:space="preserve"> </w:t>
      </w:r>
      <w:r>
        <w:t>lead</w:t>
      </w:r>
      <w:r>
        <w:rPr>
          <w:spacing w:val="-15"/>
        </w:rPr>
        <w:t xml:space="preserve"> </w:t>
      </w:r>
      <w:r>
        <w:t>efforts</w:t>
      </w:r>
      <w:r>
        <w:rPr>
          <w:spacing w:val="-17"/>
        </w:rPr>
        <w:t xml:space="preserve"> </w:t>
      </w:r>
      <w:r>
        <w:rPr>
          <w:spacing w:val="-5"/>
        </w:rPr>
        <w:t>to:</w:t>
      </w:r>
    </w:p>
    <w:p w14:paraId="148FCB1F" w14:textId="77777777" w:rsidR="00C41784" w:rsidRDefault="00947520">
      <w:pPr>
        <w:pStyle w:val="ListParagraph"/>
        <w:numPr>
          <w:ilvl w:val="0"/>
          <w:numId w:val="3"/>
        </w:numPr>
        <w:tabs>
          <w:tab w:val="left" w:pos="962"/>
          <w:tab w:val="left" w:pos="963"/>
        </w:tabs>
        <w:spacing w:before="174" w:line="242" w:lineRule="auto"/>
        <w:ind w:right="167"/>
        <w:rPr>
          <w:rFonts w:ascii="Calibri" w:hAnsi="Calibri"/>
          <w:sz w:val="24"/>
        </w:rPr>
      </w:pPr>
      <w:r>
        <w:rPr>
          <w:b/>
          <w:sz w:val="24"/>
        </w:rPr>
        <w:t>Implement roadway pricing strategies and reallocate revenues to equitably improve</w:t>
      </w:r>
      <w:r>
        <w:rPr>
          <w:b/>
          <w:spacing w:val="-15"/>
          <w:sz w:val="24"/>
        </w:rPr>
        <w:t xml:space="preserve"> </w:t>
      </w:r>
      <w:r>
        <w:rPr>
          <w:b/>
          <w:sz w:val="24"/>
        </w:rPr>
        <w:t>transit,</w:t>
      </w:r>
      <w:r>
        <w:rPr>
          <w:b/>
          <w:spacing w:val="-12"/>
          <w:sz w:val="24"/>
        </w:rPr>
        <w:t xml:space="preserve"> </w:t>
      </w:r>
      <w:r>
        <w:rPr>
          <w:b/>
          <w:sz w:val="24"/>
        </w:rPr>
        <w:t>bicycling,</w:t>
      </w:r>
      <w:r>
        <w:rPr>
          <w:b/>
          <w:spacing w:val="-16"/>
          <w:sz w:val="24"/>
        </w:rPr>
        <w:t xml:space="preserve"> </w:t>
      </w:r>
      <w:r>
        <w:rPr>
          <w:b/>
          <w:sz w:val="24"/>
        </w:rPr>
        <w:t>and</w:t>
      </w:r>
      <w:r>
        <w:rPr>
          <w:b/>
          <w:spacing w:val="-11"/>
          <w:sz w:val="24"/>
        </w:rPr>
        <w:t xml:space="preserve"> </w:t>
      </w:r>
      <w:r>
        <w:rPr>
          <w:b/>
          <w:sz w:val="24"/>
        </w:rPr>
        <w:t>other</w:t>
      </w:r>
      <w:r>
        <w:rPr>
          <w:b/>
          <w:spacing w:val="-15"/>
          <w:sz w:val="24"/>
        </w:rPr>
        <w:t xml:space="preserve"> </w:t>
      </w:r>
      <w:r>
        <w:rPr>
          <w:b/>
          <w:sz w:val="24"/>
        </w:rPr>
        <w:t>sustainable</w:t>
      </w:r>
      <w:r>
        <w:rPr>
          <w:b/>
          <w:spacing w:val="-12"/>
          <w:sz w:val="24"/>
        </w:rPr>
        <w:t xml:space="preserve"> </w:t>
      </w:r>
      <w:r>
        <w:rPr>
          <w:b/>
          <w:sz w:val="24"/>
        </w:rPr>
        <w:t>transportation</w:t>
      </w:r>
      <w:r>
        <w:rPr>
          <w:b/>
          <w:spacing w:val="-12"/>
          <w:sz w:val="24"/>
        </w:rPr>
        <w:t xml:space="preserve"> </w:t>
      </w:r>
      <w:r>
        <w:rPr>
          <w:b/>
          <w:sz w:val="24"/>
        </w:rPr>
        <w:t>choices.</w:t>
      </w:r>
      <w:r>
        <w:rPr>
          <w:b/>
          <w:spacing w:val="-15"/>
          <w:sz w:val="24"/>
        </w:rPr>
        <w:t xml:space="preserve"> </w:t>
      </w:r>
      <w:r>
        <w:rPr>
          <w:sz w:val="24"/>
        </w:rPr>
        <w:t>These strategies should be evaluated for potential implementation according to local needs,</w:t>
      </w:r>
      <w:r>
        <w:rPr>
          <w:spacing w:val="-19"/>
          <w:sz w:val="24"/>
        </w:rPr>
        <w:t xml:space="preserve"> </w:t>
      </w:r>
      <w:r>
        <w:rPr>
          <w:sz w:val="24"/>
        </w:rPr>
        <w:t>travel</w:t>
      </w:r>
      <w:r>
        <w:rPr>
          <w:spacing w:val="-18"/>
          <w:sz w:val="24"/>
        </w:rPr>
        <w:t xml:space="preserve"> </w:t>
      </w:r>
      <w:r>
        <w:rPr>
          <w:sz w:val="24"/>
        </w:rPr>
        <w:t>patterns,</w:t>
      </w:r>
      <w:r>
        <w:rPr>
          <w:spacing w:val="-18"/>
          <w:sz w:val="24"/>
        </w:rPr>
        <w:t xml:space="preserve"> </w:t>
      </w:r>
      <w:r>
        <w:rPr>
          <w:sz w:val="24"/>
        </w:rPr>
        <w:t>and</w:t>
      </w:r>
      <w:r>
        <w:rPr>
          <w:spacing w:val="-18"/>
          <w:sz w:val="24"/>
        </w:rPr>
        <w:t xml:space="preserve"> </w:t>
      </w:r>
      <w:r>
        <w:rPr>
          <w:sz w:val="24"/>
        </w:rPr>
        <w:t>availability</w:t>
      </w:r>
      <w:r>
        <w:rPr>
          <w:spacing w:val="-18"/>
          <w:sz w:val="24"/>
        </w:rPr>
        <w:t xml:space="preserve"> </w:t>
      </w:r>
      <w:r>
        <w:rPr>
          <w:sz w:val="24"/>
        </w:rPr>
        <w:t>of</w:t>
      </w:r>
      <w:r>
        <w:rPr>
          <w:spacing w:val="-18"/>
          <w:sz w:val="24"/>
        </w:rPr>
        <w:t xml:space="preserve"> </w:t>
      </w:r>
      <w:r>
        <w:rPr>
          <w:sz w:val="24"/>
        </w:rPr>
        <w:t>alternative</w:t>
      </w:r>
      <w:r>
        <w:rPr>
          <w:spacing w:val="-18"/>
          <w:sz w:val="24"/>
        </w:rPr>
        <w:t xml:space="preserve"> </w:t>
      </w:r>
      <w:r>
        <w:rPr>
          <w:sz w:val="24"/>
        </w:rPr>
        <w:t>travel</w:t>
      </w:r>
      <w:r>
        <w:rPr>
          <w:spacing w:val="-18"/>
          <w:sz w:val="24"/>
        </w:rPr>
        <w:t xml:space="preserve"> </w:t>
      </w:r>
      <w:r>
        <w:rPr>
          <w:sz w:val="24"/>
        </w:rPr>
        <w:t>options,</w:t>
      </w:r>
      <w:r>
        <w:rPr>
          <w:spacing w:val="-18"/>
          <w:sz w:val="24"/>
        </w:rPr>
        <w:t xml:space="preserve"> </w:t>
      </w:r>
      <w:r>
        <w:rPr>
          <w:sz w:val="24"/>
        </w:rPr>
        <w:t>as</w:t>
      </w:r>
      <w:r>
        <w:rPr>
          <w:spacing w:val="-18"/>
          <w:sz w:val="24"/>
        </w:rPr>
        <w:t xml:space="preserve"> </w:t>
      </w:r>
      <w:r>
        <w:rPr>
          <w:sz w:val="24"/>
        </w:rPr>
        <w:t>opposed</w:t>
      </w:r>
      <w:r>
        <w:rPr>
          <w:spacing w:val="-18"/>
          <w:sz w:val="24"/>
        </w:rPr>
        <w:t xml:space="preserve"> </w:t>
      </w:r>
      <w:r>
        <w:rPr>
          <w:sz w:val="24"/>
        </w:rPr>
        <w:t>to a “one-size-fits-all” approach.</w:t>
      </w:r>
      <w:r>
        <w:rPr>
          <w:spacing w:val="-2"/>
          <w:sz w:val="24"/>
        </w:rPr>
        <w:t xml:space="preserve"> </w:t>
      </w:r>
      <w:r>
        <w:rPr>
          <w:sz w:val="24"/>
        </w:rPr>
        <w:t>Planning and implementation of these strategies should also prioritize</w:t>
      </w:r>
      <w:r>
        <w:rPr>
          <w:spacing w:val="-1"/>
          <w:sz w:val="24"/>
        </w:rPr>
        <w:t xml:space="preserve"> </w:t>
      </w:r>
      <w:r>
        <w:rPr>
          <w:sz w:val="24"/>
        </w:rPr>
        <w:t>delivering equitable improvements in accessibility for vulnerable</w:t>
      </w:r>
      <w:r>
        <w:rPr>
          <w:spacing w:val="-1"/>
          <w:sz w:val="24"/>
        </w:rPr>
        <w:t xml:space="preserve"> </w:t>
      </w:r>
      <w:r>
        <w:rPr>
          <w:sz w:val="24"/>
        </w:rPr>
        <w:t>communities</w:t>
      </w:r>
      <w:r>
        <w:rPr>
          <w:spacing w:val="-1"/>
          <w:sz w:val="24"/>
        </w:rPr>
        <w:t xml:space="preserve"> </w:t>
      </w:r>
      <w:r>
        <w:rPr>
          <w:sz w:val="24"/>
        </w:rPr>
        <w:t xml:space="preserve">and </w:t>
      </w:r>
      <w:commentRangeStart w:id="88"/>
      <w:r>
        <w:rPr>
          <w:sz w:val="24"/>
        </w:rPr>
        <w:t>addressi</w:t>
      </w:r>
      <w:r>
        <w:rPr>
          <w:sz w:val="24"/>
        </w:rPr>
        <w:t>ng</w:t>
      </w:r>
      <w:r>
        <w:rPr>
          <w:spacing w:val="-4"/>
          <w:sz w:val="24"/>
        </w:rPr>
        <w:t xml:space="preserve"> </w:t>
      </w:r>
      <w:r>
        <w:rPr>
          <w:sz w:val="24"/>
        </w:rPr>
        <w:t>the</w:t>
      </w:r>
      <w:r>
        <w:rPr>
          <w:spacing w:val="-1"/>
          <w:sz w:val="24"/>
        </w:rPr>
        <w:t xml:space="preserve"> </w:t>
      </w:r>
      <w:r>
        <w:rPr>
          <w:sz w:val="24"/>
        </w:rPr>
        <w:t>needs</w:t>
      </w:r>
      <w:r>
        <w:rPr>
          <w:spacing w:val="-3"/>
          <w:sz w:val="24"/>
        </w:rPr>
        <w:t xml:space="preserve"> </w:t>
      </w:r>
      <w:r>
        <w:rPr>
          <w:sz w:val="24"/>
        </w:rPr>
        <w:t>of</w:t>
      </w:r>
      <w:r>
        <w:rPr>
          <w:spacing w:val="-1"/>
          <w:sz w:val="24"/>
        </w:rPr>
        <w:t xml:space="preserve"> </w:t>
      </w:r>
      <w:r>
        <w:rPr>
          <w:sz w:val="24"/>
        </w:rPr>
        <w:t>lower-income</w:t>
      </w:r>
      <w:r>
        <w:rPr>
          <w:spacing w:val="-1"/>
          <w:sz w:val="24"/>
        </w:rPr>
        <w:t xml:space="preserve"> </w:t>
      </w:r>
      <w:r>
        <w:rPr>
          <w:sz w:val="24"/>
        </w:rPr>
        <w:t>residents</w:t>
      </w:r>
      <w:r>
        <w:rPr>
          <w:spacing w:val="-2"/>
          <w:sz w:val="24"/>
        </w:rPr>
        <w:t xml:space="preserve"> </w:t>
      </w:r>
      <w:r>
        <w:rPr>
          <w:sz w:val="24"/>
        </w:rPr>
        <w:t>who must drive due to the</w:t>
      </w:r>
      <w:r>
        <w:rPr>
          <w:spacing w:val="-3"/>
          <w:sz w:val="24"/>
        </w:rPr>
        <w:t xml:space="preserve"> </w:t>
      </w:r>
      <w:r>
        <w:rPr>
          <w:sz w:val="24"/>
        </w:rPr>
        <w:t>nature of their job or other</w:t>
      </w:r>
      <w:r>
        <w:rPr>
          <w:spacing w:val="-2"/>
          <w:sz w:val="24"/>
        </w:rPr>
        <w:t xml:space="preserve"> </w:t>
      </w:r>
      <w:r>
        <w:rPr>
          <w:sz w:val="24"/>
        </w:rPr>
        <w:t>basic responsibilities.</w:t>
      </w:r>
      <w:commentRangeEnd w:id="88"/>
      <w:r w:rsidR="00516E35">
        <w:rPr>
          <w:rStyle w:val="CommentReference"/>
        </w:rPr>
        <w:commentReference w:id="88"/>
      </w:r>
      <w:r>
        <w:rPr>
          <w:sz w:val="24"/>
        </w:rPr>
        <w:t xml:space="preserve"> One key action to advance this objective would be permitting the implementation of roadway pricing strategies by 2025 in support of adopte</w:t>
      </w:r>
      <w:r>
        <w:rPr>
          <w:sz w:val="24"/>
        </w:rPr>
        <w:t>d Sustainable Communities Strategies (Action A)</w:t>
      </w:r>
    </w:p>
    <w:p w14:paraId="6B702FA3" w14:textId="77777777" w:rsidR="00C41784" w:rsidRDefault="00947520">
      <w:pPr>
        <w:pStyle w:val="ListParagraph"/>
        <w:numPr>
          <w:ilvl w:val="0"/>
          <w:numId w:val="3"/>
        </w:numPr>
        <w:tabs>
          <w:tab w:val="left" w:pos="962"/>
          <w:tab w:val="left" w:pos="963"/>
        </w:tabs>
        <w:spacing w:before="167" w:line="244" w:lineRule="auto"/>
        <w:ind w:right="172"/>
        <w:rPr>
          <w:sz w:val="24"/>
        </w:rPr>
      </w:pPr>
      <w:r>
        <w:rPr>
          <w:b/>
          <w:sz w:val="24"/>
        </w:rPr>
        <w:t xml:space="preserve">Prioritize addressing key transit bottlenecks and other infrastructure investments to improve transit operational efficiency over investments that increase VMT. </w:t>
      </w:r>
      <w:r>
        <w:rPr>
          <w:sz w:val="24"/>
        </w:rPr>
        <w:t>Offering high-quality transit services</w:t>
      </w:r>
      <w:r>
        <w:rPr>
          <w:spacing w:val="-1"/>
          <w:sz w:val="24"/>
        </w:rPr>
        <w:t xml:space="preserve"> </w:t>
      </w:r>
      <w:r>
        <w:rPr>
          <w:sz w:val="24"/>
        </w:rPr>
        <w:t>that</w:t>
      </w:r>
      <w:r>
        <w:rPr>
          <w:spacing w:val="-3"/>
          <w:sz w:val="24"/>
        </w:rPr>
        <w:t xml:space="preserve"> </w:t>
      </w:r>
      <w:r>
        <w:rPr>
          <w:sz w:val="24"/>
        </w:rPr>
        <w:t>represent a viable alternative</w:t>
      </w:r>
      <w:r>
        <w:rPr>
          <w:spacing w:val="-5"/>
          <w:sz w:val="24"/>
        </w:rPr>
        <w:t xml:space="preserve"> </w:t>
      </w:r>
      <w:r>
        <w:rPr>
          <w:sz w:val="24"/>
        </w:rPr>
        <w:t>to</w:t>
      </w:r>
      <w:r>
        <w:rPr>
          <w:spacing w:val="-4"/>
          <w:sz w:val="24"/>
        </w:rPr>
        <w:t xml:space="preserve"> </w:t>
      </w:r>
      <w:r>
        <w:rPr>
          <w:sz w:val="24"/>
        </w:rPr>
        <w:t>the</w:t>
      </w:r>
      <w:r>
        <w:rPr>
          <w:spacing w:val="-5"/>
          <w:sz w:val="24"/>
        </w:rPr>
        <w:t xml:space="preserve"> </w:t>
      </w:r>
      <w:r>
        <w:rPr>
          <w:sz w:val="24"/>
        </w:rPr>
        <w:t>car</w:t>
      </w:r>
      <w:r>
        <w:rPr>
          <w:spacing w:val="-4"/>
          <w:sz w:val="24"/>
        </w:rPr>
        <w:t xml:space="preserve"> </w:t>
      </w:r>
      <w:r>
        <w:rPr>
          <w:sz w:val="24"/>
        </w:rPr>
        <w:t>will</w:t>
      </w:r>
      <w:r>
        <w:rPr>
          <w:spacing w:val="-10"/>
          <w:sz w:val="24"/>
        </w:rPr>
        <w:t xml:space="preserve"> </w:t>
      </w:r>
      <w:r>
        <w:rPr>
          <w:sz w:val="24"/>
        </w:rPr>
        <w:t>be</w:t>
      </w:r>
      <w:r>
        <w:rPr>
          <w:spacing w:val="-5"/>
          <w:sz w:val="24"/>
        </w:rPr>
        <w:t xml:space="preserve"> </w:t>
      </w:r>
      <w:r>
        <w:rPr>
          <w:sz w:val="24"/>
        </w:rPr>
        <w:t>a</w:t>
      </w:r>
      <w:r>
        <w:rPr>
          <w:spacing w:val="-10"/>
          <w:sz w:val="24"/>
        </w:rPr>
        <w:t xml:space="preserve"> </w:t>
      </w:r>
      <w:r>
        <w:rPr>
          <w:sz w:val="24"/>
        </w:rPr>
        <w:t>multipronged</w:t>
      </w:r>
      <w:r>
        <w:rPr>
          <w:spacing w:val="-8"/>
          <w:sz w:val="24"/>
        </w:rPr>
        <w:t xml:space="preserve"> </w:t>
      </w:r>
      <w:r>
        <w:rPr>
          <w:sz w:val="24"/>
        </w:rPr>
        <w:t>effort.</w:t>
      </w:r>
      <w:r>
        <w:rPr>
          <w:spacing w:val="-5"/>
          <w:sz w:val="24"/>
        </w:rPr>
        <w:t xml:space="preserve"> </w:t>
      </w:r>
      <w:r>
        <w:rPr>
          <w:sz w:val="24"/>
        </w:rPr>
        <w:t>The</w:t>
      </w:r>
      <w:r>
        <w:rPr>
          <w:spacing w:val="-5"/>
          <w:sz w:val="24"/>
        </w:rPr>
        <w:t xml:space="preserve"> </w:t>
      </w:r>
      <w:r>
        <w:rPr>
          <w:sz w:val="24"/>
        </w:rPr>
        <w:t>proposed investments</w:t>
      </w:r>
      <w:r>
        <w:rPr>
          <w:spacing w:val="-7"/>
          <w:sz w:val="24"/>
        </w:rPr>
        <w:t xml:space="preserve"> </w:t>
      </w:r>
      <w:r>
        <w:rPr>
          <w:sz w:val="24"/>
        </w:rPr>
        <w:t>to expand service coverage</w:t>
      </w:r>
      <w:r>
        <w:rPr>
          <w:spacing w:val="-2"/>
          <w:sz w:val="24"/>
        </w:rPr>
        <w:t xml:space="preserve"> </w:t>
      </w:r>
      <w:r>
        <w:rPr>
          <w:sz w:val="24"/>
        </w:rPr>
        <w:t>and increase frequencies will be ineffective</w:t>
      </w:r>
      <w:r>
        <w:rPr>
          <w:spacing w:val="-2"/>
          <w:sz w:val="24"/>
        </w:rPr>
        <w:t xml:space="preserve"> </w:t>
      </w:r>
      <w:r>
        <w:rPr>
          <w:sz w:val="24"/>
        </w:rPr>
        <w:t>if those transit</w:t>
      </w:r>
      <w:r>
        <w:rPr>
          <w:spacing w:val="-19"/>
          <w:sz w:val="24"/>
        </w:rPr>
        <w:t xml:space="preserve"> </w:t>
      </w:r>
      <w:r>
        <w:rPr>
          <w:sz w:val="24"/>
        </w:rPr>
        <w:t>vehicles</w:t>
      </w:r>
      <w:r>
        <w:rPr>
          <w:spacing w:val="-18"/>
          <w:sz w:val="24"/>
        </w:rPr>
        <w:t xml:space="preserve"> </w:t>
      </w:r>
      <w:r>
        <w:rPr>
          <w:sz w:val="24"/>
        </w:rPr>
        <w:t>end</w:t>
      </w:r>
      <w:r>
        <w:rPr>
          <w:spacing w:val="-18"/>
          <w:sz w:val="24"/>
        </w:rPr>
        <w:t xml:space="preserve"> </w:t>
      </w:r>
      <w:r>
        <w:rPr>
          <w:sz w:val="24"/>
        </w:rPr>
        <w:t>up</w:t>
      </w:r>
      <w:r>
        <w:rPr>
          <w:spacing w:val="-18"/>
          <w:sz w:val="24"/>
        </w:rPr>
        <w:t xml:space="preserve"> </w:t>
      </w:r>
      <w:r>
        <w:rPr>
          <w:sz w:val="24"/>
        </w:rPr>
        <w:t>stuck</w:t>
      </w:r>
      <w:r>
        <w:rPr>
          <w:spacing w:val="-18"/>
          <w:sz w:val="24"/>
        </w:rPr>
        <w:t xml:space="preserve"> </w:t>
      </w:r>
      <w:r>
        <w:rPr>
          <w:sz w:val="24"/>
        </w:rPr>
        <w:t>in</w:t>
      </w:r>
      <w:r>
        <w:rPr>
          <w:spacing w:val="-18"/>
          <w:sz w:val="24"/>
        </w:rPr>
        <w:t xml:space="preserve"> </w:t>
      </w:r>
      <w:r>
        <w:rPr>
          <w:sz w:val="24"/>
        </w:rPr>
        <w:t>traffic</w:t>
      </w:r>
      <w:r>
        <w:rPr>
          <w:spacing w:val="-18"/>
          <w:sz w:val="24"/>
        </w:rPr>
        <w:t xml:space="preserve"> </w:t>
      </w:r>
      <w:r>
        <w:rPr>
          <w:sz w:val="24"/>
        </w:rPr>
        <w:t>or</w:t>
      </w:r>
      <w:r>
        <w:rPr>
          <w:spacing w:val="-18"/>
          <w:sz w:val="24"/>
        </w:rPr>
        <w:t xml:space="preserve"> </w:t>
      </w:r>
      <w:r>
        <w:rPr>
          <w:sz w:val="24"/>
        </w:rPr>
        <w:t>have</w:t>
      </w:r>
      <w:r>
        <w:rPr>
          <w:spacing w:val="-18"/>
          <w:sz w:val="24"/>
        </w:rPr>
        <w:t xml:space="preserve"> </w:t>
      </w:r>
      <w:r>
        <w:rPr>
          <w:sz w:val="24"/>
        </w:rPr>
        <w:t>limited</w:t>
      </w:r>
      <w:r>
        <w:rPr>
          <w:spacing w:val="-18"/>
          <w:sz w:val="24"/>
        </w:rPr>
        <w:t xml:space="preserve"> </w:t>
      </w:r>
      <w:r>
        <w:rPr>
          <w:sz w:val="24"/>
        </w:rPr>
        <w:t>space</w:t>
      </w:r>
      <w:r>
        <w:rPr>
          <w:spacing w:val="-18"/>
          <w:sz w:val="24"/>
        </w:rPr>
        <w:t xml:space="preserve"> </w:t>
      </w:r>
      <w:r>
        <w:rPr>
          <w:sz w:val="24"/>
        </w:rPr>
        <w:t>to</w:t>
      </w:r>
      <w:r>
        <w:rPr>
          <w:spacing w:val="-16"/>
          <w:sz w:val="24"/>
        </w:rPr>
        <w:t xml:space="preserve"> </w:t>
      </w:r>
      <w:r>
        <w:rPr>
          <w:sz w:val="24"/>
        </w:rPr>
        <w:t>operate</w:t>
      </w:r>
      <w:r>
        <w:rPr>
          <w:spacing w:val="-17"/>
          <w:sz w:val="24"/>
        </w:rPr>
        <w:t xml:space="preserve"> </w:t>
      </w:r>
      <w:r>
        <w:rPr>
          <w:sz w:val="24"/>
        </w:rPr>
        <w:t>eff</w:t>
      </w:r>
      <w:r>
        <w:rPr>
          <w:sz w:val="24"/>
        </w:rPr>
        <w:t>iciently. Transit agencies</w:t>
      </w:r>
      <w:r>
        <w:rPr>
          <w:spacing w:val="-2"/>
          <w:sz w:val="24"/>
        </w:rPr>
        <w:t xml:space="preserve"> </w:t>
      </w:r>
      <w:r>
        <w:rPr>
          <w:sz w:val="24"/>
        </w:rPr>
        <w:t>and local</w:t>
      </w:r>
      <w:r>
        <w:rPr>
          <w:spacing w:val="-1"/>
          <w:sz w:val="24"/>
        </w:rPr>
        <w:t xml:space="preserve"> </w:t>
      </w:r>
      <w:r>
        <w:rPr>
          <w:sz w:val="24"/>
        </w:rPr>
        <w:t>jurisdictions</w:t>
      </w:r>
      <w:r>
        <w:rPr>
          <w:spacing w:val="-2"/>
          <w:sz w:val="24"/>
        </w:rPr>
        <w:t xml:space="preserve"> </w:t>
      </w:r>
      <w:r>
        <w:rPr>
          <w:sz w:val="24"/>
        </w:rPr>
        <w:t>across</w:t>
      </w:r>
      <w:r>
        <w:rPr>
          <w:spacing w:val="-8"/>
          <w:sz w:val="24"/>
        </w:rPr>
        <w:t xml:space="preserve"> </w:t>
      </w:r>
      <w:r>
        <w:rPr>
          <w:sz w:val="24"/>
        </w:rPr>
        <w:t>California should come</w:t>
      </w:r>
      <w:r>
        <w:rPr>
          <w:spacing w:val="-5"/>
          <w:sz w:val="24"/>
        </w:rPr>
        <w:t xml:space="preserve"> </w:t>
      </w:r>
      <w:r>
        <w:rPr>
          <w:sz w:val="24"/>
        </w:rPr>
        <w:t>together to identify,</w:t>
      </w:r>
      <w:r>
        <w:rPr>
          <w:spacing w:val="-12"/>
          <w:sz w:val="24"/>
        </w:rPr>
        <w:t xml:space="preserve"> </w:t>
      </w:r>
      <w:r>
        <w:rPr>
          <w:sz w:val="24"/>
        </w:rPr>
        <w:t>plan,</w:t>
      </w:r>
      <w:r>
        <w:rPr>
          <w:spacing w:val="-17"/>
          <w:sz w:val="24"/>
        </w:rPr>
        <w:t xml:space="preserve"> </w:t>
      </w:r>
      <w:r>
        <w:rPr>
          <w:sz w:val="24"/>
        </w:rPr>
        <w:t>and</w:t>
      </w:r>
      <w:r>
        <w:rPr>
          <w:spacing w:val="-12"/>
          <w:sz w:val="24"/>
        </w:rPr>
        <w:t xml:space="preserve"> </w:t>
      </w:r>
      <w:r>
        <w:rPr>
          <w:sz w:val="24"/>
        </w:rPr>
        <w:t>implement</w:t>
      </w:r>
      <w:r>
        <w:rPr>
          <w:spacing w:val="-12"/>
          <w:sz w:val="24"/>
        </w:rPr>
        <w:t xml:space="preserve"> </w:t>
      </w:r>
      <w:r>
        <w:rPr>
          <w:sz w:val="24"/>
        </w:rPr>
        <w:t>strategies</w:t>
      </w:r>
      <w:r>
        <w:rPr>
          <w:spacing w:val="-14"/>
          <w:sz w:val="24"/>
        </w:rPr>
        <w:t xml:space="preserve"> </w:t>
      </w:r>
      <w:r>
        <w:rPr>
          <w:sz w:val="24"/>
        </w:rPr>
        <w:t>to</w:t>
      </w:r>
      <w:r>
        <w:rPr>
          <w:spacing w:val="-16"/>
          <w:sz w:val="24"/>
        </w:rPr>
        <w:t xml:space="preserve"> </w:t>
      </w:r>
      <w:r>
        <w:rPr>
          <w:sz w:val="24"/>
        </w:rPr>
        <w:t>prioritize</w:t>
      </w:r>
      <w:r>
        <w:rPr>
          <w:spacing w:val="-16"/>
          <w:sz w:val="24"/>
        </w:rPr>
        <w:t xml:space="preserve"> </w:t>
      </w:r>
      <w:r>
        <w:rPr>
          <w:sz w:val="24"/>
        </w:rPr>
        <w:t>transit</w:t>
      </w:r>
      <w:r>
        <w:rPr>
          <w:spacing w:val="-15"/>
          <w:sz w:val="24"/>
        </w:rPr>
        <w:t xml:space="preserve"> </w:t>
      </w:r>
      <w:r>
        <w:rPr>
          <w:sz w:val="24"/>
        </w:rPr>
        <w:t>speeds</w:t>
      </w:r>
      <w:r>
        <w:rPr>
          <w:spacing w:val="-14"/>
          <w:sz w:val="24"/>
        </w:rPr>
        <w:t xml:space="preserve"> </w:t>
      </w:r>
      <w:r>
        <w:rPr>
          <w:sz w:val="24"/>
        </w:rPr>
        <w:t>and</w:t>
      </w:r>
      <w:r>
        <w:rPr>
          <w:spacing w:val="-15"/>
          <w:sz w:val="24"/>
        </w:rPr>
        <w:t xml:space="preserve"> </w:t>
      </w:r>
      <w:r>
        <w:rPr>
          <w:sz w:val="24"/>
        </w:rPr>
        <w:t>reliability over general</w:t>
      </w:r>
      <w:r>
        <w:rPr>
          <w:spacing w:val="-2"/>
          <w:sz w:val="24"/>
        </w:rPr>
        <w:t xml:space="preserve"> </w:t>
      </w:r>
      <w:r>
        <w:rPr>
          <w:sz w:val="24"/>
        </w:rPr>
        <w:t>roadway level</w:t>
      </w:r>
      <w:r>
        <w:rPr>
          <w:spacing w:val="-2"/>
          <w:sz w:val="24"/>
        </w:rPr>
        <w:t xml:space="preserve"> </w:t>
      </w:r>
      <w:r>
        <w:rPr>
          <w:sz w:val="24"/>
        </w:rPr>
        <w:t>of service and private car needs. Those strategies, which</w:t>
      </w:r>
      <w:r>
        <w:rPr>
          <w:spacing w:val="-4"/>
          <w:sz w:val="24"/>
        </w:rPr>
        <w:t xml:space="preserve"> </w:t>
      </w:r>
      <w:r>
        <w:rPr>
          <w:sz w:val="24"/>
        </w:rPr>
        <w:t>include</w:t>
      </w:r>
      <w:r>
        <w:rPr>
          <w:spacing w:val="-4"/>
          <w:sz w:val="24"/>
        </w:rPr>
        <w:t xml:space="preserve"> </w:t>
      </w:r>
      <w:r>
        <w:rPr>
          <w:sz w:val="24"/>
        </w:rPr>
        <w:t>capital</w:t>
      </w:r>
      <w:r>
        <w:rPr>
          <w:spacing w:val="-5"/>
          <w:sz w:val="24"/>
        </w:rPr>
        <w:t xml:space="preserve"> </w:t>
      </w:r>
      <w:r>
        <w:rPr>
          <w:sz w:val="24"/>
        </w:rPr>
        <w:t>investments</w:t>
      </w:r>
      <w:r>
        <w:rPr>
          <w:spacing w:val="-6"/>
          <w:sz w:val="24"/>
        </w:rPr>
        <w:t xml:space="preserve"> </w:t>
      </w:r>
      <w:r>
        <w:rPr>
          <w:sz w:val="24"/>
        </w:rPr>
        <w:t>in</w:t>
      </w:r>
      <w:r>
        <w:rPr>
          <w:spacing w:val="-8"/>
          <w:sz w:val="24"/>
        </w:rPr>
        <w:t xml:space="preserve"> </w:t>
      </w:r>
      <w:r>
        <w:rPr>
          <w:sz w:val="24"/>
        </w:rPr>
        <w:t>the</w:t>
      </w:r>
      <w:r>
        <w:rPr>
          <w:spacing w:val="-4"/>
          <w:sz w:val="24"/>
        </w:rPr>
        <w:t xml:space="preserve"> </w:t>
      </w:r>
      <w:r>
        <w:rPr>
          <w:sz w:val="24"/>
        </w:rPr>
        <w:t>strategic</w:t>
      </w:r>
      <w:r>
        <w:rPr>
          <w:spacing w:val="-5"/>
          <w:sz w:val="24"/>
        </w:rPr>
        <w:t xml:space="preserve"> </w:t>
      </w:r>
      <w:r>
        <w:rPr>
          <w:sz w:val="24"/>
        </w:rPr>
        <w:t>redistribution</w:t>
      </w:r>
      <w:r>
        <w:rPr>
          <w:spacing w:val="-4"/>
          <w:sz w:val="24"/>
        </w:rPr>
        <w:t xml:space="preserve"> </w:t>
      </w:r>
      <w:r>
        <w:rPr>
          <w:sz w:val="24"/>
        </w:rPr>
        <w:t>of</w:t>
      </w:r>
      <w:r>
        <w:rPr>
          <w:spacing w:val="-8"/>
          <w:sz w:val="24"/>
        </w:rPr>
        <w:t xml:space="preserve"> </w:t>
      </w:r>
      <w:r>
        <w:rPr>
          <w:sz w:val="24"/>
        </w:rPr>
        <w:t>the</w:t>
      </w:r>
      <w:r>
        <w:rPr>
          <w:spacing w:val="-8"/>
          <w:sz w:val="24"/>
        </w:rPr>
        <w:t xml:space="preserve"> </w:t>
      </w:r>
      <w:r>
        <w:rPr>
          <w:sz w:val="24"/>
        </w:rPr>
        <w:t>right-of- way,</w:t>
      </w:r>
      <w:r>
        <w:rPr>
          <w:spacing w:val="-5"/>
          <w:sz w:val="24"/>
        </w:rPr>
        <w:t xml:space="preserve"> </w:t>
      </w:r>
      <w:r>
        <w:rPr>
          <w:sz w:val="24"/>
        </w:rPr>
        <w:t>signaling,</w:t>
      </w:r>
      <w:r>
        <w:rPr>
          <w:spacing w:val="-5"/>
          <w:sz w:val="24"/>
        </w:rPr>
        <w:t xml:space="preserve"> </w:t>
      </w:r>
      <w:r>
        <w:rPr>
          <w:sz w:val="24"/>
        </w:rPr>
        <w:t>and</w:t>
      </w:r>
      <w:r>
        <w:rPr>
          <w:spacing w:val="-4"/>
          <w:sz w:val="24"/>
        </w:rPr>
        <w:t xml:space="preserve"> </w:t>
      </w:r>
      <w:r>
        <w:rPr>
          <w:sz w:val="24"/>
        </w:rPr>
        <w:t>supportive</w:t>
      </w:r>
      <w:r>
        <w:rPr>
          <w:spacing w:val="-9"/>
          <w:sz w:val="24"/>
        </w:rPr>
        <w:t xml:space="preserve"> </w:t>
      </w:r>
      <w:r>
        <w:rPr>
          <w:sz w:val="24"/>
        </w:rPr>
        <w:t>traffic</w:t>
      </w:r>
      <w:r>
        <w:rPr>
          <w:spacing w:val="-6"/>
          <w:sz w:val="24"/>
        </w:rPr>
        <w:t xml:space="preserve"> </w:t>
      </w:r>
      <w:r>
        <w:rPr>
          <w:sz w:val="24"/>
        </w:rPr>
        <w:t>regulations,</w:t>
      </w:r>
      <w:r>
        <w:rPr>
          <w:spacing w:val="-5"/>
          <w:sz w:val="24"/>
        </w:rPr>
        <w:t xml:space="preserve"> </w:t>
      </w:r>
      <w:r>
        <w:rPr>
          <w:sz w:val="24"/>
        </w:rPr>
        <w:t>ought</w:t>
      </w:r>
      <w:r>
        <w:rPr>
          <w:spacing w:val="-4"/>
          <w:sz w:val="24"/>
        </w:rPr>
        <w:t xml:space="preserve"> </w:t>
      </w:r>
      <w:r>
        <w:rPr>
          <w:sz w:val="24"/>
        </w:rPr>
        <w:t>to</w:t>
      </w:r>
      <w:r>
        <w:rPr>
          <w:spacing w:val="-4"/>
          <w:sz w:val="24"/>
        </w:rPr>
        <w:t xml:space="preserve"> </w:t>
      </w:r>
      <w:r>
        <w:rPr>
          <w:sz w:val="24"/>
        </w:rPr>
        <w:t>be</w:t>
      </w:r>
      <w:r>
        <w:rPr>
          <w:spacing w:val="-5"/>
          <w:sz w:val="24"/>
        </w:rPr>
        <w:t xml:space="preserve"> </w:t>
      </w:r>
      <w:r>
        <w:rPr>
          <w:sz w:val="24"/>
        </w:rPr>
        <w:t>given</w:t>
      </w:r>
      <w:r>
        <w:rPr>
          <w:spacing w:val="-9"/>
          <w:sz w:val="24"/>
        </w:rPr>
        <w:t xml:space="preserve"> </w:t>
      </w:r>
      <w:r>
        <w:rPr>
          <w:sz w:val="24"/>
        </w:rPr>
        <w:t>preeminence in federal and State funding programs a</w:t>
      </w:r>
      <w:r>
        <w:rPr>
          <w:sz w:val="24"/>
        </w:rPr>
        <w:t>nd local investment plans. The State could show leadership in this space by permitting the conversion of general- purpose</w:t>
      </w:r>
      <w:r>
        <w:rPr>
          <w:spacing w:val="-7"/>
          <w:sz w:val="24"/>
        </w:rPr>
        <w:t xml:space="preserve"> </w:t>
      </w:r>
      <w:r>
        <w:rPr>
          <w:sz w:val="24"/>
        </w:rPr>
        <w:t>lanes</w:t>
      </w:r>
      <w:r>
        <w:rPr>
          <w:spacing w:val="-14"/>
          <w:sz w:val="24"/>
        </w:rPr>
        <w:t xml:space="preserve"> </w:t>
      </w:r>
      <w:r>
        <w:rPr>
          <w:sz w:val="24"/>
        </w:rPr>
        <w:t>to</w:t>
      </w:r>
      <w:r>
        <w:rPr>
          <w:spacing w:val="-6"/>
          <w:sz w:val="24"/>
        </w:rPr>
        <w:t xml:space="preserve"> </w:t>
      </w:r>
      <w:r>
        <w:rPr>
          <w:sz w:val="24"/>
        </w:rPr>
        <w:t>transit-only</w:t>
      </w:r>
      <w:r>
        <w:rPr>
          <w:spacing w:val="-8"/>
          <w:sz w:val="24"/>
        </w:rPr>
        <w:t xml:space="preserve"> </w:t>
      </w:r>
      <w:r>
        <w:rPr>
          <w:sz w:val="24"/>
        </w:rPr>
        <w:t>lanes</w:t>
      </w:r>
      <w:r>
        <w:rPr>
          <w:spacing w:val="-14"/>
          <w:sz w:val="24"/>
        </w:rPr>
        <w:t xml:space="preserve"> </w:t>
      </w:r>
      <w:r>
        <w:rPr>
          <w:sz w:val="24"/>
        </w:rPr>
        <w:t>or</w:t>
      </w:r>
      <w:r>
        <w:rPr>
          <w:spacing w:val="-6"/>
          <w:sz w:val="24"/>
        </w:rPr>
        <w:t xml:space="preserve"> </w:t>
      </w:r>
      <w:r>
        <w:rPr>
          <w:sz w:val="24"/>
        </w:rPr>
        <w:t>toll</w:t>
      </w:r>
      <w:r>
        <w:rPr>
          <w:spacing w:val="-8"/>
          <w:sz w:val="24"/>
        </w:rPr>
        <w:t xml:space="preserve"> </w:t>
      </w:r>
      <w:r>
        <w:rPr>
          <w:sz w:val="24"/>
        </w:rPr>
        <w:t>lanes,</w:t>
      </w:r>
      <w:r>
        <w:rPr>
          <w:spacing w:val="-8"/>
          <w:sz w:val="24"/>
        </w:rPr>
        <w:t xml:space="preserve"> </w:t>
      </w:r>
      <w:r>
        <w:rPr>
          <w:sz w:val="24"/>
        </w:rPr>
        <w:t>and</w:t>
      </w:r>
      <w:r>
        <w:rPr>
          <w:spacing w:val="-6"/>
          <w:sz w:val="24"/>
        </w:rPr>
        <w:t xml:space="preserve"> </w:t>
      </w:r>
      <w:r>
        <w:rPr>
          <w:sz w:val="24"/>
        </w:rPr>
        <w:t>full</w:t>
      </w:r>
      <w:r>
        <w:rPr>
          <w:spacing w:val="-12"/>
          <w:sz w:val="24"/>
        </w:rPr>
        <w:t xml:space="preserve"> </w:t>
      </w:r>
      <w:r>
        <w:rPr>
          <w:sz w:val="24"/>
        </w:rPr>
        <w:t>facility</w:t>
      </w:r>
      <w:r>
        <w:rPr>
          <w:spacing w:val="-8"/>
          <w:sz w:val="24"/>
        </w:rPr>
        <w:t xml:space="preserve"> </w:t>
      </w:r>
      <w:r>
        <w:rPr>
          <w:sz w:val="24"/>
        </w:rPr>
        <w:t>tolling</w:t>
      </w:r>
      <w:r>
        <w:rPr>
          <w:spacing w:val="-10"/>
          <w:sz w:val="24"/>
        </w:rPr>
        <w:t xml:space="preserve"> </w:t>
      </w:r>
      <w:r>
        <w:rPr>
          <w:sz w:val="24"/>
        </w:rPr>
        <w:t>of</w:t>
      </w:r>
      <w:r>
        <w:rPr>
          <w:spacing w:val="-7"/>
          <w:sz w:val="24"/>
        </w:rPr>
        <w:t xml:space="preserve"> </w:t>
      </w:r>
      <w:r>
        <w:rPr>
          <w:sz w:val="24"/>
        </w:rPr>
        <w:t>state- owned</w:t>
      </w:r>
      <w:r>
        <w:rPr>
          <w:spacing w:val="-6"/>
          <w:sz w:val="24"/>
        </w:rPr>
        <w:t xml:space="preserve"> </w:t>
      </w:r>
      <w:r>
        <w:rPr>
          <w:sz w:val="24"/>
        </w:rPr>
        <w:t>facilities</w:t>
      </w:r>
      <w:r>
        <w:rPr>
          <w:spacing w:val="-9"/>
          <w:sz w:val="24"/>
        </w:rPr>
        <w:t xml:space="preserve"> </w:t>
      </w:r>
      <w:r>
        <w:rPr>
          <w:sz w:val="24"/>
        </w:rPr>
        <w:t>(Action</w:t>
      </w:r>
      <w:r>
        <w:rPr>
          <w:spacing w:val="-7"/>
          <w:sz w:val="24"/>
        </w:rPr>
        <w:t xml:space="preserve"> </w:t>
      </w:r>
      <w:r>
        <w:rPr>
          <w:sz w:val="24"/>
        </w:rPr>
        <w:t>B).</w:t>
      </w:r>
      <w:r>
        <w:rPr>
          <w:spacing w:val="-10"/>
          <w:sz w:val="24"/>
        </w:rPr>
        <w:t xml:space="preserve"> </w:t>
      </w:r>
      <w:r>
        <w:rPr>
          <w:sz w:val="24"/>
        </w:rPr>
        <w:t>Another</w:t>
      </w:r>
      <w:r>
        <w:rPr>
          <w:spacing w:val="-6"/>
          <w:sz w:val="24"/>
        </w:rPr>
        <w:t xml:space="preserve"> </w:t>
      </w:r>
      <w:r>
        <w:rPr>
          <w:sz w:val="24"/>
        </w:rPr>
        <w:t>sign</w:t>
      </w:r>
      <w:r>
        <w:rPr>
          <w:spacing w:val="-7"/>
          <w:sz w:val="24"/>
        </w:rPr>
        <w:t xml:space="preserve"> </w:t>
      </w:r>
      <w:r>
        <w:rPr>
          <w:sz w:val="24"/>
        </w:rPr>
        <w:t>of</w:t>
      </w:r>
      <w:r>
        <w:rPr>
          <w:spacing w:val="-7"/>
          <w:sz w:val="24"/>
        </w:rPr>
        <w:t xml:space="preserve"> </w:t>
      </w:r>
      <w:r>
        <w:rPr>
          <w:sz w:val="24"/>
        </w:rPr>
        <w:t>State</w:t>
      </w:r>
      <w:r>
        <w:rPr>
          <w:spacing w:val="-7"/>
          <w:sz w:val="24"/>
        </w:rPr>
        <w:t xml:space="preserve"> </w:t>
      </w:r>
      <w:r>
        <w:rPr>
          <w:sz w:val="24"/>
        </w:rPr>
        <w:t>leadership</w:t>
      </w:r>
      <w:r>
        <w:rPr>
          <w:spacing w:val="-10"/>
          <w:sz w:val="24"/>
        </w:rPr>
        <w:t xml:space="preserve"> </w:t>
      </w:r>
      <w:r>
        <w:rPr>
          <w:sz w:val="24"/>
        </w:rPr>
        <w:t>would</w:t>
      </w:r>
      <w:r>
        <w:rPr>
          <w:spacing w:val="-10"/>
          <w:sz w:val="24"/>
        </w:rPr>
        <w:t xml:space="preserve"> </w:t>
      </w:r>
      <w:r>
        <w:rPr>
          <w:sz w:val="24"/>
        </w:rPr>
        <w:t>be</w:t>
      </w:r>
      <w:r>
        <w:rPr>
          <w:spacing w:val="-11"/>
          <w:sz w:val="24"/>
        </w:rPr>
        <w:t xml:space="preserve"> </w:t>
      </w:r>
      <w:r>
        <w:rPr>
          <w:sz w:val="24"/>
        </w:rPr>
        <w:t>to</w:t>
      </w:r>
      <w:r>
        <w:rPr>
          <w:spacing w:val="-6"/>
          <w:sz w:val="24"/>
        </w:rPr>
        <w:t xml:space="preserve"> </w:t>
      </w:r>
      <w:r>
        <w:rPr>
          <w:sz w:val="24"/>
        </w:rPr>
        <w:t>establish</w:t>
      </w:r>
    </w:p>
    <w:p w14:paraId="49E07614" w14:textId="77777777" w:rsidR="00C41784" w:rsidRDefault="00C41784">
      <w:pPr>
        <w:spacing w:line="244" w:lineRule="auto"/>
        <w:rPr>
          <w:sz w:val="24"/>
        </w:rPr>
        <w:sectPr w:rsidR="00C41784">
          <w:pgSz w:w="12240" w:h="15840"/>
          <w:pgMar w:top="1540" w:right="1180" w:bottom="1280" w:left="1140" w:header="838" w:footer="1088" w:gutter="0"/>
          <w:cols w:space="720"/>
        </w:sectPr>
      </w:pPr>
    </w:p>
    <w:p w14:paraId="431EAC77" w14:textId="77777777" w:rsidR="00C41784" w:rsidRDefault="00947520">
      <w:pPr>
        <w:pStyle w:val="BodyText"/>
        <w:spacing w:before="91" w:line="242" w:lineRule="auto"/>
        <w:ind w:left="962" w:right="114"/>
      </w:pPr>
      <w:bookmarkStart w:id="89" w:name="3.2.3_Actions"/>
      <w:bookmarkEnd w:id="89"/>
      <w:r>
        <w:lastRenderedPageBreak/>
        <w:t>requirements</w:t>
      </w:r>
      <w:r>
        <w:rPr>
          <w:spacing w:val="-13"/>
        </w:rPr>
        <w:t xml:space="preserve"> </w:t>
      </w:r>
      <w:r>
        <w:t>to</w:t>
      </w:r>
      <w:r>
        <w:rPr>
          <w:spacing w:val="-10"/>
        </w:rPr>
        <w:t xml:space="preserve"> </w:t>
      </w:r>
      <w:r>
        <w:t>demonstrate</w:t>
      </w:r>
      <w:r>
        <w:rPr>
          <w:spacing w:val="-15"/>
        </w:rPr>
        <w:t xml:space="preserve"> </w:t>
      </w:r>
      <w:r>
        <w:t>that</w:t>
      </w:r>
      <w:r>
        <w:rPr>
          <w:spacing w:val="-10"/>
        </w:rPr>
        <w:t xml:space="preserve"> </w:t>
      </w:r>
      <w:r>
        <w:t>addressing</w:t>
      </w:r>
      <w:r>
        <w:rPr>
          <w:spacing w:val="-14"/>
        </w:rPr>
        <w:t xml:space="preserve"> </w:t>
      </w:r>
      <w:r>
        <w:t>transit</w:t>
      </w:r>
      <w:r>
        <w:rPr>
          <w:spacing w:val="-14"/>
        </w:rPr>
        <w:t xml:space="preserve"> </w:t>
      </w:r>
      <w:r>
        <w:t>bottlenecks</w:t>
      </w:r>
      <w:r>
        <w:rPr>
          <w:spacing w:val="-13"/>
        </w:rPr>
        <w:t xml:space="preserve"> </w:t>
      </w:r>
      <w:r>
        <w:t>and</w:t>
      </w:r>
      <w:r>
        <w:rPr>
          <w:spacing w:val="-10"/>
        </w:rPr>
        <w:t xml:space="preserve"> </w:t>
      </w:r>
      <w:r>
        <w:t>other</w:t>
      </w:r>
      <w:r>
        <w:rPr>
          <w:spacing w:val="-10"/>
        </w:rPr>
        <w:t xml:space="preserve"> </w:t>
      </w:r>
      <w:r>
        <w:t>transit efficiency</w:t>
      </w:r>
      <w:r>
        <w:rPr>
          <w:spacing w:val="-9"/>
        </w:rPr>
        <w:t xml:space="preserve"> </w:t>
      </w:r>
      <w:r>
        <w:t>investments</w:t>
      </w:r>
      <w:r>
        <w:rPr>
          <w:spacing w:val="-10"/>
        </w:rPr>
        <w:t xml:space="preserve"> </w:t>
      </w:r>
      <w:r>
        <w:t>are</w:t>
      </w:r>
      <w:r>
        <w:rPr>
          <w:spacing w:val="-6"/>
        </w:rPr>
        <w:t xml:space="preserve"> </w:t>
      </w:r>
      <w:r>
        <w:t>a</w:t>
      </w:r>
      <w:r>
        <w:rPr>
          <w:spacing w:val="-13"/>
        </w:rPr>
        <w:t xml:space="preserve"> </w:t>
      </w:r>
      <w:r>
        <w:t>priority</w:t>
      </w:r>
      <w:r>
        <w:rPr>
          <w:spacing w:val="-9"/>
        </w:rPr>
        <w:t xml:space="preserve"> </w:t>
      </w:r>
      <w:r>
        <w:t>in</w:t>
      </w:r>
      <w:r>
        <w:rPr>
          <w:spacing w:val="-8"/>
        </w:rPr>
        <w:t xml:space="preserve"> </w:t>
      </w:r>
      <w:r>
        <w:t>local</w:t>
      </w:r>
      <w:r>
        <w:rPr>
          <w:spacing w:val="-9"/>
        </w:rPr>
        <w:t xml:space="preserve"> </w:t>
      </w:r>
      <w:r>
        <w:t>jurisdiction</w:t>
      </w:r>
      <w:r>
        <w:rPr>
          <w:spacing w:val="-13"/>
        </w:rPr>
        <w:t xml:space="preserve"> </w:t>
      </w:r>
      <w:r>
        <w:t>and</w:t>
      </w:r>
      <w:r>
        <w:rPr>
          <w:spacing w:val="-11"/>
        </w:rPr>
        <w:t xml:space="preserve"> </w:t>
      </w:r>
      <w:r>
        <w:t>transit</w:t>
      </w:r>
      <w:r>
        <w:rPr>
          <w:spacing w:val="-12"/>
        </w:rPr>
        <w:t xml:space="preserve"> </w:t>
      </w:r>
      <w:r>
        <w:t>agency investment</w:t>
      </w:r>
      <w:r>
        <w:rPr>
          <w:spacing w:val="-19"/>
        </w:rPr>
        <w:t xml:space="preserve"> </w:t>
      </w:r>
      <w:r>
        <w:t>plans</w:t>
      </w:r>
      <w:r>
        <w:rPr>
          <w:spacing w:val="-18"/>
        </w:rPr>
        <w:t xml:space="preserve"> </w:t>
      </w:r>
      <w:r>
        <w:t>as</w:t>
      </w:r>
      <w:r>
        <w:rPr>
          <w:spacing w:val="-18"/>
        </w:rPr>
        <w:t xml:space="preserve"> </w:t>
      </w:r>
      <w:r>
        <w:t>a</w:t>
      </w:r>
      <w:r>
        <w:rPr>
          <w:spacing w:val="-18"/>
        </w:rPr>
        <w:t xml:space="preserve"> </w:t>
      </w:r>
      <w:r>
        <w:t>requisite</w:t>
      </w:r>
      <w:r>
        <w:rPr>
          <w:spacing w:val="-18"/>
        </w:rPr>
        <w:t xml:space="preserve"> </w:t>
      </w:r>
      <w:r>
        <w:t>for</w:t>
      </w:r>
      <w:r>
        <w:rPr>
          <w:spacing w:val="-18"/>
        </w:rPr>
        <w:t xml:space="preserve"> </w:t>
      </w:r>
      <w:r>
        <w:t>overall</w:t>
      </w:r>
      <w:r>
        <w:rPr>
          <w:spacing w:val="-18"/>
        </w:rPr>
        <w:t xml:space="preserve"> </w:t>
      </w:r>
      <w:r>
        <w:t>transportation</w:t>
      </w:r>
      <w:r>
        <w:rPr>
          <w:spacing w:val="-18"/>
        </w:rPr>
        <w:t xml:space="preserve"> </w:t>
      </w:r>
      <w:r>
        <w:t>project</w:t>
      </w:r>
      <w:r>
        <w:rPr>
          <w:spacing w:val="-18"/>
        </w:rPr>
        <w:t xml:space="preserve"> </w:t>
      </w:r>
      <w:r>
        <w:t>funding</w:t>
      </w:r>
      <w:r>
        <w:rPr>
          <w:spacing w:val="-18"/>
        </w:rPr>
        <w:t xml:space="preserve"> </w:t>
      </w:r>
      <w:r>
        <w:t>eligibility (Action C).</w:t>
      </w:r>
    </w:p>
    <w:p w14:paraId="0ACB2AD9" w14:textId="3BE565FB" w:rsidR="00C41784" w:rsidRDefault="00947520">
      <w:pPr>
        <w:pStyle w:val="ListParagraph"/>
        <w:numPr>
          <w:ilvl w:val="0"/>
          <w:numId w:val="3"/>
        </w:numPr>
        <w:tabs>
          <w:tab w:val="left" w:pos="962"/>
          <w:tab w:val="left" w:pos="963"/>
        </w:tabs>
        <w:spacing w:before="170" w:line="244" w:lineRule="auto"/>
        <w:ind w:right="154"/>
        <w:rPr>
          <w:sz w:val="24"/>
        </w:rPr>
      </w:pPr>
      <w:r>
        <w:rPr>
          <w:b/>
          <w:sz w:val="24"/>
        </w:rPr>
        <w:t xml:space="preserve">Develop and implement a statewide transportation demand management (TDM) framework with VMT mitigation requirements for large employers and large developments. </w:t>
      </w:r>
      <w:r>
        <w:rPr>
          <w:sz w:val="24"/>
        </w:rPr>
        <w:t>The goal of TDM is to provide peo</w:t>
      </w:r>
      <w:r>
        <w:rPr>
          <w:sz w:val="24"/>
        </w:rPr>
        <w:t>ple with information, incentives,</w:t>
      </w:r>
      <w:r>
        <w:rPr>
          <w:spacing w:val="-14"/>
          <w:sz w:val="24"/>
        </w:rPr>
        <w:t xml:space="preserve"> </w:t>
      </w:r>
      <w:r>
        <w:rPr>
          <w:sz w:val="24"/>
        </w:rPr>
        <w:t>and</w:t>
      </w:r>
      <w:r>
        <w:rPr>
          <w:spacing w:val="-13"/>
          <w:sz w:val="24"/>
        </w:rPr>
        <w:t xml:space="preserve"> </w:t>
      </w:r>
      <w:r>
        <w:rPr>
          <w:sz w:val="24"/>
        </w:rPr>
        <w:t>other</w:t>
      </w:r>
      <w:r>
        <w:rPr>
          <w:spacing w:val="-13"/>
          <w:sz w:val="24"/>
        </w:rPr>
        <w:t xml:space="preserve"> </w:t>
      </w:r>
      <w:r>
        <w:rPr>
          <w:sz w:val="24"/>
        </w:rPr>
        <w:t>support</w:t>
      </w:r>
      <w:r>
        <w:rPr>
          <w:spacing w:val="-17"/>
          <w:sz w:val="24"/>
        </w:rPr>
        <w:t xml:space="preserve"> </w:t>
      </w:r>
      <w:r>
        <w:rPr>
          <w:sz w:val="24"/>
        </w:rPr>
        <w:t>programs</w:t>
      </w:r>
      <w:r>
        <w:rPr>
          <w:spacing w:val="-16"/>
          <w:sz w:val="24"/>
        </w:rPr>
        <w:t xml:space="preserve"> </w:t>
      </w:r>
      <w:r>
        <w:rPr>
          <w:sz w:val="24"/>
        </w:rPr>
        <w:t>that</w:t>
      </w:r>
      <w:r>
        <w:rPr>
          <w:spacing w:val="-17"/>
          <w:sz w:val="24"/>
        </w:rPr>
        <w:t xml:space="preserve"> </w:t>
      </w:r>
      <w:r>
        <w:rPr>
          <w:sz w:val="24"/>
        </w:rPr>
        <w:t>help</w:t>
      </w:r>
      <w:r>
        <w:rPr>
          <w:spacing w:val="-13"/>
          <w:sz w:val="24"/>
        </w:rPr>
        <w:t xml:space="preserve"> </w:t>
      </w:r>
      <w:r>
        <w:rPr>
          <w:sz w:val="24"/>
        </w:rPr>
        <w:t>them</w:t>
      </w:r>
      <w:r>
        <w:rPr>
          <w:spacing w:val="-12"/>
          <w:sz w:val="24"/>
        </w:rPr>
        <w:t xml:space="preserve"> </w:t>
      </w:r>
      <w:r>
        <w:rPr>
          <w:sz w:val="24"/>
        </w:rPr>
        <w:t>utilize</w:t>
      </w:r>
      <w:r>
        <w:rPr>
          <w:spacing w:val="-13"/>
          <w:sz w:val="24"/>
        </w:rPr>
        <w:t xml:space="preserve"> </w:t>
      </w:r>
      <w:r>
        <w:rPr>
          <w:sz w:val="24"/>
        </w:rPr>
        <w:t>alternatives</w:t>
      </w:r>
      <w:r>
        <w:rPr>
          <w:spacing w:val="-16"/>
          <w:sz w:val="24"/>
        </w:rPr>
        <w:t xml:space="preserve"> </w:t>
      </w:r>
      <w:r>
        <w:rPr>
          <w:sz w:val="24"/>
        </w:rPr>
        <w:t>to</w:t>
      </w:r>
      <w:r>
        <w:rPr>
          <w:spacing w:val="-13"/>
          <w:sz w:val="24"/>
        </w:rPr>
        <w:t xml:space="preserve"> </w:t>
      </w:r>
      <w:r>
        <w:rPr>
          <w:sz w:val="24"/>
        </w:rPr>
        <w:t xml:space="preserve">solo- </w:t>
      </w:r>
      <w:r>
        <w:rPr>
          <w:spacing w:val="-2"/>
          <w:sz w:val="24"/>
        </w:rPr>
        <w:t>occupant</w:t>
      </w:r>
      <w:r>
        <w:rPr>
          <w:spacing w:val="-8"/>
          <w:sz w:val="24"/>
        </w:rPr>
        <w:t xml:space="preserve"> </w:t>
      </w:r>
      <w:r>
        <w:rPr>
          <w:spacing w:val="-2"/>
          <w:sz w:val="24"/>
        </w:rPr>
        <w:t>driving,</w:t>
      </w:r>
      <w:r>
        <w:rPr>
          <w:spacing w:val="-4"/>
          <w:sz w:val="24"/>
        </w:rPr>
        <w:t xml:space="preserve"> </w:t>
      </w:r>
      <w:r>
        <w:rPr>
          <w:spacing w:val="-2"/>
          <w:sz w:val="24"/>
        </w:rPr>
        <w:t>such</w:t>
      </w:r>
      <w:r>
        <w:rPr>
          <w:spacing w:val="-4"/>
          <w:sz w:val="24"/>
        </w:rPr>
        <w:t xml:space="preserve"> </w:t>
      </w:r>
      <w:r>
        <w:rPr>
          <w:spacing w:val="-2"/>
          <w:sz w:val="24"/>
        </w:rPr>
        <w:t>as</w:t>
      </w:r>
      <w:r>
        <w:rPr>
          <w:spacing w:val="-13"/>
          <w:sz w:val="24"/>
        </w:rPr>
        <w:t xml:space="preserve"> </w:t>
      </w:r>
      <w:r>
        <w:rPr>
          <w:spacing w:val="-2"/>
          <w:sz w:val="24"/>
        </w:rPr>
        <w:t>transit,</w:t>
      </w:r>
      <w:r>
        <w:rPr>
          <w:spacing w:val="-10"/>
          <w:sz w:val="24"/>
        </w:rPr>
        <w:t xml:space="preserve"> </w:t>
      </w:r>
      <w:r>
        <w:rPr>
          <w:spacing w:val="-2"/>
          <w:sz w:val="24"/>
        </w:rPr>
        <w:t>ridesharing,</w:t>
      </w:r>
      <w:r>
        <w:rPr>
          <w:spacing w:val="-10"/>
          <w:sz w:val="24"/>
        </w:rPr>
        <w:t xml:space="preserve"> </w:t>
      </w:r>
      <w:r>
        <w:rPr>
          <w:spacing w:val="-2"/>
          <w:sz w:val="24"/>
        </w:rPr>
        <w:t>bicycling,</w:t>
      </w:r>
      <w:r>
        <w:rPr>
          <w:spacing w:val="-5"/>
          <w:sz w:val="24"/>
        </w:rPr>
        <w:t xml:space="preserve"> </w:t>
      </w:r>
      <w:r>
        <w:rPr>
          <w:spacing w:val="-2"/>
          <w:sz w:val="24"/>
        </w:rPr>
        <w:t>and</w:t>
      </w:r>
      <w:r>
        <w:rPr>
          <w:spacing w:val="-3"/>
          <w:sz w:val="24"/>
        </w:rPr>
        <w:t xml:space="preserve"> </w:t>
      </w:r>
      <w:r>
        <w:rPr>
          <w:spacing w:val="-2"/>
          <w:sz w:val="24"/>
        </w:rPr>
        <w:t>walking</w:t>
      </w:r>
      <w:r>
        <w:rPr>
          <w:spacing w:val="-3"/>
          <w:sz w:val="24"/>
        </w:rPr>
        <w:t xml:space="preserve"> </w:t>
      </w:r>
      <w:del w:id="90" w:author="Shelley Jiang" w:date="2022-06-20T11:40:00Z">
        <w:r w:rsidDel="00F84049">
          <w:rPr>
            <w:spacing w:val="-2"/>
            <w:sz w:val="24"/>
          </w:rPr>
          <w:delText>in</w:delText>
        </w:r>
      </w:del>
      <w:del w:id="91" w:author="Shelley Jiang" w:date="2022-06-20T11:41:00Z">
        <w:r w:rsidDel="00F84049">
          <w:rPr>
            <w:spacing w:val="-2"/>
            <w:sz w:val="24"/>
          </w:rPr>
          <w:delText xml:space="preserve">frastructure </w:delText>
        </w:r>
      </w:del>
      <w:r>
        <w:rPr>
          <w:sz w:val="24"/>
        </w:rPr>
        <w:t>and rely less on cars. A strategic point of focus for TDM</w:t>
      </w:r>
      <w:r>
        <w:rPr>
          <w:spacing w:val="-4"/>
          <w:sz w:val="24"/>
        </w:rPr>
        <w:t xml:space="preserve"> </w:t>
      </w:r>
      <w:r>
        <w:rPr>
          <w:sz w:val="24"/>
        </w:rPr>
        <w:t>progra</w:t>
      </w:r>
      <w:r>
        <w:rPr>
          <w:sz w:val="24"/>
        </w:rPr>
        <w:t>m implementation could be large employers (&gt;100 employees), which often incentivize SOV travel by offering free parking, gas stipends, and similar perks, and do not offer significant</w:t>
      </w:r>
      <w:r>
        <w:rPr>
          <w:spacing w:val="-2"/>
          <w:sz w:val="24"/>
        </w:rPr>
        <w:t xml:space="preserve"> </w:t>
      </w:r>
      <w:r>
        <w:rPr>
          <w:sz w:val="24"/>
        </w:rPr>
        <w:t>levels</w:t>
      </w:r>
      <w:r>
        <w:rPr>
          <w:spacing w:val="-5"/>
          <w:sz w:val="24"/>
        </w:rPr>
        <w:t xml:space="preserve"> </w:t>
      </w:r>
      <w:r>
        <w:rPr>
          <w:sz w:val="24"/>
        </w:rPr>
        <w:t>of</w:t>
      </w:r>
      <w:r>
        <w:rPr>
          <w:spacing w:val="-3"/>
          <w:sz w:val="24"/>
        </w:rPr>
        <w:t xml:space="preserve"> </w:t>
      </w:r>
      <w:r>
        <w:rPr>
          <w:sz w:val="24"/>
        </w:rPr>
        <w:t>support</w:t>
      </w:r>
      <w:r>
        <w:rPr>
          <w:spacing w:val="-6"/>
          <w:sz w:val="24"/>
        </w:rPr>
        <w:t xml:space="preserve"> </w:t>
      </w:r>
      <w:r>
        <w:rPr>
          <w:sz w:val="24"/>
        </w:rPr>
        <w:t>to</w:t>
      </w:r>
      <w:r>
        <w:rPr>
          <w:spacing w:val="-2"/>
          <w:sz w:val="24"/>
        </w:rPr>
        <w:t xml:space="preserve"> </w:t>
      </w:r>
      <w:r>
        <w:rPr>
          <w:sz w:val="24"/>
        </w:rPr>
        <w:t>employees</w:t>
      </w:r>
      <w:r>
        <w:rPr>
          <w:spacing w:val="-5"/>
          <w:sz w:val="24"/>
        </w:rPr>
        <w:t xml:space="preserve"> </w:t>
      </w:r>
      <w:r>
        <w:rPr>
          <w:sz w:val="24"/>
        </w:rPr>
        <w:t>to</w:t>
      </w:r>
      <w:r>
        <w:rPr>
          <w:spacing w:val="-7"/>
          <w:sz w:val="24"/>
        </w:rPr>
        <w:t xml:space="preserve"> </w:t>
      </w:r>
      <w:r>
        <w:rPr>
          <w:sz w:val="24"/>
        </w:rPr>
        <w:t>take</w:t>
      </w:r>
      <w:r>
        <w:rPr>
          <w:spacing w:val="-3"/>
          <w:sz w:val="24"/>
        </w:rPr>
        <w:t xml:space="preserve"> </w:t>
      </w:r>
      <w:r>
        <w:rPr>
          <w:sz w:val="24"/>
        </w:rPr>
        <w:t>transit,</w:t>
      </w:r>
      <w:r>
        <w:rPr>
          <w:spacing w:val="-8"/>
          <w:sz w:val="24"/>
        </w:rPr>
        <w:t xml:space="preserve"> </w:t>
      </w:r>
      <w:commentRangeStart w:id="92"/>
      <w:ins w:id="93" w:author="Shelley Jiang" w:date="2022-06-20T11:43:00Z">
        <w:r w:rsidR="004518AF">
          <w:rPr>
            <w:spacing w:val="-8"/>
            <w:sz w:val="24"/>
          </w:rPr>
          <w:t>carpool,</w:t>
        </w:r>
        <w:commentRangeEnd w:id="92"/>
        <w:r w:rsidR="004518AF">
          <w:rPr>
            <w:rStyle w:val="CommentReference"/>
          </w:rPr>
          <w:commentReference w:id="92"/>
        </w:r>
        <w:r w:rsidR="004518AF">
          <w:rPr>
            <w:spacing w:val="-8"/>
            <w:sz w:val="24"/>
          </w:rPr>
          <w:t xml:space="preserve"> </w:t>
        </w:r>
      </w:ins>
      <w:r>
        <w:rPr>
          <w:sz w:val="24"/>
        </w:rPr>
        <w:t>ride</w:t>
      </w:r>
      <w:r>
        <w:rPr>
          <w:spacing w:val="-7"/>
          <w:sz w:val="24"/>
        </w:rPr>
        <w:t xml:space="preserve"> </w:t>
      </w:r>
      <w:r>
        <w:rPr>
          <w:sz w:val="24"/>
        </w:rPr>
        <w:t>their</w:t>
      </w:r>
      <w:r>
        <w:rPr>
          <w:spacing w:val="-2"/>
          <w:sz w:val="24"/>
        </w:rPr>
        <w:t xml:space="preserve"> </w:t>
      </w:r>
      <w:r>
        <w:rPr>
          <w:sz w:val="24"/>
        </w:rPr>
        <w:t>bicycle,</w:t>
      </w:r>
      <w:r>
        <w:rPr>
          <w:spacing w:val="-8"/>
          <w:sz w:val="24"/>
        </w:rPr>
        <w:t xml:space="preserve"> </w:t>
      </w:r>
      <w:r>
        <w:rPr>
          <w:sz w:val="24"/>
        </w:rPr>
        <w:t>or walk. As the State of California employs over 200,000 people, it can lead by example by expanding its own TDM programs, which currently vary by agency</w:t>
      </w:r>
      <w:r>
        <w:rPr>
          <w:spacing w:val="40"/>
          <w:sz w:val="24"/>
        </w:rPr>
        <w:t xml:space="preserve"> </w:t>
      </w:r>
      <w:r>
        <w:rPr>
          <w:sz w:val="24"/>
        </w:rPr>
        <w:t>and</w:t>
      </w:r>
      <w:r>
        <w:rPr>
          <w:spacing w:val="25"/>
          <w:sz w:val="24"/>
        </w:rPr>
        <w:t xml:space="preserve"> </w:t>
      </w:r>
      <w:r>
        <w:rPr>
          <w:sz w:val="24"/>
        </w:rPr>
        <w:t>employee</w:t>
      </w:r>
      <w:r>
        <w:rPr>
          <w:spacing w:val="24"/>
          <w:sz w:val="24"/>
        </w:rPr>
        <w:t xml:space="preserve"> </w:t>
      </w:r>
      <w:r>
        <w:rPr>
          <w:sz w:val="24"/>
        </w:rPr>
        <w:t>union.</w:t>
      </w:r>
      <w:r>
        <w:rPr>
          <w:spacing w:val="25"/>
          <w:sz w:val="24"/>
        </w:rPr>
        <w:t xml:space="preserve"> </w:t>
      </w:r>
      <w:r>
        <w:rPr>
          <w:sz w:val="24"/>
        </w:rPr>
        <w:t>Another</w:t>
      </w:r>
      <w:r>
        <w:rPr>
          <w:spacing w:val="25"/>
          <w:sz w:val="24"/>
        </w:rPr>
        <w:t xml:space="preserve"> </w:t>
      </w:r>
      <w:r>
        <w:rPr>
          <w:sz w:val="24"/>
        </w:rPr>
        <w:t>strategic</w:t>
      </w:r>
      <w:r>
        <w:rPr>
          <w:spacing w:val="22"/>
          <w:sz w:val="24"/>
        </w:rPr>
        <w:t xml:space="preserve"> </w:t>
      </w:r>
      <w:r>
        <w:rPr>
          <w:sz w:val="24"/>
        </w:rPr>
        <w:t>point</w:t>
      </w:r>
      <w:r>
        <w:rPr>
          <w:spacing w:val="20"/>
          <w:sz w:val="24"/>
        </w:rPr>
        <w:t xml:space="preserve"> </w:t>
      </w:r>
      <w:r>
        <w:rPr>
          <w:sz w:val="24"/>
        </w:rPr>
        <w:t>of</w:t>
      </w:r>
      <w:r>
        <w:rPr>
          <w:spacing w:val="24"/>
          <w:sz w:val="24"/>
        </w:rPr>
        <w:t xml:space="preserve"> </w:t>
      </w:r>
      <w:r>
        <w:rPr>
          <w:sz w:val="24"/>
        </w:rPr>
        <w:t>focus</w:t>
      </w:r>
      <w:r>
        <w:rPr>
          <w:spacing w:val="21"/>
          <w:sz w:val="24"/>
        </w:rPr>
        <w:t xml:space="preserve"> </w:t>
      </w:r>
      <w:r>
        <w:rPr>
          <w:sz w:val="24"/>
        </w:rPr>
        <w:t>for</w:t>
      </w:r>
      <w:r>
        <w:rPr>
          <w:spacing w:val="20"/>
          <w:sz w:val="24"/>
        </w:rPr>
        <w:t xml:space="preserve"> </w:t>
      </w:r>
      <w:r>
        <w:rPr>
          <w:sz w:val="24"/>
        </w:rPr>
        <w:t>TDM</w:t>
      </w:r>
      <w:r>
        <w:rPr>
          <w:spacing w:val="21"/>
          <w:sz w:val="24"/>
        </w:rPr>
        <w:t xml:space="preserve"> </w:t>
      </w:r>
      <w:r>
        <w:rPr>
          <w:sz w:val="24"/>
        </w:rPr>
        <w:t>programs</w:t>
      </w:r>
      <w:r>
        <w:rPr>
          <w:spacing w:val="22"/>
          <w:sz w:val="24"/>
        </w:rPr>
        <w:t xml:space="preserve"> </w:t>
      </w:r>
      <w:r>
        <w:rPr>
          <w:sz w:val="24"/>
        </w:rPr>
        <w:t>could be large developm</w:t>
      </w:r>
      <w:r>
        <w:rPr>
          <w:sz w:val="24"/>
        </w:rPr>
        <w:t>ents, particularly new ones, that through decisions such as their</w:t>
      </w:r>
      <w:r>
        <w:rPr>
          <w:spacing w:val="-13"/>
          <w:sz w:val="24"/>
        </w:rPr>
        <w:t xml:space="preserve"> </w:t>
      </w:r>
      <w:r>
        <w:rPr>
          <w:sz w:val="24"/>
        </w:rPr>
        <w:t>location,</w:t>
      </w:r>
      <w:r>
        <w:rPr>
          <w:spacing w:val="-14"/>
          <w:sz w:val="24"/>
        </w:rPr>
        <w:t xml:space="preserve"> </w:t>
      </w:r>
      <w:r>
        <w:rPr>
          <w:sz w:val="24"/>
        </w:rPr>
        <w:t>parking</w:t>
      </w:r>
      <w:r>
        <w:rPr>
          <w:spacing w:val="-13"/>
          <w:sz w:val="24"/>
        </w:rPr>
        <w:t xml:space="preserve"> </w:t>
      </w:r>
      <w:r>
        <w:rPr>
          <w:sz w:val="24"/>
        </w:rPr>
        <w:t>infrastructure,</w:t>
      </w:r>
      <w:r>
        <w:rPr>
          <w:spacing w:val="-14"/>
          <w:sz w:val="24"/>
        </w:rPr>
        <w:t xml:space="preserve"> </w:t>
      </w:r>
      <w:r>
        <w:rPr>
          <w:sz w:val="24"/>
        </w:rPr>
        <w:t>and</w:t>
      </w:r>
      <w:r>
        <w:rPr>
          <w:spacing w:val="-17"/>
          <w:sz w:val="24"/>
        </w:rPr>
        <w:t xml:space="preserve"> </w:t>
      </w:r>
      <w:r>
        <w:rPr>
          <w:sz w:val="24"/>
        </w:rPr>
        <w:t>their</w:t>
      </w:r>
      <w:r>
        <w:rPr>
          <w:spacing w:val="-13"/>
          <w:sz w:val="24"/>
        </w:rPr>
        <w:t xml:space="preserve"> </w:t>
      </w:r>
      <w:commentRangeStart w:id="94"/>
      <w:r>
        <w:rPr>
          <w:sz w:val="24"/>
        </w:rPr>
        <w:t>treatment</w:t>
      </w:r>
      <w:r>
        <w:rPr>
          <w:spacing w:val="-13"/>
          <w:sz w:val="24"/>
        </w:rPr>
        <w:t xml:space="preserve"> </w:t>
      </w:r>
      <w:ins w:id="95" w:author="Shelley Jiang" w:date="2022-06-20T11:42:00Z">
        <w:r w:rsidR="00F84049">
          <w:rPr>
            <w:spacing w:val="-13"/>
            <w:sz w:val="24"/>
          </w:rPr>
          <w:t xml:space="preserve">of </w:t>
        </w:r>
        <w:commentRangeEnd w:id="94"/>
        <w:r w:rsidR="00F84049">
          <w:rPr>
            <w:rStyle w:val="CommentReference"/>
          </w:rPr>
          <w:commentReference w:id="94"/>
        </w:r>
      </w:ins>
      <w:r>
        <w:rPr>
          <w:sz w:val="24"/>
        </w:rPr>
        <w:t>and</w:t>
      </w:r>
      <w:r>
        <w:rPr>
          <w:spacing w:val="-17"/>
          <w:sz w:val="24"/>
        </w:rPr>
        <w:t xml:space="preserve"> </w:t>
      </w:r>
      <w:r>
        <w:rPr>
          <w:sz w:val="24"/>
        </w:rPr>
        <w:t>general</w:t>
      </w:r>
      <w:r>
        <w:rPr>
          <w:spacing w:val="-15"/>
          <w:sz w:val="24"/>
        </w:rPr>
        <w:t xml:space="preserve"> </w:t>
      </w:r>
      <w:r>
        <w:rPr>
          <w:sz w:val="24"/>
        </w:rPr>
        <w:t>interaction with their surrounding environment ingrain high or low VMT travel patterns for decades to come. A sign of leader</w:t>
      </w:r>
      <w:r>
        <w:rPr>
          <w:sz w:val="24"/>
        </w:rPr>
        <w:t>ship in this area would be for the State to end its subsidies for employee parking and to take additional actions to move away from subsidizing public spaces for car parking more generally, while expanding efforts</w:t>
      </w:r>
      <w:r>
        <w:rPr>
          <w:spacing w:val="-5"/>
          <w:sz w:val="24"/>
        </w:rPr>
        <w:t xml:space="preserve"> </w:t>
      </w:r>
      <w:r>
        <w:rPr>
          <w:sz w:val="24"/>
        </w:rPr>
        <w:t>to</w:t>
      </w:r>
      <w:r>
        <w:rPr>
          <w:spacing w:val="-7"/>
          <w:sz w:val="24"/>
        </w:rPr>
        <w:t xml:space="preserve"> </w:t>
      </w:r>
      <w:r>
        <w:rPr>
          <w:sz w:val="24"/>
        </w:rPr>
        <w:t>promote</w:t>
      </w:r>
      <w:r>
        <w:rPr>
          <w:spacing w:val="-3"/>
          <w:sz w:val="24"/>
        </w:rPr>
        <w:t xml:space="preserve"> </w:t>
      </w:r>
      <w:r>
        <w:rPr>
          <w:sz w:val="24"/>
        </w:rPr>
        <w:t>pedestrian,</w:t>
      </w:r>
      <w:r>
        <w:rPr>
          <w:spacing w:val="-8"/>
          <w:sz w:val="24"/>
        </w:rPr>
        <w:t xml:space="preserve"> </w:t>
      </w:r>
      <w:r>
        <w:rPr>
          <w:sz w:val="24"/>
        </w:rPr>
        <w:t>bicycle,</w:t>
      </w:r>
      <w:r>
        <w:rPr>
          <w:spacing w:val="-3"/>
          <w:sz w:val="24"/>
        </w:rPr>
        <w:t xml:space="preserve"> </w:t>
      </w:r>
      <w:r>
        <w:rPr>
          <w:sz w:val="24"/>
        </w:rPr>
        <w:t>and</w:t>
      </w:r>
      <w:r>
        <w:rPr>
          <w:spacing w:val="-2"/>
          <w:sz w:val="24"/>
        </w:rPr>
        <w:t xml:space="preserve"> </w:t>
      </w:r>
      <w:r>
        <w:rPr>
          <w:sz w:val="24"/>
        </w:rPr>
        <w:t>transi</w:t>
      </w:r>
      <w:r>
        <w:rPr>
          <w:sz w:val="24"/>
        </w:rPr>
        <w:t>t</w:t>
      </w:r>
      <w:r>
        <w:rPr>
          <w:spacing w:val="-2"/>
          <w:sz w:val="24"/>
        </w:rPr>
        <w:t xml:space="preserve"> </w:t>
      </w:r>
      <w:r>
        <w:rPr>
          <w:sz w:val="24"/>
        </w:rPr>
        <w:t>travel</w:t>
      </w:r>
      <w:r>
        <w:rPr>
          <w:spacing w:val="-4"/>
          <w:sz w:val="24"/>
        </w:rPr>
        <w:t xml:space="preserve"> </w:t>
      </w:r>
      <w:r>
        <w:rPr>
          <w:sz w:val="24"/>
        </w:rPr>
        <w:t>(Action</w:t>
      </w:r>
      <w:r>
        <w:rPr>
          <w:spacing w:val="-3"/>
          <w:sz w:val="24"/>
        </w:rPr>
        <w:t xml:space="preserve"> </w:t>
      </w:r>
      <w:r>
        <w:rPr>
          <w:sz w:val="24"/>
        </w:rPr>
        <w:t>D).</w:t>
      </w:r>
    </w:p>
    <w:p w14:paraId="2F37839A" w14:textId="77777777" w:rsidR="00C41784" w:rsidRDefault="00947520">
      <w:pPr>
        <w:pStyle w:val="Heading3"/>
        <w:numPr>
          <w:ilvl w:val="2"/>
          <w:numId w:val="8"/>
        </w:numPr>
        <w:tabs>
          <w:tab w:val="left" w:pos="896"/>
        </w:tabs>
        <w:spacing w:before="139"/>
        <w:ind w:hanging="741"/>
      </w:pPr>
      <w:r>
        <w:rPr>
          <w:color w:val="0E597B"/>
          <w:spacing w:val="-2"/>
        </w:rPr>
        <w:t>Actions</w:t>
      </w:r>
    </w:p>
    <w:p w14:paraId="7FC06A55" w14:textId="77777777" w:rsidR="00C41784" w:rsidRDefault="00947520">
      <w:pPr>
        <w:pStyle w:val="BodyText"/>
        <w:spacing w:before="149" w:line="244" w:lineRule="auto"/>
        <w:ind w:left="155" w:right="122"/>
      </w:pPr>
      <w:r>
        <w:t>To</w:t>
      </w:r>
      <w:r>
        <w:rPr>
          <w:spacing w:val="-10"/>
        </w:rPr>
        <w:t xml:space="preserve"> </w:t>
      </w:r>
      <w:r>
        <w:t>implement</w:t>
      </w:r>
      <w:r>
        <w:rPr>
          <w:spacing w:val="-15"/>
        </w:rPr>
        <w:t xml:space="preserve"> </w:t>
      </w:r>
      <w:r>
        <w:t>the</w:t>
      </w:r>
      <w:r>
        <w:rPr>
          <w:spacing w:val="-11"/>
        </w:rPr>
        <w:t xml:space="preserve"> </w:t>
      </w:r>
      <w:r>
        <w:t>stated</w:t>
      </w:r>
      <w:r>
        <w:rPr>
          <w:spacing w:val="-14"/>
        </w:rPr>
        <w:t xml:space="preserve"> </w:t>
      </w:r>
      <w:r>
        <w:t>objectives,</w:t>
      </w:r>
      <w:r>
        <w:rPr>
          <w:spacing w:val="-9"/>
        </w:rPr>
        <w:t xml:space="preserve"> </w:t>
      </w:r>
      <w:r>
        <w:t>the</w:t>
      </w:r>
      <w:r>
        <w:rPr>
          <w:spacing w:val="-15"/>
        </w:rPr>
        <w:t xml:space="preserve"> </w:t>
      </w:r>
      <w:r>
        <w:t>State</w:t>
      </w:r>
      <w:r>
        <w:rPr>
          <w:spacing w:val="-11"/>
        </w:rPr>
        <w:t xml:space="preserve"> </w:t>
      </w:r>
      <w:r>
        <w:t>will</w:t>
      </w:r>
      <w:r>
        <w:rPr>
          <w:spacing w:val="-12"/>
        </w:rPr>
        <w:t xml:space="preserve"> </w:t>
      </w:r>
      <w:r>
        <w:t>need</w:t>
      </w:r>
      <w:r>
        <w:rPr>
          <w:spacing w:val="-14"/>
        </w:rPr>
        <w:t xml:space="preserve"> </w:t>
      </w:r>
      <w:r>
        <w:t>to</w:t>
      </w:r>
      <w:r>
        <w:rPr>
          <w:spacing w:val="-15"/>
        </w:rPr>
        <w:t xml:space="preserve"> </w:t>
      </w:r>
      <w:r>
        <w:t>take</w:t>
      </w:r>
      <w:r>
        <w:rPr>
          <w:spacing w:val="-15"/>
        </w:rPr>
        <w:t xml:space="preserve"> </w:t>
      </w:r>
      <w:r>
        <w:t>many</w:t>
      </w:r>
      <w:r>
        <w:rPr>
          <w:spacing w:val="-12"/>
        </w:rPr>
        <w:t xml:space="preserve"> </w:t>
      </w:r>
      <w:r>
        <w:t>actions.</w:t>
      </w:r>
      <w:r>
        <w:rPr>
          <w:spacing w:val="-11"/>
        </w:rPr>
        <w:t xml:space="preserve"> </w:t>
      </w:r>
      <w:r>
        <w:t>Most immediately, the State should lead actions to:</w:t>
      </w:r>
    </w:p>
    <w:p w14:paraId="13BC3259" w14:textId="77777777" w:rsidR="00C41784" w:rsidRDefault="00947520">
      <w:pPr>
        <w:pStyle w:val="ListParagraph"/>
        <w:numPr>
          <w:ilvl w:val="3"/>
          <w:numId w:val="8"/>
        </w:numPr>
        <w:tabs>
          <w:tab w:val="left" w:pos="876"/>
        </w:tabs>
        <w:spacing w:before="157" w:line="244" w:lineRule="auto"/>
        <w:ind w:right="226"/>
        <w:rPr>
          <w:sz w:val="24"/>
        </w:rPr>
      </w:pPr>
      <w:r>
        <w:rPr>
          <w:sz w:val="24"/>
        </w:rPr>
        <w:t>Permit</w:t>
      </w:r>
      <w:r>
        <w:rPr>
          <w:spacing w:val="-2"/>
          <w:sz w:val="24"/>
        </w:rPr>
        <w:t xml:space="preserve"> </w:t>
      </w:r>
      <w:r>
        <w:rPr>
          <w:sz w:val="24"/>
        </w:rPr>
        <w:t>implementation</w:t>
      </w:r>
      <w:r>
        <w:rPr>
          <w:spacing w:val="-7"/>
          <w:sz w:val="24"/>
        </w:rPr>
        <w:t xml:space="preserve"> </w:t>
      </w:r>
      <w:r>
        <w:rPr>
          <w:sz w:val="24"/>
        </w:rPr>
        <w:t>of</w:t>
      </w:r>
      <w:r>
        <w:rPr>
          <w:spacing w:val="-3"/>
          <w:sz w:val="24"/>
        </w:rPr>
        <w:t xml:space="preserve"> </w:t>
      </w:r>
      <w:r>
        <w:rPr>
          <w:sz w:val="24"/>
        </w:rPr>
        <w:t>a</w:t>
      </w:r>
      <w:r>
        <w:rPr>
          <w:spacing w:val="-4"/>
          <w:sz w:val="24"/>
        </w:rPr>
        <w:t xml:space="preserve"> </w:t>
      </w:r>
      <w:r>
        <w:rPr>
          <w:sz w:val="24"/>
        </w:rPr>
        <w:t>suite</w:t>
      </w:r>
      <w:r>
        <w:rPr>
          <w:spacing w:val="-3"/>
          <w:sz w:val="24"/>
        </w:rPr>
        <w:t xml:space="preserve"> </w:t>
      </w:r>
      <w:r>
        <w:rPr>
          <w:sz w:val="24"/>
        </w:rPr>
        <w:t>of</w:t>
      </w:r>
      <w:r>
        <w:rPr>
          <w:spacing w:val="-7"/>
          <w:sz w:val="24"/>
        </w:rPr>
        <w:t xml:space="preserve"> </w:t>
      </w:r>
      <w:r>
        <w:rPr>
          <w:sz w:val="24"/>
        </w:rPr>
        <w:t>roadway</w:t>
      </w:r>
      <w:r>
        <w:rPr>
          <w:spacing w:val="-10"/>
          <w:sz w:val="24"/>
        </w:rPr>
        <w:t xml:space="preserve"> </w:t>
      </w:r>
      <w:r>
        <w:rPr>
          <w:sz w:val="24"/>
        </w:rPr>
        <w:t>pricing</w:t>
      </w:r>
      <w:r>
        <w:rPr>
          <w:spacing w:val="-6"/>
          <w:sz w:val="24"/>
        </w:rPr>
        <w:t xml:space="preserve"> </w:t>
      </w:r>
      <w:r>
        <w:rPr>
          <w:sz w:val="24"/>
        </w:rPr>
        <w:t>strategies</w:t>
      </w:r>
      <w:r>
        <w:rPr>
          <w:spacing w:val="-12"/>
          <w:sz w:val="24"/>
        </w:rPr>
        <w:t xml:space="preserve"> </w:t>
      </w:r>
      <w:r>
        <w:rPr>
          <w:sz w:val="24"/>
        </w:rPr>
        <w:t>by</w:t>
      </w:r>
      <w:r>
        <w:rPr>
          <w:spacing w:val="-4"/>
          <w:sz w:val="24"/>
        </w:rPr>
        <w:t xml:space="preserve"> </w:t>
      </w:r>
      <w:r>
        <w:rPr>
          <w:sz w:val="24"/>
        </w:rPr>
        <w:t>2025</w:t>
      </w:r>
      <w:r>
        <w:rPr>
          <w:spacing w:val="-7"/>
          <w:sz w:val="24"/>
        </w:rPr>
        <w:t xml:space="preserve"> </w:t>
      </w:r>
      <w:r>
        <w:rPr>
          <w:sz w:val="24"/>
        </w:rPr>
        <w:t>in</w:t>
      </w:r>
      <w:r>
        <w:rPr>
          <w:spacing w:val="-3"/>
          <w:sz w:val="24"/>
        </w:rPr>
        <w:t xml:space="preserve"> </w:t>
      </w:r>
      <w:r>
        <w:rPr>
          <w:sz w:val="24"/>
        </w:rPr>
        <w:t>support of adopted Sustainable Communities Strategies.</w:t>
      </w:r>
    </w:p>
    <w:p w14:paraId="35E4305D" w14:textId="77777777" w:rsidR="00C41784" w:rsidRDefault="00947520">
      <w:pPr>
        <w:pStyle w:val="ListParagraph"/>
        <w:numPr>
          <w:ilvl w:val="3"/>
          <w:numId w:val="8"/>
        </w:numPr>
        <w:tabs>
          <w:tab w:val="left" w:pos="876"/>
        </w:tabs>
        <w:spacing w:line="244" w:lineRule="auto"/>
        <w:ind w:right="328"/>
        <w:rPr>
          <w:sz w:val="24"/>
        </w:rPr>
      </w:pPr>
      <w:r>
        <w:rPr>
          <w:sz w:val="24"/>
        </w:rPr>
        <w:t>Permit</w:t>
      </w:r>
      <w:r>
        <w:rPr>
          <w:spacing w:val="-10"/>
          <w:sz w:val="24"/>
        </w:rPr>
        <w:t xml:space="preserve"> </w:t>
      </w:r>
      <w:r>
        <w:rPr>
          <w:sz w:val="24"/>
        </w:rPr>
        <w:t>conversion</w:t>
      </w:r>
      <w:r>
        <w:rPr>
          <w:spacing w:val="-10"/>
          <w:sz w:val="24"/>
        </w:rPr>
        <w:t xml:space="preserve"> </w:t>
      </w:r>
      <w:r>
        <w:rPr>
          <w:sz w:val="24"/>
        </w:rPr>
        <w:t>of</w:t>
      </w:r>
      <w:r>
        <w:rPr>
          <w:spacing w:val="-10"/>
          <w:sz w:val="24"/>
        </w:rPr>
        <w:t xml:space="preserve"> </w:t>
      </w:r>
      <w:r>
        <w:rPr>
          <w:sz w:val="24"/>
        </w:rPr>
        <w:t>general</w:t>
      </w:r>
      <w:r>
        <w:rPr>
          <w:spacing w:val="-15"/>
          <w:sz w:val="24"/>
        </w:rPr>
        <w:t xml:space="preserve"> </w:t>
      </w:r>
      <w:r>
        <w:rPr>
          <w:sz w:val="24"/>
        </w:rPr>
        <w:t>purpose</w:t>
      </w:r>
      <w:r>
        <w:rPr>
          <w:spacing w:val="-11"/>
          <w:sz w:val="24"/>
        </w:rPr>
        <w:t xml:space="preserve"> </w:t>
      </w:r>
      <w:r>
        <w:rPr>
          <w:sz w:val="24"/>
        </w:rPr>
        <w:t>lanes</w:t>
      </w:r>
      <w:r>
        <w:rPr>
          <w:spacing w:val="-12"/>
          <w:sz w:val="24"/>
        </w:rPr>
        <w:t xml:space="preserve"> </w:t>
      </w:r>
      <w:r>
        <w:rPr>
          <w:sz w:val="24"/>
        </w:rPr>
        <w:t>to</w:t>
      </w:r>
      <w:r>
        <w:rPr>
          <w:spacing w:val="-10"/>
          <w:sz w:val="24"/>
        </w:rPr>
        <w:t xml:space="preserve"> </w:t>
      </w:r>
      <w:r>
        <w:rPr>
          <w:sz w:val="24"/>
        </w:rPr>
        <w:t>transit-only</w:t>
      </w:r>
      <w:r>
        <w:rPr>
          <w:spacing w:val="-12"/>
          <w:sz w:val="24"/>
        </w:rPr>
        <w:t xml:space="preserve"> </w:t>
      </w:r>
      <w:r>
        <w:rPr>
          <w:sz w:val="24"/>
        </w:rPr>
        <w:t>lanes</w:t>
      </w:r>
      <w:r>
        <w:rPr>
          <w:spacing w:val="-12"/>
          <w:sz w:val="24"/>
        </w:rPr>
        <w:t xml:space="preserve"> </w:t>
      </w:r>
      <w:r>
        <w:rPr>
          <w:sz w:val="24"/>
        </w:rPr>
        <w:t>or</w:t>
      </w:r>
      <w:r>
        <w:rPr>
          <w:spacing w:val="-13"/>
          <w:sz w:val="24"/>
        </w:rPr>
        <w:t xml:space="preserve"> </w:t>
      </w:r>
      <w:r>
        <w:rPr>
          <w:sz w:val="24"/>
        </w:rPr>
        <w:t>toll</w:t>
      </w:r>
      <w:r>
        <w:rPr>
          <w:spacing w:val="-12"/>
          <w:sz w:val="24"/>
        </w:rPr>
        <w:t xml:space="preserve"> </w:t>
      </w:r>
      <w:r>
        <w:rPr>
          <w:sz w:val="24"/>
        </w:rPr>
        <w:t>lanes,</w:t>
      </w:r>
      <w:r>
        <w:rPr>
          <w:spacing w:val="-11"/>
          <w:sz w:val="24"/>
        </w:rPr>
        <w:t xml:space="preserve"> </w:t>
      </w:r>
      <w:r>
        <w:rPr>
          <w:sz w:val="24"/>
        </w:rPr>
        <w:t>and full facility tolling.</w:t>
      </w:r>
    </w:p>
    <w:p w14:paraId="0E2023D3" w14:textId="77777777" w:rsidR="00C41784" w:rsidRDefault="00947520">
      <w:pPr>
        <w:pStyle w:val="ListParagraph"/>
        <w:numPr>
          <w:ilvl w:val="3"/>
          <w:numId w:val="8"/>
        </w:numPr>
        <w:tabs>
          <w:tab w:val="left" w:pos="876"/>
        </w:tabs>
        <w:spacing w:line="244" w:lineRule="auto"/>
        <w:ind w:right="438"/>
        <w:rPr>
          <w:sz w:val="24"/>
        </w:rPr>
      </w:pPr>
      <w:r>
        <w:rPr>
          <w:sz w:val="24"/>
        </w:rPr>
        <w:t>Establish a</w:t>
      </w:r>
      <w:r>
        <w:rPr>
          <w:spacing w:val="-5"/>
          <w:sz w:val="24"/>
        </w:rPr>
        <w:t xml:space="preserve"> </w:t>
      </w:r>
      <w:r>
        <w:rPr>
          <w:sz w:val="24"/>
        </w:rPr>
        <w:t>requirement</w:t>
      </w:r>
      <w:r>
        <w:rPr>
          <w:spacing w:val="-4"/>
          <w:sz w:val="24"/>
        </w:rPr>
        <w:t xml:space="preserve"> </w:t>
      </w:r>
      <w:r>
        <w:rPr>
          <w:sz w:val="24"/>
        </w:rPr>
        <w:t>to</w:t>
      </w:r>
      <w:r>
        <w:rPr>
          <w:spacing w:val="-4"/>
          <w:sz w:val="24"/>
        </w:rPr>
        <w:t xml:space="preserve"> </w:t>
      </w:r>
      <w:r>
        <w:rPr>
          <w:sz w:val="24"/>
        </w:rPr>
        <w:t>demonstrate that</w:t>
      </w:r>
      <w:r>
        <w:rPr>
          <w:spacing w:val="-4"/>
          <w:sz w:val="24"/>
        </w:rPr>
        <w:t xml:space="preserve"> </w:t>
      </w:r>
      <w:r>
        <w:rPr>
          <w:sz w:val="24"/>
        </w:rPr>
        <w:t>addressing transit bottlenecks</w:t>
      </w:r>
      <w:r>
        <w:rPr>
          <w:spacing w:val="-2"/>
          <w:sz w:val="24"/>
        </w:rPr>
        <w:t xml:space="preserve"> </w:t>
      </w:r>
      <w:r>
        <w:rPr>
          <w:sz w:val="24"/>
        </w:rPr>
        <w:t>and other</w:t>
      </w:r>
      <w:r>
        <w:rPr>
          <w:spacing w:val="-18"/>
          <w:sz w:val="24"/>
        </w:rPr>
        <w:t xml:space="preserve"> </w:t>
      </w:r>
      <w:r>
        <w:rPr>
          <w:sz w:val="24"/>
        </w:rPr>
        <w:t>transit</w:t>
      </w:r>
      <w:r>
        <w:rPr>
          <w:spacing w:val="-15"/>
          <w:sz w:val="24"/>
        </w:rPr>
        <w:t xml:space="preserve"> </w:t>
      </w:r>
      <w:r>
        <w:rPr>
          <w:sz w:val="24"/>
        </w:rPr>
        <w:t>efficiency</w:t>
      </w:r>
      <w:r>
        <w:rPr>
          <w:spacing w:val="-17"/>
          <w:sz w:val="24"/>
        </w:rPr>
        <w:t xml:space="preserve"> </w:t>
      </w:r>
      <w:r>
        <w:rPr>
          <w:sz w:val="24"/>
        </w:rPr>
        <w:t>investments</w:t>
      </w:r>
      <w:r>
        <w:rPr>
          <w:spacing w:val="-18"/>
          <w:sz w:val="24"/>
        </w:rPr>
        <w:t xml:space="preserve"> </w:t>
      </w:r>
      <w:r>
        <w:rPr>
          <w:sz w:val="24"/>
        </w:rPr>
        <w:t>are</w:t>
      </w:r>
      <w:r>
        <w:rPr>
          <w:spacing w:val="-17"/>
          <w:sz w:val="24"/>
        </w:rPr>
        <w:t xml:space="preserve"> </w:t>
      </w:r>
      <w:r>
        <w:rPr>
          <w:sz w:val="24"/>
        </w:rPr>
        <w:t>a</w:t>
      </w:r>
      <w:r>
        <w:rPr>
          <w:spacing w:val="-19"/>
          <w:sz w:val="24"/>
        </w:rPr>
        <w:t xml:space="preserve"> </w:t>
      </w:r>
      <w:r>
        <w:rPr>
          <w:sz w:val="24"/>
        </w:rPr>
        <w:t>priority</w:t>
      </w:r>
      <w:r>
        <w:rPr>
          <w:spacing w:val="-16"/>
          <w:sz w:val="24"/>
        </w:rPr>
        <w:t xml:space="preserve"> </w:t>
      </w:r>
      <w:r>
        <w:rPr>
          <w:sz w:val="24"/>
        </w:rPr>
        <w:t>in</w:t>
      </w:r>
      <w:r>
        <w:rPr>
          <w:spacing w:val="-17"/>
          <w:sz w:val="24"/>
        </w:rPr>
        <w:t xml:space="preserve"> </w:t>
      </w:r>
      <w:r>
        <w:rPr>
          <w:sz w:val="24"/>
        </w:rPr>
        <w:t>local</w:t>
      </w:r>
      <w:r>
        <w:rPr>
          <w:spacing w:val="-17"/>
          <w:sz w:val="24"/>
        </w:rPr>
        <w:t xml:space="preserve"> </w:t>
      </w:r>
      <w:r>
        <w:rPr>
          <w:sz w:val="24"/>
        </w:rPr>
        <w:t>jurisdiction</w:t>
      </w:r>
      <w:r>
        <w:rPr>
          <w:spacing w:val="-17"/>
          <w:sz w:val="24"/>
        </w:rPr>
        <w:t xml:space="preserve"> </w:t>
      </w:r>
      <w:r>
        <w:rPr>
          <w:sz w:val="24"/>
        </w:rPr>
        <w:t>and</w:t>
      </w:r>
      <w:r>
        <w:rPr>
          <w:spacing w:val="-16"/>
          <w:sz w:val="24"/>
        </w:rPr>
        <w:t xml:space="preserve"> </w:t>
      </w:r>
      <w:r>
        <w:rPr>
          <w:sz w:val="24"/>
        </w:rPr>
        <w:t>transit agency</w:t>
      </w:r>
      <w:r>
        <w:rPr>
          <w:spacing w:val="-14"/>
          <w:sz w:val="24"/>
        </w:rPr>
        <w:t xml:space="preserve"> </w:t>
      </w:r>
      <w:r>
        <w:rPr>
          <w:sz w:val="24"/>
        </w:rPr>
        <w:t>investment</w:t>
      </w:r>
      <w:r>
        <w:rPr>
          <w:spacing w:val="-17"/>
          <w:sz w:val="24"/>
        </w:rPr>
        <w:t xml:space="preserve"> </w:t>
      </w:r>
      <w:r>
        <w:rPr>
          <w:sz w:val="24"/>
        </w:rPr>
        <w:t>plans</w:t>
      </w:r>
      <w:r>
        <w:rPr>
          <w:spacing w:val="-15"/>
          <w:sz w:val="24"/>
        </w:rPr>
        <w:t xml:space="preserve"> </w:t>
      </w:r>
      <w:r>
        <w:rPr>
          <w:sz w:val="24"/>
        </w:rPr>
        <w:t>as</w:t>
      </w:r>
      <w:r>
        <w:rPr>
          <w:spacing w:val="-15"/>
          <w:sz w:val="24"/>
        </w:rPr>
        <w:t xml:space="preserve"> </w:t>
      </w:r>
      <w:r>
        <w:rPr>
          <w:sz w:val="24"/>
        </w:rPr>
        <w:t>a</w:t>
      </w:r>
      <w:r>
        <w:rPr>
          <w:spacing w:val="-18"/>
          <w:sz w:val="24"/>
        </w:rPr>
        <w:t xml:space="preserve"> </w:t>
      </w:r>
      <w:r>
        <w:rPr>
          <w:sz w:val="24"/>
        </w:rPr>
        <w:t>requisite</w:t>
      </w:r>
      <w:r>
        <w:rPr>
          <w:spacing w:val="-13"/>
          <w:sz w:val="24"/>
        </w:rPr>
        <w:t xml:space="preserve"> </w:t>
      </w:r>
      <w:r>
        <w:rPr>
          <w:sz w:val="24"/>
        </w:rPr>
        <w:t>for</w:t>
      </w:r>
      <w:r>
        <w:rPr>
          <w:spacing w:val="-12"/>
          <w:sz w:val="24"/>
        </w:rPr>
        <w:t xml:space="preserve"> </w:t>
      </w:r>
      <w:r>
        <w:rPr>
          <w:sz w:val="24"/>
        </w:rPr>
        <w:t>overall</w:t>
      </w:r>
      <w:r>
        <w:rPr>
          <w:spacing w:val="-14"/>
          <w:sz w:val="24"/>
        </w:rPr>
        <w:t xml:space="preserve"> </w:t>
      </w:r>
      <w:r>
        <w:rPr>
          <w:sz w:val="24"/>
        </w:rPr>
        <w:t>transportation</w:t>
      </w:r>
      <w:r>
        <w:rPr>
          <w:spacing w:val="-17"/>
          <w:sz w:val="24"/>
        </w:rPr>
        <w:t xml:space="preserve"> </w:t>
      </w:r>
      <w:r>
        <w:rPr>
          <w:sz w:val="24"/>
        </w:rPr>
        <w:t>project</w:t>
      </w:r>
      <w:r>
        <w:rPr>
          <w:spacing w:val="-12"/>
          <w:sz w:val="24"/>
        </w:rPr>
        <w:t xml:space="preserve"> </w:t>
      </w:r>
      <w:r>
        <w:rPr>
          <w:sz w:val="24"/>
        </w:rPr>
        <w:t xml:space="preserve">funding </w:t>
      </w:r>
      <w:r>
        <w:rPr>
          <w:spacing w:val="-2"/>
          <w:sz w:val="24"/>
        </w:rPr>
        <w:t>eligibility.</w:t>
      </w:r>
    </w:p>
    <w:p w14:paraId="020B066F" w14:textId="77777777" w:rsidR="00C41784" w:rsidRDefault="00947520">
      <w:pPr>
        <w:pStyle w:val="ListParagraph"/>
        <w:numPr>
          <w:ilvl w:val="3"/>
          <w:numId w:val="8"/>
        </w:numPr>
        <w:tabs>
          <w:tab w:val="left" w:pos="876"/>
        </w:tabs>
        <w:spacing w:line="244" w:lineRule="auto"/>
        <w:ind w:right="633"/>
        <w:rPr>
          <w:sz w:val="24"/>
        </w:rPr>
      </w:pPr>
      <w:r>
        <w:rPr>
          <w:sz w:val="24"/>
        </w:rPr>
        <w:t>End State subsidies</w:t>
      </w:r>
      <w:r>
        <w:rPr>
          <w:spacing w:val="-3"/>
          <w:sz w:val="24"/>
        </w:rPr>
        <w:t xml:space="preserve"> </w:t>
      </w:r>
      <w:r>
        <w:rPr>
          <w:sz w:val="24"/>
        </w:rPr>
        <w:t>for employee parking</w:t>
      </w:r>
      <w:r>
        <w:rPr>
          <w:spacing w:val="-4"/>
          <w:sz w:val="24"/>
        </w:rPr>
        <w:t xml:space="preserve"> </w:t>
      </w:r>
      <w:r>
        <w:rPr>
          <w:sz w:val="24"/>
        </w:rPr>
        <w:t>and take additional</w:t>
      </w:r>
      <w:r>
        <w:rPr>
          <w:spacing w:val="-2"/>
          <w:sz w:val="24"/>
        </w:rPr>
        <w:t xml:space="preserve"> </w:t>
      </w:r>
      <w:r>
        <w:rPr>
          <w:sz w:val="24"/>
        </w:rPr>
        <w:t>actions</w:t>
      </w:r>
      <w:r>
        <w:rPr>
          <w:spacing w:val="-3"/>
          <w:sz w:val="24"/>
        </w:rPr>
        <w:t xml:space="preserve"> </w:t>
      </w:r>
      <w:r>
        <w:rPr>
          <w:sz w:val="24"/>
        </w:rPr>
        <w:t>to move away from subsidizing public spaces for car parking more generally, while expanding efforts to</w:t>
      </w:r>
      <w:r>
        <w:rPr>
          <w:spacing w:val="-1"/>
          <w:sz w:val="24"/>
        </w:rPr>
        <w:t xml:space="preserve"> </w:t>
      </w:r>
      <w:r>
        <w:rPr>
          <w:sz w:val="24"/>
        </w:rPr>
        <w:t>promote</w:t>
      </w:r>
      <w:r>
        <w:rPr>
          <w:spacing w:val="-2"/>
          <w:sz w:val="24"/>
        </w:rPr>
        <w:t xml:space="preserve"> </w:t>
      </w:r>
      <w:r>
        <w:rPr>
          <w:sz w:val="24"/>
        </w:rPr>
        <w:t>pedestrian,</w:t>
      </w:r>
      <w:r>
        <w:rPr>
          <w:spacing w:val="-2"/>
          <w:sz w:val="24"/>
        </w:rPr>
        <w:t xml:space="preserve"> </w:t>
      </w:r>
      <w:r>
        <w:rPr>
          <w:sz w:val="24"/>
        </w:rPr>
        <w:t>bicycle, and transit</w:t>
      </w:r>
      <w:r>
        <w:rPr>
          <w:spacing w:val="-1"/>
          <w:sz w:val="24"/>
        </w:rPr>
        <w:t xml:space="preserve"> </w:t>
      </w:r>
      <w:r>
        <w:rPr>
          <w:sz w:val="24"/>
        </w:rPr>
        <w:t>travel.</w:t>
      </w:r>
    </w:p>
    <w:p w14:paraId="7C028D50" w14:textId="77777777" w:rsidR="00C41784" w:rsidRDefault="00C41784">
      <w:pPr>
        <w:spacing w:line="244" w:lineRule="auto"/>
        <w:rPr>
          <w:sz w:val="24"/>
        </w:rPr>
        <w:sectPr w:rsidR="00C41784">
          <w:pgSz w:w="12240" w:h="15840"/>
          <w:pgMar w:top="1540" w:right="1180" w:bottom="1280" w:left="1140" w:header="838" w:footer="1088" w:gutter="0"/>
          <w:cols w:space="720"/>
        </w:sectPr>
      </w:pPr>
    </w:p>
    <w:p w14:paraId="08F430BA" w14:textId="77777777" w:rsidR="00C41784" w:rsidRDefault="00947520">
      <w:pPr>
        <w:pStyle w:val="Heading2"/>
        <w:numPr>
          <w:ilvl w:val="1"/>
          <w:numId w:val="8"/>
        </w:numPr>
        <w:tabs>
          <w:tab w:val="left" w:pos="694"/>
        </w:tabs>
        <w:spacing w:line="247" w:lineRule="auto"/>
        <w:ind w:left="155" w:right="1232" w:firstLine="0"/>
      </w:pPr>
      <w:bookmarkStart w:id="96" w:name="3.3_Strategy_Area_3:_Shape_the_Deploymen"/>
      <w:bookmarkEnd w:id="96"/>
      <w:r>
        <w:rPr>
          <w:color w:val="35A392"/>
        </w:rPr>
        <w:lastRenderedPageBreak/>
        <w:t xml:space="preserve">Strategy Area 3: Shape the Deployment of </w:t>
      </w:r>
      <w:r>
        <w:rPr>
          <w:color w:val="35A392"/>
        </w:rPr>
        <w:t xml:space="preserve">New Mobility </w:t>
      </w:r>
      <w:r>
        <w:rPr>
          <w:color w:val="35A392"/>
          <w:spacing w:val="-2"/>
        </w:rPr>
        <w:t>Options</w:t>
      </w:r>
    </w:p>
    <w:p w14:paraId="1AFE00F3" w14:textId="77777777" w:rsidR="00C41784" w:rsidRDefault="00947520">
      <w:pPr>
        <w:pStyle w:val="BodyText"/>
        <w:spacing w:before="112" w:line="244" w:lineRule="auto"/>
        <w:ind w:left="155" w:right="122"/>
      </w:pPr>
      <w:r>
        <w:t>In the last 20 years, California has been a hub for</w:t>
      </w:r>
      <w:r>
        <w:rPr>
          <w:spacing w:val="-1"/>
        </w:rPr>
        <w:t xml:space="preserve"> </w:t>
      </w:r>
      <w:r>
        <w:t>the</w:t>
      </w:r>
      <w:r>
        <w:rPr>
          <w:spacing w:val="-1"/>
        </w:rPr>
        <w:t xml:space="preserve"> </w:t>
      </w:r>
      <w:r>
        <w:t>development of</w:t>
      </w:r>
      <w:r>
        <w:rPr>
          <w:spacing w:val="-1"/>
        </w:rPr>
        <w:t xml:space="preserve"> </w:t>
      </w:r>
      <w:r>
        <w:t>new mobility services, new technologies, and new business models for how local transportation services can be both provided and consumed. These include, among other</w:t>
      </w:r>
      <w:r>
        <w:t>s: shared-use mobility</w:t>
      </w:r>
      <w:r>
        <w:rPr>
          <w:spacing w:val="-5"/>
        </w:rPr>
        <w:t xml:space="preserve"> </w:t>
      </w:r>
      <w:r>
        <w:t>services,</w:t>
      </w:r>
      <w:r>
        <w:rPr>
          <w:spacing w:val="-4"/>
        </w:rPr>
        <w:t xml:space="preserve"> </w:t>
      </w:r>
      <w:r>
        <w:t>such</w:t>
      </w:r>
      <w:r>
        <w:rPr>
          <w:spacing w:val="-4"/>
        </w:rPr>
        <w:t xml:space="preserve"> </w:t>
      </w:r>
      <w:r>
        <w:t>as</w:t>
      </w:r>
      <w:r>
        <w:rPr>
          <w:spacing w:val="-6"/>
        </w:rPr>
        <w:t xml:space="preserve"> </w:t>
      </w:r>
      <w:r>
        <w:t>car-share,</w:t>
      </w:r>
      <w:r>
        <w:rPr>
          <w:spacing w:val="-9"/>
        </w:rPr>
        <w:t xml:space="preserve"> </w:t>
      </w:r>
      <w:r>
        <w:t>ride-hailing,</w:t>
      </w:r>
      <w:r>
        <w:rPr>
          <w:spacing w:val="-5"/>
        </w:rPr>
        <w:t xml:space="preserve"> </w:t>
      </w:r>
      <w:r>
        <w:t>and</w:t>
      </w:r>
      <w:r>
        <w:rPr>
          <w:spacing w:val="-2"/>
        </w:rPr>
        <w:t xml:space="preserve"> </w:t>
      </w:r>
      <w:proofErr w:type="spellStart"/>
      <w:r>
        <w:t>micromobility</w:t>
      </w:r>
      <w:proofErr w:type="spellEnd"/>
      <w:r>
        <w:rPr>
          <w:spacing w:val="-5"/>
        </w:rPr>
        <w:t xml:space="preserve"> </w:t>
      </w:r>
      <w:r>
        <w:t>services;</w:t>
      </w:r>
      <w:r>
        <w:rPr>
          <w:spacing w:val="-2"/>
        </w:rPr>
        <w:t xml:space="preserve"> </w:t>
      </w:r>
      <w:r>
        <w:t>app-based services</w:t>
      </w:r>
      <w:r>
        <w:rPr>
          <w:spacing w:val="-8"/>
        </w:rPr>
        <w:t xml:space="preserve"> </w:t>
      </w:r>
      <w:r>
        <w:t>for</w:t>
      </w:r>
      <w:r>
        <w:rPr>
          <w:spacing w:val="-4"/>
        </w:rPr>
        <w:t xml:space="preserve"> </w:t>
      </w:r>
      <w:r>
        <w:t>integrated</w:t>
      </w:r>
      <w:r>
        <w:rPr>
          <w:spacing w:val="-4"/>
        </w:rPr>
        <w:t xml:space="preserve"> </w:t>
      </w:r>
      <w:r>
        <w:t>trip</w:t>
      </w:r>
      <w:r>
        <w:rPr>
          <w:spacing w:val="-10"/>
        </w:rPr>
        <w:t xml:space="preserve"> </w:t>
      </w:r>
      <w:r>
        <w:t>planning,</w:t>
      </w:r>
      <w:r>
        <w:rPr>
          <w:spacing w:val="-11"/>
        </w:rPr>
        <w:t xml:space="preserve"> </w:t>
      </w:r>
      <w:r>
        <w:t>booking,</w:t>
      </w:r>
      <w:r>
        <w:rPr>
          <w:spacing w:val="-7"/>
        </w:rPr>
        <w:t xml:space="preserve"> </w:t>
      </w:r>
      <w:r>
        <w:t>and</w:t>
      </w:r>
      <w:r>
        <w:rPr>
          <w:spacing w:val="-5"/>
        </w:rPr>
        <w:t xml:space="preserve"> </w:t>
      </w:r>
      <w:r>
        <w:t>payment;</w:t>
      </w:r>
      <w:r>
        <w:rPr>
          <w:spacing w:val="-7"/>
        </w:rPr>
        <w:t xml:space="preserve"> </w:t>
      </w:r>
      <w:r>
        <w:t>and</w:t>
      </w:r>
      <w:r>
        <w:rPr>
          <w:spacing w:val="-5"/>
        </w:rPr>
        <w:t xml:space="preserve"> </w:t>
      </w:r>
      <w:r>
        <w:t>new</w:t>
      </w:r>
      <w:r>
        <w:rPr>
          <w:spacing w:val="-12"/>
        </w:rPr>
        <w:t xml:space="preserve"> </w:t>
      </w:r>
      <w:r>
        <w:t>travel</w:t>
      </w:r>
      <w:r>
        <w:rPr>
          <w:spacing w:val="-12"/>
        </w:rPr>
        <w:t xml:space="preserve"> </w:t>
      </w:r>
      <w:r>
        <w:t>technologies such as automated vehicles (AVs) and delivery robots and drones</w:t>
      </w:r>
      <w:r>
        <w:t>. These services have significantly improved mobility and access to opportunities for some people that do not own or want</w:t>
      </w:r>
      <w:r>
        <w:rPr>
          <w:spacing w:val="-3"/>
        </w:rPr>
        <w:t xml:space="preserve"> </w:t>
      </w:r>
      <w:r>
        <w:t>to rely</w:t>
      </w:r>
      <w:r>
        <w:rPr>
          <w:spacing w:val="-1"/>
        </w:rPr>
        <w:t xml:space="preserve"> </w:t>
      </w:r>
      <w:r>
        <w:t>on cars. However,</w:t>
      </w:r>
      <w:r>
        <w:rPr>
          <w:spacing w:val="-6"/>
        </w:rPr>
        <w:t xml:space="preserve"> </w:t>
      </w:r>
      <w:r>
        <w:t>without additional</w:t>
      </w:r>
      <w:r>
        <w:rPr>
          <w:spacing w:val="-6"/>
        </w:rPr>
        <w:t xml:space="preserve"> </w:t>
      </w:r>
      <w:r>
        <w:t>State actions these services could also increase VMT and GHG emissions and exacerbate equity issues related to access and costs.</w:t>
      </w:r>
    </w:p>
    <w:p w14:paraId="1D7738A8" w14:textId="29944E91" w:rsidR="00C41784" w:rsidRDefault="00947520">
      <w:pPr>
        <w:pStyle w:val="BodyText"/>
        <w:spacing w:before="147" w:line="242" w:lineRule="auto"/>
        <w:ind w:left="155" w:right="122"/>
      </w:pPr>
      <w:r>
        <w:t>Achieving carbon</w:t>
      </w:r>
      <w:r>
        <w:rPr>
          <w:spacing w:val="-1"/>
        </w:rPr>
        <w:t xml:space="preserve"> </w:t>
      </w:r>
      <w:r>
        <w:t>neutrality</w:t>
      </w:r>
      <w:r>
        <w:rPr>
          <w:spacing w:val="-1"/>
        </w:rPr>
        <w:t xml:space="preserve"> </w:t>
      </w:r>
      <w:r>
        <w:t>no later than</w:t>
      </w:r>
      <w:r>
        <w:rPr>
          <w:spacing w:val="-1"/>
        </w:rPr>
        <w:t xml:space="preserve"> </w:t>
      </w:r>
      <w:r>
        <w:t>2045 will</w:t>
      </w:r>
      <w:r>
        <w:rPr>
          <w:spacing w:val="-2"/>
        </w:rPr>
        <w:t xml:space="preserve"> </w:t>
      </w:r>
      <w:r>
        <w:t>require leveraging</w:t>
      </w:r>
      <w:r>
        <w:rPr>
          <w:spacing w:val="-4"/>
        </w:rPr>
        <w:t xml:space="preserve"> </w:t>
      </w:r>
      <w:r>
        <w:t>the</w:t>
      </w:r>
      <w:r>
        <w:rPr>
          <w:spacing w:val="-1"/>
        </w:rPr>
        <w:t xml:space="preserve"> </w:t>
      </w:r>
      <w:r>
        <w:t>virtues</w:t>
      </w:r>
      <w:r>
        <w:rPr>
          <w:spacing w:val="-3"/>
        </w:rPr>
        <w:t xml:space="preserve"> </w:t>
      </w:r>
      <w:r>
        <w:t>of</w:t>
      </w:r>
      <w:r>
        <w:rPr>
          <w:spacing w:val="-1"/>
        </w:rPr>
        <w:t xml:space="preserve"> </w:t>
      </w:r>
      <w:r>
        <w:t>new mobility</w:t>
      </w:r>
      <w:r>
        <w:rPr>
          <w:spacing w:val="-4"/>
        </w:rPr>
        <w:t xml:space="preserve"> </w:t>
      </w:r>
      <w:r>
        <w:t>to</w:t>
      </w:r>
      <w:r>
        <w:rPr>
          <w:spacing w:val="-7"/>
        </w:rPr>
        <w:t xml:space="preserve"> </w:t>
      </w:r>
      <w:r>
        <w:t>offer</w:t>
      </w:r>
      <w:r>
        <w:rPr>
          <w:spacing w:val="-2"/>
        </w:rPr>
        <w:t xml:space="preserve"> </w:t>
      </w:r>
      <w:r>
        <w:t>high-quality</w:t>
      </w:r>
      <w:r>
        <w:rPr>
          <w:spacing w:val="-4"/>
        </w:rPr>
        <w:t xml:space="preserve"> </w:t>
      </w:r>
      <w:r>
        <w:t>altern</w:t>
      </w:r>
      <w:r>
        <w:t>atives</w:t>
      </w:r>
      <w:r>
        <w:rPr>
          <w:spacing w:val="-5"/>
        </w:rPr>
        <w:t xml:space="preserve"> </w:t>
      </w:r>
      <w:r>
        <w:t>to</w:t>
      </w:r>
      <w:r>
        <w:rPr>
          <w:spacing w:val="-2"/>
        </w:rPr>
        <w:t xml:space="preserve"> </w:t>
      </w:r>
      <w:r>
        <w:t>driving</w:t>
      </w:r>
      <w:r>
        <w:rPr>
          <w:spacing w:val="-2"/>
        </w:rPr>
        <w:t xml:space="preserve"> </w:t>
      </w:r>
      <w:r>
        <w:t>that</w:t>
      </w:r>
      <w:r>
        <w:rPr>
          <w:spacing w:val="-4"/>
        </w:rPr>
        <w:t xml:space="preserve"> </w:t>
      </w:r>
      <w:r>
        <w:t>reduce</w:t>
      </w:r>
      <w:r>
        <w:rPr>
          <w:spacing w:val="-2"/>
        </w:rPr>
        <w:t xml:space="preserve"> </w:t>
      </w:r>
      <w:r>
        <w:t>overall</w:t>
      </w:r>
      <w:r>
        <w:rPr>
          <w:spacing w:val="-3"/>
        </w:rPr>
        <w:t xml:space="preserve"> </w:t>
      </w:r>
      <w:r>
        <w:t>VMT,</w:t>
      </w:r>
      <w:r>
        <w:rPr>
          <w:spacing w:val="-3"/>
        </w:rPr>
        <w:t xml:space="preserve"> </w:t>
      </w:r>
      <w:r>
        <w:t>while mitigating</w:t>
      </w:r>
      <w:r>
        <w:rPr>
          <w:spacing w:val="-10"/>
        </w:rPr>
        <w:t xml:space="preserve"> </w:t>
      </w:r>
      <w:r>
        <w:t>its</w:t>
      </w:r>
      <w:r>
        <w:rPr>
          <w:spacing w:val="-13"/>
        </w:rPr>
        <w:t xml:space="preserve"> </w:t>
      </w:r>
      <w:r>
        <w:t>risks</w:t>
      </w:r>
      <w:r>
        <w:rPr>
          <w:spacing w:val="-13"/>
        </w:rPr>
        <w:t xml:space="preserve"> </w:t>
      </w:r>
      <w:r>
        <w:t>and</w:t>
      </w:r>
      <w:r>
        <w:rPr>
          <w:spacing w:val="-14"/>
        </w:rPr>
        <w:t xml:space="preserve"> </w:t>
      </w:r>
      <w:r>
        <w:t>negative</w:t>
      </w:r>
      <w:r>
        <w:rPr>
          <w:spacing w:val="-11"/>
        </w:rPr>
        <w:t xml:space="preserve"> </w:t>
      </w:r>
      <w:r>
        <w:t>impacts.</w:t>
      </w:r>
      <w:r>
        <w:rPr>
          <w:spacing w:val="-10"/>
        </w:rPr>
        <w:t xml:space="preserve"> </w:t>
      </w:r>
      <w:r>
        <w:t>For</w:t>
      </w:r>
      <w:r>
        <w:rPr>
          <w:spacing w:val="-15"/>
        </w:rPr>
        <w:t xml:space="preserve"> </w:t>
      </w:r>
      <w:r>
        <w:t>example,</w:t>
      </w:r>
      <w:r>
        <w:rPr>
          <w:spacing w:val="-16"/>
        </w:rPr>
        <w:t xml:space="preserve"> </w:t>
      </w:r>
      <w:r>
        <w:t>rather</w:t>
      </w:r>
      <w:r>
        <w:rPr>
          <w:spacing w:val="-15"/>
        </w:rPr>
        <w:t xml:space="preserve"> </w:t>
      </w:r>
      <w:r>
        <w:t>than</w:t>
      </w:r>
      <w:r>
        <w:rPr>
          <w:spacing w:val="-11"/>
        </w:rPr>
        <w:t xml:space="preserve"> </w:t>
      </w:r>
      <w:r>
        <w:t>competing</w:t>
      </w:r>
      <w:r>
        <w:rPr>
          <w:spacing w:val="-10"/>
        </w:rPr>
        <w:t xml:space="preserve"> </w:t>
      </w:r>
      <w:r>
        <w:t>with</w:t>
      </w:r>
      <w:r>
        <w:rPr>
          <w:spacing w:val="-16"/>
        </w:rPr>
        <w:t xml:space="preserve"> </w:t>
      </w:r>
      <w:r>
        <w:t>public transit,</w:t>
      </w:r>
      <w:r>
        <w:rPr>
          <w:spacing w:val="-8"/>
        </w:rPr>
        <w:t xml:space="preserve"> </w:t>
      </w:r>
      <w:r>
        <w:t>new</w:t>
      </w:r>
      <w:r>
        <w:rPr>
          <w:spacing w:val="-4"/>
        </w:rPr>
        <w:t xml:space="preserve"> </w:t>
      </w:r>
      <w:r>
        <w:t>mobility</w:t>
      </w:r>
      <w:r>
        <w:rPr>
          <w:spacing w:val="-4"/>
        </w:rPr>
        <w:t xml:space="preserve"> </w:t>
      </w:r>
      <w:r>
        <w:t>services</w:t>
      </w:r>
      <w:r>
        <w:rPr>
          <w:spacing w:val="-5"/>
        </w:rPr>
        <w:t xml:space="preserve"> </w:t>
      </w:r>
      <w:r>
        <w:t>could</w:t>
      </w:r>
      <w:r>
        <w:rPr>
          <w:spacing w:val="-6"/>
        </w:rPr>
        <w:t xml:space="preserve"> </w:t>
      </w:r>
      <w:r>
        <w:t>complement</w:t>
      </w:r>
      <w:r>
        <w:rPr>
          <w:spacing w:val="-2"/>
        </w:rPr>
        <w:t xml:space="preserve"> </w:t>
      </w:r>
      <w:r>
        <w:t>transit services,</w:t>
      </w:r>
      <w:r>
        <w:rPr>
          <w:spacing w:val="-4"/>
        </w:rPr>
        <w:t xml:space="preserve"> </w:t>
      </w:r>
      <w:r>
        <w:t>providing</w:t>
      </w:r>
      <w:commentRangeStart w:id="97"/>
      <w:r>
        <w:rPr>
          <w:spacing w:val="-2"/>
        </w:rPr>
        <w:t xml:space="preserve"> </w:t>
      </w:r>
      <w:commentRangeEnd w:id="97"/>
      <w:r w:rsidR="00476F7F">
        <w:rPr>
          <w:rStyle w:val="CommentReference"/>
        </w:rPr>
        <w:commentReference w:id="97"/>
      </w:r>
      <w:r>
        <w:t xml:space="preserve">flexible options in locations and times of the day where </w:t>
      </w:r>
      <w:r>
        <w:t>and when fixed-route</w:t>
      </w:r>
      <w:r>
        <w:rPr>
          <w:spacing w:val="-1"/>
        </w:rPr>
        <w:t xml:space="preserve"> </w:t>
      </w:r>
      <w:r>
        <w:t>transit is not efficient,</w:t>
      </w:r>
      <w:r>
        <w:rPr>
          <w:spacing w:val="-11"/>
        </w:rPr>
        <w:t xml:space="preserve"> </w:t>
      </w:r>
      <w:r>
        <w:t>and</w:t>
      </w:r>
      <w:r>
        <w:rPr>
          <w:spacing w:val="-13"/>
        </w:rPr>
        <w:t xml:space="preserve"> </w:t>
      </w:r>
      <w:r>
        <w:t>facilitating</w:t>
      </w:r>
      <w:r>
        <w:rPr>
          <w:spacing w:val="-13"/>
        </w:rPr>
        <w:t xml:space="preserve"> </w:t>
      </w:r>
      <w:r>
        <w:t>trip</w:t>
      </w:r>
      <w:r>
        <w:rPr>
          <w:spacing w:val="-10"/>
        </w:rPr>
        <w:t xml:space="preserve"> </w:t>
      </w:r>
      <w:r>
        <w:t>planning,</w:t>
      </w:r>
      <w:r>
        <w:rPr>
          <w:spacing w:val="-15"/>
        </w:rPr>
        <w:t xml:space="preserve"> </w:t>
      </w:r>
      <w:r>
        <w:t>booking</w:t>
      </w:r>
      <w:r>
        <w:rPr>
          <w:spacing w:val="-10"/>
        </w:rPr>
        <w:t xml:space="preserve"> </w:t>
      </w:r>
      <w:r>
        <w:t>and</w:t>
      </w:r>
      <w:r>
        <w:rPr>
          <w:spacing w:val="-13"/>
        </w:rPr>
        <w:t xml:space="preserve"> </w:t>
      </w:r>
      <w:r>
        <w:t>payment</w:t>
      </w:r>
      <w:r>
        <w:rPr>
          <w:spacing w:val="-10"/>
        </w:rPr>
        <w:t xml:space="preserve"> </w:t>
      </w:r>
      <w:r>
        <w:t>for</w:t>
      </w:r>
      <w:r>
        <w:rPr>
          <w:spacing w:val="-13"/>
        </w:rPr>
        <w:t xml:space="preserve"> </w:t>
      </w:r>
      <w:r>
        <w:t>multimodal</w:t>
      </w:r>
      <w:r>
        <w:rPr>
          <w:spacing w:val="-15"/>
        </w:rPr>
        <w:t xml:space="preserve"> </w:t>
      </w:r>
      <w:r>
        <w:t>trips.</w:t>
      </w:r>
      <w:r>
        <w:rPr>
          <w:spacing w:val="-11"/>
        </w:rPr>
        <w:t xml:space="preserve"> </w:t>
      </w:r>
      <w:r>
        <w:t>Under this vision, no single mobility service aims to</w:t>
      </w:r>
      <w:r>
        <w:rPr>
          <w:spacing w:val="-2"/>
        </w:rPr>
        <w:t xml:space="preserve"> </w:t>
      </w:r>
      <w:r>
        <w:t>be the answer</w:t>
      </w:r>
      <w:r>
        <w:rPr>
          <w:spacing w:val="-2"/>
        </w:rPr>
        <w:t xml:space="preserve"> </w:t>
      </w:r>
      <w:r>
        <w:t>for</w:t>
      </w:r>
      <w:r>
        <w:rPr>
          <w:spacing w:val="-2"/>
        </w:rPr>
        <w:t xml:space="preserve"> </w:t>
      </w:r>
      <w:r>
        <w:t>the</w:t>
      </w:r>
      <w:r>
        <w:rPr>
          <w:spacing w:val="-2"/>
        </w:rPr>
        <w:t xml:space="preserve"> </w:t>
      </w:r>
      <w:r>
        <w:t>di</w:t>
      </w:r>
      <w:r>
        <w:t>verse needs of any given community or</w:t>
      </w:r>
      <w:r>
        <w:rPr>
          <w:spacing w:val="-2"/>
        </w:rPr>
        <w:t xml:space="preserve"> </w:t>
      </w:r>
      <w:r>
        <w:t>individual; instead,</w:t>
      </w:r>
      <w:r>
        <w:rPr>
          <w:spacing w:val="-1"/>
        </w:rPr>
        <w:t xml:space="preserve"> </w:t>
      </w:r>
      <w:r>
        <w:t>the</w:t>
      </w:r>
      <w:r>
        <w:rPr>
          <w:spacing w:val="-2"/>
        </w:rPr>
        <w:t xml:space="preserve"> </w:t>
      </w:r>
      <w:r>
        <w:t>goal is to foster</w:t>
      </w:r>
      <w:r>
        <w:rPr>
          <w:spacing w:val="-2"/>
        </w:rPr>
        <w:t xml:space="preserve"> </w:t>
      </w:r>
      <w:r>
        <w:t>a rich ecosystem of strategically</w:t>
      </w:r>
      <w:r>
        <w:rPr>
          <w:spacing w:val="-18"/>
        </w:rPr>
        <w:t xml:space="preserve"> </w:t>
      </w:r>
      <w:r>
        <w:t>integrated</w:t>
      </w:r>
      <w:r>
        <w:rPr>
          <w:spacing w:val="-17"/>
        </w:rPr>
        <w:t xml:space="preserve"> </w:t>
      </w:r>
      <w:r>
        <w:t>mobility</w:t>
      </w:r>
      <w:r>
        <w:rPr>
          <w:spacing w:val="-16"/>
        </w:rPr>
        <w:t xml:space="preserve"> </w:t>
      </w:r>
      <w:r>
        <w:t>services</w:t>
      </w:r>
      <w:r>
        <w:rPr>
          <w:spacing w:val="-19"/>
        </w:rPr>
        <w:t xml:space="preserve"> </w:t>
      </w:r>
      <w:r>
        <w:t>that</w:t>
      </w:r>
      <w:r>
        <w:rPr>
          <w:spacing w:val="-18"/>
        </w:rPr>
        <w:t xml:space="preserve"> </w:t>
      </w:r>
      <w:r>
        <w:t>deliver</w:t>
      </w:r>
      <w:r>
        <w:rPr>
          <w:spacing w:val="-13"/>
        </w:rPr>
        <w:t xml:space="preserve"> </w:t>
      </w:r>
      <w:r>
        <w:t>high-quality</w:t>
      </w:r>
      <w:r>
        <w:rPr>
          <w:spacing w:val="-16"/>
        </w:rPr>
        <w:t xml:space="preserve"> </w:t>
      </w:r>
      <w:r>
        <w:t>solutions</w:t>
      </w:r>
      <w:r>
        <w:rPr>
          <w:spacing w:val="-17"/>
        </w:rPr>
        <w:t xml:space="preserve"> </w:t>
      </w:r>
      <w:r>
        <w:t>in</w:t>
      </w:r>
      <w:r>
        <w:rPr>
          <w:spacing w:val="-15"/>
        </w:rPr>
        <w:t xml:space="preserve"> </w:t>
      </w:r>
      <w:r>
        <w:t>accordance with travelers’ needs.</w:t>
      </w:r>
    </w:p>
    <w:p w14:paraId="01C5385C" w14:textId="77777777" w:rsidR="00C41784" w:rsidRDefault="00947520">
      <w:pPr>
        <w:pStyle w:val="BodyText"/>
        <w:spacing w:before="171" w:line="242" w:lineRule="auto"/>
        <w:ind w:left="155" w:right="161"/>
      </w:pPr>
      <w:r>
        <w:t>A critical step to achieving this visio</w:t>
      </w:r>
      <w:r>
        <w:t>n will be</w:t>
      </w:r>
      <w:r>
        <w:rPr>
          <w:spacing w:val="-1"/>
        </w:rPr>
        <w:t xml:space="preserve"> </w:t>
      </w:r>
      <w:r>
        <w:t>managing and regulating the use</w:t>
      </w:r>
      <w:r>
        <w:rPr>
          <w:spacing w:val="-3"/>
        </w:rPr>
        <w:t xml:space="preserve"> </w:t>
      </w:r>
      <w:r>
        <w:t>of private autonomous</w:t>
      </w:r>
      <w:r>
        <w:rPr>
          <w:spacing w:val="-4"/>
        </w:rPr>
        <w:t xml:space="preserve"> </w:t>
      </w:r>
      <w:r>
        <w:t>vehicles</w:t>
      </w:r>
      <w:r>
        <w:rPr>
          <w:spacing w:val="-4"/>
        </w:rPr>
        <w:t xml:space="preserve"> </w:t>
      </w:r>
      <w:r>
        <w:t>(AV)s</w:t>
      </w:r>
      <w:r>
        <w:rPr>
          <w:spacing w:val="-4"/>
        </w:rPr>
        <w:t xml:space="preserve"> </w:t>
      </w:r>
      <w:r>
        <w:t>and</w:t>
      </w:r>
      <w:r>
        <w:rPr>
          <w:spacing w:val="-5"/>
        </w:rPr>
        <w:t xml:space="preserve"> </w:t>
      </w:r>
      <w:r>
        <w:t>AV-based</w:t>
      </w:r>
      <w:r>
        <w:rPr>
          <w:spacing w:val="-5"/>
        </w:rPr>
        <w:t xml:space="preserve"> </w:t>
      </w:r>
      <w:r>
        <w:t>taxi</w:t>
      </w:r>
      <w:r>
        <w:rPr>
          <w:spacing w:val="-2"/>
        </w:rPr>
        <w:t xml:space="preserve"> </w:t>
      </w:r>
      <w:r>
        <w:t>services.</w:t>
      </w:r>
      <w:r>
        <w:rPr>
          <w:spacing w:val="-2"/>
        </w:rPr>
        <w:t xml:space="preserve"> </w:t>
      </w:r>
      <w:r>
        <w:t>AVs</w:t>
      </w:r>
      <w:r>
        <w:rPr>
          <w:spacing w:val="-4"/>
        </w:rPr>
        <w:t xml:space="preserve"> </w:t>
      </w:r>
      <w:r>
        <w:t>could</w:t>
      </w:r>
      <w:r>
        <w:rPr>
          <w:spacing w:val="-5"/>
        </w:rPr>
        <w:t xml:space="preserve"> </w:t>
      </w:r>
      <w:r>
        <w:t>offer</w:t>
      </w:r>
      <w:r>
        <w:rPr>
          <w:spacing w:val="-1"/>
        </w:rPr>
        <w:t xml:space="preserve"> </w:t>
      </w:r>
      <w:r>
        <w:t>important access, safety, and</w:t>
      </w:r>
      <w:r>
        <w:rPr>
          <w:spacing w:val="-1"/>
        </w:rPr>
        <w:t xml:space="preserve"> </w:t>
      </w:r>
      <w:r>
        <w:t>network</w:t>
      </w:r>
      <w:r>
        <w:rPr>
          <w:spacing w:val="-3"/>
        </w:rPr>
        <w:t xml:space="preserve"> </w:t>
      </w:r>
      <w:r>
        <w:t xml:space="preserve">performance benefits, such as opening </w:t>
      </w:r>
      <w:r>
        <w:t>the use of private cars for people who cannot drive</w:t>
      </w:r>
      <w:r>
        <w:t>. However, if not properly regulated, they could increase VMT significantly</w:t>
      </w:r>
      <w:hyperlink w:anchor="_bookmark40" w:history="1">
        <w:r>
          <w:rPr>
            <w:position w:val="8"/>
            <w:sz w:val="14"/>
          </w:rPr>
          <w:t>41</w:t>
        </w:r>
      </w:hyperlink>
      <w:r>
        <w:rPr>
          <w:spacing w:val="40"/>
          <w:position w:val="8"/>
          <w:sz w:val="14"/>
        </w:rPr>
        <w:t xml:space="preserve"> </w:t>
      </w:r>
      <w:r>
        <w:t>and compromise State climate and equity goals. According t</w:t>
      </w:r>
      <w:r>
        <w:t>o modeling efforts</w:t>
      </w:r>
      <w:r>
        <w:rPr>
          <w:spacing w:val="-11"/>
        </w:rPr>
        <w:t xml:space="preserve"> </w:t>
      </w:r>
      <w:r>
        <w:t>conducted</w:t>
      </w:r>
      <w:r>
        <w:rPr>
          <w:spacing w:val="-8"/>
        </w:rPr>
        <w:t xml:space="preserve"> </w:t>
      </w:r>
      <w:r>
        <w:t>for</w:t>
      </w:r>
      <w:r>
        <w:rPr>
          <w:spacing w:val="-8"/>
        </w:rPr>
        <w:t xml:space="preserve"> </w:t>
      </w:r>
      <w:r>
        <w:t>the</w:t>
      </w:r>
      <w:r>
        <w:rPr>
          <w:spacing w:val="-9"/>
        </w:rPr>
        <w:t xml:space="preserve"> </w:t>
      </w:r>
      <w:r>
        <w:t>CTP</w:t>
      </w:r>
      <w:r>
        <w:rPr>
          <w:spacing w:val="-13"/>
        </w:rPr>
        <w:t xml:space="preserve"> </w:t>
      </w:r>
      <w:r>
        <w:t>2050</w:t>
      </w:r>
      <w:r>
        <w:rPr>
          <w:spacing w:val="-9"/>
        </w:rPr>
        <w:t xml:space="preserve"> </w:t>
      </w:r>
      <w:r>
        <w:t>and</w:t>
      </w:r>
      <w:r>
        <w:rPr>
          <w:spacing w:val="-8"/>
        </w:rPr>
        <w:t xml:space="preserve"> </w:t>
      </w:r>
      <w:r>
        <w:t>the</w:t>
      </w:r>
      <w:r>
        <w:rPr>
          <w:spacing w:val="-13"/>
        </w:rPr>
        <w:t xml:space="preserve"> </w:t>
      </w:r>
      <w:r>
        <w:t>University</w:t>
      </w:r>
      <w:r>
        <w:rPr>
          <w:spacing w:val="-10"/>
        </w:rPr>
        <w:t xml:space="preserve"> </w:t>
      </w:r>
      <w:r>
        <w:t>of</w:t>
      </w:r>
      <w:r>
        <w:rPr>
          <w:spacing w:val="-9"/>
        </w:rPr>
        <w:t xml:space="preserve"> </w:t>
      </w:r>
      <w:r>
        <w:t>California’s</w:t>
      </w:r>
      <w:r>
        <w:rPr>
          <w:spacing w:val="-11"/>
        </w:rPr>
        <w:t xml:space="preserve"> </w:t>
      </w:r>
      <w:r>
        <w:t>“Driving</w:t>
      </w:r>
      <w:r>
        <w:rPr>
          <w:spacing w:val="-8"/>
        </w:rPr>
        <w:t xml:space="preserve"> </w:t>
      </w:r>
      <w:r>
        <w:t>California’s Transportation Emissions to Zero” report,</w:t>
      </w:r>
      <w:r>
        <w:rPr>
          <w:spacing w:val="-1"/>
        </w:rPr>
        <w:t xml:space="preserve"> </w:t>
      </w:r>
      <w:r>
        <w:t>the arrival of AVs will be one of the main sources of VMT increase in California during the lifespan of this Sc</w:t>
      </w:r>
      <w:r>
        <w:t xml:space="preserve">oping Plan update </w:t>
      </w:r>
      <w:r>
        <w:rPr>
          <w:w w:val="105"/>
        </w:rPr>
        <w:t xml:space="preserve">– </w:t>
      </w:r>
      <w:r>
        <w:t>the only question is by how much. Because AVs eliminate the need for a dedicated driver,</w:t>
      </w:r>
      <w:r>
        <w:rPr>
          <w:spacing w:val="-17"/>
        </w:rPr>
        <w:t xml:space="preserve"> </w:t>
      </w:r>
      <w:r>
        <w:t>they</w:t>
      </w:r>
      <w:r>
        <w:rPr>
          <w:spacing w:val="-19"/>
        </w:rPr>
        <w:t xml:space="preserve"> </w:t>
      </w:r>
      <w:r>
        <w:t>eliminate</w:t>
      </w:r>
      <w:r>
        <w:rPr>
          <w:spacing w:val="-12"/>
        </w:rPr>
        <w:t xml:space="preserve"> </w:t>
      </w:r>
      <w:r>
        <w:t>the</w:t>
      </w:r>
      <w:r>
        <w:rPr>
          <w:spacing w:val="-13"/>
        </w:rPr>
        <w:t xml:space="preserve"> </w:t>
      </w:r>
      <w:r>
        <w:t>labor</w:t>
      </w:r>
      <w:r>
        <w:rPr>
          <w:spacing w:val="-12"/>
        </w:rPr>
        <w:t xml:space="preserve"> </w:t>
      </w:r>
      <w:r>
        <w:t>costs</w:t>
      </w:r>
      <w:r>
        <w:rPr>
          <w:spacing w:val="-15"/>
        </w:rPr>
        <w:t xml:space="preserve"> </w:t>
      </w:r>
      <w:r>
        <w:t>of</w:t>
      </w:r>
      <w:r>
        <w:rPr>
          <w:spacing w:val="-13"/>
        </w:rPr>
        <w:t xml:space="preserve"> </w:t>
      </w:r>
      <w:r>
        <w:t>taxis</w:t>
      </w:r>
      <w:r>
        <w:rPr>
          <w:spacing w:val="-19"/>
        </w:rPr>
        <w:t xml:space="preserve"> </w:t>
      </w:r>
      <w:r>
        <w:t>and</w:t>
      </w:r>
      <w:r>
        <w:rPr>
          <w:spacing w:val="-12"/>
        </w:rPr>
        <w:t xml:space="preserve"> </w:t>
      </w:r>
      <w:r>
        <w:t>ride-hail</w:t>
      </w:r>
      <w:r>
        <w:rPr>
          <w:spacing w:val="-14"/>
        </w:rPr>
        <w:t xml:space="preserve"> </w:t>
      </w:r>
      <w:r>
        <w:t>services</w:t>
      </w:r>
      <w:r>
        <w:rPr>
          <w:spacing w:val="-16"/>
        </w:rPr>
        <w:t xml:space="preserve"> </w:t>
      </w:r>
      <w:r>
        <w:t>and</w:t>
      </w:r>
      <w:r>
        <w:rPr>
          <w:spacing w:val="-16"/>
        </w:rPr>
        <w:t xml:space="preserve"> </w:t>
      </w:r>
      <w:r>
        <w:t>enable</w:t>
      </w:r>
      <w:r>
        <w:rPr>
          <w:spacing w:val="-13"/>
        </w:rPr>
        <w:t xml:space="preserve"> </w:t>
      </w:r>
      <w:r>
        <w:t>individuals to</w:t>
      </w:r>
      <w:r>
        <w:rPr>
          <w:spacing w:val="-1"/>
        </w:rPr>
        <w:t xml:space="preserve"> </w:t>
      </w:r>
      <w:r>
        <w:t>conduct</w:t>
      </w:r>
      <w:r>
        <w:rPr>
          <w:spacing w:val="-1"/>
        </w:rPr>
        <w:t xml:space="preserve"> </w:t>
      </w:r>
      <w:r>
        <w:t>any</w:t>
      </w:r>
      <w:r>
        <w:rPr>
          <w:spacing w:val="-3"/>
        </w:rPr>
        <w:t xml:space="preserve"> </w:t>
      </w:r>
      <w:r>
        <w:t>number</w:t>
      </w:r>
      <w:r>
        <w:rPr>
          <w:spacing w:val="-7"/>
        </w:rPr>
        <w:t xml:space="preserve"> </w:t>
      </w:r>
      <w:r>
        <w:t>of</w:t>
      </w:r>
      <w:r>
        <w:rPr>
          <w:spacing w:val="-2"/>
        </w:rPr>
        <w:t xml:space="preserve"> </w:t>
      </w:r>
      <w:r>
        <w:t>activities</w:t>
      </w:r>
      <w:r>
        <w:rPr>
          <w:spacing w:val="-5"/>
        </w:rPr>
        <w:t xml:space="preserve"> </w:t>
      </w:r>
      <w:r>
        <w:t>(from</w:t>
      </w:r>
      <w:r>
        <w:rPr>
          <w:spacing w:val="-1"/>
        </w:rPr>
        <w:t xml:space="preserve"> </w:t>
      </w:r>
      <w:r>
        <w:t>working</w:t>
      </w:r>
      <w:r>
        <w:rPr>
          <w:spacing w:val="-1"/>
        </w:rPr>
        <w:t xml:space="preserve"> </w:t>
      </w:r>
      <w:r>
        <w:t>to</w:t>
      </w:r>
      <w:r>
        <w:rPr>
          <w:spacing w:val="-7"/>
        </w:rPr>
        <w:t xml:space="preserve"> </w:t>
      </w:r>
      <w:r>
        <w:t>resting)</w:t>
      </w:r>
      <w:r>
        <w:rPr>
          <w:spacing w:val="-2"/>
        </w:rPr>
        <w:t xml:space="preserve"> </w:t>
      </w:r>
      <w:r>
        <w:t>while traveling.</w:t>
      </w:r>
      <w:r>
        <w:rPr>
          <w:spacing w:val="-8"/>
        </w:rPr>
        <w:t xml:space="preserve"> </w:t>
      </w:r>
      <w:r>
        <w:t>This</w:t>
      </w:r>
      <w:r>
        <w:rPr>
          <w:spacing w:val="-3"/>
        </w:rPr>
        <w:t xml:space="preserve"> </w:t>
      </w:r>
      <w:r>
        <w:t>could make auto travel more convenient, cause</w:t>
      </w:r>
      <w:r>
        <w:rPr>
          <w:spacing w:val="-3"/>
        </w:rPr>
        <w:t xml:space="preserve"> </w:t>
      </w:r>
      <w:r>
        <w:t>people to shift</w:t>
      </w:r>
      <w:r>
        <w:rPr>
          <w:spacing w:val="-2"/>
        </w:rPr>
        <w:t xml:space="preserve"> </w:t>
      </w:r>
      <w:r>
        <w:t>away</w:t>
      </w:r>
      <w:r>
        <w:rPr>
          <w:spacing w:val="-1"/>
        </w:rPr>
        <w:t xml:space="preserve"> </w:t>
      </w:r>
      <w:r>
        <w:t>from</w:t>
      </w:r>
      <w:r>
        <w:rPr>
          <w:spacing w:val="-3"/>
        </w:rPr>
        <w:t xml:space="preserve"> </w:t>
      </w:r>
      <w:r>
        <w:t>public</w:t>
      </w:r>
      <w:r>
        <w:rPr>
          <w:spacing w:val="-5"/>
        </w:rPr>
        <w:t xml:space="preserve"> </w:t>
      </w:r>
      <w:r>
        <w:t>transit</w:t>
      </w:r>
      <w:r>
        <w:rPr>
          <w:spacing w:val="-3"/>
        </w:rPr>
        <w:t xml:space="preserve"> </w:t>
      </w:r>
      <w:r>
        <w:t>and non-motorized modes, and encourage people to live further from their destinations.</w:t>
      </w:r>
    </w:p>
    <w:p w14:paraId="060FE529" w14:textId="77777777" w:rsidR="00C41784" w:rsidRDefault="00947520">
      <w:pPr>
        <w:pStyle w:val="BodyText"/>
        <w:spacing w:before="18" w:line="244" w:lineRule="auto"/>
        <w:ind w:left="155" w:right="122"/>
      </w:pPr>
      <w:r>
        <w:t>Lastly,</w:t>
      </w:r>
      <w:r>
        <w:rPr>
          <w:spacing w:val="-19"/>
        </w:rPr>
        <w:t xml:space="preserve"> </w:t>
      </w:r>
      <w:r>
        <w:t>whether</w:t>
      </w:r>
      <w:r>
        <w:rPr>
          <w:spacing w:val="-18"/>
        </w:rPr>
        <w:t xml:space="preserve"> </w:t>
      </w:r>
      <w:r>
        <w:t>privately</w:t>
      </w:r>
      <w:r>
        <w:rPr>
          <w:spacing w:val="-18"/>
        </w:rPr>
        <w:t xml:space="preserve"> </w:t>
      </w:r>
      <w:r>
        <w:t>owned</w:t>
      </w:r>
      <w:r>
        <w:rPr>
          <w:spacing w:val="-14"/>
        </w:rPr>
        <w:t xml:space="preserve"> </w:t>
      </w:r>
      <w:r>
        <w:t>or</w:t>
      </w:r>
      <w:r>
        <w:rPr>
          <w:spacing w:val="-15"/>
        </w:rPr>
        <w:t xml:space="preserve"> </w:t>
      </w:r>
      <w:r>
        <w:t>as</w:t>
      </w:r>
      <w:r>
        <w:rPr>
          <w:spacing w:val="-19"/>
        </w:rPr>
        <w:t xml:space="preserve"> </w:t>
      </w:r>
      <w:r>
        <w:t>taxi</w:t>
      </w:r>
      <w:r>
        <w:rPr>
          <w:spacing w:val="-16"/>
        </w:rPr>
        <w:t xml:space="preserve"> </w:t>
      </w:r>
      <w:r>
        <w:t>services</w:t>
      </w:r>
      <w:r>
        <w:t>,</w:t>
      </w:r>
      <w:r>
        <w:rPr>
          <w:spacing w:val="-16"/>
        </w:rPr>
        <w:t xml:space="preserve"> </w:t>
      </w:r>
      <w:r>
        <w:t>AVs</w:t>
      </w:r>
      <w:r>
        <w:rPr>
          <w:spacing w:val="-17"/>
        </w:rPr>
        <w:t xml:space="preserve"> </w:t>
      </w:r>
      <w:r>
        <w:t>will</w:t>
      </w:r>
      <w:r>
        <w:rPr>
          <w:spacing w:val="-17"/>
        </w:rPr>
        <w:t xml:space="preserve"> </w:t>
      </w:r>
      <w:r>
        <w:t>have</w:t>
      </w:r>
      <w:r>
        <w:rPr>
          <w:spacing w:val="-16"/>
        </w:rPr>
        <w:t xml:space="preserve"> </w:t>
      </w:r>
      <w:r>
        <w:t>the</w:t>
      </w:r>
      <w:r>
        <w:rPr>
          <w:spacing w:val="-16"/>
        </w:rPr>
        <w:t xml:space="preserve"> </w:t>
      </w:r>
      <w:r>
        <w:t>ability</w:t>
      </w:r>
      <w:r>
        <w:rPr>
          <w:spacing w:val="-19"/>
        </w:rPr>
        <w:t xml:space="preserve"> </w:t>
      </w:r>
      <w:r>
        <w:t>to</w:t>
      </w:r>
      <w:r>
        <w:rPr>
          <w:spacing w:val="-18"/>
        </w:rPr>
        <w:t xml:space="preserve"> </w:t>
      </w:r>
      <w:r>
        <w:t>drop</w:t>
      </w:r>
      <w:r>
        <w:rPr>
          <w:spacing w:val="-14"/>
        </w:rPr>
        <w:t xml:space="preserve"> </w:t>
      </w:r>
      <w:r>
        <w:t>off passengers and either return to their owner’s garage or roam around looking for new</w:t>
      </w:r>
    </w:p>
    <w:p w14:paraId="2AD7112B" w14:textId="77777777" w:rsidR="00C41784" w:rsidRDefault="00C41784">
      <w:pPr>
        <w:pStyle w:val="BodyText"/>
        <w:rPr>
          <w:sz w:val="20"/>
        </w:rPr>
      </w:pPr>
    </w:p>
    <w:p w14:paraId="17BA5CBB" w14:textId="77777777" w:rsidR="00C41784" w:rsidRDefault="00947520">
      <w:pPr>
        <w:pStyle w:val="BodyText"/>
        <w:spacing w:before="6"/>
        <w:rPr>
          <w:sz w:val="26"/>
        </w:rPr>
      </w:pPr>
      <w:r>
        <w:pict w14:anchorId="7BC508F3">
          <v:rect id="docshape51" o:spid="_x0000_s2058" style="position:absolute;margin-left:64.8pt;margin-top:16.6pt;width:2in;height:.7pt;z-index:-15717376;mso-wrap-distance-left:0;mso-wrap-distance-right:0;mso-position-horizontal-relative:page" fillcolor="black" stroked="f">
            <w10:wrap type="topAndBottom" anchorx="page"/>
          </v:rect>
        </w:pict>
      </w:r>
    </w:p>
    <w:p w14:paraId="63842C6A" w14:textId="77777777" w:rsidR="00C41784" w:rsidRDefault="00947520">
      <w:pPr>
        <w:spacing w:before="114" w:line="244" w:lineRule="auto"/>
        <w:ind w:left="155" w:right="130"/>
        <w:rPr>
          <w:i/>
          <w:sz w:val="20"/>
        </w:rPr>
      </w:pPr>
      <w:r>
        <w:rPr>
          <w:sz w:val="20"/>
          <w:vertAlign w:val="superscript"/>
        </w:rPr>
        <w:t>41</w:t>
      </w:r>
      <w:r>
        <w:rPr>
          <w:sz w:val="20"/>
        </w:rPr>
        <w:t xml:space="preserve"> </w:t>
      </w:r>
      <w:bookmarkStart w:id="98" w:name="_bookmark40"/>
      <w:bookmarkEnd w:id="98"/>
      <w:r>
        <w:rPr>
          <w:sz w:val="20"/>
        </w:rPr>
        <w:t xml:space="preserve">Dennis, Eric Paul, </w:t>
      </w:r>
      <w:proofErr w:type="spellStart"/>
      <w:r>
        <w:rPr>
          <w:sz w:val="20"/>
        </w:rPr>
        <w:t>Spulber</w:t>
      </w:r>
      <w:proofErr w:type="spellEnd"/>
      <w:r>
        <w:rPr>
          <w:sz w:val="20"/>
        </w:rPr>
        <w:t>,</w:t>
      </w:r>
      <w:r>
        <w:rPr>
          <w:spacing w:val="-2"/>
          <w:sz w:val="20"/>
        </w:rPr>
        <w:t xml:space="preserve"> </w:t>
      </w:r>
      <w:r>
        <w:rPr>
          <w:sz w:val="20"/>
        </w:rPr>
        <w:t>Adela,</w:t>
      </w:r>
      <w:r>
        <w:rPr>
          <w:spacing w:val="-2"/>
          <w:sz w:val="20"/>
        </w:rPr>
        <w:t xml:space="preserve"> </w:t>
      </w:r>
      <w:r>
        <w:rPr>
          <w:sz w:val="20"/>
        </w:rPr>
        <w:t>Kuntzsch,</w:t>
      </w:r>
      <w:r>
        <w:rPr>
          <w:spacing w:val="-2"/>
          <w:sz w:val="20"/>
        </w:rPr>
        <w:t xml:space="preserve"> </w:t>
      </w:r>
      <w:r>
        <w:rPr>
          <w:sz w:val="20"/>
        </w:rPr>
        <w:t>Rachel, &amp;</w:t>
      </w:r>
      <w:r>
        <w:rPr>
          <w:spacing w:val="-5"/>
          <w:sz w:val="20"/>
        </w:rPr>
        <w:t xml:space="preserve"> </w:t>
      </w:r>
      <w:r>
        <w:rPr>
          <w:sz w:val="20"/>
        </w:rPr>
        <w:t>Neuner,</w:t>
      </w:r>
      <w:r>
        <w:rPr>
          <w:spacing w:val="-2"/>
          <w:sz w:val="20"/>
        </w:rPr>
        <w:t xml:space="preserve"> </w:t>
      </w:r>
      <w:r>
        <w:rPr>
          <w:sz w:val="20"/>
        </w:rPr>
        <w:t>Rory. 2017.</w:t>
      </w:r>
      <w:r>
        <w:rPr>
          <w:spacing w:val="-2"/>
          <w:sz w:val="20"/>
        </w:rPr>
        <w:t xml:space="preserve"> </w:t>
      </w:r>
      <w:r>
        <w:rPr>
          <w:sz w:val="20"/>
        </w:rPr>
        <w:t>“Planning for</w:t>
      </w:r>
      <w:r>
        <w:rPr>
          <w:spacing w:val="-3"/>
          <w:sz w:val="20"/>
        </w:rPr>
        <w:t xml:space="preserve"> </w:t>
      </w:r>
      <w:r>
        <w:rPr>
          <w:sz w:val="20"/>
        </w:rPr>
        <w:t>Connected</w:t>
      </w:r>
      <w:r>
        <w:rPr>
          <w:spacing w:val="-2"/>
          <w:sz w:val="20"/>
        </w:rPr>
        <w:t xml:space="preserve"> </w:t>
      </w:r>
      <w:r>
        <w:rPr>
          <w:sz w:val="20"/>
        </w:rPr>
        <w:t xml:space="preserve">and Automated Vehicles.” Report for Greater Ann Arbor Region Prosperity Initiative. Available at: </w:t>
      </w:r>
      <w:hyperlink r:id="rId68">
        <w:r>
          <w:rPr>
            <w:i/>
            <w:color w:val="0563C0"/>
            <w:spacing w:val="-2"/>
            <w:w w:val="95"/>
            <w:sz w:val="20"/>
            <w:u w:val="single" w:color="0563C0"/>
          </w:rPr>
          <w:t>https://www.cargroup.org/wp-co</w:t>
        </w:r>
        <w:r>
          <w:rPr>
            <w:i/>
            <w:color w:val="0563C0"/>
            <w:spacing w:val="-2"/>
            <w:w w:val="95"/>
            <w:sz w:val="20"/>
            <w:u w:val="single" w:color="0563C0"/>
          </w:rPr>
          <w:t>ntent/uploads/2017/03/Planning-for-Connected-and-Automated-Vehicles-</w:t>
        </w:r>
      </w:hyperlink>
      <w:r>
        <w:rPr>
          <w:i/>
          <w:color w:val="0563C0"/>
          <w:spacing w:val="80"/>
          <w:w w:val="150"/>
          <w:sz w:val="20"/>
        </w:rPr>
        <w:t xml:space="preserve">  </w:t>
      </w:r>
      <w:hyperlink r:id="rId69">
        <w:r>
          <w:rPr>
            <w:i/>
            <w:color w:val="0563C0"/>
            <w:spacing w:val="-2"/>
            <w:sz w:val="20"/>
            <w:u w:val="single" w:color="0563C0"/>
          </w:rPr>
          <w:t>Report.pdf</w:t>
        </w:r>
      </w:hyperlink>
    </w:p>
    <w:p w14:paraId="60A8C2B9" w14:textId="77777777" w:rsidR="00C41784" w:rsidRDefault="00C41784">
      <w:pPr>
        <w:spacing w:line="244" w:lineRule="auto"/>
        <w:rPr>
          <w:sz w:val="20"/>
        </w:rPr>
        <w:sectPr w:rsidR="00C41784">
          <w:pgSz w:w="12240" w:h="15840"/>
          <w:pgMar w:top="1540" w:right="1180" w:bottom="1280" w:left="1140" w:header="838" w:footer="1088" w:gutter="0"/>
          <w:cols w:space="720"/>
        </w:sectPr>
      </w:pPr>
    </w:p>
    <w:p w14:paraId="45431E0E" w14:textId="77777777" w:rsidR="00C41784" w:rsidRDefault="00947520">
      <w:pPr>
        <w:pStyle w:val="BodyText"/>
        <w:spacing w:before="91" w:line="244" w:lineRule="auto"/>
        <w:ind w:left="155" w:right="285"/>
      </w:pPr>
      <w:bookmarkStart w:id="99" w:name="3.3.1_Vision"/>
      <w:bookmarkStart w:id="100" w:name="3.3.2_Objectives"/>
      <w:bookmarkEnd w:id="99"/>
      <w:bookmarkEnd w:id="100"/>
      <w:r>
        <w:lastRenderedPageBreak/>
        <w:t>passengers</w:t>
      </w:r>
      <w:r>
        <w:rPr>
          <w:spacing w:val="-9"/>
        </w:rPr>
        <w:t xml:space="preserve"> </w:t>
      </w:r>
      <w:r>
        <w:t>with</w:t>
      </w:r>
      <w:r>
        <w:rPr>
          <w:spacing w:val="-8"/>
        </w:rPr>
        <w:t xml:space="preserve"> </w:t>
      </w:r>
      <w:r>
        <w:t>zero</w:t>
      </w:r>
      <w:r>
        <w:rPr>
          <w:spacing w:val="-7"/>
        </w:rPr>
        <w:t xml:space="preserve"> </w:t>
      </w:r>
      <w:r>
        <w:t>occupants,</w:t>
      </w:r>
      <w:r>
        <w:rPr>
          <w:spacing w:val="-8"/>
        </w:rPr>
        <w:t xml:space="preserve"> </w:t>
      </w:r>
      <w:r>
        <w:t>f</w:t>
      </w:r>
      <w:r>
        <w:t>urther</w:t>
      </w:r>
      <w:r>
        <w:rPr>
          <w:spacing w:val="-7"/>
        </w:rPr>
        <w:t xml:space="preserve"> </w:t>
      </w:r>
      <w:r>
        <w:t>increasing</w:t>
      </w:r>
      <w:r>
        <w:rPr>
          <w:spacing w:val="-7"/>
        </w:rPr>
        <w:t xml:space="preserve"> </w:t>
      </w:r>
      <w:r>
        <w:t>congestion</w:t>
      </w:r>
      <w:r>
        <w:rPr>
          <w:spacing w:val="-8"/>
        </w:rPr>
        <w:t xml:space="preserve"> </w:t>
      </w:r>
      <w:r>
        <w:t>and</w:t>
      </w:r>
      <w:r>
        <w:rPr>
          <w:spacing w:val="-7"/>
        </w:rPr>
        <w:t xml:space="preserve"> </w:t>
      </w:r>
      <w:r>
        <w:t>all</w:t>
      </w:r>
      <w:r>
        <w:rPr>
          <w:spacing w:val="-9"/>
        </w:rPr>
        <w:t xml:space="preserve"> </w:t>
      </w:r>
      <w:r>
        <w:t>its</w:t>
      </w:r>
      <w:r>
        <w:rPr>
          <w:spacing w:val="-7"/>
        </w:rPr>
        <w:t xml:space="preserve"> </w:t>
      </w:r>
      <w:r>
        <w:t xml:space="preserve">adverse </w:t>
      </w:r>
      <w:r>
        <w:rPr>
          <w:spacing w:val="-2"/>
        </w:rPr>
        <w:t>impacts.</w:t>
      </w:r>
    </w:p>
    <w:p w14:paraId="3AE4D9AD" w14:textId="77777777" w:rsidR="00C41784" w:rsidRDefault="00947520">
      <w:pPr>
        <w:pStyle w:val="BodyText"/>
        <w:spacing w:before="156" w:line="242" w:lineRule="auto"/>
        <w:ind w:left="155" w:right="254"/>
      </w:pPr>
      <w:r>
        <w:t>Another critical step is ensuring</w:t>
      </w:r>
      <w:r>
        <w:rPr>
          <w:spacing w:val="-1"/>
        </w:rPr>
        <w:t xml:space="preserve"> </w:t>
      </w:r>
      <w:r>
        <w:t>equitable access and equitable impact of new mobility options. So far, new mobility’s track record on equity is mixed. On</w:t>
      </w:r>
      <w:r>
        <w:rPr>
          <w:spacing w:val="-2"/>
        </w:rPr>
        <w:t xml:space="preserve"> </w:t>
      </w:r>
      <w:r>
        <w:t>the</w:t>
      </w:r>
      <w:r>
        <w:rPr>
          <w:spacing w:val="-2"/>
        </w:rPr>
        <w:t xml:space="preserve"> </w:t>
      </w:r>
      <w:r>
        <w:t>one hand, new mobility has made new</w:t>
      </w:r>
      <w:r>
        <w:rPr>
          <w:spacing w:val="-2"/>
        </w:rPr>
        <w:t xml:space="preserve"> </w:t>
      </w:r>
      <w:r>
        <w:t>forms of travel</w:t>
      </w:r>
      <w:r>
        <w:rPr>
          <w:spacing w:val="-1"/>
        </w:rPr>
        <w:t xml:space="preserve"> </w:t>
      </w:r>
      <w:r>
        <w:t>more readily available</w:t>
      </w:r>
      <w:r>
        <w:rPr>
          <w:spacing w:val="-1"/>
        </w:rPr>
        <w:t xml:space="preserve"> </w:t>
      </w:r>
      <w:r>
        <w:t>for numerous people, increasing</w:t>
      </w:r>
      <w:r>
        <w:rPr>
          <w:spacing w:val="-11"/>
        </w:rPr>
        <w:t xml:space="preserve"> </w:t>
      </w:r>
      <w:r>
        <w:t>access</w:t>
      </w:r>
      <w:r>
        <w:rPr>
          <w:spacing w:val="-13"/>
        </w:rPr>
        <w:t xml:space="preserve"> </w:t>
      </w:r>
      <w:r>
        <w:t>to</w:t>
      </w:r>
      <w:r>
        <w:rPr>
          <w:spacing w:val="-11"/>
        </w:rPr>
        <w:t xml:space="preserve"> </w:t>
      </w:r>
      <w:r>
        <w:t>key</w:t>
      </w:r>
      <w:r>
        <w:rPr>
          <w:spacing w:val="-12"/>
        </w:rPr>
        <w:t xml:space="preserve"> </w:t>
      </w:r>
      <w:r>
        <w:t>destinations</w:t>
      </w:r>
      <w:r>
        <w:rPr>
          <w:spacing w:val="-13"/>
        </w:rPr>
        <w:t xml:space="preserve"> </w:t>
      </w:r>
      <w:r>
        <w:t>for</w:t>
      </w:r>
      <w:r>
        <w:rPr>
          <w:spacing w:val="-11"/>
        </w:rPr>
        <w:t xml:space="preserve"> </w:t>
      </w:r>
      <w:r>
        <w:t>communities</w:t>
      </w:r>
      <w:r>
        <w:rPr>
          <w:spacing w:val="-13"/>
        </w:rPr>
        <w:t xml:space="preserve"> </w:t>
      </w:r>
      <w:r>
        <w:t>with</w:t>
      </w:r>
      <w:r>
        <w:rPr>
          <w:spacing w:val="-12"/>
        </w:rPr>
        <w:t xml:space="preserve"> </w:t>
      </w:r>
      <w:r>
        <w:t>limited</w:t>
      </w:r>
      <w:r>
        <w:rPr>
          <w:spacing w:val="-14"/>
        </w:rPr>
        <w:t xml:space="preserve"> </w:t>
      </w:r>
      <w:r>
        <w:t>travel</w:t>
      </w:r>
      <w:r>
        <w:rPr>
          <w:spacing w:val="-16"/>
        </w:rPr>
        <w:t xml:space="preserve"> </w:t>
      </w:r>
      <w:r>
        <w:t>options.</w:t>
      </w:r>
      <w:r>
        <w:rPr>
          <w:spacing w:val="-12"/>
        </w:rPr>
        <w:t xml:space="preserve"> </w:t>
      </w:r>
      <w:r>
        <w:t>On</w:t>
      </w:r>
      <w:r>
        <w:rPr>
          <w:spacing w:val="-12"/>
        </w:rPr>
        <w:t xml:space="preserve"> </w:t>
      </w:r>
      <w:r>
        <w:t>the other hand, new</w:t>
      </w:r>
      <w:r>
        <w:rPr>
          <w:spacing w:val="-3"/>
        </w:rPr>
        <w:t xml:space="preserve"> </w:t>
      </w:r>
      <w:r>
        <w:t>mobility services have catered to</w:t>
      </w:r>
      <w:r>
        <w:rPr>
          <w:spacing w:val="-2"/>
        </w:rPr>
        <w:t xml:space="preserve"> </w:t>
      </w:r>
      <w:r>
        <w:t>more affluent customers and have been</w:t>
      </w:r>
      <w:r>
        <w:rPr>
          <w:spacing w:val="-6"/>
        </w:rPr>
        <w:t xml:space="preserve"> </w:t>
      </w:r>
      <w:r>
        <w:t>slow</w:t>
      </w:r>
      <w:r>
        <w:rPr>
          <w:spacing w:val="-11"/>
        </w:rPr>
        <w:t xml:space="preserve"> </w:t>
      </w:r>
      <w:r>
        <w:t>to</w:t>
      </w:r>
      <w:r>
        <w:rPr>
          <w:spacing w:val="-5"/>
        </w:rPr>
        <w:t xml:space="preserve"> </w:t>
      </w:r>
      <w:r>
        <w:t>offer</w:t>
      </w:r>
      <w:r>
        <w:rPr>
          <w:spacing w:val="-10"/>
        </w:rPr>
        <w:t xml:space="preserve"> </w:t>
      </w:r>
      <w:r>
        <w:t>special</w:t>
      </w:r>
      <w:r>
        <w:rPr>
          <w:spacing w:val="-7"/>
        </w:rPr>
        <w:t xml:space="preserve"> </w:t>
      </w:r>
      <w:r>
        <w:t>provisions</w:t>
      </w:r>
      <w:r>
        <w:rPr>
          <w:spacing w:val="-8"/>
        </w:rPr>
        <w:t xml:space="preserve"> </w:t>
      </w:r>
      <w:r>
        <w:t>for</w:t>
      </w:r>
      <w:r>
        <w:rPr>
          <w:spacing w:val="-5"/>
        </w:rPr>
        <w:t xml:space="preserve"> </w:t>
      </w:r>
      <w:r>
        <w:t>low-income</w:t>
      </w:r>
      <w:r>
        <w:rPr>
          <w:spacing w:val="-6"/>
        </w:rPr>
        <w:t xml:space="preserve"> </w:t>
      </w:r>
      <w:r>
        <w:t>customers</w:t>
      </w:r>
      <w:r>
        <w:t>,</w:t>
      </w:r>
      <w:r>
        <w:rPr>
          <w:spacing w:val="-6"/>
        </w:rPr>
        <w:t xml:space="preserve"> </w:t>
      </w:r>
      <w:r>
        <w:t>people</w:t>
      </w:r>
      <w:r>
        <w:rPr>
          <w:spacing w:val="-6"/>
        </w:rPr>
        <w:t xml:space="preserve"> </w:t>
      </w:r>
      <w:r>
        <w:t>with</w:t>
      </w:r>
      <w:r>
        <w:rPr>
          <w:spacing w:val="-6"/>
        </w:rPr>
        <w:t xml:space="preserve"> </w:t>
      </w:r>
      <w:r>
        <w:t>disabilities, low-English proficiency populations,</w:t>
      </w:r>
      <w:commentRangeStart w:id="101"/>
      <w:r>
        <w:t xml:space="preserve"> leaving many behind</w:t>
      </w:r>
      <w:r>
        <w:t xml:space="preserve"> </w:t>
      </w:r>
      <w:r>
        <w:t>f</w:t>
      </w:r>
      <w:r>
        <w:t>r</w:t>
      </w:r>
      <w:r>
        <w:t>o</w:t>
      </w:r>
      <w:r>
        <w:t>m</w:t>
      </w:r>
      <w:r>
        <w:t xml:space="preserve"> </w:t>
      </w:r>
      <w:r>
        <w:t>b</w:t>
      </w:r>
      <w:r>
        <w:t>e</w:t>
      </w:r>
      <w:r>
        <w:t>n</w:t>
      </w:r>
      <w:r>
        <w:t>e</w:t>
      </w:r>
      <w:r>
        <w:t>f</w:t>
      </w:r>
      <w:r>
        <w:t>i</w:t>
      </w:r>
      <w:r>
        <w:t>t</w:t>
      </w:r>
      <w:r>
        <w:t>i</w:t>
      </w:r>
      <w:r>
        <w:t>n</w:t>
      </w:r>
      <w:r>
        <w:t>g</w:t>
      </w:r>
      <w:commentRangeEnd w:id="101"/>
      <w:r w:rsidR="00476F7F">
        <w:rPr>
          <w:rStyle w:val="CommentReference"/>
        </w:rPr>
        <w:commentReference w:id="101"/>
      </w:r>
      <w:r>
        <w:t>.</w:t>
      </w:r>
    </w:p>
    <w:p w14:paraId="787F8C79" w14:textId="77777777" w:rsidR="00C41784" w:rsidRDefault="00947520">
      <w:pPr>
        <w:pStyle w:val="Heading3"/>
        <w:numPr>
          <w:ilvl w:val="2"/>
          <w:numId w:val="8"/>
        </w:numPr>
        <w:tabs>
          <w:tab w:val="left" w:pos="896"/>
        </w:tabs>
        <w:spacing w:before="176"/>
        <w:ind w:hanging="741"/>
      </w:pPr>
      <w:r>
        <w:rPr>
          <w:color w:val="0E597B"/>
          <w:spacing w:val="-2"/>
        </w:rPr>
        <w:t>Vision</w:t>
      </w:r>
    </w:p>
    <w:p w14:paraId="503CFADD" w14:textId="77777777" w:rsidR="00C41784" w:rsidRDefault="00947520">
      <w:pPr>
        <w:pStyle w:val="BodyText"/>
        <w:spacing w:before="145" w:line="244" w:lineRule="auto"/>
        <w:ind w:left="155" w:right="122"/>
      </w:pPr>
      <w:r>
        <w:t>To</w:t>
      </w:r>
      <w:r>
        <w:rPr>
          <w:spacing w:val="-10"/>
        </w:rPr>
        <w:t xml:space="preserve"> </w:t>
      </w:r>
      <w:r>
        <w:t>meet</w:t>
      </w:r>
      <w:r>
        <w:rPr>
          <w:spacing w:val="-10"/>
        </w:rPr>
        <w:t xml:space="preserve"> </w:t>
      </w:r>
      <w:r>
        <w:t>the</w:t>
      </w:r>
      <w:r>
        <w:rPr>
          <w:spacing w:val="-10"/>
        </w:rPr>
        <w:t xml:space="preserve"> </w:t>
      </w:r>
      <w:r>
        <w:t>State’s</w:t>
      </w:r>
      <w:r>
        <w:rPr>
          <w:spacing w:val="-12"/>
        </w:rPr>
        <w:t xml:space="preserve"> </w:t>
      </w:r>
      <w:r>
        <w:t>carbon</w:t>
      </w:r>
      <w:r>
        <w:rPr>
          <w:spacing w:val="-14"/>
        </w:rPr>
        <w:t xml:space="preserve"> </w:t>
      </w:r>
      <w:r>
        <w:t>neutrality</w:t>
      </w:r>
      <w:r>
        <w:rPr>
          <w:spacing w:val="-16"/>
        </w:rPr>
        <w:t xml:space="preserve"> </w:t>
      </w:r>
      <w:r>
        <w:t>goal</w:t>
      </w:r>
      <w:r>
        <w:rPr>
          <w:spacing w:val="-15"/>
        </w:rPr>
        <w:t xml:space="preserve"> </w:t>
      </w:r>
      <w:r>
        <w:t>no</w:t>
      </w:r>
      <w:r>
        <w:rPr>
          <w:spacing w:val="-14"/>
        </w:rPr>
        <w:t xml:space="preserve"> </w:t>
      </w:r>
      <w:r>
        <w:t>later</w:t>
      </w:r>
      <w:r>
        <w:rPr>
          <w:spacing w:val="-13"/>
        </w:rPr>
        <w:t xml:space="preserve"> </w:t>
      </w:r>
      <w:r>
        <w:t>than</w:t>
      </w:r>
      <w:r>
        <w:rPr>
          <w:spacing w:val="-10"/>
        </w:rPr>
        <w:t xml:space="preserve"> </w:t>
      </w:r>
      <w:r>
        <w:t>2045,</w:t>
      </w:r>
      <w:r>
        <w:rPr>
          <w:spacing w:val="-10"/>
        </w:rPr>
        <w:t xml:space="preserve"> </w:t>
      </w:r>
      <w:r>
        <w:t>and</w:t>
      </w:r>
      <w:r>
        <w:rPr>
          <w:spacing w:val="-10"/>
        </w:rPr>
        <w:t xml:space="preserve"> </w:t>
      </w:r>
      <w:r>
        <w:t>advance</w:t>
      </w:r>
      <w:r>
        <w:rPr>
          <w:spacing w:val="-10"/>
        </w:rPr>
        <w:t xml:space="preserve"> </w:t>
      </w:r>
      <w:r>
        <w:t>equity, California will have:</w:t>
      </w:r>
    </w:p>
    <w:p w14:paraId="4E70C255" w14:textId="77777777" w:rsidR="00C41784" w:rsidRDefault="00947520">
      <w:pPr>
        <w:pStyle w:val="ListParagraph"/>
        <w:numPr>
          <w:ilvl w:val="3"/>
          <w:numId w:val="8"/>
        </w:numPr>
        <w:tabs>
          <w:tab w:val="left" w:pos="876"/>
        </w:tabs>
        <w:spacing w:before="156" w:line="244" w:lineRule="auto"/>
        <w:ind w:right="476"/>
        <w:jc w:val="both"/>
        <w:rPr>
          <w:sz w:val="24"/>
        </w:rPr>
      </w:pPr>
      <w:r>
        <w:rPr>
          <w:sz w:val="24"/>
        </w:rPr>
        <w:t>A</w:t>
      </w:r>
      <w:r>
        <w:rPr>
          <w:spacing w:val="-10"/>
          <w:sz w:val="24"/>
        </w:rPr>
        <w:t xml:space="preserve"> </w:t>
      </w:r>
      <w:r>
        <w:rPr>
          <w:sz w:val="24"/>
        </w:rPr>
        <w:t>transportation</w:t>
      </w:r>
      <w:r>
        <w:rPr>
          <w:spacing w:val="-9"/>
          <w:sz w:val="24"/>
        </w:rPr>
        <w:t xml:space="preserve"> </w:t>
      </w:r>
      <w:r>
        <w:rPr>
          <w:sz w:val="24"/>
        </w:rPr>
        <w:t>system</w:t>
      </w:r>
      <w:r>
        <w:rPr>
          <w:spacing w:val="-8"/>
          <w:sz w:val="24"/>
        </w:rPr>
        <w:t xml:space="preserve"> </w:t>
      </w:r>
      <w:r>
        <w:rPr>
          <w:sz w:val="24"/>
        </w:rPr>
        <w:t>that</w:t>
      </w:r>
      <w:r>
        <w:rPr>
          <w:spacing w:val="-8"/>
          <w:sz w:val="24"/>
        </w:rPr>
        <w:t xml:space="preserve"> </w:t>
      </w:r>
      <w:r>
        <w:rPr>
          <w:sz w:val="24"/>
        </w:rPr>
        <w:t>leverages</w:t>
      </w:r>
      <w:r>
        <w:rPr>
          <w:spacing w:val="-15"/>
          <w:sz w:val="24"/>
        </w:rPr>
        <w:t xml:space="preserve"> </w:t>
      </w:r>
      <w:r>
        <w:rPr>
          <w:sz w:val="24"/>
        </w:rPr>
        <w:t>the</w:t>
      </w:r>
      <w:r>
        <w:rPr>
          <w:spacing w:val="-9"/>
          <w:sz w:val="24"/>
        </w:rPr>
        <w:t xml:space="preserve"> </w:t>
      </w:r>
      <w:r>
        <w:rPr>
          <w:sz w:val="24"/>
        </w:rPr>
        <w:t>combined</w:t>
      </w:r>
      <w:r>
        <w:rPr>
          <w:spacing w:val="-8"/>
          <w:sz w:val="24"/>
        </w:rPr>
        <w:t xml:space="preserve"> </w:t>
      </w:r>
      <w:r>
        <w:rPr>
          <w:sz w:val="24"/>
        </w:rPr>
        <w:t>potential</w:t>
      </w:r>
      <w:r>
        <w:rPr>
          <w:spacing w:val="-10"/>
          <w:sz w:val="24"/>
        </w:rPr>
        <w:t xml:space="preserve"> </w:t>
      </w:r>
      <w:r>
        <w:rPr>
          <w:sz w:val="24"/>
        </w:rPr>
        <w:t>of</w:t>
      </w:r>
      <w:r>
        <w:rPr>
          <w:spacing w:val="-9"/>
          <w:sz w:val="24"/>
        </w:rPr>
        <w:t xml:space="preserve"> </w:t>
      </w:r>
      <w:r>
        <w:rPr>
          <w:sz w:val="24"/>
        </w:rPr>
        <w:t>new</w:t>
      </w:r>
      <w:r>
        <w:rPr>
          <w:spacing w:val="-15"/>
          <w:sz w:val="24"/>
        </w:rPr>
        <w:t xml:space="preserve"> </w:t>
      </w:r>
      <w:r>
        <w:rPr>
          <w:sz w:val="24"/>
        </w:rPr>
        <w:t xml:space="preserve">mobility, </w:t>
      </w:r>
      <w:r>
        <w:rPr>
          <w:w w:val="95"/>
          <w:sz w:val="24"/>
        </w:rPr>
        <w:t xml:space="preserve">transit, and active transportation to offer efficient travel alternatives that enable </w:t>
      </w:r>
      <w:r>
        <w:rPr>
          <w:sz w:val="24"/>
        </w:rPr>
        <w:t>car-free</w:t>
      </w:r>
      <w:r>
        <w:rPr>
          <w:spacing w:val="-9"/>
          <w:sz w:val="24"/>
        </w:rPr>
        <w:t xml:space="preserve"> </w:t>
      </w:r>
      <w:r>
        <w:rPr>
          <w:sz w:val="24"/>
        </w:rPr>
        <w:t>or</w:t>
      </w:r>
      <w:r>
        <w:rPr>
          <w:spacing w:val="-8"/>
          <w:sz w:val="24"/>
        </w:rPr>
        <w:t xml:space="preserve"> </w:t>
      </w:r>
      <w:r>
        <w:rPr>
          <w:sz w:val="24"/>
        </w:rPr>
        <w:t>car-light</w:t>
      </w:r>
      <w:r>
        <w:rPr>
          <w:spacing w:val="-12"/>
          <w:sz w:val="24"/>
        </w:rPr>
        <w:t xml:space="preserve"> </w:t>
      </w:r>
      <w:r>
        <w:rPr>
          <w:sz w:val="24"/>
        </w:rPr>
        <w:t>lifestyles</w:t>
      </w:r>
      <w:r>
        <w:rPr>
          <w:spacing w:val="-11"/>
          <w:sz w:val="24"/>
        </w:rPr>
        <w:t xml:space="preserve"> </w:t>
      </w:r>
      <w:r>
        <w:rPr>
          <w:sz w:val="24"/>
        </w:rPr>
        <w:t>for</w:t>
      </w:r>
      <w:r>
        <w:rPr>
          <w:spacing w:val="-8"/>
          <w:sz w:val="24"/>
        </w:rPr>
        <w:t xml:space="preserve"> </w:t>
      </w:r>
      <w:r>
        <w:rPr>
          <w:sz w:val="24"/>
        </w:rPr>
        <w:t>all.</w:t>
      </w:r>
    </w:p>
    <w:p w14:paraId="56DC0CBF" w14:textId="77777777" w:rsidR="00C41784" w:rsidRDefault="00947520">
      <w:pPr>
        <w:pStyle w:val="ListParagraph"/>
        <w:numPr>
          <w:ilvl w:val="3"/>
          <w:numId w:val="8"/>
        </w:numPr>
        <w:tabs>
          <w:tab w:val="left" w:pos="876"/>
        </w:tabs>
        <w:spacing w:line="244" w:lineRule="auto"/>
        <w:ind w:right="575"/>
        <w:jc w:val="both"/>
        <w:rPr>
          <w:sz w:val="24"/>
        </w:rPr>
      </w:pPr>
      <w:commentRangeStart w:id="102"/>
      <w:r>
        <w:rPr>
          <w:sz w:val="24"/>
        </w:rPr>
        <w:t>Seamless</w:t>
      </w:r>
      <w:r>
        <w:rPr>
          <w:spacing w:val="-7"/>
          <w:sz w:val="24"/>
        </w:rPr>
        <w:t xml:space="preserve"> </w:t>
      </w:r>
      <w:r>
        <w:rPr>
          <w:sz w:val="24"/>
        </w:rPr>
        <w:t>integration</w:t>
      </w:r>
      <w:r>
        <w:rPr>
          <w:spacing w:val="-5"/>
          <w:sz w:val="24"/>
        </w:rPr>
        <w:t xml:space="preserve"> </w:t>
      </w:r>
      <w:r>
        <w:rPr>
          <w:sz w:val="24"/>
        </w:rPr>
        <w:t>in</w:t>
      </w:r>
      <w:r>
        <w:rPr>
          <w:spacing w:val="-5"/>
          <w:sz w:val="24"/>
        </w:rPr>
        <w:t xml:space="preserve"> </w:t>
      </w:r>
      <w:r>
        <w:rPr>
          <w:sz w:val="24"/>
        </w:rPr>
        <w:t>trip</w:t>
      </w:r>
      <w:r>
        <w:rPr>
          <w:spacing w:val="-4"/>
          <w:sz w:val="24"/>
        </w:rPr>
        <w:t xml:space="preserve"> </w:t>
      </w:r>
      <w:r>
        <w:rPr>
          <w:sz w:val="24"/>
        </w:rPr>
        <w:t>planning,</w:t>
      </w:r>
      <w:r>
        <w:rPr>
          <w:spacing w:val="-6"/>
          <w:sz w:val="24"/>
        </w:rPr>
        <w:t xml:space="preserve"> </w:t>
      </w:r>
      <w:r>
        <w:rPr>
          <w:sz w:val="24"/>
        </w:rPr>
        <w:t>booking,</w:t>
      </w:r>
      <w:r>
        <w:rPr>
          <w:spacing w:val="-5"/>
          <w:sz w:val="24"/>
        </w:rPr>
        <w:t xml:space="preserve"> </w:t>
      </w:r>
      <w:r>
        <w:rPr>
          <w:sz w:val="24"/>
        </w:rPr>
        <w:t>and</w:t>
      </w:r>
      <w:r>
        <w:rPr>
          <w:spacing w:val="-8"/>
          <w:sz w:val="24"/>
        </w:rPr>
        <w:t xml:space="preserve"> </w:t>
      </w:r>
      <w:r>
        <w:rPr>
          <w:sz w:val="24"/>
        </w:rPr>
        <w:t>payment</w:t>
      </w:r>
      <w:r>
        <w:rPr>
          <w:spacing w:val="-2"/>
          <w:sz w:val="24"/>
        </w:rPr>
        <w:t xml:space="preserve"> </w:t>
      </w:r>
      <w:r>
        <w:rPr>
          <w:sz w:val="24"/>
        </w:rPr>
        <w:t>systems</w:t>
      </w:r>
      <w:r>
        <w:rPr>
          <w:spacing w:val="-7"/>
          <w:sz w:val="24"/>
        </w:rPr>
        <w:t xml:space="preserve"> </w:t>
      </w:r>
      <w:r>
        <w:rPr>
          <w:sz w:val="24"/>
        </w:rPr>
        <w:t>across</w:t>
      </w:r>
      <w:r>
        <w:rPr>
          <w:spacing w:val="-7"/>
          <w:sz w:val="24"/>
        </w:rPr>
        <w:t xml:space="preserve"> </w:t>
      </w:r>
      <w:r>
        <w:rPr>
          <w:sz w:val="24"/>
        </w:rPr>
        <w:t>all</w:t>
      </w:r>
      <w:r>
        <w:rPr>
          <w:sz w:val="24"/>
        </w:rPr>
        <w:t xml:space="preserve"> mobility providers, both public and private.</w:t>
      </w:r>
      <w:commentRangeEnd w:id="102"/>
      <w:r w:rsidR="00E95DD2">
        <w:rPr>
          <w:rStyle w:val="CommentReference"/>
        </w:rPr>
        <w:commentReference w:id="102"/>
      </w:r>
    </w:p>
    <w:p w14:paraId="52E1DB5E" w14:textId="77777777" w:rsidR="00C41784" w:rsidRDefault="00947520">
      <w:pPr>
        <w:pStyle w:val="ListParagraph"/>
        <w:numPr>
          <w:ilvl w:val="3"/>
          <w:numId w:val="8"/>
        </w:numPr>
        <w:tabs>
          <w:tab w:val="left" w:pos="876"/>
        </w:tabs>
        <w:spacing w:line="244" w:lineRule="auto"/>
        <w:ind w:right="281"/>
        <w:rPr>
          <w:sz w:val="24"/>
        </w:rPr>
      </w:pPr>
      <w:r>
        <w:rPr>
          <w:sz w:val="24"/>
        </w:rPr>
        <w:t>A</w:t>
      </w:r>
      <w:r>
        <w:rPr>
          <w:spacing w:val="-1"/>
          <w:sz w:val="24"/>
        </w:rPr>
        <w:t xml:space="preserve"> </w:t>
      </w:r>
      <w:r>
        <w:rPr>
          <w:sz w:val="24"/>
        </w:rPr>
        <w:t>new mobility ecosystem that, as</w:t>
      </w:r>
      <w:r>
        <w:rPr>
          <w:spacing w:val="-1"/>
          <w:sz w:val="24"/>
        </w:rPr>
        <w:t xml:space="preserve"> </w:t>
      </w:r>
      <w:r>
        <w:rPr>
          <w:sz w:val="24"/>
        </w:rPr>
        <w:t>a whole, offers</w:t>
      </w:r>
      <w:r>
        <w:rPr>
          <w:spacing w:val="-1"/>
          <w:sz w:val="24"/>
        </w:rPr>
        <w:t xml:space="preserve"> </w:t>
      </w:r>
      <w:r>
        <w:rPr>
          <w:sz w:val="24"/>
        </w:rPr>
        <w:t>equitable access</w:t>
      </w:r>
      <w:r>
        <w:rPr>
          <w:spacing w:val="-1"/>
          <w:sz w:val="24"/>
        </w:rPr>
        <w:t xml:space="preserve"> </w:t>
      </w:r>
      <w:r>
        <w:rPr>
          <w:sz w:val="24"/>
        </w:rPr>
        <w:t>to all Californians</w:t>
      </w:r>
      <w:r>
        <w:rPr>
          <w:spacing w:val="-19"/>
          <w:sz w:val="24"/>
        </w:rPr>
        <w:t xml:space="preserve"> </w:t>
      </w:r>
      <w:r>
        <w:rPr>
          <w:sz w:val="24"/>
        </w:rPr>
        <w:t>regardless</w:t>
      </w:r>
      <w:r>
        <w:rPr>
          <w:spacing w:val="-13"/>
          <w:sz w:val="24"/>
        </w:rPr>
        <w:t xml:space="preserve"> </w:t>
      </w:r>
      <w:r>
        <w:rPr>
          <w:sz w:val="24"/>
        </w:rPr>
        <w:t>of</w:t>
      </w:r>
      <w:r>
        <w:rPr>
          <w:spacing w:val="-16"/>
          <w:sz w:val="24"/>
        </w:rPr>
        <w:t xml:space="preserve"> </w:t>
      </w:r>
      <w:r>
        <w:rPr>
          <w:sz w:val="24"/>
        </w:rPr>
        <w:t>race,</w:t>
      </w:r>
      <w:r>
        <w:rPr>
          <w:spacing w:val="-13"/>
          <w:sz w:val="24"/>
        </w:rPr>
        <w:t xml:space="preserve"> </w:t>
      </w:r>
      <w:r>
        <w:rPr>
          <w:sz w:val="24"/>
        </w:rPr>
        <w:t>income,</w:t>
      </w:r>
      <w:r>
        <w:rPr>
          <w:spacing w:val="-17"/>
          <w:sz w:val="24"/>
        </w:rPr>
        <w:t xml:space="preserve"> </w:t>
      </w:r>
      <w:r>
        <w:rPr>
          <w:sz w:val="24"/>
        </w:rPr>
        <w:t>age,</w:t>
      </w:r>
      <w:r>
        <w:rPr>
          <w:spacing w:val="-17"/>
          <w:sz w:val="24"/>
        </w:rPr>
        <w:t xml:space="preserve"> </w:t>
      </w:r>
      <w:r>
        <w:rPr>
          <w:sz w:val="24"/>
        </w:rPr>
        <w:t>disability,</w:t>
      </w:r>
      <w:r>
        <w:rPr>
          <w:spacing w:val="-13"/>
          <w:sz w:val="24"/>
        </w:rPr>
        <w:t xml:space="preserve"> </w:t>
      </w:r>
      <w:r>
        <w:rPr>
          <w:sz w:val="24"/>
        </w:rPr>
        <w:t>or</w:t>
      </w:r>
      <w:r>
        <w:rPr>
          <w:spacing w:val="-11"/>
          <w:sz w:val="24"/>
        </w:rPr>
        <w:t xml:space="preserve"> </w:t>
      </w:r>
      <w:r>
        <w:rPr>
          <w:sz w:val="24"/>
        </w:rPr>
        <w:t>language</w:t>
      </w:r>
      <w:r>
        <w:rPr>
          <w:spacing w:val="-12"/>
          <w:sz w:val="24"/>
        </w:rPr>
        <w:t xml:space="preserve"> </w:t>
      </w:r>
      <w:r>
        <w:rPr>
          <w:sz w:val="24"/>
        </w:rPr>
        <w:t>proficiency</w:t>
      </w:r>
      <w:r>
        <w:rPr>
          <w:spacing w:val="-18"/>
          <w:sz w:val="24"/>
        </w:rPr>
        <w:t xml:space="preserve"> </w:t>
      </w:r>
      <w:r>
        <w:rPr>
          <w:sz w:val="24"/>
        </w:rPr>
        <w:t>to live, work, and play with ease.</w:t>
      </w:r>
    </w:p>
    <w:p w14:paraId="3DA99923" w14:textId="77777777" w:rsidR="00C41784" w:rsidRDefault="00947520">
      <w:pPr>
        <w:pStyle w:val="Heading3"/>
        <w:numPr>
          <w:ilvl w:val="2"/>
          <w:numId w:val="8"/>
        </w:numPr>
        <w:tabs>
          <w:tab w:val="left" w:pos="900"/>
        </w:tabs>
        <w:spacing w:before="156"/>
        <w:ind w:left="900" w:hanging="745"/>
      </w:pPr>
      <w:r>
        <w:rPr>
          <w:color w:val="0E597B"/>
          <w:spacing w:val="-2"/>
        </w:rPr>
        <w:t>Objectives</w:t>
      </w:r>
    </w:p>
    <w:p w14:paraId="2E64B473" w14:textId="77777777" w:rsidR="00C41784" w:rsidRDefault="00947520">
      <w:pPr>
        <w:pStyle w:val="BodyText"/>
        <w:spacing w:before="149"/>
        <w:ind w:left="155"/>
      </w:pPr>
      <w:r>
        <w:t>To</w:t>
      </w:r>
      <w:r>
        <w:rPr>
          <w:spacing w:val="-18"/>
        </w:rPr>
        <w:t xml:space="preserve"> </w:t>
      </w:r>
      <w:r>
        <w:t>achieve</w:t>
      </w:r>
      <w:r>
        <w:rPr>
          <w:spacing w:val="-18"/>
        </w:rPr>
        <w:t xml:space="preserve"> </w:t>
      </w:r>
      <w:r>
        <w:t>this</w:t>
      </w:r>
      <w:r>
        <w:rPr>
          <w:spacing w:val="-18"/>
        </w:rPr>
        <w:t xml:space="preserve"> </w:t>
      </w:r>
      <w:r>
        <w:t>vision,</w:t>
      </w:r>
      <w:r>
        <w:rPr>
          <w:spacing w:val="-14"/>
        </w:rPr>
        <w:t xml:space="preserve"> </w:t>
      </w:r>
      <w:r>
        <w:t>the</w:t>
      </w:r>
      <w:r>
        <w:rPr>
          <w:spacing w:val="-16"/>
        </w:rPr>
        <w:t xml:space="preserve"> </w:t>
      </w:r>
      <w:r>
        <w:t>State</w:t>
      </w:r>
      <w:r>
        <w:rPr>
          <w:spacing w:val="-16"/>
        </w:rPr>
        <w:t xml:space="preserve"> </w:t>
      </w:r>
      <w:r>
        <w:t>should</w:t>
      </w:r>
      <w:r>
        <w:rPr>
          <w:spacing w:val="-15"/>
        </w:rPr>
        <w:t xml:space="preserve"> </w:t>
      </w:r>
      <w:r>
        <w:t>lead</w:t>
      </w:r>
      <w:r>
        <w:rPr>
          <w:spacing w:val="-15"/>
        </w:rPr>
        <w:t xml:space="preserve"> </w:t>
      </w:r>
      <w:r>
        <w:t>efforts</w:t>
      </w:r>
      <w:r>
        <w:rPr>
          <w:spacing w:val="-17"/>
        </w:rPr>
        <w:t xml:space="preserve"> </w:t>
      </w:r>
      <w:r>
        <w:rPr>
          <w:spacing w:val="-5"/>
        </w:rPr>
        <w:t>to:</w:t>
      </w:r>
    </w:p>
    <w:p w14:paraId="686B665C" w14:textId="77777777" w:rsidR="00C41784" w:rsidRDefault="00947520">
      <w:pPr>
        <w:pStyle w:val="ListParagraph"/>
        <w:numPr>
          <w:ilvl w:val="0"/>
          <w:numId w:val="2"/>
        </w:numPr>
        <w:tabs>
          <w:tab w:val="left" w:pos="958"/>
        </w:tabs>
        <w:spacing w:before="168" w:line="242" w:lineRule="auto"/>
        <w:ind w:right="111"/>
        <w:rPr>
          <w:sz w:val="24"/>
        </w:rPr>
      </w:pPr>
      <w:r>
        <w:rPr>
          <w:b/>
          <w:sz w:val="24"/>
        </w:rPr>
        <w:t xml:space="preserve">Prevent an uninhibited growth of autonomous vehicle VMT, and particularly zero-passenger miles. </w:t>
      </w:r>
      <w:r>
        <w:rPr>
          <w:sz w:val="24"/>
        </w:rPr>
        <w:t>As</w:t>
      </w:r>
      <w:r>
        <w:rPr>
          <w:spacing w:val="-3"/>
          <w:sz w:val="24"/>
        </w:rPr>
        <w:t xml:space="preserve"> </w:t>
      </w:r>
      <w:r>
        <w:rPr>
          <w:sz w:val="24"/>
        </w:rPr>
        <w:t>detailed</w:t>
      </w:r>
      <w:r>
        <w:rPr>
          <w:spacing w:val="-4"/>
          <w:sz w:val="24"/>
        </w:rPr>
        <w:t xml:space="preserve"> </w:t>
      </w:r>
      <w:r>
        <w:rPr>
          <w:sz w:val="24"/>
        </w:rPr>
        <w:t>above,</w:t>
      </w:r>
      <w:r>
        <w:rPr>
          <w:spacing w:val="-2"/>
          <w:sz w:val="24"/>
        </w:rPr>
        <w:t xml:space="preserve"> </w:t>
      </w:r>
      <w:r>
        <w:rPr>
          <w:sz w:val="24"/>
        </w:rPr>
        <w:t>AVs</w:t>
      </w:r>
      <w:r>
        <w:rPr>
          <w:spacing w:val="-3"/>
          <w:sz w:val="24"/>
        </w:rPr>
        <w:t xml:space="preserve"> </w:t>
      </w:r>
      <w:r>
        <w:rPr>
          <w:sz w:val="24"/>
        </w:rPr>
        <w:t>may</w:t>
      </w:r>
      <w:r>
        <w:rPr>
          <w:spacing w:val="-2"/>
          <w:sz w:val="24"/>
        </w:rPr>
        <w:t xml:space="preserve"> </w:t>
      </w:r>
      <w:r>
        <w:rPr>
          <w:sz w:val="24"/>
        </w:rPr>
        <w:t>increase</w:t>
      </w:r>
      <w:r>
        <w:rPr>
          <w:spacing w:val="-5"/>
          <w:sz w:val="24"/>
        </w:rPr>
        <w:t xml:space="preserve"> </w:t>
      </w:r>
      <w:r>
        <w:rPr>
          <w:sz w:val="24"/>
        </w:rPr>
        <w:t>VMT significantly</w:t>
      </w:r>
      <w:r>
        <w:rPr>
          <w:spacing w:val="-2"/>
          <w:sz w:val="24"/>
        </w:rPr>
        <w:t xml:space="preserve"> </w:t>
      </w:r>
      <w:r>
        <w:rPr>
          <w:sz w:val="24"/>
        </w:rPr>
        <w:t>an</w:t>
      </w:r>
      <w:r>
        <w:rPr>
          <w:sz w:val="24"/>
        </w:rPr>
        <w:t>d pose</w:t>
      </w:r>
      <w:r>
        <w:rPr>
          <w:spacing w:val="-1"/>
          <w:sz w:val="24"/>
        </w:rPr>
        <w:t xml:space="preserve"> </w:t>
      </w:r>
      <w:r>
        <w:rPr>
          <w:sz w:val="24"/>
        </w:rPr>
        <w:t>a</w:t>
      </w:r>
      <w:r>
        <w:rPr>
          <w:spacing w:val="-2"/>
          <w:sz w:val="24"/>
        </w:rPr>
        <w:t xml:space="preserve"> </w:t>
      </w:r>
      <w:r>
        <w:rPr>
          <w:sz w:val="24"/>
        </w:rPr>
        <w:t>clear</w:t>
      </w:r>
      <w:r>
        <w:rPr>
          <w:spacing w:val="-6"/>
          <w:sz w:val="24"/>
        </w:rPr>
        <w:t xml:space="preserve"> </w:t>
      </w:r>
      <w:r>
        <w:rPr>
          <w:sz w:val="24"/>
        </w:rPr>
        <w:t>risk</w:t>
      </w:r>
      <w:r>
        <w:rPr>
          <w:spacing w:val="-2"/>
          <w:sz w:val="24"/>
        </w:rPr>
        <w:t xml:space="preserve"> </w:t>
      </w:r>
      <w:r>
        <w:rPr>
          <w:sz w:val="24"/>
        </w:rPr>
        <w:t>to</w:t>
      </w:r>
      <w:r>
        <w:rPr>
          <w:spacing w:val="-1"/>
          <w:sz w:val="24"/>
        </w:rPr>
        <w:t xml:space="preserve"> </w:t>
      </w:r>
      <w:r>
        <w:rPr>
          <w:sz w:val="24"/>
        </w:rPr>
        <w:t>meeting the</w:t>
      </w:r>
      <w:r>
        <w:rPr>
          <w:spacing w:val="-6"/>
          <w:sz w:val="24"/>
        </w:rPr>
        <w:t xml:space="preserve"> </w:t>
      </w:r>
      <w:r>
        <w:rPr>
          <w:sz w:val="24"/>
        </w:rPr>
        <w:t>State’s</w:t>
      </w:r>
      <w:r>
        <w:rPr>
          <w:spacing w:val="-3"/>
          <w:sz w:val="24"/>
        </w:rPr>
        <w:t xml:space="preserve"> </w:t>
      </w:r>
      <w:r>
        <w:rPr>
          <w:sz w:val="24"/>
        </w:rPr>
        <w:t>climate</w:t>
      </w:r>
      <w:r>
        <w:rPr>
          <w:spacing w:val="-1"/>
          <w:sz w:val="24"/>
        </w:rPr>
        <w:t xml:space="preserve"> </w:t>
      </w:r>
      <w:r>
        <w:rPr>
          <w:sz w:val="24"/>
        </w:rPr>
        <w:t>goals.</w:t>
      </w:r>
      <w:r>
        <w:rPr>
          <w:spacing w:val="-1"/>
          <w:sz w:val="24"/>
        </w:rPr>
        <w:t xml:space="preserve"> </w:t>
      </w:r>
      <w:r>
        <w:rPr>
          <w:sz w:val="24"/>
        </w:rPr>
        <w:t>In</w:t>
      </w:r>
      <w:r>
        <w:rPr>
          <w:spacing w:val="-7"/>
          <w:sz w:val="24"/>
        </w:rPr>
        <w:t xml:space="preserve"> </w:t>
      </w:r>
      <w:r>
        <w:rPr>
          <w:sz w:val="24"/>
        </w:rPr>
        <w:t>response</w:t>
      </w:r>
      <w:r>
        <w:rPr>
          <w:spacing w:val="-1"/>
          <w:sz w:val="24"/>
        </w:rPr>
        <w:t xml:space="preserve"> </w:t>
      </w:r>
      <w:r>
        <w:rPr>
          <w:sz w:val="24"/>
        </w:rPr>
        <w:t>to</w:t>
      </w:r>
      <w:r>
        <w:rPr>
          <w:spacing w:val="-6"/>
          <w:sz w:val="24"/>
        </w:rPr>
        <w:t xml:space="preserve"> </w:t>
      </w:r>
      <w:r>
        <w:rPr>
          <w:sz w:val="24"/>
        </w:rPr>
        <w:t>this</w:t>
      </w:r>
      <w:r>
        <w:rPr>
          <w:spacing w:val="-3"/>
          <w:sz w:val="24"/>
        </w:rPr>
        <w:t xml:space="preserve"> </w:t>
      </w:r>
      <w:r>
        <w:rPr>
          <w:sz w:val="24"/>
        </w:rPr>
        <w:t>risk,</w:t>
      </w:r>
      <w:r>
        <w:rPr>
          <w:spacing w:val="-7"/>
          <w:sz w:val="24"/>
        </w:rPr>
        <w:t xml:space="preserve"> </w:t>
      </w:r>
      <w:r>
        <w:rPr>
          <w:sz w:val="24"/>
        </w:rPr>
        <w:t>the CTP 2050 recommends channeling the deployment of AVs to ensure that they are shared,</w:t>
      </w:r>
      <w:r>
        <w:rPr>
          <w:spacing w:val="-12"/>
          <w:sz w:val="24"/>
        </w:rPr>
        <w:t xml:space="preserve"> </w:t>
      </w:r>
      <w:r>
        <w:rPr>
          <w:sz w:val="24"/>
        </w:rPr>
        <w:t>electric,</w:t>
      </w:r>
      <w:r>
        <w:rPr>
          <w:spacing w:val="-12"/>
          <w:sz w:val="24"/>
        </w:rPr>
        <w:t xml:space="preserve"> </w:t>
      </w:r>
      <w:r>
        <w:rPr>
          <w:sz w:val="24"/>
        </w:rPr>
        <w:t>support</w:t>
      </w:r>
      <w:r>
        <w:rPr>
          <w:spacing w:val="-15"/>
          <w:sz w:val="24"/>
        </w:rPr>
        <w:t xml:space="preserve"> </w:t>
      </w:r>
      <w:r>
        <w:rPr>
          <w:sz w:val="24"/>
        </w:rPr>
        <w:t>efficient</w:t>
      </w:r>
      <w:r>
        <w:rPr>
          <w:spacing w:val="-11"/>
          <w:sz w:val="24"/>
        </w:rPr>
        <w:t xml:space="preserve"> </w:t>
      </w:r>
      <w:r>
        <w:rPr>
          <w:sz w:val="24"/>
        </w:rPr>
        <w:t>land</w:t>
      </w:r>
      <w:r>
        <w:rPr>
          <w:spacing w:val="-11"/>
          <w:sz w:val="24"/>
        </w:rPr>
        <w:t xml:space="preserve"> </w:t>
      </w:r>
      <w:r>
        <w:rPr>
          <w:sz w:val="24"/>
        </w:rPr>
        <w:t>use,</w:t>
      </w:r>
      <w:r>
        <w:rPr>
          <w:spacing w:val="-12"/>
          <w:sz w:val="24"/>
        </w:rPr>
        <w:t xml:space="preserve"> </w:t>
      </w:r>
      <w:r>
        <w:rPr>
          <w:sz w:val="24"/>
        </w:rPr>
        <w:t>and</w:t>
      </w:r>
      <w:r>
        <w:rPr>
          <w:spacing w:val="-11"/>
          <w:sz w:val="24"/>
        </w:rPr>
        <w:t xml:space="preserve"> </w:t>
      </w:r>
      <w:r>
        <w:rPr>
          <w:sz w:val="24"/>
        </w:rPr>
        <w:t>are</w:t>
      </w:r>
      <w:r>
        <w:rPr>
          <w:spacing w:val="-12"/>
          <w:sz w:val="24"/>
        </w:rPr>
        <w:t xml:space="preserve"> </w:t>
      </w:r>
      <w:r>
        <w:rPr>
          <w:sz w:val="24"/>
        </w:rPr>
        <w:t>aligned</w:t>
      </w:r>
      <w:r>
        <w:rPr>
          <w:spacing w:val="-11"/>
          <w:sz w:val="24"/>
        </w:rPr>
        <w:t xml:space="preserve"> </w:t>
      </w:r>
      <w:r>
        <w:rPr>
          <w:sz w:val="24"/>
        </w:rPr>
        <w:t>with</w:t>
      </w:r>
      <w:r>
        <w:rPr>
          <w:spacing w:val="-12"/>
          <w:sz w:val="24"/>
        </w:rPr>
        <w:t xml:space="preserve"> </w:t>
      </w:r>
      <w:r>
        <w:rPr>
          <w:sz w:val="24"/>
        </w:rPr>
        <w:t>key</w:t>
      </w:r>
      <w:r>
        <w:rPr>
          <w:spacing w:val="-13"/>
          <w:sz w:val="24"/>
        </w:rPr>
        <w:t xml:space="preserve"> </w:t>
      </w:r>
      <w:r>
        <w:rPr>
          <w:sz w:val="24"/>
        </w:rPr>
        <w:t>principles</w:t>
      </w:r>
      <w:r>
        <w:rPr>
          <w:spacing w:val="-14"/>
          <w:sz w:val="24"/>
        </w:rPr>
        <w:t xml:space="preserve"> </w:t>
      </w:r>
      <w:r>
        <w:rPr>
          <w:sz w:val="24"/>
        </w:rPr>
        <w:t>for healthy</w:t>
      </w:r>
      <w:r>
        <w:rPr>
          <w:spacing w:val="-2"/>
          <w:sz w:val="24"/>
        </w:rPr>
        <w:t xml:space="preserve"> </w:t>
      </w:r>
      <w:r>
        <w:rPr>
          <w:sz w:val="24"/>
        </w:rPr>
        <w:t>and sustainable</w:t>
      </w:r>
      <w:r>
        <w:rPr>
          <w:spacing w:val="-1"/>
          <w:sz w:val="24"/>
        </w:rPr>
        <w:t xml:space="preserve"> </w:t>
      </w:r>
      <w:r>
        <w:rPr>
          <w:sz w:val="24"/>
        </w:rPr>
        <w:t>communities.</w:t>
      </w:r>
      <w:hyperlink w:anchor="_bookmark41" w:history="1">
        <w:r>
          <w:rPr>
            <w:position w:val="8"/>
            <w:sz w:val="14"/>
          </w:rPr>
          <w:t>42</w:t>
        </w:r>
      </w:hyperlink>
      <w:r>
        <w:rPr>
          <w:spacing w:val="27"/>
          <w:position w:val="8"/>
          <w:sz w:val="14"/>
        </w:rPr>
        <w:t xml:space="preserve"> </w:t>
      </w:r>
      <w:r>
        <w:rPr>
          <w:sz w:val="24"/>
        </w:rPr>
        <w:t>This</w:t>
      </w:r>
      <w:r>
        <w:rPr>
          <w:spacing w:val="-3"/>
          <w:sz w:val="24"/>
        </w:rPr>
        <w:t xml:space="preserve"> </w:t>
      </w:r>
      <w:r>
        <w:rPr>
          <w:sz w:val="24"/>
        </w:rPr>
        <w:t>will</w:t>
      </w:r>
      <w:r>
        <w:rPr>
          <w:spacing w:val="-2"/>
          <w:sz w:val="24"/>
        </w:rPr>
        <w:t xml:space="preserve"> </w:t>
      </w:r>
      <w:r>
        <w:rPr>
          <w:sz w:val="24"/>
        </w:rPr>
        <w:t>require</w:t>
      </w:r>
      <w:r>
        <w:rPr>
          <w:spacing w:val="-6"/>
          <w:sz w:val="24"/>
        </w:rPr>
        <w:t xml:space="preserve"> </w:t>
      </w:r>
      <w:r>
        <w:rPr>
          <w:sz w:val="24"/>
        </w:rPr>
        <w:t>d</w:t>
      </w:r>
      <w:r>
        <w:rPr>
          <w:sz w:val="24"/>
        </w:rPr>
        <w:t>ecisive</w:t>
      </w:r>
      <w:r>
        <w:rPr>
          <w:spacing w:val="-1"/>
          <w:sz w:val="24"/>
        </w:rPr>
        <w:t xml:space="preserve"> </w:t>
      </w:r>
      <w:r>
        <w:rPr>
          <w:sz w:val="24"/>
        </w:rPr>
        <w:t>action</w:t>
      </w:r>
      <w:r>
        <w:rPr>
          <w:spacing w:val="-6"/>
          <w:sz w:val="24"/>
        </w:rPr>
        <w:t xml:space="preserve"> </w:t>
      </w:r>
      <w:r>
        <w:rPr>
          <w:sz w:val="24"/>
        </w:rPr>
        <w:t>by the State,</w:t>
      </w:r>
      <w:r>
        <w:rPr>
          <w:spacing w:val="-4"/>
          <w:sz w:val="24"/>
        </w:rPr>
        <w:t xml:space="preserve"> </w:t>
      </w:r>
      <w:r>
        <w:rPr>
          <w:sz w:val="24"/>
        </w:rPr>
        <w:t>working</w:t>
      </w:r>
      <w:r>
        <w:rPr>
          <w:spacing w:val="-3"/>
          <w:sz w:val="24"/>
        </w:rPr>
        <w:t xml:space="preserve"> </w:t>
      </w:r>
      <w:r>
        <w:rPr>
          <w:sz w:val="24"/>
        </w:rPr>
        <w:t>with</w:t>
      </w:r>
      <w:r>
        <w:rPr>
          <w:spacing w:val="-8"/>
          <w:sz w:val="24"/>
        </w:rPr>
        <w:t xml:space="preserve"> </w:t>
      </w:r>
      <w:r>
        <w:rPr>
          <w:sz w:val="24"/>
        </w:rPr>
        <w:t>industry,</w:t>
      </w:r>
      <w:r>
        <w:rPr>
          <w:spacing w:val="-4"/>
          <w:sz w:val="24"/>
        </w:rPr>
        <w:t xml:space="preserve"> </w:t>
      </w:r>
      <w:r>
        <w:rPr>
          <w:sz w:val="24"/>
        </w:rPr>
        <w:t>to</w:t>
      </w:r>
      <w:r>
        <w:rPr>
          <w:spacing w:val="-3"/>
          <w:sz w:val="24"/>
        </w:rPr>
        <w:t xml:space="preserve"> </w:t>
      </w:r>
      <w:r>
        <w:rPr>
          <w:sz w:val="24"/>
        </w:rPr>
        <w:t>implement</w:t>
      </w:r>
      <w:r>
        <w:rPr>
          <w:spacing w:val="-7"/>
          <w:sz w:val="24"/>
        </w:rPr>
        <w:t xml:space="preserve"> </w:t>
      </w:r>
      <w:r>
        <w:rPr>
          <w:sz w:val="24"/>
        </w:rPr>
        <w:t>regulations,</w:t>
      </w:r>
      <w:r>
        <w:rPr>
          <w:spacing w:val="-5"/>
          <w:sz w:val="24"/>
        </w:rPr>
        <w:t xml:space="preserve"> </w:t>
      </w:r>
      <w:r>
        <w:rPr>
          <w:sz w:val="24"/>
        </w:rPr>
        <w:t>including</w:t>
      </w:r>
      <w:r>
        <w:rPr>
          <w:spacing w:val="-7"/>
          <w:sz w:val="24"/>
        </w:rPr>
        <w:t xml:space="preserve"> </w:t>
      </w:r>
      <w:r>
        <w:rPr>
          <w:sz w:val="24"/>
        </w:rPr>
        <w:t>pricing</w:t>
      </w:r>
      <w:r>
        <w:rPr>
          <w:spacing w:val="-3"/>
          <w:sz w:val="24"/>
        </w:rPr>
        <w:t xml:space="preserve"> </w:t>
      </w:r>
      <w:r>
        <w:rPr>
          <w:sz w:val="24"/>
        </w:rPr>
        <w:t>policies, that</w:t>
      </w:r>
      <w:r>
        <w:rPr>
          <w:spacing w:val="-8"/>
          <w:sz w:val="24"/>
        </w:rPr>
        <w:t xml:space="preserve"> </w:t>
      </w:r>
      <w:r>
        <w:rPr>
          <w:sz w:val="24"/>
        </w:rPr>
        <w:t>drive</w:t>
      </w:r>
      <w:r>
        <w:rPr>
          <w:spacing w:val="-3"/>
          <w:sz w:val="24"/>
        </w:rPr>
        <w:t xml:space="preserve"> </w:t>
      </w:r>
      <w:r>
        <w:rPr>
          <w:sz w:val="24"/>
        </w:rPr>
        <w:t>a</w:t>
      </w:r>
      <w:r>
        <w:rPr>
          <w:spacing w:val="-9"/>
          <w:sz w:val="24"/>
        </w:rPr>
        <w:t xml:space="preserve"> </w:t>
      </w:r>
      <w:r>
        <w:rPr>
          <w:sz w:val="24"/>
        </w:rPr>
        <w:t>more</w:t>
      </w:r>
      <w:r>
        <w:rPr>
          <w:spacing w:val="-4"/>
          <w:sz w:val="24"/>
        </w:rPr>
        <w:t xml:space="preserve"> </w:t>
      </w:r>
      <w:r>
        <w:rPr>
          <w:sz w:val="24"/>
        </w:rPr>
        <w:t>efficient</w:t>
      </w:r>
      <w:r>
        <w:rPr>
          <w:spacing w:val="-8"/>
          <w:sz w:val="24"/>
        </w:rPr>
        <w:t xml:space="preserve"> </w:t>
      </w:r>
      <w:r>
        <w:rPr>
          <w:sz w:val="24"/>
        </w:rPr>
        <w:t>use</w:t>
      </w:r>
      <w:r>
        <w:rPr>
          <w:spacing w:val="-4"/>
          <w:sz w:val="24"/>
        </w:rPr>
        <w:t xml:space="preserve"> </w:t>
      </w:r>
      <w:r>
        <w:rPr>
          <w:sz w:val="24"/>
        </w:rPr>
        <w:t>of</w:t>
      </w:r>
      <w:r>
        <w:rPr>
          <w:spacing w:val="-4"/>
          <w:sz w:val="24"/>
        </w:rPr>
        <w:t xml:space="preserve"> </w:t>
      </w:r>
      <w:r>
        <w:rPr>
          <w:sz w:val="24"/>
        </w:rPr>
        <w:t>AVs</w:t>
      </w:r>
      <w:r>
        <w:rPr>
          <w:spacing w:val="-6"/>
          <w:sz w:val="24"/>
        </w:rPr>
        <w:t xml:space="preserve"> </w:t>
      </w:r>
      <w:r>
        <w:rPr>
          <w:sz w:val="24"/>
        </w:rPr>
        <w:t>and</w:t>
      </w:r>
      <w:r>
        <w:rPr>
          <w:spacing w:val="-3"/>
          <w:sz w:val="24"/>
        </w:rPr>
        <w:t xml:space="preserve"> </w:t>
      </w:r>
      <w:r>
        <w:rPr>
          <w:sz w:val="24"/>
        </w:rPr>
        <w:t>limit</w:t>
      </w:r>
      <w:r>
        <w:rPr>
          <w:spacing w:val="-3"/>
          <w:sz w:val="24"/>
        </w:rPr>
        <w:t xml:space="preserve"> </w:t>
      </w:r>
      <w:r>
        <w:rPr>
          <w:sz w:val="24"/>
        </w:rPr>
        <w:t>their potential</w:t>
      </w:r>
      <w:r>
        <w:rPr>
          <w:spacing w:val="-5"/>
          <w:sz w:val="24"/>
        </w:rPr>
        <w:t xml:space="preserve"> </w:t>
      </w:r>
      <w:r>
        <w:rPr>
          <w:sz w:val="24"/>
        </w:rPr>
        <w:t>negative</w:t>
      </w:r>
      <w:r>
        <w:rPr>
          <w:spacing w:val="-8"/>
          <w:sz w:val="24"/>
        </w:rPr>
        <w:t xml:space="preserve"> </w:t>
      </w:r>
      <w:r>
        <w:rPr>
          <w:sz w:val="24"/>
        </w:rPr>
        <w:t>impacts. For example, the State could authorize pricing of empty/zero-passenger miles at higher rates than for other levels</w:t>
      </w:r>
      <w:r>
        <w:rPr>
          <w:spacing w:val="-1"/>
          <w:sz w:val="24"/>
        </w:rPr>
        <w:t xml:space="preserve"> </w:t>
      </w:r>
      <w:r>
        <w:rPr>
          <w:sz w:val="24"/>
        </w:rPr>
        <w:t>of occupancy (Action A).</w:t>
      </w:r>
    </w:p>
    <w:p w14:paraId="7B42B54E" w14:textId="77777777" w:rsidR="00C41784" w:rsidRDefault="00947520">
      <w:pPr>
        <w:pStyle w:val="ListParagraph"/>
        <w:numPr>
          <w:ilvl w:val="0"/>
          <w:numId w:val="2"/>
        </w:numPr>
        <w:tabs>
          <w:tab w:val="left" w:pos="958"/>
        </w:tabs>
        <w:spacing w:before="180" w:line="242" w:lineRule="auto"/>
        <w:ind w:right="834"/>
        <w:rPr>
          <w:sz w:val="24"/>
        </w:rPr>
      </w:pPr>
      <w:r>
        <w:rPr>
          <w:b/>
          <w:sz w:val="24"/>
        </w:rPr>
        <w:t xml:space="preserve">Channel new mobility services towards pooled use models, transit complementarity, and lower VMT outcomes. </w:t>
      </w:r>
      <w:r>
        <w:rPr>
          <w:sz w:val="24"/>
        </w:rPr>
        <w:t>T</w:t>
      </w:r>
      <w:r>
        <w:rPr>
          <w:sz w:val="24"/>
        </w:rPr>
        <w:t>he</w:t>
      </w:r>
      <w:r>
        <w:rPr>
          <w:spacing w:val="-2"/>
          <w:sz w:val="24"/>
        </w:rPr>
        <w:t xml:space="preserve"> </w:t>
      </w:r>
      <w:r>
        <w:rPr>
          <w:sz w:val="24"/>
        </w:rPr>
        <w:t>State</w:t>
      </w:r>
      <w:r>
        <w:rPr>
          <w:spacing w:val="-7"/>
          <w:sz w:val="24"/>
        </w:rPr>
        <w:t xml:space="preserve"> </w:t>
      </w:r>
      <w:r>
        <w:rPr>
          <w:sz w:val="24"/>
        </w:rPr>
        <w:t>has</w:t>
      </w:r>
      <w:r>
        <w:rPr>
          <w:spacing w:val="-5"/>
          <w:sz w:val="24"/>
        </w:rPr>
        <w:t xml:space="preserve"> </w:t>
      </w:r>
      <w:r>
        <w:rPr>
          <w:sz w:val="24"/>
        </w:rPr>
        <w:t>demonstrated leadership</w:t>
      </w:r>
      <w:r>
        <w:rPr>
          <w:spacing w:val="-8"/>
          <w:sz w:val="24"/>
        </w:rPr>
        <w:t xml:space="preserve"> </w:t>
      </w:r>
      <w:r>
        <w:rPr>
          <w:sz w:val="24"/>
        </w:rPr>
        <w:t>in</w:t>
      </w:r>
      <w:r>
        <w:rPr>
          <w:spacing w:val="-13"/>
          <w:sz w:val="24"/>
        </w:rPr>
        <w:t xml:space="preserve"> </w:t>
      </w:r>
      <w:r>
        <w:rPr>
          <w:sz w:val="24"/>
        </w:rPr>
        <w:t>this</w:t>
      </w:r>
      <w:r>
        <w:rPr>
          <w:spacing w:val="-11"/>
          <w:sz w:val="24"/>
        </w:rPr>
        <w:t xml:space="preserve"> </w:t>
      </w:r>
      <w:r>
        <w:rPr>
          <w:sz w:val="24"/>
        </w:rPr>
        <w:t>area</w:t>
      </w:r>
      <w:r>
        <w:rPr>
          <w:spacing w:val="-14"/>
          <w:sz w:val="24"/>
        </w:rPr>
        <w:t xml:space="preserve"> </w:t>
      </w:r>
      <w:r>
        <w:rPr>
          <w:sz w:val="24"/>
        </w:rPr>
        <w:t>by</w:t>
      </w:r>
      <w:r>
        <w:rPr>
          <w:spacing w:val="-8"/>
          <w:sz w:val="24"/>
        </w:rPr>
        <w:t xml:space="preserve"> </w:t>
      </w:r>
      <w:r>
        <w:rPr>
          <w:sz w:val="24"/>
        </w:rPr>
        <w:t>implementing</w:t>
      </w:r>
      <w:r>
        <w:rPr>
          <w:spacing w:val="-7"/>
          <w:sz w:val="24"/>
        </w:rPr>
        <w:t xml:space="preserve"> </w:t>
      </w:r>
      <w:r>
        <w:rPr>
          <w:sz w:val="24"/>
        </w:rPr>
        <w:t>Senate</w:t>
      </w:r>
      <w:r>
        <w:rPr>
          <w:spacing w:val="-8"/>
          <w:sz w:val="24"/>
        </w:rPr>
        <w:t xml:space="preserve"> </w:t>
      </w:r>
      <w:r>
        <w:rPr>
          <w:sz w:val="24"/>
        </w:rPr>
        <w:t>Bill</w:t>
      </w:r>
      <w:r>
        <w:rPr>
          <w:spacing w:val="-14"/>
          <w:sz w:val="24"/>
        </w:rPr>
        <w:t xml:space="preserve"> </w:t>
      </w:r>
      <w:r>
        <w:rPr>
          <w:sz w:val="24"/>
        </w:rPr>
        <w:t>1014</w:t>
      </w:r>
      <w:r>
        <w:rPr>
          <w:spacing w:val="-9"/>
          <w:sz w:val="24"/>
        </w:rPr>
        <w:t xml:space="preserve"> </w:t>
      </w:r>
      <w:r>
        <w:rPr>
          <w:sz w:val="24"/>
        </w:rPr>
        <w:t>(SB</w:t>
      </w:r>
      <w:r>
        <w:rPr>
          <w:spacing w:val="-7"/>
          <w:sz w:val="24"/>
        </w:rPr>
        <w:t xml:space="preserve"> </w:t>
      </w:r>
      <w:r>
        <w:rPr>
          <w:sz w:val="24"/>
        </w:rPr>
        <w:t>1014)</w:t>
      </w:r>
      <w:r>
        <w:rPr>
          <w:spacing w:val="-9"/>
          <w:sz w:val="24"/>
        </w:rPr>
        <w:t xml:space="preserve"> </w:t>
      </w:r>
      <w:r>
        <w:rPr>
          <w:sz w:val="24"/>
        </w:rPr>
        <w:t>(Skinner, Chapter 369,</w:t>
      </w:r>
      <w:r>
        <w:rPr>
          <w:spacing w:val="-3"/>
          <w:sz w:val="24"/>
        </w:rPr>
        <w:t xml:space="preserve"> </w:t>
      </w:r>
      <w:r>
        <w:rPr>
          <w:sz w:val="24"/>
        </w:rPr>
        <w:t>Statutes of 2018) and its associated Clean</w:t>
      </w:r>
      <w:r>
        <w:rPr>
          <w:spacing w:val="-3"/>
          <w:sz w:val="24"/>
        </w:rPr>
        <w:t xml:space="preserve"> </w:t>
      </w:r>
      <w:r>
        <w:rPr>
          <w:sz w:val="24"/>
        </w:rPr>
        <w:t>Miles Standard and</w:t>
      </w:r>
    </w:p>
    <w:p w14:paraId="49326207" w14:textId="77777777" w:rsidR="00C41784" w:rsidRDefault="00C41784">
      <w:pPr>
        <w:pStyle w:val="BodyText"/>
        <w:rPr>
          <w:sz w:val="20"/>
        </w:rPr>
      </w:pPr>
    </w:p>
    <w:p w14:paraId="2CE78794" w14:textId="77777777" w:rsidR="00C41784" w:rsidRDefault="00947520">
      <w:pPr>
        <w:pStyle w:val="BodyText"/>
        <w:spacing w:before="6"/>
        <w:rPr>
          <w:sz w:val="21"/>
        </w:rPr>
      </w:pPr>
      <w:r>
        <w:pict w14:anchorId="50F53D0D">
          <v:rect id="docshape52" o:spid="_x0000_s2057" style="position:absolute;margin-left:64.8pt;margin-top:13.7pt;width:2in;height:.7pt;z-index:-15716864;mso-wrap-distance-left:0;mso-wrap-distance-right:0;mso-position-horizontal-relative:page" fillcolor="black" stroked="f">
            <w10:wrap type="topAndBottom" anchorx="page"/>
          </v:rect>
        </w:pict>
      </w:r>
    </w:p>
    <w:p w14:paraId="4948F4DC" w14:textId="77777777" w:rsidR="00C41784" w:rsidRDefault="00947520">
      <w:pPr>
        <w:spacing w:before="148"/>
        <w:ind w:left="155"/>
        <w:rPr>
          <w:sz w:val="20"/>
        </w:rPr>
      </w:pPr>
      <w:r>
        <w:rPr>
          <w:sz w:val="20"/>
          <w:vertAlign w:val="superscript"/>
        </w:rPr>
        <w:t>42</w:t>
      </w:r>
      <w:r>
        <w:rPr>
          <w:spacing w:val="-10"/>
          <w:sz w:val="20"/>
        </w:rPr>
        <w:t xml:space="preserve"> </w:t>
      </w:r>
      <w:bookmarkStart w:id="103" w:name="_bookmark41"/>
      <w:bookmarkEnd w:id="103"/>
      <w:r>
        <w:rPr>
          <w:sz w:val="20"/>
        </w:rPr>
        <w:t>California</w:t>
      </w:r>
      <w:r>
        <w:rPr>
          <w:spacing w:val="-11"/>
          <w:sz w:val="20"/>
        </w:rPr>
        <w:t xml:space="preserve"> </w:t>
      </w:r>
      <w:r>
        <w:rPr>
          <w:sz w:val="20"/>
        </w:rPr>
        <w:t>Department</w:t>
      </w:r>
      <w:r>
        <w:rPr>
          <w:spacing w:val="-15"/>
          <w:sz w:val="20"/>
        </w:rPr>
        <w:t xml:space="preserve"> </w:t>
      </w:r>
      <w:r>
        <w:rPr>
          <w:sz w:val="20"/>
        </w:rPr>
        <w:t>of</w:t>
      </w:r>
      <w:r>
        <w:rPr>
          <w:spacing w:val="-13"/>
          <w:sz w:val="20"/>
        </w:rPr>
        <w:t xml:space="preserve"> </w:t>
      </w:r>
      <w:r>
        <w:rPr>
          <w:sz w:val="20"/>
        </w:rPr>
        <w:t>Transportation.</w:t>
      </w:r>
      <w:r>
        <w:rPr>
          <w:spacing w:val="-15"/>
          <w:sz w:val="20"/>
        </w:rPr>
        <w:t xml:space="preserve"> </w:t>
      </w:r>
      <w:r>
        <w:rPr>
          <w:i/>
          <w:sz w:val="20"/>
        </w:rPr>
        <w:t>California</w:t>
      </w:r>
      <w:r>
        <w:rPr>
          <w:i/>
          <w:spacing w:val="-15"/>
          <w:sz w:val="20"/>
        </w:rPr>
        <w:t xml:space="preserve"> </w:t>
      </w:r>
      <w:r>
        <w:rPr>
          <w:i/>
          <w:sz w:val="20"/>
        </w:rPr>
        <w:t>Transportation</w:t>
      </w:r>
      <w:r>
        <w:rPr>
          <w:i/>
          <w:spacing w:val="-14"/>
          <w:sz w:val="20"/>
        </w:rPr>
        <w:t xml:space="preserve"> </w:t>
      </w:r>
      <w:r>
        <w:rPr>
          <w:i/>
          <w:sz w:val="20"/>
        </w:rPr>
        <w:t>Plan</w:t>
      </w:r>
      <w:r>
        <w:rPr>
          <w:i/>
          <w:spacing w:val="-14"/>
          <w:sz w:val="20"/>
        </w:rPr>
        <w:t xml:space="preserve"> </w:t>
      </w:r>
      <w:r>
        <w:rPr>
          <w:i/>
          <w:sz w:val="20"/>
        </w:rPr>
        <w:t>2050</w:t>
      </w:r>
      <w:r>
        <w:rPr>
          <w:sz w:val="20"/>
        </w:rPr>
        <w:t>,</w:t>
      </w:r>
      <w:r>
        <w:rPr>
          <w:spacing w:val="-15"/>
          <w:sz w:val="20"/>
        </w:rPr>
        <w:t xml:space="preserve"> </w:t>
      </w:r>
      <w:r>
        <w:rPr>
          <w:sz w:val="20"/>
        </w:rPr>
        <w:t>page</w:t>
      </w:r>
      <w:r>
        <w:rPr>
          <w:spacing w:val="-13"/>
          <w:sz w:val="20"/>
        </w:rPr>
        <w:t xml:space="preserve"> </w:t>
      </w:r>
      <w:r>
        <w:rPr>
          <w:sz w:val="20"/>
        </w:rPr>
        <w:t>120.</w:t>
      </w:r>
      <w:r>
        <w:rPr>
          <w:spacing w:val="-15"/>
          <w:sz w:val="20"/>
        </w:rPr>
        <w:t xml:space="preserve"> </w:t>
      </w:r>
      <w:r>
        <w:rPr>
          <w:sz w:val="20"/>
        </w:rPr>
        <w:t>Available</w:t>
      </w:r>
      <w:r>
        <w:rPr>
          <w:spacing w:val="-16"/>
          <w:sz w:val="20"/>
        </w:rPr>
        <w:t xml:space="preserve"> </w:t>
      </w:r>
      <w:r>
        <w:rPr>
          <w:spacing w:val="-5"/>
          <w:sz w:val="20"/>
        </w:rPr>
        <w:t>at:</w:t>
      </w:r>
    </w:p>
    <w:p w14:paraId="0EE66953" w14:textId="77777777" w:rsidR="00C41784" w:rsidRDefault="00947520">
      <w:pPr>
        <w:spacing w:before="17"/>
        <w:ind w:left="155"/>
        <w:rPr>
          <w:i/>
          <w:sz w:val="20"/>
        </w:rPr>
      </w:pPr>
      <w:hyperlink r:id="rId70">
        <w:r>
          <w:rPr>
            <w:i/>
            <w:color w:val="0563C0"/>
            <w:w w:val="95"/>
            <w:sz w:val="20"/>
            <w:u w:val="single" w:color="0563C0"/>
          </w:rPr>
          <w:t>https://dot.ca.gov/-/media/dot-media/programs/transportation-planning/documents/ctp-20</w:t>
        </w:r>
        <w:r>
          <w:rPr>
            <w:i/>
            <w:color w:val="0563C0"/>
            <w:w w:val="95"/>
            <w:sz w:val="20"/>
            <w:u w:val="single" w:color="0563C0"/>
          </w:rPr>
          <w:t>50-v3-</w:t>
        </w:r>
        <w:r>
          <w:rPr>
            <w:i/>
            <w:color w:val="0563C0"/>
            <w:spacing w:val="-2"/>
            <w:w w:val="95"/>
            <w:sz w:val="20"/>
            <w:u w:val="single" w:color="0563C0"/>
          </w:rPr>
          <w:t>a11y.pdf</w:t>
        </w:r>
      </w:hyperlink>
    </w:p>
    <w:p w14:paraId="386360FB" w14:textId="77777777" w:rsidR="00C41784" w:rsidRDefault="00C41784">
      <w:pPr>
        <w:rPr>
          <w:sz w:val="20"/>
        </w:rPr>
        <w:sectPr w:rsidR="00C41784">
          <w:pgSz w:w="12240" w:h="15840"/>
          <w:pgMar w:top="1540" w:right="1180" w:bottom="1280" w:left="1140" w:header="838" w:footer="1088" w:gutter="0"/>
          <w:cols w:space="720"/>
        </w:sectPr>
      </w:pPr>
    </w:p>
    <w:p w14:paraId="578C5021" w14:textId="77777777" w:rsidR="00C41784" w:rsidRDefault="00947520">
      <w:pPr>
        <w:pStyle w:val="BodyText"/>
        <w:spacing w:before="91" w:line="242" w:lineRule="auto"/>
        <w:ind w:left="957" w:right="122"/>
      </w:pPr>
      <w:r>
        <w:lastRenderedPageBreak/>
        <w:t>Incentive Program,</w:t>
      </w:r>
      <w:hyperlink w:anchor="_bookmark42" w:history="1">
        <w:r>
          <w:rPr>
            <w:position w:val="8"/>
            <w:sz w:val="14"/>
          </w:rPr>
          <w:t>43</w:t>
        </w:r>
      </w:hyperlink>
      <w:r>
        <w:rPr>
          <w:spacing w:val="80"/>
          <w:position w:val="8"/>
          <w:sz w:val="14"/>
        </w:rPr>
        <w:t xml:space="preserve"> </w:t>
      </w:r>
      <w:r>
        <w:t>which encourages ride-hail services to provide pooled services</w:t>
      </w:r>
      <w:hyperlink w:anchor="_bookmark43" w:history="1">
        <w:r>
          <w:rPr>
            <w:position w:val="8"/>
            <w:sz w:val="14"/>
          </w:rPr>
          <w:t>44</w:t>
        </w:r>
      </w:hyperlink>
      <w:r>
        <w:rPr>
          <w:spacing w:val="28"/>
          <w:position w:val="8"/>
          <w:sz w:val="14"/>
        </w:rPr>
        <w:t xml:space="preserve"> </w:t>
      </w:r>
      <w:r>
        <w:t>and enable connections</w:t>
      </w:r>
      <w:r>
        <w:rPr>
          <w:spacing w:val="-2"/>
        </w:rPr>
        <w:t xml:space="preserve"> </w:t>
      </w:r>
      <w:r>
        <w:t>to</w:t>
      </w:r>
      <w:r>
        <w:rPr>
          <w:spacing w:val="-4"/>
        </w:rPr>
        <w:t xml:space="preserve"> </w:t>
      </w:r>
      <w:r>
        <w:t>transit. Additional funding and synergistic policy initiatives could help strengthen those use cases through lower rates, integrated fares, and</w:t>
      </w:r>
      <w:r>
        <w:rPr>
          <w:spacing w:val="-4"/>
        </w:rPr>
        <w:t xml:space="preserve"> </w:t>
      </w:r>
      <w:r>
        <w:t>strategic</w:t>
      </w:r>
      <w:r>
        <w:rPr>
          <w:spacing w:val="-1"/>
        </w:rPr>
        <w:t xml:space="preserve"> </w:t>
      </w:r>
      <w:r>
        <w:t>fleet</w:t>
      </w:r>
      <w:r>
        <w:rPr>
          <w:spacing w:val="-5"/>
        </w:rPr>
        <w:t xml:space="preserve"> </w:t>
      </w:r>
      <w:r>
        <w:t>deployments. Other</w:t>
      </w:r>
      <w:r>
        <w:rPr>
          <w:spacing w:val="-5"/>
        </w:rPr>
        <w:t xml:space="preserve"> </w:t>
      </w:r>
      <w:r>
        <w:t>new</w:t>
      </w:r>
      <w:r>
        <w:rPr>
          <w:spacing w:val="-1"/>
        </w:rPr>
        <w:t xml:space="preserve"> </w:t>
      </w:r>
      <w:r>
        <w:t>mobility</w:t>
      </w:r>
      <w:r>
        <w:rPr>
          <w:spacing w:val="-7"/>
        </w:rPr>
        <w:t xml:space="preserve"> </w:t>
      </w:r>
      <w:r>
        <w:t xml:space="preserve">options, such as carshare and </w:t>
      </w:r>
      <w:proofErr w:type="spellStart"/>
      <w:r>
        <w:t>micromobility</w:t>
      </w:r>
      <w:proofErr w:type="spellEnd"/>
      <w:r>
        <w:t xml:space="preserve"> services, among othe</w:t>
      </w:r>
      <w:r>
        <w:t>rs, could also be encouraged</w:t>
      </w:r>
      <w:r>
        <w:rPr>
          <w:spacing w:val="-10"/>
        </w:rPr>
        <w:t xml:space="preserve"> </w:t>
      </w:r>
      <w:r>
        <w:t>to</w:t>
      </w:r>
      <w:r>
        <w:rPr>
          <w:spacing w:val="-11"/>
        </w:rPr>
        <w:t xml:space="preserve"> </w:t>
      </w:r>
      <w:r>
        <w:t>pursue</w:t>
      </w:r>
      <w:r>
        <w:rPr>
          <w:spacing w:val="-11"/>
        </w:rPr>
        <w:t xml:space="preserve"> </w:t>
      </w:r>
      <w:r>
        <w:t>partnerships</w:t>
      </w:r>
      <w:r>
        <w:rPr>
          <w:spacing w:val="-9"/>
        </w:rPr>
        <w:t xml:space="preserve"> </w:t>
      </w:r>
      <w:r>
        <w:t>with</w:t>
      </w:r>
      <w:r>
        <w:rPr>
          <w:spacing w:val="-11"/>
        </w:rPr>
        <w:t xml:space="preserve"> </w:t>
      </w:r>
      <w:r>
        <w:t>transit</w:t>
      </w:r>
      <w:r>
        <w:rPr>
          <w:spacing w:val="-6"/>
        </w:rPr>
        <w:t xml:space="preserve"> </w:t>
      </w:r>
      <w:r>
        <w:t>providers,</w:t>
      </w:r>
      <w:r>
        <w:rPr>
          <w:spacing w:val="-8"/>
        </w:rPr>
        <w:t xml:space="preserve"> </w:t>
      </w:r>
      <w:r>
        <w:t>as</w:t>
      </w:r>
      <w:r>
        <w:rPr>
          <w:spacing w:val="-9"/>
        </w:rPr>
        <w:t xml:space="preserve"> </w:t>
      </w:r>
      <w:r>
        <w:t>well</w:t>
      </w:r>
      <w:r>
        <w:rPr>
          <w:spacing w:val="-8"/>
        </w:rPr>
        <w:t xml:space="preserve"> </w:t>
      </w:r>
      <w:r>
        <w:t>as</w:t>
      </w:r>
      <w:r>
        <w:rPr>
          <w:spacing w:val="-8"/>
        </w:rPr>
        <w:t xml:space="preserve"> </w:t>
      </w:r>
      <w:r>
        <w:t>to</w:t>
      </w:r>
      <w:r>
        <w:rPr>
          <w:spacing w:val="-6"/>
        </w:rPr>
        <w:t xml:space="preserve"> </w:t>
      </w:r>
      <w:r>
        <w:t>curb</w:t>
      </w:r>
      <w:r>
        <w:rPr>
          <w:spacing w:val="-10"/>
        </w:rPr>
        <w:t xml:space="preserve"> </w:t>
      </w:r>
      <w:r>
        <w:t>the VMT impact of their operations (Action B). Similarly, there could also be opportunities to optimize the VMT impact of delivery service providers while uphold</w:t>
      </w:r>
      <w:r>
        <w:t>ing service quality.</w:t>
      </w:r>
    </w:p>
    <w:p w14:paraId="3CEADEC0" w14:textId="77777777" w:rsidR="00C41784" w:rsidRDefault="00947520">
      <w:pPr>
        <w:pStyle w:val="ListParagraph"/>
        <w:numPr>
          <w:ilvl w:val="0"/>
          <w:numId w:val="2"/>
        </w:numPr>
        <w:tabs>
          <w:tab w:val="left" w:pos="963"/>
        </w:tabs>
        <w:spacing w:before="174" w:line="244" w:lineRule="auto"/>
        <w:ind w:left="962" w:right="129"/>
        <w:rPr>
          <w:sz w:val="24"/>
        </w:rPr>
      </w:pPr>
      <w:r>
        <w:rPr>
          <w:b/>
          <w:sz w:val="24"/>
        </w:rPr>
        <w:t>Establish an integrated statewide system for trip planning,</w:t>
      </w:r>
      <w:r>
        <w:rPr>
          <w:b/>
          <w:spacing w:val="-1"/>
          <w:sz w:val="24"/>
        </w:rPr>
        <w:t xml:space="preserve"> </w:t>
      </w:r>
      <w:r>
        <w:rPr>
          <w:b/>
          <w:sz w:val="24"/>
        </w:rPr>
        <w:t>booking,</w:t>
      </w:r>
      <w:r>
        <w:rPr>
          <w:b/>
          <w:spacing w:val="-1"/>
          <w:sz w:val="24"/>
        </w:rPr>
        <w:t xml:space="preserve"> </w:t>
      </w:r>
      <w:r>
        <w:rPr>
          <w:b/>
          <w:sz w:val="24"/>
        </w:rPr>
        <w:t xml:space="preserve">payment, and user accounts that enables efficient and equitable multimodal systems. </w:t>
      </w:r>
      <w:r>
        <w:rPr>
          <w:sz w:val="24"/>
        </w:rPr>
        <w:t>While</w:t>
      </w:r>
      <w:r>
        <w:rPr>
          <w:spacing w:val="-2"/>
          <w:sz w:val="24"/>
        </w:rPr>
        <w:t xml:space="preserve"> </w:t>
      </w:r>
      <w:r>
        <w:rPr>
          <w:sz w:val="24"/>
        </w:rPr>
        <w:t>the</w:t>
      </w:r>
      <w:r>
        <w:rPr>
          <w:spacing w:val="-2"/>
          <w:sz w:val="24"/>
        </w:rPr>
        <w:t xml:space="preserve"> </w:t>
      </w:r>
      <w:r>
        <w:rPr>
          <w:sz w:val="24"/>
        </w:rPr>
        <w:t>arrival</w:t>
      </w:r>
      <w:r>
        <w:rPr>
          <w:spacing w:val="-7"/>
          <w:sz w:val="24"/>
        </w:rPr>
        <w:t xml:space="preserve"> </w:t>
      </w:r>
      <w:r>
        <w:rPr>
          <w:sz w:val="24"/>
        </w:rPr>
        <w:t>of</w:t>
      </w:r>
      <w:r>
        <w:rPr>
          <w:spacing w:val="-2"/>
          <w:sz w:val="24"/>
        </w:rPr>
        <w:t xml:space="preserve"> </w:t>
      </w:r>
      <w:r>
        <w:rPr>
          <w:sz w:val="24"/>
        </w:rPr>
        <w:t>new</w:t>
      </w:r>
      <w:r>
        <w:rPr>
          <w:spacing w:val="-7"/>
          <w:sz w:val="24"/>
        </w:rPr>
        <w:t xml:space="preserve"> </w:t>
      </w:r>
      <w:r>
        <w:rPr>
          <w:sz w:val="24"/>
        </w:rPr>
        <w:t>mobility</w:t>
      </w:r>
      <w:r>
        <w:rPr>
          <w:spacing w:val="-3"/>
          <w:sz w:val="24"/>
        </w:rPr>
        <w:t xml:space="preserve"> </w:t>
      </w:r>
      <w:r>
        <w:rPr>
          <w:sz w:val="24"/>
        </w:rPr>
        <w:t>services</w:t>
      </w:r>
      <w:r>
        <w:rPr>
          <w:spacing w:val="-4"/>
          <w:sz w:val="24"/>
        </w:rPr>
        <w:t xml:space="preserve"> </w:t>
      </w:r>
      <w:r>
        <w:rPr>
          <w:sz w:val="24"/>
        </w:rPr>
        <w:t>has</w:t>
      </w:r>
      <w:r>
        <w:rPr>
          <w:spacing w:val="-10"/>
          <w:sz w:val="24"/>
        </w:rPr>
        <w:t xml:space="preserve"> </w:t>
      </w:r>
      <w:r>
        <w:rPr>
          <w:sz w:val="24"/>
        </w:rPr>
        <w:t>increased</w:t>
      </w:r>
      <w:r>
        <w:rPr>
          <w:spacing w:val="-1"/>
          <w:sz w:val="24"/>
        </w:rPr>
        <w:t xml:space="preserve"> </w:t>
      </w:r>
      <w:r>
        <w:rPr>
          <w:sz w:val="24"/>
        </w:rPr>
        <w:t>access</w:t>
      </w:r>
      <w:r>
        <w:rPr>
          <w:spacing w:val="-4"/>
          <w:sz w:val="24"/>
        </w:rPr>
        <w:t xml:space="preserve"> </w:t>
      </w:r>
      <w:r>
        <w:rPr>
          <w:sz w:val="24"/>
        </w:rPr>
        <w:t>to</w:t>
      </w:r>
      <w:r>
        <w:rPr>
          <w:spacing w:val="-1"/>
          <w:sz w:val="24"/>
        </w:rPr>
        <w:t xml:space="preserve"> </w:t>
      </w:r>
      <w:r>
        <w:rPr>
          <w:sz w:val="24"/>
        </w:rPr>
        <w:t>destinations</w:t>
      </w:r>
      <w:r>
        <w:rPr>
          <w:spacing w:val="-4"/>
          <w:sz w:val="24"/>
        </w:rPr>
        <w:t xml:space="preserve"> </w:t>
      </w:r>
      <w:r>
        <w:rPr>
          <w:sz w:val="24"/>
        </w:rPr>
        <w:t>for certain</w:t>
      </w:r>
      <w:r>
        <w:rPr>
          <w:spacing w:val="-19"/>
          <w:sz w:val="24"/>
        </w:rPr>
        <w:t xml:space="preserve"> </w:t>
      </w:r>
      <w:r>
        <w:rPr>
          <w:sz w:val="24"/>
        </w:rPr>
        <w:t>populations,</w:t>
      </w:r>
      <w:r>
        <w:rPr>
          <w:spacing w:val="-18"/>
          <w:sz w:val="24"/>
        </w:rPr>
        <w:t xml:space="preserve"> </w:t>
      </w:r>
      <w:r>
        <w:rPr>
          <w:sz w:val="24"/>
        </w:rPr>
        <w:t>their</w:t>
      </w:r>
      <w:r>
        <w:rPr>
          <w:spacing w:val="-18"/>
          <w:sz w:val="24"/>
        </w:rPr>
        <w:t xml:space="preserve"> </w:t>
      </w:r>
      <w:r>
        <w:rPr>
          <w:sz w:val="24"/>
        </w:rPr>
        <w:t>potential</w:t>
      </w:r>
      <w:r>
        <w:rPr>
          <w:spacing w:val="-18"/>
          <w:sz w:val="24"/>
        </w:rPr>
        <w:t xml:space="preserve"> </w:t>
      </w:r>
      <w:r>
        <w:rPr>
          <w:sz w:val="24"/>
        </w:rPr>
        <w:t>to</w:t>
      </w:r>
      <w:r>
        <w:rPr>
          <w:spacing w:val="-18"/>
          <w:sz w:val="24"/>
        </w:rPr>
        <w:t xml:space="preserve"> </w:t>
      </w:r>
      <w:r>
        <w:rPr>
          <w:sz w:val="24"/>
        </w:rPr>
        <w:t>contribute</w:t>
      </w:r>
      <w:r>
        <w:rPr>
          <w:spacing w:val="-18"/>
          <w:sz w:val="24"/>
        </w:rPr>
        <w:t xml:space="preserve"> </w:t>
      </w:r>
      <w:r>
        <w:rPr>
          <w:sz w:val="24"/>
        </w:rPr>
        <w:t>system-wide</w:t>
      </w:r>
      <w:r>
        <w:rPr>
          <w:spacing w:val="-18"/>
          <w:sz w:val="24"/>
        </w:rPr>
        <w:t xml:space="preserve"> </w:t>
      </w:r>
      <w:r>
        <w:rPr>
          <w:sz w:val="24"/>
        </w:rPr>
        <w:t>impacts</w:t>
      </w:r>
      <w:r>
        <w:rPr>
          <w:spacing w:val="-18"/>
          <w:sz w:val="24"/>
        </w:rPr>
        <w:t xml:space="preserve"> </w:t>
      </w:r>
      <w:r>
        <w:rPr>
          <w:sz w:val="24"/>
        </w:rPr>
        <w:t>that</w:t>
      </w:r>
      <w:r>
        <w:rPr>
          <w:spacing w:val="-18"/>
          <w:sz w:val="24"/>
        </w:rPr>
        <w:t xml:space="preserve"> </w:t>
      </w:r>
      <w:r>
        <w:rPr>
          <w:sz w:val="24"/>
        </w:rPr>
        <w:t>reduce VMT relies</w:t>
      </w:r>
      <w:r>
        <w:rPr>
          <w:spacing w:val="-2"/>
          <w:sz w:val="24"/>
        </w:rPr>
        <w:t xml:space="preserve"> </w:t>
      </w:r>
      <w:r>
        <w:rPr>
          <w:sz w:val="24"/>
        </w:rPr>
        <w:t>on their ability</w:t>
      </w:r>
      <w:r>
        <w:rPr>
          <w:spacing w:val="-1"/>
          <w:sz w:val="24"/>
        </w:rPr>
        <w:t xml:space="preserve"> </w:t>
      </w:r>
      <w:r>
        <w:rPr>
          <w:sz w:val="24"/>
        </w:rPr>
        <w:t>to operate in an integrated</w:t>
      </w:r>
      <w:r>
        <w:rPr>
          <w:spacing w:val="-3"/>
          <w:sz w:val="24"/>
        </w:rPr>
        <w:t xml:space="preserve"> </w:t>
      </w:r>
      <w:r>
        <w:rPr>
          <w:sz w:val="24"/>
        </w:rPr>
        <w:t>manner with</w:t>
      </w:r>
      <w:r>
        <w:rPr>
          <w:spacing w:val="-5"/>
          <w:sz w:val="24"/>
        </w:rPr>
        <w:t xml:space="preserve"> </w:t>
      </w:r>
      <w:r>
        <w:rPr>
          <w:sz w:val="24"/>
        </w:rPr>
        <w:t>public transit services, as well as amongst each</w:t>
      </w:r>
      <w:r>
        <w:rPr>
          <w:spacing w:val="-3"/>
          <w:sz w:val="24"/>
        </w:rPr>
        <w:t xml:space="preserve"> </w:t>
      </w:r>
      <w:r>
        <w:rPr>
          <w:sz w:val="24"/>
        </w:rPr>
        <w:t>other. The foundation for</w:t>
      </w:r>
      <w:r>
        <w:rPr>
          <w:spacing w:val="-3"/>
          <w:sz w:val="24"/>
        </w:rPr>
        <w:t xml:space="preserve"> </w:t>
      </w:r>
      <w:r>
        <w:rPr>
          <w:sz w:val="24"/>
        </w:rPr>
        <w:t>this integrat</w:t>
      </w:r>
      <w:r>
        <w:rPr>
          <w:sz w:val="24"/>
        </w:rPr>
        <w:t xml:space="preserve">ion is </w:t>
      </w:r>
      <w:r>
        <w:rPr>
          <w:spacing w:val="-2"/>
          <w:sz w:val="24"/>
        </w:rPr>
        <w:t>customers’</w:t>
      </w:r>
      <w:r>
        <w:rPr>
          <w:spacing w:val="-6"/>
          <w:sz w:val="24"/>
        </w:rPr>
        <w:t xml:space="preserve"> </w:t>
      </w:r>
      <w:r>
        <w:rPr>
          <w:spacing w:val="-2"/>
          <w:sz w:val="24"/>
        </w:rPr>
        <w:t>ability</w:t>
      </w:r>
      <w:r>
        <w:rPr>
          <w:spacing w:val="-11"/>
          <w:sz w:val="24"/>
        </w:rPr>
        <w:t xml:space="preserve"> </w:t>
      </w:r>
      <w:r>
        <w:rPr>
          <w:spacing w:val="-2"/>
          <w:sz w:val="24"/>
        </w:rPr>
        <w:t>to</w:t>
      </w:r>
      <w:r>
        <w:rPr>
          <w:spacing w:val="-10"/>
          <w:sz w:val="24"/>
        </w:rPr>
        <w:t xml:space="preserve"> </w:t>
      </w:r>
      <w:r>
        <w:rPr>
          <w:spacing w:val="-2"/>
          <w:sz w:val="24"/>
        </w:rPr>
        <w:t>review</w:t>
      </w:r>
      <w:r>
        <w:rPr>
          <w:spacing w:val="-6"/>
          <w:sz w:val="24"/>
        </w:rPr>
        <w:t xml:space="preserve"> </w:t>
      </w:r>
      <w:r>
        <w:rPr>
          <w:spacing w:val="-2"/>
          <w:sz w:val="24"/>
        </w:rPr>
        <w:t>schedules</w:t>
      </w:r>
      <w:r>
        <w:rPr>
          <w:spacing w:val="-8"/>
          <w:sz w:val="24"/>
        </w:rPr>
        <w:t xml:space="preserve"> </w:t>
      </w:r>
      <w:r>
        <w:rPr>
          <w:spacing w:val="-2"/>
          <w:sz w:val="24"/>
        </w:rPr>
        <w:t>and</w:t>
      </w:r>
      <w:r>
        <w:rPr>
          <w:spacing w:val="-9"/>
          <w:sz w:val="24"/>
        </w:rPr>
        <w:t xml:space="preserve"> </w:t>
      </w:r>
      <w:r>
        <w:rPr>
          <w:spacing w:val="-2"/>
          <w:sz w:val="24"/>
        </w:rPr>
        <w:t>availability,</w:t>
      </w:r>
      <w:r>
        <w:rPr>
          <w:spacing w:val="-11"/>
          <w:sz w:val="24"/>
        </w:rPr>
        <w:t xml:space="preserve"> </w:t>
      </w:r>
      <w:r>
        <w:rPr>
          <w:spacing w:val="-2"/>
          <w:sz w:val="24"/>
        </w:rPr>
        <w:t>plan</w:t>
      </w:r>
      <w:r>
        <w:rPr>
          <w:spacing w:val="-5"/>
          <w:sz w:val="24"/>
        </w:rPr>
        <w:t xml:space="preserve"> </w:t>
      </w:r>
      <w:r>
        <w:rPr>
          <w:spacing w:val="-2"/>
          <w:sz w:val="24"/>
        </w:rPr>
        <w:t>multimodal</w:t>
      </w:r>
      <w:r>
        <w:rPr>
          <w:spacing w:val="-11"/>
          <w:sz w:val="24"/>
        </w:rPr>
        <w:t xml:space="preserve"> </w:t>
      </w:r>
      <w:r>
        <w:rPr>
          <w:spacing w:val="-2"/>
          <w:sz w:val="24"/>
        </w:rPr>
        <w:t>trips,</w:t>
      </w:r>
      <w:r>
        <w:rPr>
          <w:spacing w:val="-6"/>
          <w:sz w:val="24"/>
        </w:rPr>
        <w:t xml:space="preserve"> </w:t>
      </w:r>
      <w:r>
        <w:rPr>
          <w:spacing w:val="-2"/>
          <w:sz w:val="24"/>
        </w:rPr>
        <w:t xml:space="preserve">book </w:t>
      </w:r>
      <w:r>
        <w:rPr>
          <w:sz w:val="24"/>
        </w:rPr>
        <w:t>rides, pay</w:t>
      </w:r>
      <w:r>
        <w:rPr>
          <w:spacing w:val="-4"/>
          <w:sz w:val="24"/>
        </w:rPr>
        <w:t xml:space="preserve"> </w:t>
      </w:r>
      <w:r>
        <w:rPr>
          <w:sz w:val="24"/>
        </w:rPr>
        <w:t>fares, and access discounts in integrated platforms that bring</w:t>
      </w:r>
      <w:r>
        <w:rPr>
          <w:spacing w:val="-1"/>
          <w:sz w:val="24"/>
        </w:rPr>
        <w:t xml:space="preserve"> </w:t>
      </w:r>
      <w:r>
        <w:rPr>
          <w:sz w:val="24"/>
        </w:rPr>
        <w:t>together the universe of mobility services in any given region. Caltrans, through the California</w:t>
      </w:r>
      <w:r>
        <w:rPr>
          <w:spacing w:val="-2"/>
          <w:sz w:val="24"/>
        </w:rPr>
        <w:t xml:space="preserve"> </w:t>
      </w:r>
      <w:r>
        <w:rPr>
          <w:sz w:val="24"/>
        </w:rPr>
        <w:t>Integrated Travel</w:t>
      </w:r>
      <w:r>
        <w:rPr>
          <w:spacing w:val="-2"/>
          <w:sz w:val="24"/>
        </w:rPr>
        <w:t xml:space="preserve"> </w:t>
      </w:r>
      <w:r>
        <w:rPr>
          <w:sz w:val="24"/>
        </w:rPr>
        <w:t>Project (Cal-ITP),</w:t>
      </w:r>
      <w:hyperlink w:anchor="_bookmark44" w:history="1">
        <w:r>
          <w:rPr>
            <w:position w:val="8"/>
            <w:sz w:val="14"/>
          </w:rPr>
          <w:t>45</w:t>
        </w:r>
      </w:hyperlink>
      <w:r>
        <w:rPr>
          <w:spacing w:val="27"/>
          <w:position w:val="8"/>
          <w:sz w:val="14"/>
        </w:rPr>
        <w:t xml:space="preserve"> </w:t>
      </w:r>
      <w:r>
        <w:rPr>
          <w:sz w:val="24"/>
        </w:rPr>
        <w:t>aims</w:t>
      </w:r>
      <w:r>
        <w:rPr>
          <w:spacing w:val="-3"/>
          <w:sz w:val="24"/>
        </w:rPr>
        <w:t xml:space="preserve"> </w:t>
      </w:r>
      <w:r>
        <w:rPr>
          <w:sz w:val="24"/>
        </w:rPr>
        <w:t>to</w:t>
      </w:r>
      <w:r>
        <w:rPr>
          <w:spacing w:val="-6"/>
          <w:sz w:val="24"/>
        </w:rPr>
        <w:t xml:space="preserve"> </w:t>
      </w:r>
      <w:r>
        <w:rPr>
          <w:sz w:val="24"/>
        </w:rPr>
        <w:t>develop a</w:t>
      </w:r>
      <w:r>
        <w:rPr>
          <w:spacing w:val="-1"/>
          <w:sz w:val="24"/>
        </w:rPr>
        <w:t xml:space="preserve"> </w:t>
      </w:r>
      <w:r>
        <w:rPr>
          <w:sz w:val="24"/>
        </w:rPr>
        <w:t xml:space="preserve">statewide system that enables those multimodal connections, while some </w:t>
      </w:r>
      <w:r>
        <w:rPr>
          <w:sz w:val="24"/>
        </w:rPr>
        <w:t>transit agencies are</w:t>
      </w:r>
      <w:r>
        <w:rPr>
          <w:spacing w:val="-13"/>
          <w:sz w:val="24"/>
        </w:rPr>
        <w:t xml:space="preserve"> </w:t>
      </w:r>
      <w:r>
        <w:rPr>
          <w:sz w:val="24"/>
        </w:rPr>
        <w:t>also</w:t>
      </w:r>
      <w:r>
        <w:rPr>
          <w:spacing w:val="-12"/>
          <w:sz w:val="24"/>
        </w:rPr>
        <w:t xml:space="preserve"> </w:t>
      </w:r>
      <w:r>
        <w:rPr>
          <w:sz w:val="24"/>
        </w:rPr>
        <w:t>conducting</w:t>
      </w:r>
      <w:r>
        <w:rPr>
          <w:spacing w:val="-12"/>
          <w:sz w:val="24"/>
        </w:rPr>
        <w:t xml:space="preserve"> </w:t>
      </w:r>
      <w:r>
        <w:rPr>
          <w:sz w:val="24"/>
        </w:rPr>
        <w:t>their</w:t>
      </w:r>
      <w:r>
        <w:rPr>
          <w:spacing w:val="-16"/>
          <w:sz w:val="24"/>
        </w:rPr>
        <w:t xml:space="preserve"> </w:t>
      </w:r>
      <w:r>
        <w:rPr>
          <w:sz w:val="24"/>
        </w:rPr>
        <w:t>own</w:t>
      </w:r>
      <w:r>
        <w:rPr>
          <w:spacing w:val="-13"/>
          <w:sz w:val="24"/>
        </w:rPr>
        <w:t xml:space="preserve"> </w:t>
      </w:r>
      <w:r>
        <w:rPr>
          <w:sz w:val="24"/>
        </w:rPr>
        <w:t>pilots</w:t>
      </w:r>
      <w:r>
        <w:rPr>
          <w:spacing w:val="-15"/>
          <w:sz w:val="24"/>
        </w:rPr>
        <w:t xml:space="preserve"> </w:t>
      </w:r>
      <w:r>
        <w:rPr>
          <w:sz w:val="24"/>
        </w:rPr>
        <w:t>on</w:t>
      </w:r>
      <w:r>
        <w:rPr>
          <w:spacing w:val="-16"/>
          <w:sz w:val="24"/>
        </w:rPr>
        <w:t xml:space="preserve"> </w:t>
      </w:r>
      <w:r>
        <w:rPr>
          <w:sz w:val="24"/>
        </w:rPr>
        <w:t>this</w:t>
      </w:r>
      <w:r>
        <w:rPr>
          <w:spacing w:val="-15"/>
          <w:sz w:val="24"/>
        </w:rPr>
        <w:t xml:space="preserve"> </w:t>
      </w:r>
      <w:r>
        <w:rPr>
          <w:sz w:val="24"/>
        </w:rPr>
        <w:t>front.</w:t>
      </w:r>
      <w:r>
        <w:rPr>
          <w:spacing w:val="-13"/>
          <w:sz w:val="24"/>
        </w:rPr>
        <w:t xml:space="preserve"> </w:t>
      </w:r>
      <w:r>
        <w:rPr>
          <w:sz w:val="24"/>
        </w:rPr>
        <w:t>These</w:t>
      </w:r>
      <w:r>
        <w:rPr>
          <w:spacing w:val="-13"/>
          <w:sz w:val="24"/>
        </w:rPr>
        <w:t xml:space="preserve"> </w:t>
      </w:r>
      <w:r>
        <w:rPr>
          <w:sz w:val="24"/>
        </w:rPr>
        <w:t>initiatives</w:t>
      </w:r>
      <w:r>
        <w:rPr>
          <w:spacing w:val="-14"/>
          <w:sz w:val="24"/>
        </w:rPr>
        <w:t xml:space="preserve"> </w:t>
      </w:r>
      <w:r>
        <w:rPr>
          <w:sz w:val="24"/>
        </w:rPr>
        <w:t>need</w:t>
      </w:r>
      <w:r>
        <w:rPr>
          <w:spacing w:val="-12"/>
          <w:sz w:val="24"/>
        </w:rPr>
        <w:t xml:space="preserve"> </w:t>
      </w:r>
      <w:r>
        <w:rPr>
          <w:sz w:val="24"/>
        </w:rPr>
        <w:t>to</w:t>
      </w:r>
      <w:r>
        <w:rPr>
          <w:spacing w:val="-12"/>
          <w:sz w:val="24"/>
        </w:rPr>
        <w:t xml:space="preserve"> </w:t>
      </w:r>
      <w:r>
        <w:rPr>
          <w:sz w:val="24"/>
        </w:rPr>
        <w:t>receive all the necessary resources to continue building and aligning their visions, to ultimately break down existing silos between</w:t>
      </w:r>
      <w:r>
        <w:rPr>
          <w:spacing w:val="-1"/>
          <w:sz w:val="24"/>
        </w:rPr>
        <w:t xml:space="preserve"> </w:t>
      </w:r>
      <w:r>
        <w:rPr>
          <w:sz w:val="24"/>
        </w:rPr>
        <w:t>providers and regions, creat</w:t>
      </w:r>
      <w:r>
        <w:rPr>
          <w:sz w:val="24"/>
        </w:rPr>
        <w:t>e a consistent</w:t>
      </w:r>
      <w:r>
        <w:rPr>
          <w:spacing w:val="-10"/>
          <w:sz w:val="24"/>
        </w:rPr>
        <w:t xml:space="preserve"> </w:t>
      </w:r>
      <w:r>
        <w:rPr>
          <w:sz w:val="24"/>
        </w:rPr>
        <w:t>statewide</w:t>
      </w:r>
      <w:r>
        <w:rPr>
          <w:spacing w:val="-11"/>
          <w:sz w:val="24"/>
        </w:rPr>
        <w:t xml:space="preserve"> </w:t>
      </w:r>
      <w:r>
        <w:rPr>
          <w:sz w:val="24"/>
        </w:rPr>
        <w:t>structure,</w:t>
      </w:r>
      <w:r>
        <w:rPr>
          <w:spacing w:val="-12"/>
          <w:sz w:val="24"/>
        </w:rPr>
        <w:t xml:space="preserve"> </w:t>
      </w:r>
      <w:r>
        <w:rPr>
          <w:sz w:val="24"/>
        </w:rPr>
        <w:t>and</w:t>
      </w:r>
      <w:r>
        <w:rPr>
          <w:spacing w:val="-14"/>
          <w:sz w:val="24"/>
        </w:rPr>
        <w:t xml:space="preserve"> </w:t>
      </w:r>
      <w:r>
        <w:rPr>
          <w:sz w:val="24"/>
        </w:rPr>
        <w:t>ensure</w:t>
      </w:r>
      <w:r>
        <w:rPr>
          <w:spacing w:val="-15"/>
          <w:sz w:val="24"/>
        </w:rPr>
        <w:t xml:space="preserve"> </w:t>
      </w:r>
      <w:r>
        <w:rPr>
          <w:sz w:val="24"/>
        </w:rPr>
        <w:t>easy</w:t>
      </w:r>
      <w:r>
        <w:rPr>
          <w:spacing w:val="-12"/>
          <w:sz w:val="24"/>
        </w:rPr>
        <w:t xml:space="preserve"> </w:t>
      </w:r>
      <w:r>
        <w:rPr>
          <w:sz w:val="24"/>
        </w:rPr>
        <w:t>access</w:t>
      </w:r>
      <w:r>
        <w:rPr>
          <w:spacing w:val="-13"/>
          <w:sz w:val="24"/>
        </w:rPr>
        <w:t xml:space="preserve"> </w:t>
      </w:r>
      <w:r>
        <w:rPr>
          <w:sz w:val="24"/>
        </w:rPr>
        <w:t>to</w:t>
      </w:r>
      <w:r>
        <w:rPr>
          <w:spacing w:val="-10"/>
          <w:sz w:val="24"/>
        </w:rPr>
        <w:t xml:space="preserve"> </w:t>
      </w:r>
      <w:r>
        <w:rPr>
          <w:sz w:val="24"/>
        </w:rPr>
        <w:t>a</w:t>
      </w:r>
      <w:r>
        <w:rPr>
          <w:spacing w:val="-12"/>
          <w:sz w:val="24"/>
        </w:rPr>
        <w:t xml:space="preserve"> </w:t>
      </w:r>
      <w:r>
        <w:rPr>
          <w:sz w:val="24"/>
        </w:rPr>
        <w:t>multimodal</w:t>
      </w:r>
      <w:r>
        <w:rPr>
          <w:spacing w:val="-12"/>
          <w:sz w:val="24"/>
        </w:rPr>
        <w:t xml:space="preserve"> </w:t>
      </w:r>
      <w:r>
        <w:rPr>
          <w:sz w:val="24"/>
        </w:rPr>
        <w:t>ecosystem of mobility services for all (Action C).</w:t>
      </w:r>
    </w:p>
    <w:p w14:paraId="197040A5" w14:textId="77777777" w:rsidR="00C41784" w:rsidRDefault="00947520">
      <w:pPr>
        <w:pStyle w:val="ListParagraph"/>
        <w:numPr>
          <w:ilvl w:val="0"/>
          <w:numId w:val="2"/>
        </w:numPr>
        <w:tabs>
          <w:tab w:val="left" w:pos="963"/>
        </w:tabs>
        <w:spacing w:before="141" w:line="242" w:lineRule="auto"/>
        <w:ind w:left="962" w:right="336"/>
        <w:rPr>
          <w:sz w:val="24"/>
        </w:rPr>
      </w:pPr>
      <w:r>
        <w:rPr>
          <w:b/>
          <w:sz w:val="24"/>
        </w:rPr>
        <w:t>Provide</w:t>
      </w:r>
      <w:r>
        <w:rPr>
          <w:b/>
          <w:spacing w:val="-11"/>
          <w:sz w:val="24"/>
        </w:rPr>
        <w:t xml:space="preserve"> </w:t>
      </w:r>
      <w:r>
        <w:rPr>
          <w:b/>
          <w:sz w:val="24"/>
        </w:rPr>
        <w:t>financial</w:t>
      </w:r>
      <w:r>
        <w:rPr>
          <w:b/>
          <w:spacing w:val="-9"/>
          <w:sz w:val="24"/>
        </w:rPr>
        <w:t xml:space="preserve"> </w:t>
      </w:r>
      <w:r>
        <w:rPr>
          <w:b/>
          <w:sz w:val="24"/>
        </w:rPr>
        <w:t>support</w:t>
      </w:r>
      <w:r>
        <w:rPr>
          <w:b/>
          <w:spacing w:val="-10"/>
          <w:sz w:val="24"/>
        </w:rPr>
        <w:t xml:space="preserve"> </w:t>
      </w:r>
      <w:r>
        <w:rPr>
          <w:b/>
          <w:sz w:val="24"/>
        </w:rPr>
        <w:t>for</w:t>
      </w:r>
      <w:r>
        <w:rPr>
          <w:b/>
          <w:spacing w:val="-12"/>
          <w:sz w:val="24"/>
        </w:rPr>
        <w:t xml:space="preserve"> </w:t>
      </w:r>
      <w:r>
        <w:rPr>
          <w:b/>
          <w:sz w:val="24"/>
        </w:rPr>
        <w:t>vulnerable</w:t>
      </w:r>
      <w:r>
        <w:rPr>
          <w:b/>
          <w:spacing w:val="-7"/>
          <w:sz w:val="24"/>
        </w:rPr>
        <w:t xml:space="preserve"> </w:t>
      </w:r>
      <w:r>
        <w:rPr>
          <w:b/>
          <w:sz w:val="24"/>
        </w:rPr>
        <w:t>communities’</w:t>
      </w:r>
      <w:r>
        <w:rPr>
          <w:b/>
          <w:spacing w:val="-8"/>
          <w:sz w:val="24"/>
        </w:rPr>
        <w:t xml:space="preserve"> </w:t>
      </w:r>
      <w:r>
        <w:rPr>
          <w:b/>
          <w:sz w:val="24"/>
        </w:rPr>
        <w:t>use</w:t>
      </w:r>
      <w:r>
        <w:rPr>
          <w:b/>
          <w:spacing w:val="-11"/>
          <w:sz w:val="24"/>
        </w:rPr>
        <w:t xml:space="preserve"> </w:t>
      </w:r>
      <w:r>
        <w:rPr>
          <w:b/>
          <w:sz w:val="24"/>
        </w:rPr>
        <w:t>of</w:t>
      </w:r>
      <w:r>
        <w:rPr>
          <w:b/>
          <w:spacing w:val="-7"/>
          <w:sz w:val="24"/>
        </w:rPr>
        <w:t xml:space="preserve"> </w:t>
      </w:r>
      <w:r>
        <w:rPr>
          <w:b/>
          <w:sz w:val="24"/>
        </w:rPr>
        <w:t>transit</w:t>
      </w:r>
      <w:r>
        <w:rPr>
          <w:b/>
          <w:spacing w:val="-10"/>
          <w:sz w:val="24"/>
        </w:rPr>
        <w:t xml:space="preserve"> </w:t>
      </w:r>
      <w:r>
        <w:rPr>
          <w:b/>
          <w:sz w:val="24"/>
        </w:rPr>
        <w:t>and</w:t>
      </w:r>
      <w:r>
        <w:rPr>
          <w:b/>
          <w:spacing w:val="-7"/>
          <w:sz w:val="24"/>
        </w:rPr>
        <w:t xml:space="preserve"> </w:t>
      </w:r>
      <w:r>
        <w:rPr>
          <w:b/>
          <w:sz w:val="24"/>
        </w:rPr>
        <w:t>new mobility</w:t>
      </w:r>
      <w:r>
        <w:rPr>
          <w:b/>
          <w:spacing w:val="-13"/>
          <w:sz w:val="24"/>
        </w:rPr>
        <w:t xml:space="preserve"> </w:t>
      </w:r>
      <w:r>
        <w:rPr>
          <w:b/>
          <w:sz w:val="24"/>
        </w:rPr>
        <w:t>services.</w:t>
      </w:r>
      <w:r>
        <w:rPr>
          <w:b/>
          <w:spacing w:val="-11"/>
          <w:sz w:val="24"/>
        </w:rPr>
        <w:t xml:space="preserve"> </w:t>
      </w:r>
      <w:r>
        <w:rPr>
          <w:sz w:val="24"/>
        </w:rPr>
        <w:t>Transit</w:t>
      </w:r>
      <w:r>
        <w:rPr>
          <w:spacing w:val="-15"/>
          <w:sz w:val="24"/>
        </w:rPr>
        <w:t xml:space="preserve"> </w:t>
      </w:r>
      <w:r>
        <w:rPr>
          <w:sz w:val="24"/>
        </w:rPr>
        <w:t>agencies</w:t>
      </w:r>
      <w:r>
        <w:rPr>
          <w:spacing w:val="-17"/>
          <w:sz w:val="24"/>
        </w:rPr>
        <w:t xml:space="preserve"> </w:t>
      </w:r>
      <w:r>
        <w:rPr>
          <w:sz w:val="24"/>
        </w:rPr>
        <w:t>throughout</w:t>
      </w:r>
      <w:r>
        <w:rPr>
          <w:spacing w:val="-15"/>
          <w:sz w:val="24"/>
        </w:rPr>
        <w:t xml:space="preserve"> </w:t>
      </w:r>
      <w:r>
        <w:rPr>
          <w:sz w:val="24"/>
        </w:rPr>
        <w:t>California</w:t>
      </w:r>
      <w:r>
        <w:rPr>
          <w:spacing w:val="-17"/>
          <w:sz w:val="24"/>
        </w:rPr>
        <w:t xml:space="preserve"> </w:t>
      </w:r>
      <w:r>
        <w:rPr>
          <w:sz w:val="24"/>
        </w:rPr>
        <w:t>offer</w:t>
      </w:r>
      <w:r>
        <w:rPr>
          <w:spacing w:val="-19"/>
          <w:sz w:val="24"/>
        </w:rPr>
        <w:t xml:space="preserve"> </w:t>
      </w:r>
      <w:r>
        <w:rPr>
          <w:sz w:val="24"/>
        </w:rPr>
        <w:t>reduced</w:t>
      </w:r>
      <w:r>
        <w:rPr>
          <w:spacing w:val="-17"/>
          <w:sz w:val="24"/>
        </w:rPr>
        <w:t xml:space="preserve"> </w:t>
      </w:r>
      <w:r>
        <w:rPr>
          <w:sz w:val="24"/>
        </w:rPr>
        <w:t>fares</w:t>
      </w:r>
      <w:r>
        <w:rPr>
          <w:spacing w:val="-17"/>
          <w:sz w:val="24"/>
        </w:rPr>
        <w:t xml:space="preserve"> </w:t>
      </w:r>
      <w:r>
        <w:rPr>
          <w:sz w:val="24"/>
        </w:rPr>
        <w:t>for low-income people and other disadvantaged populations; however, no matter the</w:t>
      </w:r>
      <w:r>
        <w:rPr>
          <w:spacing w:val="-9"/>
          <w:sz w:val="24"/>
        </w:rPr>
        <w:t xml:space="preserve"> </w:t>
      </w:r>
      <w:r>
        <w:rPr>
          <w:sz w:val="24"/>
        </w:rPr>
        <w:t>location,</w:t>
      </w:r>
      <w:r>
        <w:rPr>
          <w:spacing w:val="-14"/>
          <w:sz w:val="24"/>
        </w:rPr>
        <w:t xml:space="preserve"> </w:t>
      </w:r>
      <w:r>
        <w:rPr>
          <w:sz w:val="24"/>
        </w:rPr>
        <w:t>or</w:t>
      </w:r>
      <w:r>
        <w:rPr>
          <w:spacing w:val="-13"/>
          <w:sz w:val="24"/>
        </w:rPr>
        <w:t xml:space="preserve"> </w:t>
      </w:r>
      <w:r>
        <w:rPr>
          <w:sz w:val="24"/>
        </w:rPr>
        <w:t>the</w:t>
      </w:r>
      <w:r>
        <w:rPr>
          <w:spacing w:val="-9"/>
          <w:sz w:val="24"/>
        </w:rPr>
        <w:t xml:space="preserve"> </w:t>
      </w:r>
      <w:r>
        <w:rPr>
          <w:sz w:val="24"/>
        </w:rPr>
        <w:t>quality</w:t>
      </w:r>
      <w:r>
        <w:rPr>
          <w:spacing w:val="-10"/>
          <w:sz w:val="24"/>
        </w:rPr>
        <w:t xml:space="preserve"> </w:t>
      </w:r>
      <w:r>
        <w:rPr>
          <w:sz w:val="24"/>
        </w:rPr>
        <w:t>of</w:t>
      </w:r>
      <w:r>
        <w:rPr>
          <w:spacing w:val="-9"/>
          <w:sz w:val="24"/>
        </w:rPr>
        <w:t xml:space="preserve"> </w:t>
      </w:r>
      <w:r>
        <w:rPr>
          <w:sz w:val="24"/>
        </w:rPr>
        <w:t>the</w:t>
      </w:r>
      <w:r>
        <w:rPr>
          <w:spacing w:val="-9"/>
          <w:sz w:val="24"/>
        </w:rPr>
        <w:t xml:space="preserve"> </w:t>
      </w:r>
      <w:r>
        <w:rPr>
          <w:sz w:val="24"/>
        </w:rPr>
        <w:t>local</w:t>
      </w:r>
      <w:r>
        <w:rPr>
          <w:spacing w:val="-14"/>
          <w:sz w:val="24"/>
        </w:rPr>
        <w:t xml:space="preserve"> </w:t>
      </w:r>
      <w:r>
        <w:rPr>
          <w:sz w:val="24"/>
        </w:rPr>
        <w:t>public</w:t>
      </w:r>
      <w:r>
        <w:rPr>
          <w:spacing w:val="-14"/>
          <w:sz w:val="24"/>
        </w:rPr>
        <w:t xml:space="preserve"> </w:t>
      </w:r>
      <w:r>
        <w:rPr>
          <w:sz w:val="24"/>
        </w:rPr>
        <w:t>transit</w:t>
      </w:r>
      <w:r>
        <w:rPr>
          <w:spacing w:val="-8"/>
          <w:sz w:val="24"/>
        </w:rPr>
        <w:t xml:space="preserve"> </w:t>
      </w:r>
      <w:r>
        <w:rPr>
          <w:sz w:val="24"/>
        </w:rPr>
        <w:t>system,</w:t>
      </w:r>
      <w:r>
        <w:rPr>
          <w:spacing w:val="-9"/>
          <w:sz w:val="24"/>
        </w:rPr>
        <w:t xml:space="preserve"> </w:t>
      </w:r>
      <w:r>
        <w:rPr>
          <w:sz w:val="24"/>
        </w:rPr>
        <w:t>transit</w:t>
      </w:r>
      <w:r>
        <w:rPr>
          <w:spacing w:val="-8"/>
          <w:sz w:val="24"/>
        </w:rPr>
        <w:t xml:space="preserve"> </w:t>
      </w:r>
      <w:r>
        <w:rPr>
          <w:sz w:val="24"/>
        </w:rPr>
        <w:t>services cannot</w:t>
      </w:r>
      <w:r>
        <w:rPr>
          <w:spacing w:val="-7"/>
          <w:sz w:val="24"/>
        </w:rPr>
        <w:t xml:space="preserve"> </w:t>
      </w:r>
      <w:r>
        <w:rPr>
          <w:sz w:val="24"/>
        </w:rPr>
        <w:t>offer</w:t>
      </w:r>
      <w:r>
        <w:rPr>
          <w:spacing w:val="-7"/>
          <w:sz w:val="24"/>
        </w:rPr>
        <w:t xml:space="preserve"> </w:t>
      </w:r>
      <w:r>
        <w:rPr>
          <w:sz w:val="24"/>
        </w:rPr>
        <w:t>an</w:t>
      </w:r>
      <w:r>
        <w:rPr>
          <w:spacing w:val="-5"/>
          <w:sz w:val="24"/>
        </w:rPr>
        <w:t xml:space="preserve"> </w:t>
      </w:r>
      <w:r>
        <w:rPr>
          <w:sz w:val="24"/>
        </w:rPr>
        <w:t>efficient</w:t>
      </w:r>
      <w:r>
        <w:rPr>
          <w:spacing w:val="-11"/>
          <w:sz w:val="24"/>
        </w:rPr>
        <w:t xml:space="preserve"> </w:t>
      </w:r>
      <w:r>
        <w:rPr>
          <w:sz w:val="24"/>
        </w:rPr>
        <w:t>solution</w:t>
      </w:r>
      <w:r>
        <w:rPr>
          <w:spacing w:val="-8"/>
          <w:sz w:val="24"/>
        </w:rPr>
        <w:t xml:space="preserve"> </w:t>
      </w:r>
      <w:r>
        <w:rPr>
          <w:sz w:val="24"/>
        </w:rPr>
        <w:t>to</w:t>
      </w:r>
      <w:r>
        <w:rPr>
          <w:spacing w:val="-7"/>
          <w:sz w:val="24"/>
        </w:rPr>
        <w:t xml:space="preserve"> </w:t>
      </w:r>
      <w:r>
        <w:rPr>
          <w:sz w:val="24"/>
        </w:rPr>
        <w:t>all</w:t>
      </w:r>
      <w:r>
        <w:rPr>
          <w:spacing w:val="-9"/>
          <w:sz w:val="24"/>
        </w:rPr>
        <w:t xml:space="preserve"> </w:t>
      </w:r>
      <w:r>
        <w:rPr>
          <w:sz w:val="24"/>
        </w:rPr>
        <w:t>travel</w:t>
      </w:r>
      <w:r>
        <w:rPr>
          <w:spacing w:val="-12"/>
          <w:sz w:val="24"/>
        </w:rPr>
        <w:t xml:space="preserve"> </w:t>
      </w:r>
      <w:r>
        <w:rPr>
          <w:sz w:val="24"/>
        </w:rPr>
        <w:t>needs</w:t>
      </w:r>
      <w:r>
        <w:rPr>
          <w:spacing w:val="-8"/>
          <w:sz w:val="24"/>
        </w:rPr>
        <w:t xml:space="preserve"> </w:t>
      </w:r>
      <w:r>
        <w:rPr>
          <w:sz w:val="24"/>
        </w:rPr>
        <w:t>for</w:t>
      </w:r>
      <w:r>
        <w:rPr>
          <w:spacing w:val="-7"/>
          <w:sz w:val="24"/>
        </w:rPr>
        <w:t xml:space="preserve"> </w:t>
      </w:r>
      <w:r>
        <w:rPr>
          <w:sz w:val="24"/>
        </w:rPr>
        <w:t>any</w:t>
      </w:r>
      <w:r>
        <w:rPr>
          <w:spacing w:val="-9"/>
          <w:sz w:val="24"/>
        </w:rPr>
        <w:t xml:space="preserve"> </w:t>
      </w:r>
      <w:r>
        <w:rPr>
          <w:sz w:val="24"/>
        </w:rPr>
        <w:t>individual.</w:t>
      </w:r>
      <w:r>
        <w:rPr>
          <w:spacing w:val="-9"/>
          <w:sz w:val="24"/>
        </w:rPr>
        <w:t xml:space="preserve"> </w:t>
      </w:r>
      <w:r>
        <w:rPr>
          <w:sz w:val="24"/>
        </w:rPr>
        <w:t>This</w:t>
      </w:r>
      <w:r>
        <w:rPr>
          <w:spacing w:val="-10"/>
          <w:sz w:val="24"/>
        </w:rPr>
        <w:t xml:space="preserve"> </w:t>
      </w:r>
      <w:r>
        <w:rPr>
          <w:sz w:val="24"/>
        </w:rPr>
        <w:t>is particularly</w:t>
      </w:r>
      <w:r>
        <w:rPr>
          <w:spacing w:val="-5"/>
          <w:sz w:val="24"/>
        </w:rPr>
        <w:t xml:space="preserve"> </w:t>
      </w:r>
      <w:r>
        <w:rPr>
          <w:sz w:val="24"/>
        </w:rPr>
        <w:t>true</w:t>
      </w:r>
      <w:r>
        <w:rPr>
          <w:spacing w:val="-4"/>
          <w:sz w:val="24"/>
        </w:rPr>
        <w:t xml:space="preserve"> </w:t>
      </w:r>
      <w:r>
        <w:rPr>
          <w:sz w:val="24"/>
        </w:rPr>
        <w:t>for</w:t>
      </w:r>
      <w:r>
        <w:rPr>
          <w:spacing w:val="-3"/>
          <w:sz w:val="24"/>
        </w:rPr>
        <w:t xml:space="preserve"> </w:t>
      </w:r>
      <w:r>
        <w:rPr>
          <w:sz w:val="24"/>
        </w:rPr>
        <w:t>low-income</w:t>
      </w:r>
      <w:r>
        <w:rPr>
          <w:spacing w:val="-4"/>
          <w:sz w:val="24"/>
        </w:rPr>
        <w:t xml:space="preserve"> </w:t>
      </w:r>
      <w:r>
        <w:rPr>
          <w:sz w:val="24"/>
        </w:rPr>
        <w:t>people</w:t>
      </w:r>
      <w:r>
        <w:rPr>
          <w:spacing w:val="-4"/>
          <w:sz w:val="24"/>
        </w:rPr>
        <w:t xml:space="preserve"> </w:t>
      </w:r>
      <w:r>
        <w:rPr>
          <w:sz w:val="24"/>
        </w:rPr>
        <w:t>that</w:t>
      </w:r>
      <w:r>
        <w:rPr>
          <w:spacing w:val="-3"/>
          <w:sz w:val="24"/>
        </w:rPr>
        <w:t xml:space="preserve"> </w:t>
      </w:r>
      <w:r>
        <w:rPr>
          <w:sz w:val="24"/>
        </w:rPr>
        <w:t>often</w:t>
      </w:r>
      <w:r>
        <w:rPr>
          <w:spacing w:val="-4"/>
          <w:sz w:val="24"/>
        </w:rPr>
        <w:t xml:space="preserve"> </w:t>
      </w:r>
      <w:r>
        <w:rPr>
          <w:sz w:val="24"/>
        </w:rPr>
        <w:t>have</w:t>
      </w:r>
      <w:r>
        <w:rPr>
          <w:spacing w:val="-4"/>
          <w:sz w:val="24"/>
        </w:rPr>
        <w:t xml:space="preserve"> </w:t>
      </w:r>
      <w:r>
        <w:rPr>
          <w:sz w:val="24"/>
        </w:rPr>
        <w:t>less</w:t>
      </w:r>
      <w:r>
        <w:rPr>
          <w:spacing w:val="-6"/>
          <w:sz w:val="24"/>
        </w:rPr>
        <w:t xml:space="preserve"> </w:t>
      </w:r>
      <w:r>
        <w:rPr>
          <w:sz w:val="24"/>
        </w:rPr>
        <w:t>traditional</w:t>
      </w:r>
      <w:r>
        <w:rPr>
          <w:spacing w:val="-5"/>
          <w:sz w:val="24"/>
        </w:rPr>
        <w:t xml:space="preserve"> </w:t>
      </w:r>
      <w:r>
        <w:rPr>
          <w:sz w:val="24"/>
        </w:rPr>
        <w:t>work schedules or work or reside in places that do not align with high-quality public transit services, and commonly forces people</w:t>
      </w:r>
      <w:r>
        <w:rPr>
          <w:spacing w:val="-2"/>
          <w:sz w:val="24"/>
        </w:rPr>
        <w:t xml:space="preserve"> </w:t>
      </w:r>
      <w:r>
        <w:rPr>
          <w:sz w:val="24"/>
        </w:rPr>
        <w:t>to travel by car e</w:t>
      </w:r>
      <w:r>
        <w:rPr>
          <w:sz w:val="24"/>
        </w:rPr>
        <w:t>ven</w:t>
      </w:r>
      <w:r>
        <w:rPr>
          <w:spacing w:val="-2"/>
          <w:sz w:val="24"/>
        </w:rPr>
        <w:t xml:space="preserve"> </w:t>
      </w:r>
      <w:r>
        <w:rPr>
          <w:sz w:val="24"/>
        </w:rPr>
        <w:t>though</w:t>
      </w:r>
      <w:r>
        <w:rPr>
          <w:spacing w:val="-2"/>
          <w:sz w:val="24"/>
        </w:rPr>
        <w:t xml:space="preserve"> </w:t>
      </w:r>
      <w:r>
        <w:rPr>
          <w:sz w:val="24"/>
        </w:rPr>
        <w:t>they cannot easily afford it.</w:t>
      </w:r>
      <w:r>
        <w:rPr>
          <w:spacing w:val="-2"/>
          <w:sz w:val="24"/>
        </w:rPr>
        <w:t xml:space="preserve"> </w:t>
      </w:r>
      <w:r>
        <w:rPr>
          <w:sz w:val="24"/>
        </w:rPr>
        <w:t>New mobility could be the solution</w:t>
      </w:r>
      <w:r>
        <w:rPr>
          <w:spacing w:val="-2"/>
          <w:sz w:val="24"/>
        </w:rPr>
        <w:t xml:space="preserve"> </w:t>
      </w:r>
      <w:r>
        <w:rPr>
          <w:sz w:val="24"/>
        </w:rPr>
        <w:t>for</w:t>
      </w:r>
      <w:r>
        <w:rPr>
          <w:spacing w:val="-1"/>
          <w:sz w:val="24"/>
        </w:rPr>
        <w:t xml:space="preserve"> </w:t>
      </w:r>
      <w:r>
        <w:rPr>
          <w:sz w:val="24"/>
        </w:rPr>
        <w:t>many of these people, given service availability</w:t>
      </w:r>
      <w:r>
        <w:rPr>
          <w:spacing w:val="-1"/>
          <w:sz w:val="24"/>
        </w:rPr>
        <w:t xml:space="preserve"> </w:t>
      </w:r>
      <w:r>
        <w:rPr>
          <w:sz w:val="24"/>
        </w:rPr>
        <w:t>during extended hours and their potentially larger</w:t>
      </w:r>
      <w:r>
        <w:rPr>
          <w:spacing w:val="-11"/>
          <w:sz w:val="24"/>
        </w:rPr>
        <w:t xml:space="preserve"> </w:t>
      </w:r>
      <w:r>
        <w:rPr>
          <w:sz w:val="24"/>
        </w:rPr>
        <w:t>geographic</w:t>
      </w:r>
      <w:r>
        <w:rPr>
          <w:spacing w:val="-17"/>
          <w:sz w:val="24"/>
        </w:rPr>
        <w:t xml:space="preserve"> </w:t>
      </w:r>
      <w:r>
        <w:rPr>
          <w:sz w:val="24"/>
        </w:rPr>
        <w:t>reach.</w:t>
      </w:r>
      <w:r>
        <w:rPr>
          <w:spacing w:val="-12"/>
          <w:sz w:val="24"/>
        </w:rPr>
        <w:t xml:space="preserve"> </w:t>
      </w:r>
      <w:r>
        <w:rPr>
          <w:sz w:val="24"/>
        </w:rPr>
        <w:t>Unfortunately,</w:t>
      </w:r>
      <w:r>
        <w:rPr>
          <w:spacing w:val="-9"/>
          <w:sz w:val="24"/>
        </w:rPr>
        <w:t xml:space="preserve"> </w:t>
      </w:r>
      <w:r>
        <w:rPr>
          <w:sz w:val="24"/>
        </w:rPr>
        <w:t>the</w:t>
      </w:r>
      <w:r>
        <w:rPr>
          <w:spacing w:val="-12"/>
          <w:sz w:val="24"/>
        </w:rPr>
        <w:t xml:space="preserve"> </w:t>
      </w:r>
      <w:r>
        <w:rPr>
          <w:sz w:val="24"/>
        </w:rPr>
        <w:t>cost</w:t>
      </w:r>
      <w:r>
        <w:rPr>
          <w:spacing w:val="-11"/>
          <w:sz w:val="24"/>
        </w:rPr>
        <w:t xml:space="preserve"> </w:t>
      </w:r>
      <w:r>
        <w:rPr>
          <w:sz w:val="24"/>
        </w:rPr>
        <w:t>of</w:t>
      </w:r>
      <w:r>
        <w:rPr>
          <w:spacing w:val="-11"/>
          <w:sz w:val="24"/>
        </w:rPr>
        <w:t xml:space="preserve"> </w:t>
      </w:r>
      <w:r>
        <w:rPr>
          <w:sz w:val="24"/>
        </w:rPr>
        <w:t>new</w:t>
      </w:r>
      <w:r>
        <w:rPr>
          <w:spacing w:val="-13"/>
          <w:sz w:val="24"/>
        </w:rPr>
        <w:t xml:space="preserve"> </w:t>
      </w:r>
      <w:r>
        <w:rPr>
          <w:sz w:val="24"/>
        </w:rPr>
        <w:t>mobility</w:t>
      </w:r>
      <w:r>
        <w:rPr>
          <w:spacing w:val="-13"/>
          <w:sz w:val="24"/>
        </w:rPr>
        <w:t xml:space="preserve"> </w:t>
      </w:r>
      <w:r>
        <w:rPr>
          <w:sz w:val="24"/>
        </w:rPr>
        <w:t>services</w:t>
      </w:r>
      <w:r>
        <w:rPr>
          <w:spacing w:val="-13"/>
          <w:sz w:val="24"/>
        </w:rPr>
        <w:t xml:space="preserve"> </w:t>
      </w:r>
      <w:r>
        <w:rPr>
          <w:sz w:val="24"/>
        </w:rPr>
        <w:t>can</w:t>
      </w:r>
      <w:r>
        <w:rPr>
          <w:spacing w:val="-12"/>
          <w:sz w:val="24"/>
        </w:rPr>
        <w:t xml:space="preserve"> </w:t>
      </w:r>
      <w:r>
        <w:rPr>
          <w:sz w:val="24"/>
        </w:rPr>
        <w:t>be prohibitive,</w:t>
      </w:r>
      <w:r>
        <w:rPr>
          <w:spacing w:val="-19"/>
          <w:sz w:val="24"/>
        </w:rPr>
        <w:t xml:space="preserve"> </w:t>
      </w:r>
      <w:r>
        <w:rPr>
          <w:sz w:val="24"/>
        </w:rPr>
        <w:t>especially</w:t>
      </w:r>
      <w:r>
        <w:rPr>
          <w:spacing w:val="-16"/>
          <w:sz w:val="24"/>
        </w:rPr>
        <w:t xml:space="preserve"> </w:t>
      </w:r>
      <w:r>
        <w:rPr>
          <w:sz w:val="24"/>
        </w:rPr>
        <w:t>if</w:t>
      </w:r>
      <w:r>
        <w:rPr>
          <w:spacing w:val="-18"/>
          <w:sz w:val="24"/>
        </w:rPr>
        <w:t xml:space="preserve"> </w:t>
      </w:r>
      <w:r>
        <w:rPr>
          <w:sz w:val="24"/>
        </w:rPr>
        <w:t>used</w:t>
      </w:r>
      <w:r>
        <w:rPr>
          <w:spacing w:val="-14"/>
          <w:sz w:val="24"/>
        </w:rPr>
        <w:t xml:space="preserve"> </w:t>
      </w:r>
      <w:r>
        <w:rPr>
          <w:sz w:val="24"/>
        </w:rPr>
        <w:t>frequently.</w:t>
      </w:r>
      <w:r>
        <w:rPr>
          <w:spacing w:val="-19"/>
          <w:sz w:val="24"/>
        </w:rPr>
        <w:t xml:space="preserve"> </w:t>
      </w:r>
      <w:r>
        <w:rPr>
          <w:sz w:val="24"/>
        </w:rPr>
        <w:t>The</w:t>
      </w:r>
      <w:r>
        <w:rPr>
          <w:spacing w:val="-18"/>
          <w:sz w:val="24"/>
        </w:rPr>
        <w:t xml:space="preserve"> </w:t>
      </w:r>
      <w:r>
        <w:rPr>
          <w:sz w:val="24"/>
        </w:rPr>
        <w:t>key</w:t>
      </w:r>
      <w:r>
        <w:rPr>
          <w:spacing w:val="-15"/>
          <w:sz w:val="24"/>
        </w:rPr>
        <w:t xml:space="preserve"> </w:t>
      </w:r>
      <w:r>
        <w:rPr>
          <w:sz w:val="24"/>
        </w:rPr>
        <w:t>to</w:t>
      </w:r>
      <w:r>
        <w:rPr>
          <w:spacing w:val="-15"/>
          <w:sz w:val="24"/>
        </w:rPr>
        <w:t xml:space="preserve"> </w:t>
      </w:r>
      <w:r>
        <w:rPr>
          <w:sz w:val="24"/>
        </w:rPr>
        <w:t>unlocking</w:t>
      </w:r>
      <w:r>
        <w:rPr>
          <w:spacing w:val="-17"/>
          <w:sz w:val="24"/>
        </w:rPr>
        <w:t xml:space="preserve"> </w:t>
      </w:r>
      <w:r>
        <w:rPr>
          <w:sz w:val="24"/>
        </w:rPr>
        <w:t>this</w:t>
      </w:r>
      <w:r>
        <w:rPr>
          <w:spacing w:val="-16"/>
          <w:sz w:val="24"/>
        </w:rPr>
        <w:t xml:space="preserve"> </w:t>
      </w:r>
      <w:r>
        <w:rPr>
          <w:sz w:val="24"/>
        </w:rPr>
        <w:t>potential</w:t>
      </w:r>
      <w:r>
        <w:rPr>
          <w:spacing w:val="-15"/>
          <w:sz w:val="24"/>
        </w:rPr>
        <w:t xml:space="preserve"> </w:t>
      </w:r>
      <w:r>
        <w:rPr>
          <w:sz w:val="24"/>
        </w:rPr>
        <w:t>will</w:t>
      </w:r>
    </w:p>
    <w:p w14:paraId="026CCC11" w14:textId="77777777" w:rsidR="00C41784" w:rsidRDefault="00947520">
      <w:pPr>
        <w:pStyle w:val="BodyText"/>
        <w:spacing w:before="10"/>
        <w:rPr>
          <w:sz w:val="22"/>
        </w:rPr>
      </w:pPr>
      <w:r>
        <w:pict w14:anchorId="6B33EF6A">
          <v:rect id="docshape53" o:spid="_x0000_s2056" style="position:absolute;margin-left:64.8pt;margin-top:14.5pt;width:2in;height:.7pt;z-index:-15716352;mso-wrap-distance-left:0;mso-wrap-distance-right:0;mso-position-horizontal-relative:page" fillcolor="black" stroked="f">
            <w10:wrap type="topAndBottom" anchorx="page"/>
          </v:rect>
        </w:pict>
      </w:r>
    </w:p>
    <w:p w14:paraId="22DD5EA7" w14:textId="77777777" w:rsidR="00C41784" w:rsidRDefault="00947520">
      <w:pPr>
        <w:spacing w:before="148"/>
        <w:ind w:left="155"/>
        <w:rPr>
          <w:sz w:val="20"/>
        </w:rPr>
      </w:pPr>
      <w:r>
        <w:rPr>
          <w:sz w:val="20"/>
          <w:vertAlign w:val="superscript"/>
        </w:rPr>
        <w:t>43</w:t>
      </w:r>
      <w:r>
        <w:rPr>
          <w:spacing w:val="2"/>
          <w:sz w:val="20"/>
        </w:rPr>
        <w:t xml:space="preserve"> </w:t>
      </w:r>
      <w:bookmarkStart w:id="104" w:name="_bookmark42"/>
      <w:bookmarkEnd w:id="104"/>
      <w:r>
        <w:rPr>
          <w:sz w:val="20"/>
        </w:rPr>
        <w:t>California</w:t>
      </w:r>
      <w:r>
        <w:rPr>
          <w:spacing w:val="1"/>
          <w:sz w:val="20"/>
        </w:rPr>
        <w:t xml:space="preserve"> </w:t>
      </w:r>
      <w:r>
        <w:rPr>
          <w:sz w:val="20"/>
        </w:rPr>
        <w:t>Air Resources</w:t>
      </w:r>
      <w:r>
        <w:rPr>
          <w:spacing w:val="1"/>
          <w:sz w:val="20"/>
        </w:rPr>
        <w:t xml:space="preserve"> </w:t>
      </w:r>
      <w:r>
        <w:rPr>
          <w:sz w:val="20"/>
        </w:rPr>
        <w:t>Board. Accessed</w:t>
      </w:r>
      <w:r>
        <w:rPr>
          <w:spacing w:val="7"/>
          <w:sz w:val="20"/>
        </w:rPr>
        <w:t xml:space="preserve"> </w:t>
      </w:r>
      <w:r>
        <w:rPr>
          <w:sz w:val="20"/>
        </w:rPr>
        <w:t>May</w:t>
      </w:r>
      <w:r>
        <w:rPr>
          <w:spacing w:val="4"/>
          <w:sz w:val="20"/>
        </w:rPr>
        <w:t xml:space="preserve"> </w:t>
      </w:r>
      <w:r>
        <w:rPr>
          <w:sz w:val="20"/>
        </w:rPr>
        <w:t>5, 2022. Clean</w:t>
      </w:r>
      <w:r>
        <w:rPr>
          <w:spacing w:val="2"/>
          <w:sz w:val="20"/>
        </w:rPr>
        <w:t xml:space="preserve"> </w:t>
      </w:r>
      <w:r>
        <w:rPr>
          <w:sz w:val="20"/>
        </w:rPr>
        <w:t>Miles</w:t>
      </w:r>
      <w:r>
        <w:rPr>
          <w:spacing w:val="1"/>
          <w:sz w:val="20"/>
        </w:rPr>
        <w:t xml:space="preserve"> </w:t>
      </w:r>
      <w:r>
        <w:rPr>
          <w:sz w:val="20"/>
        </w:rPr>
        <w:t>Standard. Available</w:t>
      </w:r>
      <w:r>
        <w:rPr>
          <w:spacing w:val="3"/>
          <w:sz w:val="20"/>
        </w:rPr>
        <w:t xml:space="preserve"> </w:t>
      </w:r>
      <w:r>
        <w:rPr>
          <w:spacing w:val="-5"/>
          <w:sz w:val="20"/>
        </w:rPr>
        <w:t>at:</w:t>
      </w:r>
    </w:p>
    <w:p w14:paraId="2184E22C" w14:textId="77777777" w:rsidR="00C41784" w:rsidRDefault="00947520">
      <w:pPr>
        <w:spacing w:before="17"/>
        <w:ind w:left="155"/>
        <w:rPr>
          <w:i/>
          <w:sz w:val="20"/>
        </w:rPr>
      </w:pPr>
      <w:hyperlink r:id="rId71">
        <w:r>
          <w:rPr>
            <w:i/>
            <w:color w:val="0563C0"/>
            <w:spacing w:val="-2"/>
            <w:w w:val="95"/>
            <w:sz w:val="20"/>
            <w:u w:val="single" w:color="0563C0"/>
          </w:rPr>
          <w:t>https://ww2.arb.ca.gov/our-work/programs/clean-miles-standard</w:t>
        </w:r>
      </w:hyperlink>
    </w:p>
    <w:p w14:paraId="01E570A1" w14:textId="77777777" w:rsidR="00C41784" w:rsidRDefault="00947520">
      <w:pPr>
        <w:spacing w:before="42" w:line="256" w:lineRule="auto"/>
        <w:ind w:left="155" w:right="285"/>
        <w:rPr>
          <w:sz w:val="20"/>
        </w:rPr>
      </w:pPr>
      <w:r>
        <w:rPr>
          <w:sz w:val="20"/>
          <w:vertAlign w:val="superscript"/>
        </w:rPr>
        <w:t>44</w:t>
      </w:r>
      <w:r>
        <w:rPr>
          <w:sz w:val="20"/>
        </w:rPr>
        <w:t xml:space="preserve"> </w:t>
      </w:r>
      <w:bookmarkStart w:id="105" w:name="_bookmark43"/>
      <w:bookmarkEnd w:id="105"/>
      <w:r>
        <w:rPr>
          <w:sz w:val="20"/>
        </w:rPr>
        <w:t>Pooled</w:t>
      </w:r>
      <w:r>
        <w:rPr>
          <w:spacing w:val="-4"/>
          <w:sz w:val="20"/>
        </w:rPr>
        <w:t xml:space="preserve"> </w:t>
      </w:r>
      <w:r>
        <w:rPr>
          <w:sz w:val="20"/>
        </w:rPr>
        <w:t>is</w:t>
      </w:r>
      <w:r>
        <w:rPr>
          <w:spacing w:val="-5"/>
          <w:sz w:val="20"/>
        </w:rPr>
        <w:t xml:space="preserve"> </w:t>
      </w:r>
      <w:r>
        <w:rPr>
          <w:sz w:val="20"/>
        </w:rPr>
        <w:t>an</w:t>
      </w:r>
      <w:r>
        <w:rPr>
          <w:spacing w:val="-3"/>
          <w:sz w:val="20"/>
        </w:rPr>
        <w:t xml:space="preserve"> </w:t>
      </w:r>
      <w:r>
        <w:rPr>
          <w:sz w:val="20"/>
        </w:rPr>
        <w:t>industry</w:t>
      </w:r>
      <w:r>
        <w:rPr>
          <w:spacing w:val="-7"/>
          <w:sz w:val="20"/>
        </w:rPr>
        <w:t xml:space="preserve"> </w:t>
      </w:r>
      <w:r>
        <w:rPr>
          <w:sz w:val="20"/>
        </w:rPr>
        <w:t>term used</w:t>
      </w:r>
      <w:r>
        <w:rPr>
          <w:spacing w:val="-4"/>
          <w:sz w:val="20"/>
        </w:rPr>
        <w:t xml:space="preserve"> </w:t>
      </w:r>
      <w:r>
        <w:rPr>
          <w:sz w:val="20"/>
        </w:rPr>
        <w:t>to</w:t>
      </w:r>
      <w:r>
        <w:rPr>
          <w:spacing w:val="-5"/>
          <w:sz w:val="20"/>
        </w:rPr>
        <w:t xml:space="preserve"> </w:t>
      </w:r>
      <w:r>
        <w:rPr>
          <w:sz w:val="20"/>
        </w:rPr>
        <w:t>refer</w:t>
      </w:r>
      <w:r>
        <w:rPr>
          <w:spacing w:val="-5"/>
          <w:sz w:val="20"/>
        </w:rPr>
        <w:t xml:space="preserve"> </w:t>
      </w:r>
      <w:r>
        <w:rPr>
          <w:sz w:val="20"/>
        </w:rPr>
        <w:t>to</w:t>
      </w:r>
      <w:r>
        <w:rPr>
          <w:spacing w:val="-5"/>
          <w:sz w:val="20"/>
        </w:rPr>
        <w:t xml:space="preserve"> </w:t>
      </w:r>
      <w:r>
        <w:rPr>
          <w:sz w:val="20"/>
        </w:rPr>
        <w:t>when</w:t>
      </w:r>
      <w:r>
        <w:rPr>
          <w:spacing w:val="-3"/>
          <w:sz w:val="20"/>
        </w:rPr>
        <w:t xml:space="preserve"> </w:t>
      </w:r>
      <w:r>
        <w:rPr>
          <w:sz w:val="20"/>
        </w:rPr>
        <w:t>multiple</w:t>
      </w:r>
      <w:r>
        <w:rPr>
          <w:spacing w:val="-3"/>
          <w:sz w:val="20"/>
        </w:rPr>
        <w:t xml:space="preserve"> </w:t>
      </w:r>
      <w:r>
        <w:rPr>
          <w:sz w:val="20"/>
        </w:rPr>
        <w:t>passengers</w:t>
      </w:r>
      <w:r>
        <w:rPr>
          <w:spacing w:val="-5"/>
          <w:sz w:val="20"/>
        </w:rPr>
        <w:t xml:space="preserve"> </w:t>
      </w:r>
      <w:r>
        <w:rPr>
          <w:sz w:val="20"/>
        </w:rPr>
        <w:t>that</w:t>
      </w:r>
      <w:r>
        <w:rPr>
          <w:spacing w:val="-5"/>
          <w:sz w:val="20"/>
        </w:rPr>
        <w:t xml:space="preserve"> </w:t>
      </w:r>
      <w:r>
        <w:rPr>
          <w:sz w:val="20"/>
        </w:rPr>
        <w:t>are</w:t>
      </w:r>
      <w:r>
        <w:rPr>
          <w:spacing w:val="-7"/>
          <w:sz w:val="20"/>
        </w:rPr>
        <w:t xml:space="preserve"> </w:t>
      </w:r>
      <w:r>
        <w:rPr>
          <w:sz w:val="20"/>
        </w:rPr>
        <w:t>not</w:t>
      </w:r>
      <w:r>
        <w:rPr>
          <w:spacing w:val="-9"/>
          <w:sz w:val="20"/>
        </w:rPr>
        <w:t xml:space="preserve"> </w:t>
      </w:r>
      <w:r>
        <w:rPr>
          <w:sz w:val="20"/>
        </w:rPr>
        <w:t>traveling together share a rid</w:t>
      </w:r>
      <w:r>
        <w:rPr>
          <w:sz w:val="20"/>
        </w:rPr>
        <w:t>e-hail vehicle.</w:t>
      </w:r>
    </w:p>
    <w:p w14:paraId="5A1E7E45" w14:textId="77777777" w:rsidR="00C41784" w:rsidRDefault="00947520">
      <w:pPr>
        <w:spacing w:before="21" w:line="256" w:lineRule="auto"/>
        <w:ind w:left="155" w:right="114"/>
        <w:rPr>
          <w:i/>
          <w:sz w:val="20"/>
        </w:rPr>
      </w:pPr>
      <w:r>
        <w:rPr>
          <w:sz w:val="20"/>
          <w:vertAlign w:val="superscript"/>
        </w:rPr>
        <w:t>45</w:t>
      </w:r>
      <w:r>
        <w:rPr>
          <w:sz w:val="20"/>
        </w:rPr>
        <w:t xml:space="preserve"> </w:t>
      </w:r>
      <w:bookmarkStart w:id="106" w:name="_bookmark44"/>
      <w:bookmarkEnd w:id="106"/>
      <w:r>
        <w:rPr>
          <w:sz w:val="20"/>
        </w:rPr>
        <w:t xml:space="preserve">California Department of Transportation. Accessed May 5, 2022. CAL-ITP: A modern and consistent </w:t>
      </w:r>
      <w:r>
        <w:rPr>
          <w:spacing w:val="-2"/>
          <w:sz w:val="20"/>
        </w:rPr>
        <w:t xml:space="preserve">transportation experience throughout California. Available at: </w:t>
      </w:r>
      <w:hyperlink r:id="rId72">
        <w:r>
          <w:rPr>
            <w:i/>
            <w:color w:val="0563C0"/>
            <w:spacing w:val="-2"/>
            <w:sz w:val="20"/>
            <w:u w:val="single" w:color="0563C0"/>
          </w:rPr>
          <w:t>https://www.calitp.org/</w:t>
        </w:r>
      </w:hyperlink>
    </w:p>
    <w:p w14:paraId="5EDEF63B" w14:textId="77777777" w:rsidR="00C41784" w:rsidRDefault="00C41784">
      <w:pPr>
        <w:spacing w:line="256" w:lineRule="auto"/>
        <w:rPr>
          <w:sz w:val="20"/>
        </w:rPr>
        <w:sectPr w:rsidR="00C41784">
          <w:pgSz w:w="12240" w:h="15840"/>
          <w:pgMar w:top="1540" w:right="1180" w:bottom="1280" w:left="1140" w:header="838" w:footer="1088" w:gutter="0"/>
          <w:cols w:space="720"/>
        </w:sectPr>
      </w:pPr>
    </w:p>
    <w:p w14:paraId="2A992C1F" w14:textId="77777777" w:rsidR="00C41784" w:rsidRDefault="00947520">
      <w:pPr>
        <w:pStyle w:val="BodyText"/>
        <w:spacing w:before="91" w:line="242" w:lineRule="auto"/>
        <w:ind w:left="962" w:right="114"/>
      </w:pPr>
      <w:bookmarkStart w:id="107" w:name="3.3.3_Actions"/>
      <w:bookmarkEnd w:id="107"/>
      <w:r>
        <w:lastRenderedPageBreak/>
        <w:t>be to develop and scale up programs to subsidize free or reduced fares on new mobility</w:t>
      </w:r>
      <w:r>
        <w:rPr>
          <w:spacing w:val="-7"/>
        </w:rPr>
        <w:t xml:space="preserve"> </w:t>
      </w:r>
      <w:r>
        <w:t>services</w:t>
      </w:r>
      <w:r>
        <w:rPr>
          <w:spacing w:val="-8"/>
        </w:rPr>
        <w:t xml:space="preserve"> </w:t>
      </w:r>
      <w:r>
        <w:t>to</w:t>
      </w:r>
      <w:r>
        <w:rPr>
          <w:spacing w:val="-11"/>
        </w:rPr>
        <w:t xml:space="preserve"> </w:t>
      </w:r>
      <w:r>
        <w:t>vulnerable</w:t>
      </w:r>
      <w:r>
        <w:rPr>
          <w:spacing w:val="-5"/>
        </w:rPr>
        <w:t xml:space="preserve"> </w:t>
      </w:r>
      <w:r>
        <w:t>communities.</w:t>
      </w:r>
      <w:r>
        <w:rPr>
          <w:spacing w:val="40"/>
        </w:rPr>
        <w:t xml:space="preserve"> </w:t>
      </w:r>
      <w:r>
        <w:t>Some</w:t>
      </w:r>
      <w:r>
        <w:rPr>
          <w:spacing w:val="-6"/>
        </w:rPr>
        <w:t xml:space="preserve"> </w:t>
      </w:r>
      <w:r>
        <w:t>jurisdictions</w:t>
      </w:r>
      <w:r>
        <w:rPr>
          <w:spacing w:val="-8"/>
        </w:rPr>
        <w:t xml:space="preserve"> </w:t>
      </w:r>
      <w:r>
        <w:t>in</w:t>
      </w:r>
      <w:r>
        <w:rPr>
          <w:spacing w:val="-6"/>
        </w:rPr>
        <w:t xml:space="preserve"> </w:t>
      </w:r>
      <w:r>
        <w:t>California</w:t>
      </w:r>
      <w:r>
        <w:rPr>
          <w:spacing w:val="-7"/>
        </w:rPr>
        <w:t xml:space="preserve"> </w:t>
      </w:r>
      <w:r>
        <w:t>are already</w:t>
      </w:r>
      <w:r>
        <w:rPr>
          <w:spacing w:val="-3"/>
        </w:rPr>
        <w:t xml:space="preserve"> </w:t>
      </w:r>
      <w:r>
        <w:t>piloting this idea,</w:t>
      </w:r>
      <w:r>
        <w:rPr>
          <w:spacing w:val="-3"/>
        </w:rPr>
        <w:t xml:space="preserve"> </w:t>
      </w:r>
      <w:r>
        <w:t>by extending a “mobility wallet,” which</w:t>
      </w:r>
      <w:r>
        <w:rPr>
          <w:spacing w:val="-2"/>
        </w:rPr>
        <w:t xml:space="preserve"> </w:t>
      </w:r>
      <w:r>
        <w:t>provides a monthly</w:t>
      </w:r>
      <w:r>
        <w:rPr>
          <w:spacing w:val="-11"/>
        </w:rPr>
        <w:t xml:space="preserve"> </w:t>
      </w:r>
      <w:r>
        <w:t>budget</w:t>
      </w:r>
      <w:r>
        <w:rPr>
          <w:spacing w:val="-9"/>
        </w:rPr>
        <w:t xml:space="preserve"> </w:t>
      </w:r>
      <w:r>
        <w:t>that</w:t>
      </w:r>
      <w:r>
        <w:rPr>
          <w:spacing w:val="-9"/>
        </w:rPr>
        <w:t xml:space="preserve"> </w:t>
      </w:r>
      <w:r>
        <w:t>eligible</w:t>
      </w:r>
      <w:r>
        <w:rPr>
          <w:spacing w:val="-14"/>
        </w:rPr>
        <w:t xml:space="preserve"> </w:t>
      </w:r>
      <w:r>
        <w:t>users</w:t>
      </w:r>
      <w:r>
        <w:rPr>
          <w:spacing w:val="-12"/>
        </w:rPr>
        <w:t xml:space="preserve"> </w:t>
      </w:r>
      <w:r>
        <w:t>can</w:t>
      </w:r>
      <w:r>
        <w:rPr>
          <w:spacing w:val="-10"/>
        </w:rPr>
        <w:t xml:space="preserve"> </w:t>
      </w:r>
      <w:r>
        <w:t>apply</w:t>
      </w:r>
      <w:r>
        <w:rPr>
          <w:spacing w:val="-17"/>
        </w:rPr>
        <w:t xml:space="preserve"> </w:t>
      </w:r>
      <w:r>
        <w:t>to</w:t>
      </w:r>
      <w:r>
        <w:rPr>
          <w:spacing w:val="-9"/>
        </w:rPr>
        <w:t xml:space="preserve"> </w:t>
      </w:r>
      <w:r>
        <w:t>transit</w:t>
      </w:r>
      <w:r>
        <w:rPr>
          <w:spacing w:val="-9"/>
        </w:rPr>
        <w:t xml:space="preserve"> </w:t>
      </w:r>
      <w:r>
        <w:t>and</w:t>
      </w:r>
      <w:r>
        <w:rPr>
          <w:spacing w:val="-9"/>
        </w:rPr>
        <w:t xml:space="preserve"> </w:t>
      </w:r>
      <w:r>
        <w:t>new</w:t>
      </w:r>
      <w:r>
        <w:rPr>
          <w:spacing w:val="-16"/>
        </w:rPr>
        <w:t xml:space="preserve"> </w:t>
      </w:r>
      <w:r>
        <w:t>mobility</w:t>
      </w:r>
      <w:r>
        <w:rPr>
          <w:spacing w:val="-11"/>
        </w:rPr>
        <w:t xml:space="preserve"> </w:t>
      </w:r>
      <w:r>
        <w:t>services. The State could demonstrate additional leadership on this front by increasing funding to support vulnerable communities’ u</w:t>
      </w:r>
      <w:r>
        <w:t>se of transit and new mobility services and streamlining its operational support for “mobility wallet” programs (Action D).</w:t>
      </w:r>
    </w:p>
    <w:p w14:paraId="513E704F" w14:textId="77777777" w:rsidR="00C41784" w:rsidRDefault="00947520">
      <w:pPr>
        <w:pStyle w:val="ListParagraph"/>
        <w:numPr>
          <w:ilvl w:val="0"/>
          <w:numId w:val="2"/>
        </w:numPr>
        <w:tabs>
          <w:tab w:val="left" w:pos="963"/>
        </w:tabs>
        <w:spacing w:before="172" w:line="242" w:lineRule="auto"/>
        <w:ind w:left="962" w:right="179"/>
        <w:rPr>
          <w:sz w:val="24"/>
        </w:rPr>
      </w:pPr>
      <w:r>
        <w:rPr>
          <w:b/>
          <w:sz w:val="24"/>
        </w:rPr>
        <w:t xml:space="preserve">Expand universal design features for new mobility services. </w:t>
      </w:r>
      <w:r>
        <w:rPr>
          <w:sz w:val="24"/>
        </w:rPr>
        <w:t>There is a large community</w:t>
      </w:r>
      <w:r>
        <w:rPr>
          <w:spacing w:val="-4"/>
          <w:sz w:val="24"/>
        </w:rPr>
        <w:t xml:space="preserve"> </w:t>
      </w:r>
      <w:r>
        <w:rPr>
          <w:sz w:val="24"/>
        </w:rPr>
        <w:t>of</w:t>
      </w:r>
      <w:r>
        <w:rPr>
          <w:spacing w:val="-7"/>
          <w:sz w:val="24"/>
        </w:rPr>
        <w:t xml:space="preserve"> </w:t>
      </w:r>
      <w:r>
        <w:rPr>
          <w:sz w:val="24"/>
        </w:rPr>
        <w:t>Californians</w:t>
      </w:r>
      <w:r>
        <w:rPr>
          <w:spacing w:val="-5"/>
          <w:sz w:val="24"/>
        </w:rPr>
        <w:t xml:space="preserve"> </w:t>
      </w:r>
      <w:r>
        <w:rPr>
          <w:sz w:val="24"/>
        </w:rPr>
        <w:t>with</w:t>
      </w:r>
      <w:r>
        <w:rPr>
          <w:spacing w:val="-8"/>
          <w:sz w:val="24"/>
        </w:rPr>
        <w:t xml:space="preserve"> </w:t>
      </w:r>
      <w:r>
        <w:rPr>
          <w:sz w:val="24"/>
        </w:rPr>
        <w:t>disabilities</w:t>
      </w:r>
      <w:r>
        <w:rPr>
          <w:spacing w:val="-5"/>
          <w:sz w:val="24"/>
        </w:rPr>
        <w:t xml:space="preserve"> </w:t>
      </w:r>
      <w:r>
        <w:rPr>
          <w:sz w:val="24"/>
        </w:rPr>
        <w:t>that</w:t>
      </w:r>
      <w:r>
        <w:rPr>
          <w:spacing w:val="-1"/>
          <w:sz w:val="24"/>
        </w:rPr>
        <w:t xml:space="preserve"> </w:t>
      </w:r>
      <w:r>
        <w:rPr>
          <w:sz w:val="24"/>
        </w:rPr>
        <w:t>cannot</w:t>
      </w:r>
      <w:r>
        <w:rPr>
          <w:spacing w:val="-1"/>
          <w:sz w:val="24"/>
        </w:rPr>
        <w:t xml:space="preserve"> </w:t>
      </w:r>
      <w:r>
        <w:rPr>
          <w:sz w:val="24"/>
        </w:rPr>
        <w:t>drive,</w:t>
      </w:r>
      <w:r>
        <w:rPr>
          <w:spacing w:val="-4"/>
          <w:sz w:val="24"/>
        </w:rPr>
        <w:t xml:space="preserve"> </w:t>
      </w:r>
      <w:r>
        <w:rPr>
          <w:sz w:val="24"/>
        </w:rPr>
        <w:t>jump</w:t>
      </w:r>
      <w:r>
        <w:rPr>
          <w:spacing w:val="-1"/>
          <w:sz w:val="24"/>
        </w:rPr>
        <w:t xml:space="preserve"> </w:t>
      </w:r>
      <w:r>
        <w:rPr>
          <w:sz w:val="24"/>
        </w:rPr>
        <w:t>on</w:t>
      </w:r>
      <w:r>
        <w:rPr>
          <w:spacing w:val="-3"/>
          <w:sz w:val="24"/>
        </w:rPr>
        <w:t xml:space="preserve"> </w:t>
      </w:r>
      <w:r>
        <w:rPr>
          <w:sz w:val="24"/>
        </w:rPr>
        <w:t>the passenger seat of</w:t>
      </w:r>
      <w:r>
        <w:rPr>
          <w:spacing w:val="-1"/>
          <w:sz w:val="24"/>
        </w:rPr>
        <w:t xml:space="preserve"> </w:t>
      </w:r>
      <w:r>
        <w:rPr>
          <w:sz w:val="24"/>
        </w:rPr>
        <w:t>a</w:t>
      </w:r>
      <w:r>
        <w:rPr>
          <w:spacing w:val="-3"/>
          <w:sz w:val="24"/>
        </w:rPr>
        <w:t xml:space="preserve"> </w:t>
      </w:r>
      <w:r>
        <w:rPr>
          <w:sz w:val="24"/>
        </w:rPr>
        <w:t>regular car without assistance,</w:t>
      </w:r>
      <w:r>
        <w:rPr>
          <w:spacing w:val="-1"/>
          <w:sz w:val="24"/>
        </w:rPr>
        <w:t xml:space="preserve"> </w:t>
      </w:r>
      <w:r>
        <w:rPr>
          <w:sz w:val="24"/>
        </w:rPr>
        <w:t>operate</w:t>
      </w:r>
      <w:r>
        <w:rPr>
          <w:spacing w:val="-1"/>
          <w:sz w:val="24"/>
        </w:rPr>
        <w:t xml:space="preserve"> </w:t>
      </w:r>
      <w:r>
        <w:rPr>
          <w:sz w:val="24"/>
        </w:rPr>
        <w:t>a</w:t>
      </w:r>
      <w:r>
        <w:rPr>
          <w:spacing w:val="-3"/>
          <w:sz w:val="24"/>
        </w:rPr>
        <w:t xml:space="preserve"> </w:t>
      </w:r>
      <w:r>
        <w:rPr>
          <w:sz w:val="24"/>
        </w:rPr>
        <w:t>regular bike,</w:t>
      </w:r>
      <w:r>
        <w:rPr>
          <w:spacing w:val="-7"/>
          <w:sz w:val="24"/>
        </w:rPr>
        <w:t xml:space="preserve"> </w:t>
      </w:r>
      <w:r>
        <w:rPr>
          <w:sz w:val="24"/>
        </w:rPr>
        <w:t>or</w:t>
      </w:r>
      <w:r>
        <w:rPr>
          <w:spacing w:val="-6"/>
          <w:sz w:val="24"/>
        </w:rPr>
        <w:t xml:space="preserve"> </w:t>
      </w:r>
      <w:r>
        <w:rPr>
          <w:sz w:val="24"/>
        </w:rPr>
        <w:t>use conventional</w:t>
      </w:r>
      <w:r>
        <w:rPr>
          <w:spacing w:val="-13"/>
          <w:sz w:val="24"/>
        </w:rPr>
        <w:t xml:space="preserve"> </w:t>
      </w:r>
      <w:r>
        <w:rPr>
          <w:sz w:val="24"/>
        </w:rPr>
        <w:t>smart</w:t>
      </w:r>
      <w:r>
        <w:rPr>
          <w:spacing w:val="-11"/>
          <w:sz w:val="24"/>
        </w:rPr>
        <w:t xml:space="preserve"> </w:t>
      </w:r>
      <w:r>
        <w:rPr>
          <w:sz w:val="24"/>
        </w:rPr>
        <w:t>phone</w:t>
      </w:r>
      <w:r>
        <w:rPr>
          <w:spacing w:val="-12"/>
          <w:sz w:val="24"/>
        </w:rPr>
        <w:t xml:space="preserve"> </w:t>
      </w:r>
      <w:r>
        <w:rPr>
          <w:sz w:val="24"/>
        </w:rPr>
        <w:t>applications;</w:t>
      </w:r>
      <w:r>
        <w:rPr>
          <w:spacing w:val="-12"/>
          <w:sz w:val="24"/>
        </w:rPr>
        <w:t xml:space="preserve"> </w:t>
      </w:r>
      <w:r>
        <w:rPr>
          <w:sz w:val="24"/>
        </w:rPr>
        <w:t>yet,</w:t>
      </w:r>
      <w:r>
        <w:rPr>
          <w:spacing w:val="-12"/>
          <w:sz w:val="24"/>
        </w:rPr>
        <w:t xml:space="preserve"> </w:t>
      </w:r>
      <w:r>
        <w:rPr>
          <w:sz w:val="24"/>
        </w:rPr>
        <w:t>the</w:t>
      </w:r>
      <w:r>
        <w:rPr>
          <w:spacing w:val="-12"/>
          <w:sz w:val="24"/>
        </w:rPr>
        <w:t xml:space="preserve"> </w:t>
      </w:r>
      <w:r>
        <w:rPr>
          <w:sz w:val="24"/>
        </w:rPr>
        <w:t>new</w:t>
      </w:r>
      <w:r>
        <w:rPr>
          <w:spacing w:val="-13"/>
          <w:sz w:val="24"/>
        </w:rPr>
        <w:t xml:space="preserve"> </w:t>
      </w:r>
      <w:r>
        <w:rPr>
          <w:sz w:val="24"/>
        </w:rPr>
        <w:t>mobility</w:t>
      </w:r>
      <w:r>
        <w:rPr>
          <w:spacing w:val="-13"/>
          <w:sz w:val="24"/>
        </w:rPr>
        <w:t xml:space="preserve"> </w:t>
      </w:r>
      <w:r>
        <w:rPr>
          <w:sz w:val="24"/>
        </w:rPr>
        <w:t>industry,</w:t>
      </w:r>
      <w:r>
        <w:rPr>
          <w:spacing w:val="-12"/>
          <w:sz w:val="24"/>
        </w:rPr>
        <w:t xml:space="preserve"> </w:t>
      </w:r>
      <w:r>
        <w:rPr>
          <w:sz w:val="24"/>
        </w:rPr>
        <w:t>with</w:t>
      </w:r>
      <w:r>
        <w:rPr>
          <w:spacing w:val="-12"/>
          <w:sz w:val="24"/>
        </w:rPr>
        <w:t xml:space="preserve"> </w:t>
      </w:r>
      <w:r>
        <w:rPr>
          <w:sz w:val="24"/>
        </w:rPr>
        <w:t>some exceptions aside, seems to be growing without addressing the needs of these members of</w:t>
      </w:r>
      <w:r>
        <w:rPr>
          <w:spacing w:val="-1"/>
          <w:sz w:val="24"/>
        </w:rPr>
        <w:t xml:space="preserve"> </w:t>
      </w:r>
      <w:r>
        <w:rPr>
          <w:sz w:val="24"/>
        </w:rPr>
        <w:t>the state’s</w:t>
      </w:r>
      <w:r>
        <w:rPr>
          <w:spacing w:val="-4"/>
          <w:sz w:val="24"/>
        </w:rPr>
        <w:t xml:space="preserve"> </w:t>
      </w:r>
      <w:r>
        <w:rPr>
          <w:sz w:val="24"/>
        </w:rPr>
        <w:t xml:space="preserve">population. For example, </w:t>
      </w:r>
      <w:proofErr w:type="spellStart"/>
      <w:r>
        <w:rPr>
          <w:sz w:val="24"/>
        </w:rPr>
        <w:t>micromobility</w:t>
      </w:r>
      <w:proofErr w:type="spellEnd"/>
      <w:r>
        <w:rPr>
          <w:sz w:val="24"/>
        </w:rPr>
        <w:t xml:space="preserve"> services lack inclusive</w:t>
      </w:r>
      <w:r>
        <w:rPr>
          <w:spacing w:val="-4"/>
          <w:sz w:val="24"/>
        </w:rPr>
        <w:t xml:space="preserve"> </w:t>
      </w:r>
      <w:r>
        <w:rPr>
          <w:sz w:val="24"/>
        </w:rPr>
        <w:t>alternatives</w:t>
      </w:r>
      <w:r>
        <w:rPr>
          <w:spacing w:val="-6"/>
          <w:sz w:val="24"/>
        </w:rPr>
        <w:t xml:space="preserve"> </w:t>
      </w:r>
      <w:r>
        <w:rPr>
          <w:sz w:val="24"/>
        </w:rPr>
        <w:t>such</w:t>
      </w:r>
      <w:r>
        <w:rPr>
          <w:spacing w:val="-4"/>
          <w:sz w:val="24"/>
        </w:rPr>
        <w:t xml:space="preserve"> </w:t>
      </w:r>
      <w:r>
        <w:rPr>
          <w:sz w:val="24"/>
        </w:rPr>
        <w:t>as</w:t>
      </w:r>
      <w:r>
        <w:rPr>
          <w:spacing w:val="-6"/>
          <w:sz w:val="24"/>
        </w:rPr>
        <w:t xml:space="preserve"> </w:t>
      </w:r>
      <w:r>
        <w:rPr>
          <w:sz w:val="24"/>
        </w:rPr>
        <w:t>tricycles,</w:t>
      </w:r>
      <w:r>
        <w:rPr>
          <w:spacing w:val="-4"/>
          <w:sz w:val="24"/>
        </w:rPr>
        <w:t xml:space="preserve"> </w:t>
      </w:r>
      <w:r>
        <w:rPr>
          <w:sz w:val="24"/>
        </w:rPr>
        <w:t>hand-pedaled</w:t>
      </w:r>
      <w:r>
        <w:rPr>
          <w:spacing w:val="-3"/>
          <w:sz w:val="24"/>
        </w:rPr>
        <w:t xml:space="preserve"> </w:t>
      </w:r>
      <w:r>
        <w:rPr>
          <w:sz w:val="24"/>
        </w:rPr>
        <w:t>cycles,</w:t>
      </w:r>
      <w:r>
        <w:rPr>
          <w:spacing w:val="-9"/>
          <w:sz w:val="24"/>
        </w:rPr>
        <w:t xml:space="preserve"> </w:t>
      </w:r>
      <w:r>
        <w:rPr>
          <w:sz w:val="24"/>
        </w:rPr>
        <w:t>or</w:t>
      </w:r>
      <w:r>
        <w:rPr>
          <w:spacing w:val="-8"/>
          <w:sz w:val="24"/>
        </w:rPr>
        <w:t xml:space="preserve"> </w:t>
      </w:r>
      <w:r>
        <w:rPr>
          <w:sz w:val="24"/>
        </w:rPr>
        <w:t>recumbent bicycles;</w:t>
      </w:r>
      <w:r>
        <w:rPr>
          <w:spacing w:val="-11"/>
          <w:sz w:val="24"/>
        </w:rPr>
        <w:t xml:space="preserve"> </w:t>
      </w:r>
      <w:proofErr w:type="spellStart"/>
      <w:r>
        <w:rPr>
          <w:sz w:val="24"/>
        </w:rPr>
        <w:t>ridehail</w:t>
      </w:r>
      <w:proofErr w:type="spellEnd"/>
      <w:r>
        <w:rPr>
          <w:spacing w:val="-12"/>
          <w:sz w:val="24"/>
        </w:rPr>
        <w:t xml:space="preserve"> </w:t>
      </w:r>
      <w:r>
        <w:rPr>
          <w:sz w:val="24"/>
        </w:rPr>
        <w:t>serv</w:t>
      </w:r>
      <w:r>
        <w:rPr>
          <w:sz w:val="24"/>
        </w:rPr>
        <w:t>ices</w:t>
      </w:r>
      <w:r>
        <w:rPr>
          <w:spacing w:val="-13"/>
          <w:sz w:val="24"/>
        </w:rPr>
        <w:t xml:space="preserve"> </w:t>
      </w:r>
      <w:r>
        <w:rPr>
          <w:sz w:val="24"/>
        </w:rPr>
        <w:t>do</w:t>
      </w:r>
      <w:r>
        <w:rPr>
          <w:spacing w:val="-11"/>
          <w:sz w:val="24"/>
        </w:rPr>
        <w:t xml:space="preserve"> </w:t>
      </w:r>
      <w:r>
        <w:rPr>
          <w:sz w:val="24"/>
        </w:rPr>
        <w:t>not</w:t>
      </w:r>
      <w:r>
        <w:rPr>
          <w:spacing w:val="-11"/>
          <w:sz w:val="24"/>
        </w:rPr>
        <w:t xml:space="preserve"> </w:t>
      </w:r>
      <w:r>
        <w:rPr>
          <w:sz w:val="24"/>
        </w:rPr>
        <w:t>offer</w:t>
      </w:r>
      <w:r>
        <w:rPr>
          <w:spacing w:val="-11"/>
          <w:sz w:val="24"/>
        </w:rPr>
        <w:t xml:space="preserve"> </w:t>
      </w:r>
      <w:r>
        <w:rPr>
          <w:sz w:val="24"/>
        </w:rPr>
        <w:t>equivalent</w:t>
      </w:r>
      <w:r>
        <w:rPr>
          <w:spacing w:val="-11"/>
          <w:sz w:val="24"/>
        </w:rPr>
        <w:t xml:space="preserve"> </w:t>
      </w:r>
      <w:r>
        <w:rPr>
          <w:sz w:val="24"/>
        </w:rPr>
        <w:t>quality</w:t>
      </w:r>
      <w:r>
        <w:rPr>
          <w:spacing w:val="-12"/>
          <w:sz w:val="24"/>
        </w:rPr>
        <w:t xml:space="preserve"> </w:t>
      </w:r>
      <w:r>
        <w:rPr>
          <w:sz w:val="24"/>
        </w:rPr>
        <w:t>of</w:t>
      </w:r>
      <w:r>
        <w:rPr>
          <w:spacing w:val="-11"/>
          <w:sz w:val="24"/>
        </w:rPr>
        <w:t xml:space="preserve"> </w:t>
      </w:r>
      <w:r>
        <w:rPr>
          <w:sz w:val="24"/>
        </w:rPr>
        <w:t>service</w:t>
      </w:r>
      <w:r>
        <w:rPr>
          <w:spacing w:val="-11"/>
          <w:sz w:val="24"/>
        </w:rPr>
        <w:t xml:space="preserve"> </w:t>
      </w:r>
      <w:r>
        <w:rPr>
          <w:sz w:val="24"/>
        </w:rPr>
        <w:t>on</w:t>
      </w:r>
      <w:r>
        <w:rPr>
          <w:spacing w:val="-11"/>
          <w:sz w:val="24"/>
        </w:rPr>
        <w:t xml:space="preserve"> </w:t>
      </w:r>
      <w:r>
        <w:rPr>
          <w:sz w:val="24"/>
        </w:rPr>
        <w:t>wheelchair accessible vehicles; mobile phone apps may not be Americans with Disabilities Act (ADA) compliant. Addressing these issues and more is a crucial goal to advance equity and a more inclusive socie</w:t>
      </w:r>
      <w:r>
        <w:rPr>
          <w:sz w:val="24"/>
        </w:rPr>
        <w:t>ty and may also reduce reliance on often-strained</w:t>
      </w:r>
      <w:r>
        <w:rPr>
          <w:spacing w:val="-3"/>
          <w:sz w:val="24"/>
        </w:rPr>
        <w:t xml:space="preserve"> </w:t>
      </w:r>
      <w:r>
        <w:rPr>
          <w:sz w:val="24"/>
        </w:rPr>
        <w:t>paratransit</w:t>
      </w:r>
      <w:r>
        <w:rPr>
          <w:spacing w:val="-4"/>
          <w:sz w:val="24"/>
        </w:rPr>
        <w:t xml:space="preserve"> </w:t>
      </w:r>
      <w:r>
        <w:rPr>
          <w:sz w:val="24"/>
        </w:rPr>
        <w:t>services</w:t>
      </w:r>
      <w:r>
        <w:rPr>
          <w:spacing w:val="-2"/>
          <w:sz w:val="24"/>
        </w:rPr>
        <w:t xml:space="preserve"> </w:t>
      </w:r>
      <w:r>
        <w:rPr>
          <w:sz w:val="24"/>
        </w:rPr>
        <w:t>and costly</w:t>
      </w:r>
      <w:r>
        <w:rPr>
          <w:spacing w:val="-6"/>
          <w:sz w:val="24"/>
        </w:rPr>
        <w:t xml:space="preserve"> </w:t>
      </w:r>
      <w:r>
        <w:rPr>
          <w:sz w:val="24"/>
        </w:rPr>
        <w:t>private</w:t>
      </w:r>
      <w:r>
        <w:rPr>
          <w:spacing w:val="-4"/>
          <w:sz w:val="24"/>
        </w:rPr>
        <w:t xml:space="preserve"> </w:t>
      </w:r>
      <w:r>
        <w:rPr>
          <w:sz w:val="24"/>
        </w:rPr>
        <w:t>vehicles. New</w:t>
      </w:r>
      <w:r>
        <w:rPr>
          <w:spacing w:val="-2"/>
          <w:sz w:val="24"/>
        </w:rPr>
        <w:t xml:space="preserve"> </w:t>
      </w:r>
      <w:r>
        <w:rPr>
          <w:sz w:val="24"/>
        </w:rPr>
        <w:t>regulations, incentive programs, and pricing strategies could elevate universal design standards</w:t>
      </w:r>
      <w:r>
        <w:rPr>
          <w:spacing w:val="-6"/>
          <w:sz w:val="24"/>
        </w:rPr>
        <w:t xml:space="preserve"> </w:t>
      </w:r>
      <w:r>
        <w:rPr>
          <w:sz w:val="24"/>
        </w:rPr>
        <w:t>for</w:t>
      </w:r>
      <w:r>
        <w:rPr>
          <w:spacing w:val="-3"/>
          <w:sz w:val="24"/>
        </w:rPr>
        <w:t xml:space="preserve"> </w:t>
      </w:r>
      <w:r>
        <w:rPr>
          <w:sz w:val="24"/>
        </w:rPr>
        <w:t>new</w:t>
      </w:r>
      <w:r>
        <w:rPr>
          <w:spacing w:val="-5"/>
          <w:sz w:val="24"/>
        </w:rPr>
        <w:t xml:space="preserve"> </w:t>
      </w:r>
      <w:r>
        <w:rPr>
          <w:sz w:val="24"/>
        </w:rPr>
        <w:t>mobility</w:t>
      </w:r>
      <w:r>
        <w:rPr>
          <w:spacing w:val="-5"/>
          <w:sz w:val="24"/>
        </w:rPr>
        <w:t xml:space="preserve"> </w:t>
      </w:r>
      <w:r>
        <w:rPr>
          <w:sz w:val="24"/>
        </w:rPr>
        <w:t>providers,</w:t>
      </w:r>
      <w:r>
        <w:rPr>
          <w:spacing w:val="-4"/>
          <w:sz w:val="24"/>
        </w:rPr>
        <w:t xml:space="preserve"> </w:t>
      </w:r>
      <w:r>
        <w:rPr>
          <w:sz w:val="24"/>
        </w:rPr>
        <w:t>including</w:t>
      </w:r>
      <w:r>
        <w:rPr>
          <w:spacing w:val="-2"/>
          <w:sz w:val="24"/>
        </w:rPr>
        <w:t xml:space="preserve"> </w:t>
      </w:r>
      <w:r>
        <w:rPr>
          <w:sz w:val="24"/>
        </w:rPr>
        <w:t>support</w:t>
      </w:r>
      <w:r>
        <w:rPr>
          <w:spacing w:val="-8"/>
          <w:sz w:val="24"/>
        </w:rPr>
        <w:t xml:space="preserve"> </w:t>
      </w:r>
      <w:r>
        <w:rPr>
          <w:sz w:val="24"/>
        </w:rPr>
        <w:t>of</w:t>
      </w:r>
      <w:r>
        <w:rPr>
          <w:spacing w:val="-4"/>
          <w:sz w:val="24"/>
        </w:rPr>
        <w:t xml:space="preserve"> </w:t>
      </w:r>
      <w:r>
        <w:rPr>
          <w:sz w:val="24"/>
        </w:rPr>
        <w:t>and</w:t>
      </w:r>
      <w:r>
        <w:rPr>
          <w:spacing w:val="-3"/>
          <w:sz w:val="24"/>
        </w:rPr>
        <w:t xml:space="preserve"> </w:t>
      </w:r>
      <w:r>
        <w:rPr>
          <w:sz w:val="24"/>
        </w:rPr>
        <w:t>access</w:t>
      </w:r>
      <w:r>
        <w:rPr>
          <w:spacing w:val="-6"/>
          <w:sz w:val="24"/>
        </w:rPr>
        <w:t xml:space="preserve"> </w:t>
      </w:r>
      <w:r>
        <w:rPr>
          <w:sz w:val="24"/>
        </w:rPr>
        <w:t>to</w:t>
      </w:r>
      <w:r>
        <w:rPr>
          <w:spacing w:val="-8"/>
          <w:sz w:val="24"/>
        </w:rPr>
        <w:t xml:space="preserve"> </w:t>
      </w:r>
      <w:r>
        <w:rPr>
          <w:sz w:val="24"/>
        </w:rPr>
        <w:t xml:space="preserve">adaptive modes that are designed for people with disabilities and that can carry equipment like </w:t>
      </w:r>
      <w:r>
        <w:rPr>
          <w:sz w:val="24"/>
        </w:rPr>
        <w:t>wheelchairs (Action E).</w:t>
      </w:r>
    </w:p>
    <w:p w14:paraId="636778BD" w14:textId="77777777" w:rsidR="00C41784" w:rsidRDefault="00947520">
      <w:pPr>
        <w:pStyle w:val="Heading3"/>
        <w:numPr>
          <w:ilvl w:val="2"/>
          <w:numId w:val="8"/>
        </w:numPr>
        <w:tabs>
          <w:tab w:val="left" w:pos="896"/>
        </w:tabs>
        <w:spacing w:before="187"/>
        <w:ind w:hanging="741"/>
      </w:pPr>
      <w:r>
        <w:rPr>
          <w:color w:val="0E597B"/>
          <w:spacing w:val="-2"/>
        </w:rPr>
        <w:t>Actions</w:t>
      </w:r>
    </w:p>
    <w:p w14:paraId="138FD609" w14:textId="77777777" w:rsidR="00C41784" w:rsidRDefault="00947520">
      <w:pPr>
        <w:pStyle w:val="BodyText"/>
        <w:spacing w:before="145" w:line="244" w:lineRule="auto"/>
        <w:ind w:left="155" w:right="122"/>
      </w:pPr>
      <w:r>
        <w:t>To</w:t>
      </w:r>
      <w:r>
        <w:rPr>
          <w:spacing w:val="-10"/>
        </w:rPr>
        <w:t xml:space="preserve"> </w:t>
      </w:r>
      <w:r>
        <w:t>implement</w:t>
      </w:r>
      <w:r>
        <w:rPr>
          <w:spacing w:val="-15"/>
        </w:rPr>
        <w:t xml:space="preserve"> </w:t>
      </w:r>
      <w:r>
        <w:t>the</w:t>
      </w:r>
      <w:r>
        <w:rPr>
          <w:spacing w:val="-11"/>
        </w:rPr>
        <w:t xml:space="preserve"> </w:t>
      </w:r>
      <w:r>
        <w:t>stated</w:t>
      </w:r>
      <w:r>
        <w:rPr>
          <w:spacing w:val="-14"/>
        </w:rPr>
        <w:t xml:space="preserve"> </w:t>
      </w:r>
      <w:r>
        <w:t>objectives,</w:t>
      </w:r>
      <w:r>
        <w:rPr>
          <w:spacing w:val="-9"/>
        </w:rPr>
        <w:t xml:space="preserve"> </w:t>
      </w:r>
      <w:r>
        <w:t>the</w:t>
      </w:r>
      <w:r>
        <w:rPr>
          <w:spacing w:val="-15"/>
        </w:rPr>
        <w:t xml:space="preserve"> </w:t>
      </w:r>
      <w:r>
        <w:t>State</w:t>
      </w:r>
      <w:r>
        <w:rPr>
          <w:spacing w:val="-11"/>
        </w:rPr>
        <w:t xml:space="preserve"> </w:t>
      </w:r>
      <w:r>
        <w:t>will</w:t>
      </w:r>
      <w:r>
        <w:rPr>
          <w:spacing w:val="-12"/>
        </w:rPr>
        <w:t xml:space="preserve"> </w:t>
      </w:r>
      <w:r>
        <w:t>need</w:t>
      </w:r>
      <w:r>
        <w:rPr>
          <w:spacing w:val="-14"/>
        </w:rPr>
        <w:t xml:space="preserve"> </w:t>
      </w:r>
      <w:r>
        <w:t>to</w:t>
      </w:r>
      <w:r>
        <w:rPr>
          <w:spacing w:val="-15"/>
        </w:rPr>
        <w:t xml:space="preserve"> </w:t>
      </w:r>
      <w:r>
        <w:t>take</w:t>
      </w:r>
      <w:r>
        <w:rPr>
          <w:spacing w:val="-15"/>
        </w:rPr>
        <w:t xml:space="preserve"> </w:t>
      </w:r>
      <w:r>
        <w:t>many</w:t>
      </w:r>
      <w:r>
        <w:rPr>
          <w:spacing w:val="-12"/>
        </w:rPr>
        <w:t xml:space="preserve"> </w:t>
      </w:r>
      <w:r>
        <w:t>actions.</w:t>
      </w:r>
      <w:r>
        <w:rPr>
          <w:spacing w:val="-11"/>
        </w:rPr>
        <w:t xml:space="preserve"> </w:t>
      </w:r>
      <w:r>
        <w:t>Most immediately, the State should lead on actions to:</w:t>
      </w:r>
    </w:p>
    <w:p w14:paraId="1012D5EA" w14:textId="77777777" w:rsidR="00C41784" w:rsidRDefault="00947520">
      <w:pPr>
        <w:pStyle w:val="ListParagraph"/>
        <w:numPr>
          <w:ilvl w:val="3"/>
          <w:numId w:val="8"/>
        </w:numPr>
        <w:tabs>
          <w:tab w:val="left" w:pos="876"/>
        </w:tabs>
        <w:spacing w:before="156" w:line="244" w:lineRule="auto"/>
        <w:ind w:right="600"/>
        <w:rPr>
          <w:sz w:val="24"/>
        </w:rPr>
      </w:pPr>
      <w:r>
        <w:rPr>
          <w:sz w:val="24"/>
        </w:rPr>
        <w:t>Authorize</w:t>
      </w:r>
      <w:r>
        <w:rPr>
          <w:spacing w:val="-14"/>
          <w:sz w:val="24"/>
        </w:rPr>
        <w:t xml:space="preserve"> </w:t>
      </w:r>
      <w:r>
        <w:rPr>
          <w:sz w:val="24"/>
        </w:rPr>
        <w:t>pricing</w:t>
      </w:r>
      <w:r>
        <w:rPr>
          <w:spacing w:val="-10"/>
          <w:sz w:val="24"/>
        </w:rPr>
        <w:t xml:space="preserve"> </w:t>
      </w:r>
      <w:r>
        <w:rPr>
          <w:sz w:val="24"/>
        </w:rPr>
        <w:t>of</w:t>
      </w:r>
      <w:r>
        <w:rPr>
          <w:spacing w:val="-10"/>
          <w:sz w:val="24"/>
        </w:rPr>
        <w:t xml:space="preserve"> </w:t>
      </w:r>
      <w:r>
        <w:rPr>
          <w:sz w:val="24"/>
        </w:rPr>
        <w:t>empty/zero-passenger</w:t>
      </w:r>
      <w:r>
        <w:rPr>
          <w:spacing w:val="-10"/>
          <w:sz w:val="24"/>
        </w:rPr>
        <w:t xml:space="preserve"> </w:t>
      </w:r>
      <w:r>
        <w:rPr>
          <w:sz w:val="24"/>
        </w:rPr>
        <w:t>miles</w:t>
      </w:r>
      <w:r>
        <w:rPr>
          <w:spacing w:val="-12"/>
          <w:sz w:val="24"/>
        </w:rPr>
        <w:t xml:space="preserve"> </w:t>
      </w:r>
      <w:r>
        <w:rPr>
          <w:sz w:val="24"/>
        </w:rPr>
        <w:t>at</w:t>
      </w:r>
      <w:r>
        <w:rPr>
          <w:spacing w:val="-10"/>
          <w:sz w:val="24"/>
        </w:rPr>
        <w:t xml:space="preserve"> </w:t>
      </w:r>
      <w:r>
        <w:rPr>
          <w:sz w:val="24"/>
        </w:rPr>
        <w:t>higher</w:t>
      </w:r>
      <w:r>
        <w:rPr>
          <w:spacing w:val="-14"/>
          <w:sz w:val="24"/>
        </w:rPr>
        <w:t xml:space="preserve"> </w:t>
      </w:r>
      <w:r>
        <w:rPr>
          <w:sz w:val="24"/>
        </w:rPr>
        <w:t>rates</w:t>
      </w:r>
      <w:r>
        <w:rPr>
          <w:spacing w:val="-12"/>
          <w:sz w:val="24"/>
        </w:rPr>
        <w:t xml:space="preserve"> </w:t>
      </w:r>
      <w:r>
        <w:rPr>
          <w:sz w:val="24"/>
        </w:rPr>
        <w:t>than</w:t>
      </w:r>
      <w:r>
        <w:rPr>
          <w:spacing w:val="-8"/>
          <w:sz w:val="24"/>
        </w:rPr>
        <w:t xml:space="preserve"> </w:t>
      </w:r>
      <w:r>
        <w:rPr>
          <w:sz w:val="24"/>
        </w:rPr>
        <w:t>for</w:t>
      </w:r>
      <w:r>
        <w:rPr>
          <w:spacing w:val="-10"/>
          <w:sz w:val="24"/>
        </w:rPr>
        <w:t xml:space="preserve"> </w:t>
      </w:r>
      <w:r>
        <w:rPr>
          <w:sz w:val="24"/>
        </w:rPr>
        <w:t>other levels of occupancy</w:t>
      </w:r>
    </w:p>
    <w:p w14:paraId="3DA51FCA" w14:textId="77777777" w:rsidR="00C41784" w:rsidRDefault="00947520">
      <w:pPr>
        <w:pStyle w:val="ListParagraph"/>
        <w:numPr>
          <w:ilvl w:val="3"/>
          <w:numId w:val="8"/>
        </w:numPr>
        <w:tabs>
          <w:tab w:val="left" w:pos="876"/>
        </w:tabs>
        <w:spacing w:line="244" w:lineRule="auto"/>
        <w:ind w:right="634"/>
        <w:rPr>
          <w:sz w:val="24"/>
        </w:rPr>
      </w:pPr>
      <w:r>
        <w:rPr>
          <w:sz w:val="24"/>
        </w:rPr>
        <w:t>Develop and adopt regulations and incentive programs that encourage new mobility</w:t>
      </w:r>
      <w:r>
        <w:rPr>
          <w:spacing w:val="-17"/>
          <w:sz w:val="24"/>
        </w:rPr>
        <w:t xml:space="preserve"> </w:t>
      </w:r>
      <w:r>
        <w:rPr>
          <w:sz w:val="24"/>
        </w:rPr>
        <w:t>providers</w:t>
      </w:r>
      <w:r>
        <w:rPr>
          <w:spacing w:val="-16"/>
          <w:sz w:val="24"/>
        </w:rPr>
        <w:t xml:space="preserve"> </w:t>
      </w:r>
      <w:r>
        <w:rPr>
          <w:sz w:val="24"/>
        </w:rPr>
        <w:t>to</w:t>
      </w:r>
      <w:r>
        <w:rPr>
          <w:spacing w:val="-19"/>
          <w:sz w:val="24"/>
        </w:rPr>
        <w:t xml:space="preserve"> </w:t>
      </w:r>
      <w:r>
        <w:rPr>
          <w:sz w:val="24"/>
        </w:rPr>
        <w:t>prioritize</w:t>
      </w:r>
      <w:r>
        <w:rPr>
          <w:spacing w:val="-18"/>
          <w:sz w:val="24"/>
        </w:rPr>
        <w:t xml:space="preserve"> </w:t>
      </w:r>
      <w:r>
        <w:rPr>
          <w:sz w:val="24"/>
        </w:rPr>
        <w:t>higher</w:t>
      </w:r>
      <w:r>
        <w:rPr>
          <w:spacing w:val="-14"/>
          <w:sz w:val="24"/>
        </w:rPr>
        <w:t xml:space="preserve"> </w:t>
      </w:r>
      <w:r>
        <w:rPr>
          <w:sz w:val="24"/>
        </w:rPr>
        <w:t>occupancy</w:t>
      </w:r>
      <w:r>
        <w:rPr>
          <w:spacing w:val="-16"/>
          <w:sz w:val="24"/>
        </w:rPr>
        <w:t xml:space="preserve"> </w:t>
      </w:r>
      <w:r>
        <w:rPr>
          <w:sz w:val="24"/>
        </w:rPr>
        <w:t>use,</w:t>
      </w:r>
      <w:r>
        <w:rPr>
          <w:spacing w:val="-16"/>
          <w:sz w:val="24"/>
        </w:rPr>
        <w:t xml:space="preserve"> </w:t>
      </w:r>
      <w:r>
        <w:rPr>
          <w:sz w:val="24"/>
        </w:rPr>
        <w:t>transit</w:t>
      </w:r>
      <w:r>
        <w:rPr>
          <w:spacing w:val="-15"/>
          <w:sz w:val="24"/>
        </w:rPr>
        <w:t xml:space="preserve"> </w:t>
      </w:r>
      <w:r>
        <w:rPr>
          <w:sz w:val="24"/>
        </w:rPr>
        <w:t>partnerships,</w:t>
      </w:r>
      <w:r>
        <w:rPr>
          <w:spacing w:val="-16"/>
          <w:sz w:val="24"/>
        </w:rPr>
        <w:t xml:space="preserve"> </w:t>
      </w:r>
      <w:r>
        <w:rPr>
          <w:sz w:val="24"/>
        </w:rPr>
        <w:t>and lower VMT impact.</w:t>
      </w:r>
    </w:p>
    <w:p w14:paraId="02C1618D" w14:textId="77777777" w:rsidR="00C41784" w:rsidRDefault="00947520">
      <w:pPr>
        <w:pStyle w:val="ListParagraph"/>
        <w:numPr>
          <w:ilvl w:val="3"/>
          <w:numId w:val="8"/>
        </w:numPr>
        <w:tabs>
          <w:tab w:val="left" w:pos="876"/>
        </w:tabs>
        <w:spacing w:line="244" w:lineRule="auto"/>
        <w:ind w:right="140"/>
        <w:rPr>
          <w:sz w:val="24"/>
        </w:rPr>
      </w:pPr>
      <w:r>
        <w:rPr>
          <w:sz w:val="24"/>
        </w:rPr>
        <w:t>Develop and adopt strategies</w:t>
      </w:r>
      <w:r>
        <w:rPr>
          <w:spacing w:val="-3"/>
          <w:sz w:val="24"/>
        </w:rPr>
        <w:t xml:space="preserve"> </w:t>
      </w:r>
      <w:r>
        <w:rPr>
          <w:sz w:val="24"/>
        </w:rPr>
        <w:t>to</w:t>
      </w:r>
      <w:r>
        <w:rPr>
          <w:spacing w:val="-5"/>
          <w:sz w:val="24"/>
        </w:rPr>
        <w:t xml:space="preserve"> </w:t>
      </w:r>
      <w:r>
        <w:rPr>
          <w:sz w:val="24"/>
        </w:rPr>
        <w:t>develop a</w:t>
      </w:r>
      <w:r>
        <w:rPr>
          <w:spacing w:val="-2"/>
          <w:sz w:val="24"/>
        </w:rPr>
        <w:t xml:space="preserve"> </w:t>
      </w:r>
      <w:r>
        <w:rPr>
          <w:sz w:val="24"/>
        </w:rPr>
        <w:t>statewide</w:t>
      </w:r>
      <w:r>
        <w:rPr>
          <w:spacing w:val="-5"/>
          <w:sz w:val="24"/>
        </w:rPr>
        <w:t xml:space="preserve"> </w:t>
      </w:r>
      <w:r>
        <w:rPr>
          <w:sz w:val="24"/>
        </w:rPr>
        <w:t>open</w:t>
      </w:r>
      <w:r>
        <w:rPr>
          <w:spacing w:val="-1"/>
          <w:sz w:val="24"/>
        </w:rPr>
        <w:t xml:space="preserve"> </w:t>
      </w:r>
      <w:r>
        <w:rPr>
          <w:sz w:val="24"/>
        </w:rPr>
        <w:t>sy</w:t>
      </w:r>
      <w:r>
        <w:rPr>
          <w:sz w:val="24"/>
        </w:rPr>
        <w:t>stem architecture</w:t>
      </w:r>
      <w:r>
        <w:rPr>
          <w:spacing w:val="-5"/>
          <w:sz w:val="24"/>
        </w:rPr>
        <w:t xml:space="preserve"> </w:t>
      </w:r>
      <w:r>
        <w:rPr>
          <w:sz w:val="24"/>
        </w:rPr>
        <w:t xml:space="preserve">for trip planning, booking, payment and user accounts that is adopted by all mobility </w:t>
      </w:r>
      <w:r>
        <w:rPr>
          <w:spacing w:val="-2"/>
          <w:sz w:val="24"/>
        </w:rPr>
        <w:t>providers.</w:t>
      </w:r>
    </w:p>
    <w:p w14:paraId="4FC8178B" w14:textId="77777777" w:rsidR="00C41784" w:rsidRDefault="00947520">
      <w:pPr>
        <w:pStyle w:val="ListParagraph"/>
        <w:numPr>
          <w:ilvl w:val="3"/>
          <w:numId w:val="8"/>
        </w:numPr>
        <w:tabs>
          <w:tab w:val="left" w:pos="876"/>
        </w:tabs>
        <w:spacing w:line="242" w:lineRule="auto"/>
        <w:ind w:right="921"/>
        <w:rPr>
          <w:sz w:val="24"/>
        </w:rPr>
      </w:pPr>
      <w:r>
        <w:rPr>
          <w:sz w:val="24"/>
        </w:rPr>
        <w:t>Increase</w:t>
      </w:r>
      <w:r>
        <w:rPr>
          <w:spacing w:val="-8"/>
          <w:sz w:val="24"/>
        </w:rPr>
        <w:t xml:space="preserve"> </w:t>
      </w:r>
      <w:r>
        <w:rPr>
          <w:sz w:val="24"/>
        </w:rPr>
        <w:t>funding</w:t>
      </w:r>
      <w:r>
        <w:rPr>
          <w:spacing w:val="-7"/>
          <w:sz w:val="24"/>
        </w:rPr>
        <w:t xml:space="preserve"> </w:t>
      </w:r>
      <w:r>
        <w:rPr>
          <w:sz w:val="24"/>
        </w:rPr>
        <w:t>to</w:t>
      </w:r>
      <w:r>
        <w:rPr>
          <w:spacing w:val="-8"/>
          <w:sz w:val="24"/>
        </w:rPr>
        <w:t xml:space="preserve"> </w:t>
      </w:r>
      <w:r>
        <w:rPr>
          <w:sz w:val="24"/>
        </w:rPr>
        <w:t>support</w:t>
      </w:r>
      <w:r>
        <w:rPr>
          <w:spacing w:val="-12"/>
          <w:sz w:val="24"/>
        </w:rPr>
        <w:t xml:space="preserve"> </w:t>
      </w:r>
      <w:r>
        <w:rPr>
          <w:sz w:val="24"/>
        </w:rPr>
        <w:t>vulnerable</w:t>
      </w:r>
      <w:r>
        <w:rPr>
          <w:spacing w:val="-8"/>
          <w:sz w:val="24"/>
        </w:rPr>
        <w:t xml:space="preserve"> </w:t>
      </w:r>
      <w:r>
        <w:rPr>
          <w:sz w:val="24"/>
        </w:rPr>
        <w:t>communities’</w:t>
      </w:r>
      <w:r>
        <w:rPr>
          <w:spacing w:val="-9"/>
          <w:sz w:val="24"/>
        </w:rPr>
        <w:t xml:space="preserve"> </w:t>
      </w:r>
      <w:r>
        <w:rPr>
          <w:sz w:val="24"/>
        </w:rPr>
        <w:t>use</w:t>
      </w:r>
      <w:r>
        <w:rPr>
          <w:spacing w:val="-9"/>
          <w:sz w:val="24"/>
        </w:rPr>
        <w:t xml:space="preserve"> </w:t>
      </w:r>
      <w:r>
        <w:rPr>
          <w:sz w:val="24"/>
        </w:rPr>
        <w:t>of</w:t>
      </w:r>
      <w:r>
        <w:rPr>
          <w:spacing w:val="-9"/>
          <w:sz w:val="24"/>
        </w:rPr>
        <w:t xml:space="preserve"> </w:t>
      </w:r>
      <w:r>
        <w:rPr>
          <w:sz w:val="24"/>
        </w:rPr>
        <w:t>transit</w:t>
      </w:r>
      <w:r>
        <w:rPr>
          <w:spacing w:val="-8"/>
          <w:sz w:val="24"/>
        </w:rPr>
        <w:t xml:space="preserve"> </w:t>
      </w:r>
      <w:r>
        <w:rPr>
          <w:sz w:val="24"/>
        </w:rPr>
        <w:t>and</w:t>
      </w:r>
      <w:r>
        <w:rPr>
          <w:spacing w:val="-8"/>
          <w:sz w:val="24"/>
        </w:rPr>
        <w:t xml:space="preserve"> </w:t>
      </w:r>
      <w:r>
        <w:rPr>
          <w:sz w:val="24"/>
        </w:rPr>
        <w:t>new mobility services and</w:t>
      </w:r>
      <w:r>
        <w:rPr>
          <w:spacing w:val="-1"/>
          <w:sz w:val="24"/>
        </w:rPr>
        <w:t xml:space="preserve"> </w:t>
      </w:r>
      <w:r>
        <w:rPr>
          <w:sz w:val="24"/>
        </w:rPr>
        <w:t>streamline</w:t>
      </w:r>
      <w:r>
        <w:rPr>
          <w:spacing w:val="-2"/>
          <w:sz w:val="24"/>
        </w:rPr>
        <w:t xml:space="preserve"> </w:t>
      </w:r>
      <w:r>
        <w:rPr>
          <w:sz w:val="24"/>
        </w:rPr>
        <w:t>operational support</w:t>
      </w:r>
      <w:r>
        <w:rPr>
          <w:spacing w:val="-1"/>
          <w:sz w:val="24"/>
        </w:rPr>
        <w:t xml:space="preserve"> </w:t>
      </w:r>
      <w:r>
        <w:rPr>
          <w:sz w:val="24"/>
        </w:rPr>
        <w:t xml:space="preserve">for “mobility wallet” </w:t>
      </w:r>
      <w:r>
        <w:rPr>
          <w:spacing w:val="-2"/>
          <w:sz w:val="24"/>
        </w:rPr>
        <w:t>programs.</w:t>
      </w:r>
    </w:p>
    <w:p w14:paraId="4A3C079D" w14:textId="77777777" w:rsidR="00C41784" w:rsidRDefault="00947520">
      <w:pPr>
        <w:pStyle w:val="ListParagraph"/>
        <w:numPr>
          <w:ilvl w:val="3"/>
          <w:numId w:val="8"/>
        </w:numPr>
        <w:tabs>
          <w:tab w:val="left" w:pos="876"/>
        </w:tabs>
        <w:spacing w:line="244" w:lineRule="auto"/>
        <w:ind w:right="162"/>
        <w:rPr>
          <w:sz w:val="24"/>
        </w:rPr>
      </w:pPr>
      <w:r>
        <w:rPr>
          <w:sz w:val="24"/>
        </w:rPr>
        <w:t>Require</w:t>
      </w:r>
      <w:r>
        <w:rPr>
          <w:spacing w:val="-8"/>
          <w:sz w:val="24"/>
        </w:rPr>
        <w:t xml:space="preserve"> </w:t>
      </w:r>
      <w:r>
        <w:rPr>
          <w:sz w:val="24"/>
        </w:rPr>
        <w:t>all</w:t>
      </w:r>
      <w:r>
        <w:rPr>
          <w:spacing w:val="-9"/>
          <w:sz w:val="24"/>
        </w:rPr>
        <w:t xml:space="preserve"> </w:t>
      </w:r>
      <w:r>
        <w:rPr>
          <w:sz w:val="24"/>
        </w:rPr>
        <w:t>new</w:t>
      </w:r>
      <w:r>
        <w:rPr>
          <w:spacing w:val="-10"/>
          <w:sz w:val="24"/>
        </w:rPr>
        <w:t xml:space="preserve"> </w:t>
      </w:r>
      <w:r>
        <w:rPr>
          <w:sz w:val="24"/>
        </w:rPr>
        <w:t>mobility</w:t>
      </w:r>
      <w:r>
        <w:rPr>
          <w:spacing w:val="-14"/>
          <w:sz w:val="24"/>
        </w:rPr>
        <w:t xml:space="preserve"> </w:t>
      </w:r>
      <w:r>
        <w:rPr>
          <w:sz w:val="24"/>
        </w:rPr>
        <w:t>providers</w:t>
      </w:r>
      <w:r>
        <w:rPr>
          <w:spacing w:val="-15"/>
          <w:sz w:val="24"/>
        </w:rPr>
        <w:t xml:space="preserve"> </w:t>
      </w:r>
      <w:r>
        <w:rPr>
          <w:sz w:val="24"/>
        </w:rPr>
        <w:t>to</w:t>
      </w:r>
      <w:r>
        <w:rPr>
          <w:spacing w:val="-9"/>
          <w:sz w:val="24"/>
        </w:rPr>
        <w:t xml:space="preserve"> </w:t>
      </w:r>
      <w:r>
        <w:rPr>
          <w:sz w:val="24"/>
        </w:rPr>
        <w:t>meet</w:t>
      </w:r>
      <w:r>
        <w:rPr>
          <w:spacing w:val="-12"/>
          <w:sz w:val="24"/>
        </w:rPr>
        <w:t xml:space="preserve"> </w:t>
      </w:r>
      <w:r>
        <w:rPr>
          <w:sz w:val="24"/>
        </w:rPr>
        <w:t>minimum</w:t>
      </w:r>
      <w:r>
        <w:rPr>
          <w:spacing w:val="-12"/>
          <w:sz w:val="24"/>
        </w:rPr>
        <w:t xml:space="preserve"> </w:t>
      </w:r>
      <w:r>
        <w:rPr>
          <w:sz w:val="24"/>
        </w:rPr>
        <w:t>fleet</w:t>
      </w:r>
      <w:r>
        <w:rPr>
          <w:spacing w:val="-12"/>
          <w:sz w:val="24"/>
        </w:rPr>
        <w:t xml:space="preserve"> </w:t>
      </w:r>
      <w:r>
        <w:rPr>
          <w:sz w:val="24"/>
        </w:rPr>
        <w:t>percentages</w:t>
      </w:r>
      <w:r>
        <w:rPr>
          <w:spacing w:val="-11"/>
          <w:sz w:val="24"/>
        </w:rPr>
        <w:t xml:space="preserve"> </w:t>
      </w:r>
      <w:r>
        <w:rPr>
          <w:sz w:val="24"/>
        </w:rPr>
        <w:t>of</w:t>
      </w:r>
      <w:r>
        <w:rPr>
          <w:spacing w:val="-13"/>
          <w:sz w:val="24"/>
        </w:rPr>
        <w:t xml:space="preserve"> </w:t>
      </w:r>
      <w:r>
        <w:rPr>
          <w:sz w:val="24"/>
        </w:rPr>
        <w:t>adaptive devices and placement requirements.</w:t>
      </w:r>
    </w:p>
    <w:p w14:paraId="7BFCF3E3" w14:textId="77777777" w:rsidR="00C41784" w:rsidRDefault="00C41784">
      <w:pPr>
        <w:spacing w:line="244" w:lineRule="auto"/>
        <w:rPr>
          <w:sz w:val="24"/>
        </w:rPr>
        <w:sectPr w:rsidR="00C41784">
          <w:pgSz w:w="12240" w:h="15840"/>
          <w:pgMar w:top="1540" w:right="1180" w:bottom="1280" w:left="1140" w:header="838" w:footer="1088" w:gutter="0"/>
          <w:cols w:space="720"/>
        </w:sectPr>
      </w:pPr>
    </w:p>
    <w:p w14:paraId="32255436" w14:textId="77777777" w:rsidR="00C41784" w:rsidRDefault="00947520">
      <w:pPr>
        <w:pStyle w:val="Heading2"/>
        <w:numPr>
          <w:ilvl w:val="1"/>
          <w:numId w:val="8"/>
        </w:numPr>
        <w:tabs>
          <w:tab w:val="left" w:pos="694"/>
        </w:tabs>
        <w:spacing w:line="247" w:lineRule="auto"/>
        <w:ind w:left="155" w:right="460" w:firstLine="0"/>
      </w:pPr>
      <w:bookmarkStart w:id="108" w:name="3.4_Strategy_Area_4:_Improve_Alignment_o"/>
      <w:bookmarkEnd w:id="108"/>
      <w:r>
        <w:rPr>
          <w:color w:val="35A392"/>
        </w:rPr>
        <w:lastRenderedPageBreak/>
        <w:t>S</w:t>
      </w:r>
      <w:r>
        <w:rPr>
          <w:color w:val="35A392"/>
        </w:rPr>
        <w:t>trategy Area 4: Improve Alignment of Land Use Planning and Development with Climate and Equity Goals</w:t>
      </w:r>
    </w:p>
    <w:p w14:paraId="5D1C6220" w14:textId="77777777" w:rsidR="00C41784" w:rsidRDefault="00947520">
      <w:pPr>
        <w:pStyle w:val="BodyText"/>
        <w:spacing w:before="112" w:line="242" w:lineRule="auto"/>
        <w:ind w:left="155" w:right="122"/>
        <w:rPr>
          <w:sz w:val="14"/>
        </w:rPr>
      </w:pPr>
      <w:r>
        <w:t>Achieving carbon neutrality no later than 2045 requires land use planning development activities</w:t>
      </w:r>
      <w:r>
        <w:rPr>
          <w:spacing w:val="-4"/>
        </w:rPr>
        <w:t xml:space="preserve"> </w:t>
      </w:r>
      <w:r>
        <w:t>that</w:t>
      </w:r>
      <w:r>
        <w:rPr>
          <w:spacing w:val="-1"/>
        </w:rPr>
        <w:t xml:space="preserve"> </w:t>
      </w:r>
      <w:r>
        <w:t>are</w:t>
      </w:r>
      <w:r>
        <w:rPr>
          <w:spacing w:val="-2"/>
        </w:rPr>
        <w:t xml:space="preserve"> </w:t>
      </w:r>
      <w:r>
        <w:t>consistent</w:t>
      </w:r>
      <w:r>
        <w:rPr>
          <w:spacing w:val="-1"/>
        </w:rPr>
        <w:t xml:space="preserve"> </w:t>
      </w:r>
      <w:r>
        <w:t>with</w:t>
      </w:r>
      <w:r>
        <w:rPr>
          <w:spacing w:val="-2"/>
        </w:rPr>
        <w:t xml:space="preserve"> </w:t>
      </w:r>
      <w:r>
        <w:t>and</w:t>
      </w:r>
      <w:r>
        <w:rPr>
          <w:spacing w:val="-1"/>
        </w:rPr>
        <w:t xml:space="preserve"> </w:t>
      </w:r>
      <w:r>
        <w:t>advance</w:t>
      </w:r>
      <w:r>
        <w:rPr>
          <w:spacing w:val="-2"/>
        </w:rPr>
        <w:t xml:space="preserve"> </w:t>
      </w:r>
      <w:r>
        <w:t>the</w:t>
      </w:r>
      <w:r>
        <w:rPr>
          <w:spacing w:val="-2"/>
        </w:rPr>
        <w:t xml:space="preserve"> </w:t>
      </w:r>
      <w:r>
        <w:t>State</w:t>
      </w:r>
      <w:r>
        <w:rPr>
          <w:spacing w:val="-6"/>
        </w:rPr>
        <w:t xml:space="preserve"> </w:t>
      </w:r>
      <w:r>
        <w:t>Planning</w:t>
      </w:r>
      <w:r>
        <w:rPr>
          <w:spacing w:val="-5"/>
        </w:rPr>
        <w:t xml:space="preserve"> </w:t>
      </w:r>
      <w:r>
        <w:t>Pr</w:t>
      </w:r>
      <w:r>
        <w:t>iorities</w:t>
      </w:r>
      <w:hyperlink w:anchor="_bookmark45" w:history="1">
        <w:r>
          <w:rPr>
            <w:position w:val="8"/>
            <w:sz w:val="14"/>
          </w:rPr>
          <w:t>46</w:t>
        </w:r>
      </w:hyperlink>
      <w:r>
        <w:rPr>
          <w:spacing w:val="26"/>
          <w:position w:val="8"/>
          <w:sz w:val="14"/>
        </w:rPr>
        <w:t xml:space="preserve"> </w:t>
      </w:r>
      <w:r>
        <w:t xml:space="preserve">by </w:t>
      </w:r>
      <w:r>
        <w:rPr>
          <w:spacing w:val="-2"/>
        </w:rPr>
        <w:t xml:space="preserve">significantly augmenting growth in transportation-efficient, resource-rich, accessible, and </w:t>
      </w:r>
      <w:r>
        <w:t>inclusive communities</w:t>
      </w:r>
      <w:r>
        <w:rPr>
          <w:spacing w:val="-2"/>
        </w:rPr>
        <w:t xml:space="preserve"> </w:t>
      </w:r>
      <w:r>
        <w:t>for all Californians. This</w:t>
      </w:r>
      <w:r>
        <w:rPr>
          <w:spacing w:val="-7"/>
        </w:rPr>
        <w:t xml:space="preserve"> </w:t>
      </w:r>
      <w:r>
        <w:t>vision is</w:t>
      </w:r>
      <w:r>
        <w:rPr>
          <w:spacing w:val="-2"/>
        </w:rPr>
        <w:t xml:space="preserve"> </w:t>
      </w:r>
      <w:r>
        <w:t>aligned with</w:t>
      </w:r>
      <w:r>
        <w:rPr>
          <w:spacing w:val="-4"/>
        </w:rPr>
        <w:t xml:space="preserve"> </w:t>
      </w:r>
      <w:r>
        <w:t>the CTP 2050’s</w:t>
      </w:r>
      <w:r>
        <w:rPr>
          <w:spacing w:val="-2"/>
        </w:rPr>
        <w:t xml:space="preserve"> </w:t>
      </w:r>
      <w:r>
        <w:t>and University</w:t>
      </w:r>
      <w:r>
        <w:rPr>
          <w:spacing w:val="-6"/>
        </w:rPr>
        <w:t xml:space="preserve"> </w:t>
      </w:r>
      <w:r>
        <w:t>of</w:t>
      </w:r>
      <w:r>
        <w:rPr>
          <w:spacing w:val="-5"/>
        </w:rPr>
        <w:t xml:space="preserve"> </w:t>
      </w:r>
      <w:r>
        <w:t>California</w:t>
      </w:r>
      <w:r>
        <w:rPr>
          <w:spacing w:val="-10"/>
        </w:rPr>
        <w:t xml:space="preserve"> </w:t>
      </w:r>
      <w:r>
        <w:t>researchers’</w:t>
      </w:r>
      <w:r>
        <w:rPr>
          <w:spacing w:val="-5"/>
        </w:rPr>
        <w:t xml:space="preserve"> </w:t>
      </w:r>
      <w:r>
        <w:t>latest</w:t>
      </w:r>
      <w:r>
        <w:rPr>
          <w:spacing w:val="-4"/>
        </w:rPr>
        <w:t xml:space="preserve"> </w:t>
      </w:r>
      <w:r>
        <w:t>modeling</w:t>
      </w:r>
      <w:r>
        <w:rPr>
          <w:spacing w:val="-4"/>
        </w:rPr>
        <w:t xml:space="preserve"> </w:t>
      </w:r>
      <w:r>
        <w:t>and</w:t>
      </w:r>
      <w:r>
        <w:rPr>
          <w:spacing w:val="-4"/>
        </w:rPr>
        <w:t xml:space="preserve"> </w:t>
      </w:r>
      <w:r>
        <w:t>analyses,</w:t>
      </w:r>
      <w:r>
        <w:rPr>
          <w:spacing w:val="-35"/>
        </w:rPr>
        <w:t xml:space="preserve"> </w:t>
      </w:r>
      <w:hyperlink w:anchor="_bookmark46" w:history="1">
        <w:r>
          <w:rPr>
            <w:position w:val="8"/>
            <w:sz w:val="14"/>
          </w:rPr>
          <w:t>47</w:t>
        </w:r>
      </w:hyperlink>
      <w:r>
        <w:rPr>
          <w:spacing w:val="23"/>
          <w:position w:val="8"/>
          <w:sz w:val="14"/>
        </w:rPr>
        <w:t xml:space="preserve"> </w:t>
      </w:r>
      <w:r>
        <w:t>which</w:t>
      </w:r>
      <w:r>
        <w:rPr>
          <w:spacing w:val="-5"/>
        </w:rPr>
        <w:t xml:space="preserve"> </w:t>
      </w:r>
      <w:r>
        <w:t>indicate</w:t>
      </w:r>
      <w:r>
        <w:rPr>
          <w:spacing w:val="-5"/>
        </w:rPr>
        <w:t xml:space="preserve"> </w:t>
      </w:r>
      <w:r>
        <w:t>that California would not meet its climate goals without future growth in population and employment</w:t>
      </w:r>
      <w:r>
        <w:rPr>
          <w:spacing w:val="-4"/>
        </w:rPr>
        <w:t xml:space="preserve"> </w:t>
      </w:r>
      <w:r>
        <w:t>happening primarily</w:t>
      </w:r>
      <w:r>
        <w:rPr>
          <w:spacing w:val="-2"/>
        </w:rPr>
        <w:t xml:space="preserve"> </w:t>
      </w:r>
      <w:r>
        <w:t>within</w:t>
      </w:r>
      <w:r>
        <w:rPr>
          <w:spacing w:val="-5"/>
        </w:rPr>
        <w:t xml:space="preserve"> </w:t>
      </w:r>
      <w:r>
        <w:t>the</w:t>
      </w:r>
      <w:r>
        <w:rPr>
          <w:spacing w:val="-1"/>
        </w:rPr>
        <w:t xml:space="preserve"> </w:t>
      </w:r>
      <w:r>
        <w:t>state’s</w:t>
      </w:r>
      <w:r>
        <w:rPr>
          <w:spacing w:val="-3"/>
        </w:rPr>
        <w:t xml:space="preserve"> </w:t>
      </w:r>
      <w:r>
        <w:t>most dense</w:t>
      </w:r>
      <w:r>
        <w:rPr>
          <w:spacing w:val="-1"/>
        </w:rPr>
        <w:t xml:space="preserve"> </w:t>
      </w:r>
      <w:r>
        <w:t>are</w:t>
      </w:r>
      <w:r>
        <w:t>as,</w:t>
      </w:r>
      <w:r>
        <w:rPr>
          <w:spacing w:val="-1"/>
        </w:rPr>
        <w:t xml:space="preserve"> </w:t>
      </w:r>
      <w:r>
        <w:t>and improving</w:t>
      </w:r>
      <w:r>
        <w:rPr>
          <w:spacing w:val="-4"/>
        </w:rPr>
        <w:t xml:space="preserve"> </w:t>
      </w:r>
      <w:r>
        <w:t>the balance of housing, employment, shopping, and other key services within any given community. Although regional metropolitan planning organizations (MPOs) create SCSs pursuant</w:t>
      </w:r>
      <w:r>
        <w:rPr>
          <w:spacing w:val="-1"/>
        </w:rPr>
        <w:t xml:space="preserve"> </w:t>
      </w:r>
      <w:r>
        <w:t>to</w:t>
      </w:r>
      <w:r>
        <w:rPr>
          <w:spacing w:val="-6"/>
        </w:rPr>
        <w:t xml:space="preserve"> </w:t>
      </w:r>
      <w:r>
        <w:t>SB</w:t>
      </w:r>
      <w:r>
        <w:rPr>
          <w:spacing w:val="-5"/>
        </w:rPr>
        <w:t xml:space="preserve"> </w:t>
      </w:r>
      <w:r>
        <w:t>375</w:t>
      </w:r>
      <w:r>
        <w:rPr>
          <w:spacing w:val="-2"/>
        </w:rPr>
        <w:t xml:space="preserve"> </w:t>
      </w:r>
      <w:r>
        <w:t>that identify</w:t>
      </w:r>
      <w:r>
        <w:rPr>
          <w:spacing w:val="-3"/>
        </w:rPr>
        <w:t xml:space="preserve"> </w:t>
      </w:r>
      <w:r>
        <w:t>how</w:t>
      </w:r>
      <w:r>
        <w:rPr>
          <w:spacing w:val="-7"/>
        </w:rPr>
        <w:t xml:space="preserve"> </w:t>
      </w:r>
      <w:r>
        <w:t>the</w:t>
      </w:r>
      <w:r>
        <w:rPr>
          <w:spacing w:val="-6"/>
        </w:rPr>
        <w:t xml:space="preserve"> </w:t>
      </w:r>
      <w:r>
        <w:t>region</w:t>
      </w:r>
      <w:r>
        <w:rPr>
          <w:spacing w:val="-2"/>
        </w:rPr>
        <w:t xml:space="preserve"> </w:t>
      </w:r>
      <w:r>
        <w:t>may</w:t>
      </w:r>
      <w:r>
        <w:rPr>
          <w:spacing w:val="-3"/>
        </w:rPr>
        <w:t xml:space="preserve"> </w:t>
      </w:r>
      <w:r>
        <w:t>accommodate</w:t>
      </w:r>
      <w:r>
        <w:rPr>
          <w:spacing w:val="-6"/>
        </w:rPr>
        <w:t xml:space="preserve"> </w:t>
      </w:r>
      <w:r>
        <w:t>its</w:t>
      </w:r>
      <w:r>
        <w:rPr>
          <w:spacing w:val="-4"/>
        </w:rPr>
        <w:t xml:space="preserve"> </w:t>
      </w:r>
      <w:r>
        <w:t>growth</w:t>
      </w:r>
      <w:r>
        <w:rPr>
          <w:spacing w:val="-2"/>
        </w:rPr>
        <w:t xml:space="preserve"> </w:t>
      </w:r>
      <w:r>
        <w:t>in</w:t>
      </w:r>
      <w:r>
        <w:rPr>
          <w:spacing w:val="-2"/>
        </w:rPr>
        <w:t xml:space="preserve"> </w:t>
      </w:r>
      <w:r>
        <w:t xml:space="preserve">patterns that help meet GHG reduction targets set by CARB, these plans are not being fully </w:t>
      </w:r>
      <w:r>
        <w:rPr>
          <w:spacing w:val="-2"/>
        </w:rPr>
        <w:t>implemented.</w:t>
      </w:r>
      <w:hyperlink w:anchor="_bookmark47" w:history="1">
        <w:r>
          <w:rPr>
            <w:spacing w:val="-2"/>
            <w:position w:val="8"/>
            <w:sz w:val="14"/>
          </w:rPr>
          <w:t>48</w:t>
        </w:r>
      </w:hyperlink>
    </w:p>
    <w:p w14:paraId="24ED3C8B" w14:textId="77777777" w:rsidR="00C41784" w:rsidRDefault="00947520">
      <w:pPr>
        <w:pStyle w:val="BodyText"/>
        <w:spacing w:before="174" w:line="244" w:lineRule="auto"/>
        <w:ind w:left="155" w:right="117"/>
      </w:pPr>
      <w:r>
        <w:t>Implementing SCSs and moving towards improved planning frameworks would address</w:t>
      </w:r>
      <w:r>
        <w:rPr>
          <w:spacing w:val="40"/>
        </w:rPr>
        <w:t xml:space="preserve"> </w:t>
      </w:r>
      <w:r>
        <w:t>the fact that local land use</w:t>
      </w:r>
      <w:r>
        <w:rPr>
          <w:spacing w:val="-3"/>
        </w:rPr>
        <w:t xml:space="preserve"> </w:t>
      </w:r>
      <w:r>
        <w:t>policies and development</w:t>
      </w:r>
      <w:r>
        <w:rPr>
          <w:spacing w:val="-1"/>
        </w:rPr>
        <w:t xml:space="preserve"> </w:t>
      </w:r>
      <w:r>
        <w:t>practices across California</w:t>
      </w:r>
      <w:r>
        <w:rPr>
          <w:spacing w:val="-3"/>
        </w:rPr>
        <w:t xml:space="preserve"> </w:t>
      </w:r>
      <w:r>
        <w:t>have often</w:t>
      </w:r>
      <w:r>
        <w:rPr>
          <w:spacing w:val="-18"/>
        </w:rPr>
        <w:t xml:space="preserve"> </w:t>
      </w:r>
      <w:r>
        <w:t>favored</w:t>
      </w:r>
      <w:r>
        <w:rPr>
          <w:spacing w:val="-12"/>
        </w:rPr>
        <w:t xml:space="preserve"> </w:t>
      </w:r>
      <w:r>
        <w:t>low-density,</w:t>
      </w:r>
      <w:r>
        <w:rPr>
          <w:spacing w:val="-16"/>
        </w:rPr>
        <w:t xml:space="preserve"> </w:t>
      </w:r>
      <w:r>
        <w:t>single-family</w:t>
      </w:r>
      <w:r>
        <w:rPr>
          <w:spacing w:val="-16"/>
        </w:rPr>
        <w:t xml:space="preserve"> </w:t>
      </w:r>
      <w:r>
        <w:t>zoning,</w:t>
      </w:r>
      <w:r>
        <w:rPr>
          <w:spacing w:val="-15"/>
        </w:rPr>
        <w:t xml:space="preserve"> </w:t>
      </w:r>
      <w:r>
        <w:t>and</w:t>
      </w:r>
      <w:r>
        <w:rPr>
          <w:spacing w:val="-17"/>
        </w:rPr>
        <w:t xml:space="preserve"> </w:t>
      </w:r>
      <w:r>
        <w:t>auto-oriented</w:t>
      </w:r>
      <w:r>
        <w:rPr>
          <w:spacing w:val="-17"/>
        </w:rPr>
        <w:t xml:space="preserve"> </w:t>
      </w:r>
      <w:r>
        <w:t>development</w:t>
      </w:r>
      <w:r>
        <w:rPr>
          <w:spacing w:val="-14"/>
        </w:rPr>
        <w:t xml:space="preserve"> </w:t>
      </w:r>
      <w:r>
        <w:t xml:space="preserve">patterns, </w:t>
      </w:r>
      <w:r>
        <w:t>and carry the</w:t>
      </w:r>
      <w:r>
        <w:rPr>
          <w:spacing w:val="-1"/>
        </w:rPr>
        <w:t xml:space="preserve"> </w:t>
      </w:r>
      <w:r>
        <w:t>legacy of racist covenants and lending practices from</w:t>
      </w:r>
      <w:r>
        <w:rPr>
          <w:spacing w:val="-1"/>
        </w:rPr>
        <w:t xml:space="preserve"> </w:t>
      </w:r>
      <w:r>
        <w:t>the</w:t>
      </w:r>
      <w:r>
        <w:rPr>
          <w:spacing w:val="-2"/>
        </w:rPr>
        <w:t xml:space="preserve"> </w:t>
      </w:r>
      <w:r>
        <w:t>past.</w:t>
      </w:r>
      <w:hyperlink w:anchor="_bookmark48" w:history="1">
        <w:r>
          <w:rPr>
            <w:position w:val="8"/>
            <w:sz w:val="14"/>
          </w:rPr>
          <w:t>49</w:t>
        </w:r>
      </w:hyperlink>
      <w:r>
        <w:rPr>
          <w:spacing w:val="31"/>
          <w:position w:val="8"/>
          <w:sz w:val="14"/>
        </w:rPr>
        <w:t xml:space="preserve"> </w:t>
      </w:r>
      <w:r>
        <w:t>These practices</w:t>
      </w:r>
      <w:r>
        <w:rPr>
          <w:spacing w:val="-19"/>
        </w:rPr>
        <w:t xml:space="preserve"> </w:t>
      </w:r>
      <w:r>
        <w:t>have</w:t>
      </w:r>
      <w:r>
        <w:rPr>
          <w:spacing w:val="-18"/>
        </w:rPr>
        <w:t xml:space="preserve"> </w:t>
      </w:r>
      <w:r>
        <w:t>resulted</w:t>
      </w:r>
      <w:r>
        <w:rPr>
          <w:spacing w:val="-18"/>
        </w:rPr>
        <w:t xml:space="preserve"> </w:t>
      </w:r>
      <w:r>
        <w:t>in</w:t>
      </w:r>
      <w:r>
        <w:rPr>
          <w:spacing w:val="-18"/>
        </w:rPr>
        <w:t xml:space="preserve"> </w:t>
      </w:r>
      <w:r>
        <w:t>restricted</w:t>
      </w:r>
      <w:r>
        <w:rPr>
          <w:spacing w:val="-18"/>
        </w:rPr>
        <w:t xml:space="preserve"> </w:t>
      </w:r>
      <w:r>
        <w:t>infill</w:t>
      </w:r>
      <w:r>
        <w:rPr>
          <w:spacing w:val="-18"/>
        </w:rPr>
        <w:t xml:space="preserve"> </w:t>
      </w:r>
      <w:r>
        <w:t>development,</w:t>
      </w:r>
      <w:r>
        <w:rPr>
          <w:spacing w:val="-18"/>
        </w:rPr>
        <w:t xml:space="preserve"> </w:t>
      </w:r>
      <w:r>
        <w:t>limited</w:t>
      </w:r>
      <w:r>
        <w:rPr>
          <w:spacing w:val="-18"/>
        </w:rPr>
        <w:t xml:space="preserve"> </w:t>
      </w:r>
      <w:r>
        <w:t>access</w:t>
      </w:r>
      <w:r>
        <w:rPr>
          <w:spacing w:val="-18"/>
        </w:rPr>
        <w:t xml:space="preserve"> </w:t>
      </w:r>
      <w:r>
        <w:t>to</w:t>
      </w:r>
      <w:r>
        <w:rPr>
          <w:spacing w:val="-18"/>
        </w:rPr>
        <w:t xml:space="preserve"> </w:t>
      </w:r>
      <w:r>
        <w:t>opportunity,</w:t>
      </w:r>
      <w:r>
        <w:rPr>
          <w:spacing w:val="-18"/>
        </w:rPr>
        <w:t xml:space="preserve"> </w:t>
      </w:r>
      <w:r>
        <w:t>and</w:t>
      </w:r>
    </w:p>
    <w:p w14:paraId="3C386EF2" w14:textId="77777777" w:rsidR="00C41784" w:rsidRDefault="00C41784">
      <w:pPr>
        <w:pStyle w:val="BodyText"/>
        <w:rPr>
          <w:sz w:val="20"/>
        </w:rPr>
      </w:pPr>
    </w:p>
    <w:p w14:paraId="5C051A92" w14:textId="77777777" w:rsidR="00C41784" w:rsidRDefault="00C41784">
      <w:pPr>
        <w:pStyle w:val="BodyText"/>
        <w:rPr>
          <w:sz w:val="20"/>
        </w:rPr>
      </w:pPr>
    </w:p>
    <w:p w14:paraId="4AD93904" w14:textId="77777777" w:rsidR="00C41784" w:rsidRDefault="00C41784">
      <w:pPr>
        <w:pStyle w:val="BodyText"/>
        <w:rPr>
          <w:sz w:val="20"/>
        </w:rPr>
      </w:pPr>
    </w:p>
    <w:p w14:paraId="0A6D3077" w14:textId="77777777" w:rsidR="00C41784" w:rsidRDefault="00C41784">
      <w:pPr>
        <w:pStyle w:val="BodyText"/>
        <w:rPr>
          <w:sz w:val="20"/>
        </w:rPr>
      </w:pPr>
    </w:p>
    <w:p w14:paraId="19E8E8D3" w14:textId="77777777" w:rsidR="00C41784" w:rsidRDefault="00C41784">
      <w:pPr>
        <w:pStyle w:val="BodyText"/>
        <w:rPr>
          <w:sz w:val="20"/>
        </w:rPr>
      </w:pPr>
    </w:p>
    <w:p w14:paraId="1738A4D8" w14:textId="77777777" w:rsidR="00C41784" w:rsidRDefault="00C41784">
      <w:pPr>
        <w:pStyle w:val="BodyText"/>
        <w:rPr>
          <w:sz w:val="20"/>
        </w:rPr>
      </w:pPr>
    </w:p>
    <w:p w14:paraId="7318C32A" w14:textId="77777777" w:rsidR="00C41784" w:rsidRDefault="00C41784">
      <w:pPr>
        <w:pStyle w:val="BodyText"/>
        <w:rPr>
          <w:sz w:val="20"/>
        </w:rPr>
      </w:pPr>
    </w:p>
    <w:p w14:paraId="18041427" w14:textId="77777777" w:rsidR="00C41784" w:rsidRDefault="00947520">
      <w:pPr>
        <w:pStyle w:val="BodyText"/>
        <w:spacing w:before="9"/>
        <w:rPr>
          <w:sz w:val="15"/>
        </w:rPr>
      </w:pPr>
      <w:r>
        <w:pict w14:anchorId="4274B197">
          <v:rect id="docshape54" o:spid="_x0000_s2055" style="position:absolute;margin-left:64.8pt;margin-top:10.4pt;width:2in;height:.7pt;z-index:-15715840;mso-wrap-distance-left:0;mso-wrap-distance-right:0;mso-position-horizontal-relative:page" fillcolor="black" stroked="f">
            <w10:wrap type="topAndBottom" anchorx="page"/>
          </v:rect>
        </w:pict>
      </w:r>
    </w:p>
    <w:p w14:paraId="6F85D33D" w14:textId="77777777" w:rsidR="00C41784" w:rsidRDefault="00947520">
      <w:pPr>
        <w:spacing w:before="148" w:line="244" w:lineRule="auto"/>
        <w:ind w:left="155" w:right="122"/>
        <w:rPr>
          <w:sz w:val="20"/>
        </w:rPr>
      </w:pPr>
      <w:r>
        <w:rPr>
          <w:sz w:val="20"/>
          <w:vertAlign w:val="superscript"/>
        </w:rPr>
        <w:t>46</w:t>
      </w:r>
      <w:r>
        <w:rPr>
          <w:sz w:val="20"/>
        </w:rPr>
        <w:t xml:space="preserve"> </w:t>
      </w:r>
      <w:bookmarkStart w:id="109" w:name="_bookmark45"/>
      <w:bookmarkEnd w:id="109"/>
      <w:r>
        <w:rPr>
          <w:sz w:val="20"/>
        </w:rPr>
        <w:t>The State</w:t>
      </w:r>
      <w:r>
        <w:rPr>
          <w:spacing w:val="-5"/>
          <w:sz w:val="20"/>
        </w:rPr>
        <w:t xml:space="preserve"> </w:t>
      </w:r>
      <w:r>
        <w:rPr>
          <w:sz w:val="20"/>
        </w:rPr>
        <w:t>Planning</w:t>
      </w:r>
      <w:r>
        <w:rPr>
          <w:spacing w:val="-1"/>
          <w:sz w:val="20"/>
        </w:rPr>
        <w:t xml:space="preserve"> </w:t>
      </w:r>
      <w:r>
        <w:rPr>
          <w:sz w:val="20"/>
        </w:rPr>
        <w:t>Priorities</w:t>
      </w:r>
      <w:r>
        <w:rPr>
          <w:spacing w:val="-3"/>
          <w:sz w:val="20"/>
        </w:rPr>
        <w:t xml:space="preserve"> </w:t>
      </w:r>
      <w:r>
        <w:rPr>
          <w:sz w:val="20"/>
        </w:rPr>
        <w:t>generally</w:t>
      </w:r>
      <w:r>
        <w:rPr>
          <w:spacing w:val="-6"/>
          <w:sz w:val="20"/>
        </w:rPr>
        <w:t xml:space="preserve"> </w:t>
      </w:r>
      <w:r>
        <w:rPr>
          <w:sz w:val="20"/>
        </w:rPr>
        <w:t>include</w:t>
      </w:r>
      <w:r>
        <w:rPr>
          <w:spacing w:val="-6"/>
          <w:sz w:val="20"/>
        </w:rPr>
        <w:t xml:space="preserve"> </w:t>
      </w:r>
      <w:r>
        <w:rPr>
          <w:sz w:val="20"/>
        </w:rPr>
        <w:t>(1)</w:t>
      </w:r>
      <w:r>
        <w:rPr>
          <w:spacing w:val="-2"/>
          <w:sz w:val="20"/>
        </w:rPr>
        <w:t xml:space="preserve"> </w:t>
      </w:r>
      <w:r>
        <w:rPr>
          <w:sz w:val="20"/>
        </w:rPr>
        <w:t>promoting</w:t>
      </w:r>
      <w:r>
        <w:rPr>
          <w:spacing w:val="-2"/>
          <w:sz w:val="20"/>
        </w:rPr>
        <w:t xml:space="preserve"> </w:t>
      </w:r>
      <w:r>
        <w:rPr>
          <w:sz w:val="20"/>
        </w:rPr>
        <w:t>infill</w:t>
      </w:r>
      <w:r>
        <w:rPr>
          <w:spacing w:val="-5"/>
          <w:sz w:val="20"/>
        </w:rPr>
        <w:t xml:space="preserve"> </w:t>
      </w:r>
      <w:r>
        <w:rPr>
          <w:sz w:val="20"/>
        </w:rPr>
        <w:t>development,</w:t>
      </w:r>
      <w:r>
        <w:rPr>
          <w:spacing w:val="-2"/>
          <w:sz w:val="20"/>
        </w:rPr>
        <w:t xml:space="preserve"> </w:t>
      </w:r>
      <w:r>
        <w:rPr>
          <w:sz w:val="20"/>
        </w:rPr>
        <w:t>(2)</w:t>
      </w:r>
      <w:r>
        <w:rPr>
          <w:spacing w:val="-2"/>
          <w:sz w:val="20"/>
        </w:rPr>
        <w:t xml:space="preserve"> </w:t>
      </w:r>
      <w:r>
        <w:rPr>
          <w:sz w:val="20"/>
        </w:rPr>
        <w:t>protecting</w:t>
      </w:r>
      <w:r>
        <w:rPr>
          <w:spacing w:val="-2"/>
          <w:sz w:val="20"/>
        </w:rPr>
        <w:t xml:space="preserve"> </w:t>
      </w:r>
      <w:r>
        <w:rPr>
          <w:sz w:val="20"/>
        </w:rPr>
        <w:t>natural and</w:t>
      </w:r>
      <w:r>
        <w:rPr>
          <w:spacing w:val="-4"/>
          <w:sz w:val="20"/>
        </w:rPr>
        <w:t xml:space="preserve"> </w:t>
      </w:r>
      <w:r>
        <w:rPr>
          <w:sz w:val="20"/>
        </w:rPr>
        <w:t>working</w:t>
      </w:r>
      <w:r>
        <w:rPr>
          <w:spacing w:val="-8"/>
          <w:sz w:val="20"/>
        </w:rPr>
        <w:t xml:space="preserve"> </w:t>
      </w:r>
      <w:r>
        <w:rPr>
          <w:sz w:val="20"/>
        </w:rPr>
        <w:t>lands,</w:t>
      </w:r>
      <w:r>
        <w:rPr>
          <w:spacing w:val="-9"/>
          <w:sz w:val="20"/>
        </w:rPr>
        <w:t xml:space="preserve"> </w:t>
      </w:r>
      <w:r>
        <w:rPr>
          <w:sz w:val="20"/>
        </w:rPr>
        <w:t>and</w:t>
      </w:r>
      <w:r>
        <w:rPr>
          <w:spacing w:val="-8"/>
          <w:sz w:val="20"/>
        </w:rPr>
        <w:t xml:space="preserve"> </w:t>
      </w:r>
      <w:r>
        <w:rPr>
          <w:sz w:val="20"/>
        </w:rPr>
        <w:t>(3)</w:t>
      </w:r>
      <w:r>
        <w:rPr>
          <w:spacing w:val="-5"/>
          <w:sz w:val="20"/>
        </w:rPr>
        <w:t xml:space="preserve"> </w:t>
      </w:r>
      <w:r>
        <w:rPr>
          <w:sz w:val="20"/>
        </w:rPr>
        <w:t>encouraging</w:t>
      </w:r>
      <w:r>
        <w:rPr>
          <w:spacing w:val="-8"/>
          <w:sz w:val="20"/>
        </w:rPr>
        <w:t xml:space="preserve"> </w:t>
      </w:r>
      <w:r>
        <w:rPr>
          <w:sz w:val="20"/>
        </w:rPr>
        <w:t>efficient</w:t>
      </w:r>
      <w:r>
        <w:rPr>
          <w:spacing w:val="-5"/>
          <w:sz w:val="20"/>
        </w:rPr>
        <w:t xml:space="preserve"> </w:t>
      </w:r>
      <w:r>
        <w:rPr>
          <w:sz w:val="20"/>
        </w:rPr>
        <w:t>development</w:t>
      </w:r>
      <w:r>
        <w:rPr>
          <w:spacing w:val="-9"/>
          <w:sz w:val="20"/>
        </w:rPr>
        <w:t xml:space="preserve"> </w:t>
      </w:r>
      <w:r>
        <w:rPr>
          <w:sz w:val="20"/>
        </w:rPr>
        <w:t>patterns</w:t>
      </w:r>
      <w:r>
        <w:rPr>
          <w:spacing w:val="-6"/>
          <w:sz w:val="20"/>
        </w:rPr>
        <w:t xml:space="preserve"> </w:t>
      </w:r>
      <w:r>
        <w:rPr>
          <w:sz w:val="20"/>
        </w:rPr>
        <w:t>and</w:t>
      </w:r>
      <w:r>
        <w:rPr>
          <w:spacing w:val="-4"/>
          <w:sz w:val="20"/>
        </w:rPr>
        <w:t xml:space="preserve"> </w:t>
      </w:r>
      <w:r>
        <w:rPr>
          <w:sz w:val="20"/>
        </w:rPr>
        <w:t>investments</w:t>
      </w:r>
      <w:r>
        <w:rPr>
          <w:spacing w:val="-9"/>
          <w:sz w:val="20"/>
        </w:rPr>
        <w:t xml:space="preserve"> </w:t>
      </w:r>
      <w:r>
        <w:rPr>
          <w:sz w:val="20"/>
        </w:rPr>
        <w:t>that</w:t>
      </w:r>
      <w:r>
        <w:rPr>
          <w:spacing w:val="-9"/>
          <w:sz w:val="20"/>
        </w:rPr>
        <w:t xml:space="preserve"> </w:t>
      </w:r>
      <w:r>
        <w:rPr>
          <w:sz w:val="20"/>
        </w:rPr>
        <w:t>are</w:t>
      </w:r>
      <w:r>
        <w:rPr>
          <w:spacing w:val="-7"/>
          <w:sz w:val="20"/>
        </w:rPr>
        <w:t xml:space="preserve"> </w:t>
      </w:r>
      <w:r>
        <w:rPr>
          <w:sz w:val="20"/>
        </w:rPr>
        <w:t>consistent with adopted plans in areas appropriately planned for growth. Th</w:t>
      </w:r>
      <w:r>
        <w:rPr>
          <w:sz w:val="20"/>
        </w:rPr>
        <w:t>e State Planning Priorities are “intended to promote equity, strengthen the economy, protect the environment, and promote public health and safety</w:t>
      </w:r>
      <w:r>
        <w:rPr>
          <w:spacing w:val="-7"/>
          <w:sz w:val="20"/>
        </w:rPr>
        <w:t xml:space="preserve"> </w:t>
      </w:r>
      <w:r>
        <w:rPr>
          <w:sz w:val="20"/>
        </w:rPr>
        <w:t>in</w:t>
      </w:r>
      <w:r>
        <w:rPr>
          <w:spacing w:val="-11"/>
          <w:sz w:val="20"/>
        </w:rPr>
        <w:t xml:space="preserve"> </w:t>
      </w:r>
      <w:r>
        <w:rPr>
          <w:sz w:val="20"/>
        </w:rPr>
        <w:t>the</w:t>
      </w:r>
      <w:r>
        <w:rPr>
          <w:spacing w:val="-8"/>
          <w:sz w:val="20"/>
        </w:rPr>
        <w:t xml:space="preserve"> </w:t>
      </w:r>
      <w:r>
        <w:rPr>
          <w:sz w:val="20"/>
        </w:rPr>
        <w:t>state,</w:t>
      </w:r>
      <w:r>
        <w:rPr>
          <w:spacing w:val="-10"/>
          <w:sz w:val="20"/>
        </w:rPr>
        <w:t xml:space="preserve"> </w:t>
      </w:r>
      <w:r>
        <w:rPr>
          <w:sz w:val="20"/>
        </w:rPr>
        <w:t>including</w:t>
      </w:r>
      <w:r>
        <w:rPr>
          <w:spacing w:val="-9"/>
          <w:sz w:val="20"/>
        </w:rPr>
        <w:t xml:space="preserve"> </w:t>
      </w:r>
      <w:r>
        <w:rPr>
          <w:sz w:val="20"/>
        </w:rPr>
        <w:t>in</w:t>
      </w:r>
      <w:r>
        <w:rPr>
          <w:spacing w:val="-8"/>
          <w:sz w:val="20"/>
        </w:rPr>
        <w:t xml:space="preserve"> </w:t>
      </w:r>
      <w:r>
        <w:rPr>
          <w:sz w:val="20"/>
        </w:rPr>
        <w:t>urban,</w:t>
      </w:r>
      <w:r>
        <w:rPr>
          <w:spacing w:val="-10"/>
          <w:sz w:val="20"/>
        </w:rPr>
        <w:t xml:space="preserve"> </w:t>
      </w:r>
      <w:r>
        <w:rPr>
          <w:sz w:val="20"/>
        </w:rPr>
        <w:t>suburban,</w:t>
      </w:r>
      <w:r>
        <w:rPr>
          <w:spacing w:val="-5"/>
          <w:sz w:val="20"/>
        </w:rPr>
        <w:t xml:space="preserve"> </w:t>
      </w:r>
      <w:r>
        <w:rPr>
          <w:sz w:val="20"/>
        </w:rPr>
        <w:t>and</w:t>
      </w:r>
      <w:r>
        <w:rPr>
          <w:spacing w:val="-9"/>
          <w:sz w:val="20"/>
        </w:rPr>
        <w:t xml:space="preserve"> </w:t>
      </w:r>
      <w:r>
        <w:rPr>
          <w:sz w:val="20"/>
        </w:rPr>
        <w:t>rural</w:t>
      </w:r>
      <w:r>
        <w:rPr>
          <w:spacing w:val="-7"/>
          <w:sz w:val="20"/>
        </w:rPr>
        <w:t xml:space="preserve"> </w:t>
      </w:r>
      <w:r>
        <w:rPr>
          <w:sz w:val="20"/>
        </w:rPr>
        <w:t>communities”</w:t>
      </w:r>
      <w:r>
        <w:rPr>
          <w:spacing w:val="-5"/>
          <w:sz w:val="20"/>
        </w:rPr>
        <w:t xml:space="preserve"> </w:t>
      </w:r>
      <w:r>
        <w:rPr>
          <w:sz w:val="20"/>
        </w:rPr>
        <w:t>The</w:t>
      </w:r>
      <w:r>
        <w:rPr>
          <w:spacing w:val="-8"/>
          <w:sz w:val="20"/>
        </w:rPr>
        <w:t xml:space="preserve"> </w:t>
      </w:r>
      <w:r>
        <w:rPr>
          <w:sz w:val="20"/>
        </w:rPr>
        <w:t>full</w:t>
      </w:r>
      <w:r>
        <w:rPr>
          <w:spacing w:val="-11"/>
          <w:sz w:val="20"/>
        </w:rPr>
        <w:t xml:space="preserve"> </w:t>
      </w:r>
      <w:r>
        <w:rPr>
          <w:sz w:val="20"/>
        </w:rPr>
        <w:t>text</w:t>
      </w:r>
      <w:r>
        <w:rPr>
          <w:spacing w:val="-10"/>
          <w:sz w:val="20"/>
        </w:rPr>
        <w:t xml:space="preserve"> </w:t>
      </w:r>
      <w:r>
        <w:rPr>
          <w:sz w:val="20"/>
        </w:rPr>
        <w:t>of</w:t>
      </w:r>
      <w:r>
        <w:rPr>
          <w:spacing w:val="-7"/>
          <w:sz w:val="20"/>
        </w:rPr>
        <w:t xml:space="preserve"> </w:t>
      </w:r>
      <w:r>
        <w:rPr>
          <w:sz w:val="20"/>
        </w:rPr>
        <w:t>the</w:t>
      </w:r>
      <w:r>
        <w:rPr>
          <w:spacing w:val="-8"/>
          <w:sz w:val="20"/>
        </w:rPr>
        <w:t xml:space="preserve"> </w:t>
      </w:r>
      <w:r>
        <w:rPr>
          <w:sz w:val="20"/>
        </w:rPr>
        <w:t>State</w:t>
      </w:r>
      <w:r>
        <w:rPr>
          <w:spacing w:val="-11"/>
          <w:sz w:val="20"/>
        </w:rPr>
        <w:t xml:space="preserve"> </w:t>
      </w:r>
      <w:r>
        <w:rPr>
          <w:sz w:val="20"/>
        </w:rPr>
        <w:t>Planning Priorities is</w:t>
      </w:r>
      <w:r>
        <w:rPr>
          <w:spacing w:val="-2"/>
          <w:sz w:val="20"/>
        </w:rPr>
        <w:t xml:space="preserve"> </w:t>
      </w:r>
      <w:r>
        <w:rPr>
          <w:sz w:val="20"/>
        </w:rPr>
        <w:t>defined in</w:t>
      </w:r>
      <w:r>
        <w:rPr>
          <w:spacing w:val="-4"/>
          <w:sz w:val="20"/>
        </w:rPr>
        <w:t xml:space="preserve"> </w:t>
      </w:r>
      <w:r>
        <w:rPr>
          <w:sz w:val="20"/>
        </w:rPr>
        <w:t>California</w:t>
      </w:r>
      <w:r>
        <w:rPr>
          <w:spacing w:val="-2"/>
          <w:sz w:val="20"/>
        </w:rPr>
        <w:t xml:space="preserve"> </w:t>
      </w:r>
      <w:r>
        <w:rPr>
          <w:sz w:val="20"/>
        </w:rPr>
        <w:t>Government</w:t>
      </w:r>
      <w:r>
        <w:rPr>
          <w:spacing w:val="-2"/>
          <w:sz w:val="20"/>
        </w:rPr>
        <w:t xml:space="preserve"> </w:t>
      </w:r>
      <w:r>
        <w:rPr>
          <w:sz w:val="20"/>
        </w:rPr>
        <w:t>Code</w:t>
      </w:r>
      <w:r>
        <w:rPr>
          <w:spacing w:val="-4"/>
          <w:sz w:val="20"/>
        </w:rPr>
        <w:t xml:space="preserve"> </w:t>
      </w:r>
      <w:r>
        <w:rPr>
          <w:sz w:val="20"/>
        </w:rPr>
        <w:t>§§</w:t>
      </w:r>
      <w:r>
        <w:rPr>
          <w:spacing w:val="-3"/>
          <w:sz w:val="20"/>
        </w:rPr>
        <w:t xml:space="preserve"> </w:t>
      </w:r>
      <w:r>
        <w:rPr>
          <w:sz w:val="20"/>
        </w:rPr>
        <w:t>65041.1. “</w:t>
      </w:r>
      <w:r>
        <w:rPr>
          <w:color w:val="111111"/>
          <w:sz w:val="20"/>
        </w:rPr>
        <w:t>Statewide</w:t>
      </w:r>
      <w:r>
        <w:rPr>
          <w:color w:val="111111"/>
          <w:spacing w:val="-4"/>
          <w:sz w:val="20"/>
        </w:rPr>
        <w:t xml:space="preserve"> </w:t>
      </w:r>
      <w:r>
        <w:rPr>
          <w:color w:val="111111"/>
          <w:sz w:val="20"/>
        </w:rPr>
        <w:t>Environmental</w:t>
      </w:r>
      <w:r>
        <w:rPr>
          <w:color w:val="111111"/>
          <w:spacing w:val="-3"/>
          <w:sz w:val="20"/>
        </w:rPr>
        <w:t xml:space="preserve"> </w:t>
      </w:r>
      <w:r>
        <w:rPr>
          <w:color w:val="111111"/>
          <w:sz w:val="20"/>
        </w:rPr>
        <w:t>Goals and</w:t>
      </w:r>
      <w:r>
        <w:rPr>
          <w:color w:val="111111"/>
          <w:spacing w:val="-1"/>
          <w:sz w:val="20"/>
        </w:rPr>
        <w:t xml:space="preserve"> </w:t>
      </w:r>
      <w:r>
        <w:rPr>
          <w:color w:val="111111"/>
          <w:sz w:val="20"/>
        </w:rPr>
        <w:t xml:space="preserve">Policy Report.” </w:t>
      </w:r>
      <w:r>
        <w:rPr>
          <w:sz w:val="20"/>
        </w:rPr>
        <w:t xml:space="preserve">Available at: </w:t>
      </w:r>
      <w:hyperlink r:id="rId73">
        <w:r>
          <w:rPr>
            <w:color w:val="0563C0"/>
            <w:spacing w:val="-2"/>
            <w:sz w:val="20"/>
            <w:u w:val="single" w:color="0563C0"/>
          </w:rPr>
          <w:t>ht</w:t>
        </w:r>
        <w:bookmarkStart w:id="110" w:name="_bookmark46"/>
        <w:bookmarkEnd w:id="110"/>
        <w:r>
          <w:rPr>
            <w:color w:val="0563C0"/>
            <w:spacing w:val="-2"/>
            <w:sz w:val="20"/>
            <w:u w:val="single" w:color="0563C0"/>
          </w:rPr>
          <w:t>tps://leginfo.legislature.ca.gov/faces/codes_displaySection.xhtml?lawCode=GOV&amp;sectionNum=65041.1</w:t>
        </w:r>
      </w:hyperlink>
    </w:p>
    <w:p w14:paraId="7C05B867" w14:textId="77777777" w:rsidR="00C41784" w:rsidRDefault="00947520">
      <w:pPr>
        <w:spacing w:before="35" w:line="249" w:lineRule="auto"/>
        <w:ind w:left="155" w:right="156"/>
        <w:rPr>
          <w:i/>
          <w:sz w:val="20"/>
        </w:rPr>
      </w:pPr>
      <w:r>
        <w:rPr>
          <w:sz w:val="20"/>
          <w:vertAlign w:val="superscript"/>
        </w:rPr>
        <w:t>47</w:t>
      </w:r>
      <w:r>
        <w:rPr>
          <w:spacing w:val="-6"/>
          <w:sz w:val="20"/>
        </w:rPr>
        <w:t xml:space="preserve"> </w:t>
      </w:r>
      <w:r>
        <w:rPr>
          <w:sz w:val="20"/>
        </w:rPr>
        <w:t>See</w:t>
      </w:r>
      <w:r>
        <w:rPr>
          <w:spacing w:val="-6"/>
          <w:sz w:val="20"/>
        </w:rPr>
        <w:t xml:space="preserve"> </w:t>
      </w:r>
      <w:r>
        <w:rPr>
          <w:sz w:val="20"/>
        </w:rPr>
        <w:t>Brown,</w:t>
      </w:r>
      <w:r>
        <w:rPr>
          <w:spacing w:val="-8"/>
          <w:sz w:val="20"/>
        </w:rPr>
        <w:t xml:space="preserve"> </w:t>
      </w:r>
      <w:r>
        <w:rPr>
          <w:sz w:val="20"/>
        </w:rPr>
        <w:t>A.</w:t>
      </w:r>
      <w:r>
        <w:rPr>
          <w:spacing w:val="-3"/>
          <w:sz w:val="20"/>
        </w:rPr>
        <w:t xml:space="preserve"> </w:t>
      </w:r>
      <w:r>
        <w:rPr>
          <w:sz w:val="20"/>
        </w:rPr>
        <w:t>L.,</w:t>
      </w:r>
      <w:r>
        <w:rPr>
          <w:spacing w:val="-3"/>
          <w:sz w:val="20"/>
        </w:rPr>
        <w:t xml:space="preserve"> </w:t>
      </w:r>
      <w:r>
        <w:rPr>
          <w:sz w:val="20"/>
        </w:rPr>
        <w:t>Sperling,</w:t>
      </w:r>
      <w:r>
        <w:rPr>
          <w:spacing w:val="-3"/>
          <w:sz w:val="20"/>
        </w:rPr>
        <w:t xml:space="preserve"> </w:t>
      </w:r>
      <w:r>
        <w:rPr>
          <w:sz w:val="20"/>
        </w:rPr>
        <w:t>D.,</w:t>
      </w:r>
      <w:r>
        <w:rPr>
          <w:spacing w:val="-8"/>
          <w:sz w:val="20"/>
        </w:rPr>
        <w:t xml:space="preserve"> </w:t>
      </w:r>
      <w:r>
        <w:rPr>
          <w:sz w:val="20"/>
        </w:rPr>
        <w:t>Austin,</w:t>
      </w:r>
      <w:r>
        <w:rPr>
          <w:spacing w:val="-3"/>
          <w:sz w:val="20"/>
        </w:rPr>
        <w:t xml:space="preserve"> </w:t>
      </w:r>
      <w:r>
        <w:rPr>
          <w:sz w:val="20"/>
        </w:rPr>
        <w:t>B.,</w:t>
      </w:r>
      <w:r>
        <w:rPr>
          <w:spacing w:val="-8"/>
          <w:sz w:val="20"/>
        </w:rPr>
        <w:t xml:space="preserve"> </w:t>
      </w:r>
      <w:r>
        <w:rPr>
          <w:sz w:val="20"/>
        </w:rPr>
        <w:t>DeShazo,</w:t>
      </w:r>
      <w:r>
        <w:rPr>
          <w:spacing w:val="-3"/>
          <w:sz w:val="20"/>
        </w:rPr>
        <w:t xml:space="preserve"> </w:t>
      </w:r>
      <w:r>
        <w:rPr>
          <w:sz w:val="20"/>
        </w:rPr>
        <w:t>JR,</w:t>
      </w:r>
      <w:r>
        <w:rPr>
          <w:spacing w:val="-3"/>
          <w:sz w:val="20"/>
        </w:rPr>
        <w:t xml:space="preserve"> </w:t>
      </w:r>
      <w:r>
        <w:rPr>
          <w:sz w:val="20"/>
        </w:rPr>
        <w:t>Fulton,</w:t>
      </w:r>
      <w:r>
        <w:rPr>
          <w:spacing w:val="-3"/>
          <w:sz w:val="20"/>
        </w:rPr>
        <w:t xml:space="preserve"> </w:t>
      </w:r>
      <w:r>
        <w:rPr>
          <w:sz w:val="20"/>
        </w:rPr>
        <w:t>L.,</w:t>
      </w:r>
      <w:r>
        <w:rPr>
          <w:spacing w:val="-8"/>
          <w:sz w:val="20"/>
        </w:rPr>
        <w:t xml:space="preserve"> </w:t>
      </w:r>
      <w:r>
        <w:rPr>
          <w:sz w:val="20"/>
        </w:rPr>
        <w:t>Lipman,</w:t>
      </w:r>
      <w:r>
        <w:rPr>
          <w:spacing w:val="-3"/>
          <w:sz w:val="20"/>
        </w:rPr>
        <w:t xml:space="preserve"> </w:t>
      </w:r>
      <w:r>
        <w:rPr>
          <w:sz w:val="20"/>
        </w:rPr>
        <w:t>T.,</w:t>
      </w:r>
      <w:r>
        <w:rPr>
          <w:spacing w:val="-3"/>
          <w:sz w:val="20"/>
        </w:rPr>
        <w:t xml:space="preserve"> </w:t>
      </w:r>
      <w:r>
        <w:rPr>
          <w:sz w:val="20"/>
        </w:rPr>
        <w:t>et</w:t>
      </w:r>
      <w:r>
        <w:rPr>
          <w:spacing w:val="-3"/>
          <w:sz w:val="20"/>
        </w:rPr>
        <w:t xml:space="preserve"> </w:t>
      </w:r>
      <w:r>
        <w:rPr>
          <w:sz w:val="20"/>
        </w:rPr>
        <w:t>al.</w:t>
      </w:r>
      <w:r>
        <w:rPr>
          <w:spacing w:val="-3"/>
          <w:sz w:val="20"/>
        </w:rPr>
        <w:t xml:space="preserve"> </w:t>
      </w:r>
      <w:r>
        <w:rPr>
          <w:sz w:val="20"/>
        </w:rPr>
        <w:t>2021.</w:t>
      </w:r>
      <w:r>
        <w:rPr>
          <w:spacing w:val="-11"/>
          <w:sz w:val="20"/>
        </w:rPr>
        <w:t xml:space="preserve"> </w:t>
      </w:r>
      <w:r>
        <w:rPr>
          <w:sz w:val="20"/>
        </w:rPr>
        <w:t>“Driving California’s</w:t>
      </w:r>
      <w:r>
        <w:rPr>
          <w:spacing w:val="-8"/>
          <w:sz w:val="20"/>
        </w:rPr>
        <w:t xml:space="preserve"> </w:t>
      </w:r>
      <w:r>
        <w:rPr>
          <w:sz w:val="20"/>
        </w:rPr>
        <w:t>Transportation</w:t>
      </w:r>
      <w:r>
        <w:rPr>
          <w:spacing w:val="-9"/>
          <w:sz w:val="20"/>
        </w:rPr>
        <w:t xml:space="preserve"> </w:t>
      </w:r>
      <w:r>
        <w:rPr>
          <w:sz w:val="20"/>
        </w:rPr>
        <w:t>Emissions</w:t>
      </w:r>
      <w:r>
        <w:rPr>
          <w:spacing w:val="-8"/>
          <w:sz w:val="20"/>
        </w:rPr>
        <w:t xml:space="preserve"> </w:t>
      </w:r>
      <w:r>
        <w:rPr>
          <w:sz w:val="20"/>
        </w:rPr>
        <w:t>to</w:t>
      </w:r>
      <w:r>
        <w:rPr>
          <w:spacing w:val="-8"/>
          <w:sz w:val="20"/>
        </w:rPr>
        <w:t xml:space="preserve"> </w:t>
      </w:r>
      <w:r>
        <w:rPr>
          <w:sz w:val="20"/>
        </w:rPr>
        <w:t>Zero.”</w:t>
      </w:r>
      <w:r>
        <w:rPr>
          <w:spacing w:val="-7"/>
          <w:sz w:val="20"/>
        </w:rPr>
        <w:t xml:space="preserve"> </w:t>
      </w:r>
      <w:r>
        <w:rPr>
          <w:sz w:val="20"/>
        </w:rPr>
        <w:t>UC</w:t>
      </w:r>
      <w:r>
        <w:rPr>
          <w:spacing w:val="-1"/>
          <w:sz w:val="20"/>
        </w:rPr>
        <w:t xml:space="preserve"> </w:t>
      </w:r>
      <w:r>
        <w:rPr>
          <w:sz w:val="20"/>
        </w:rPr>
        <w:t>Office</w:t>
      </w:r>
      <w:r>
        <w:rPr>
          <w:spacing w:val="-5"/>
          <w:sz w:val="20"/>
        </w:rPr>
        <w:t xml:space="preserve"> </w:t>
      </w:r>
      <w:r>
        <w:rPr>
          <w:sz w:val="20"/>
        </w:rPr>
        <w:t>of</w:t>
      </w:r>
      <w:r>
        <w:rPr>
          <w:spacing w:val="-4"/>
          <w:sz w:val="20"/>
        </w:rPr>
        <w:t xml:space="preserve"> </w:t>
      </w:r>
      <w:r>
        <w:rPr>
          <w:sz w:val="20"/>
        </w:rPr>
        <w:t>the</w:t>
      </w:r>
      <w:r>
        <w:rPr>
          <w:spacing w:val="-5"/>
          <w:sz w:val="20"/>
        </w:rPr>
        <w:t xml:space="preserve"> </w:t>
      </w:r>
      <w:r>
        <w:rPr>
          <w:sz w:val="20"/>
        </w:rPr>
        <w:t>President:</w:t>
      </w:r>
      <w:r>
        <w:rPr>
          <w:spacing w:val="-7"/>
          <w:sz w:val="20"/>
        </w:rPr>
        <w:t xml:space="preserve"> </w:t>
      </w:r>
      <w:r>
        <w:rPr>
          <w:sz w:val="20"/>
        </w:rPr>
        <w:t>University</w:t>
      </w:r>
      <w:r>
        <w:rPr>
          <w:spacing w:val="-9"/>
          <w:sz w:val="20"/>
        </w:rPr>
        <w:t xml:space="preserve"> </w:t>
      </w:r>
      <w:r>
        <w:rPr>
          <w:sz w:val="20"/>
        </w:rPr>
        <w:t>of</w:t>
      </w:r>
      <w:r>
        <w:rPr>
          <w:spacing w:val="-9"/>
          <w:sz w:val="20"/>
        </w:rPr>
        <w:t xml:space="preserve"> </w:t>
      </w:r>
      <w:r>
        <w:rPr>
          <w:sz w:val="20"/>
        </w:rPr>
        <w:t>California</w:t>
      </w:r>
      <w:r>
        <w:rPr>
          <w:spacing w:val="-7"/>
          <w:sz w:val="20"/>
        </w:rPr>
        <w:t xml:space="preserve"> </w:t>
      </w:r>
      <w:r>
        <w:rPr>
          <w:sz w:val="20"/>
        </w:rPr>
        <w:t>Institute of</w:t>
      </w:r>
      <w:r>
        <w:rPr>
          <w:spacing w:val="-8"/>
          <w:sz w:val="20"/>
        </w:rPr>
        <w:t xml:space="preserve"> </w:t>
      </w:r>
      <w:r>
        <w:rPr>
          <w:sz w:val="20"/>
        </w:rPr>
        <w:t>Transportation</w:t>
      </w:r>
      <w:r>
        <w:rPr>
          <w:spacing w:val="-9"/>
          <w:sz w:val="20"/>
        </w:rPr>
        <w:t xml:space="preserve"> </w:t>
      </w:r>
      <w:r>
        <w:rPr>
          <w:sz w:val="20"/>
        </w:rPr>
        <w:t>Studies,</w:t>
      </w:r>
      <w:r>
        <w:rPr>
          <w:spacing w:val="-11"/>
          <w:sz w:val="20"/>
        </w:rPr>
        <w:t xml:space="preserve"> </w:t>
      </w:r>
      <w:r>
        <w:rPr>
          <w:sz w:val="20"/>
        </w:rPr>
        <w:t>page</w:t>
      </w:r>
      <w:r>
        <w:rPr>
          <w:spacing w:val="-9"/>
          <w:sz w:val="20"/>
        </w:rPr>
        <w:t xml:space="preserve"> </w:t>
      </w:r>
      <w:r>
        <w:rPr>
          <w:sz w:val="20"/>
        </w:rPr>
        <w:t>236.</w:t>
      </w:r>
      <w:r>
        <w:rPr>
          <w:spacing w:val="-12"/>
          <w:sz w:val="20"/>
        </w:rPr>
        <w:t xml:space="preserve"> </w:t>
      </w:r>
      <w:r>
        <w:rPr>
          <w:sz w:val="20"/>
        </w:rPr>
        <w:t>Available</w:t>
      </w:r>
      <w:r>
        <w:rPr>
          <w:spacing w:val="-9"/>
          <w:sz w:val="20"/>
        </w:rPr>
        <w:t xml:space="preserve"> </w:t>
      </w:r>
      <w:r>
        <w:rPr>
          <w:sz w:val="20"/>
        </w:rPr>
        <w:t>at:</w:t>
      </w:r>
      <w:r>
        <w:rPr>
          <w:spacing w:val="-6"/>
          <w:sz w:val="20"/>
        </w:rPr>
        <w:t xml:space="preserve"> </w:t>
      </w:r>
      <w:hyperlink r:id="rId74">
        <w:r>
          <w:rPr>
            <w:i/>
            <w:color w:val="0563C0"/>
            <w:sz w:val="20"/>
            <w:u w:val="single" w:color="0563C0"/>
          </w:rPr>
          <w:t>https://escholarship.org/uc/item/3np3p2t0</w:t>
        </w:r>
      </w:hyperlink>
      <w:r>
        <w:rPr>
          <w:i/>
          <w:color w:val="0563C0"/>
          <w:spacing w:val="-9"/>
          <w:sz w:val="20"/>
          <w:u w:val="single" w:color="0563C0"/>
        </w:rPr>
        <w:t xml:space="preserve"> </w:t>
      </w:r>
      <w:r>
        <w:rPr>
          <w:sz w:val="20"/>
        </w:rPr>
        <w:t>and California Department</w:t>
      </w:r>
      <w:r>
        <w:rPr>
          <w:spacing w:val="-3"/>
          <w:sz w:val="20"/>
        </w:rPr>
        <w:t xml:space="preserve"> </w:t>
      </w:r>
      <w:r>
        <w:rPr>
          <w:sz w:val="20"/>
        </w:rPr>
        <w:t>of Transportation.</w:t>
      </w:r>
      <w:r>
        <w:rPr>
          <w:spacing w:val="-3"/>
          <w:sz w:val="20"/>
        </w:rPr>
        <w:t xml:space="preserve"> </w:t>
      </w:r>
      <w:r>
        <w:rPr>
          <w:i/>
          <w:sz w:val="20"/>
        </w:rPr>
        <w:t>California Transportation</w:t>
      </w:r>
      <w:r>
        <w:rPr>
          <w:i/>
          <w:spacing w:val="-1"/>
          <w:sz w:val="20"/>
        </w:rPr>
        <w:t xml:space="preserve"> </w:t>
      </w:r>
      <w:r>
        <w:rPr>
          <w:i/>
          <w:sz w:val="20"/>
        </w:rPr>
        <w:t>Plan</w:t>
      </w:r>
      <w:r>
        <w:rPr>
          <w:i/>
          <w:spacing w:val="-1"/>
          <w:sz w:val="20"/>
        </w:rPr>
        <w:t xml:space="preserve"> </w:t>
      </w:r>
      <w:r>
        <w:rPr>
          <w:i/>
          <w:sz w:val="20"/>
        </w:rPr>
        <w:t>2050</w:t>
      </w:r>
      <w:r>
        <w:rPr>
          <w:sz w:val="20"/>
        </w:rPr>
        <w:t>,</w:t>
      </w:r>
      <w:r>
        <w:rPr>
          <w:spacing w:val="-3"/>
          <w:sz w:val="20"/>
        </w:rPr>
        <w:t xml:space="preserve"> </w:t>
      </w:r>
      <w:r>
        <w:rPr>
          <w:sz w:val="20"/>
        </w:rPr>
        <w:t>page</w:t>
      </w:r>
      <w:r>
        <w:rPr>
          <w:spacing w:val="-1"/>
          <w:sz w:val="20"/>
        </w:rPr>
        <w:t xml:space="preserve"> </w:t>
      </w:r>
      <w:r>
        <w:rPr>
          <w:sz w:val="20"/>
        </w:rPr>
        <w:t>287.</w:t>
      </w:r>
      <w:r>
        <w:rPr>
          <w:spacing w:val="-3"/>
          <w:sz w:val="20"/>
        </w:rPr>
        <w:t xml:space="preserve"> </w:t>
      </w:r>
      <w:r>
        <w:rPr>
          <w:sz w:val="20"/>
        </w:rPr>
        <w:t>Available</w:t>
      </w:r>
      <w:r>
        <w:rPr>
          <w:spacing w:val="-5"/>
          <w:sz w:val="20"/>
        </w:rPr>
        <w:t xml:space="preserve"> </w:t>
      </w:r>
      <w:r>
        <w:rPr>
          <w:sz w:val="20"/>
        </w:rPr>
        <w:t xml:space="preserve">at: </w:t>
      </w:r>
      <w:hyperlink r:id="rId75">
        <w:r>
          <w:rPr>
            <w:i/>
            <w:color w:val="0563C0"/>
            <w:w w:val="95"/>
            <w:sz w:val="20"/>
            <w:u w:val="single" w:color="0563C0"/>
          </w:rPr>
          <w:t>https://dot.ca.gov/-/media/dot-media/programs/transportation-planning/documents/ctp-2050-v3-</w:t>
        </w:r>
        <w:r>
          <w:rPr>
            <w:i/>
            <w:color w:val="0563C0"/>
            <w:spacing w:val="-2"/>
            <w:w w:val="95"/>
            <w:sz w:val="20"/>
            <w:u w:val="single" w:color="0563C0"/>
          </w:rPr>
          <w:t>a11y.pdf</w:t>
        </w:r>
      </w:hyperlink>
    </w:p>
    <w:p w14:paraId="02804155" w14:textId="77777777" w:rsidR="00C41784" w:rsidRDefault="00C41784">
      <w:pPr>
        <w:pStyle w:val="BodyText"/>
        <w:spacing w:before="7"/>
        <w:rPr>
          <w:i/>
          <w:sz w:val="17"/>
        </w:rPr>
      </w:pPr>
    </w:p>
    <w:p w14:paraId="0D56FB60" w14:textId="77777777" w:rsidR="00C41784" w:rsidRDefault="00947520">
      <w:pPr>
        <w:spacing w:before="124" w:line="254" w:lineRule="auto"/>
        <w:ind w:left="155" w:right="114"/>
        <w:rPr>
          <w:i/>
          <w:sz w:val="20"/>
        </w:rPr>
      </w:pPr>
      <w:r>
        <w:rPr>
          <w:sz w:val="20"/>
          <w:vertAlign w:val="superscript"/>
        </w:rPr>
        <w:t>48</w:t>
      </w:r>
      <w:r>
        <w:rPr>
          <w:sz w:val="20"/>
        </w:rPr>
        <w:t xml:space="preserve"> </w:t>
      </w:r>
      <w:bookmarkStart w:id="111" w:name="_bookmark47"/>
      <w:bookmarkEnd w:id="111"/>
      <w:r>
        <w:rPr>
          <w:sz w:val="20"/>
        </w:rPr>
        <w:t>California</w:t>
      </w:r>
      <w:r>
        <w:rPr>
          <w:spacing w:val="-6"/>
          <w:sz w:val="20"/>
        </w:rPr>
        <w:t xml:space="preserve"> </w:t>
      </w:r>
      <w:r>
        <w:rPr>
          <w:sz w:val="20"/>
        </w:rPr>
        <w:t>Air</w:t>
      </w:r>
      <w:r>
        <w:rPr>
          <w:spacing w:val="-6"/>
          <w:sz w:val="20"/>
        </w:rPr>
        <w:t xml:space="preserve"> </w:t>
      </w:r>
      <w:r>
        <w:rPr>
          <w:sz w:val="20"/>
        </w:rPr>
        <w:t>Resources</w:t>
      </w:r>
      <w:r>
        <w:rPr>
          <w:spacing w:val="-2"/>
          <w:sz w:val="20"/>
        </w:rPr>
        <w:t xml:space="preserve"> </w:t>
      </w:r>
      <w:r>
        <w:rPr>
          <w:sz w:val="20"/>
        </w:rPr>
        <w:t>Board.</w:t>
      </w:r>
      <w:r>
        <w:rPr>
          <w:spacing w:val="-1"/>
          <w:sz w:val="20"/>
        </w:rPr>
        <w:t xml:space="preserve"> </w:t>
      </w:r>
      <w:r>
        <w:rPr>
          <w:i/>
          <w:sz w:val="20"/>
        </w:rPr>
        <w:t>2018</w:t>
      </w:r>
      <w:r>
        <w:rPr>
          <w:i/>
          <w:spacing w:val="-4"/>
          <w:sz w:val="20"/>
        </w:rPr>
        <w:t xml:space="preserve"> </w:t>
      </w:r>
      <w:r>
        <w:rPr>
          <w:i/>
          <w:sz w:val="20"/>
        </w:rPr>
        <w:t>Progress</w:t>
      </w:r>
      <w:r>
        <w:rPr>
          <w:i/>
          <w:spacing w:val="-6"/>
          <w:sz w:val="20"/>
        </w:rPr>
        <w:t xml:space="preserve"> </w:t>
      </w:r>
      <w:r>
        <w:rPr>
          <w:i/>
          <w:sz w:val="20"/>
        </w:rPr>
        <w:t>Report:</w:t>
      </w:r>
      <w:r>
        <w:rPr>
          <w:i/>
          <w:spacing w:val="-6"/>
          <w:sz w:val="20"/>
        </w:rPr>
        <w:t xml:space="preserve"> </w:t>
      </w:r>
      <w:r>
        <w:rPr>
          <w:i/>
          <w:sz w:val="20"/>
        </w:rPr>
        <w:t>California’s</w:t>
      </w:r>
      <w:r>
        <w:rPr>
          <w:i/>
          <w:spacing w:val="-6"/>
          <w:sz w:val="20"/>
        </w:rPr>
        <w:t xml:space="preserve"> </w:t>
      </w:r>
      <w:r>
        <w:rPr>
          <w:i/>
          <w:sz w:val="20"/>
        </w:rPr>
        <w:t>Sustainable</w:t>
      </w:r>
      <w:r>
        <w:rPr>
          <w:i/>
          <w:spacing w:val="-8"/>
          <w:sz w:val="20"/>
        </w:rPr>
        <w:t xml:space="preserve"> </w:t>
      </w:r>
      <w:r>
        <w:rPr>
          <w:i/>
          <w:sz w:val="20"/>
        </w:rPr>
        <w:t>Communities</w:t>
      </w:r>
      <w:r>
        <w:rPr>
          <w:i/>
          <w:spacing w:val="-6"/>
          <w:sz w:val="20"/>
        </w:rPr>
        <w:t xml:space="preserve"> </w:t>
      </w:r>
      <w:r>
        <w:rPr>
          <w:i/>
          <w:sz w:val="20"/>
        </w:rPr>
        <w:t>and</w:t>
      </w:r>
      <w:r>
        <w:rPr>
          <w:i/>
          <w:spacing w:val="-5"/>
          <w:sz w:val="20"/>
        </w:rPr>
        <w:t xml:space="preserve"> </w:t>
      </w:r>
      <w:r>
        <w:rPr>
          <w:i/>
          <w:sz w:val="20"/>
        </w:rPr>
        <w:t xml:space="preserve">Climate </w:t>
      </w:r>
      <w:r>
        <w:rPr>
          <w:i/>
          <w:w w:val="95"/>
          <w:sz w:val="20"/>
        </w:rPr>
        <w:t>Protection Act</w:t>
      </w:r>
      <w:r>
        <w:rPr>
          <w:w w:val="95"/>
          <w:sz w:val="20"/>
        </w:rPr>
        <w:t xml:space="preserve">. Available at: </w:t>
      </w:r>
      <w:hyperlink r:id="rId76">
        <w:r>
          <w:rPr>
            <w:i/>
            <w:color w:val="0563C0"/>
            <w:w w:val="95"/>
            <w:sz w:val="20"/>
            <w:u w:val="single" w:color="0563C0"/>
          </w:rPr>
          <w:t>https://ww2.arb.ca.gov/sites/default/files/2018-</w:t>
        </w:r>
      </w:hyperlink>
      <w:r>
        <w:rPr>
          <w:i/>
          <w:color w:val="0563C0"/>
          <w:w w:val="95"/>
          <w:sz w:val="20"/>
        </w:rPr>
        <w:t xml:space="preserve"> </w:t>
      </w:r>
      <w:hyperlink r:id="rId77">
        <w:r>
          <w:rPr>
            <w:i/>
            <w:color w:val="0563C0"/>
            <w:spacing w:val="-2"/>
            <w:sz w:val="20"/>
            <w:u w:val="single" w:color="0563C0"/>
          </w:rPr>
          <w:t>1</w:t>
        </w:r>
        <w:bookmarkStart w:id="112" w:name="_bookmark48"/>
        <w:bookmarkEnd w:id="112"/>
        <w:r>
          <w:rPr>
            <w:i/>
            <w:color w:val="0563C0"/>
            <w:spacing w:val="-2"/>
            <w:sz w:val="20"/>
            <w:u w:val="single" w:color="0563C0"/>
          </w:rPr>
          <w:t>1/Final2018Report_SB150_112618_02_Report.pdf</w:t>
        </w:r>
      </w:hyperlink>
    </w:p>
    <w:p w14:paraId="5CF64CC5" w14:textId="77777777" w:rsidR="00C41784" w:rsidRDefault="00947520">
      <w:pPr>
        <w:spacing w:before="29" w:line="249" w:lineRule="auto"/>
        <w:ind w:left="155" w:right="122"/>
        <w:rPr>
          <w:i/>
          <w:sz w:val="20"/>
        </w:rPr>
      </w:pPr>
      <w:r>
        <w:rPr>
          <w:sz w:val="20"/>
          <w:vertAlign w:val="superscript"/>
        </w:rPr>
        <w:t>49</w:t>
      </w:r>
      <w:r>
        <w:rPr>
          <w:sz w:val="20"/>
        </w:rPr>
        <w:t xml:space="preserve"> California</w:t>
      </w:r>
      <w:r>
        <w:rPr>
          <w:spacing w:val="-7"/>
          <w:sz w:val="20"/>
        </w:rPr>
        <w:t xml:space="preserve"> </w:t>
      </w:r>
      <w:r>
        <w:rPr>
          <w:sz w:val="20"/>
        </w:rPr>
        <w:t>Environmental</w:t>
      </w:r>
      <w:r>
        <w:rPr>
          <w:spacing w:val="-4"/>
          <w:sz w:val="20"/>
        </w:rPr>
        <w:t xml:space="preserve"> </w:t>
      </w:r>
      <w:r>
        <w:rPr>
          <w:sz w:val="20"/>
        </w:rPr>
        <w:t>Protection</w:t>
      </w:r>
      <w:r>
        <w:rPr>
          <w:spacing w:val="-10"/>
          <w:sz w:val="20"/>
        </w:rPr>
        <w:t xml:space="preserve"> </w:t>
      </w:r>
      <w:r>
        <w:rPr>
          <w:sz w:val="20"/>
        </w:rPr>
        <w:t>Agency.</w:t>
      </w:r>
      <w:r>
        <w:rPr>
          <w:spacing w:val="-2"/>
          <w:sz w:val="20"/>
        </w:rPr>
        <w:t xml:space="preserve"> </w:t>
      </w:r>
      <w:r>
        <w:rPr>
          <w:sz w:val="20"/>
        </w:rPr>
        <w:t>2021.</w:t>
      </w:r>
      <w:r>
        <w:rPr>
          <w:spacing w:val="-7"/>
          <w:sz w:val="20"/>
        </w:rPr>
        <w:t xml:space="preserve"> </w:t>
      </w:r>
      <w:r>
        <w:rPr>
          <w:sz w:val="20"/>
        </w:rPr>
        <w:t>Pollution</w:t>
      </w:r>
      <w:r>
        <w:rPr>
          <w:spacing w:val="-5"/>
          <w:sz w:val="20"/>
        </w:rPr>
        <w:t xml:space="preserve"> </w:t>
      </w:r>
      <w:r>
        <w:rPr>
          <w:sz w:val="20"/>
        </w:rPr>
        <w:t>and</w:t>
      </w:r>
      <w:r>
        <w:rPr>
          <w:spacing w:val="-6"/>
          <w:sz w:val="20"/>
        </w:rPr>
        <w:t xml:space="preserve"> </w:t>
      </w:r>
      <w:r>
        <w:rPr>
          <w:sz w:val="20"/>
        </w:rPr>
        <w:t>Prejudice:</w:t>
      </w:r>
      <w:r>
        <w:rPr>
          <w:spacing w:val="-7"/>
          <w:sz w:val="20"/>
        </w:rPr>
        <w:t xml:space="preserve"> </w:t>
      </w:r>
      <w:r>
        <w:rPr>
          <w:sz w:val="20"/>
        </w:rPr>
        <w:t>Redlining</w:t>
      </w:r>
      <w:r>
        <w:rPr>
          <w:spacing w:val="-6"/>
          <w:sz w:val="20"/>
        </w:rPr>
        <w:t xml:space="preserve"> </w:t>
      </w:r>
      <w:r>
        <w:rPr>
          <w:sz w:val="20"/>
        </w:rPr>
        <w:t>and</w:t>
      </w:r>
      <w:r>
        <w:rPr>
          <w:spacing w:val="-2"/>
          <w:sz w:val="20"/>
        </w:rPr>
        <w:t xml:space="preserve"> </w:t>
      </w:r>
      <w:r>
        <w:rPr>
          <w:sz w:val="20"/>
        </w:rPr>
        <w:t xml:space="preserve">Environmental Injustice in California. Available at: </w:t>
      </w:r>
      <w:hyperlink r:id="rId78">
        <w:r>
          <w:rPr>
            <w:i/>
            <w:color w:val="0563C0"/>
            <w:spacing w:val="-2"/>
            <w:sz w:val="20"/>
            <w:u w:val="single" w:color="0563C0"/>
          </w:rPr>
          <w:t>https://storymaps.arcgis.com/stories/f167b251809c43778a2f9f040f43d2f5</w:t>
        </w:r>
      </w:hyperlink>
      <w:r>
        <w:rPr>
          <w:i/>
          <w:spacing w:val="-2"/>
          <w:sz w:val="20"/>
        </w:rPr>
        <w:t>.</w:t>
      </w:r>
    </w:p>
    <w:p w14:paraId="6FEC098E" w14:textId="77777777" w:rsidR="00C41784" w:rsidRDefault="00C41784">
      <w:pPr>
        <w:spacing w:line="249" w:lineRule="auto"/>
        <w:rPr>
          <w:sz w:val="20"/>
        </w:rPr>
        <w:sectPr w:rsidR="00C41784">
          <w:pgSz w:w="12240" w:h="15840"/>
          <w:pgMar w:top="1540" w:right="1180" w:bottom="1280" w:left="1140" w:header="838" w:footer="1088" w:gutter="0"/>
          <w:cols w:space="720"/>
        </w:sectPr>
      </w:pPr>
    </w:p>
    <w:p w14:paraId="4D378200" w14:textId="77777777" w:rsidR="00C41784" w:rsidRDefault="00947520">
      <w:pPr>
        <w:pStyle w:val="BodyText"/>
        <w:spacing w:before="91" w:line="244" w:lineRule="auto"/>
        <w:ind w:left="155" w:right="408"/>
        <w:jc w:val="both"/>
      </w:pPr>
      <w:r>
        <w:lastRenderedPageBreak/>
        <w:t>disinvestment in existing</w:t>
      </w:r>
      <w:r>
        <w:rPr>
          <w:spacing w:val="-3"/>
        </w:rPr>
        <w:t xml:space="preserve"> </w:t>
      </w:r>
      <w:r>
        <w:t>nei</w:t>
      </w:r>
      <w:r>
        <w:t>ghborhoods for</w:t>
      </w:r>
      <w:r>
        <w:rPr>
          <w:spacing w:val="-4"/>
        </w:rPr>
        <w:t xml:space="preserve"> </w:t>
      </w:r>
      <w:r>
        <w:t>decades.</w:t>
      </w:r>
      <w:hyperlink w:anchor="_bookmark49" w:history="1">
        <w:r>
          <w:rPr>
            <w:position w:val="8"/>
            <w:sz w:val="14"/>
          </w:rPr>
          <w:t>50</w:t>
        </w:r>
      </w:hyperlink>
      <w:r>
        <w:rPr>
          <w:position w:val="8"/>
          <w:sz w:val="14"/>
        </w:rPr>
        <w:t>,</w:t>
      </w:r>
      <w:hyperlink w:anchor="_bookmark50" w:history="1">
        <w:r>
          <w:rPr>
            <w:position w:val="8"/>
            <w:sz w:val="14"/>
          </w:rPr>
          <w:t>51</w:t>
        </w:r>
      </w:hyperlink>
      <w:r>
        <w:rPr>
          <w:position w:val="8"/>
          <w:sz w:val="14"/>
        </w:rPr>
        <w:t>,</w:t>
      </w:r>
      <w:hyperlink w:anchor="_bookmark51" w:history="1">
        <w:r>
          <w:rPr>
            <w:position w:val="8"/>
            <w:sz w:val="14"/>
          </w:rPr>
          <w:t>52</w:t>
        </w:r>
      </w:hyperlink>
      <w:r>
        <w:rPr>
          <w:spacing w:val="28"/>
          <w:position w:val="8"/>
          <w:sz w:val="14"/>
        </w:rPr>
        <w:t xml:space="preserve"> </w:t>
      </w:r>
      <w:r>
        <w:t>As</w:t>
      </w:r>
      <w:r>
        <w:rPr>
          <w:spacing w:val="-2"/>
        </w:rPr>
        <w:t xml:space="preserve"> </w:t>
      </w:r>
      <w:r>
        <w:t>such, they have</w:t>
      </w:r>
      <w:r>
        <w:rPr>
          <w:spacing w:val="-5"/>
        </w:rPr>
        <w:t xml:space="preserve"> </w:t>
      </w:r>
      <w:r>
        <w:t>played a key</w:t>
      </w:r>
      <w:r>
        <w:rPr>
          <w:spacing w:val="-1"/>
        </w:rPr>
        <w:t xml:space="preserve"> </w:t>
      </w:r>
      <w:r>
        <w:t>role in</w:t>
      </w:r>
      <w:r>
        <w:rPr>
          <w:spacing w:val="-3"/>
        </w:rPr>
        <w:t xml:space="preserve"> </w:t>
      </w:r>
      <w:r>
        <w:t>furthering auto-dependence,</w:t>
      </w:r>
      <w:r>
        <w:rPr>
          <w:spacing w:val="-5"/>
        </w:rPr>
        <w:t xml:space="preserve"> </w:t>
      </w:r>
      <w:r>
        <w:t>rising GHG emissions, and growing inequity</w:t>
      </w:r>
      <w:r>
        <w:rPr>
          <w:spacing w:val="-1"/>
        </w:rPr>
        <w:t xml:space="preserve"> </w:t>
      </w:r>
      <w:r>
        <w:t>in California’s comm</w:t>
      </w:r>
      <w:r>
        <w:t>unities.</w:t>
      </w:r>
    </w:p>
    <w:p w14:paraId="658305C0" w14:textId="77777777" w:rsidR="00C41784" w:rsidRDefault="00947520">
      <w:pPr>
        <w:pStyle w:val="BodyText"/>
        <w:spacing w:before="155" w:line="242" w:lineRule="auto"/>
        <w:ind w:left="155" w:right="122"/>
      </w:pPr>
      <w:r>
        <w:t>The</w:t>
      </w:r>
      <w:r>
        <w:rPr>
          <w:spacing w:val="-11"/>
        </w:rPr>
        <w:t xml:space="preserve"> </w:t>
      </w:r>
      <w:r>
        <w:t>dynamics</w:t>
      </w:r>
      <w:r>
        <w:rPr>
          <w:spacing w:val="-13"/>
        </w:rPr>
        <w:t xml:space="preserve"> </w:t>
      </w:r>
      <w:r>
        <w:t>at</w:t>
      </w:r>
      <w:r>
        <w:rPr>
          <w:spacing w:val="-14"/>
        </w:rPr>
        <w:t xml:space="preserve"> </w:t>
      </w:r>
      <w:r>
        <w:t>play,</w:t>
      </w:r>
      <w:r>
        <w:rPr>
          <w:spacing w:val="-11"/>
        </w:rPr>
        <w:t xml:space="preserve"> </w:t>
      </w:r>
      <w:r>
        <w:t>and</w:t>
      </w:r>
      <w:r>
        <w:rPr>
          <w:spacing w:val="-14"/>
        </w:rPr>
        <w:t xml:space="preserve"> </w:t>
      </w:r>
      <w:r>
        <w:t>hence</w:t>
      </w:r>
      <w:r>
        <w:rPr>
          <w:spacing w:val="-15"/>
        </w:rPr>
        <w:t xml:space="preserve"> </w:t>
      </w:r>
      <w:r>
        <w:t>the</w:t>
      </w:r>
      <w:r>
        <w:rPr>
          <w:spacing w:val="-15"/>
        </w:rPr>
        <w:t xml:space="preserve"> </w:t>
      </w:r>
      <w:r>
        <w:t>opportunities</w:t>
      </w:r>
      <w:r>
        <w:rPr>
          <w:spacing w:val="-13"/>
        </w:rPr>
        <w:t xml:space="preserve"> </w:t>
      </w:r>
      <w:r>
        <w:t>for</w:t>
      </w:r>
      <w:r>
        <w:rPr>
          <w:spacing w:val="-10"/>
        </w:rPr>
        <w:t xml:space="preserve"> </w:t>
      </w:r>
      <w:r>
        <w:t>improvement,</w:t>
      </w:r>
      <w:r>
        <w:rPr>
          <w:spacing w:val="-8"/>
        </w:rPr>
        <w:t xml:space="preserve"> </w:t>
      </w:r>
      <w:r>
        <w:t>are</w:t>
      </w:r>
      <w:r>
        <w:rPr>
          <w:spacing w:val="-16"/>
        </w:rPr>
        <w:t xml:space="preserve"> </w:t>
      </w:r>
      <w:r>
        <w:t>far</w:t>
      </w:r>
      <w:r>
        <w:rPr>
          <w:spacing w:val="-15"/>
        </w:rPr>
        <w:t xml:space="preserve"> </w:t>
      </w:r>
      <w:r>
        <w:t>reaching.</w:t>
      </w:r>
      <w:r>
        <w:rPr>
          <w:spacing w:val="-9"/>
        </w:rPr>
        <w:t xml:space="preserve"> </w:t>
      </w:r>
      <w:r>
        <w:t>For example,</w:t>
      </w:r>
      <w:r>
        <w:rPr>
          <w:spacing w:val="-7"/>
        </w:rPr>
        <w:t xml:space="preserve"> </w:t>
      </w:r>
      <w:r>
        <w:t>barriers</w:t>
      </w:r>
      <w:r>
        <w:rPr>
          <w:spacing w:val="-10"/>
        </w:rPr>
        <w:t xml:space="preserve"> </w:t>
      </w:r>
      <w:r>
        <w:t>to</w:t>
      </w:r>
      <w:r>
        <w:rPr>
          <w:spacing w:val="-1"/>
        </w:rPr>
        <w:t xml:space="preserve"> </w:t>
      </w:r>
      <w:r>
        <w:t>infill</w:t>
      </w:r>
      <w:r>
        <w:rPr>
          <w:spacing w:val="-3"/>
        </w:rPr>
        <w:t xml:space="preserve"> </w:t>
      </w:r>
      <w:r>
        <w:t>development</w:t>
      </w:r>
      <w:r>
        <w:rPr>
          <w:spacing w:val="-4"/>
        </w:rPr>
        <w:t xml:space="preserve"> </w:t>
      </w:r>
      <w:r>
        <w:t>have</w:t>
      </w:r>
      <w:r>
        <w:rPr>
          <w:spacing w:val="-6"/>
        </w:rPr>
        <w:t xml:space="preserve"> </w:t>
      </w:r>
      <w:r>
        <w:t>been</w:t>
      </w:r>
      <w:r>
        <w:rPr>
          <w:spacing w:val="-2"/>
        </w:rPr>
        <w:t xml:space="preserve"> </w:t>
      </w:r>
      <w:r>
        <w:t>a</w:t>
      </w:r>
      <w:r>
        <w:rPr>
          <w:spacing w:val="-3"/>
        </w:rPr>
        <w:t xml:space="preserve"> </w:t>
      </w:r>
      <w:r>
        <w:t>key</w:t>
      </w:r>
      <w:r>
        <w:rPr>
          <w:spacing w:val="-3"/>
        </w:rPr>
        <w:t xml:space="preserve"> </w:t>
      </w:r>
      <w:r>
        <w:t>factor fueling California’s</w:t>
      </w:r>
      <w:r>
        <w:t xml:space="preserve"> housing crisis, now a half century in the making. After decades of underproduction, supply is far behind need, and housing and rental costs are soaring. Today, more than a third of households in the state cannot afford their housing costs,</w:t>
      </w:r>
      <w:hyperlink w:anchor="_bookmark52" w:history="1">
        <w:r>
          <w:rPr>
            <w:position w:val="8"/>
            <w:sz w:val="14"/>
          </w:rPr>
          <w:t>53</w:t>
        </w:r>
      </w:hyperlink>
      <w:r>
        <w:rPr>
          <w:spacing w:val="37"/>
          <w:position w:val="8"/>
          <w:sz w:val="14"/>
        </w:rPr>
        <w:t xml:space="preserve"> </w:t>
      </w:r>
      <w:r>
        <w:t>forcing a growing number of households to either end up in more remote locations with more affordable housing but more limited access</w:t>
      </w:r>
      <w:commentRangeStart w:id="113"/>
      <w:r>
        <w:t xml:space="preserve"> </w:t>
      </w:r>
      <w:commentRangeEnd w:id="113"/>
      <w:r w:rsidR="00206AF5">
        <w:rPr>
          <w:rStyle w:val="CommentReference"/>
        </w:rPr>
        <w:commentReference w:id="113"/>
      </w:r>
      <w:r>
        <w:t>to jobs, shopping, and other regular destinations, or to live in overcrowded conditions.</w:t>
      </w:r>
    </w:p>
    <w:p w14:paraId="6E808917" w14:textId="77777777" w:rsidR="00C41784" w:rsidRDefault="00947520">
      <w:pPr>
        <w:pStyle w:val="BodyText"/>
        <w:spacing w:before="167" w:line="244" w:lineRule="auto"/>
        <w:ind w:left="155" w:right="259"/>
      </w:pPr>
      <w:r>
        <w:t>To</w:t>
      </w:r>
      <w:r>
        <w:rPr>
          <w:spacing w:val="-14"/>
        </w:rPr>
        <w:t xml:space="preserve"> </w:t>
      </w:r>
      <w:r>
        <w:t>deliver</w:t>
      </w:r>
      <w:r>
        <w:rPr>
          <w:spacing w:val="-14"/>
        </w:rPr>
        <w:t xml:space="preserve"> </w:t>
      </w:r>
      <w:r>
        <w:t>an</w:t>
      </w:r>
      <w:r>
        <w:rPr>
          <w:spacing w:val="-15"/>
        </w:rPr>
        <w:t xml:space="preserve"> </w:t>
      </w:r>
      <w:r>
        <w:t>a</w:t>
      </w:r>
      <w:r>
        <w:t>lternative</w:t>
      </w:r>
      <w:r>
        <w:rPr>
          <w:spacing w:val="-13"/>
        </w:rPr>
        <w:t xml:space="preserve"> </w:t>
      </w:r>
      <w:r>
        <w:t>vision,</w:t>
      </w:r>
      <w:r>
        <w:rPr>
          <w:spacing w:val="-15"/>
        </w:rPr>
        <w:t xml:space="preserve"> </w:t>
      </w:r>
      <w:r>
        <w:t>the</w:t>
      </w:r>
      <w:r>
        <w:rPr>
          <w:spacing w:val="-18"/>
        </w:rPr>
        <w:t xml:space="preserve"> </w:t>
      </w:r>
      <w:r>
        <w:t>first</w:t>
      </w:r>
      <w:r>
        <w:rPr>
          <w:spacing w:val="-14"/>
        </w:rPr>
        <w:t xml:space="preserve"> </w:t>
      </w:r>
      <w:r>
        <w:t>critical</w:t>
      </w:r>
      <w:r>
        <w:rPr>
          <w:spacing w:val="-15"/>
        </w:rPr>
        <w:t xml:space="preserve"> </w:t>
      </w:r>
      <w:r>
        <w:t>step</w:t>
      </w:r>
      <w:r>
        <w:rPr>
          <w:spacing w:val="-14"/>
        </w:rPr>
        <w:t xml:space="preserve"> </w:t>
      </w:r>
      <w:r>
        <w:t>is</w:t>
      </w:r>
      <w:r>
        <w:rPr>
          <w:spacing w:val="-17"/>
        </w:rPr>
        <w:t xml:space="preserve"> </w:t>
      </w:r>
      <w:r>
        <w:t>to</w:t>
      </w:r>
      <w:r>
        <w:rPr>
          <w:spacing w:val="-14"/>
        </w:rPr>
        <w:t xml:space="preserve"> </w:t>
      </w:r>
      <w:r>
        <w:t>implement</w:t>
      </w:r>
      <w:r>
        <w:rPr>
          <w:spacing w:val="-13"/>
        </w:rPr>
        <w:t xml:space="preserve"> </w:t>
      </w:r>
      <w:r>
        <w:t>tools</w:t>
      </w:r>
      <w:r>
        <w:rPr>
          <w:spacing w:val="-17"/>
        </w:rPr>
        <w:t xml:space="preserve"> </w:t>
      </w:r>
      <w:r>
        <w:t>and</w:t>
      </w:r>
      <w:r>
        <w:rPr>
          <w:spacing w:val="-14"/>
        </w:rPr>
        <w:t xml:space="preserve"> </w:t>
      </w:r>
      <w:r>
        <w:t>resources that accelerate infill</w:t>
      </w:r>
      <w:r>
        <w:rPr>
          <w:spacing w:val="-4"/>
        </w:rPr>
        <w:t xml:space="preserve"> </w:t>
      </w:r>
      <w:r>
        <w:t>development. Notwithstanding</w:t>
      </w:r>
      <w:r>
        <w:rPr>
          <w:spacing w:val="-3"/>
        </w:rPr>
        <w:t xml:space="preserve"> </w:t>
      </w:r>
      <w:r>
        <w:t>the</w:t>
      </w:r>
      <w:r>
        <w:rPr>
          <w:spacing w:val="-4"/>
        </w:rPr>
        <w:t xml:space="preserve"> </w:t>
      </w:r>
      <w:r>
        <w:t>recent passage</w:t>
      </w:r>
      <w:r>
        <w:rPr>
          <w:spacing w:val="-3"/>
        </w:rPr>
        <w:t xml:space="preserve"> </w:t>
      </w:r>
      <w:r>
        <w:t>of laws</w:t>
      </w:r>
      <w:r>
        <w:rPr>
          <w:spacing w:val="-1"/>
        </w:rPr>
        <w:t xml:space="preserve"> </w:t>
      </w:r>
      <w:r>
        <w:t>that expand</w:t>
      </w:r>
      <w:r>
        <w:rPr>
          <w:spacing w:val="-6"/>
        </w:rPr>
        <w:t xml:space="preserve"> </w:t>
      </w:r>
      <w:r>
        <w:t>property</w:t>
      </w:r>
      <w:r>
        <w:rPr>
          <w:spacing w:val="-4"/>
        </w:rPr>
        <w:t xml:space="preserve"> </w:t>
      </w:r>
      <w:r>
        <w:t>owners’</w:t>
      </w:r>
      <w:r>
        <w:rPr>
          <w:spacing w:val="-4"/>
        </w:rPr>
        <w:t xml:space="preserve"> </w:t>
      </w:r>
      <w:r>
        <w:t>ability</w:t>
      </w:r>
      <w:r>
        <w:rPr>
          <w:spacing w:val="-4"/>
        </w:rPr>
        <w:t xml:space="preserve"> </w:t>
      </w:r>
      <w:r>
        <w:t>to</w:t>
      </w:r>
      <w:r>
        <w:rPr>
          <w:spacing w:val="-2"/>
        </w:rPr>
        <w:t xml:space="preserve"> </w:t>
      </w:r>
      <w:r>
        <w:t>create</w:t>
      </w:r>
      <w:r>
        <w:rPr>
          <w:spacing w:val="-8"/>
        </w:rPr>
        <w:t xml:space="preserve"> </w:t>
      </w:r>
      <w:r>
        <w:t>multiple</w:t>
      </w:r>
      <w:r>
        <w:rPr>
          <w:spacing w:val="-3"/>
        </w:rPr>
        <w:t xml:space="preserve"> </w:t>
      </w:r>
      <w:r>
        <w:t>units</w:t>
      </w:r>
      <w:r>
        <w:rPr>
          <w:spacing w:val="-5"/>
        </w:rPr>
        <w:t xml:space="preserve"> </w:t>
      </w:r>
      <w:r>
        <w:t>on</w:t>
      </w:r>
      <w:r>
        <w:rPr>
          <w:spacing w:val="-3"/>
        </w:rPr>
        <w:t xml:space="preserve"> </w:t>
      </w:r>
      <w:r>
        <w:t>single-family</w:t>
      </w:r>
      <w:r>
        <w:rPr>
          <w:spacing w:val="-4"/>
        </w:rPr>
        <w:t xml:space="preserve"> </w:t>
      </w:r>
      <w:r>
        <w:t>lots</w:t>
      </w:r>
      <w:r>
        <w:rPr>
          <w:spacing w:val="-5"/>
        </w:rPr>
        <w:t xml:space="preserve"> </w:t>
      </w:r>
      <w:r>
        <w:t>and</w:t>
      </w:r>
      <w:r>
        <w:rPr>
          <w:spacing w:val="-2"/>
        </w:rPr>
        <w:t xml:space="preserve"> </w:t>
      </w:r>
      <w:r>
        <w:t>limit local</w:t>
      </w:r>
      <w:r>
        <w:rPr>
          <w:spacing w:val="-2"/>
        </w:rPr>
        <w:t xml:space="preserve"> </w:t>
      </w:r>
      <w:r>
        <w:t>government’s</w:t>
      </w:r>
      <w:r>
        <w:rPr>
          <w:spacing w:val="-4"/>
        </w:rPr>
        <w:t xml:space="preserve"> </w:t>
      </w:r>
      <w:r>
        <w:t>ability</w:t>
      </w:r>
      <w:r>
        <w:rPr>
          <w:spacing w:val="-3"/>
        </w:rPr>
        <w:t xml:space="preserve"> </w:t>
      </w:r>
      <w:r>
        <w:t>to block</w:t>
      </w:r>
      <w:r>
        <w:rPr>
          <w:spacing w:val="-7"/>
        </w:rPr>
        <w:t xml:space="preserve"> </w:t>
      </w:r>
      <w:r>
        <w:t>new</w:t>
      </w:r>
      <w:r>
        <w:rPr>
          <w:spacing w:val="-3"/>
        </w:rPr>
        <w:t xml:space="preserve"> </w:t>
      </w:r>
      <w:r>
        <w:t>housing in certain</w:t>
      </w:r>
      <w:r>
        <w:rPr>
          <w:spacing w:val="-2"/>
        </w:rPr>
        <w:t xml:space="preserve"> </w:t>
      </w:r>
      <w:r>
        <w:t>circumstances,</w:t>
      </w:r>
      <w:r>
        <w:rPr>
          <w:spacing w:val="-3"/>
        </w:rPr>
        <w:t xml:space="preserve"> </w:t>
      </w:r>
      <w:r>
        <w:t>many</w:t>
      </w:r>
      <w:r>
        <w:rPr>
          <w:spacing w:val="-8"/>
        </w:rPr>
        <w:t xml:space="preserve"> </w:t>
      </w:r>
      <w:r>
        <w:t>barriers to</w:t>
      </w:r>
      <w:r>
        <w:rPr>
          <w:spacing w:val="-6"/>
        </w:rPr>
        <w:t xml:space="preserve"> </w:t>
      </w:r>
      <w:r>
        <w:t>infill</w:t>
      </w:r>
      <w:r>
        <w:rPr>
          <w:spacing w:val="-12"/>
        </w:rPr>
        <w:t xml:space="preserve"> </w:t>
      </w:r>
      <w:r>
        <w:t>development</w:t>
      </w:r>
      <w:r>
        <w:rPr>
          <w:spacing w:val="-11"/>
        </w:rPr>
        <w:t xml:space="preserve"> </w:t>
      </w:r>
      <w:r>
        <w:t>remain</w:t>
      </w:r>
      <w:r>
        <w:rPr>
          <w:spacing w:val="-7"/>
        </w:rPr>
        <w:t xml:space="preserve"> </w:t>
      </w:r>
      <w:r>
        <w:t>in</w:t>
      </w:r>
      <w:r>
        <w:rPr>
          <w:spacing w:val="-7"/>
        </w:rPr>
        <w:t xml:space="preserve"> </w:t>
      </w:r>
      <w:r>
        <w:t>place.</w:t>
      </w:r>
      <w:r>
        <w:rPr>
          <w:spacing w:val="-5"/>
        </w:rPr>
        <w:t xml:space="preserve"> </w:t>
      </w:r>
      <w:r>
        <w:t>One</w:t>
      </w:r>
      <w:r>
        <w:rPr>
          <w:spacing w:val="-12"/>
        </w:rPr>
        <w:t xml:space="preserve"> </w:t>
      </w:r>
      <w:r>
        <w:t>critical</w:t>
      </w:r>
      <w:r>
        <w:rPr>
          <w:spacing w:val="-8"/>
        </w:rPr>
        <w:t xml:space="preserve"> </w:t>
      </w:r>
      <w:r>
        <w:t>barrier</w:t>
      </w:r>
      <w:r>
        <w:rPr>
          <w:spacing w:val="-10"/>
        </w:rPr>
        <w:t xml:space="preserve"> </w:t>
      </w:r>
      <w:r>
        <w:t>is</w:t>
      </w:r>
      <w:r>
        <w:rPr>
          <w:spacing w:val="-9"/>
        </w:rPr>
        <w:t xml:space="preserve"> </w:t>
      </w:r>
      <w:r>
        <w:t>the</w:t>
      </w:r>
      <w:r>
        <w:rPr>
          <w:spacing w:val="-7"/>
        </w:rPr>
        <w:t xml:space="preserve"> </w:t>
      </w:r>
      <w:r>
        <w:t>high</w:t>
      </w:r>
      <w:r>
        <w:rPr>
          <w:spacing w:val="-7"/>
        </w:rPr>
        <w:t xml:space="preserve"> </w:t>
      </w:r>
      <w:r>
        <w:t>cost</w:t>
      </w:r>
      <w:r>
        <w:rPr>
          <w:spacing w:val="-6"/>
        </w:rPr>
        <w:t xml:space="preserve"> </w:t>
      </w:r>
      <w:r>
        <w:t>of</w:t>
      </w:r>
      <w:r>
        <w:rPr>
          <w:spacing w:val="-7"/>
        </w:rPr>
        <w:t xml:space="preserve"> </w:t>
      </w:r>
      <w:r>
        <w:t>infill development, considering the high costs of urban land prices, parking requi</w:t>
      </w:r>
      <w:r>
        <w:t>rements, construction costs, and the necessary infrastructure upgrades to make sites development-ready.</w:t>
      </w:r>
      <w:hyperlink w:anchor="_bookmark53" w:history="1">
        <w:r>
          <w:rPr>
            <w:position w:val="8"/>
            <w:sz w:val="14"/>
          </w:rPr>
          <w:t>54</w:t>
        </w:r>
      </w:hyperlink>
      <w:r>
        <w:rPr>
          <w:spacing w:val="25"/>
          <w:position w:val="8"/>
          <w:sz w:val="14"/>
        </w:rPr>
        <w:t xml:space="preserve"> </w:t>
      </w:r>
      <w:r>
        <w:t>Local</w:t>
      </w:r>
      <w:r>
        <w:rPr>
          <w:spacing w:val="-3"/>
        </w:rPr>
        <w:t xml:space="preserve"> </w:t>
      </w:r>
      <w:r>
        <w:t>jurisdictions</w:t>
      </w:r>
      <w:r>
        <w:rPr>
          <w:spacing w:val="-4"/>
        </w:rPr>
        <w:t xml:space="preserve"> </w:t>
      </w:r>
      <w:r>
        <w:rPr>
          <w:w w:val="105"/>
        </w:rPr>
        <w:t>–</w:t>
      </w:r>
      <w:r>
        <w:rPr>
          <w:spacing w:val="-12"/>
          <w:w w:val="105"/>
        </w:rPr>
        <w:t xml:space="preserve"> </w:t>
      </w:r>
      <w:r>
        <w:t>particularly</w:t>
      </w:r>
      <w:r>
        <w:rPr>
          <w:spacing w:val="-4"/>
        </w:rPr>
        <w:t xml:space="preserve"> </w:t>
      </w:r>
      <w:r>
        <w:t>since</w:t>
      </w:r>
      <w:r>
        <w:rPr>
          <w:spacing w:val="-3"/>
        </w:rPr>
        <w:t xml:space="preserve"> </w:t>
      </w:r>
      <w:r>
        <w:t>the</w:t>
      </w:r>
      <w:r>
        <w:rPr>
          <w:spacing w:val="-3"/>
        </w:rPr>
        <w:t xml:space="preserve"> </w:t>
      </w:r>
      <w:r>
        <w:t>elimination</w:t>
      </w:r>
      <w:r>
        <w:rPr>
          <w:spacing w:val="-8"/>
        </w:rPr>
        <w:t xml:space="preserve"> </w:t>
      </w:r>
      <w:r>
        <w:t>of redevelopment</w:t>
      </w:r>
      <w:r>
        <w:rPr>
          <w:spacing w:val="-7"/>
        </w:rPr>
        <w:t xml:space="preserve"> </w:t>
      </w:r>
      <w:r>
        <w:t>agencies</w:t>
      </w:r>
      <w:r>
        <w:rPr>
          <w:spacing w:val="-7"/>
        </w:rPr>
        <w:t xml:space="preserve"> </w:t>
      </w:r>
      <w:r>
        <w:t>in</w:t>
      </w:r>
      <w:r>
        <w:rPr>
          <w:spacing w:val="-5"/>
        </w:rPr>
        <w:t xml:space="preserve"> </w:t>
      </w:r>
      <w:r>
        <w:t>California</w:t>
      </w:r>
      <w:hyperlink w:anchor="_bookmark54" w:history="1">
        <w:r>
          <w:rPr>
            <w:position w:val="8"/>
            <w:sz w:val="14"/>
          </w:rPr>
          <w:t>55</w:t>
        </w:r>
      </w:hyperlink>
      <w:r>
        <w:rPr>
          <w:spacing w:val="21"/>
          <w:w w:val="105"/>
          <w:position w:val="8"/>
          <w:sz w:val="14"/>
        </w:rPr>
        <w:t xml:space="preserve"> </w:t>
      </w:r>
      <w:r>
        <w:rPr>
          <w:w w:val="105"/>
        </w:rPr>
        <w:t>–</w:t>
      </w:r>
      <w:r>
        <w:rPr>
          <w:spacing w:val="-10"/>
          <w:w w:val="105"/>
        </w:rPr>
        <w:t xml:space="preserve"> </w:t>
      </w:r>
      <w:r>
        <w:t>do</w:t>
      </w:r>
      <w:r>
        <w:rPr>
          <w:spacing w:val="-4"/>
        </w:rPr>
        <w:t xml:space="preserve"> </w:t>
      </w:r>
      <w:r>
        <w:t>not</w:t>
      </w:r>
      <w:r>
        <w:rPr>
          <w:spacing w:val="-4"/>
        </w:rPr>
        <w:t xml:space="preserve"> </w:t>
      </w:r>
      <w:r>
        <w:t>have</w:t>
      </w:r>
      <w:r>
        <w:rPr>
          <w:spacing w:val="-5"/>
        </w:rPr>
        <w:t xml:space="preserve"> </w:t>
      </w:r>
      <w:r>
        <w:t>the</w:t>
      </w:r>
      <w:r>
        <w:rPr>
          <w:spacing w:val="-5"/>
        </w:rPr>
        <w:t xml:space="preserve"> </w:t>
      </w:r>
      <w:r>
        <w:t>fiscal</w:t>
      </w:r>
      <w:r>
        <w:rPr>
          <w:spacing w:val="-6"/>
        </w:rPr>
        <w:t xml:space="preserve"> </w:t>
      </w:r>
      <w:r>
        <w:t>capacity</w:t>
      </w:r>
      <w:r>
        <w:rPr>
          <w:spacing w:val="-6"/>
        </w:rPr>
        <w:t xml:space="preserve"> </w:t>
      </w:r>
      <w:r>
        <w:t>to</w:t>
      </w:r>
      <w:r>
        <w:rPr>
          <w:spacing w:val="-10"/>
        </w:rPr>
        <w:t xml:space="preserve"> </w:t>
      </w:r>
      <w:r>
        <w:t>take</w:t>
      </w:r>
      <w:r>
        <w:rPr>
          <w:spacing w:val="-9"/>
        </w:rPr>
        <w:t xml:space="preserve"> </w:t>
      </w:r>
      <w:r>
        <w:t>on</w:t>
      </w:r>
      <w:r>
        <w:rPr>
          <w:spacing w:val="-5"/>
        </w:rPr>
        <w:t xml:space="preserve"> </w:t>
      </w:r>
      <w:r>
        <w:t>these costs at the required scale. Insufficient land may be zoned for housing, and developers may have to navigate a variety of numerous and opaque regulatory hurdles in the local</w:t>
      </w:r>
      <w:r>
        <w:t xml:space="preserve"> approval process.</w:t>
      </w:r>
      <w:hyperlink w:anchor="_bookmark55" w:history="1">
        <w:r>
          <w:rPr>
            <w:position w:val="8"/>
            <w:sz w:val="14"/>
          </w:rPr>
          <w:t>56</w:t>
        </w:r>
      </w:hyperlink>
      <w:r>
        <w:rPr>
          <w:spacing w:val="28"/>
          <w:position w:val="8"/>
          <w:sz w:val="14"/>
        </w:rPr>
        <w:t xml:space="preserve"> </w:t>
      </w:r>
      <w:r>
        <w:t>Implicit and covert biases</w:t>
      </w:r>
      <w:r>
        <w:rPr>
          <w:spacing w:val="-2"/>
        </w:rPr>
        <w:t xml:space="preserve"> </w:t>
      </w:r>
      <w:r>
        <w:t>in real</w:t>
      </w:r>
      <w:r>
        <w:rPr>
          <w:spacing w:val="-1"/>
        </w:rPr>
        <w:t xml:space="preserve"> </w:t>
      </w:r>
      <w:r>
        <w:t>estate</w:t>
      </w:r>
      <w:r>
        <w:rPr>
          <w:spacing w:val="-4"/>
        </w:rPr>
        <w:t xml:space="preserve"> </w:t>
      </w:r>
      <w:r>
        <w:t>practices, and</w:t>
      </w:r>
      <w:r>
        <w:rPr>
          <w:spacing w:val="-3"/>
        </w:rPr>
        <w:t xml:space="preserve"> </w:t>
      </w:r>
      <w:r>
        <w:t>deliberate action from incumbent residents who are resistant to new residents and neighborhood change, also represent important obstacles</w:t>
      </w:r>
      <w:r>
        <w:rPr>
          <w:spacing w:val="-1"/>
        </w:rPr>
        <w:t xml:space="preserve"> </w:t>
      </w:r>
      <w:r>
        <w:t>to infill</w:t>
      </w:r>
      <w:r>
        <w:t xml:space="preserve"> development, and perpetuate present-day neighborhood disparities.</w:t>
      </w:r>
    </w:p>
    <w:p w14:paraId="5418183D" w14:textId="77777777" w:rsidR="00C41784" w:rsidRDefault="00C41784">
      <w:pPr>
        <w:pStyle w:val="BodyText"/>
        <w:rPr>
          <w:sz w:val="20"/>
        </w:rPr>
      </w:pPr>
    </w:p>
    <w:p w14:paraId="3B66B0C1" w14:textId="77777777" w:rsidR="00C41784" w:rsidRDefault="00C41784">
      <w:pPr>
        <w:pStyle w:val="BodyText"/>
        <w:rPr>
          <w:sz w:val="20"/>
        </w:rPr>
      </w:pPr>
    </w:p>
    <w:p w14:paraId="6D97B8B9" w14:textId="77777777" w:rsidR="00C41784" w:rsidRDefault="00947520">
      <w:pPr>
        <w:pStyle w:val="BodyText"/>
        <w:spacing w:before="6"/>
        <w:rPr>
          <w:sz w:val="16"/>
        </w:rPr>
      </w:pPr>
      <w:r>
        <w:pict w14:anchorId="11CDBFE8">
          <v:rect id="docshape55" o:spid="_x0000_s2054" style="position:absolute;margin-left:64.8pt;margin-top:10.8pt;width:2in;height:.7pt;z-index:-15715328;mso-wrap-distance-left:0;mso-wrap-distance-right:0;mso-position-horizontal-relative:page" fillcolor="black" stroked="f">
            <w10:wrap type="topAndBottom" anchorx="page"/>
          </v:rect>
        </w:pict>
      </w:r>
    </w:p>
    <w:p w14:paraId="70967E86" w14:textId="77777777" w:rsidR="00C41784" w:rsidRDefault="00947520">
      <w:pPr>
        <w:spacing w:before="148"/>
        <w:ind w:left="155"/>
        <w:rPr>
          <w:sz w:val="20"/>
        </w:rPr>
      </w:pPr>
      <w:r>
        <w:rPr>
          <w:sz w:val="20"/>
          <w:vertAlign w:val="superscript"/>
        </w:rPr>
        <w:t>50</w:t>
      </w:r>
      <w:r>
        <w:rPr>
          <w:spacing w:val="9"/>
          <w:sz w:val="20"/>
        </w:rPr>
        <w:t xml:space="preserve"> </w:t>
      </w:r>
      <w:bookmarkStart w:id="114" w:name="_bookmark49"/>
      <w:bookmarkEnd w:id="114"/>
      <w:r>
        <w:rPr>
          <w:sz w:val="20"/>
        </w:rPr>
        <w:t>California</w:t>
      </w:r>
      <w:r>
        <w:rPr>
          <w:spacing w:val="-1"/>
          <w:sz w:val="20"/>
        </w:rPr>
        <w:t xml:space="preserve"> </w:t>
      </w:r>
      <w:r>
        <w:rPr>
          <w:sz w:val="20"/>
        </w:rPr>
        <w:t>Air</w:t>
      </w:r>
      <w:r>
        <w:rPr>
          <w:spacing w:val="-2"/>
          <w:sz w:val="20"/>
        </w:rPr>
        <w:t xml:space="preserve"> </w:t>
      </w:r>
      <w:r>
        <w:rPr>
          <w:sz w:val="20"/>
        </w:rPr>
        <w:t>Resources</w:t>
      </w:r>
      <w:r>
        <w:rPr>
          <w:spacing w:val="2"/>
          <w:sz w:val="20"/>
        </w:rPr>
        <w:t xml:space="preserve"> </w:t>
      </w:r>
      <w:r>
        <w:rPr>
          <w:sz w:val="20"/>
        </w:rPr>
        <w:t>Board.</w:t>
      </w:r>
      <w:r>
        <w:rPr>
          <w:spacing w:val="3"/>
          <w:sz w:val="20"/>
        </w:rPr>
        <w:t xml:space="preserve"> </w:t>
      </w:r>
      <w:r>
        <w:rPr>
          <w:i/>
          <w:sz w:val="20"/>
        </w:rPr>
        <w:t>2020 Mobile Source Strategy</w:t>
      </w:r>
      <w:r>
        <w:rPr>
          <w:sz w:val="20"/>
        </w:rPr>
        <w:t>,</w:t>
      </w:r>
      <w:r>
        <w:rPr>
          <w:spacing w:val="-2"/>
          <w:sz w:val="20"/>
        </w:rPr>
        <w:t xml:space="preserve"> </w:t>
      </w:r>
      <w:r>
        <w:rPr>
          <w:sz w:val="20"/>
        </w:rPr>
        <w:t>page</w:t>
      </w:r>
      <w:r>
        <w:rPr>
          <w:spacing w:val="1"/>
          <w:sz w:val="20"/>
        </w:rPr>
        <w:t xml:space="preserve"> </w:t>
      </w:r>
      <w:r>
        <w:rPr>
          <w:sz w:val="20"/>
        </w:rPr>
        <w:t>107.</w:t>
      </w:r>
      <w:r>
        <w:rPr>
          <w:spacing w:val="-2"/>
          <w:sz w:val="20"/>
        </w:rPr>
        <w:t xml:space="preserve"> </w:t>
      </w:r>
      <w:r>
        <w:rPr>
          <w:sz w:val="20"/>
        </w:rPr>
        <w:t xml:space="preserve">Available </w:t>
      </w:r>
      <w:r>
        <w:rPr>
          <w:spacing w:val="-5"/>
          <w:sz w:val="20"/>
        </w:rPr>
        <w:t>at:</w:t>
      </w:r>
    </w:p>
    <w:p w14:paraId="5880DB7B" w14:textId="77777777" w:rsidR="00C41784" w:rsidRDefault="00947520">
      <w:pPr>
        <w:spacing w:before="17"/>
        <w:ind w:left="155"/>
        <w:rPr>
          <w:i/>
          <w:sz w:val="20"/>
        </w:rPr>
      </w:pPr>
      <w:hyperlink r:id="rId79">
        <w:r>
          <w:rPr>
            <w:i/>
            <w:color w:val="0563C0"/>
            <w:w w:val="90"/>
            <w:sz w:val="20"/>
            <w:u w:val="single" w:color="0563C0"/>
          </w:rPr>
          <w:t>ht</w:t>
        </w:r>
        <w:bookmarkStart w:id="115" w:name="_bookmark50"/>
        <w:bookmarkEnd w:id="115"/>
        <w:r>
          <w:rPr>
            <w:i/>
            <w:color w:val="0563C0"/>
            <w:w w:val="90"/>
            <w:sz w:val="20"/>
            <w:u w:val="single" w:color="0563C0"/>
          </w:rPr>
          <w:t>tps://ww2.arb.ca.gov/sites/default/files/2021-</w:t>
        </w:r>
        <w:r>
          <w:rPr>
            <w:i/>
            <w:color w:val="0563C0"/>
            <w:spacing w:val="-2"/>
            <w:sz w:val="20"/>
            <w:u w:val="single" w:color="0563C0"/>
          </w:rPr>
          <w:t>12/2020_Mobile_Source_Strategy.pdf</w:t>
        </w:r>
      </w:hyperlink>
      <w:r>
        <w:rPr>
          <w:i/>
          <w:spacing w:val="-2"/>
          <w:sz w:val="20"/>
        </w:rPr>
        <w:t>.</w:t>
      </w:r>
    </w:p>
    <w:p w14:paraId="6270E0D0" w14:textId="77777777" w:rsidR="00C41784" w:rsidRDefault="00947520">
      <w:pPr>
        <w:spacing w:before="42" w:line="252" w:lineRule="auto"/>
        <w:ind w:left="155" w:right="114"/>
        <w:rPr>
          <w:i/>
          <w:sz w:val="20"/>
        </w:rPr>
      </w:pPr>
      <w:r>
        <w:rPr>
          <w:sz w:val="20"/>
          <w:vertAlign w:val="superscript"/>
        </w:rPr>
        <w:t>51</w:t>
      </w:r>
      <w:r>
        <w:rPr>
          <w:sz w:val="20"/>
        </w:rPr>
        <w:t xml:space="preserve"> Jaffe, E. 2016. “Where Sprawl Makes It Tougher to Rise Up the Social </w:t>
      </w:r>
      <w:r>
        <w:rPr>
          <w:sz w:val="20"/>
        </w:rPr>
        <w:t xml:space="preserve">Ranks.” Bloomberg. Available at: </w:t>
      </w:r>
      <w:hyperlink r:id="rId80">
        <w:r>
          <w:rPr>
            <w:i/>
            <w:color w:val="0563C0"/>
            <w:spacing w:val="-2"/>
            <w:w w:val="95"/>
            <w:sz w:val="20"/>
            <w:u w:val="single" w:color="0563C0"/>
          </w:rPr>
          <w:t>https://www.bloomberg.com/news/articles/2016-01-27/where-urban-</w:t>
        </w:r>
        <w:r>
          <w:rPr>
            <w:i/>
            <w:color w:val="0563C0"/>
            <w:spacing w:val="-2"/>
            <w:w w:val="95"/>
            <w:sz w:val="20"/>
            <w:u w:val="single" w:color="0563C0"/>
          </w:rPr>
          <w:t>sprawl-makes-it-tougher-for-the-poor-</w:t>
        </w:r>
      </w:hyperlink>
      <w:r>
        <w:rPr>
          <w:i/>
          <w:color w:val="0563C0"/>
          <w:spacing w:val="80"/>
          <w:sz w:val="20"/>
        </w:rPr>
        <w:t xml:space="preserve">  </w:t>
      </w:r>
      <w:hyperlink r:id="rId81">
        <w:r>
          <w:rPr>
            <w:i/>
            <w:color w:val="0563C0"/>
            <w:spacing w:val="-2"/>
            <w:sz w:val="20"/>
            <w:u w:val="single" w:color="0563C0"/>
          </w:rPr>
          <w:t>to</w:t>
        </w:r>
        <w:bookmarkStart w:id="116" w:name="_bookmark51"/>
        <w:bookmarkEnd w:id="116"/>
        <w:r>
          <w:rPr>
            <w:i/>
            <w:color w:val="0563C0"/>
            <w:spacing w:val="-2"/>
            <w:sz w:val="20"/>
            <w:u w:val="single" w:color="0563C0"/>
          </w:rPr>
          <w:t>-rise-up-the-social-and-economic-ranks</w:t>
        </w:r>
      </w:hyperlink>
      <w:r>
        <w:rPr>
          <w:i/>
          <w:spacing w:val="-2"/>
          <w:sz w:val="20"/>
        </w:rPr>
        <w:t>.</w:t>
      </w:r>
    </w:p>
    <w:p w14:paraId="1F6D7151" w14:textId="77777777" w:rsidR="00C41784" w:rsidRDefault="00947520">
      <w:pPr>
        <w:spacing w:before="31"/>
        <w:ind w:left="155"/>
        <w:rPr>
          <w:sz w:val="20"/>
        </w:rPr>
      </w:pPr>
      <w:r>
        <w:rPr>
          <w:sz w:val="20"/>
          <w:vertAlign w:val="superscript"/>
        </w:rPr>
        <w:t>52</w:t>
      </w:r>
      <w:r>
        <w:rPr>
          <w:spacing w:val="-1"/>
          <w:sz w:val="20"/>
        </w:rPr>
        <w:t xml:space="preserve"> </w:t>
      </w:r>
      <w:r>
        <w:rPr>
          <w:sz w:val="20"/>
        </w:rPr>
        <w:t>Lucas,</w:t>
      </w:r>
      <w:r>
        <w:rPr>
          <w:spacing w:val="-10"/>
          <w:sz w:val="20"/>
        </w:rPr>
        <w:t xml:space="preserve"> </w:t>
      </w:r>
      <w:r>
        <w:rPr>
          <w:sz w:val="20"/>
        </w:rPr>
        <w:t>K.</w:t>
      </w:r>
      <w:r>
        <w:rPr>
          <w:spacing w:val="-6"/>
          <w:sz w:val="20"/>
        </w:rPr>
        <w:t xml:space="preserve"> </w:t>
      </w:r>
      <w:r>
        <w:rPr>
          <w:sz w:val="20"/>
        </w:rPr>
        <w:t>2012.</w:t>
      </w:r>
      <w:r>
        <w:rPr>
          <w:spacing w:val="-11"/>
          <w:sz w:val="20"/>
        </w:rPr>
        <w:t xml:space="preserve"> </w:t>
      </w:r>
      <w:r>
        <w:rPr>
          <w:sz w:val="20"/>
        </w:rPr>
        <w:t>“Transport</w:t>
      </w:r>
      <w:r>
        <w:rPr>
          <w:spacing w:val="-10"/>
          <w:sz w:val="20"/>
        </w:rPr>
        <w:t xml:space="preserve"> </w:t>
      </w:r>
      <w:r>
        <w:rPr>
          <w:sz w:val="20"/>
        </w:rPr>
        <w:t>and</w:t>
      </w:r>
      <w:r>
        <w:rPr>
          <w:spacing w:val="-9"/>
          <w:sz w:val="20"/>
        </w:rPr>
        <w:t xml:space="preserve"> </w:t>
      </w:r>
      <w:r>
        <w:rPr>
          <w:sz w:val="20"/>
        </w:rPr>
        <w:t>social</w:t>
      </w:r>
      <w:r>
        <w:rPr>
          <w:spacing w:val="-12"/>
          <w:sz w:val="20"/>
        </w:rPr>
        <w:t xml:space="preserve"> </w:t>
      </w:r>
      <w:r>
        <w:rPr>
          <w:sz w:val="20"/>
        </w:rPr>
        <w:t>exclusion:</w:t>
      </w:r>
      <w:r>
        <w:rPr>
          <w:spacing w:val="-11"/>
          <w:sz w:val="20"/>
        </w:rPr>
        <w:t xml:space="preserve"> </w:t>
      </w:r>
      <w:r>
        <w:rPr>
          <w:sz w:val="20"/>
        </w:rPr>
        <w:t>Where</w:t>
      </w:r>
      <w:r>
        <w:rPr>
          <w:spacing w:val="-8"/>
          <w:sz w:val="20"/>
        </w:rPr>
        <w:t xml:space="preserve"> </w:t>
      </w:r>
      <w:r>
        <w:rPr>
          <w:sz w:val="20"/>
        </w:rPr>
        <w:t>are</w:t>
      </w:r>
      <w:r>
        <w:rPr>
          <w:spacing w:val="-9"/>
          <w:sz w:val="20"/>
        </w:rPr>
        <w:t xml:space="preserve"> </w:t>
      </w:r>
      <w:r>
        <w:rPr>
          <w:sz w:val="20"/>
        </w:rPr>
        <w:t>we</w:t>
      </w:r>
      <w:r>
        <w:rPr>
          <w:spacing w:val="-12"/>
          <w:sz w:val="20"/>
        </w:rPr>
        <w:t xml:space="preserve"> </w:t>
      </w:r>
      <w:r>
        <w:rPr>
          <w:sz w:val="20"/>
        </w:rPr>
        <w:t>now?”</w:t>
      </w:r>
      <w:r>
        <w:rPr>
          <w:spacing w:val="-10"/>
          <w:sz w:val="20"/>
        </w:rPr>
        <w:t xml:space="preserve"> </w:t>
      </w:r>
      <w:r>
        <w:rPr>
          <w:i/>
          <w:sz w:val="20"/>
        </w:rPr>
        <w:t>Transport</w:t>
      </w:r>
      <w:r>
        <w:rPr>
          <w:i/>
          <w:spacing w:val="-11"/>
          <w:sz w:val="20"/>
        </w:rPr>
        <w:t xml:space="preserve"> </w:t>
      </w:r>
      <w:r>
        <w:rPr>
          <w:i/>
          <w:sz w:val="20"/>
        </w:rPr>
        <w:t>Policy</w:t>
      </w:r>
      <w:r>
        <w:rPr>
          <w:sz w:val="20"/>
        </w:rPr>
        <w:t>,</w:t>
      </w:r>
      <w:r>
        <w:rPr>
          <w:spacing w:val="-10"/>
          <w:sz w:val="20"/>
        </w:rPr>
        <w:t xml:space="preserve"> </w:t>
      </w:r>
      <w:r>
        <w:rPr>
          <w:sz w:val="20"/>
        </w:rPr>
        <w:t>20,</w:t>
      </w:r>
      <w:r>
        <w:rPr>
          <w:spacing w:val="-6"/>
          <w:sz w:val="20"/>
        </w:rPr>
        <w:t xml:space="preserve"> </w:t>
      </w:r>
      <w:r>
        <w:rPr>
          <w:sz w:val="20"/>
        </w:rPr>
        <w:t>105-</w:t>
      </w:r>
      <w:r>
        <w:rPr>
          <w:spacing w:val="-4"/>
          <w:sz w:val="20"/>
        </w:rPr>
        <w:t>113.</w:t>
      </w:r>
    </w:p>
    <w:p w14:paraId="44A0FD87" w14:textId="77777777" w:rsidR="00C41784" w:rsidRDefault="00947520">
      <w:pPr>
        <w:spacing w:before="51" w:line="254" w:lineRule="auto"/>
        <w:ind w:left="155" w:right="122"/>
        <w:rPr>
          <w:i/>
          <w:sz w:val="20"/>
        </w:rPr>
      </w:pPr>
      <w:r>
        <w:rPr>
          <w:sz w:val="20"/>
          <w:vertAlign w:val="superscript"/>
        </w:rPr>
        <w:t>53</w:t>
      </w:r>
      <w:r>
        <w:rPr>
          <w:sz w:val="20"/>
        </w:rPr>
        <w:t xml:space="preserve"> </w:t>
      </w:r>
      <w:bookmarkStart w:id="117" w:name="_bookmark52"/>
      <w:bookmarkEnd w:id="117"/>
      <w:r>
        <w:rPr>
          <w:sz w:val="20"/>
        </w:rPr>
        <w:t>One in three households in the state doesn’t earn enough money to meet their basic needs, per the Statewide Housing Plan. California Department of Housing and Commu</w:t>
      </w:r>
      <w:r>
        <w:rPr>
          <w:sz w:val="20"/>
        </w:rPr>
        <w:t xml:space="preserve">nity Development. 2022. </w:t>
      </w:r>
      <w:r>
        <w:rPr>
          <w:i/>
          <w:sz w:val="20"/>
        </w:rPr>
        <w:t>Statewide H</w:t>
      </w:r>
      <w:bookmarkStart w:id="118" w:name="_bookmark53"/>
      <w:bookmarkEnd w:id="118"/>
      <w:r>
        <w:rPr>
          <w:i/>
          <w:sz w:val="20"/>
        </w:rPr>
        <w:t>ousing</w:t>
      </w:r>
      <w:r>
        <w:rPr>
          <w:i/>
          <w:spacing w:val="-16"/>
          <w:sz w:val="20"/>
        </w:rPr>
        <w:t xml:space="preserve"> </w:t>
      </w:r>
      <w:r>
        <w:rPr>
          <w:i/>
          <w:sz w:val="20"/>
        </w:rPr>
        <w:t>Plan.</w:t>
      </w:r>
      <w:r>
        <w:rPr>
          <w:i/>
          <w:spacing w:val="-15"/>
          <w:sz w:val="20"/>
        </w:rPr>
        <w:t xml:space="preserve"> </w:t>
      </w:r>
      <w:r>
        <w:rPr>
          <w:sz w:val="20"/>
        </w:rPr>
        <w:t>Available</w:t>
      </w:r>
      <w:r>
        <w:rPr>
          <w:spacing w:val="-15"/>
          <w:sz w:val="20"/>
        </w:rPr>
        <w:t xml:space="preserve"> </w:t>
      </w:r>
      <w:r>
        <w:rPr>
          <w:sz w:val="20"/>
        </w:rPr>
        <w:t>at:</w:t>
      </w:r>
      <w:r>
        <w:rPr>
          <w:spacing w:val="-12"/>
          <w:sz w:val="20"/>
        </w:rPr>
        <w:t xml:space="preserve"> </w:t>
      </w:r>
      <w:hyperlink r:id="rId82">
        <w:r>
          <w:rPr>
            <w:i/>
            <w:color w:val="0563C0"/>
            <w:sz w:val="20"/>
            <w:u w:val="single" w:color="0563C0"/>
          </w:rPr>
          <w:t>https://www.hcd.ca.gov/docs/statewide-housing-plan.pdf</w:t>
        </w:r>
      </w:hyperlink>
    </w:p>
    <w:p w14:paraId="6F2AFA5C" w14:textId="77777777" w:rsidR="00C41784" w:rsidRDefault="00947520">
      <w:pPr>
        <w:spacing w:before="30"/>
        <w:ind w:left="155"/>
        <w:rPr>
          <w:i/>
          <w:sz w:val="20"/>
        </w:rPr>
      </w:pPr>
      <w:r>
        <w:rPr>
          <w:sz w:val="20"/>
          <w:vertAlign w:val="superscript"/>
        </w:rPr>
        <w:t>54</w:t>
      </w:r>
      <w:r>
        <w:rPr>
          <w:spacing w:val="13"/>
          <w:sz w:val="20"/>
        </w:rPr>
        <w:t xml:space="preserve"> </w:t>
      </w:r>
      <w:r>
        <w:rPr>
          <w:sz w:val="20"/>
        </w:rPr>
        <w:t>California</w:t>
      </w:r>
      <w:r>
        <w:rPr>
          <w:spacing w:val="7"/>
          <w:sz w:val="20"/>
        </w:rPr>
        <w:t xml:space="preserve"> </w:t>
      </w:r>
      <w:r>
        <w:rPr>
          <w:sz w:val="20"/>
        </w:rPr>
        <w:t>Department</w:t>
      </w:r>
      <w:r>
        <w:rPr>
          <w:spacing w:val="2"/>
          <w:sz w:val="20"/>
        </w:rPr>
        <w:t xml:space="preserve"> </w:t>
      </w:r>
      <w:r>
        <w:rPr>
          <w:sz w:val="20"/>
        </w:rPr>
        <w:t>of</w:t>
      </w:r>
      <w:r>
        <w:rPr>
          <w:spacing w:val="3"/>
          <w:sz w:val="20"/>
        </w:rPr>
        <w:t xml:space="preserve"> </w:t>
      </w:r>
      <w:r>
        <w:rPr>
          <w:sz w:val="20"/>
        </w:rPr>
        <w:t>Housing</w:t>
      </w:r>
      <w:r>
        <w:rPr>
          <w:spacing w:val="2"/>
          <w:sz w:val="20"/>
        </w:rPr>
        <w:t xml:space="preserve"> </w:t>
      </w:r>
      <w:r>
        <w:rPr>
          <w:sz w:val="20"/>
        </w:rPr>
        <w:t>and</w:t>
      </w:r>
      <w:r>
        <w:rPr>
          <w:spacing w:val="2"/>
          <w:sz w:val="20"/>
        </w:rPr>
        <w:t xml:space="preserve"> </w:t>
      </w:r>
      <w:r>
        <w:rPr>
          <w:sz w:val="20"/>
        </w:rPr>
        <w:t>Community</w:t>
      </w:r>
      <w:r>
        <w:rPr>
          <w:spacing w:val="4"/>
          <w:sz w:val="20"/>
        </w:rPr>
        <w:t xml:space="preserve"> </w:t>
      </w:r>
      <w:r>
        <w:rPr>
          <w:sz w:val="20"/>
        </w:rPr>
        <w:t>Development.</w:t>
      </w:r>
      <w:r>
        <w:rPr>
          <w:spacing w:val="1"/>
          <w:sz w:val="20"/>
        </w:rPr>
        <w:t xml:space="preserve"> </w:t>
      </w:r>
      <w:r>
        <w:rPr>
          <w:sz w:val="20"/>
        </w:rPr>
        <w:t>2022.</w:t>
      </w:r>
      <w:r>
        <w:rPr>
          <w:spacing w:val="6"/>
          <w:sz w:val="20"/>
        </w:rPr>
        <w:t xml:space="preserve"> </w:t>
      </w:r>
      <w:r>
        <w:rPr>
          <w:i/>
          <w:sz w:val="20"/>
        </w:rPr>
        <w:t>Statewide</w:t>
      </w:r>
      <w:r>
        <w:rPr>
          <w:i/>
          <w:spacing w:val="4"/>
          <w:sz w:val="20"/>
        </w:rPr>
        <w:t xml:space="preserve"> </w:t>
      </w:r>
      <w:r>
        <w:rPr>
          <w:i/>
          <w:sz w:val="20"/>
        </w:rPr>
        <w:t>Housing</w:t>
      </w:r>
      <w:r>
        <w:rPr>
          <w:i/>
          <w:spacing w:val="1"/>
          <w:sz w:val="20"/>
        </w:rPr>
        <w:t xml:space="preserve"> </w:t>
      </w:r>
      <w:r>
        <w:rPr>
          <w:i/>
          <w:spacing w:val="-2"/>
          <w:sz w:val="20"/>
        </w:rPr>
        <w:t>Plan.</w:t>
      </w:r>
    </w:p>
    <w:p w14:paraId="5ED37EDA" w14:textId="77777777" w:rsidR="00C41784" w:rsidRDefault="00947520">
      <w:pPr>
        <w:spacing w:before="17"/>
        <w:ind w:left="155"/>
        <w:rPr>
          <w:i/>
          <w:sz w:val="20"/>
        </w:rPr>
      </w:pPr>
      <w:r>
        <w:rPr>
          <w:w w:val="95"/>
          <w:sz w:val="20"/>
        </w:rPr>
        <w:t>Available</w:t>
      </w:r>
      <w:r>
        <w:rPr>
          <w:spacing w:val="22"/>
          <w:sz w:val="20"/>
        </w:rPr>
        <w:t xml:space="preserve"> </w:t>
      </w:r>
      <w:r>
        <w:rPr>
          <w:w w:val="95"/>
          <w:sz w:val="20"/>
        </w:rPr>
        <w:t>at:</w:t>
      </w:r>
      <w:r>
        <w:rPr>
          <w:spacing w:val="27"/>
          <w:sz w:val="20"/>
        </w:rPr>
        <w:t xml:space="preserve"> </w:t>
      </w:r>
      <w:hyperlink r:id="rId83">
        <w:r>
          <w:rPr>
            <w:i/>
            <w:color w:val="0563C0"/>
            <w:w w:val="95"/>
            <w:sz w:val="20"/>
            <w:u w:val="single" w:color="0563C0"/>
          </w:rPr>
          <w:t>https://www.hcd.ca.gov/docs/statewide-housing-</w:t>
        </w:r>
        <w:r>
          <w:rPr>
            <w:i/>
            <w:color w:val="0563C0"/>
            <w:spacing w:val="-2"/>
            <w:w w:val="95"/>
            <w:sz w:val="20"/>
            <w:u w:val="single" w:color="0563C0"/>
          </w:rPr>
          <w:t>plan.pdf</w:t>
        </w:r>
      </w:hyperlink>
    </w:p>
    <w:p w14:paraId="72B64C88" w14:textId="77777777" w:rsidR="00C41784" w:rsidRDefault="00947520">
      <w:pPr>
        <w:spacing w:before="99" w:line="249" w:lineRule="auto"/>
        <w:ind w:left="155" w:right="114"/>
        <w:rPr>
          <w:sz w:val="20"/>
        </w:rPr>
      </w:pPr>
      <w:r>
        <w:rPr>
          <w:sz w:val="20"/>
          <w:vertAlign w:val="superscript"/>
        </w:rPr>
        <w:t>55</w:t>
      </w:r>
      <w:r>
        <w:rPr>
          <w:sz w:val="20"/>
        </w:rPr>
        <w:t xml:space="preserve"> </w:t>
      </w:r>
      <w:bookmarkStart w:id="119" w:name="_bookmark54"/>
      <w:bookmarkEnd w:id="119"/>
      <w:r>
        <w:rPr>
          <w:sz w:val="20"/>
        </w:rPr>
        <w:t>There are</w:t>
      </w:r>
      <w:r>
        <w:rPr>
          <w:spacing w:val="-1"/>
          <w:sz w:val="20"/>
        </w:rPr>
        <w:t xml:space="preserve"> </w:t>
      </w:r>
      <w:r>
        <w:rPr>
          <w:sz w:val="20"/>
        </w:rPr>
        <w:t>replacements to redevelopment, such</w:t>
      </w:r>
      <w:r>
        <w:rPr>
          <w:spacing w:val="-1"/>
          <w:sz w:val="20"/>
        </w:rPr>
        <w:t xml:space="preserve"> </w:t>
      </w:r>
      <w:r>
        <w:rPr>
          <w:sz w:val="20"/>
        </w:rPr>
        <w:t>as Enhanced Infrastru</w:t>
      </w:r>
      <w:r>
        <w:rPr>
          <w:sz w:val="20"/>
        </w:rPr>
        <w:t>cture</w:t>
      </w:r>
      <w:r>
        <w:rPr>
          <w:spacing w:val="-1"/>
          <w:sz w:val="20"/>
        </w:rPr>
        <w:t xml:space="preserve"> </w:t>
      </w:r>
      <w:r>
        <w:rPr>
          <w:sz w:val="20"/>
        </w:rPr>
        <w:t xml:space="preserve">Financing Districts (EIFDs), </w:t>
      </w:r>
      <w:r>
        <w:rPr>
          <w:w w:val="95"/>
          <w:sz w:val="20"/>
        </w:rPr>
        <w:t xml:space="preserve">the Infill Infrastructure Grant Program (IIG), and impact fees; they are just much smaller, not widely utilized, </w:t>
      </w:r>
      <w:r>
        <w:rPr>
          <w:sz w:val="20"/>
        </w:rPr>
        <w:t>and may offer their own barriers.</w:t>
      </w:r>
    </w:p>
    <w:p w14:paraId="56A2E75B" w14:textId="77777777" w:rsidR="00C41784" w:rsidRDefault="00947520">
      <w:pPr>
        <w:spacing w:before="29"/>
        <w:ind w:left="155"/>
        <w:rPr>
          <w:i/>
          <w:sz w:val="20"/>
        </w:rPr>
      </w:pPr>
      <w:r>
        <w:rPr>
          <w:sz w:val="20"/>
          <w:vertAlign w:val="superscript"/>
        </w:rPr>
        <w:t>56</w:t>
      </w:r>
      <w:r>
        <w:rPr>
          <w:spacing w:val="13"/>
          <w:sz w:val="20"/>
        </w:rPr>
        <w:t xml:space="preserve"> </w:t>
      </w:r>
      <w:bookmarkStart w:id="120" w:name="_bookmark55"/>
      <w:bookmarkEnd w:id="120"/>
      <w:r>
        <w:rPr>
          <w:sz w:val="20"/>
        </w:rPr>
        <w:t>California</w:t>
      </w:r>
      <w:r>
        <w:rPr>
          <w:spacing w:val="7"/>
          <w:sz w:val="20"/>
        </w:rPr>
        <w:t xml:space="preserve"> </w:t>
      </w:r>
      <w:r>
        <w:rPr>
          <w:sz w:val="20"/>
        </w:rPr>
        <w:t>Department</w:t>
      </w:r>
      <w:r>
        <w:rPr>
          <w:spacing w:val="2"/>
          <w:sz w:val="20"/>
        </w:rPr>
        <w:t xml:space="preserve"> </w:t>
      </w:r>
      <w:r>
        <w:rPr>
          <w:sz w:val="20"/>
        </w:rPr>
        <w:t>of</w:t>
      </w:r>
      <w:r>
        <w:rPr>
          <w:spacing w:val="3"/>
          <w:sz w:val="20"/>
        </w:rPr>
        <w:t xml:space="preserve"> </w:t>
      </w:r>
      <w:r>
        <w:rPr>
          <w:sz w:val="20"/>
        </w:rPr>
        <w:t>Housing</w:t>
      </w:r>
      <w:r>
        <w:rPr>
          <w:spacing w:val="2"/>
          <w:sz w:val="20"/>
        </w:rPr>
        <w:t xml:space="preserve"> </w:t>
      </w:r>
      <w:r>
        <w:rPr>
          <w:sz w:val="20"/>
        </w:rPr>
        <w:t>and</w:t>
      </w:r>
      <w:r>
        <w:rPr>
          <w:spacing w:val="2"/>
          <w:sz w:val="20"/>
        </w:rPr>
        <w:t xml:space="preserve"> </w:t>
      </w:r>
      <w:r>
        <w:rPr>
          <w:sz w:val="20"/>
        </w:rPr>
        <w:t>Community</w:t>
      </w:r>
      <w:r>
        <w:rPr>
          <w:spacing w:val="4"/>
          <w:sz w:val="20"/>
        </w:rPr>
        <w:t xml:space="preserve"> </w:t>
      </w:r>
      <w:r>
        <w:rPr>
          <w:sz w:val="20"/>
        </w:rPr>
        <w:t>Development.</w:t>
      </w:r>
      <w:r>
        <w:rPr>
          <w:spacing w:val="1"/>
          <w:sz w:val="20"/>
        </w:rPr>
        <w:t xml:space="preserve"> </w:t>
      </w:r>
      <w:r>
        <w:rPr>
          <w:sz w:val="20"/>
        </w:rPr>
        <w:t>2022.</w:t>
      </w:r>
      <w:r>
        <w:rPr>
          <w:spacing w:val="6"/>
          <w:sz w:val="20"/>
        </w:rPr>
        <w:t xml:space="preserve"> </w:t>
      </w:r>
      <w:r>
        <w:rPr>
          <w:i/>
          <w:sz w:val="20"/>
        </w:rPr>
        <w:t>Statewide</w:t>
      </w:r>
      <w:r>
        <w:rPr>
          <w:i/>
          <w:spacing w:val="4"/>
          <w:sz w:val="20"/>
        </w:rPr>
        <w:t xml:space="preserve"> </w:t>
      </w:r>
      <w:r>
        <w:rPr>
          <w:i/>
          <w:sz w:val="20"/>
        </w:rPr>
        <w:t>Housing</w:t>
      </w:r>
      <w:r>
        <w:rPr>
          <w:i/>
          <w:spacing w:val="1"/>
          <w:sz w:val="20"/>
        </w:rPr>
        <w:t xml:space="preserve"> </w:t>
      </w:r>
      <w:r>
        <w:rPr>
          <w:i/>
          <w:spacing w:val="-2"/>
          <w:sz w:val="20"/>
        </w:rPr>
        <w:t>Plan.</w:t>
      </w:r>
    </w:p>
    <w:p w14:paraId="429261E7" w14:textId="77777777" w:rsidR="00C41784" w:rsidRDefault="00947520">
      <w:pPr>
        <w:spacing w:before="18"/>
        <w:ind w:left="155"/>
        <w:rPr>
          <w:i/>
          <w:sz w:val="20"/>
        </w:rPr>
      </w:pPr>
      <w:r>
        <w:rPr>
          <w:w w:val="95"/>
          <w:sz w:val="20"/>
        </w:rPr>
        <w:t>Available</w:t>
      </w:r>
      <w:r>
        <w:rPr>
          <w:spacing w:val="23"/>
          <w:sz w:val="20"/>
        </w:rPr>
        <w:t xml:space="preserve"> </w:t>
      </w:r>
      <w:r>
        <w:rPr>
          <w:w w:val="95"/>
          <w:sz w:val="20"/>
        </w:rPr>
        <w:t>at:</w:t>
      </w:r>
      <w:r>
        <w:rPr>
          <w:spacing w:val="27"/>
          <w:sz w:val="20"/>
        </w:rPr>
        <w:t xml:space="preserve"> </w:t>
      </w:r>
      <w:hyperlink r:id="rId84">
        <w:r>
          <w:rPr>
            <w:i/>
            <w:color w:val="0563C0"/>
            <w:w w:val="95"/>
            <w:sz w:val="20"/>
            <w:u w:val="single" w:color="0563C0"/>
          </w:rPr>
          <w:t>https://www.hcd.ca.gov/docs/statewide-housing-</w:t>
        </w:r>
        <w:r>
          <w:rPr>
            <w:i/>
            <w:color w:val="0563C0"/>
            <w:spacing w:val="-2"/>
            <w:w w:val="95"/>
            <w:sz w:val="20"/>
            <w:u w:val="single" w:color="0563C0"/>
          </w:rPr>
          <w:t>plan.pdf</w:t>
        </w:r>
      </w:hyperlink>
    </w:p>
    <w:p w14:paraId="04C2BE94" w14:textId="77777777" w:rsidR="00C41784" w:rsidRDefault="00C41784">
      <w:pPr>
        <w:rPr>
          <w:sz w:val="20"/>
        </w:rPr>
        <w:sectPr w:rsidR="00C41784">
          <w:pgSz w:w="12240" w:h="15840"/>
          <w:pgMar w:top="1540" w:right="1180" w:bottom="1280" w:left="1140" w:header="838" w:footer="1088" w:gutter="0"/>
          <w:cols w:space="720"/>
        </w:sectPr>
      </w:pPr>
    </w:p>
    <w:p w14:paraId="3E15D735" w14:textId="77777777" w:rsidR="00C41784" w:rsidRDefault="00947520">
      <w:pPr>
        <w:pStyle w:val="BodyText"/>
        <w:spacing w:before="91" w:line="242" w:lineRule="auto"/>
        <w:ind w:left="155" w:right="199"/>
        <w:rPr>
          <w:sz w:val="14"/>
        </w:rPr>
      </w:pPr>
      <w:bookmarkStart w:id="121" w:name="3.4.1_Vision"/>
      <w:bookmarkStart w:id="122" w:name="3.4.2_Objectives"/>
      <w:bookmarkEnd w:id="121"/>
      <w:bookmarkEnd w:id="122"/>
      <w:r>
        <w:lastRenderedPageBreak/>
        <w:t>Another</w:t>
      </w:r>
      <w:r>
        <w:rPr>
          <w:spacing w:val="-6"/>
        </w:rPr>
        <w:t xml:space="preserve"> </w:t>
      </w:r>
      <w:r>
        <w:t>critical</w:t>
      </w:r>
      <w:r>
        <w:rPr>
          <w:spacing w:val="-7"/>
        </w:rPr>
        <w:t xml:space="preserve"> </w:t>
      </w:r>
      <w:r>
        <w:t>step</w:t>
      </w:r>
      <w:r>
        <w:rPr>
          <w:spacing w:val="-6"/>
        </w:rPr>
        <w:t xml:space="preserve"> </w:t>
      </w:r>
      <w:r>
        <w:t>is</w:t>
      </w:r>
      <w:r>
        <w:rPr>
          <w:spacing w:val="-9"/>
        </w:rPr>
        <w:t xml:space="preserve"> </w:t>
      </w:r>
      <w:r>
        <w:t>to</w:t>
      </w:r>
      <w:r>
        <w:rPr>
          <w:spacing w:val="-7"/>
        </w:rPr>
        <w:t xml:space="preserve"> </w:t>
      </w:r>
      <w:r>
        <w:t>accelerate</w:t>
      </w:r>
      <w:r>
        <w:rPr>
          <w:spacing w:val="-12"/>
        </w:rPr>
        <w:t xml:space="preserve"> </w:t>
      </w:r>
      <w:r>
        <w:t>production</w:t>
      </w:r>
      <w:r>
        <w:rPr>
          <w:spacing w:val="-7"/>
        </w:rPr>
        <w:t xml:space="preserve"> </w:t>
      </w:r>
      <w:r>
        <w:t>of</w:t>
      </w:r>
      <w:r>
        <w:rPr>
          <w:spacing w:val="-7"/>
        </w:rPr>
        <w:t xml:space="preserve"> </w:t>
      </w:r>
      <w:r>
        <w:t>a</w:t>
      </w:r>
      <w:r>
        <w:rPr>
          <w:spacing w:val="-12"/>
        </w:rPr>
        <w:t xml:space="preserve"> </w:t>
      </w:r>
      <w:r>
        <w:t>greater</w:t>
      </w:r>
      <w:r>
        <w:rPr>
          <w:spacing w:val="-6"/>
        </w:rPr>
        <w:t xml:space="preserve"> </w:t>
      </w:r>
      <w:r>
        <w:t>diversity</w:t>
      </w:r>
      <w:r>
        <w:rPr>
          <w:spacing w:val="-8"/>
        </w:rPr>
        <w:t xml:space="preserve"> </w:t>
      </w:r>
      <w:r>
        <w:t>of</w:t>
      </w:r>
      <w:r>
        <w:rPr>
          <w:spacing w:val="-11"/>
        </w:rPr>
        <w:t xml:space="preserve"> </w:t>
      </w:r>
      <w:r>
        <w:t>housing</w:t>
      </w:r>
      <w:r>
        <w:rPr>
          <w:spacing w:val="-10"/>
        </w:rPr>
        <w:t xml:space="preserve"> </w:t>
      </w:r>
      <w:r>
        <w:t>types</w:t>
      </w:r>
      <w:r>
        <w:rPr>
          <w:spacing w:val="-9"/>
        </w:rPr>
        <w:t xml:space="preserve"> </w:t>
      </w:r>
      <w:r>
        <w:t>in climate-smart</w:t>
      </w:r>
      <w:r>
        <w:rPr>
          <w:spacing w:val="-10"/>
        </w:rPr>
        <w:t xml:space="preserve"> </w:t>
      </w:r>
      <w:r>
        <w:t>locations.</w:t>
      </w:r>
      <w:r>
        <w:rPr>
          <w:spacing w:val="-11"/>
        </w:rPr>
        <w:t xml:space="preserve"> </w:t>
      </w:r>
      <w:r>
        <w:t>According</w:t>
      </w:r>
      <w:r>
        <w:rPr>
          <w:spacing w:val="-10"/>
        </w:rPr>
        <w:t xml:space="preserve"> </w:t>
      </w:r>
      <w:r>
        <w:t>to</w:t>
      </w:r>
      <w:r>
        <w:rPr>
          <w:spacing w:val="-10"/>
        </w:rPr>
        <w:t xml:space="preserve"> </w:t>
      </w:r>
      <w:r>
        <w:t>the</w:t>
      </w:r>
      <w:r>
        <w:rPr>
          <w:spacing w:val="-11"/>
        </w:rPr>
        <w:t xml:space="preserve"> </w:t>
      </w:r>
      <w:r>
        <w:t>latest</w:t>
      </w:r>
      <w:r>
        <w:rPr>
          <w:spacing w:val="-10"/>
        </w:rPr>
        <w:t xml:space="preserve"> </w:t>
      </w:r>
      <w:r>
        <w:t>Statewide</w:t>
      </w:r>
      <w:r>
        <w:rPr>
          <w:spacing w:val="-11"/>
        </w:rPr>
        <w:t xml:space="preserve"> </w:t>
      </w:r>
      <w:r>
        <w:t>Housing</w:t>
      </w:r>
      <w:r>
        <w:rPr>
          <w:spacing w:val="-10"/>
        </w:rPr>
        <w:t xml:space="preserve"> </w:t>
      </w:r>
      <w:r>
        <w:t>Plan</w:t>
      </w:r>
      <w:r>
        <w:rPr>
          <w:spacing w:val="-8"/>
        </w:rPr>
        <w:t xml:space="preserve"> </w:t>
      </w:r>
      <w:r>
        <w:t>(SHP),</w:t>
      </w:r>
      <w:r>
        <w:rPr>
          <w:spacing w:val="-11"/>
        </w:rPr>
        <w:t xml:space="preserve"> </w:t>
      </w:r>
      <w:r>
        <w:t>California must build more than 2.5 million new homes in the current eight-year housing need cycle, and no fewer than one million of those homes mu</w:t>
      </w:r>
      <w:r>
        <w:t>st meet the needs of lower- income households.</w:t>
      </w:r>
      <w:hyperlink w:anchor="_bookmark56" w:history="1">
        <w:r>
          <w:rPr>
            <w:position w:val="8"/>
            <w:sz w:val="14"/>
          </w:rPr>
          <w:t>57</w:t>
        </w:r>
      </w:hyperlink>
      <w:r>
        <w:rPr>
          <w:spacing w:val="31"/>
          <w:position w:val="8"/>
          <w:sz w:val="14"/>
        </w:rPr>
        <w:t xml:space="preserve"> </w:t>
      </w:r>
      <w:commentRangeStart w:id="123"/>
      <w:r>
        <w:t>The State’s vision, as articulated in the</w:t>
      </w:r>
      <w:r>
        <w:rPr>
          <w:spacing w:val="-1"/>
        </w:rPr>
        <w:t xml:space="preserve"> </w:t>
      </w:r>
      <w:r>
        <w:t>SHP, is to provide these homes</w:t>
      </w:r>
      <w:r>
        <w:rPr>
          <w:spacing w:val="-1"/>
        </w:rPr>
        <w:t xml:space="preserve"> </w:t>
      </w:r>
      <w:r>
        <w:t>in climate-smart areas, areas with</w:t>
      </w:r>
      <w:r>
        <w:rPr>
          <w:spacing w:val="-4"/>
        </w:rPr>
        <w:t xml:space="preserve"> </w:t>
      </w:r>
      <w:r>
        <w:t>high</w:t>
      </w:r>
      <w:r>
        <w:rPr>
          <w:spacing w:val="-4"/>
        </w:rPr>
        <w:t xml:space="preserve"> </w:t>
      </w:r>
      <w:r>
        <w:t>access</w:t>
      </w:r>
      <w:r>
        <w:rPr>
          <w:spacing w:val="-1"/>
        </w:rPr>
        <w:t xml:space="preserve"> </w:t>
      </w:r>
      <w:r>
        <w:t>to opportunities</w:t>
      </w:r>
      <w:r>
        <w:rPr>
          <w:spacing w:val="-1"/>
        </w:rPr>
        <w:t xml:space="preserve"> </w:t>
      </w:r>
      <w:r>
        <w:t>and services that reduce the need to dr</w:t>
      </w:r>
      <w:r>
        <w:t>ive and mitigate climate change, while also reducing costs to government in infrastructure development, operations, and maintenance</w:t>
      </w:r>
      <w:commentRangeEnd w:id="123"/>
      <w:r w:rsidR="00206AF5">
        <w:rPr>
          <w:rStyle w:val="CommentReference"/>
        </w:rPr>
        <w:commentReference w:id="123"/>
      </w:r>
      <w:r>
        <w:t>. Efforts to accelerate</w:t>
      </w:r>
      <w:r>
        <w:rPr>
          <w:spacing w:val="-7"/>
        </w:rPr>
        <w:t xml:space="preserve"> </w:t>
      </w:r>
      <w:r>
        <w:t>housing</w:t>
      </w:r>
      <w:r>
        <w:rPr>
          <w:spacing w:val="-2"/>
        </w:rPr>
        <w:t xml:space="preserve"> </w:t>
      </w:r>
      <w:r>
        <w:t>production</w:t>
      </w:r>
      <w:r>
        <w:rPr>
          <w:spacing w:val="-1"/>
        </w:rPr>
        <w:t xml:space="preserve"> </w:t>
      </w:r>
      <w:r>
        <w:t>should</w:t>
      </w:r>
      <w:r>
        <w:rPr>
          <w:spacing w:val="-6"/>
        </w:rPr>
        <w:t xml:space="preserve"> </w:t>
      </w:r>
      <w:r>
        <w:t>be</w:t>
      </w:r>
      <w:r>
        <w:rPr>
          <w:spacing w:val="-3"/>
        </w:rPr>
        <w:t xml:space="preserve"> </w:t>
      </w:r>
      <w:r>
        <w:t>complemented</w:t>
      </w:r>
      <w:r>
        <w:rPr>
          <w:spacing w:val="-2"/>
        </w:rPr>
        <w:t xml:space="preserve"> </w:t>
      </w:r>
      <w:r>
        <w:t>with</w:t>
      </w:r>
      <w:r>
        <w:rPr>
          <w:spacing w:val="-3"/>
        </w:rPr>
        <w:t xml:space="preserve"> </w:t>
      </w:r>
      <w:r>
        <w:t>bold</w:t>
      </w:r>
      <w:r>
        <w:rPr>
          <w:spacing w:val="-2"/>
        </w:rPr>
        <w:t xml:space="preserve"> </w:t>
      </w:r>
      <w:r>
        <w:t>initiatives</w:t>
      </w:r>
      <w:r>
        <w:rPr>
          <w:spacing w:val="-5"/>
        </w:rPr>
        <w:t xml:space="preserve"> </w:t>
      </w:r>
      <w:r>
        <w:t>to</w:t>
      </w:r>
      <w:r>
        <w:rPr>
          <w:spacing w:val="-2"/>
        </w:rPr>
        <w:t xml:space="preserve"> </w:t>
      </w:r>
      <w:r>
        <w:t>preserve existing affordable housing and protect vulnerable communities</w:t>
      </w:r>
      <w:r>
        <w:rPr>
          <w:spacing w:val="-1"/>
        </w:rPr>
        <w:t xml:space="preserve"> </w:t>
      </w:r>
      <w:r>
        <w:t>through continuation of expiring affordability covenants, anti-displacement and</w:t>
      </w:r>
      <w:r>
        <w:rPr>
          <w:spacing w:val="-2"/>
        </w:rPr>
        <w:t xml:space="preserve"> </w:t>
      </w:r>
      <w:r>
        <w:t>tenant protection services</w:t>
      </w:r>
      <w:r>
        <w:rPr>
          <w:spacing w:val="-1"/>
        </w:rPr>
        <w:t xml:space="preserve"> </w:t>
      </w:r>
      <w:r>
        <w:t>and resources, and climate adaptation upgrades to existing affordable housing</w:t>
      </w:r>
      <w:r>
        <w:t>.</w:t>
      </w:r>
      <w:hyperlink w:anchor="_bookmark57" w:history="1">
        <w:r>
          <w:rPr>
            <w:position w:val="8"/>
            <w:sz w:val="14"/>
          </w:rPr>
          <w:t>58</w:t>
        </w:r>
      </w:hyperlink>
    </w:p>
    <w:p w14:paraId="66EDE2DE" w14:textId="77777777" w:rsidR="00C41784" w:rsidRDefault="00947520">
      <w:pPr>
        <w:pStyle w:val="Heading3"/>
        <w:numPr>
          <w:ilvl w:val="2"/>
          <w:numId w:val="8"/>
        </w:numPr>
        <w:tabs>
          <w:tab w:val="left" w:pos="896"/>
        </w:tabs>
        <w:spacing w:before="141"/>
        <w:ind w:hanging="741"/>
      </w:pPr>
      <w:r>
        <w:rPr>
          <w:color w:val="0E597B"/>
          <w:spacing w:val="-2"/>
        </w:rPr>
        <w:t>Vision</w:t>
      </w:r>
    </w:p>
    <w:p w14:paraId="4F255DF3" w14:textId="77777777" w:rsidR="00C41784" w:rsidRDefault="00947520">
      <w:pPr>
        <w:pStyle w:val="BodyText"/>
        <w:spacing w:before="145" w:line="244" w:lineRule="auto"/>
        <w:ind w:left="155" w:right="114"/>
      </w:pPr>
      <w:commentRangeStart w:id="124"/>
      <w:r>
        <w:t>The</w:t>
      </w:r>
      <w:r>
        <w:rPr>
          <w:spacing w:val="-8"/>
        </w:rPr>
        <w:t xml:space="preserve"> </w:t>
      </w:r>
      <w:r>
        <w:t>vision</w:t>
      </w:r>
      <w:r>
        <w:rPr>
          <w:spacing w:val="-9"/>
        </w:rPr>
        <w:t xml:space="preserve"> </w:t>
      </w:r>
      <w:r>
        <w:t>for</w:t>
      </w:r>
      <w:r>
        <w:rPr>
          <w:spacing w:val="-13"/>
        </w:rPr>
        <w:t xml:space="preserve"> </w:t>
      </w:r>
      <w:r>
        <w:t>meeting</w:t>
      </w:r>
      <w:r>
        <w:rPr>
          <w:spacing w:val="-8"/>
        </w:rPr>
        <w:t xml:space="preserve"> </w:t>
      </w:r>
      <w:r>
        <w:t>the</w:t>
      </w:r>
      <w:r>
        <w:rPr>
          <w:spacing w:val="-9"/>
        </w:rPr>
        <w:t xml:space="preserve"> </w:t>
      </w:r>
      <w:r>
        <w:t>State’s</w:t>
      </w:r>
      <w:r>
        <w:rPr>
          <w:spacing w:val="-11"/>
        </w:rPr>
        <w:t xml:space="preserve"> </w:t>
      </w:r>
      <w:r>
        <w:t>carbon</w:t>
      </w:r>
      <w:r>
        <w:rPr>
          <w:spacing w:val="-9"/>
        </w:rPr>
        <w:t xml:space="preserve"> </w:t>
      </w:r>
      <w:r>
        <w:t>neutrality</w:t>
      </w:r>
      <w:r>
        <w:rPr>
          <w:spacing w:val="-15"/>
        </w:rPr>
        <w:t xml:space="preserve"> </w:t>
      </w:r>
      <w:r>
        <w:t>goal</w:t>
      </w:r>
      <w:r>
        <w:rPr>
          <w:spacing w:val="-10"/>
        </w:rPr>
        <w:t xml:space="preserve"> </w:t>
      </w:r>
      <w:r>
        <w:t>no</w:t>
      </w:r>
      <w:r>
        <w:rPr>
          <w:spacing w:val="-8"/>
        </w:rPr>
        <w:t xml:space="preserve"> </w:t>
      </w:r>
      <w:r>
        <w:t>later</w:t>
      </w:r>
      <w:r>
        <w:rPr>
          <w:spacing w:val="-8"/>
        </w:rPr>
        <w:t xml:space="preserve"> </w:t>
      </w:r>
      <w:r>
        <w:t>than</w:t>
      </w:r>
      <w:r>
        <w:rPr>
          <w:spacing w:val="-8"/>
        </w:rPr>
        <w:t xml:space="preserve"> </w:t>
      </w:r>
      <w:r>
        <w:t>2045,</w:t>
      </w:r>
      <w:r>
        <w:rPr>
          <w:spacing w:val="-9"/>
        </w:rPr>
        <w:t xml:space="preserve"> </w:t>
      </w:r>
      <w:r>
        <w:t>and</w:t>
      </w:r>
      <w:r>
        <w:rPr>
          <w:spacing w:val="-8"/>
        </w:rPr>
        <w:t xml:space="preserve"> </w:t>
      </w:r>
      <w:r>
        <w:t>advance equity, California will have:</w:t>
      </w:r>
      <w:commentRangeEnd w:id="124"/>
      <w:r w:rsidR="00CA4E03">
        <w:rPr>
          <w:rStyle w:val="CommentReference"/>
        </w:rPr>
        <w:commentReference w:id="124"/>
      </w:r>
    </w:p>
    <w:p w14:paraId="6792246B" w14:textId="77777777" w:rsidR="00C41784" w:rsidRDefault="00947520">
      <w:pPr>
        <w:pStyle w:val="ListParagraph"/>
        <w:numPr>
          <w:ilvl w:val="3"/>
          <w:numId w:val="8"/>
        </w:numPr>
        <w:tabs>
          <w:tab w:val="left" w:pos="876"/>
        </w:tabs>
        <w:spacing w:before="156" w:line="244" w:lineRule="auto"/>
        <w:ind w:right="806"/>
        <w:rPr>
          <w:sz w:val="14"/>
        </w:rPr>
      </w:pPr>
      <w:r>
        <w:rPr>
          <w:sz w:val="24"/>
        </w:rPr>
        <w:t>Future</w:t>
      </w:r>
      <w:r>
        <w:rPr>
          <w:spacing w:val="-19"/>
          <w:sz w:val="24"/>
        </w:rPr>
        <w:t xml:space="preserve"> </w:t>
      </w:r>
      <w:r>
        <w:rPr>
          <w:sz w:val="24"/>
        </w:rPr>
        <w:t>growth</w:t>
      </w:r>
      <w:r>
        <w:rPr>
          <w:spacing w:val="-18"/>
          <w:sz w:val="24"/>
        </w:rPr>
        <w:t xml:space="preserve"> </w:t>
      </w:r>
      <w:r>
        <w:rPr>
          <w:sz w:val="24"/>
        </w:rPr>
        <w:t>focused</w:t>
      </w:r>
      <w:r>
        <w:rPr>
          <w:spacing w:val="-18"/>
          <w:sz w:val="24"/>
        </w:rPr>
        <w:t xml:space="preserve"> </w:t>
      </w:r>
      <w:r>
        <w:rPr>
          <w:sz w:val="24"/>
        </w:rPr>
        <w:t>on</w:t>
      </w:r>
      <w:r>
        <w:rPr>
          <w:spacing w:val="-18"/>
          <w:sz w:val="24"/>
        </w:rPr>
        <w:t xml:space="preserve"> </w:t>
      </w:r>
      <w:r>
        <w:rPr>
          <w:sz w:val="24"/>
        </w:rPr>
        <w:t>infill</w:t>
      </w:r>
      <w:r>
        <w:rPr>
          <w:spacing w:val="-18"/>
          <w:sz w:val="24"/>
        </w:rPr>
        <w:t xml:space="preserve"> </w:t>
      </w:r>
      <w:r>
        <w:rPr>
          <w:sz w:val="24"/>
        </w:rPr>
        <w:t>sites</w:t>
      </w:r>
      <w:r>
        <w:rPr>
          <w:spacing w:val="-18"/>
          <w:sz w:val="24"/>
        </w:rPr>
        <w:t xml:space="preserve"> </w:t>
      </w:r>
      <w:r>
        <w:rPr>
          <w:sz w:val="24"/>
        </w:rPr>
        <w:t>and</w:t>
      </w:r>
      <w:r>
        <w:rPr>
          <w:spacing w:val="-18"/>
          <w:sz w:val="24"/>
        </w:rPr>
        <w:t xml:space="preserve"> </w:t>
      </w:r>
      <w:r>
        <w:rPr>
          <w:sz w:val="24"/>
        </w:rPr>
        <w:t>other</w:t>
      </w:r>
      <w:r>
        <w:rPr>
          <w:spacing w:val="-18"/>
          <w:sz w:val="24"/>
        </w:rPr>
        <w:t xml:space="preserve"> </w:t>
      </w:r>
      <w:r>
        <w:rPr>
          <w:sz w:val="24"/>
        </w:rPr>
        <w:t>climate-smart,</w:t>
      </w:r>
      <w:r>
        <w:rPr>
          <w:spacing w:val="-18"/>
          <w:sz w:val="24"/>
        </w:rPr>
        <w:t xml:space="preserve"> </w:t>
      </w:r>
      <w:r>
        <w:rPr>
          <w:sz w:val="24"/>
        </w:rPr>
        <w:t>transportation- efficient areas</w:t>
      </w:r>
      <w:r>
        <w:rPr>
          <w:sz w:val="24"/>
        </w:rPr>
        <w:t xml:space="preserve"> appropriately planned for growth.</w:t>
      </w:r>
      <w:hyperlink w:anchor="_bookmark58" w:history="1">
        <w:r>
          <w:rPr>
            <w:position w:val="8"/>
            <w:sz w:val="14"/>
          </w:rPr>
          <w:t>59</w:t>
        </w:r>
      </w:hyperlink>
    </w:p>
    <w:p w14:paraId="6C8C0159" w14:textId="77777777" w:rsidR="00C41784" w:rsidRDefault="00947520">
      <w:pPr>
        <w:pStyle w:val="ListParagraph"/>
        <w:numPr>
          <w:ilvl w:val="3"/>
          <w:numId w:val="8"/>
        </w:numPr>
        <w:tabs>
          <w:tab w:val="left" w:pos="876"/>
        </w:tabs>
        <w:spacing w:line="244" w:lineRule="auto"/>
        <w:ind w:right="679"/>
        <w:rPr>
          <w:sz w:val="14"/>
        </w:rPr>
      </w:pPr>
      <w:r>
        <w:rPr>
          <w:sz w:val="24"/>
        </w:rPr>
        <w:t>The</w:t>
      </w:r>
      <w:r>
        <w:rPr>
          <w:spacing w:val="-11"/>
          <w:sz w:val="24"/>
        </w:rPr>
        <w:t xml:space="preserve"> </w:t>
      </w:r>
      <w:r>
        <w:rPr>
          <w:sz w:val="24"/>
        </w:rPr>
        <w:t>ability</w:t>
      </w:r>
      <w:r>
        <w:rPr>
          <w:spacing w:val="-12"/>
          <w:sz w:val="24"/>
        </w:rPr>
        <w:t xml:space="preserve"> </w:t>
      </w:r>
      <w:r>
        <w:rPr>
          <w:sz w:val="24"/>
        </w:rPr>
        <w:t>for</w:t>
      </w:r>
      <w:r>
        <w:rPr>
          <w:spacing w:val="-10"/>
          <w:sz w:val="24"/>
        </w:rPr>
        <w:t xml:space="preserve"> </w:t>
      </w:r>
      <w:r>
        <w:rPr>
          <w:sz w:val="24"/>
        </w:rPr>
        <w:t>every</w:t>
      </w:r>
      <w:r>
        <w:rPr>
          <w:spacing w:val="-12"/>
          <w:sz w:val="24"/>
        </w:rPr>
        <w:t xml:space="preserve"> </w:t>
      </w:r>
      <w:r>
        <w:rPr>
          <w:sz w:val="24"/>
        </w:rPr>
        <w:t>Californian</w:t>
      </w:r>
      <w:r>
        <w:rPr>
          <w:spacing w:val="-10"/>
          <w:sz w:val="24"/>
        </w:rPr>
        <w:t xml:space="preserve"> </w:t>
      </w:r>
      <w:r>
        <w:rPr>
          <w:sz w:val="24"/>
        </w:rPr>
        <w:t>to</w:t>
      </w:r>
      <w:r>
        <w:rPr>
          <w:spacing w:val="-10"/>
          <w:sz w:val="24"/>
        </w:rPr>
        <w:t xml:space="preserve"> </w:t>
      </w:r>
      <w:r>
        <w:rPr>
          <w:sz w:val="24"/>
        </w:rPr>
        <w:t>live,</w:t>
      </w:r>
      <w:r>
        <w:rPr>
          <w:spacing w:val="-12"/>
          <w:sz w:val="24"/>
        </w:rPr>
        <w:t xml:space="preserve"> </w:t>
      </w:r>
      <w:r>
        <w:rPr>
          <w:sz w:val="24"/>
        </w:rPr>
        <w:t>work,</w:t>
      </w:r>
      <w:r>
        <w:rPr>
          <w:spacing w:val="-16"/>
          <w:sz w:val="24"/>
        </w:rPr>
        <w:t xml:space="preserve"> </w:t>
      </w:r>
      <w:r>
        <w:rPr>
          <w:sz w:val="24"/>
        </w:rPr>
        <w:t>and</w:t>
      </w:r>
      <w:r>
        <w:rPr>
          <w:spacing w:val="-10"/>
          <w:sz w:val="24"/>
        </w:rPr>
        <w:t xml:space="preserve"> </w:t>
      </w:r>
      <w:r>
        <w:rPr>
          <w:sz w:val="24"/>
        </w:rPr>
        <w:t>play</w:t>
      </w:r>
      <w:r>
        <w:rPr>
          <w:spacing w:val="-12"/>
          <w:sz w:val="24"/>
        </w:rPr>
        <w:t xml:space="preserve"> </w:t>
      </w:r>
      <w:r>
        <w:rPr>
          <w:sz w:val="24"/>
        </w:rPr>
        <w:t>in</w:t>
      </w:r>
      <w:r>
        <w:rPr>
          <w:spacing w:val="-10"/>
          <w:sz w:val="24"/>
        </w:rPr>
        <w:t xml:space="preserve"> </w:t>
      </w:r>
      <w:r>
        <w:rPr>
          <w:sz w:val="24"/>
        </w:rPr>
        <w:t>climate-smart, transportation-efficient</w:t>
      </w:r>
      <w:r>
        <w:rPr>
          <w:spacing w:val="-19"/>
          <w:sz w:val="24"/>
        </w:rPr>
        <w:t xml:space="preserve"> </w:t>
      </w:r>
      <w:r>
        <w:rPr>
          <w:sz w:val="24"/>
        </w:rPr>
        <w:t>communities</w:t>
      </w:r>
      <w:r>
        <w:rPr>
          <w:spacing w:val="-18"/>
          <w:sz w:val="24"/>
        </w:rPr>
        <w:t xml:space="preserve"> </w:t>
      </w:r>
      <w:r>
        <w:rPr>
          <w:sz w:val="24"/>
        </w:rPr>
        <w:t>that</w:t>
      </w:r>
      <w:r>
        <w:rPr>
          <w:spacing w:val="-18"/>
          <w:sz w:val="24"/>
        </w:rPr>
        <w:t xml:space="preserve"> </w:t>
      </w:r>
      <w:r>
        <w:rPr>
          <w:sz w:val="24"/>
        </w:rPr>
        <w:t>provide</w:t>
      </w:r>
      <w:r>
        <w:rPr>
          <w:spacing w:val="-18"/>
          <w:sz w:val="24"/>
        </w:rPr>
        <w:t xml:space="preserve"> </w:t>
      </w:r>
      <w:r>
        <w:rPr>
          <w:sz w:val="24"/>
        </w:rPr>
        <w:t>travel</w:t>
      </w:r>
      <w:r>
        <w:rPr>
          <w:spacing w:val="-18"/>
          <w:sz w:val="24"/>
        </w:rPr>
        <w:t xml:space="preserve"> </w:t>
      </w:r>
      <w:r>
        <w:rPr>
          <w:sz w:val="24"/>
        </w:rPr>
        <w:t>choices</w:t>
      </w:r>
      <w:r>
        <w:rPr>
          <w:spacing w:val="-18"/>
          <w:sz w:val="24"/>
        </w:rPr>
        <w:t xml:space="preserve"> </w:t>
      </w:r>
      <w:r>
        <w:rPr>
          <w:sz w:val="24"/>
        </w:rPr>
        <w:t>and</w:t>
      </w:r>
      <w:r>
        <w:rPr>
          <w:spacing w:val="-18"/>
          <w:sz w:val="24"/>
        </w:rPr>
        <w:t xml:space="preserve"> </w:t>
      </w:r>
      <w:r>
        <w:rPr>
          <w:sz w:val="24"/>
        </w:rPr>
        <w:t>access</w:t>
      </w:r>
      <w:r>
        <w:rPr>
          <w:spacing w:val="-18"/>
          <w:sz w:val="24"/>
        </w:rPr>
        <w:t xml:space="preserve"> </w:t>
      </w:r>
      <w:r>
        <w:rPr>
          <w:sz w:val="24"/>
        </w:rPr>
        <w:t xml:space="preserve">to </w:t>
      </w:r>
      <w:r>
        <w:rPr>
          <w:spacing w:val="-2"/>
          <w:sz w:val="24"/>
        </w:rPr>
        <w:t>opportunity.</w:t>
      </w:r>
      <w:hyperlink w:anchor="_bookmark59" w:history="1">
        <w:r>
          <w:rPr>
            <w:spacing w:val="-2"/>
            <w:position w:val="8"/>
            <w:sz w:val="14"/>
          </w:rPr>
          <w:t>60</w:t>
        </w:r>
      </w:hyperlink>
    </w:p>
    <w:p w14:paraId="521CA36D" w14:textId="77777777" w:rsidR="00C41784" w:rsidRDefault="00947520">
      <w:pPr>
        <w:pStyle w:val="Heading3"/>
        <w:numPr>
          <w:ilvl w:val="2"/>
          <w:numId w:val="8"/>
        </w:numPr>
        <w:tabs>
          <w:tab w:val="left" w:pos="900"/>
        </w:tabs>
        <w:spacing w:before="159"/>
        <w:ind w:left="900" w:hanging="745"/>
      </w:pPr>
      <w:r>
        <w:rPr>
          <w:color w:val="0E597B"/>
          <w:spacing w:val="-2"/>
        </w:rPr>
        <w:t>Objectives</w:t>
      </w:r>
    </w:p>
    <w:p w14:paraId="2FB65C3F" w14:textId="77777777" w:rsidR="00C41784" w:rsidRDefault="00947520">
      <w:pPr>
        <w:pStyle w:val="BodyText"/>
        <w:spacing w:before="149"/>
        <w:ind w:left="155"/>
      </w:pPr>
      <w:r>
        <w:t>To</w:t>
      </w:r>
      <w:r>
        <w:rPr>
          <w:spacing w:val="-19"/>
        </w:rPr>
        <w:t xml:space="preserve"> </w:t>
      </w:r>
      <w:r>
        <w:t>achieve</w:t>
      </w:r>
      <w:r>
        <w:rPr>
          <w:spacing w:val="-18"/>
        </w:rPr>
        <w:t xml:space="preserve"> </w:t>
      </w:r>
      <w:r>
        <w:t>this</w:t>
      </w:r>
      <w:r>
        <w:rPr>
          <w:spacing w:val="-18"/>
        </w:rPr>
        <w:t xml:space="preserve"> </w:t>
      </w:r>
      <w:r>
        <w:t>vision,</w:t>
      </w:r>
      <w:r>
        <w:rPr>
          <w:spacing w:val="-18"/>
        </w:rPr>
        <w:t xml:space="preserve"> </w:t>
      </w:r>
      <w:r>
        <w:t>the</w:t>
      </w:r>
      <w:r>
        <w:rPr>
          <w:spacing w:val="-17"/>
        </w:rPr>
        <w:t xml:space="preserve"> </w:t>
      </w:r>
      <w:r>
        <w:t>State</w:t>
      </w:r>
      <w:r>
        <w:rPr>
          <w:spacing w:val="-17"/>
        </w:rPr>
        <w:t xml:space="preserve"> </w:t>
      </w:r>
      <w:r>
        <w:rPr>
          <w:spacing w:val="-2"/>
        </w:rPr>
        <w:t>should:</w:t>
      </w:r>
    </w:p>
    <w:p w14:paraId="01FDB9F4" w14:textId="77777777" w:rsidR="00C41784" w:rsidRDefault="00947520">
      <w:pPr>
        <w:pStyle w:val="ListParagraph"/>
        <w:numPr>
          <w:ilvl w:val="0"/>
          <w:numId w:val="1"/>
        </w:numPr>
        <w:tabs>
          <w:tab w:val="left" w:pos="876"/>
        </w:tabs>
        <w:spacing w:before="168" w:line="244" w:lineRule="auto"/>
        <w:ind w:right="464"/>
        <w:rPr>
          <w:sz w:val="24"/>
        </w:rPr>
      </w:pPr>
      <w:r>
        <w:rPr>
          <w:b/>
          <w:sz w:val="24"/>
        </w:rPr>
        <w:t>Accelerate</w:t>
      </w:r>
      <w:r>
        <w:rPr>
          <w:b/>
          <w:spacing w:val="-13"/>
          <w:sz w:val="24"/>
        </w:rPr>
        <w:t xml:space="preserve"> </w:t>
      </w:r>
      <w:r>
        <w:rPr>
          <w:b/>
          <w:sz w:val="24"/>
        </w:rPr>
        <w:t>infill</w:t>
      </w:r>
      <w:r>
        <w:rPr>
          <w:b/>
          <w:spacing w:val="-17"/>
          <w:sz w:val="24"/>
        </w:rPr>
        <w:t xml:space="preserve"> </w:t>
      </w:r>
      <w:r>
        <w:rPr>
          <w:b/>
          <w:sz w:val="24"/>
        </w:rPr>
        <w:t>development</w:t>
      </w:r>
      <w:r>
        <w:rPr>
          <w:b/>
          <w:spacing w:val="-16"/>
          <w:sz w:val="24"/>
        </w:rPr>
        <w:t xml:space="preserve"> </w:t>
      </w:r>
      <w:r>
        <w:rPr>
          <w:b/>
          <w:sz w:val="24"/>
        </w:rPr>
        <w:t>in</w:t>
      </w:r>
      <w:r>
        <w:rPr>
          <w:b/>
          <w:spacing w:val="-17"/>
          <w:sz w:val="24"/>
        </w:rPr>
        <w:t xml:space="preserve"> </w:t>
      </w:r>
      <w:r>
        <w:rPr>
          <w:b/>
          <w:sz w:val="24"/>
        </w:rPr>
        <w:t>existing</w:t>
      </w:r>
      <w:r>
        <w:rPr>
          <w:b/>
          <w:spacing w:val="-13"/>
          <w:sz w:val="24"/>
        </w:rPr>
        <w:t xml:space="preserve"> </w:t>
      </w:r>
      <w:r>
        <w:rPr>
          <w:b/>
          <w:sz w:val="24"/>
        </w:rPr>
        <w:t>transportation-efficient</w:t>
      </w:r>
      <w:r>
        <w:rPr>
          <w:b/>
          <w:spacing w:val="-16"/>
          <w:sz w:val="24"/>
        </w:rPr>
        <w:t xml:space="preserve"> </w:t>
      </w:r>
      <w:r>
        <w:rPr>
          <w:b/>
          <w:sz w:val="24"/>
        </w:rPr>
        <w:t>places,</w:t>
      </w:r>
      <w:r>
        <w:rPr>
          <w:b/>
          <w:spacing w:val="-17"/>
          <w:sz w:val="24"/>
        </w:rPr>
        <w:t xml:space="preserve"> </w:t>
      </w:r>
      <w:r>
        <w:rPr>
          <w:b/>
          <w:sz w:val="24"/>
        </w:rPr>
        <w:t>and deploy strategic resources to create more transportation-efficient infill locations.</w:t>
      </w:r>
      <w:r>
        <w:rPr>
          <w:b/>
          <w:spacing w:val="-11"/>
          <w:sz w:val="24"/>
        </w:rPr>
        <w:t xml:space="preserve"> </w:t>
      </w:r>
      <w:r>
        <w:rPr>
          <w:sz w:val="24"/>
        </w:rPr>
        <w:t>To</w:t>
      </w:r>
      <w:r>
        <w:rPr>
          <w:spacing w:val="-10"/>
          <w:sz w:val="24"/>
        </w:rPr>
        <w:t xml:space="preserve"> </w:t>
      </w:r>
      <w:r>
        <w:rPr>
          <w:sz w:val="24"/>
        </w:rPr>
        <w:t>increase</w:t>
      </w:r>
      <w:r>
        <w:rPr>
          <w:spacing w:val="-11"/>
          <w:sz w:val="24"/>
        </w:rPr>
        <w:t xml:space="preserve"> </w:t>
      </w:r>
      <w:r>
        <w:rPr>
          <w:sz w:val="24"/>
        </w:rPr>
        <w:t>investment</w:t>
      </w:r>
      <w:r>
        <w:rPr>
          <w:spacing w:val="-10"/>
          <w:sz w:val="24"/>
        </w:rPr>
        <w:t xml:space="preserve"> </w:t>
      </w:r>
      <w:r>
        <w:rPr>
          <w:sz w:val="24"/>
        </w:rPr>
        <w:t>in</w:t>
      </w:r>
      <w:r>
        <w:rPr>
          <w:spacing w:val="-14"/>
          <w:sz w:val="24"/>
        </w:rPr>
        <w:t xml:space="preserve"> </w:t>
      </w:r>
      <w:r>
        <w:rPr>
          <w:sz w:val="24"/>
        </w:rPr>
        <w:t>under-resourced</w:t>
      </w:r>
      <w:r>
        <w:rPr>
          <w:spacing w:val="-10"/>
          <w:sz w:val="24"/>
        </w:rPr>
        <w:t xml:space="preserve"> </w:t>
      </w:r>
      <w:r>
        <w:rPr>
          <w:sz w:val="24"/>
        </w:rPr>
        <w:t>communities,</w:t>
      </w:r>
      <w:r>
        <w:rPr>
          <w:spacing w:val="-11"/>
          <w:sz w:val="24"/>
        </w:rPr>
        <w:t xml:space="preserve"> </w:t>
      </w:r>
      <w:r>
        <w:rPr>
          <w:sz w:val="24"/>
        </w:rPr>
        <w:t>and</w:t>
      </w:r>
      <w:r>
        <w:rPr>
          <w:spacing w:val="-10"/>
          <w:sz w:val="24"/>
        </w:rPr>
        <w:t xml:space="preserve"> </w:t>
      </w:r>
      <w:r>
        <w:rPr>
          <w:sz w:val="24"/>
        </w:rPr>
        <w:t xml:space="preserve">expand access to high-resource neighborhoods, a combination of the following actions should be pursued: </w:t>
      </w:r>
      <w:proofErr w:type="spellStart"/>
      <w:r>
        <w:rPr>
          <w:sz w:val="24"/>
        </w:rPr>
        <w:t>i</w:t>
      </w:r>
      <w:proofErr w:type="spellEnd"/>
      <w:r>
        <w:rPr>
          <w:sz w:val="24"/>
        </w:rPr>
        <w:t>) p</w:t>
      </w:r>
      <w:r>
        <w:rPr>
          <w:sz w:val="24"/>
        </w:rPr>
        <w:t>roviding financial and educational tools, resources, and</w:t>
      </w:r>
    </w:p>
    <w:p w14:paraId="7DD369AD" w14:textId="77777777" w:rsidR="00C41784" w:rsidRDefault="00947520">
      <w:pPr>
        <w:pStyle w:val="BodyText"/>
        <w:spacing w:before="3"/>
        <w:rPr>
          <w:sz w:val="29"/>
        </w:rPr>
      </w:pPr>
      <w:r>
        <w:pict w14:anchorId="1D47D6CA">
          <v:rect id="docshape56" o:spid="_x0000_s2053" style="position:absolute;margin-left:64.8pt;margin-top:18.2pt;width:2in;height:.7pt;z-index:-15714816;mso-wrap-distance-left:0;mso-wrap-distance-right:0;mso-position-horizontal-relative:page" fillcolor="black" stroked="f">
            <w10:wrap type="topAndBottom" anchorx="page"/>
          </v:rect>
        </w:pict>
      </w:r>
    </w:p>
    <w:p w14:paraId="328A2037" w14:textId="77777777" w:rsidR="00C41784" w:rsidRDefault="00947520">
      <w:pPr>
        <w:spacing w:before="148"/>
        <w:ind w:left="155"/>
        <w:rPr>
          <w:i/>
          <w:sz w:val="20"/>
        </w:rPr>
      </w:pPr>
      <w:r>
        <w:rPr>
          <w:sz w:val="20"/>
          <w:vertAlign w:val="superscript"/>
        </w:rPr>
        <w:t>57</w:t>
      </w:r>
      <w:r>
        <w:rPr>
          <w:spacing w:val="13"/>
          <w:sz w:val="20"/>
        </w:rPr>
        <w:t xml:space="preserve"> </w:t>
      </w:r>
      <w:bookmarkStart w:id="125" w:name="_bookmark56"/>
      <w:bookmarkEnd w:id="125"/>
      <w:r>
        <w:rPr>
          <w:sz w:val="20"/>
        </w:rPr>
        <w:t>California</w:t>
      </w:r>
      <w:r>
        <w:rPr>
          <w:spacing w:val="6"/>
          <w:sz w:val="20"/>
        </w:rPr>
        <w:t xml:space="preserve"> </w:t>
      </w:r>
      <w:r>
        <w:rPr>
          <w:sz w:val="20"/>
        </w:rPr>
        <w:t>Department</w:t>
      </w:r>
      <w:r>
        <w:rPr>
          <w:spacing w:val="1"/>
          <w:sz w:val="20"/>
        </w:rPr>
        <w:t xml:space="preserve"> </w:t>
      </w:r>
      <w:r>
        <w:rPr>
          <w:sz w:val="20"/>
        </w:rPr>
        <w:t>of</w:t>
      </w:r>
      <w:r>
        <w:rPr>
          <w:spacing w:val="4"/>
          <w:sz w:val="20"/>
        </w:rPr>
        <w:t xml:space="preserve"> </w:t>
      </w:r>
      <w:r>
        <w:rPr>
          <w:sz w:val="20"/>
        </w:rPr>
        <w:t>Housing</w:t>
      </w:r>
      <w:r>
        <w:rPr>
          <w:spacing w:val="3"/>
          <w:sz w:val="20"/>
        </w:rPr>
        <w:t xml:space="preserve"> </w:t>
      </w:r>
      <w:r>
        <w:rPr>
          <w:sz w:val="20"/>
        </w:rPr>
        <w:t>and</w:t>
      </w:r>
      <w:r>
        <w:rPr>
          <w:spacing w:val="2"/>
          <w:sz w:val="20"/>
        </w:rPr>
        <w:t xml:space="preserve"> </w:t>
      </w:r>
      <w:r>
        <w:rPr>
          <w:sz w:val="20"/>
        </w:rPr>
        <w:t>Community</w:t>
      </w:r>
      <w:r>
        <w:rPr>
          <w:spacing w:val="4"/>
          <w:sz w:val="20"/>
        </w:rPr>
        <w:t xml:space="preserve"> </w:t>
      </w:r>
      <w:r>
        <w:rPr>
          <w:sz w:val="20"/>
        </w:rPr>
        <w:t>Development.</w:t>
      </w:r>
      <w:r>
        <w:rPr>
          <w:spacing w:val="1"/>
          <w:sz w:val="20"/>
        </w:rPr>
        <w:t xml:space="preserve"> </w:t>
      </w:r>
      <w:r>
        <w:rPr>
          <w:sz w:val="20"/>
        </w:rPr>
        <w:t>2022.</w:t>
      </w:r>
      <w:r>
        <w:rPr>
          <w:spacing w:val="4"/>
          <w:sz w:val="20"/>
        </w:rPr>
        <w:t xml:space="preserve"> </w:t>
      </w:r>
      <w:r>
        <w:rPr>
          <w:i/>
          <w:sz w:val="20"/>
        </w:rPr>
        <w:t>Statewide</w:t>
      </w:r>
      <w:r>
        <w:rPr>
          <w:i/>
          <w:spacing w:val="3"/>
          <w:sz w:val="20"/>
        </w:rPr>
        <w:t xml:space="preserve"> </w:t>
      </w:r>
      <w:r>
        <w:rPr>
          <w:i/>
          <w:sz w:val="20"/>
        </w:rPr>
        <w:t>Housing</w:t>
      </w:r>
      <w:r>
        <w:rPr>
          <w:i/>
          <w:spacing w:val="2"/>
          <w:sz w:val="20"/>
        </w:rPr>
        <w:t xml:space="preserve"> </w:t>
      </w:r>
      <w:r>
        <w:rPr>
          <w:i/>
          <w:spacing w:val="-2"/>
          <w:sz w:val="20"/>
        </w:rPr>
        <w:t>Plan.</w:t>
      </w:r>
    </w:p>
    <w:p w14:paraId="7802AD07" w14:textId="77777777" w:rsidR="00C41784" w:rsidRDefault="00947520">
      <w:pPr>
        <w:spacing w:before="17"/>
        <w:ind w:left="155"/>
        <w:rPr>
          <w:i/>
          <w:sz w:val="20"/>
        </w:rPr>
      </w:pPr>
      <w:r>
        <w:rPr>
          <w:w w:val="95"/>
          <w:sz w:val="20"/>
        </w:rPr>
        <w:t>Available</w:t>
      </w:r>
      <w:r>
        <w:rPr>
          <w:spacing w:val="23"/>
          <w:sz w:val="20"/>
        </w:rPr>
        <w:t xml:space="preserve"> </w:t>
      </w:r>
      <w:r>
        <w:rPr>
          <w:w w:val="95"/>
          <w:sz w:val="20"/>
        </w:rPr>
        <w:t>at:</w:t>
      </w:r>
      <w:r>
        <w:rPr>
          <w:spacing w:val="27"/>
          <w:sz w:val="20"/>
        </w:rPr>
        <w:t xml:space="preserve"> </w:t>
      </w:r>
      <w:bookmarkStart w:id="126" w:name="_bookmark57"/>
      <w:bookmarkEnd w:id="126"/>
      <w:r>
        <w:fldChar w:fldCharType="begin"/>
      </w:r>
      <w:r>
        <w:instrText xml:space="preserve"> HYPERLINK "https://www.hcd.ca.gov/docs/statewide-housing-plan.pdf" \h </w:instrText>
      </w:r>
      <w:r>
        <w:fldChar w:fldCharType="separate"/>
      </w:r>
      <w:r>
        <w:rPr>
          <w:i/>
          <w:color w:val="0563C0"/>
          <w:w w:val="95"/>
          <w:sz w:val="20"/>
          <w:u w:val="single" w:color="0563C0"/>
        </w:rPr>
        <w:t>https://www.hcd.ca.gov/docs/statewide-housing-</w:t>
      </w:r>
      <w:r>
        <w:rPr>
          <w:i/>
          <w:color w:val="0563C0"/>
          <w:spacing w:val="-2"/>
          <w:w w:val="95"/>
          <w:sz w:val="20"/>
          <w:u w:val="single" w:color="0563C0"/>
        </w:rPr>
        <w:t>plan.pdf</w:t>
      </w:r>
      <w:r>
        <w:rPr>
          <w:i/>
          <w:color w:val="0563C0"/>
          <w:spacing w:val="-2"/>
          <w:w w:val="95"/>
          <w:sz w:val="20"/>
          <w:u w:val="single" w:color="0563C0"/>
        </w:rPr>
        <w:fldChar w:fldCharType="end"/>
      </w:r>
    </w:p>
    <w:p w14:paraId="19B4D796" w14:textId="77777777" w:rsidR="00C41784" w:rsidRDefault="00947520">
      <w:pPr>
        <w:spacing w:before="42" w:line="244" w:lineRule="auto"/>
        <w:ind w:left="155" w:right="264"/>
        <w:rPr>
          <w:i/>
          <w:sz w:val="20"/>
        </w:rPr>
      </w:pPr>
      <w:r>
        <w:rPr>
          <w:sz w:val="20"/>
          <w:vertAlign w:val="superscript"/>
        </w:rPr>
        <w:t>58</w:t>
      </w:r>
      <w:r>
        <w:rPr>
          <w:sz w:val="20"/>
        </w:rPr>
        <w:t xml:space="preserve"> Potential conversion of affordable housing to market-rate housing is an ongoing and critical statewide problem.</w:t>
      </w:r>
      <w:r>
        <w:rPr>
          <w:spacing w:val="-4"/>
          <w:sz w:val="20"/>
        </w:rPr>
        <w:t xml:space="preserve"> </w:t>
      </w:r>
      <w:r>
        <w:rPr>
          <w:sz w:val="20"/>
        </w:rPr>
        <w:t>In</w:t>
      </w:r>
      <w:r>
        <w:rPr>
          <w:spacing w:val="-6"/>
          <w:sz w:val="20"/>
        </w:rPr>
        <w:t xml:space="preserve"> </w:t>
      </w:r>
      <w:r>
        <w:rPr>
          <w:sz w:val="20"/>
        </w:rPr>
        <w:t>California,</w:t>
      </w:r>
      <w:r>
        <w:rPr>
          <w:spacing w:val="-4"/>
          <w:sz w:val="20"/>
        </w:rPr>
        <w:t xml:space="preserve"> </w:t>
      </w:r>
      <w:r>
        <w:rPr>
          <w:sz w:val="20"/>
        </w:rPr>
        <w:t>there</w:t>
      </w:r>
      <w:r>
        <w:rPr>
          <w:spacing w:val="-6"/>
          <w:sz w:val="20"/>
        </w:rPr>
        <w:t xml:space="preserve"> </w:t>
      </w:r>
      <w:r>
        <w:rPr>
          <w:sz w:val="20"/>
        </w:rPr>
        <w:t>are</w:t>
      </w:r>
      <w:r>
        <w:rPr>
          <w:spacing w:val="-6"/>
          <w:sz w:val="20"/>
        </w:rPr>
        <w:t xml:space="preserve"> </w:t>
      </w:r>
      <w:r>
        <w:rPr>
          <w:sz w:val="20"/>
        </w:rPr>
        <w:t>approximately</w:t>
      </w:r>
      <w:r>
        <w:rPr>
          <w:spacing w:val="-1"/>
          <w:sz w:val="20"/>
        </w:rPr>
        <w:t xml:space="preserve"> </w:t>
      </w:r>
      <w:r>
        <w:rPr>
          <w:sz w:val="20"/>
        </w:rPr>
        <w:t>149,000</w:t>
      </w:r>
      <w:r>
        <w:rPr>
          <w:spacing w:val="-2"/>
          <w:sz w:val="20"/>
        </w:rPr>
        <w:t xml:space="preserve"> </w:t>
      </w:r>
      <w:r>
        <w:rPr>
          <w:sz w:val="20"/>
        </w:rPr>
        <w:t>units of</w:t>
      </w:r>
      <w:r>
        <w:rPr>
          <w:spacing w:val="-6"/>
          <w:sz w:val="20"/>
        </w:rPr>
        <w:t xml:space="preserve"> </w:t>
      </w:r>
      <w:r>
        <w:rPr>
          <w:sz w:val="20"/>
        </w:rPr>
        <w:t>privately</w:t>
      </w:r>
      <w:r>
        <w:rPr>
          <w:spacing w:val="-1"/>
          <w:sz w:val="20"/>
        </w:rPr>
        <w:t xml:space="preserve"> </w:t>
      </w:r>
      <w:r>
        <w:rPr>
          <w:sz w:val="20"/>
        </w:rPr>
        <w:t>owned,</w:t>
      </w:r>
      <w:r>
        <w:rPr>
          <w:spacing w:val="-4"/>
          <w:sz w:val="20"/>
        </w:rPr>
        <w:t xml:space="preserve"> </w:t>
      </w:r>
      <w:r>
        <w:rPr>
          <w:sz w:val="20"/>
        </w:rPr>
        <w:t>federally</w:t>
      </w:r>
      <w:r>
        <w:rPr>
          <w:spacing w:val="-6"/>
          <w:sz w:val="20"/>
        </w:rPr>
        <w:t xml:space="preserve"> </w:t>
      </w:r>
      <w:r>
        <w:rPr>
          <w:sz w:val="20"/>
        </w:rPr>
        <w:t>assisted, multifamily rental housing, plus additional tax-credit and mortgage-revenue bond properties, many with project-based rental</w:t>
      </w:r>
      <w:r>
        <w:rPr>
          <w:spacing w:val="-2"/>
          <w:sz w:val="20"/>
        </w:rPr>
        <w:t xml:space="preserve"> </w:t>
      </w:r>
      <w:r>
        <w:rPr>
          <w:sz w:val="20"/>
        </w:rPr>
        <w:t>assistance. A large</w:t>
      </w:r>
      <w:r>
        <w:rPr>
          <w:spacing w:val="-2"/>
          <w:sz w:val="20"/>
        </w:rPr>
        <w:t xml:space="preserve"> </w:t>
      </w:r>
      <w:r>
        <w:rPr>
          <w:sz w:val="20"/>
        </w:rPr>
        <w:t>percentage of</w:t>
      </w:r>
      <w:r>
        <w:rPr>
          <w:spacing w:val="-2"/>
          <w:sz w:val="20"/>
        </w:rPr>
        <w:t xml:space="preserve"> </w:t>
      </w:r>
      <w:r>
        <w:rPr>
          <w:sz w:val="20"/>
        </w:rPr>
        <w:t>these units may con</w:t>
      </w:r>
      <w:r>
        <w:rPr>
          <w:sz w:val="20"/>
        </w:rPr>
        <w:t>vert to market rate as subsidy contracts</w:t>
      </w:r>
      <w:r>
        <w:rPr>
          <w:spacing w:val="-6"/>
          <w:sz w:val="20"/>
        </w:rPr>
        <w:t xml:space="preserve"> </w:t>
      </w:r>
      <w:r>
        <w:rPr>
          <w:sz w:val="20"/>
        </w:rPr>
        <w:t>or</w:t>
      </w:r>
      <w:r>
        <w:rPr>
          <w:spacing w:val="-5"/>
          <w:sz w:val="20"/>
        </w:rPr>
        <w:t xml:space="preserve"> </w:t>
      </w:r>
      <w:r>
        <w:rPr>
          <w:sz w:val="20"/>
        </w:rPr>
        <w:t>regulatory</w:t>
      </w:r>
      <w:r>
        <w:rPr>
          <w:spacing w:val="-12"/>
          <w:sz w:val="20"/>
        </w:rPr>
        <w:t xml:space="preserve"> </w:t>
      </w:r>
      <w:r>
        <w:rPr>
          <w:sz w:val="20"/>
        </w:rPr>
        <w:t>agreements</w:t>
      </w:r>
      <w:r>
        <w:rPr>
          <w:spacing w:val="-6"/>
          <w:sz w:val="20"/>
        </w:rPr>
        <w:t xml:space="preserve"> </w:t>
      </w:r>
      <w:r>
        <w:rPr>
          <w:sz w:val="20"/>
        </w:rPr>
        <w:t>expire.</w:t>
      </w:r>
      <w:r>
        <w:rPr>
          <w:spacing w:val="-10"/>
          <w:sz w:val="20"/>
        </w:rPr>
        <w:t xml:space="preserve"> </w:t>
      </w:r>
      <w:r>
        <w:rPr>
          <w:sz w:val="20"/>
        </w:rPr>
        <w:t>These</w:t>
      </w:r>
      <w:r>
        <w:rPr>
          <w:spacing w:val="-12"/>
          <w:sz w:val="20"/>
        </w:rPr>
        <w:t xml:space="preserve"> </w:t>
      </w:r>
      <w:r>
        <w:rPr>
          <w:sz w:val="20"/>
        </w:rPr>
        <w:t>at-risk</w:t>
      </w:r>
      <w:r>
        <w:rPr>
          <w:spacing w:val="-6"/>
          <w:sz w:val="20"/>
        </w:rPr>
        <w:t xml:space="preserve"> </w:t>
      </w:r>
      <w:r>
        <w:rPr>
          <w:sz w:val="20"/>
        </w:rPr>
        <w:t>units</w:t>
      </w:r>
      <w:r>
        <w:rPr>
          <w:spacing w:val="-10"/>
          <w:sz w:val="20"/>
        </w:rPr>
        <w:t xml:space="preserve"> </w:t>
      </w:r>
      <w:r>
        <w:rPr>
          <w:sz w:val="20"/>
        </w:rPr>
        <w:t>are</w:t>
      </w:r>
      <w:r>
        <w:rPr>
          <w:spacing w:val="-12"/>
          <w:sz w:val="20"/>
        </w:rPr>
        <w:t xml:space="preserve"> </w:t>
      </w:r>
      <w:r>
        <w:rPr>
          <w:sz w:val="20"/>
        </w:rPr>
        <w:t>home</w:t>
      </w:r>
      <w:r>
        <w:rPr>
          <w:spacing w:val="-12"/>
          <w:sz w:val="20"/>
        </w:rPr>
        <w:t xml:space="preserve"> </w:t>
      </w:r>
      <w:r>
        <w:rPr>
          <w:sz w:val="20"/>
        </w:rPr>
        <w:t>to</w:t>
      </w:r>
      <w:r>
        <w:rPr>
          <w:spacing w:val="-10"/>
          <w:sz w:val="20"/>
        </w:rPr>
        <w:t xml:space="preserve"> </w:t>
      </w:r>
      <w:r>
        <w:rPr>
          <w:sz w:val="20"/>
        </w:rPr>
        <w:t>seniors</w:t>
      </w:r>
      <w:r>
        <w:rPr>
          <w:spacing w:val="-10"/>
          <w:sz w:val="20"/>
        </w:rPr>
        <w:t xml:space="preserve"> </w:t>
      </w:r>
      <w:r>
        <w:rPr>
          <w:sz w:val="20"/>
        </w:rPr>
        <w:t>and</w:t>
      </w:r>
      <w:r>
        <w:rPr>
          <w:spacing w:val="-9"/>
          <w:sz w:val="20"/>
        </w:rPr>
        <w:t xml:space="preserve"> </w:t>
      </w:r>
      <w:r>
        <w:rPr>
          <w:sz w:val="20"/>
        </w:rPr>
        <w:t>families</w:t>
      </w:r>
      <w:r>
        <w:rPr>
          <w:spacing w:val="-6"/>
          <w:sz w:val="20"/>
        </w:rPr>
        <w:t xml:space="preserve"> </w:t>
      </w:r>
      <w:r>
        <w:rPr>
          <w:sz w:val="20"/>
        </w:rPr>
        <w:t>with</w:t>
      </w:r>
      <w:r>
        <w:rPr>
          <w:spacing w:val="-12"/>
          <w:sz w:val="20"/>
        </w:rPr>
        <w:t xml:space="preserve"> </w:t>
      </w:r>
      <w:r>
        <w:rPr>
          <w:sz w:val="20"/>
        </w:rPr>
        <w:t xml:space="preserve">lower incomes who cannot afford to pay market-rate rents and who could be displaced if the developments </w:t>
      </w:r>
      <w:r>
        <w:rPr>
          <w:w w:val="95"/>
          <w:sz w:val="20"/>
        </w:rPr>
        <w:t xml:space="preserve">convert. More info: </w:t>
      </w:r>
      <w:bookmarkStart w:id="127" w:name="_bookmark58"/>
      <w:bookmarkEnd w:id="127"/>
      <w:r>
        <w:fldChar w:fldCharType="begin"/>
      </w:r>
      <w:r>
        <w:instrText xml:space="preserve"> HYPERLINK "https://www.hcd.ca.gov/policy-research/preserving-existing-affordable-housing.shtml" \h </w:instrText>
      </w:r>
      <w:r>
        <w:fldChar w:fldCharType="separate"/>
      </w:r>
      <w:r>
        <w:rPr>
          <w:i/>
          <w:color w:val="0563C0"/>
          <w:w w:val="95"/>
          <w:sz w:val="20"/>
          <w:u w:val="single" w:color="0563C0"/>
        </w:rPr>
        <w:t>https://www.hcd.ca.gov/policy</w:t>
      </w:r>
      <w:r>
        <w:rPr>
          <w:i/>
          <w:color w:val="0563C0"/>
          <w:w w:val="95"/>
          <w:sz w:val="20"/>
          <w:u w:val="single" w:color="0563C0"/>
        </w:rPr>
        <w:t>-research/preserving-existing-affordable-housing.shtml</w:t>
      </w:r>
      <w:r>
        <w:rPr>
          <w:i/>
          <w:color w:val="0563C0"/>
          <w:w w:val="95"/>
          <w:sz w:val="20"/>
          <w:u w:val="single" w:color="0563C0"/>
        </w:rPr>
        <w:fldChar w:fldCharType="end"/>
      </w:r>
      <w:r>
        <w:rPr>
          <w:i/>
          <w:w w:val="95"/>
          <w:sz w:val="20"/>
        </w:rPr>
        <w:t>.</w:t>
      </w:r>
    </w:p>
    <w:p w14:paraId="49BF5AA7" w14:textId="77777777" w:rsidR="00C41784" w:rsidRDefault="00947520">
      <w:pPr>
        <w:spacing w:before="46" w:line="249" w:lineRule="auto"/>
        <w:ind w:left="155" w:right="122"/>
        <w:rPr>
          <w:i/>
          <w:sz w:val="20"/>
        </w:rPr>
      </w:pPr>
      <w:r>
        <w:rPr>
          <w:sz w:val="20"/>
          <w:vertAlign w:val="superscript"/>
        </w:rPr>
        <w:t>59</w:t>
      </w:r>
      <w:r>
        <w:rPr>
          <w:sz w:val="20"/>
        </w:rPr>
        <w:t xml:space="preserve"> Building on the State’s Planning Priorities as defined in California Government Code §§ 65041.1. “</w:t>
      </w:r>
      <w:r>
        <w:rPr>
          <w:color w:val="111111"/>
          <w:sz w:val="20"/>
        </w:rPr>
        <w:t xml:space="preserve">Statewide Environmental Goals and Policy Report.” </w:t>
      </w:r>
      <w:r>
        <w:rPr>
          <w:sz w:val="20"/>
        </w:rPr>
        <w:t xml:space="preserve">Available at: </w:t>
      </w:r>
      <w:hyperlink r:id="rId85">
        <w:r>
          <w:rPr>
            <w:i/>
            <w:color w:val="0563C0"/>
            <w:spacing w:val="-2"/>
            <w:sz w:val="20"/>
            <w:u w:val="single" w:color="0563C0"/>
          </w:rPr>
          <w:t>https://leginfo.legislature.ca.gov/faces/codes_displaySection.xhtml?lawCode=GOV&amp;sectionNum=65041.1</w:t>
        </w:r>
      </w:hyperlink>
    </w:p>
    <w:p w14:paraId="4D05853F" w14:textId="77777777" w:rsidR="00C41784" w:rsidRDefault="00947520">
      <w:pPr>
        <w:spacing w:before="91" w:line="256" w:lineRule="auto"/>
        <w:ind w:left="155" w:right="285"/>
        <w:rPr>
          <w:sz w:val="20"/>
        </w:rPr>
      </w:pPr>
      <w:r>
        <w:rPr>
          <w:sz w:val="20"/>
          <w:vertAlign w:val="superscript"/>
        </w:rPr>
        <w:t>60</w:t>
      </w:r>
      <w:r>
        <w:rPr>
          <w:sz w:val="20"/>
        </w:rPr>
        <w:t xml:space="preserve"> </w:t>
      </w:r>
      <w:bookmarkStart w:id="128" w:name="_bookmark59"/>
      <w:bookmarkEnd w:id="128"/>
      <w:r>
        <w:rPr>
          <w:sz w:val="20"/>
        </w:rPr>
        <w:t>Building on</w:t>
      </w:r>
      <w:r>
        <w:rPr>
          <w:spacing w:val="-1"/>
          <w:sz w:val="20"/>
        </w:rPr>
        <w:t xml:space="preserve"> </w:t>
      </w:r>
      <w:r>
        <w:rPr>
          <w:sz w:val="20"/>
        </w:rPr>
        <w:t>California Department of Housing and Community Development’</w:t>
      </w:r>
      <w:r>
        <w:rPr>
          <w:sz w:val="20"/>
        </w:rPr>
        <w:t xml:space="preserve">s vision statement. </w:t>
      </w:r>
      <w:r>
        <w:rPr>
          <w:w w:val="95"/>
          <w:sz w:val="20"/>
        </w:rPr>
        <w:t xml:space="preserve">Available at: </w:t>
      </w:r>
      <w:hyperlink r:id="rId86">
        <w:r>
          <w:rPr>
            <w:i/>
            <w:color w:val="0563C0"/>
            <w:w w:val="95"/>
            <w:sz w:val="20"/>
            <w:u w:val="single" w:color="0563C0"/>
          </w:rPr>
          <w:t>https://www.hcd.ca.gov/about/mission.shtml</w:t>
        </w:r>
      </w:hyperlink>
      <w:r>
        <w:rPr>
          <w:w w:val="95"/>
          <w:sz w:val="20"/>
        </w:rPr>
        <w:t>.</w:t>
      </w:r>
    </w:p>
    <w:p w14:paraId="67D58DC9" w14:textId="77777777" w:rsidR="00C41784" w:rsidRDefault="00C41784">
      <w:pPr>
        <w:spacing w:line="256" w:lineRule="auto"/>
        <w:rPr>
          <w:sz w:val="20"/>
        </w:rPr>
        <w:sectPr w:rsidR="00C41784">
          <w:pgSz w:w="12240" w:h="15840"/>
          <w:pgMar w:top="1540" w:right="1180" w:bottom="1280" w:left="1140" w:header="838" w:footer="1088" w:gutter="0"/>
          <w:cols w:space="720"/>
        </w:sectPr>
      </w:pPr>
    </w:p>
    <w:p w14:paraId="06AD584D" w14:textId="77777777" w:rsidR="00C41784" w:rsidRDefault="00947520">
      <w:pPr>
        <w:pStyle w:val="BodyText"/>
        <w:spacing w:before="91" w:line="242" w:lineRule="auto"/>
        <w:ind w:left="876" w:right="114"/>
      </w:pPr>
      <w:r>
        <w:lastRenderedPageBreak/>
        <w:t>incentives;</w:t>
      </w:r>
      <w:r>
        <w:rPr>
          <w:spacing w:val="-3"/>
        </w:rPr>
        <w:t xml:space="preserve"> </w:t>
      </w:r>
      <w:r>
        <w:t>ii)</w:t>
      </w:r>
      <w:r>
        <w:rPr>
          <w:spacing w:val="-4"/>
        </w:rPr>
        <w:t xml:space="preserve"> </w:t>
      </w:r>
      <w:r>
        <w:t>streamlining</w:t>
      </w:r>
      <w:r>
        <w:rPr>
          <w:spacing w:val="-7"/>
        </w:rPr>
        <w:t xml:space="preserve"> </w:t>
      </w:r>
      <w:r>
        <w:t>review</w:t>
      </w:r>
      <w:r>
        <w:rPr>
          <w:spacing w:val="-9"/>
        </w:rPr>
        <w:t xml:space="preserve"> </w:t>
      </w:r>
      <w:r>
        <w:t>processes;</w:t>
      </w:r>
      <w:r>
        <w:rPr>
          <w:spacing w:val="-2"/>
        </w:rPr>
        <w:t xml:space="preserve"> </w:t>
      </w:r>
      <w:r>
        <w:t>iii)</w:t>
      </w:r>
      <w:r>
        <w:rPr>
          <w:spacing w:val="-3"/>
        </w:rPr>
        <w:t xml:space="preserve"> </w:t>
      </w:r>
      <w:r>
        <w:t>strengthening</w:t>
      </w:r>
      <w:r>
        <w:rPr>
          <w:spacing w:val="-7"/>
        </w:rPr>
        <w:t xml:space="preserve"> </w:t>
      </w:r>
      <w:r>
        <w:t>regulations protecting</w:t>
      </w:r>
      <w:r>
        <w:rPr>
          <w:spacing w:val="-3"/>
        </w:rPr>
        <w:t xml:space="preserve"> </w:t>
      </w:r>
      <w:r>
        <w:t>natural</w:t>
      </w:r>
      <w:r>
        <w:rPr>
          <w:spacing w:val="-5"/>
        </w:rPr>
        <w:t xml:space="preserve"> </w:t>
      </w:r>
      <w:r>
        <w:t>and</w:t>
      </w:r>
      <w:r>
        <w:rPr>
          <w:spacing w:val="-3"/>
        </w:rPr>
        <w:t xml:space="preserve"> </w:t>
      </w:r>
      <w:r>
        <w:t>working</w:t>
      </w:r>
      <w:r>
        <w:rPr>
          <w:spacing w:val="-7"/>
        </w:rPr>
        <w:t xml:space="preserve"> </w:t>
      </w:r>
      <w:r>
        <w:t>lands;</w:t>
      </w:r>
      <w:r>
        <w:rPr>
          <w:spacing w:val="-4"/>
        </w:rPr>
        <w:t xml:space="preserve"> </w:t>
      </w:r>
      <w:r>
        <w:t>iv)</w:t>
      </w:r>
      <w:r>
        <w:rPr>
          <w:spacing w:val="-9"/>
        </w:rPr>
        <w:t xml:space="preserve"> </w:t>
      </w:r>
      <w:r>
        <w:t>facilitating</w:t>
      </w:r>
      <w:r>
        <w:rPr>
          <w:spacing w:val="-2"/>
        </w:rPr>
        <w:t xml:space="preserve"> </w:t>
      </w:r>
      <w:r>
        <w:t>collaboration</w:t>
      </w:r>
      <w:r>
        <w:rPr>
          <w:spacing w:val="-4"/>
        </w:rPr>
        <w:t xml:space="preserve"> </w:t>
      </w:r>
      <w:r>
        <w:t>with</w:t>
      </w:r>
      <w:r>
        <w:rPr>
          <w:spacing w:val="-4"/>
        </w:rPr>
        <w:t xml:space="preserve"> </w:t>
      </w:r>
      <w:r>
        <w:t>key partners;</w:t>
      </w:r>
      <w:r>
        <w:rPr>
          <w:spacing w:val="-3"/>
        </w:rPr>
        <w:t xml:space="preserve"> </w:t>
      </w:r>
      <w:r>
        <w:t>and v)</w:t>
      </w:r>
      <w:r>
        <w:rPr>
          <w:spacing w:val="-3"/>
        </w:rPr>
        <w:t xml:space="preserve"> </w:t>
      </w:r>
      <w:r>
        <w:t>providing</w:t>
      </w:r>
      <w:r>
        <w:rPr>
          <w:spacing w:val="-2"/>
        </w:rPr>
        <w:t xml:space="preserve"> </w:t>
      </w:r>
      <w:r>
        <w:t>and</w:t>
      </w:r>
      <w:r>
        <w:rPr>
          <w:spacing w:val="-1"/>
        </w:rPr>
        <w:t xml:space="preserve"> </w:t>
      </w:r>
      <w:r>
        <w:t>requiring</w:t>
      </w:r>
      <w:r>
        <w:rPr>
          <w:spacing w:val="-7"/>
        </w:rPr>
        <w:t xml:space="preserve"> </w:t>
      </w:r>
      <w:r>
        <w:t>anti-displacement</w:t>
      </w:r>
      <w:r>
        <w:rPr>
          <w:spacing w:val="-7"/>
        </w:rPr>
        <w:t xml:space="preserve"> </w:t>
      </w:r>
      <w:r>
        <w:t>protections</w:t>
      </w:r>
      <w:r>
        <w:rPr>
          <w:spacing w:val="-5"/>
        </w:rPr>
        <w:t xml:space="preserve"> </w:t>
      </w:r>
      <w:r>
        <w:t>for</w:t>
      </w:r>
      <w:r>
        <w:rPr>
          <w:spacing w:val="-8"/>
        </w:rPr>
        <w:t xml:space="preserve"> </w:t>
      </w:r>
      <w:r>
        <w:t>existing residents and businesses. The State could show leadership in this area by committi</w:t>
      </w:r>
      <w:r>
        <w:t>ng more State funding for existing and new programs supporting predevelopment work</w:t>
      </w:r>
      <w:r>
        <w:rPr>
          <w:spacing w:val="-1"/>
        </w:rPr>
        <w:t xml:space="preserve"> </w:t>
      </w:r>
      <w:r>
        <w:t>and</w:t>
      </w:r>
      <w:r>
        <w:rPr>
          <w:spacing w:val="-4"/>
        </w:rPr>
        <w:t xml:space="preserve"> </w:t>
      </w:r>
      <w:r>
        <w:t>infrastructure</w:t>
      </w:r>
      <w:r>
        <w:rPr>
          <w:spacing w:val="-1"/>
        </w:rPr>
        <w:t xml:space="preserve"> </w:t>
      </w:r>
      <w:r>
        <w:t>improvements</w:t>
      </w:r>
      <w:r>
        <w:rPr>
          <w:spacing w:val="-3"/>
        </w:rPr>
        <w:t xml:space="preserve"> </w:t>
      </w:r>
      <w:r>
        <w:t>that accelerate</w:t>
      </w:r>
      <w:r>
        <w:rPr>
          <w:spacing w:val="-1"/>
        </w:rPr>
        <w:t xml:space="preserve"> </w:t>
      </w:r>
      <w:r>
        <w:t>climate- smart and equitable</w:t>
      </w:r>
      <w:r>
        <w:rPr>
          <w:spacing w:val="-1"/>
        </w:rPr>
        <w:t xml:space="preserve"> </w:t>
      </w:r>
      <w:r>
        <w:t>infill</w:t>
      </w:r>
      <w:r>
        <w:rPr>
          <w:spacing w:val="-6"/>
        </w:rPr>
        <w:t xml:space="preserve"> </w:t>
      </w:r>
      <w:r>
        <w:t>development</w:t>
      </w:r>
      <w:r>
        <w:rPr>
          <w:spacing w:val="-2"/>
        </w:rPr>
        <w:t xml:space="preserve"> </w:t>
      </w:r>
      <w:r>
        <w:t>(Action</w:t>
      </w:r>
      <w:r>
        <w:rPr>
          <w:spacing w:val="-1"/>
        </w:rPr>
        <w:t xml:space="preserve"> </w:t>
      </w:r>
      <w:r>
        <w:t>A),</w:t>
      </w:r>
      <w:r>
        <w:rPr>
          <w:spacing w:val="-1"/>
        </w:rPr>
        <w:t xml:space="preserve"> </w:t>
      </w:r>
      <w:r>
        <w:t>while also eliminating State funding</w:t>
      </w:r>
      <w:r>
        <w:rPr>
          <w:spacing w:val="-7"/>
        </w:rPr>
        <w:t xml:space="preserve"> </w:t>
      </w:r>
      <w:r>
        <w:t>of</w:t>
      </w:r>
      <w:r>
        <w:rPr>
          <w:spacing w:val="-12"/>
        </w:rPr>
        <w:t xml:space="preserve"> </w:t>
      </w:r>
      <w:r>
        <w:t>infrastructure,</w:t>
      </w:r>
      <w:r>
        <w:rPr>
          <w:spacing w:val="-13"/>
        </w:rPr>
        <w:t xml:space="preserve"> </w:t>
      </w:r>
      <w:r>
        <w:t>developme</w:t>
      </w:r>
      <w:r>
        <w:t>nt,</w:t>
      </w:r>
      <w:r>
        <w:rPr>
          <w:spacing w:val="-13"/>
        </w:rPr>
        <w:t xml:space="preserve"> </w:t>
      </w:r>
      <w:r>
        <w:t>or</w:t>
      </w:r>
      <w:r>
        <w:rPr>
          <w:spacing w:val="-7"/>
        </w:rPr>
        <w:t xml:space="preserve"> </w:t>
      </w:r>
      <w:r>
        <w:t>leases</w:t>
      </w:r>
      <w:r>
        <w:rPr>
          <w:spacing w:val="-10"/>
        </w:rPr>
        <w:t xml:space="preserve"> </w:t>
      </w:r>
      <w:r>
        <w:t>outside</w:t>
      </w:r>
      <w:r>
        <w:rPr>
          <w:spacing w:val="-8"/>
        </w:rPr>
        <w:t xml:space="preserve"> </w:t>
      </w:r>
      <w:r>
        <w:t>of</w:t>
      </w:r>
      <w:r>
        <w:rPr>
          <w:spacing w:val="-8"/>
        </w:rPr>
        <w:t xml:space="preserve"> </w:t>
      </w:r>
      <w:r>
        <w:t>infill</w:t>
      </w:r>
      <w:r>
        <w:rPr>
          <w:spacing w:val="-9"/>
        </w:rPr>
        <w:t xml:space="preserve"> </w:t>
      </w:r>
      <w:r>
        <w:t>areas</w:t>
      </w:r>
      <w:r>
        <w:rPr>
          <w:spacing w:val="-10"/>
        </w:rPr>
        <w:t xml:space="preserve"> </w:t>
      </w:r>
      <w:r>
        <w:t>that</w:t>
      </w:r>
      <w:r>
        <w:rPr>
          <w:spacing w:val="-12"/>
        </w:rPr>
        <w:t xml:space="preserve"> </w:t>
      </w:r>
      <w:r>
        <w:t>do</w:t>
      </w:r>
      <w:r>
        <w:rPr>
          <w:spacing w:val="-7"/>
        </w:rPr>
        <w:t xml:space="preserve"> </w:t>
      </w:r>
      <w:r>
        <w:t>not demonstrate clear alignment with State guidelines on VMT, climate, and equity outcomes.</w:t>
      </w:r>
      <w:r>
        <w:rPr>
          <w:spacing w:val="-13"/>
        </w:rPr>
        <w:t xml:space="preserve"> </w:t>
      </w:r>
      <w:r>
        <w:t>(Action</w:t>
      </w:r>
      <w:r>
        <w:rPr>
          <w:spacing w:val="-17"/>
        </w:rPr>
        <w:t xml:space="preserve"> </w:t>
      </w:r>
      <w:r>
        <w:t>B).</w:t>
      </w:r>
      <w:r>
        <w:rPr>
          <w:spacing w:val="-11"/>
        </w:rPr>
        <w:t xml:space="preserve"> </w:t>
      </w:r>
      <w:r>
        <w:t>Additionally,</w:t>
      </w:r>
      <w:r>
        <w:rPr>
          <w:spacing w:val="-13"/>
        </w:rPr>
        <w:t xml:space="preserve"> </w:t>
      </w:r>
      <w:r>
        <w:t>the</w:t>
      </w:r>
      <w:r>
        <w:rPr>
          <w:spacing w:val="-13"/>
        </w:rPr>
        <w:t xml:space="preserve"> </w:t>
      </w:r>
      <w:r>
        <w:t>State</w:t>
      </w:r>
      <w:r>
        <w:rPr>
          <w:spacing w:val="-17"/>
        </w:rPr>
        <w:t xml:space="preserve"> </w:t>
      </w:r>
      <w:r>
        <w:t>could</w:t>
      </w:r>
      <w:r>
        <w:rPr>
          <w:spacing w:val="-12"/>
        </w:rPr>
        <w:t xml:space="preserve"> </w:t>
      </w:r>
      <w:r>
        <w:t>expand</w:t>
      </w:r>
      <w:r>
        <w:rPr>
          <w:spacing w:val="-17"/>
        </w:rPr>
        <w:t xml:space="preserve"> </w:t>
      </w:r>
      <w:r>
        <w:t>tax</w:t>
      </w:r>
      <w:r>
        <w:rPr>
          <w:spacing w:val="-14"/>
        </w:rPr>
        <w:t xml:space="preserve"> </w:t>
      </w:r>
      <w:r>
        <w:t>increment</w:t>
      </w:r>
      <w:r>
        <w:rPr>
          <w:spacing w:val="-12"/>
        </w:rPr>
        <w:t xml:space="preserve"> </w:t>
      </w:r>
      <w:r>
        <w:t>financing options</w:t>
      </w:r>
      <w:r>
        <w:rPr>
          <w:spacing w:val="-4"/>
        </w:rPr>
        <w:t xml:space="preserve"> </w:t>
      </w:r>
      <w:r>
        <w:t>and</w:t>
      </w:r>
      <w:r>
        <w:rPr>
          <w:spacing w:val="-5"/>
        </w:rPr>
        <w:t xml:space="preserve"> </w:t>
      </w:r>
      <w:r>
        <w:t>other financing</w:t>
      </w:r>
      <w:r>
        <w:rPr>
          <w:spacing w:val="-5"/>
        </w:rPr>
        <w:t xml:space="preserve"> </w:t>
      </w:r>
      <w:r>
        <w:t>tools</w:t>
      </w:r>
      <w:r>
        <w:rPr>
          <w:spacing w:val="-4"/>
        </w:rPr>
        <w:t xml:space="preserve"> </w:t>
      </w:r>
      <w:r>
        <w:t>for infill-supportive</w:t>
      </w:r>
      <w:r>
        <w:rPr>
          <w:spacing w:val="-1"/>
        </w:rPr>
        <w:t xml:space="preserve"> </w:t>
      </w:r>
      <w:r>
        <w:t>infrastructure</w:t>
      </w:r>
      <w:r>
        <w:rPr>
          <w:spacing w:val="-1"/>
        </w:rPr>
        <w:t xml:space="preserve"> </w:t>
      </w:r>
      <w:r>
        <w:t>(Action C).</w:t>
      </w:r>
    </w:p>
    <w:p w14:paraId="43213440" w14:textId="77777777" w:rsidR="00C41784" w:rsidRDefault="00947520">
      <w:pPr>
        <w:pStyle w:val="BodyText"/>
        <w:spacing w:before="14" w:line="244" w:lineRule="auto"/>
        <w:ind w:left="876" w:right="447"/>
      </w:pPr>
      <w:r>
        <w:t>Finally,</w:t>
      </w:r>
      <w:r>
        <w:rPr>
          <w:spacing w:val="-19"/>
        </w:rPr>
        <w:t xml:space="preserve"> </w:t>
      </w:r>
      <w:r>
        <w:t>the</w:t>
      </w:r>
      <w:r>
        <w:rPr>
          <w:spacing w:val="-18"/>
        </w:rPr>
        <w:t xml:space="preserve"> </w:t>
      </w:r>
      <w:r>
        <w:t>State</w:t>
      </w:r>
      <w:r>
        <w:rPr>
          <w:spacing w:val="-18"/>
        </w:rPr>
        <w:t xml:space="preserve"> </w:t>
      </w:r>
      <w:r>
        <w:t>could</w:t>
      </w:r>
      <w:r>
        <w:rPr>
          <w:spacing w:val="-18"/>
        </w:rPr>
        <w:t xml:space="preserve"> </w:t>
      </w:r>
      <w:r>
        <w:t>encourage</w:t>
      </w:r>
      <w:r>
        <w:rPr>
          <w:spacing w:val="-18"/>
        </w:rPr>
        <w:t xml:space="preserve"> </w:t>
      </w:r>
      <w:r>
        <w:t>the</w:t>
      </w:r>
      <w:r>
        <w:rPr>
          <w:spacing w:val="-18"/>
        </w:rPr>
        <w:t xml:space="preserve"> </w:t>
      </w:r>
      <w:r>
        <w:t>utilization</w:t>
      </w:r>
      <w:r>
        <w:rPr>
          <w:spacing w:val="-18"/>
        </w:rPr>
        <w:t xml:space="preserve"> </w:t>
      </w:r>
      <w:r>
        <w:t>of</w:t>
      </w:r>
      <w:r>
        <w:rPr>
          <w:spacing w:val="-18"/>
        </w:rPr>
        <w:t xml:space="preserve"> </w:t>
      </w:r>
      <w:r>
        <w:t>underutilized</w:t>
      </w:r>
      <w:r>
        <w:rPr>
          <w:spacing w:val="-18"/>
        </w:rPr>
        <w:t xml:space="preserve"> </w:t>
      </w:r>
      <w:r>
        <w:t>public</w:t>
      </w:r>
      <w:r>
        <w:rPr>
          <w:spacing w:val="-18"/>
        </w:rPr>
        <w:t xml:space="preserve"> </w:t>
      </w:r>
      <w:r>
        <w:t>sites</w:t>
      </w:r>
      <w:r>
        <w:rPr>
          <w:spacing w:val="-18"/>
        </w:rPr>
        <w:t xml:space="preserve"> </w:t>
      </w:r>
      <w:r>
        <w:t>for mixed-use development or multi-modal transportation facilities (Action D).</w:t>
      </w:r>
    </w:p>
    <w:p w14:paraId="6BDE5084" w14:textId="77777777" w:rsidR="00C41784" w:rsidRDefault="00947520">
      <w:pPr>
        <w:pStyle w:val="ListParagraph"/>
        <w:numPr>
          <w:ilvl w:val="0"/>
          <w:numId w:val="1"/>
        </w:numPr>
        <w:tabs>
          <w:tab w:val="left" w:pos="876"/>
        </w:tabs>
        <w:spacing w:before="161" w:line="242" w:lineRule="auto"/>
        <w:ind w:right="121"/>
        <w:rPr>
          <w:sz w:val="24"/>
        </w:rPr>
      </w:pPr>
      <w:r>
        <w:rPr>
          <w:b/>
          <w:sz w:val="24"/>
        </w:rPr>
        <w:t>Encourage alignment in land use, housing, trans</w:t>
      </w:r>
      <w:r>
        <w:rPr>
          <w:b/>
          <w:sz w:val="24"/>
        </w:rPr>
        <w:t>portation, and conservation planning in adopted regional plans (RTP/SCS and RHNA) and local plans (e.g., general</w:t>
      </w:r>
      <w:r>
        <w:rPr>
          <w:b/>
          <w:spacing w:val="-8"/>
          <w:sz w:val="24"/>
        </w:rPr>
        <w:t xml:space="preserve"> </w:t>
      </w:r>
      <w:r>
        <w:rPr>
          <w:b/>
          <w:sz w:val="24"/>
        </w:rPr>
        <w:t>plans,</w:t>
      </w:r>
      <w:r>
        <w:rPr>
          <w:b/>
          <w:spacing w:val="-8"/>
          <w:sz w:val="24"/>
        </w:rPr>
        <w:t xml:space="preserve"> </w:t>
      </w:r>
      <w:r>
        <w:rPr>
          <w:b/>
          <w:sz w:val="24"/>
        </w:rPr>
        <w:t>zoning,</w:t>
      </w:r>
      <w:r>
        <w:rPr>
          <w:b/>
          <w:spacing w:val="-8"/>
          <w:sz w:val="24"/>
        </w:rPr>
        <w:t xml:space="preserve"> </w:t>
      </w:r>
      <w:r>
        <w:rPr>
          <w:b/>
          <w:sz w:val="24"/>
        </w:rPr>
        <w:t>and</w:t>
      </w:r>
      <w:r>
        <w:rPr>
          <w:b/>
          <w:spacing w:val="-6"/>
          <w:sz w:val="24"/>
        </w:rPr>
        <w:t xml:space="preserve"> </w:t>
      </w:r>
      <w:r>
        <w:rPr>
          <w:b/>
          <w:sz w:val="24"/>
        </w:rPr>
        <w:t>local</w:t>
      </w:r>
      <w:r>
        <w:rPr>
          <w:b/>
          <w:spacing w:val="-4"/>
          <w:sz w:val="24"/>
        </w:rPr>
        <w:t xml:space="preserve"> </w:t>
      </w:r>
      <w:r>
        <w:rPr>
          <w:b/>
          <w:sz w:val="24"/>
        </w:rPr>
        <w:t>transportation</w:t>
      </w:r>
      <w:r>
        <w:rPr>
          <w:b/>
          <w:spacing w:val="-7"/>
          <w:sz w:val="24"/>
        </w:rPr>
        <w:t xml:space="preserve"> </w:t>
      </w:r>
      <w:r>
        <w:rPr>
          <w:b/>
          <w:sz w:val="24"/>
        </w:rPr>
        <w:t>plans).</w:t>
      </w:r>
      <w:r>
        <w:rPr>
          <w:b/>
          <w:spacing w:val="-7"/>
          <w:sz w:val="24"/>
        </w:rPr>
        <w:t xml:space="preserve"> </w:t>
      </w:r>
      <w:r>
        <w:rPr>
          <w:sz w:val="24"/>
        </w:rPr>
        <w:t>SCSs</w:t>
      </w:r>
      <w:r>
        <w:rPr>
          <w:spacing w:val="-10"/>
          <w:sz w:val="24"/>
        </w:rPr>
        <w:t xml:space="preserve"> </w:t>
      </w:r>
      <w:r>
        <w:rPr>
          <w:sz w:val="24"/>
        </w:rPr>
        <w:t>illustrate</w:t>
      </w:r>
      <w:r>
        <w:rPr>
          <w:spacing w:val="-8"/>
          <w:sz w:val="24"/>
        </w:rPr>
        <w:t xml:space="preserve"> </w:t>
      </w:r>
      <w:r>
        <w:rPr>
          <w:sz w:val="24"/>
        </w:rPr>
        <w:t>future</w:t>
      </w:r>
      <w:r>
        <w:rPr>
          <w:spacing w:val="-8"/>
          <w:sz w:val="24"/>
        </w:rPr>
        <w:t xml:space="preserve"> </w:t>
      </w:r>
      <w:r>
        <w:rPr>
          <w:sz w:val="24"/>
        </w:rPr>
        <w:t>land use and transportation changes that would lead to reductions in VMT and GHG emissions to meet the regional GHG emission reduction targets set by CARB. However, as noted earlier, SCS implementation is lagging significantly across the state. As detailed</w:t>
      </w:r>
      <w:r>
        <w:rPr>
          <w:sz w:val="24"/>
        </w:rPr>
        <w:t xml:space="preserve"> in the California Transportation Assessment</w:t>
      </w:r>
      <w:r>
        <w:rPr>
          <w:spacing w:val="-2"/>
          <w:sz w:val="24"/>
        </w:rPr>
        <w:t xml:space="preserve"> </w:t>
      </w:r>
      <w:r>
        <w:rPr>
          <w:sz w:val="24"/>
        </w:rPr>
        <w:t>Report</w:t>
      </w:r>
      <w:r>
        <w:rPr>
          <w:spacing w:val="-2"/>
          <w:sz w:val="24"/>
        </w:rPr>
        <w:t xml:space="preserve"> </w:t>
      </w:r>
      <w:r>
        <w:rPr>
          <w:sz w:val="24"/>
        </w:rPr>
        <w:t>(pursuant</w:t>
      </w:r>
      <w:r>
        <w:rPr>
          <w:spacing w:val="-2"/>
          <w:sz w:val="24"/>
        </w:rPr>
        <w:t xml:space="preserve"> </w:t>
      </w:r>
      <w:r>
        <w:rPr>
          <w:sz w:val="24"/>
        </w:rPr>
        <w:t>to AB 285), metropolitan planning organizations, who develop the SCS plans, do not have</w:t>
      </w:r>
      <w:r>
        <w:rPr>
          <w:spacing w:val="-1"/>
          <w:sz w:val="24"/>
        </w:rPr>
        <w:t xml:space="preserve"> </w:t>
      </w:r>
      <w:r>
        <w:rPr>
          <w:sz w:val="24"/>
        </w:rPr>
        <w:t>adequate</w:t>
      </w:r>
      <w:r>
        <w:rPr>
          <w:spacing w:val="-1"/>
          <w:sz w:val="24"/>
        </w:rPr>
        <w:t xml:space="preserve"> </w:t>
      </w:r>
      <w:r>
        <w:rPr>
          <w:sz w:val="24"/>
        </w:rPr>
        <w:t>instruments</w:t>
      </w:r>
      <w:r>
        <w:rPr>
          <w:spacing w:val="-3"/>
          <w:sz w:val="24"/>
        </w:rPr>
        <w:t xml:space="preserve"> </w:t>
      </w:r>
      <w:r>
        <w:rPr>
          <w:sz w:val="24"/>
        </w:rPr>
        <w:t>to implement them and</w:t>
      </w:r>
      <w:r>
        <w:rPr>
          <w:spacing w:val="-4"/>
          <w:sz w:val="24"/>
        </w:rPr>
        <w:t xml:space="preserve"> </w:t>
      </w:r>
      <w:r>
        <w:rPr>
          <w:sz w:val="24"/>
        </w:rPr>
        <w:t>ensure</w:t>
      </w:r>
      <w:r>
        <w:rPr>
          <w:spacing w:val="-1"/>
          <w:sz w:val="24"/>
        </w:rPr>
        <w:t xml:space="preserve"> </w:t>
      </w:r>
      <w:r>
        <w:rPr>
          <w:sz w:val="24"/>
        </w:rPr>
        <w:t>alignment</w:t>
      </w:r>
      <w:r>
        <w:rPr>
          <w:spacing w:val="-5"/>
          <w:sz w:val="24"/>
        </w:rPr>
        <w:t xml:space="preserve"> </w:t>
      </w:r>
      <w:r>
        <w:rPr>
          <w:sz w:val="24"/>
        </w:rPr>
        <w:t>of</w:t>
      </w:r>
      <w:r>
        <w:rPr>
          <w:spacing w:val="-1"/>
          <w:sz w:val="24"/>
        </w:rPr>
        <w:t xml:space="preserve"> </w:t>
      </w:r>
      <w:r>
        <w:rPr>
          <w:sz w:val="24"/>
        </w:rPr>
        <w:t>local</w:t>
      </w:r>
      <w:r>
        <w:rPr>
          <w:spacing w:val="-2"/>
          <w:sz w:val="24"/>
        </w:rPr>
        <w:t xml:space="preserve"> </w:t>
      </w:r>
      <w:r>
        <w:rPr>
          <w:sz w:val="24"/>
        </w:rPr>
        <w:t xml:space="preserve">land use decisions </w:t>
      </w:r>
      <w:r>
        <w:rPr>
          <w:w w:val="105"/>
          <w:sz w:val="24"/>
        </w:rPr>
        <w:t xml:space="preserve">– </w:t>
      </w:r>
      <w:r>
        <w:rPr>
          <w:sz w:val="24"/>
        </w:rPr>
        <w:t xml:space="preserve">as reflected in </w:t>
      </w:r>
      <w:r>
        <w:rPr>
          <w:sz w:val="24"/>
        </w:rPr>
        <w:t xml:space="preserve">cities’ and counties’ general plans </w:t>
      </w:r>
      <w:r>
        <w:rPr>
          <w:w w:val="105"/>
          <w:sz w:val="24"/>
        </w:rPr>
        <w:t xml:space="preserve">– </w:t>
      </w:r>
      <w:r>
        <w:rPr>
          <w:sz w:val="24"/>
        </w:rPr>
        <w:t>with the SCSs. The goal of this objective is</w:t>
      </w:r>
      <w:r>
        <w:rPr>
          <w:spacing w:val="-1"/>
          <w:sz w:val="24"/>
        </w:rPr>
        <w:t xml:space="preserve"> </w:t>
      </w:r>
      <w:r>
        <w:rPr>
          <w:sz w:val="24"/>
        </w:rPr>
        <w:t>to strengthen regional plan implementation and the ability to achieve regional GHG targets. Advancing California’s regions’ vision for accelerating infill</w:t>
      </w:r>
      <w:r>
        <w:rPr>
          <w:spacing w:val="-2"/>
          <w:sz w:val="24"/>
        </w:rPr>
        <w:t xml:space="preserve"> </w:t>
      </w:r>
      <w:r>
        <w:rPr>
          <w:sz w:val="24"/>
        </w:rPr>
        <w:t>development and ho</w:t>
      </w:r>
      <w:r>
        <w:rPr>
          <w:sz w:val="24"/>
        </w:rPr>
        <w:t>using production will require a collective discussion about establishing more coordinated MPO-local government relationships that lead to codifying those regional visions into land use plans and regulations at the</w:t>
      </w:r>
      <w:r>
        <w:rPr>
          <w:spacing w:val="-1"/>
          <w:sz w:val="24"/>
        </w:rPr>
        <w:t xml:space="preserve"> </w:t>
      </w:r>
      <w:r>
        <w:rPr>
          <w:sz w:val="24"/>
        </w:rPr>
        <w:t>local level.</w:t>
      </w:r>
      <w:hyperlink w:anchor="_bookmark60" w:history="1">
        <w:r>
          <w:rPr>
            <w:position w:val="8"/>
            <w:sz w:val="14"/>
          </w:rPr>
          <w:t>61</w:t>
        </w:r>
      </w:hyperlink>
      <w:r>
        <w:rPr>
          <w:spacing w:val="80"/>
          <w:position w:val="8"/>
          <w:sz w:val="14"/>
        </w:rPr>
        <w:t xml:space="preserve"> </w:t>
      </w:r>
      <w:r>
        <w:rPr>
          <w:sz w:val="24"/>
        </w:rPr>
        <w:t>The State could support those efforts</w:t>
      </w:r>
      <w:r>
        <w:rPr>
          <w:spacing w:val="-3"/>
          <w:sz w:val="24"/>
        </w:rPr>
        <w:t xml:space="preserve"> </w:t>
      </w:r>
      <w:r>
        <w:rPr>
          <w:sz w:val="24"/>
        </w:rPr>
        <w:t>by establishing a requirement that all local general plans</w:t>
      </w:r>
      <w:r>
        <w:rPr>
          <w:spacing w:val="-3"/>
          <w:sz w:val="24"/>
        </w:rPr>
        <w:t xml:space="preserve"> </w:t>
      </w:r>
      <w:r>
        <w:rPr>
          <w:sz w:val="24"/>
        </w:rPr>
        <w:t>demonstrate consistency with the assumptions and growth allocations in regional RTP/SCSs at least every</w:t>
      </w:r>
      <w:r>
        <w:rPr>
          <w:spacing w:val="-2"/>
          <w:sz w:val="24"/>
        </w:rPr>
        <w:t xml:space="preserve"> </w:t>
      </w:r>
      <w:r>
        <w:rPr>
          <w:sz w:val="24"/>
        </w:rPr>
        <w:t>8 years</w:t>
      </w:r>
      <w:r>
        <w:rPr>
          <w:spacing w:val="-2"/>
          <w:sz w:val="24"/>
        </w:rPr>
        <w:t xml:space="preserve"> </w:t>
      </w:r>
      <w:r>
        <w:rPr>
          <w:sz w:val="24"/>
        </w:rPr>
        <w:t>consistent</w:t>
      </w:r>
      <w:r>
        <w:rPr>
          <w:spacing w:val="-4"/>
          <w:sz w:val="24"/>
        </w:rPr>
        <w:t xml:space="preserve"> </w:t>
      </w:r>
      <w:r>
        <w:rPr>
          <w:sz w:val="24"/>
        </w:rPr>
        <w:t>with existing</w:t>
      </w:r>
      <w:r>
        <w:rPr>
          <w:spacing w:val="-3"/>
          <w:sz w:val="24"/>
        </w:rPr>
        <w:t xml:space="preserve"> </w:t>
      </w:r>
      <w:r>
        <w:rPr>
          <w:sz w:val="24"/>
        </w:rPr>
        <w:t>RHNA</w:t>
      </w:r>
      <w:r>
        <w:rPr>
          <w:spacing w:val="-2"/>
          <w:sz w:val="24"/>
        </w:rPr>
        <w:t xml:space="preserve"> </w:t>
      </w:r>
      <w:r>
        <w:rPr>
          <w:sz w:val="24"/>
        </w:rPr>
        <w:t>and</w:t>
      </w:r>
      <w:r>
        <w:rPr>
          <w:spacing w:val="-3"/>
          <w:sz w:val="24"/>
        </w:rPr>
        <w:t xml:space="preserve"> </w:t>
      </w:r>
      <w:r>
        <w:rPr>
          <w:sz w:val="24"/>
        </w:rPr>
        <w:t>housing e</w:t>
      </w:r>
      <w:r>
        <w:rPr>
          <w:sz w:val="24"/>
        </w:rPr>
        <w:t xml:space="preserve">lement update timelines (Action E). </w:t>
      </w:r>
      <w:commentRangeStart w:id="129"/>
      <w:r>
        <w:rPr>
          <w:sz w:val="24"/>
        </w:rPr>
        <w:t xml:space="preserve">Another key action by the State could be to explore measures to ensure or require greater consistency and alignment between regional RHNA allocations, SCSs, and regional plans </w:t>
      </w:r>
      <w:commentRangeEnd w:id="129"/>
      <w:r w:rsidR="009219BF">
        <w:rPr>
          <w:rStyle w:val="CommentReference"/>
        </w:rPr>
        <w:commentReference w:id="129"/>
      </w:r>
      <w:r>
        <w:rPr>
          <w:sz w:val="24"/>
        </w:rPr>
        <w:t xml:space="preserve">such as strategic planning that prioritizes </w:t>
      </w:r>
      <w:r>
        <w:rPr>
          <w:sz w:val="24"/>
        </w:rPr>
        <w:t>green space</w:t>
      </w:r>
      <w:r>
        <w:rPr>
          <w:spacing w:val="40"/>
          <w:sz w:val="24"/>
        </w:rPr>
        <w:t xml:space="preserve"> </w:t>
      </w:r>
      <w:r>
        <w:rPr>
          <w:sz w:val="24"/>
        </w:rPr>
        <w:t>and conservation, and encourage greater integration of state housing and conservation</w:t>
      </w:r>
      <w:r>
        <w:rPr>
          <w:spacing w:val="-9"/>
          <w:sz w:val="24"/>
        </w:rPr>
        <w:t xml:space="preserve"> </w:t>
      </w:r>
      <w:r>
        <w:rPr>
          <w:sz w:val="24"/>
        </w:rPr>
        <w:t>policy</w:t>
      </w:r>
      <w:r>
        <w:rPr>
          <w:spacing w:val="-15"/>
          <w:sz w:val="24"/>
        </w:rPr>
        <w:t xml:space="preserve"> </w:t>
      </w:r>
      <w:r>
        <w:rPr>
          <w:sz w:val="24"/>
        </w:rPr>
        <w:t>priorities</w:t>
      </w:r>
      <w:r>
        <w:rPr>
          <w:spacing w:val="-11"/>
          <w:sz w:val="24"/>
        </w:rPr>
        <w:t xml:space="preserve"> </w:t>
      </w:r>
      <w:r>
        <w:rPr>
          <w:sz w:val="24"/>
        </w:rPr>
        <w:t>to</w:t>
      </w:r>
      <w:r>
        <w:rPr>
          <w:spacing w:val="-13"/>
          <w:sz w:val="24"/>
        </w:rPr>
        <w:t xml:space="preserve"> </w:t>
      </w:r>
      <w:r>
        <w:rPr>
          <w:sz w:val="24"/>
        </w:rPr>
        <w:t>minimize/prevent</w:t>
      </w:r>
      <w:r>
        <w:rPr>
          <w:spacing w:val="-9"/>
          <w:sz w:val="24"/>
        </w:rPr>
        <w:t xml:space="preserve"> </w:t>
      </w:r>
      <w:r>
        <w:rPr>
          <w:sz w:val="24"/>
        </w:rPr>
        <w:t>conflict</w:t>
      </w:r>
      <w:r>
        <w:rPr>
          <w:spacing w:val="-9"/>
          <w:sz w:val="24"/>
        </w:rPr>
        <w:t xml:space="preserve"> </w:t>
      </w:r>
      <w:r>
        <w:rPr>
          <w:sz w:val="24"/>
        </w:rPr>
        <w:t>(Action</w:t>
      </w:r>
      <w:r>
        <w:rPr>
          <w:spacing w:val="-9"/>
          <w:sz w:val="24"/>
        </w:rPr>
        <w:t xml:space="preserve"> </w:t>
      </w:r>
      <w:r>
        <w:rPr>
          <w:sz w:val="24"/>
        </w:rPr>
        <w:t>F).</w:t>
      </w:r>
    </w:p>
    <w:p w14:paraId="4AC3CCEA" w14:textId="77777777" w:rsidR="00C41784" w:rsidRDefault="00947520">
      <w:pPr>
        <w:pStyle w:val="ListParagraph"/>
        <w:numPr>
          <w:ilvl w:val="0"/>
          <w:numId w:val="1"/>
        </w:numPr>
        <w:tabs>
          <w:tab w:val="left" w:pos="876"/>
        </w:tabs>
        <w:spacing w:before="196" w:line="244" w:lineRule="auto"/>
        <w:ind w:right="167"/>
        <w:rPr>
          <w:sz w:val="24"/>
        </w:rPr>
      </w:pPr>
      <w:r>
        <w:rPr>
          <w:b/>
          <w:sz w:val="24"/>
        </w:rPr>
        <w:t>Accelerate production of affordable housing in forms and locations that advance</w:t>
      </w:r>
      <w:r>
        <w:rPr>
          <w:b/>
          <w:spacing w:val="-16"/>
          <w:sz w:val="24"/>
        </w:rPr>
        <w:t xml:space="preserve"> </w:t>
      </w:r>
      <w:r>
        <w:rPr>
          <w:b/>
          <w:sz w:val="24"/>
        </w:rPr>
        <w:t>VMT</w:t>
      </w:r>
      <w:r>
        <w:rPr>
          <w:b/>
          <w:spacing w:val="-13"/>
          <w:sz w:val="24"/>
        </w:rPr>
        <w:t xml:space="preserve"> </w:t>
      </w:r>
      <w:r>
        <w:rPr>
          <w:b/>
          <w:sz w:val="24"/>
        </w:rPr>
        <w:t>reduction</w:t>
      </w:r>
      <w:r>
        <w:rPr>
          <w:b/>
          <w:spacing w:val="-16"/>
          <w:sz w:val="24"/>
        </w:rPr>
        <w:t xml:space="preserve"> </w:t>
      </w:r>
      <w:r>
        <w:rPr>
          <w:b/>
          <w:sz w:val="24"/>
        </w:rPr>
        <w:t>and</w:t>
      </w:r>
      <w:r>
        <w:rPr>
          <w:b/>
          <w:spacing w:val="-12"/>
          <w:sz w:val="24"/>
        </w:rPr>
        <w:t xml:space="preserve"> </w:t>
      </w:r>
      <w:r>
        <w:rPr>
          <w:b/>
          <w:sz w:val="24"/>
        </w:rPr>
        <w:t>affirmatively</w:t>
      </w:r>
      <w:r>
        <w:rPr>
          <w:b/>
          <w:spacing w:val="-17"/>
          <w:sz w:val="24"/>
        </w:rPr>
        <w:t xml:space="preserve"> </w:t>
      </w:r>
      <w:r>
        <w:rPr>
          <w:b/>
          <w:sz w:val="24"/>
        </w:rPr>
        <w:t>further</w:t>
      </w:r>
      <w:r>
        <w:rPr>
          <w:b/>
          <w:spacing w:val="-16"/>
          <w:sz w:val="24"/>
        </w:rPr>
        <w:t xml:space="preserve"> </w:t>
      </w:r>
      <w:r>
        <w:rPr>
          <w:b/>
          <w:sz w:val="24"/>
        </w:rPr>
        <w:t>fair</w:t>
      </w:r>
      <w:r>
        <w:rPr>
          <w:b/>
          <w:spacing w:val="-16"/>
          <w:sz w:val="24"/>
        </w:rPr>
        <w:t xml:space="preserve"> </w:t>
      </w:r>
      <w:r>
        <w:rPr>
          <w:b/>
          <w:sz w:val="24"/>
        </w:rPr>
        <w:t>housing</w:t>
      </w:r>
      <w:r>
        <w:rPr>
          <w:b/>
          <w:spacing w:val="-12"/>
          <w:sz w:val="24"/>
        </w:rPr>
        <w:t xml:space="preserve"> </w:t>
      </w:r>
      <w:r>
        <w:rPr>
          <w:b/>
          <w:sz w:val="24"/>
        </w:rPr>
        <w:t>policy</w:t>
      </w:r>
      <w:r>
        <w:rPr>
          <w:b/>
          <w:spacing w:val="-14"/>
          <w:sz w:val="24"/>
        </w:rPr>
        <w:t xml:space="preserve"> </w:t>
      </w:r>
      <w:r>
        <w:rPr>
          <w:b/>
          <w:sz w:val="24"/>
        </w:rPr>
        <w:t xml:space="preserve">objectives. </w:t>
      </w:r>
      <w:r>
        <w:rPr>
          <w:sz w:val="24"/>
        </w:rPr>
        <w:t>Key actions will include</w:t>
      </w:r>
      <w:r>
        <w:rPr>
          <w:spacing w:val="-3"/>
          <w:sz w:val="24"/>
        </w:rPr>
        <w:t xml:space="preserve"> </w:t>
      </w:r>
      <w:r>
        <w:rPr>
          <w:sz w:val="24"/>
        </w:rPr>
        <w:t>easing local and</w:t>
      </w:r>
      <w:r>
        <w:rPr>
          <w:spacing w:val="-1"/>
          <w:sz w:val="24"/>
        </w:rPr>
        <w:t xml:space="preserve"> </w:t>
      </w:r>
      <w:r>
        <w:rPr>
          <w:sz w:val="24"/>
        </w:rPr>
        <w:t>State barriers to increasing</w:t>
      </w:r>
      <w:r>
        <w:rPr>
          <w:spacing w:val="-1"/>
          <w:sz w:val="24"/>
        </w:rPr>
        <w:t xml:space="preserve"> </w:t>
      </w:r>
      <w:r>
        <w:rPr>
          <w:sz w:val="24"/>
        </w:rPr>
        <w:t>density,</w:t>
      </w:r>
    </w:p>
    <w:p w14:paraId="54991BAD" w14:textId="77777777" w:rsidR="00C41784" w:rsidRDefault="00947520">
      <w:pPr>
        <w:pStyle w:val="BodyText"/>
        <w:spacing w:before="5"/>
        <w:rPr>
          <w:sz w:val="12"/>
        </w:rPr>
      </w:pPr>
      <w:r>
        <w:pict w14:anchorId="6807BD00">
          <v:rect id="docshape57" o:spid="_x0000_s2052" style="position:absolute;margin-left:64.8pt;margin-top:8.45pt;width:2in;height:.7pt;z-index:-15714304;mso-wrap-distance-left:0;mso-wrap-distance-right:0;mso-position-horizontal-relative:page" fillcolor="black" stroked="f">
            <w10:wrap type="topAndBottom" anchorx="page"/>
          </v:rect>
        </w:pict>
      </w:r>
    </w:p>
    <w:p w14:paraId="10C7A08E" w14:textId="77777777" w:rsidR="00C41784" w:rsidRDefault="00947520">
      <w:pPr>
        <w:spacing w:before="148" w:line="249" w:lineRule="auto"/>
        <w:ind w:left="155" w:right="122"/>
        <w:rPr>
          <w:sz w:val="20"/>
        </w:rPr>
      </w:pPr>
      <w:r>
        <w:rPr>
          <w:sz w:val="20"/>
          <w:vertAlign w:val="superscript"/>
        </w:rPr>
        <w:t>61</w:t>
      </w:r>
      <w:r>
        <w:rPr>
          <w:spacing w:val="-2"/>
          <w:sz w:val="20"/>
        </w:rPr>
        <w:t xml:space="preserve"> </w:t>
      </w:r>
      <w:bookmarkStart w:id="130" w:name="_bookmark60"/>
      <w:bookmarkEnd w:id="130"/>
      <w:r>
        <w:rPr>
          <w:sz w:val="20"/>
        </w:rPr>
        <w:t>This type</w:t>
      </w:r>
      <w:r>
        <w:rPr>
          <w:spacing w:val="-2"/>
          <w:sz w:val="20"/>
        </w:rPr>
        <w:t xml:space="preserve"> </w:t>
      </w:r>
      <w:r>
        <w:rPr>
          <w:sz w:val="20"/>
        </w:rPr>
        <w:t>of</w:t>
      </w:r>
      <w:r>
        <w:rPr>
          <w:spacing w:val="-6"/>
          <w:sz w:val="20"/>
        </w:rPr>
        <w:t xml:space="preserve"> </w:t>
      </w:r>
      <w:r>
        <w:rPr>
          <w:sz w:val="20"/>
        </w:rPr>
        <w:t>coordi</w:t>
      </w:r>
      <w:r>
        <w:rPr>
          <w:sz w:val="20"/>
        </w:rPr>
        <w:t>nation</w:t>
      </w:r>
      <w:r>
        <w:rPr>
          <w:spacing w:val="-2"/>
          <w:sz w:val="20"/>
        </w:rPr>
        <w:t xml:space="preserve"> </w:t>
      </w:r>
      <w:r>
        <w:rPr>
          <w:sz w:val="20"/>
        </w:rPr>
        <w:t>would</w:t>
      </w:r>
      <w:r>
        <w:rPr>
          <w:spacing w:val="-3"/>
          <w:sz w:val="20"/>
        </w:rPr>
        <w:t xml:space="preserve"> </w:t>
      </w:r>
      <w:r>
        <w:rPr>
          <w:sz w:val="20"/>
        </w:rPr>
        <w:t>also</w:t>
      </w:r>
      <w:r>
        <w:rPr>
          <w:spacing w:val="-4"/>
          <w:sz w:val="20"/>
        </w:rPr>
        <w:t xml:space="preserve"> </w:t>
      </w:r>
      <w:r>
        <w:rPr>
          <w:sz w:val="20"/>
        </w:rPr>
        <w:t>address the</w:t>
      </w:r>
      <w:r>
        <w:rPr>
          <w:spacing w:val="-6"/>
          <w:sz w:val="20"/>
        </w:rPr>
        <w:t xml:space="preserve"> </w:t>
      </w:r>
      <w:r>
        <w:rPr>
          <w:sz w:val="20"/>
        </w:rPr>
        <w:t>need for</w:t>
      </w:r>
      <w:r>
        <w:rPr>
          <w:spacing w:val="-4"/>
          <w:sz w:val="20"/>
        </w:rPr>
        <w:t xml:space="preserve"> </w:t>
      </w:r>
      <w:r>
        <w:rPr>
          <w:sz w:val="20"/>
        </w:rPr>
        <w:t>continued</w:t>
      </w:r>
      <w:r>
        <w:rPr>
          <w:spacing w:val="-3"/>
          <w:sz w:val="20"/>
        </w:rPr>
        <w:t xml:space="preserve"> </w:t>
      </w:r>
      <w:r>
        <w:rPr>
          <w:sz w:val="20"/>
        </w:rPr>
        <w:t>accountability</w:t>
      </w:r>
      <w:r>
        <w:rPr>
          <w:spacing w:val="-9"/>
          <w:sz w:val="20"/>
        </w:rPr>
        <w:t xml:space="preserve"> </w:t>
      </w:r>
      <w:r>
        <w:rPr>
          <w:sz w:val="20"/>
        </w:rPr>
        <w:t>in</w:t>
      </w:r>
      <w:r>
        <w:rPr>
          <w:spacing w:val="-2"/>
          <w:sz w:val="20"/>
        </w:rPr>
        <w:t xml:space="preserve"> </w:t>
      </w:r>
      <w:r>
        <w:rPr>
          <w:sz w:val="20"/>
        </w:rPr>
        <w:t>existing housing laws</w:t>
      </w:r>
      <w:r>
        <w:rPr>
          <w:spacing w:val="-1"/>
          <w:sz w:val="20"/>
        </w:rPr>
        <w:t xml:space="preserve"> </w:t>
      </w:r>
      <w:r>
        <w:rPr>
          <w:sz w:val="20"/>
        </w:rPr>
        <w:t>regarding additional</w:t>
      </w:r>
      <w:r>
        <w:rPr>
          <w:spacing w:val="-3"/>
          <w:sz w:val="20"/>
        </w:rPr>
        <w:t xml:space="preserve"> </w:t>
      </w:r>
      <w:r>
        <w:rPr>
          <w:sz w:val="20"/>
        </w:rPr>
        <w:t>density,</w:t>
      </w:r>
      <w:r>
        <w:rPr>
          <w:spacing w:val="-1"/>
          <w:sz w:val="20"/>
        </w:rPr>
        <w:t xml:space="preserve"> </w:t>
      </w:r>
      <w:r>
        <w:rPr>
          <w:sz w:val="20"/>
        </w:rPr>
        <w:t>affordability,</w:t>
      </w:r>
      <w:r>
        <w:rPr>
          <w:spacing w:val="-1"/>
          <w:sz w:val="20"/>
        </w:rPr>
        <w:t xml:space="preserve"> </w:t>
      </w:r>
      <w:r>
        <w:rPr>
          <w:sz w:val="20"/>
        </w:rPr>
        <w:t>and infill under</w:t>
      </w:r>
      <w:r>
        <w:rPr>
          <w:spacing w:val="-3"/>
          <w:sz w:val="20"/>
        </w:rPr>
        <w:t xml:space="preserve"> </w:t>
      </w:r>
      <w:r>
        <w:rPr>
          <w:sz w:val="20"/>
        </w:rPr>
        <w:t>the purview</w:t>
      </w:r>
      <w:r>
        <w:rPr>
          <w:spacing w:val="-3"/>
          <w:sz w:val="20"/>
        </w:rPr>
        <w:t xml:space="preserve"> </w:t>
      </w:r>
      <w:r>
        <w:rPr>
          <w:sz w:val="20"/>
        </w:rPr>
        <w:t>of</w:t>
      </w:r>
      <w:r>
        <w:rPr>
          <w:spacing w:val="-4"/>
          <w:sz w:val="20"/>
        </w:rPr>
        <w:t xml:space="preserve"> </w:t>
      </w:r>
      <w:r>
        <w:rPr>
          <w:sz w:val="20"/>
        </w:rPr>
        <w:t>California Housing</w:t>
      </w:r>
      <w:r>
        <w:rPr>
          <w:spacing w:val="-1"/>
          <w:sz w:val="20"/>
        </w:rPr>
        <w:t xml:space="preserve"> </w:t>
      </w:r>
      <w:r>
        <w:rPr>
          <w:sz w:val="20"/>
        </w:rPr>
        <w:t>and Community Development Department’s Housing Accountability Unit or the Department of Justice.</w:t>
      </w:r>
    </w:p>
    <w:p w14:paraId="55671FDB" w14:textId="77777777" w:rsidR="00C41784" w:rsidRDefault="00C41784">
      <w:pPr>
        <w:spacing w:line="249" w:lineRule="auto"/>
        <w:rPr>
          <w:sz w:val="20"/>
        </w:rPr>
        <w:sectPr w:rsidR="00C41784">
          <w:pgSz w:w="12240" w:h="15840"/>
          <w:pgMar w:top="1540" w:right="1180" w:bottom="1280" w:left="1140" w:header="838" w:footer="1088" w:gutter="0"/>
          <w:cols w:space="720"/>
        </w:sectPr>
      </w:pPr>
    </w:p>
    <w:p w14:paraId="703DFE34" w14:textId="77777777" w:rsidR="00C41784" w:rsidRDefault="00947520">
      <w:pPr>
        <w:pStyle w:val="BodyText"/>
        <w:spacing w:before="91" w:line="242" w:lineRule="auto"/>
        <w:ind w:left="876" w:right="124"/>
      </w:pPr>
      <w:r>
        <w:lastRenderedPageBreak/>
        <w:t>encourage greater diversity of housing types in existing neighborhoods. For example,</w:t>
      </w:r>
      <w:r>
        <w:rPr>
          <w:spacing w:val="-3"/>
        </w:rPr>
        <w:t xml:space="preserve"> </w:t>
      </w:r>
      <w:r>
        <w:t>the</w:t>
      </w:r>
      <w:r>
        <w:rPr>
          <w:spacing w:val="-1"/>
        </w:rPr>
        <w:t xml:space="preserve"> </w:t>
      </w:r>
      <w:r>
        <w:t>State could lead the</w:t>
      </w:r>
      <w:r>
        <w:rPr>
          <w:spacing w:val="-1"/>
        </w:rPr>
        <w:t xml:space="preserve"> </w:t>
      </w:r>
      <w:r>
        <w:t>way by further easing California En</w:t>
      </w:r>
      <w:r>
        <w:t>vironmental Quality Act (CEQA) barriers to increasing density and streamlining affordable housing</w:t>
      </w:r>
      <w:r>
        <w:rPr>
          <w:spacing w:val="-12"/>
        </w:rPr>
        <w:t xml:space="preserve"> </w:t>
      </w:r>
      <w:r>
        <w:t>development,</w:t>
      </w:r>
      <w:r>
        <w:rPr>
          <w:spacing w:val="-9"/>
        </w:rPr>
        <w:t xml:space="preserve"> </w:t>
      </w:r>
      <w:r>
        <w:t>especially</w:t>
      </w:r>
      <w:r>
        <w:rPr>
          <w:spacing w:val="-10"/>
        </w:rPr>
        <w:t xml:space="preserve"> </w:t>
      </w:r>
      <w:r>
        <w:t>in</w:t>
      </w:r>
      <w:r>
        <w:rPr>
          <w:spacing w:val="-9"/>
        </w:rPr>
        <w:t xml:space="preserve"> </w:t>
      </w:r>
      <w:r>
        <w:t>transportation-efficient</w:t>
      </w:r>
      <w:r>
        <w:rPr>
          <w:spacing w:val="-8"/>
        </w:rPr>
        <w:t xml:space="preserve"> </w:t>
      </w:r>
      <w:r>
        <w:t>areas,</w:t>
      </w:r>
      <w:r>
        <w:rPr>
          <w:spacing w:val="-10"/>
        </w:rPr>
        <w:t xml:space="preserve"> </w:t>
      </w:r>
      <w:r>
        <w:t>and</w:t>
      </w:r>
      <w:r>
        <w:rPr>
          <w:spacing w:val="-12"/>
        </w:rPr>
        <w:t xml:space="preserve"> </w:t>
      </w:r>
      <w:r>
        <w:t>establishing protections in law against local actions to prevent developments that advance Stat</w:t>
      </w:r>
      <w:r>
        <w:t>e</w:t>
      </w:r>
      <w:r>
        <w:rPr>
          <w:spacing w:val="-19"/>
        </w:rPr>
        <w:t xml:space="preserve"> </w:t>
      </w:r>
      <w:r>
        <w:t>equity</w:t>
      </w:r>
      <w:r>
        <w:rPr>
          <w:spacing w:val="-16"/>
        </w:rPr>
        <w:t xml:space="preserve"> </w:t>
      </w:r>
      <w:r>
        <w:t>and</w:t>
      </w:r>
      <w:r>
        <w:rPr>
          <w:spacing w:val="-14"/>
        </w:rPr>
        <w:t xml:space="preserve"> </w:t>
      </w:r>
      <w:r>
        <w:t>climate</w:t>
      </w:r>
      <w:r>
        <w:rPr>
          <w:spacing w:val="-19"/>
        </w:rPr>
        <w:t xml:space="preserve"> </w:t>
      </w:r>
      <w:r>
        <w:t>goals,</w:t>
      </w:r>
      <w:r>
        <w:rPr>
          <w:spacing w:val="-14"/>
        </w:rPr>
        <w:t xml:space="preserve"> </w:t>
      </w:r>
      <w:r>
        <w:t>including</w:t>
      </w:r>
      <w:r>
        <w:rPr>
          <w:spacing w:val="-14"/>
        </w:rPr>
        <w:t xml:space="preserve"> </w:t>
      </w:r>
      <w:r>
        <w:t>preemption</w:t>
      </w:r>
      <w:r>
        <w:rPr>
          <w:spacing w:val="-15"/>
        </w:rPr>
        <w:t xml:space="preserve"> </w:t>
      </w:r>
      <w:r>
        <w:t>of</w:t>
      </w:r>
      <w:r>
        <w:rPr>
          <w:spacing w:val="-15"/>
        </w:rPr>
        <w:t xml:space="preserve"> </w:t>
      </w:r>
      <w:r>
        <w:t>voter</w:t>
      </w:r>
      <w:r>
        <w:rPr>
          <w:spacing w:val="-14"/>
        </w:rPr>
        <w:t xml:space="preserve"> </w:t>
      </w:r>
      <w:r>
        <w:t>initiatives</w:t>
      </w:r>
      <w:r>
        <w:rPr>
          <w:spacing w:val="-17"/>
        </w:rPr>
        <w:t xml:space="preserve"> </w:t>
      </w:r>
      <w:r>
        <w:t>(Action</w:t>
      </w:r>
      <w:r>
        <w:rPr>
          <w:spacing w:val="-13"/>
        </w:rPr>
        <w:t xml:space="preserve"> </w:t>
      </w:r>
      <w:r>
        <w:t>G). Similarly,</w:t>
      </w:r>
      <w:r>
        <w:rPr>
          <w:spacing w:val="-7"/>
        </w:rPr>
        <w:t xml:space="preserve"> </w:t>
      </w:r>
      <w:r>
        <w:t>the</w:t>
      </w:r>
      <w:r>
        <w:rPr>
          <w:spacing w:val="-2"/>
        </w:rPr>
        <w:t xml:space="preserve"> </w:t>
      </w:r>
      <w:r>
        <w:t>State</w:t>
      </w:r>
      <w:r>
        <w:rPr>
          <w:spacing w:val="-2"/>
        </w:rPr>
        <w:t xml:space="preserve"> </w:t>
      </w:r>
      <w:r>
        <w:t>could support scaling up</w:t>
      </w:r>
      <w:r>
        <w:rPr>
          <w:spacing w:val="-5"/>
        </w:rPr>
        <w:t xml:space="preserve"> </w:t>
      </w:r>
      <w:r>
        <w:t>production</w:t>
      </w:r>
      <w:r>
        <w:rPr>
          <w:spacing w:val="-2"/>
        </w:rPr>
        <w:t xml:space="preserve"> </w:t>
      </w:r>
      <w:r>
        <w:t>of</w:t>
      </w:r>
      <w:r>
        <w:rPr>
          <w:spacing w:val="-5"/>
        </w:rPr>
        <w:t xml:space="preserve"> </w:t>
      </w:r>
      <w:r>
        <w:t>factory-built housing</w:t>
      </w:r>
      <w:r>
        <w:rPr>
          <w:spacing w:val="-4"/>
        </w:rPr>
        <w:t xml:space="preserve"> </w:t>
      </w:r>
      <w:r>
        <w:t>to reduce</w:t>
      </w:r>
      <w:r>
        <w:rPr>
          <w:spacing w:val="-1"/>
        </w:rPr>
        <w:t xml:space="preserve"> </w:t>
      </w:r>
      <w:r>
        <w:t>the</w:t>
      </w:r>
      <w:r>
        <w:rPr>
          <w:spacing w:val="-1"/>
        </w:rPr>
        <w:t xml:space="preserve"> </w:t>
      </w:r>
      <w:r>
        <w:t>time</w:t>
      </w:r>
      <w:r>
        <w:rPr>
          <w:spacing w:val="-1"/>
        </w:rPr>
        <w:t xml:space="preserve"> </w:t>
      </w:r>
      <w:r>
        <w:t>and costs to</w:t>
      </w:r>
      <w:r>
        <w:rPr>
          <w:spacing w:val="-1"/>
        </w:rPr>
        <w:t xml:space="preserve"> </w:t>
      </w:r>
      <w:r>
        <w:t>build,</w:t>
      </w:r>
      <w:r>
        <w:rPr>
          <w:spacing w:val="-2"/>
        </w:rPr>
        <w:t xml:space="preserve"> </w:t>
      </w:r>
      <w:r>
        <w:t>including</w:t>
      </w:r>
      <w:r>
        <w:rPr>
          <w:spacing w:val="-1"/>
        </w:rPr>
        <w:t xml:space="preserve"> </w:t>
      </w:r>
      <w:r>
        <w:t>investing in workforce</w:t>
      </w:r>
      <w:r>
        <w:rPr>
          <w:spacing w:val="-2"/>
        </w:rPr>
        <w:t xml:space="preserve"> </w:t>
      </w:r>
      <w:r>
        <w:t>development, boosting participation in the construction industry, and establishing labor standards,</w:t>
      </w:r>
      <w:r>
        <w:rPr>
          <w:spacing w:val="-5"/>
        </w:rPr>
        <w:t xml:space="preserve"> </w:t>
      </w:r>
      <w:r>
        <w:t>in</w:t>
      </w:r>
      <w:r>
        <w:rPr>
          <w:spacing w:val="-5"/>
        </w:rPr>
        <w:t xml:space="preserve"> </w:t>
      </w:r>
      <w:r>
        <w:t>order</w:t>
      </w:r>
      <w:r>
        <w:rPr>
          <w:spacing w:val="-4"/>
        </w:rPr>
        <w:t xml:space="preserve"> </w:t>
      </w:r>
      <w:r>
        <w:t>to</w:t>
      </w:r>
      <w:r>
        <w:rPr>
          <w:spacing w:val="-4"/>
        </w:rPr>
        <w:t xml:space="preserve"> </w:t>
      </w:r>
      <w:r>
        <w:t>reduce</w:t>
      </w:r>
      <w:r>
        <w:rPr>
          <w:spacing w:val="-9"/>
        </w:rPr>
        <w:t xml:space="preserve"> </w:t>
      </w:r>
      <w:r>
        <w:t>the</w:t>
      </w:r>
      <w:r>
        <w:rPr>
          <w:spacing w:val="-5"/>
        </w:rPr>
        <w:t xml:space="preserve"> </w:t>
      </w:r>
      <w:r>
        <w:t>time</w:t>
      </w:r>
      <w:r>
        <w:rPr>
          <w:spacing w:val="-5"/>
        </w:rPr>
        <w:t xml:space="preserve"> </w:t>
      </w:r>
      <w:r>
        <w:t>and</w:t>
      </w:r>
      <w:r>
        <w:rPr>
          <w:spacing w:val="-4"/>
        </w:rPr>
        <w:t xml:space="preserve"> </w:t>
      </w:r>
      <w:r>
        <w:t>cost</w:t>
      </w:r>
      <w:r>
        <w:rPr>
          <w:spacing w:val="-4"/>
        </w:rPr>
        <w:t xml:space="preserve"> </w:t>
      </w:r>
      <w:r>
        <w:t>of</w:t>
      </w:r>
      <w:r>
        <w:rPr>
          <w:spacing w:val="-5"/>
        </w:rPr>
        <w:t xml:space="preserve"> </w:t>
      </w:r>
      <w:r>
        <w:t>delivering</w:t>
      </w:r>
      <w:r>
        <w:rPr>
          <w:spacing w:val="-4"/>
        </w:rPr>
        <w:t xml:space="preserve"> </w:t>
      </w:r>
      <w:r>
        <w:t>multifamily</w:t>
      </w:r>
      <w:r>
        <w:rPr>
          <w:spacing w:val="-6"/>
        </w:rPr>
        <w:t xml:space="preserve"> </w:t>
      </w:r>
      <w:r>
        <w:t>infill housing and accelerate the infill housing pipeline (Action H).</w:t>
      </w:r>
      <w:r>
        <w:rPr>
          <w:spacing w:val="-1"/>
        </w:rPr>
        <w:t xml:space="preserve"> </w:t>
      </w:r>
      <w:r>
        <w:t>Another key action would</w:t>
      </w:r>
      <w:r>
        <w:rPr>
          <w:spacing w:val="27"/>
        </w:rPr>
        <w:t xml:space="preserve"> </w:t>
      </w:r>
      <w:r>
        <w:t>be</w:t>
      </w:r>
      <w:r>
        <w:rPr>
          <w:spacing w:val="27"/>
        </w:rPr>
        <w:t xml:space="preserve"> </w:t>
      </w:r>
      <w:r>
        <w:t>leveraging</w:t>
      </w:r>
      <w:r>
        <w:rPr>
          <w:spacing w:val="27"/>
        </w:rPr>
        <w:t xml:space="preserve"> </w:t>
      </w:r>
      <w:r>
        <w:t xml:space="preserve">the State’s </w:t>
      </w:r>
      <w:proofErr w:type="spellStart"/>
      <w:r>
        <w:t>Prohousing</w:t>
      </w:r>
      <w:proofErr w:type="spellEnd"/>
      <w:r>
        <w:t xml:space="preserve"> designation by expanding</w:t>
      </w:r>
      <w:r>
        <w:rPr>
          <w:spacing w:val="27"/>
        </w:rPr>
        <w:t xml:space="preserve"> </w:t>
      </w:r>
      <w:r>
        <w:t xml:space="preserve">incentives in State funding programs </w:t>
      </w:r>
      <w:r>
        <w:rPr>
          <w:w w:val="105"/>
        </w:rPr>
        <w:t xml:space="preserve">– </w:t>
      </w:r>
      <w:r>
        <w:t xml:space="preserve">including transportation and other non-housing programs </w:t>
      </w:r>
      <w:r>
        <w:rPr>
          <w:w w:val="105"/>
        </w:rPr>
        <w:t xml:space="preserve">– </w:t>
      </w:r>
      <w:r>
        <w:t xml:space="preserve">for local jurisdictions to adopt </w:t>
      </w:r>
      <w:proofErr w:type="spellStart"/>
      <w:r>
        <w:t>prohousing</w:t>
      </w:r>
      <w:proofErr w:type="spellEnd"/>
      <w:r>
        <w:t xml:space="preserve"> policies to increase infill </w:t>
      </w:r>
      <w:r>
        <w:t>housing and VMT reduction (Action I). Affordable housing should be prioritized in many types of communities, including those that are</w:t>
      </w:r>
      <w:r>
        <w:rPr>
          <w:spacing w:val="-1"/>
        </w:rPr>
        <w:t xml:space="preserve"> </w:t>
      </w:r>
      <w:r>
        <w:t>already resource-rich and transportation-efficient. Additionally, affordable housing should be coordinated with supportive</w:t>
      </w:r>
      <w:r>
        <w:t xml:space="preserve"> community investments in under-resourced communities</w:t>
      </w:r>
      <w:commentRangeStart w:id="131"/>
      <w:r>
        <w:t>.</w:t>
      </w:r>
      <w:commentRangeEnd w:id="131"/>
      <w:r w:rsidR="004C7BD4">
        <w:rPr>
          <w:rStyle w:val="CommentReference"/>
        </w:rPr>
        <w:commentReference w:id="131"/>
      </w:r>
    </w:p>
    <w:p w14:paraId="154E1571" w14:textId="6E09820F" w:rsidR="00C41784" w:rsidRDefault="00947520">
      <w:pPr>
        <w:pStyle w:val="ListParagraph"/>
        <w:numPr>
          <w:ilvl w:val="0"/>
          <w:numId w:val="1"/>
        </w:numPr>
        <w:tabs>
          <w:tab w:val="left" w:pos="876"/>
        </w:tabs>
        <w:spacing w:before="185" w:line="242" w:lineRule="auto"/>
        <w:ind w:right="121"/>
        <w:rPr>
          <w:sz w:val="24"/>
        </w:rPr>
      </w:pPr>
      <w:r>
        <w:rPr>
          <w:b/>
          <w:sz w:val="24"/>
        </w:rPr>
        <w:t xml:space="preserve">Reduce or eliminate parking requirements (or enact parking maximums, as appropriate) and promote replacement of excess parking in infill locations. </w:t>
      </w:r>
      <w:r>
        <w:rPr>
          <w:sz w:val="24"/>
        </w:rPr>
        <w:t>Building parking for infill</w:t>
      </w:r>
      <w:r>
        <w:rPr>
          <w:spacing w:val="-1"/>
          <w:sz w:val="24"/>
        </w:rPr>
        <w:t xml:space="preserve"> </w:t>
      </w:r>
      <w:r>
        <w:rPr>
          <w:sz w:val="24"/>
        </w:rPr>
        <w:t xml:space="preserve">development makes infill </w:t>
      </w:r>
      <w:r>
        <w:rPr>
          <w:sz w:val="24"/>
        </w:rPr>
        <w:t>costs more</w:t>
      </w:r>
      <w:r>
        <w:rPr>
          <w:spacing w:val="-1"/>
          <w:sz w:val="24"/>
        </w:rPr>
        <w:t xml:space="preserve"> </w:t>
      </w:r>
      <w:r>
        <w:rPr>
          <w:sz w:val="24"/>
        </w:rPr>
        <w:t>prohibitive, considering parking can increase costs by up to $100,000 per stall, which takes away both physical space and budget from the construction of housing and other needed</w:t>
      </w:r>
      <w:r>
        <w:rPr>
          <w:spacing w:val="-4"/>
          <w:sz w:val="24"/>
        </w:rPr>
        <w:t xml:space="preserve"> </w:t>
      </w:r>
      <w:r>
        <w:rPr>
          <w:sz w:val="24"/>
        </w:rPr>
        <w:t>services</w:t>
      </w:r>
      <w:r>
        <w:rPr>
          <w:spacing w:val="-7"/>
          <w:sz w:val="24"/>
        </w:rPr>
        <w:t xml:space="preserve"> </w:t>
      </w:r>
      <w:r>
        <w:rPr>
          <w:sz w:val="24"/>
        </w:rPr>
        <w:t>and</w:t>
      </w:r>
      <w:r>
        <w:rPr>
          <w:spacing w:val="-4"/>
          <w:sz w:val="24"/>
        </w:rPr>
        <w:t xml:space="preserve"> </w:t>
      </w:r>
      <w:r>
        <w:rPr>
          <w:sz w:val="24"/>
        </w:rPr>
        <w:t>amenities.</w:t>
      </w:r>
      <w:r>
        <w:rPr>
          <w:spacing w:val="-5"/>
          <w:sz w:val="24"/>
        </w:rPr>
        <w:t xml:space="preserve"> </w:t>
      </w:r>
      <w:r>
        <w:rPr>
          <w:sz w:val="24"/>
        </w:rPr>
        <w:t>Yet</w:t>
      </w:r>
      <w:r>
        <w:rPr>
          <w:spacing w:val="-9"/>
          <w:sz w:val="24"/>
        </w:rPr>
        <w:t xml:space="preserve"> </w:t>
      </w:r>
      <w:r>
        <w:rPr>
          <w:sz w:val="24"/>
        </w:rPr>
        <w:t>requirements</w:t>
      </w:r>
      <w:r>
        <w:rPr>
          <w:spacing w:val="-7"/>
          <w:sz w:val="24"/>
        </w:rPr>
        <w:t xml:space="preserve"> </w:t>
      </w:r>
      <w:r>
        <w:rPr>
          <w:sz w:val="24"/>
        </w:rPr>
        <w:t>for</w:t>
      </w:r>
      <w:r>
        <w:rPr>
          <w:spacing w:val="-4"/>
          <w:sz w:val="24"/>
        </w:rPr>
        <w:t xml:space="preserve"> </w:t>
      </w:r>
      <w:r>
        <w:rPr>
          <w:sz w:val="24"/>
        </w:rPr>
        <w:t>parking</w:t>
      </w:r>
      <w:r>
        <w:rPr>
          <w:spacing w:val="-4"/>
          <w:sz w:val="24"/>
        </w:rPr>
        <w:t xml:space="preserve"> </w:t>
      </w:r>
      <w:r>
        <w:rPr>
          <w:sz w:val="24"/>
        </w:rPr>
        <w:t>in</w:t>
      </w:r>
      <w:r>
        <w:rPr>
          <w:spacing w:val="-5"/>
          <w:sz w:val="24"/>
        </w:rPr>
        <w:t xml:space="preserve"> </w:t>
      </w:r>
      <w:r>
        <w:rPr>
          <w:sz w:val="24"/>
        </w:rPr>
        <w:t>new</w:t>
      </w:r>
      <w:r>
        <w:rPr>
          <w:spacing w:val="-10"/>
          <w:sz w:val="24"/>
        </w:rPr>
        <w:t xml:space="preserve"> </w:t>
      </w:r>
      <w:r>
        <w:rPr>
          <w:sz w:val="24"/>
        </w:rPr>
        <w:t xml:space="preserve">developments </w:t>
      </w:r>
      <w:r>
        <w:rPr>
          <w:w w:val="95"/>
          <w:sz w:val="24"/>
        </w:rPr>
        <w:t xml:space="preserve">are regularly set by local jurisdictions, financers, or others. Particularly where viable </w:t>
      </w:r>
      <w:r>
        <w:rPr>
          <w:sz w:val="24"/>
        </w:rPr>
        <w:t>transportation</w:t>
      </w:r>
      <w:r>
        <w:rPr>
          <w:spacing w:val="-7"/>
          <w:sz w:val="24"/>
        </w:rPr>
        <w:t xml:space="preserve"> </w:t>
      </w:r>
      <w:r>
        <w:rPr>
          <w:sz w:val="24"/>
        </w:rPr>
        <w:t>alternatives</w:t>
      </w:r>
      <w:r>
        <w:rPr>
          <w:spacing w:val="-9"/>
          <w:sz w:val="24"/>
        </w:rPr>
        <w:t xml:space="preserve"> </w:t>
      </w:r>
      <w:r>
        <w:rPr>
          <w:sz w:val="24"/>
        </w:rPr>
        <w:t>are</w:t>
      </w:r>
      <w:r>
        <w:rPr>
          <w:spacing w:val="-7"/>
          <w:sz w:val="24"/>
        </w:rPr>
        <w:t xml:space="preserve"> </w:t>
      </w:r>
      <w:r>
        <w:rPr>
          <w:sz w:val="24"/>
        </w:rPr>
        <w:t>available,</w:t>
      </w:r>
      <w:r>
        <w:rPr>
          <w:spacing w:val="-7"/>
          <w:sz w:val="24"/>
        </w:rPr>
        <w:t xml:space="preserve"> </w:t>
      </w:r>
      <w:r>
        <w:rPr>
          <w:sz w:val="24"/>
        </w:rPr>
        <w:t>eliminating</w:t>
      </w:r>
      <w:r>
        <w:rPr>
          <w:spacing w:val="-10"/>
          <w:sz w:val="24"/>
        </w:rPr>
        <w:t xml:space="preserve"> </w:t>
      </w:r>
      <w:r>
        <w:rPr>
          <w:sz w:val="24"/>
        </w:rPr>
        <w:t>parking</w:t>
      </w:r>
      <w:r>
        <w:rPr>
          <w:spacing w:val="-10"/>
          <w:sz w:val="24"/>
        </w:rPr>
        <w:t xml:space="preserve"> </w:t>
      </w:r>
      <w:r>
        <w:rPr>
          <w:sz w:val="24"/>
        </w:rPr>
        <w:t>requirements</w:t>
      </w:r>
      <w:r>
        <w:rPr>
          <w:spacing w:val="-9"/>
          <w:sz w:val="24"/>
        </w:rPr>
        <w:t xml:space="preserve"> </w:t>
      </w:r>
      <w:r>
        <w:rPr>
          <w:sz w:val="24"/>
        </w:rPr>
        <w:t>and/or providing a “cap” on allowable parking can make infill development mor</w:t>
      </w:r>
      <w:r>
        <w:rPr>
          <w:sz w:val="24"/>
        </w:rPr>
        <w:t>e financially feasible and also more conducive to lowering VMT. Measures to reduce parking in new</w:t>
      </w:r>
      <w:r>
        <w:rPr>
          <w:spacing w:val="-3"/>
          <w:sz w:val="24"/>
        </w:rPr>
        <w:t xml:space="preserve"> </w:t>
      </w:r>
      <w:r>
        <w:rPr>
          <w:sz w:val="24"/>
        </w:rPr>
        <w:t>developments can also</w:t>
      </w:r>
      <w:r>
        <w:rPr>
          <w:spacing w:val="-2"/>
          <w:sz w:val="24"/>
        </w:rPr>
        <w:t xml:space="preserve"> </w:t>
      </w:r>
      <w:r>
        <w:rPr>
          <w:sz w:val="24"/>
        </w:rPr>
        <w:t>be</w:t>
      </w:r>
      <w:r>
        <w:rPr>
          <w:spacing w:val="-2"/>
          <w:sz w:val="24"/>
        </w:rPr>
        <w:t xml:space="preserve"> </w:t>
      </w:r>
      <w:r>
        <w:rPr>
          <w:sz w:val="24"/>
        </w:rPr>
        <w:t>paired with funding or</w:t>
      </w:r>
      <w:r>
        <w:rPr>
          <w:spacing w:val="-2"/>
          <w:sz w:val="24"/>
        </w:rPr>
        <w:t xml:space="preserve"> </w:t>
      </w:r>
      <w:r>
        <w:rPr>
          <w:sz w:val="24"/>
        </w:rPr>
        <w:t>incentives for</w:t>
      </w:r>
      <w:ins w:id="132" w:author="Shelley Jiang" w:date="2022-06-20T13:24:00Z">
        <w:r w:rsidR="00D5236F">
          <w:rPr>
            <w:sz w:val="24"/>
          </w:rPr>
          <w:t xml:space="preserve"> transit,</w:t>
        </w:r>
      </w:ins>
      <w:r>
        <w:rPr>
          <w:sz w:val="24"/>
        </w:rPr>
        <w:t xml:space="preserve"> car share,</w:t>
      </w:r>
      <w:r>
        <w:rPr>
          <w:spacing w:val="-12"/>
          <w:sz w:val="24"/>
        </w:rPr>
        <w:t xml:space="preserve"> </w:t>
      </w:r>
      <w:r>
        <w:rPr>
          <w:sz w:val="24"/>
        </w:rPr>
        <w:t>electric</w:t>
      </w:r>
      <w:r>
        <w:rPr>
          <w:spacing w:val="-12"/>
          <w:sz w:val="24"/>
        </w:rPr>
        <w:t xml:space="preserve"> </w:t>
      </w:r>
      <w:r>
        <w:rPr>
          <w:sz w:val="24"/>
        </w:rPr>
        <w:t>vehicles,</w:t>
      </w:r>
      <w:r>
        <w:rPr>
          <w:spacing w:val="-12"/>
          <w:sz w:val="24"/>
        </w:rPr>
        <w:t xml:space="preserve"> </w:t>
      </w:r>
      <w:r>
        <w:rPr>
          <w:sz w:val="24"/>
        </w:rPr>
        <w:t>electric</w:t>
      </w:r>
      <w:r>
        <w:rPr>
          <w:spacing w:val="-17"/>
          <w:sz w:val="24"/>
        </w:rPr>
        <w:t xml:space="preserve"> </w:t>
      </w:r>
      <w:r>
        <w:rPr>
          <w:sz w:val="24"/>
        </w:rPr>
        <w:t>bikes</w:t>
      </w:r>
      <w:r>
        <w:rPr>
          <w:spacing w:val="-13"/>
          <w:sz w:val="24"/>
        </w:rPr>
        <w:t xml:space="preserve"> </w:t>
      </w:r>
      <w:r>
        <w:rPr>
          <w:sz w:val="24"/>
        </w:rPr>
        <w:t>and</w:t>
      </w:r>
      <w:r>
        <w:rPr>
          <w:spacing w:val="-11"/>
          <w:sz w:val="24"/>
        </w:rPr>
        <w:t xml:space="preserve"> </w:t>
      </w:r>
      <w:r>
        <w:rPr>
          <w:sz w:val="24"/>
        </w:rPr>
        <w:t>scooters,</w:t>
      </w:r>
      <w:r>
        <w:rPr>
          <w:spacing w:val="-12"/>
          <w:sz w:val="24"/>
        </w:rPr>
        <w:t xml:space="preserve"> </w:t>
      </w:r>
      <w:r>
        <w:rPr>
          <w:sz w:val="24"/>
        </w:rPr>
        <w:t>and</w:t>
      </w:r>
      <w:r>
        <w:rPr>
          <w:spacing w:val="-11"/>
          <w:sz w:val="24"/>
        </w:rPr>
        <w:t xml:space="preserve"> </w:t>
      </w:r>
      <w:r>
        <w:rPr>
          <w:sz w:val="24"/>
        </w:rPr>
        <w:t>other</w:t>
      </w:r>
      <w:r>
        <w:rPr>
          <w:spacing w:val="-11"/>
          <w:sz w:val="24"/>
        </w:rPr>
        <w:t xml:space="preserve"> </w:t>
      </w:r>
      <w:r>
        <w:rPr>
          <w:sz w:val="24"/>
        </w:rPr>
        <w:t>driving</w:t>
      </w:r>
      <w:r>
        <w:rPr>
          <w:spacing w:val="-11"/>
          <w:sz w:val="24"/>
        </w:rPr>
        <w:t xml:space="preserve"> </w:t>
      </w:r>
      <w:r>
        <w:rPr>
          <w:sz w:val="24"/>
        </w:rPr>
        <w:t>alternatives. Addi</w:t>
      </w:r>
      <w:r>
        <w:rPr>
          <w:sz w:val="24"/>
        </w:rPr>
        <w:t>tionally,</w:t>
      </w:r>
      <w:r>
        <w:rPr>
          <w:spacing w:val="-12"/>
          <w:sz w:val="24"/>
        </w:rPr>
        <w:t xml:space="preserve"> </w:t>
      </w:r>
      <w:r>
        <w:rPr>
          <w:sz w:val="24"/>
        </w:rPr>
        <w:t>financing</w:t>
      </w:r>
      <w:r>
        <w:rPr>
          <w:spacing w:val="-11"/>
          <w:sz w:val="24"/>
        </w:rPr>
        <w:t xml:space="preserve"> </w:t>
      </w:r>
      <w:r>
        <w:rPr>
          <w:sz w:val="24"/>
        </w:rPr>
        <w:t>and</w:t>
      </w:r>
      <w:r>
        <w:rPr>
          <w:spacing w:val="-11"/>
          <w:sz w:val="24"/>
        </w:rPr>
        <w:t xml:space="preserve"> </w:t>
      </w:r>
      <w:r>
        <w:rPr>
          <w:sz w:val="24"/>
        </w:rPr>
        <w:t>incentives</w:t>
      </w:r>
      <w:r>
        <w:rPr>
          <w:spacing w:val="-14"/>
          <w:sz w:val="24"/>
        </w:rPr>
        <w:t xml:space="preserve"> </w:t>
      </w:r>
      <w:r>
        <w:rPr>
          <w:sz w:val="24"/>
        </w:rPr>
        <w:t>can</w:t>
      </w:r>
      <w:r>
        <w:rPr>
          <w:spacing w:val="-12"/>
          <w:sz w:val="24"/>
        </w:rPr>
        <w:t xml:space="preserve"> </w:t>
      </w:r>
      <w:r>
        <w:rPr>
          <w:sz w:val="24"/>
        </w:rPr>
        <w:t>facilitate</w:t>
      </w:r>
      <w:r>
        <w:rPr>
          <w:spacing w:val="-12"/>
          <w:sz w:val="24"/>
        </w:rPr>
        <w:t xml:space="preserve"> </w:t>
      </w:r>
      <w:r>
        <w:rPr>
          <w:sz w:val="24"/>
        </w:rPr>
        <w:t>conversion</w:t>
      </w:r>
      <w:r>
        <w:rPr>
          <w:spacing w:val="-15"/>
          <w:sz w:val="24"/>
        </w:rPr>
        <w:t xml:space="preserve"> </w:t>
      </w:r>
      <w:r>
        <w:rPr>
          <w:sz w:val="24"/>
        </w:rPr>
        <w:t>of</w:t>
      </w:r>
      <w:r>
        <w:rPr>
          <w:spacing w:val="-12"/>
          <w:sz w:val="24"/>
        </w:rPr>
        <w:t xml:space="preserve"> </w:t>
      </w:r>
      <w:commentRangeStart w:id="133"/>
      <w:r>
        <w:rPr>
          <w:sz w:val="24"/>
        </w:rPr>
        <w:t>excess</w:t>
      </w:r>
      <w:r>
        <w:rPr>
          <w:spacing w:val="-14"/>
          <w:sz w:val="24"/>
        </w:rPr>
        <w:t xml:space="preserve"> </w:t>
      </w:r>
      <w:r>
        <w:rPr>
          <w:sz w:val="24"/>
        </w:rPr>
        <w:t>parking</w:t>
      </w:r>
      <w:r>
        <w:rPr>
          <w:spacing w:val="-15"/>
          <w:sz w:val="24"/>
        </w:rPr>
        <w:t xml:space="preserve"> </w:t>
      </w:r>
      <w:commentRangeEnd w:id="133"/>
      <w:r w:rsidR="00D5236F">
        <w:rPr>
          <w:rStyle w:val="CommentReference"/>
        </w:rPr>
        <w:commentReference w:id="133"/>
      </w:r>
      <w:r>
        <w:rPr>
          <w:sz w:val="24"/>
        </w:rPr>
        <w:t>to housing and other strategic uses for communities (Action J).</w:t>
      </w:r>
    </w:p>
    <w:p w14:paraId="6F994FF6" w14:textId="77777777" w:rsidR="00C41784" w:rsidRDefault="00947520">
      <w:pPr>
        <w:pStyle w:val="ListParagraph"/>
        <w:numPr>
          <w:ilvl w:val="0"/>
          <w:numId w:val="1"/>
        </w:numPr>
        <w:tabs>
          <w:tab w:val="left" w:pos="876"/>
        </w:tabs>
        <w:spacing w:before="182" w:line="242" w:lineRule="auto"/>
        <w:ind w:right="199"/>
        <w:rPr>
          <w:sz w:val="24"/>
        </w:rPr>
      </w:pPr>
      <w:r>
        <w:rPr>
          <w:b/>
          <w:sz w:val="24"/>
        </w:rPr>
        <w:t xml:space="preserve">Preserve and protect existing affordable housing stock, and protect existing residents and businesses from displacement and climate risk. </w:t>
      </w:r>
      <w:r>
        <w:rPr>
          <w:sz w:val="24"/>
        </w:rPr>
        <w:t xml:space="preserve">Identifying and preserving the existing affordable housing stock </w:t>
      </w:r>
      <w:r>
        <w:rPr>
          <w:w w:val="105"/>
          <w:sz w:val="24"/>
        </w:rPr>
        <w:t xml:space="preserve">– </w:t>
      </w:r>
      <w:r>
        <w:rPr>
          <w:sz w:val="24"/>
        </w:rPr>
        <w:t>both subsidized and “naturally occurring” affordabl</w:t>
      </w:r>
      <w:r>
        <w:rPr>
          <w:sz w:val="24"/>
        </w:rPr>
        <w:t>e</w:t>
      </w:r>
      <w:r>
        <w:rPr>
          <w:spacing w:val="-3"/>
          <w:sz w:val="24"/>
        </w:rPr>
        <w:t xml:space="preserve"> </w:t>
      </w:r>
      <w:r>
        <w:rPr>
          <w:sz w:val="24"/>
        </w:rPr>
        <w:t xml:space="preserve">housing </w:t>
      </w:r>
      <w:r>
        <w:rPr>
          <w:w w:val="105"/>
          <w:sz w:val="24"/>
        </w:rPr>
        <w:t>–</w:t>
      </w:r>
      <w:r>
        <w:rPr>
          <w:spacing w:val="-3"/>
          <w:w w:val="105"/>
          <w:sz w:val="24"/>
        </w:rPr>
        <w:t xml:space="preserve"> </w:t>
      </w:r>
      <w:r>
        <w:rPr>
          <w:sz w:val="24"/>
        </w:rPr>
        <w:t>is</w:t>
      </w:r>
      <w:r>
        <w:rPr>
          <w:spacing w:val="-1"/>
          <w:sz w:val="24"/>
        </w:rPr>
        <w:t xml:space="preserve"> </w:t>
      </w:r>
      <w:r>
        <w:rPr>
          <w:sz w:val="24"/>
        </w:rPr>
        <w:t>key to maintaining the</w:t>
      </w:r>
      <w:r>
        <w:rPr>
          <w:spacing w:val="-4"/>
          <w:sz w:val="24"/>
        </w:rPr>
        <w:t xml:space="preserve"> </w:t>
      </w:r>
      <w:r>
        <w:rPr>
          <w:sz w:val="24"/>
        </w:rPr>
        <w:t>accessibility and vitality of existing communities while investing in new development, and ensuring that vulnerable communities are not displaced when new infill development occurs. Additionally,</w:t>
      </w:r>
      <w:r>
        <w:rPr>
          <w:spacing w:val="-13"/>
          <w:sz w:val="24"/>
        </w:rPr>
        <w:t xml:space="preserve"> </w:t>
      </w:r>
      <w:r>
        <w:rPr>
          <w:sz w:val="24"/>
        </w:rPr>
        <w:t>preserving</w:t>
      </w:r>
      <w:r>
        <w:rPr>
          <w:spacing w:val="-11"/>
          <w:sz w:val="24"/>
        </w:rPr>
        <w:t xml:space="preserve"> </w:t>
      </w:r>
      <w:r>
        <w:rPr>
          <w:sz w:val="24"/>
        </w:rPr>
        <w:t>all</w:t>
      </w:r>
      <w:r>
        <w:rPr>
          <w:spacing w:val="-13"/>
          <w:sz w:val="24"/>
        </w:rPr>
        <w:t xml:space="preserve"> </w:t>
      </w:r>
      <w:r>
        <w:rPr>
          <w:sz w:val="24"/>
        </w:rPr>
        <w:t>types</w:t>
      </w:r>
      <w:r>
        <w:rPr>
          <w:spacing w:val="-14"/>
          <w:sz w:val="24"/>
        </w:rPr>
        <w:t xml:space="preserve"> </w:t>
      </w:r>
      <w:r>
        <w:rPr>
          <w:sz w:val="24"/>
        </w:rPr>
        <w:t>o</w:t>
      </w:r>
      <w:r>
        <w:rPr>
          <w:sz w:val="24"/>
        </w:rPr>
        <w:t>f</w:t>
      </w:r>
      <w:r>
        <w:rPr>
          <w:spacing w:val="-15"/>
          <w:sz w:val="24"/>
        </w:rPr>
        <w:t xml:space="preserve"> </w:t>
      </w:r>
      <w:r>
        <w:rPr>
          <w:sz w:val="24"/>
        </w:rPr>
        <w:t>affordable</w:t>
      </w:r>
      <w:r>
        <w:rPr>
          <w:spacing w:val="-12"/>
          <w:sz w:val="24"/>
        </w:rPr>
        <w:t xml:space="preserve"> </w:t>
      </w:r>
      <w:r>
        <w:rPr>
          <w:sz w:val="24"/>
        </w:rPr>
        <w:t>housing</w:t>
      </w:r>
      <w:r>
        <w:rPr>
          <w:spacing w:val="-14"/>
          <w:sz w:val="24"/>
        </w:rPr>
        <w:t xml:space="preserve"> </w:t>
      </w:r>
      <w:r>
        <w:rPr>
          <w:sz w:val="24"/>
        </w:rPr>
        <w:t>requires</w:t>
      </w:r>
      <w:r>
        <w:rPr>
          <w:spacing w:val="-14"/>
          <w:sz w:val="24"/>
        </w:rPr>
        <w:t xml:space="preserve"> </w:t>
      </w:r>
      <w:r>
        <w:rPr>
          <w:sz w:val="24"/>
        </w:rPr>
        <w:t>climate</w:t>
      </w:r>
      <w:r>
        <w:rPr>
          <w:spacing w:val="-16"/>
          <w:sz w:val="24"/>
        </w:rPr>
        <w:t xml:space="preserve"> </w:t>
      </w:r>
      <w:r>
        <w:rPr>
          <w:sz w:val="24"/>
        </w:rPr>
        <w:t>mitigation and adaptation improvements to ensure the future</w:t>
      </w:r>
      <w:r>
        <w:rPr>
          <w:spacing w:val="-1"/>
          <w:sz w:val="24"/>
        </w:rPr>
        <w:t xml:space="preserve"> </w:t>
      </w:r>
      <w:r>
        <w:rPr>
          <w:sz w:val="24"/>
        </w:rPr>
        <w:t>safety and viability of</w:t>
      </w:r>
      <w:r>
        <w:rPr>
          <w:spacing w:val="-1"/>
          <w:sz w:val="24"/>
        </w:rPr>
        <w:t xml:space="preserve"> </w:t>
      </w:r>
      <w:r>
        <w:rPr>
          <w:sz w:val="24"/>
        </w:rPr>
        <w:t>those residences. One action the State could undertake could be to identify potential changes to federal and State policies</w:t>
      </w:r>
      <w:r>
        <w:rPr>
          <w:spacing w:val="-1"/>
          <w:sz w:val="24"/>
        </w:rPr>
        <w:t xml:space="preserve"> </w:t>
      </w:r>
      <w:r>
        <w:rPr>
          <w:sz w:val="24"/>
        </w:rPr>
        <w:t>to increas</w:t>
      </w:r>
      <w:r>
        <w:rPr>
          <w:sz w:val="24"/>
        </w:rPr>
        <w:t>e incentives to preserve existing affordable housing, implement climate adaptation improvements to existing</w:t>
      </w:r>
    </w:p>
    <w:p w14:paraId="679D8E3F" w14:textId="77777777" w:rsidR="00C41784" w:rsidRDefault="00C41784">
      <w:pPr>
        <w:spacing w:line="242" w:lineRule="auto"/>
        <w:rPr>
          <w:sz w:val="24"/>
        </w:rPr>
        <w:sectPr w:rsidR="00C41784">
          <w:pgSz w:w="12240" w:h="15840"/>
          <w:pgMar w:top="1540" w:right="1180" w:bottom="1280" w:left="1140" w:header="838" w:footer="1088" w:gutter="0"/>
          <w:cols w:space="720"/>
        </w:sectPr>
      </w:pPr>
    </w:p>
    <w:p w14:paraId="2266E6B9" w14:textId="77777777" w:rsidR="00C41784" w:rsidRDefault="00947520">
      <w:pPr>
        <w:pStyle w:val="BodyText"/>
        <w:spacing w:before="91" w:line="244" w:lineRule="auto"/>
        <w:ind w:left="876" w:right="122"/>
      </w:pPr>
      <w:bookmarkStart w:id="134" w:name="3.4.3_Actions"/>
      <w:bookmarkEnd w:id="134"/>
      <w:r>
        <w:lastRenderedPageBreak/>
        <w:t>affordable</w:t>
      </w:r>
      <w:r>
        <w:rPr>
          <w:spacing w:val="-10"/>
        </w:rPr>
        <w:t xml:space="preserve"> </w:t>
      </w:r>
      <w:r>
        <w:t>housing,</w:t>
      </w:r>
      <w:r>
        <w:rPr>
          <w:spacing w:val="-6"/>
        </w:rPr>
        <w:t xml:space="preserve"> </w:t>
      </w:r>
      <w:r>
        <w:t>and</w:t>
      </w:r>
      <w:r>
        <w:rPr>
          <w:spacing w:val="-5"/>
        </w:rPr>
        <w:t xml:space="preserve"> </w:t>
      </w:r>
      <w:r>
        <w:t>reduce</w:t>
      </w:r>
      <w:r>
        <w:rPr>
          <w:spacing w:val="-6"/>
        </w:rPr>
        <w:t xml:space="preserve"> </w:t>
      </w:r>
      <w:r>
        <w:t>and</w:t>
      </w:r>
      <w:r>
        <w:rPr>
          <w:spacing w:val="-5"/>
        </w:rPr>
        <w:t xml:space="preserve"> </w:t>
      </w:r>
      <w:r>
        <w:t>mitigate</w:t>
      </w:r>
      <w:r>
        <w:rPr>
          <w:spacing w:val="-10"/>
        </w:rPr>
        <w:t xml:space="preserve"> </w:t>
      </w:r>
      <w:r>
        <w:t>displacement</w:t>
      </w:r>
      <w:r>
        <w:rPr>
          <w:spacing w:val="-5"/>
        </w:rPr>
        <w:t xml:space="preserve"> </w:t>
      </w:r>
      <w:r>
        <w:t>of</w:t>
      </w:r>
      <w:r>
        <w:rPr>
          <w:spacing w:val="-5"/>
        </w:rPr>
        <w:t xml:space="preserve"> </w:t>
      </w:r>
      <w:r>
        <w:t>existing</w:t>
      </w:r>
      <w:r>
        <w:rPr>
          <w:spacing w:val="-7"/>
        </w:rPr>
        <w:t xml:space="preserve"> </w:t>
      </w:r>
      <w:r>
        <w:t>vulnerable communities (Action H).</w:t>
      </w:r>
    </w:p>
    <w:p w14:paraId="60AE06E5" w14:textId="77777777" w:rsidR="00C41784" w:rsidRDefault="00947520">
      <w:pPr>
        <w:pStyle w:val="Heading3"/>
        <w:numPr>
          <w:ilvl w:val="2"/>
          <w:numId w:val="8"/>
        </w:numPr>
        <w:tabs>
          <w:tab w:val="left" w:pos="896"/>
        </w:tabs>
        <w:spacing w:before="162"/>
        <w:ind w:hanging="741"/>
      </w:pPr>
      <w:r>
        <w:rPr>
          <w:color w:val="0E597B"/>
          <w:spacing w:val="-2"/>
        </w:rPr>
        <w:t>Actions</w:t>
      </w:r>
    </w:p>
    <w:p w14:paraId="0F4B682B" w14:textId="77777777" w:rsidR="00C41784" w:rsidRDefault="00947520">
      <w:pPr>
        <w:pStyle w:val="BodyText"/>
        <w:spacing w:before="149" w:line="244" w:lineRule="auto"/>
        <w:ind w:left="155" w:right="122"/>
      </w:pPr>
      <w:r>
        <w:t>To</w:t>
      </w:r>
      <w:r>
        <w:rPr>
          <w:spacing w:val="-11"/>
        </w:rPr>
        <w:t xml:space="preserve"> </w:t>
      </w:r>
      <w:r>
        <w:t>implement</w:t>
      </w:r>
      <w:r>
        <w:rPr>
          <w:spacing w:val="-14"/>
        </w:rPr>
        <w:t xml:space="preserve"> </w:t>
      </w:r>
      <w:r>
        <w:t>the</w:t>
      </w:r>
      <w:r>
        <w:rPr>
          <w:spacing w:val="-11"/>
        </w:rPr>
        <w:t xml:space="preserve"> </w:t>
      </w:r>
      <w:r>
        <w:t>stated</w:t>
      </w:r>
      <w:r>
        <w:rPr>
          <w:spacing w:val="-14"/>
        </w:rPr>
        <w:t xml:space="preserve"> </w:t>
      </w:r>
      <w:r>
        <w:t>objectives,</w:t>
      </w:r>
      <w:r>
        <w:rPr>
          <w:spacing w:val="-11"/>
        </w:rPr>
        <w:t xml:space="preserve"> </w:t>
      </w:r>
      <w:r>
        <w:t>the</w:t>
      </w:r>
      <w:r>
        <w:rPr>
          <w:spacing w:val="-14"/>
        </w:rPr>
        <w:t xml:space="preserve"> </w:t>
      </w:r>
      <w:r>
        <w:t>State</w:t>
      </w:r>
      <w:r>
        <w:rPr>
          <w:spacing w:val="-11"/>
        </w:rPr>
        <w:t xml:space="preserve"> </w:t>
      </w:r>
      <w:r>
        <w:t>will</w:t>
      </w:r>
      <w:r>
        <w:rPr>
          <w:spacing w:val="-12"/>
        </w:rPr>
        <w:t xml:space="preserve"> </w:t>
      </w:r>
      <w:r>
        <w:t>need</w:t>
      </w:r>
      <w:r>
        <w:rPr>
          <w:spacing w:val="-14"/>
        </w:rPr>
        <w:t xml:space="preserve"> </w:t>
      </w:r>
      <w:r>
        <w:t>to</w:t>
      </w:r>
      <w:r>
        <w:rPr>
          <w:spacing w:val="-14"/>
        </w:rPr>
        <w:t xml:space="preserve"> </w:t>
      </w:r>
      <w:r>
        <w:t>take</w:t>
      </w:r>
      <w:r>
        <w:rPr>
          <w:spacing w:val="-14"/>
        </w:rPr>
        <w:t xml:space="preserve"> </w:t>
      </w:r>
      <w:r>
        <w:t>many</w:t>
      </w:r>
      <w:r>
        <w:rPr>
          <w:spacing w:val="-12"/>
        </w:rPr>
        <w:t xml:space="preserve"> </w:t>
      </w:r>
      <w:r>
        <w:t>actions.</w:t>
      </w:r>
      <w:r>
        <w:rPr>
          <w:spacing w:val="-11"/>
        </w:rPr>
        <w:t xml:space="preserve"> </w:t>
      </w:r>
      <w:r>
        <w:t>Most immediately, the State should lead on actions to:</w:t>
      </w:r>
    </w:p>
    <w:p w14:paraId="5AE7FF74" w14:textId="77777777" w:rsidR="00C41784" w:rsidRDefault="00947520">
      <w:pPr>
        <w:pStyle w:val="ListParagraph"/>
        <w:numPr>
          <w:ilvl w:val="3"/>
          <w:numId w:val="8"/>
        </w:numPr>
        <w:tabs>
          <w:tab w:val="left" w:pos="876"/>
        </w:tabs>
        <w:spacing w:before="156" w:line="244" w:lineRule="auto"/>
        <w:ind w:right="480"/>
        <w:rPr>
          <w:sz w:val="24"/>
        </w:rPr>
      </w:pPr>
      <w:r>
        <w:rPr>
          <w:sz w:val="24"/>
        </w:rPr>
        <w:t>Commit more State funding for existing</w:t>
      </w:r>
      <w:hyperlink w:anchor="_bookmark61" w:history="1">
        <w:r>
          <w:rPr>
            <w:position w:val="8"/>
            <w:sz w:val="14"/>
          </w:rPr>
          <w:t>62</w:t>
        </w:r>
      </w:hyperlink>
      <w:r>
        <w:rPr>
          <w:spacing w:val="40"/>
          <w:position w:val="8"/>
          <w:sz w:val="14"/>
        </w:rPr>
        <w:t xml:space="preserve"> </w:t>
      </w:r>
      <w:r>
        <w:rPr>
          <w:sz w:val="24"/>
        </w:rPr>
        <w:t xml:space="preserve">and new programs supporting </w:t>
      </w:r>
      <w:r>
        <w:rPr>
          <w:spacing w:val="-2"/>
          <w:sz w:val="24"/>
        </w:rPr>
        <w:t>predevelopment work</w:t>
      </w:r>
      <w:r>
        <w:rPr>
          <w:spacing w:val="-3"/>
          <w:sz w:val="24"/>
        </w:rPr>
        <w:t xml:space="preserve"> </w:t>
      </w:r>
      <w:r>
        <w:rPr>
          <w:spacing w:val="-2"/>
          <w:sz w:val="24"/>
        </w:rPr>
        <w:t>and</w:t>
      </w:r>
      <w:r>
        <w:rPr>
          <w:spacing w:val="-7"/>
          <w:sz w:val="24"/>
        </w:rPr>
        <w:t xml:space="preserve"> </w:t>
      </w:r>
      <w:r>
        <w:rPr>
          <w:spacing w:val="-2"/>
          <w:sz w:val="24"/>
        </w:rPr>
        <w:t>infrastructure</w:t>
      </w:r>
      <w:r>
        <w:rPr>
          <w:spacing w:val="-3"/>
          <w:sz w:val="24"/>
        </w:rPr>
        <w:t xml:space="preserve"> </w:t>
      </w:r>
      <w:r>
        <w:rPr>
          <w:spacing w:val="-2"/>
          <w:sz w:val="24"/>
        </w:rPr>
        <w:t>improvements</w:t>
      </w:r>
      <w:r>
        <w:rPr>
          <w:spacing w:val="-5"/>
          <w:sz w:val="24"/>
        </w:rPr>
        <w:t xml:space="preserve"> </w:t>
      </w:r>
      <w:r>
        <w:rPr>
          <w:spacing w:val="-2"/>
          <w:sz w:val="24"/>
        </w:rPr>
        <w:t>that accelerate</w:t>
      </w:r>
      <w:r>
        <w:rPr>
          <w:spacing w:val="-3"/>
          <w:sz w:val="24"/>
        </w:rPr>
        <w:t xml:space="preserve"> </w:t>
      </w:r>
      <w:r>
        <w:rPr>
          <w:spacing w:val="-2"/>
          <w:sz w:val="24"/>
        </w:rPr>
        <w:t xml:space="preserve">climate- </w:t>
      </w:r>
      <w:r>
        <w:rPr>
          <w:sz w:val="24"/>
        </w:rPr>
        <w:t>smart and equitable infill development.</w:t>
      </w:r>
    </w:p>
    <w:p w14:paraId="113FEA12" w14:textId="77777777" w:rsidR="00C41784" w:rsidRDefault="00947520">
      <w:pPr>
        <w:pStyle w:val="ListParagraph"/>
        <w:numPr>
          <w:ilvl w:val="3"/>
          <w:numId w:val="8"/>
        </w:numPr>
        <w:tabs>
          <w:tab w:val="left" w:pos="876"/>
        </w:tabs>
        <w:spacing w:line="242" w:lineRule="auto"/>
        <w:ind w:right="441"/>
        <w:rPr>
          <w:sz w:val="24"/>
        </w:rPr>
      </w:pPr>
      <w:r>
        <w:rPr>
          <w:spacing w:val="-2"/>
          <w:sz w:val="24"/>
        </w:rPr>
        <w:t>Eliminate</w:t>
      </w:r>
      <w:r>
        <w:rPr>
          <w:spacing w:val="-6"/>
          <w:sz w:val="24"/>
        </w:rPr>
        <w:t xml:space="preserve"> </w:t>
      </w:r>
      <w:r>
        <w:rPr>
          <w:spacing w:val="-2"/>
          <w:sz w:val="24"/>
        </w:rPr>
        <w:t>State</w:t>
      </w:r>
      <w:r>
        <w:rPr>
          <w:spacing w:val="-6"/>
          <w:sz w:val="24"/>
        </w:rPr>
        <w:t xml:space="preserve"> </w:t>
      </w:r>
      <w:r>
        <w:rPr>
          <w:spacing w:val="-2"/>
          <w:sz w:val="24"/>
        </w:rPr>
        <w:t>funding</w:t>
      </w:r>
      <w:r>
        <w:rPr>
          <w:spacing w:val="-5"/>
          <w:sz w:val="24"/>
        </w:rPr>
        <w:t xml:space="preserve"> </w:t>
      </w:r>
      <w:r>
        <w:rPr>
          <w:spacing w:val="-2"/>
          <w:sz w:val="24"/>
        </w:rPr>
        <w:t>of</w:t>
      </w:r>
      <w:r>
        <w:rPr>
          <w:spacing w:val="-6"/>
          <w:sz w:val="24"/>
        </w:rPr>
        <w:t xml:space="preserve"> </w:t>
      </w:r>
      <w:r>
        <w:rPr>
          <w:spacing w:val="-2"/>
          <w:sz w:val="24"/>
        </w:rPr>
        <w:t>infrastructure,</w:t>
      </w:r>
      <w:r>
        <w:rPr>
          <w:spacing w:val="-6"/>
          <w:sz w:val="24"/>
        </w:rPr>
        <w:t xml:space="preserve"> </w:t>
      </w:r>
      <w:r>
        <w:rPr>
          <w:spacing w:val="-2"/>
          <w:sz w:val="24"/>
        </w:rPr>
        <w:t>development,</w:t>
      </w:r>
      <w:r>
        <w:rPr>
          <w:spacing w:val="-11"/>
          <w:sz w:val="24"/>
        </w:rPr>
        <w:t xml:space="preserve"> </w:t>
      </w:r>
      <w:r>
        <w:rPr>
          <w:spacing w:val="-2"/>
          <w:sz w:val="24"/>
        </w:rPr>
        <w:t>or</w:t>
      </w:r>
      <w:r>
        <w:rPr>
          <w:spacing w:val="-5"/>
          <w:sz w:val="24"/>
        </w:rPr>
        <w:t xml:space="preserve"> </w:t>
      </w:r>
      <w:r>
        <w:rPr>
          <w:spacing w:val="-2"/>
          <w:sz w:val="24"/>
        </w:rPr>
        <w:t>leases</w:t>
      </w:r>
      <w:r>
        <w:rPr>
          <w:spacing w:val="-8"/>
          <w:sz w:val="24"/>
        </w:rPr>
        <w:t xml:space="preserve"> </w:t>
      </w:r>
      <w:r>
        <w:rPr>
          <w:spacing w:val="-2"/>
          <w:sz w:val="24"/>
        </w:rPr>
        <w:t>outside</w:t>
      </w:r>
      <w:r>
        <w:rPr>
          <w:spacing w:val="-10"/>
          <w:sz w:val="24"/>
        </w:rPr>
        <w:t xml:space="preserve"> </w:t>
      </w:r>
      <w:r>
        <w:rPr>
          <w:spacing w:val="-2"/>
          <w:sz w:val="24"/>
        </w:rPr>
        <w:t>of</w:t>
      </w:r>
      <w:r>
        <w:rPr>
          <w:spacing w:val="-6"/>
          <w:sz w:val="24"/>
        </w:rPr>
        <w:t xml:space="preserve"> </w:t>
      </w:r>
      <w:r>
        <w:rPr>
          <w:spacing w:val="-2"/>
          <w:sz w:val="24"/>
        </w:rPr>
        <w:t xml:space="preserve">infill </w:t>
      </w:r>
      <w:r>
        <w:rPr>
          <w:sz w:val="24"/>
        </w:rPr>
        <w:t>areas that do not demonstrate clear alignment with State guidelines on VMT, climate, and equity outcomes. (For examples</w:t>
      </w:r>
      <w:r>
        <w:rPr>
          <w:spacing w:val="-1"/>
          <w:sz w:val="24"/>
        </w:rPr>
        <w:t xml:space="preserve"> </w:t>
      </w:r>
      <w:r>
        <w:rPr>
          <w:sz w:val="24"/>
        </w:rPr>
        <w:t xml:space="preserve">of this, see Appendix D (Local </w:t>
      </w:r>
      <w:r>
        <w:rPr>
          <w:spacing w:val="-2"/>
          <w:sz w:val="24"/>
        </w:rPr>
        <w:t>Actions)).</w:t>
      </w:r>
    </w:p>
    <w:p w14:paraId="5C0381B7" w14:textId="77777777" w:rsidR="00C41784" w:rsidRDefault="00947520">
      <w:pPr>
        <w:pStyle w:val="ListParagraph"/>
        <w:numPr>
          <w:ilvl w:val="3"/>
          <w:numId w:val="8"/>
        </w:numPr>
        <w:tabs>
          <w:tab w:val="left" w:pos="876"/>
        </w:tabs>
        <w:spacing w:line="244" w:lineRule="auto"/>
        <w:ind w:right="191"/>
        <w:rPr>
          <w:sz w:val="24"/>
        </w:rPr>
      </w:pPr>
      <w:r>
        <w:rPr>
          <w:sz w:val="24"/>
        </w:rPr>
        <w:t xml:space="preserve">Expand tax increment financing options and other financing tools for infill- </w:t>
      </w:r>
      <w:r>
        <w:rPr>
          <w:w w:val="95"/>
          <w:sz w:val="24"/>
        </w:rPr>
        <w:t>supportive infras</w:t>
      </w:r>
      <w:r>
        <w:rPr>
          <w:w w:val="95"/>
          <w:sz w:val="24"/>
        </w:rPr>
        <w:t xml:space="preserve">tructure (e.g., water, sewer, electrical, telecommunications, active </w:t>
      </w:r>
      <w:r>
        <w:rPr>
          <w:sz w:val="24"/>
        </w:rPr>
        <w:t>transportation, urban greening, and parks). These financing tools should be directed to support affordable housing, local businesses, neighborhood services and</w:t>
      </w:r>
      <w:r>
        <w:rPr>
          <w:spacing w:val="-3"/>
          <w:sz w:val="24"/>
        </w:rPr>
        <w:t xml:space="preserve"> </w:t>
      </w:r>
      <w:r>
        <w:rPr>
          <w:sz w:val="24"/>
        </w:rPr>
        <w:t>amenities,</w:t>
      </w:r>
      <w:r>
        <w:rPr>
          <w:spacing w:val="-4"/>
          <w:sz w:val="24"/>
        </w:rPr>
        <w:t xml:space="preserve"> </w:t>
      </w:r>
      <w:r>
        <w:rPr>
          <w:sz w:val="24"/>
        </w:rPr>
        <w:t>and</w:t>
      </w:r>
      <w:r>
        <w:rPr>
          <w:spacing w:val="-3"/>
          <w:sz w:val="24"/>
        </w:rPr>
        <w:t xml:space="preserve"> </w:t>
      </w:r>
      <w:r>
        <w:rPr>
          <w:sz w:val="24"/>
        </w:rPr>
        <w:t>other</w:t>
      </w:r>
      <w:r>
        <w:rPr>
          <w:spacing w:val="-3"/>
          <w:sz w:val="24"/>
        </w:rPr>
        <w:t xml:space="preserve"> </w:t>
      </w:r>
      <w:r>
        <w:rPr>
          <w:sz w:val="24"/>
        </w:rPr>
        <w:t>commun</w:t>
      </w:r>
      <w:r>
        <w:rPr>
          <w:sz w:val="24"/>
        </w:rPr>
        <w:t>ity-identified</w:t>
      </w:r>
      <w:r>
        <w:rPr>
          <w:spacing w:val="-3"/>
          <w:sz w:val="24"/>
        </w:rPr>
        <w:t xml:space="preserve"> </w:t>
      </w:r>
      <w:r>
        <w:rPr>
          <w:sz w:val="24"/>
        </w:rPr>
        <w:t>priority</w:t>
      </w:r>
      <w:r>
        <w:rPr>
          <w:spacing w:val="-5"/>
          <w:sz w:val="24"/>
        </w:rPr>
        <w:t xml:space="preserve"> </w:t>
      </w:r>
      <w:r>
        <w:rPr>
          <w:sz w:val="24"/>
        </w:rPr>
        <w:t>projects,</w:t>
      </w:r>
      <w:r>
        <w:rPr>
          <w:spacing w:val="-5"/>
          <w:sz w:val="24"/>
        </w:rPr>
        <w:t xml:space="preserve"> </w:t>
      </w:r>
      <w:r>
        <w:rPr>
          <w:sz w:val="24"/>
        </w:rPr>
        <w:t>with</w:t>
      </w:r>
      <w:r>
        <w:rPr>
          <w:spacing w:val="-4"/>
          <w:sz w:val="24"/>
        </w:rPr>
        <w:t xml:space="preserve"> </w:t>
      </w:r>
      <w:r>
        <w:rPr>
          <w:sz w:val="24"/>
        </w:rPr>
        <w:t>a</w:t>
      </w:r>
      <w:r>
        <w:rPr>
          <w:spacing w:val="-5"/>
          <w:sz w:val="24"/>
        </w:rPr>
        <w:t xml:space="preserve"> </w:t>
      </w:r>
      <w:r>
        <w:rPr>
          <w:sz w:val="24"/>
        </w:rPr>
        <w:t>focus</w:t>
      </w:r>
      <w:r>
        <w:rPr>
          <w:spacing w:val="-6"/>
          <w:sz w:val="24"/>
        </w:rPr>
        <w:t xml:space="preserve"> </w:t>
      </w:r>
      <w:r>
        <w:rPr>
          <w:sz w:val="24"/>
        </w:rPr>
        <w:t>on under-resourced and disinvested communities.</w:t>
      </w:r>
    </w:p>
    <w:p w14:paraId="0D9426C5" w14:textId="77777777" w:rsidR="00C41784" w:rsidRDefault="00947520">
      <w:pPr>
        <w:pStyle w:val="ListParagraph"/>
        <w:numPr>
          <w:ilvl w:val="3"/>
          <w:numId w:val="8"/>
        </w:numPr>
        <w:tabs>
          <w:tab w:val="left" w:pos="876"/>
        </w:tabs>
        <w:ind w:right="285"/>
        <w:rPr>
          <w:sz w:val="24"/>
        </w:rPr>
      </w:pPr>
      <w:r>
        <w:rPr>
          <w:sz w:val="24"/>
        </w:rPr>
        <w:t>Encourage</w:t>
      </w:r>
      <w:r>
        <w:rPr>
          <w:spacing w:val="-14"/>
          <w:sz w:val="24"/>
        </w:rPr>
        <w:t xml:space="preserve"> </w:t>
      </w:r>
      <w:r>
        <w:rPr>
          <w:sz w:val="24"/>
        </w:rPr>
        <w:t>the</w:t>
      </w:r>
      <w:r>
        <w:rPr>
          <w:spacing w:val="-11"/>
          <w:sz w:val="24"/>
        </w:rPr>
        <w:t xml:space="preserve"> </w:t>
      </w:r>
      <w:r>
        <w:rPr>
          <w:sz w:val="24"/>
        </w:rPr>
        <w:t>utilization</w:t>
      </w:r>
      <w:r>
        <w:rPr>
          <w:spacing w:val="-14"/>
          <w:sz w:val="24"/>
        </w:rPr>
        <w:t xml:space="preserve"> </w:t>
      </w:r>
      <w:r>
        <w:rPr>
          <w:sz w:val="24"/>
        </w:rPr>
        <w:t>of</w:t>
      </w:r>
      <w:r>
        <w:rPr>
          <w:spacing w:val="-11"/>
          <w:sz w:val="24"/>
        </w:rPr>
        <w:t xml:space="preserve"> </w:t>
      </w:r>
      <w:r>
        <w:rPr>
          <w:sz w:val="24"/>
        </w:rPr>
        <w:t>underutilized</w:t>
      </w:r>
      <w:r>
        <w:rPr>
          <w:spacing w:val="-10"/>
          <w:sz w:val="24"/>
        </w:rPr>
        <w:t xml:space="preserve"> </w:t>
      </w:r>
      <w:r>
        <w:rPr>
          <w:sz w:val="24"/>
        </w:rPr>
        <w:t>public</w:t>
      </w:r>
      <w:r>
        <w:rPr>
          <w:spacing w:val="-12"/>
          <w:sz w:val="24"/>
        </w:rPr>
        <w:t xml:space="preserve"> </w:t>
      </w:r>
      <w:r>
        <w:rPr>
          <w:sz w:val="24"/>
        </w:rPr>
        <w:t>sites</w:t>
      </w:r>
      <w:r>
        <w:rPr>
          <w:spacing w:val="-13"/>
          <w:sz w:val="24"/>
        </w:rPr>
        <w:t xml:space="preserve"> </w:t>
      </w:r>
      <w:r>
        <w:rPr>
          <w:sz w:val="24"/>
        </w:rPr>
        <w:t>for</w:t>
      </w:r>
      <w:r>
        <w:rPr>
          <w:spacing w:val="-10"/>
          <w:sz w:val="24"/>
        </w:rPr>
        <w:t xml:space="preserve"> </w:t>
      </w:r>
      <w:r>
        <w:rPr>
          <w:sz w:val="24"/>
        </w:rPr>
        <w:t>mixed-use</w:t>
      </w:r>
      <w:r>
        <w:rPr>
          <w:spacing w:val="-15"/>
          <w:sz w:val="24"/>
        </w:rPr>
        <w:t xml:space="preserve"> </w:t>
      </w:r>
      <w:r>
        <w:rPr>
          <w:sz w:val="24"/>
        </w:rPr>
        <w:t>development or multi-modal</w:t>
      </w:r>
      <w:r>
        <w:rPr>
          <w:spacing w:val="-1"/>
          <w:sz w:val="24"/>
        </w:rPr>
        <w:t xml:space="preserve"> </w:t>
      </w:r>
      <w:r>
        <w:rPr>
          <w:sz w:val="24"/>
        </w:rPr>
        <w:t>transportation facilities.</w:t>
      </w:r>
    </w:p>
    <w:p w14:paraId="07A00C84" w14:textId="77777777" w:rsidR="00C41784" w:rsidRDefault="00947520">
      <w:pPr>
        <w:pStyle w:val="ListParagraph"/>
        <w:numPr>
          <w:ilvl w:val="3"/>
          <w:numId w:val="8"/>
        </w:numPr>
        <w:tabs>
          <w:tab w:val="left" w:pos="876"/>
        </w:tabs>
        <w:spacing w:line="244" w:lineRule="auto"/>
        <w:ind w:right="146"/>
        <w:rPr>
          <w:sz w:val="14"/>
        </w:rPr>
      </w:pPr>
      <w:r>
        <w:rPr>
          <w:sz w:val="24"/>
        </w:rPr>
        <w:t>Establish a</w:t>
      </w:r>
      <w:r>
        <w:rPr>
          <w:spacing w:val="-3"/>
          <w:sz w:val="24"/>
        </w:rPr>
        <w:t xml:space="preserve"> </w:t>
      </w:r>
      <w:r>
        <w:rPr>
          <w:sz w:val="24"/>
        </w:rPr>
        <w:t>requirement</w:t>
      </w:r>
      <w:r>
        <w:rPr>
          <w:spacing w:val="-1"/>
          <w:sz w:val="24"/>
        </w:rPr>
        <w:t xml:space="preserve"> </w:t>
      </w:r>
      <w:r>
        <w:rPr>
          <w:sz w:val="24"/>
        </w:rPr>
        <w:t>that</w:t>
      </w:r>
      <w:r>
        <w:rPr>
          <w:spacing w:val="-1"/>
          <w:sz w:val="24"/>
        </w:rPr>
        <w:t xml:space="preserve"> </w:t>
      </w:r>
      <w:r>
        <w:rPr>
          <w:sz w:val="24"/>
        </w:rPr>
        <w:t>all loca</w:t>
      </w:r>
      <w:r>
        <w:rPr>
          <w:sz w:val="24"/>
        </w:rPr>
        <w:t>l</w:t>
      </w:r>
      <w:r>
        <w:rPr>
          <w:spacing w:val="-3"/>
          <w:sz w:val="24"/>
        </w:rPr>
        <w:t xml:space="preserve"> </w:t>
      </w:r>
      <w:r>
        <w:rPr>
          <w:sz w:val="24"/>
        </w:rPr>
        <w:t>general</w:t>
      </w:r>
      <w:r>
        <w:rPr>
          <w:spacing w:val="-3"/>
          <w:sz w:val="24"/>
        </w:rPr>
        <w:t xml:space="preserve"> </w:t>
      </w:r>
      <w:r>
        <w:rPr>
          <w:sz w:val="24"/>
        </w:rPr>
        <w:t>plans demonstrate consistency with the</w:t>
      </w:r>
      <w:r>
        <w:rPr>
          <w:spacing w:val="-4"/>
          <w:sz w:val="24"/>
        </w:rPr>
        <w:t xml:space="preserve"> </w:t>
      </w:r>
      <w:r>
        <w:rPr>
          <w:sz w:val="24"/>
        </w:rPr>
        <w:t>assumptions</w:t>
      </w:r>
      <w:r>
        <w:rPr>
          <w:spacing w:val="-6"/>
          <w:sz w:val="24"/>
        </w:rPr>
        <w:t xml:space="preserve"> </w:t>
      </w:r>
      <w:r>
        <w:rPr>
          <w:sz w:val="24"/>
        </w:rPr>
        <w:t>and</w:t>
      </w:r>
      <w:r>
        <w:rPr>
          <w:spacing w:val="-3"/>
          <w:sz w:val="24"/>
        </w:rPr>
        <w:t xml:space="preserve"> </w:t>
      </w:r>
      <w:r>
        <w:rPr>
          <w:sz w:val="24"/>
        </w:rPr>
        <w:t>growth</w:t>
      </w:r>
      <w:r>
        <w:rPr>
          <w:spacing w:val="-4"/>
          <w:sz w:val="24"/>
        </w:rPr>
        <w:t xml:space="preserve"> </w:t>
      </w:r>
      <w:r>
        <w:rPr>
          <w:sz w:val="24"/>
        </w:rPr>
        <w:t>allocations</w:t>
      </w:r>
      <w:r>
        <w:rPr>
          <w:spacing w:val="-6"/>
          <w:sz w:val="24"/>
        </w:rPr>
        <w:t xml:space="preserve"> </w:t>
      </w:r>
      <w:r>
        <w:rPr>
          <w:sz w:val="24"/>
        </w:rPr>
        <w:t>in</w:t>
      </w:r>
      <w:r>
        <w:rPr>
          <w:spacing w:val="-8"/>
          <w:sz w:val="24"/>
        </w:rPr>
        <w:t xml:space="preserve"> </w:t>
      </w:r>
      <w:r>
        <w:rPr>
          <w:sz w:val="24"/>
        </w:rPr>
        <w:t>regional</w:t>
      </w:r>
      <w:r>
        <w:rPr>
          <w:spacing w:val="-9"/>
          <w:sz w:val="24"/>
        </w:rPr>
        <w:t xml:space="preserve"> </w:t>
      </w:r>
      <w:r>
        <w:rPr>
          <w:sz w:val="24"/>
        </w:rPr>
        <w:t>RTP/SCSs</w:t>
      </w:r>
      <w:r>
        <w:rPr>
          <w:spacing w:val="-26"/>
          <w:sz w:val="24"/>
        </w:rPr>
        <w:t xml:space="preserve"> </w:t>
      </w:r>
      <w:r>
        <w:rPr>
          <w:sz w:val="24"/>
        </w:rPr>
        <w:t>at</w:t>
      </w:r>
      <w:r>
        <w:rPr>
          <w:spacing w:val="-3"/>
          <w:sz w:val="24"/>
        </w:rPr>
        <w:t xml:space="preserve"> </w:t>
      </w:r>
      <w:r>
        <w:rPr>
          <w:sz w:val="24"/>
        </w:rPr>
        <w:t>least</w:t>
      </w:r>
      <w:r>
        <w:rPr>
          <w:spacing w:val="-8"/>
          <w:sz w:val="24"/>
        </w:rPr>
        <w:t xml:space="preserve"> </w:t>
      </w:r>
      <w:r>
        <w:rPr>
          <w:sz w:val="24"/>
        </w:rPr>
        <w:t>every</w:t>
      </w:r>
      <w:r>
        <w:rPr>
          <w:spacing w:val="-5"/>
          <w:sz w:val="24"/>
        </w:rPr>
        <w:t xml:space="preserve"> </w:t>
      </w:r>
      <w:r>
        <w:rPr>
          <w:sz w:val="24"/>
        </w:rPr>
        <w:t>8</w:t>
      </w:r>
      <w:r>
        <w:rPr>
          <w:spacing w:val="-4"/>
          <w:sz w:val="24"/>
        </w:rPr>
        <w:t xml:space="preserve"> </w:t>
      </w:r>
      <w:r>
        <w:rPr>
          <w:sz w:val="24"/>
        </w:rPr>
        <w:t>years consistent with existing RHNA and housing element update timelines.</w:t>
      </w:r>
      <w:hyperlink w:anchor="_bookmark62" w:history="1">
        <w:r>
          <w:rPr>
            <w:position w:val="8"/>
            <w:sz w:val="14"/>
          </w:rPr>
          <w:t>63</w:t>
        </w:r>
      </w:hyperlink>
    </w:p>
    <w:p w14:paraId="220CD93B" w14:textId="77777777" w:rsidR="00C41784" w:rsidRDefault="00947520">
      <w:pPr>
        <w:pStyle w:val="ListParagraph"/>
        <w:numPr>
          <w:ilvl w:val="3"/>
          <w:numId w:val="8"/>
        </w:numPr>
        <w:tabs>
          <w:tab w:val="left" w:pos="876"/>
        </w:tabs>
        <w:spacing w:line="244" w:lineRule="auto"/>
        <w:ind w:right="134"/>
        <w:rPr>
          <w:sz w:val="24"/>
        </w:rPr>
      </w:pPr>
      <w:r>
        <w:rPr>
          <w:sz w:val="24"/>
        </w:rPr>
        <w:t>Explore</w:t>
      </w:r>
      <w:r>
        <w:rPr>
          <w:spacing w:val="-3"/>
          <w:sz w:val="24"/>
        </w:rPr>
        <w:t xml:space="preserve"> </w:t>
      </w:r>
      <w:r>
        <w:rPr>
          <w:sz w:val="24"/>
        </w:rPr>
        <w:t>measures</w:t>
      </w:r>
      <w:r>
        <w:rPr>
          <w:spacing w:val="-5"/>
          <w:sz w:val="24"/>
        </w:rPr>
        <w:t xml:space="preserve"> </w:t>
      </w:r>
      <w:r>
        <w:rPr>
          <w:sz w:val="24"/>
        </w:rPr>
        <w:t>to</w:t>
      </w:r>
      <w:r>
        <w:rPr>
          <w:spacing w:val="-2"/>
          <w:sz w:val="24"/>
        </w:rPr>
        <w:t xml:space="preserve"> </w:t>
      </w:r>
      <w:r>
        <w:rPr>
          <w:sz w:val="24"/>
        </w:rPr>
        <w:t>ensure</w:t>
      </w:r>
      <w:r>
        <w:rPr>
          <w:spacing w:val="-3"/>
          <w:sz w:val="24"/>
        </w:rPr>
        <w:t xml:space="preserve"> </w:t>
      </w:r>
      <w:r>
        <w:rPr>
          <w:sz w:val="24"/>
        </w:rPr>
        <w:t>or</w:t>
      </w:r>
      <w:r>
        <w:rPr>
          <w:spacing w:val="-7"/>
          <w:sz w:val="24"/>
        </w:rPr>
        <w:t xml:space="preserve"> </w:t>
      </w:r>
      <w:r>
        <w:rPr>
          <w:sz w:val="24"/>
        </w:rPr>
        <w:t>require</w:t>
      </w:r>
      <w:r>
        <w:rPr>
          <w:spacing w:val="-7"/>
          <w:sz w:val="24"/>
        </w:rPr>
        <w:t xml:space="preserve"> </w:t>
      </w:r>
      <w:r>
        <w:rPr>
          <w:sz w:val="24"/>
        </w:rPr>
        <w:t>greater</w:t>
      </w:r>
      <w:r>
        <w:rPr>
          <w:spacing w:val="-2"/>
          <w:sz w:val="24"/>
        </w:rPr>
        <w:t xml:space="preserve"> </w:t>
      </w:r>
      <w:r>
        <w:rPr>
          <w:sz w:val="24"/>
        </w:rPr>
        <w:t>consistency</w:t>
      </w:r>
      <w:r>
        <w:rPr>
          <w:spacing w:val="-4"/>
          <w:sz w:val="24"/>
        </w:rPr>
        <w:t xml:space="preserve"> </w:t>
      </w:r>
      <w:r>
        <w:rPr>
          <w:sz w:val="24"/>
        </w:rPr>
        <w:t>and</w:t>
      </w:r>
      <w:r>
        <w:rPr>
          <w:spacing w:val="-2"/>
          <w:sz w:val="24"/>
        </w:rPr>
        <w:t xml:space="preserve"> </w:t>
      </w:r>
      <w:r>
        <w:rPr>
          <w:sz w:val="24"/>
        </w:rPr>
        <w:t>alignment</w:t>
      </w:r>
      <w:r>
        <w:rPr>
          <w:spacing w:val="-2"/>
          <w:sz w:val="24"/>
        </w:rPr>
        <w:t xml:space="preserve"> </w:t>
      </w:r>
      <w:r>
        <w:rPr>
          <w:sz w:val="24"/>
        </w:rPr>
        <w:t>between regional RHNA allocations, SCSs, and regional plans such as strategic</w:t>
      </w:r>
      <w:r>
        <w:rPr>
          <w:sz w:val="24"/>
        </w:rPr>
        <w:t xml:space="preserve"> planning</w:t>
      </w:r>
      <w:r>
        <w:rPr>
          <w:spacing w:val="80"/>
          <w:sz w:val="24"/>
        </w:rPr>
        <w:t xml:space="preserve"> </w:t>
      </w:r>
      <w:r>
        <w:rPr>
          <w:sz w:val="24"/>
        </w:rPr>
        <w:t>that prioritizes green space and conservation, and encourage greater integration of</w:t>
      </w:r>
      <w:r>
        <w:rPr>
          <w:spacing w:val="-2"/>
          <w:sz w:val="24"/>
        </w:rPr>
        <w:t xml:space="preserve"> </w:t>
      </w:r>
      <w:r>
        <w:rPr>
          <w:sz w:val="24"/>
        </w:rPr>
        <w:t>state</w:t>
      </w:r>
      <w:r>
        <w:rPr>
          <w:spacing w:val="-7"/>
          <w:sz w:val="24"/>
        </w:rPr>
        <w:t xml:space="preserve"> </w:t>
      </w:r>
      <w:r>
        <w:rPr>
          <w:sz w:val="24"/>
        </w:rPr>
        <w:t>housing</w:t>
      </w:r>
      <w:r>
        <w:rPr>
          <w:spacing w:val="-1"/>
          <w:sz w:val="24"/>
        </w:rPr>
        <w:t xml:space="preserve"> </w:t>
      </w:r>
      <w:r>
        <w:rPr>
          <w:sz w:val="24"/>
        </w:rPr>
        <w:t>and</w:t>
      </w:r>
      <w:r>
        <w:rPr>
          <w:spacing w:val="-6"/>
          <w:sz w:val="24"/>
        </w:rPr>
        <w:t xml:space="preserve"> </w:t>
      </w:r>
      <w:r>
        <w:rPr>
          <w:sz w:val="24"/>
        </w:rPr>
        <w:t>conservation</w:t>
      </w:r>
      <w:r>
        <w:rPr>
          <w:spacing w:val="-8"/>
          <w:sz w:val="24"/>
        </w:rPr>
        <w:t xml:space="preserve"> </w:t>
      </w:r>
      <w:r>
        <w:rPr>
          <w:sz w:val="24"/>
        </w:rPr>
        <w:t>policy</w:t>
      </w:r>
      <w:r>
        <w:rPr>
          <w:spacing w:val="-3"/>
          <w:sz w:val="24"/>
        </w:rPr>
        <w:t xml:space="preserve"> </w:t>
      </w:r>
      <w:r>
        <w:rPr>
          <w:sz w:val="24"/>
        </w:rPr>
        <w:t>priorities</w:t>
      </w:r>
      <w:r>
        <w:rPr>
          <w:spacing w:val="-4"/>
          <w:sz w:val="24"/>
        </w:rPr>
        <w:t xml:space="preserve"> </w:t>
      </w:r>
      <w:r>
        <w:rPr>
          <w:sz w:val="24"/>
        </w:rPr>
        <w:t>to</w:t>
      </w:r>
      <w:r>
        <w:rPr>
          <w:spacing w:val="-2"/>
          <w:sz w:val="24"/>
        </w:rPr>
        <w:t xml:space="preserve"> </w:t>
      </w:r>
      <w:r>
        <w:rPr>
          <w:sz w:val="24"/>
        </w:rPr>
        <w:t>minimize/prevent</w:t>
      </w:r>
      <w:r>
        <w:rPr>
          <w:spacing w:val="-1"/>
          <w:sz w:val="24"/>
        </w:rPr>
        <w:t xml:space="preserve"> </w:t>
      </w:r>
      <w:r>
        <w:rPr>
          <w:sz w:val="24"/>
        </w:rPr>
        <w:t>conflict.</w:t>
      </w:r>
    </w:p>
    <w:p w14:paraId="61F66587" w14:textId="77777777" w:rsidR="00C41784" w:rsidRDefault="00947520">
      <w:pPr>
        <w:pStyle w:val="ListParagraph"/>
        <w:numPr>
          <w:ilvl w:val="3"/>
          <w:numId w:val="8"/>
        </w:numPr>
        <w:tabs>
          <w:tab w:val="left" w:pos="876"/>
        </w:tabs>
        <w:spacing w:line="242" w:lineRule="auto"/>
        <w:ind w:right="196"/>
        <w:rPr>
          <w:sz w:val="24"/>
        </w:rPr>
      </w:pPr>
      <w:r>
        <w:rPr>
          <w:sz w:val="24"/>
        </w:rPr>
        <w:t>Further ease local regulatory and California Environmental Quality Act (CEQA) barri</w:t>
      </w:r>
      <w:r>
        <w:rPr>
          <w:sz w:val="24"/>
        </w:rPr>
        <w:t xml:space="preserve">ers to increasing density and streamlining affordable housing development, </w:t>
      </w:r>
      <w:r>
        <w:rPr>
          <w:spacing w:val="-2"/>
          <w:sz w:val="24"/>
        </w:rPr>
        <w:t>especially</w:t>
      </w:r>
      <w:r>
        <w:rPr>
          <w:spacing w:val="-9"/>
          <w:sz w:val="24"/>
        </w:rPr>
        <w:t xml:space="preserve"> </w:t>
      </w:r>
      <w:r>
        <w:rPr>
          <w:spacing w:val="-2"/>
          <w:sz w:val="24"/>
        </w:rPr>
        <w:t>in</w:t>
      </w:r>
      <w:r>
        <w:rPr>
          <w:spacing w:val="-8"/>
          <w:sz w:val="24"/>
        </w:rPr>
        <w:t xml:space="preserve"> </w:t>
      </w:r>
      <w:r>
        <w:rPr>
          <w:spacing w:val="-2"/>
          <w:sz w:val="24"/>
        </w:rPr>
        <w:t>transportation-efficient</w:t>
      </w:r>
      <w:r>
        <w:rPr>
          <w:spacing w:val="-7"/>
          <w:sz w:val="24"/>
        </w:rPr>
        <w:t xml:space="preserve"> </w:t>
      </w:r>
      <w:r>
        <w:rPr>
          <w:spacing w:val="-2"/>
          <w:sz w:val="24"/>
        </w:rPr>
        <w:t>areas,</w:t>
      </w:r>
      <w:r>
        <w:rPr>
          <w:spacing w:val="-8"/>
          <w:sz w:val="24"/>
        </w:rPr>
        <w:t xml:space="preserve"> </w:t>
      </w:r>
      <w:r>
        <w:rPr>
          <w:spacing w:val="-2"/>
          <w:sz w:val="24"/>
        </w:rPr>
        <w:t>and</w:t>
      </w:r>
      <w:r>
        <w:rPr>
          <w:spacing w:val="-7"/>
          <w:sz w:val="24"/>
        </w:rPr>
        <w:t xml:space="preserve"> </w:t>
      </w:r>
      <w:r>
        <w:rPr>
          <w:spacing w:val="-2"/>
          <w:sz w:val="24"/>
        </w:rPr>
        <w:t>establish</w:t>
      </w:r>
      <w:r>
        <w:rPr>
          <w:spacing w:val="-12"/>
          <w:sz w:val="24"/>
        </w:rPr>
        <w:t xml:space="preserve"> </w:t>
      </w:r>
      <w:r>
        <w:rPr>
          <w:spacing w:val="-2"/>
          <w:sz w:val="24"/>
        </w:rPr>
        <w:t>protections</w:t>
      </w:r>
      <w:r>
        <w:rPr>
          <w:spacing w:val="-10"/>
          <w:sz w:val="24"/>
        </w:rPr>
        <w:t xml:space="preserve"> </w:t>
      </w:r>
      <w:r>
        <w:rPr>
          <w:spacing w:val="-2"/>
          <w:sz w:val="24"/>
        </w:rPr>
        <w:t>in</w:t>
      </w:r>
      <w:r>
        <w:rPr>
          <w:spacing w:val="-8"/>
          <w:sz w:val="24"/>
        </w:rPr>
        <w:t xml:space="preserve"> </w:t>
      </w:r>
      <w:r>
        <w:rPr>
          <w:spacing w:val="-2"/>
          <w:sz w:val="24"/>
        </w:rPr>
        <w:t>law</w:t>
      </w:r>
      <w:r>
        <w:rPr>
          <w:spacing w:val="-9"/>
          <w:sz w:val="24"/>
        </w:rPr>
        <w:t xml:space="preserve"> </w:t>
      </w:r>
      <w:r>
        <w:rPr>
          <w:spacing w:val="-2"/>
          <w:sz w:val="24"/>
        </w:rPr>
        <w:t>against</w:t>
      </w:r>
    </w:p>
    <w:p w14:paraId="44A1D59E" w14:textId="77777777" w:rsidR="00C41784" w:rsidRDefault="00C41784">
      <w:pPr>
        <w:pStyle w:val="BodyText"/>
        <w:rPr>
          <w:sz w:val="20"/>
        </w:rPr>
      </w:pPr>
    </w:p>
    <w:p w14:paraId="0F8CE59E" w14:textId="77777777" w:rsidR="00C41784" w:rsidRDefault="00C41784">
      <w:pPr>
        <w:pStyle w:val="BodyText"/>
        <w:rPr>
          <w:sz w:val="20"/>
        </w:rPr>
      </w:pPr>
    </w:p>
    <w:p w14:paraId="2B51A25C" w14:textId="77777777" w:rsidR="00C41784" w:rsidRDefault="00947520">
      <w:pPr>
        <w:pStyle w:val="BodyText"/>
        <w:spacing w:before="4"/>
        <w:rPr>
          <w:sz w:val="27"/>
        </w:rPr>
      </w:pPr>
      <w:r>
        <w:pict w14:anchorId="0BEA9CFE">
          <v:rect id="docshape58" o:spid="_x0000_s2051" style="position:absolute;margin-left:64.8pt;margin-top:17.1pt;width:2in;height:.7pt;z-index:-15713792;mso-wrap-distance-left:0;mso-wrap-distance-right:0;mso-position-horizontal-relative:page" fillcolor="black" stroked="f">
            <w10:wrap type="topAndBottom" anchorx="page"/>
          </v:rect>
        </w:pict>
      </w:r>
    </w:p>
    <w:p w14:paraId="75CE7398" w14:textId="77777777" w:rsidR="00C41784" w:rsidRDefault="00947520">
      <w:pPr>
        <w:spacing w:before="148" w:line="252" w:lineRule="auto"/>
        <w:ind w:left="155" w:right="1175"/>
        <w:rPr>
          <w:sz w:val="20"/>
        </w:rPr>
      </w:pPr>
      <w:r>
        <w:rPr>
          <w:spacing w:val="-2"/>
          <w:sz w:val="20"/>
          <w:vertAlign w:val="superscript"/>
        </w:rPr>
        <w:t>62</w:t>
      </w:r>
      <w:r>
        <w:rPr>
          <w:spacing w:val="-2"/>
          <w:sz w:val="20"/>
        </w:rPr>
        <w:t xml:space="preserve"> </w:t>
      </w:r>
      <w:bookmarkStart w:id="135" w:name="_bookmark61"/>
      <w:bookmarkEnd w:id="135"/>
      <w:r>
        <w:rPr>
          <w:spacing w:val="-2"/>
          <w:sz w:val="20"/>
        </w:rPr>
        <w:t>Examples</w:t>
      </w:r>
      <w:r>
        <w:rPr>
          <w:spacing w:val="-3"/>
          <w:sz w:val="20"/>
        </w:rPr>
        <w:t xml:space="preserve"> </w:t>
      </w:r>
      <w:r>
        <w:rPr>
          <w:spacing w:val="-2"/>
          <w:sz w:val="20"/>
        </w:rPr>
        <w:t xml:space="preserve">of existing programs: </w:t>
      </w:r>
      <w:hyperlink r:id="rId87">
        <w:r>
          <w:rPr>
            <w:i/>
            <w:color w:val="0563C0"/>
            <w:spacing w:val="-2"/>
            <w:sz w:val="20"/>
            <w:u w:val="single" w:color="0563C0"/>
          </w:rPr>
          <w:t>https://www.hcd.ca.gov/infill-infrastructure-grant</w:t>
        </w:r>
      </w:hyperlink>
      <w:r>
        <w:rPr>
          <w:i/>
          <w:spacing w:val="-2"/>
          <w:sz w:val="20"/>
        </w:rPr>
        <w:t xml:space="preserve">, </w:t>
      </w:r>
      <w:hyperlink r:id="rId88">
        <w:r>
          <w:rPr>
            <w:i/>
            <w:color w:val="0563C0"/>
            <w:w w:val="95"/>
            <w:sz w:val="20"/>
            <w:u w:val="single" w:color="0563C0"/>
          </w:rPr>
          <w:t>https://hcd.ca.gov/regional-early-action-planning</w:t>
        </w:r>
      </w:hyperlink>
      <w:r>
        <w:rPr>
          <w:w w:val="95"/>
          <w:sz w:val="20"/>
        </w:rPr>
        <w:t xml:space="preserve">, and </w:t>
      </w:r>
      <w:hyperlink r:id="rId89">
        <w:r>
          <w:rPr>
            <w:i/>
            <w:color w:val="0563C0"/>
            <w:w w:val="95"/>
            <w:sz w:val="20"/>
            <w:u w:val="single" w:color="0563C0"/>
          </w:rPr>
          <w:t>https://www.hcd.ca.gov/transit-oriented-</w:t>
        </w:r>
      </w:hyperlink>
      <w:r>
        <w:rPr>
          <w:i/>
          <w:color w:val="0563C0"/>
          <w:w w:val="95"/>
          <w:sz w:val="20"/>
        </w:rPr>
        <w:t xml:space="preserve"> </w:t>
      </w:r>
      <w:hyperlink r:id="rId90">
        <w:r>
          <w:rPr>
            <w:i/>
            <w:color w:val="0563C0"/>
            <w:spacing w:val="-2"/>
            <w:sz w:val="20"/>
            <w:u w:val="single" w:color="0563C0"/>
          </w:rPr>
          <w:t>development</w:t>
        </w:r>
      </w:hyperlink>
      <w:r>
        <w:rPr>
          <w:spacing w:val="-2"/>
          <w:sz w:val="20"/>
        </w:rPr>
        <w:t>.</w:t>
      </w:r>
    </w:p>
    <w:p w14:paraId="0C3575B3" w14:textId="77777777" w:rsidR="00C41784" w:rsidRDefault="00947520">
      <w:pPr>
        <w:spacing w:before="94" w:line="244" w:lineRule="auto"/>
        <w:ind w:left="155" w:right="153"/>
        <w:rPr>
          <w:sz w:val="20"/>
        </w:rPr>
      </w:pPr>
      <w:r>
        <w:rPr>
          <w:sz w:val="20"/>
          <w:vertAlign w:val="superscript"/>
        </w:rPr>
        <w:t>63</w:t>
      </w:r>
      <w:r>
        <w:rPr>
          <w:sz w:val="20"/>
        </w:rPr>
        <w:t xml:space="preserve"> </w:t>
      </w:r>
      <w:bookmarkStart w:id="136" w:name="_bookmark62"/>
      <w:bookmarkEnd w:id="136"/>
      <w:r>
        <w:rPr>
          <w:sz w:val="20"/>
        </w:rPr>
        <w:t>N</w:t>
      </w:r>
      <w:r>
        <w:rPr>
          <w:sz w:val="20"/>
        </w:rPr>
        <w:t>ote that this requirement should not preclude a local government from having a more compact development pattern in its general</w:t>
      </w:r>
      <w:r>
        <w:rPr>
          <w:spacing w:val="-1"/>
          <w:sz w:val="20"/>
        </w:rPr>
        <w:t xml:space="preserve"> </w:t>
      </w:r>
      <w:r>
        <w:rPr>
          <w:sz w:val="20"/>
        </w:rPr>
        <w:t>plan</w:t>
      </w:r>
      <w:r>
        <w:rPr>
          <w:spacing w:val="-1"/>
          <w:sz w:val="20"/>
        </w:rPr>
        <w:t xml:space="preserve"> </w:t>
      </w:r>
      <w:r>
        <w:rPr>
          <w:sz w:val="20"/>
        </w:rPr>
        <w:t>than</w:t>
      </w:r>
      <w:r>
        <w:rPr>
          <w:spacing w:val="-1"/>
          <w:sz w:val="20"/>
        </w:rPr>
        <w:t xml:space="preserve"> </w:t>
      </w:r>
      <w:r>
        <w:rPr>
          <w:sz w:val="20"/>
        </w:rPr>
        <w:t>the one included in its regional</w:t>
      </w:r>
      <w:r>
        <w:rPr>
          <w:spacing w:val="-1"/>
          <w:sz w:val="20"/>
        </w:rPr>
        <w:t xml:space="preserve"> </w:t>
      </w:r>
      <w:r>
        <w:rPr>
          <w:sz w:val="20"/>
        </w:rPr>
        <w:t xml:space="preserve">plan (so long as the local government is accommodating its expected share of regional </w:t>
      </w:r>
      <w:r>
        <w:rPr>
          <w:sz w:val="20"/>
        </w:rPr>
        <w:t>growth). Instead, the requirement is about restricting a local government from assuming growth into new areas beyond what is assumed in an</w:t>
      </w:r>
      <w:r>
        <w:rPr>
          <w:spacing w:val="40"/>
          <w:sz w:val="20"/>
        </w:rPr>
        <w:t xml:space="preserve"> </w:t>
      </w:r>
      <w:r>
        <w:rPr>
          <w:sz w:val="20"/>
        </w:rPr>
        <w:t>adopted regional plan. If the community is not located in an area with an MPO, the consistency requirement should be</w:t>
      </w:r>
      <w:r>
        <w:rPr>
          <w:spacing w:val="-1"/>
          <w:sz w:val="20"/>
        </w:rPr>
        <w:t xml:space="preserve"> </w:t>
      </w:r>
      <w:r>
        <w:rPr>
          <w:sz w:val="20"/>
        </w:rPr>
        <w:t>interpreted as consistency with</w:t>
      </w:r>
      <w:r>
        <w:rPr>
          <w:spacing w:val="-1"/>
          <w:sz w:val="20"/>
        </w:rPr>
        <w:t xml:space="preserve"> </w:t>
      </w:r>
      <w:r>
        <w:rPr>
          <w:sz w:val="20"/>
        </w:rPr>
        <w:t>the State’s Planning Priorities</w:t>
      </w:r>
      <w:r>
        <w:rPr>
          <w:spacing w:val="-2"/>
          <w:sz w:val="20"/>
        </w:rPr>
        <w:t xml:space="preserve"> </w:t>
      </w:r>
      <w:r>
        <w:rPr>
          <w:sz w:val="20"/>
        </w:rPr>
        <w:t>as defined in California Government</w:t>
      </w:r>
      <w:r>
        <w:rPr>
          <w:spacing w:val="-6"/>
          <w:sz w:val="20"/>
        </w:rPr>
        <w:t xml:space="preserve"> </w:t>
      </w:r>
      <w:r>
        <w:rPr>
          <w:sz w:val="20"/>
        </w:rPr>
        <w:t>Code</w:t>
      </w:r>
      <w:r>
        <w:rPr>
          <w:spacing w:val="-2"/>
          <w:sz w:val="20"/>
        </w:rPr>
        <w:t xml:space="preserve"> </w:t>
      </w:r>
      <w:r>
        <w:rPr>
          <w:sz w:val="20"/>
        </w:rPr>
        <w:t>§§ 65041.1. “</w:t>
      </w:r>
      <w:r>
        <w:rPr>
          <w:color w:val="111111"/>
          <w:sz w:val="20"/>
        </w:rPr>
        <w:t>Statewide</w:t>
      </w:r>
      <w:r>
        <w:rPr>
          <w:color w:val="111111"/>
          <w:spacing w:val="-2"/>
          <w:sz w:val="20"/>
        </w:rPr>
        <w:t xml:space="preserve"> </w:t>
      </w:r>
      <w:r>
        <w:rPr>
          <w:color w:val="111111"/>
          <w:sz w:val="20"/>
        </w:rPr>
        <w:t>Environmental</w:t>
      </w:r>
      <w:r>
        <w:rPr>
          <w:color w:val="111111"/>
          <w:spacing w:val="-2"/>
          <w:sz w:val="20"/>
        </w:rPr>
        <w:t xml:space="preserve"> </w:t>
      </w:r>
      <w:r>
        <w:rPr>
          <w:color w:val="111111"/>
          <w:sz w:val="20"/>
        </w:rPr>
        <w:t>Goals and Policy</w:t>
      </w:r>
      <w:r>
        <w:rPr>
          <w:color w:val="111111"/>
          <w:spacing w:val="-2"/>
          <w:sz w:val="20"/>
        </w:rPr>
        <w:t xml:space="preserve"> </w:t>
      </w:r>
      <w:r>
        <w:rPr>
          <w:color w:val="111111"/>
          <w:sz w:val="20"/>
        </w:rPr>
        <w:t>Report.”</w:t>
      </w:r>
      <w:r>
        <w:rPr>
          <w:color w:val="111111"/>
          <w:spacing w:val="-1"/>
          <w:sz w:val="20"/>
        </w:rPr>
        <w:t xml:space="preserve"> </w:t>
      </w:r>
      <w:r>
        <w:rPr>
          <w:sz w:val="20"/>
        </w:rPr>
        <w:t xml:space="preserve">Available at: </w:t>
      </w:r>
      <w:hyperlink r:id="rId91">
        <w:r>
          <w:rPr>
            <w:color w:val="0563C0"/>
            <w:spacing w:val="-2"/>
            <w:sz w:val="20"/>
            <w:u w:val="single" w:color="0563C0"/>
          </w:rPr>
          <w:t>https://leginfo.legislature.ca.gov/faces/codes_displaySection.xhtml?lawCode=GOV&amp;sectionNum=65041.1</w:t>
        </w:r>
      </w:hyperlink>
    </w:p>
    <w:p w14:paraId="79F101A8" w14:textId="77777777" w:rsidR="00C41784" w:rsidRDefault="00C41784">
      <w:pPr>
        <w:spacing w:line="244" w:lineRule="auto"/>
        <w:rPr>
          <w:sz w:val="20"/>
        </w:rPr>
        <w:sectPr w:rsidR="00C41784">
          <w:pgSz w:w="12240" w:h="15840"/>
          <w:pgMar w:top="1540" w:right="1180" w:bottom="1280" w:left="1140" w:header="838" w:footer="1088" w:gutter="0"/>
          <w:cols w:space="720"/>
        </w:sectPr>
      </w:pPr>
    </w:p>
    <w:p w14:paraId="2DD97BA0" w14:textId="77777777" w:rsidR="00C41784" w:rsidRDefault="00947520">
      <w:pPr>
        <w:pStyle w:val="BodyText"/>
        <w:spacing w:before="91" w:line="244" w:lineRule="auto"/>
        <w:ind w:left="876" w:right="122"/>
        <w:rPr>
          <w:sz w:val="14"/>
        </w:rPr>
      </w:pPr>
      <w:r>
        <w:lastRenderedPageBreak/>
        <w:t>obstruction</w:t>
      </w:r>
      <w:r>
        <w:rPr>
          <w:spacing w:val="-16"/>
        </w:rPr>
        <w:t xml:space="preserve"> </w:t>
      </w:r>
      <w:r>
        <w:t>tactics</w:t>
      </w:r>
      <w:r>
        <w:rPr>
          <w:spacing w:val="-13"/>
        </w:rPr>
        <w:t xml:space="preserve"> </w:t>
      </w:r>
      <w:r>
        <w:t>to</w:t>
      </w:r>
      <w:r>
        <w:rPr>
          <w:spacing w:val="-10"/>
        </w:rPr>
        <w:t xml:space="preserve"> </w:t>
      </w:r>
      <w:r>
        <w:t>prevent</w:t>
      </w:r>
      <w:r>
        <w:rPr>
          <w:spacing w:val="-15"/>
        </w:rPr>
        <w:t xml:space="preserve"> </w:t>
      </w:r>
      <w:r>
        <w:t>developments</w:t>
      </w:r>
      <w:r>
        <w:rPr>
          <w:spacing w:val="-17"/>
        </w:rPr>
        <w:t xml:space="preserve"> </w:t>
      </w:r>
      <w:r>
        <w:t>that</w:t>
      </w:r>
      <w:r>
        <w:rPr>
          <w:spacing w:val="-10"/>
        </w:rPr>
        <w:t xml:space="preserve"> </w:t>
      </w:r>
      <w:r>
        <w:t>advance</w:t>
      </w:r>
      <w:r>
        <w:rPr>
          <w:spacing w:val="-11"/>
        </w:rPr>
        <w:t xml:space="preserve"> </w:t>
      </w:r>
      <w:r>
        <w:t>State</w:t>
      </w:r>
      <w:r>
        <w:rPr>
          <w:spacing w:val="-15"/>
        </w:rPr>
        <w:t xml:space="preserve"> </w:t>
      </w:r>
      <w:r>
        <w:t>equity</w:t>
      </w:r>
      <w:r>
        <w:rPr>
          <w:spacing w:val="-12"/>
        </w:rPr>
        <w:t xml:space="preserve"> </w:t>
      </w:r>
      <w:r>
        <w:t>and</w:t>
      </w:r>
      <w:r>
        <w:rPr>
          <w:spacing w:val="-14"/>
        </w:rPr>
        <w:t xml:space="preserve"> </w:t>
      </w:r>
      <w:r>
        <w:t>climate goals, including preemption of voter initiatives.</w:t>
      </w:r>
      <w:hyperlink w:anchor="_bookmark63" w:history="1">
        <w:r>
          <w:rPr>
            <w:position w:val="8"/>
            <w:sz w:val="14"/>
          </w:rPr>
          <w:t>64</w:t>
        </w:r>
      </w:hyperlink>
    </w:p>
    <w:p w14:paraId="0B686AB1" w14:textId="77777777" w:rsidR="00C41784" w:rsidRDefault="00947520">
      <w:pPr>
        <w:pStyle w:val="ListParagraph"/>
        <w:numPr>
          <w:ilvl w:val="3"/>
          <w:numId w:val="8"/>
        </w:numPr>
        <w:tabs>
          <w:tab w:val="left" w:pos="876"/>
        </w:tabs>
        <w:spacing w:line="244" w:lineRule="auto"/>
        <w:ind w:right="167"/>
        <w:rPr>
          <w:sz w:val="24"/>
        </w:rPr>
      </w:pPr>
      <w:r>
        <w:rPr>
          <w:sz w:val="24"/>
        </w:rPr>
        <w:t>Scale-up factory-built housing production, including investing in workforce development,</w:t>
      </w:r>
      <w:r>
        <w:rPr>
          <w:spacing w:val="-4"/>
          <w:sz w:val="24"/>
        </w:rPr>
        <w:t xml:space="preserve"> </w:t>
      </w:r>
      <w:r>
        <w:rPr>
          <w:sz w:val="24"/>
        </w:rPr>
        <w:t>boosting</w:t>
      </w:r>
      <w:r>
        <w:rPr>
          <w:spacing w:val="-4"/>
          <w:sz w:val="24"/>
        </w:rPr>
        <w:t xml:space="preserve"> </w:t>
      </w:r>
      <w:r>
        <w:rPr>
          <w:sz w:val="24"/>
        </w:rPr>
        <w:t>participation</w:t>
      </w:r>
      <w:r>
        <w:rPr>
          <w:spacing w:val="-5"/>
          <w:sz w:val="24"/>
        </w:rPr>
        <w:t xml:space="preserve"> </w:t>
      </w:r>
      <w:r>
        <w:rPr>
          <w:sz w:val="24"/>
        </w:rPr>
        <w:t>in</w:t>
      </w:r>
      <w:r>
        <w:rPr>
          <w:spacing w:val="-5"/>
          <w:sz w:val="24"/>
        </w:rPr>
        <w:t xml:space="preserve"> </w:t>
      </w:r>
      <w:r>
        <w:rPr>
          <w:sz w:val="24"/>
        </w:rPr>
        <w:t>the</w:t>
      </w:r>
      <w:r>
        <w:rPr>
          <w:spacing w:val="-5"/>
          <w:sz w:val="24"/>
        </w:rPr>
        <w:t xml:space="preserve"> </w:t>
      </w:r>
      <w:r>
        <w:rPr>
          <w:sz w:val="24"/>
        </w:rPr>
        <w:t>construction</w:t>
      </w:r>
      <w:r>
        <w:rPr>
          <w:spacing w:val="-5"/>
          <w:sz w:val="24"/>
        </w:rPr>
        <w:t xml:space="preserve"> </w:t>
      </w:r>
      <w:r>
        <w:rPr>
          <w:sz w:val="24"/>
        </w:rPr>
        <w:t>industry,</w:t>
      </w:r>
      <w:r>
        <w:rPr>
          <w:spacing w:val="-5"/>
          <w:sz w:val="24"/>
        </w:rPr>
        <w:t xml:space="preserve"> </w:t>
      </w:r>
      <w:r>
        <w:rPr>
          <w:sz w:val="24"/>
        </w:rPr>
        <w:t>and</w:t>
      </w:r>
      <w:r>
        <w:rPr>
          <w:spacing w:val="-9"/>
          <w:sz w:val="24"/>
        </w:rPr>
        <w:t xml:space="preserve"> </w:t>
      </w:r>
      <w:r>
        <w:rPr>
          <w:sz w:val="24"/>
        </w:rPr>
        <w:t>establishing labor</w:t>
      </w:r>
      <w:r>
        <w:rPr>
          <w:spacing w:val="-19"/>
          <w:sz w:val="24"/>
        </w:rPr>
        <w:t xml:space="preserve"> </w:t>
      </w:r>
      <w:r>
        <w:rPr>
          <w:sz w:val="24"/>
        </w:rPr>
        <w:t>standards,</w:t>
      </w:r>
      <w:r>
        <w:rPr>
          <w:spacing w:val="-17"/>
          <w:sz w:val="24"/>
        </w:rPr>
        <w:t xml:space="preserve"> </w:t>
      </w:r>
      <w:r>
        <w:rPr>
          <w:sz w:val="24"/>
        </w:rPr>
        <w:t>in</w:t>
      </w:r>
      <w:r>
        <w:rPr>
          <w:spacing w:val="-18"/>
          <w:sz w:val="24"/>
        </w:rPr>
        <w:t xml:space="preserve"> </w:t>
      </w:r>
      <w:r>
        <w:rPr>
          <w:sz w:val="24"/>
        </w:rPr>
        <w:t>order</w:t>
      </w:r>
      <w:r>
        <w:rPr>
          <w:spacing w:val="-18"/>
          <w:sz w:val="24"/>
        </w:rPr>
        <w:t xml:space="preserve"> </w:t>
      </w:r>
      <w:r>
        <w:rPr>
          <w:sz w:val="24"/>
        </w:rPr>
        <w:t>to</w:t>
      </w:r>
      <w:r>
        <w:rPr>
          <w:spacing w:val="-16"/>
          <w:sz w:val="24"/>
        </w:rPr>
        <w:t xml:space="preserve"> </w:t>
      </w:r>
      <w:r>
        <w:rPr>
          <w:sz w:val="24"/>
        </w:rPr>
        <w:t>reduce</w:t>
      </w:r>
      <w:r>
        <w:rPr>
          <w:spacing w:val="-19"/>
          <w:sz w:val="24"/>
        </w:rPr>
        <w:t xml:space="preserve"> </w:t>
      </w:r>
      <w:r>
        <w:rPr>
          <w:sz w:val="24"/>
        </w:rPr>
        <w:t>the</w:t>
      </w:r>
      <w:r>
        <w:rPr>
          <w:spacing w:val="-18"/>
          <w:sz w:val="24"/>
        </w:rPr>
        <w:t xml:space="preserve"> </w:t>
      </w:r>
      <w:r>
        <w:rPr>
          <w:sz w:val="24"/>
        </w:rPr>
        <w:t>time</w:t>
      </w:r>
      <w:r>
        <w:rPr>
          <w:spacing w:val="-18"/>
          <w:sz w:val="24"/>
        </w:rPr>
        <w:t xml:space="preserve"> </w:t>
      </w:r>
      <w:r>
        <w:rPr>
          <w:sz w:val="24"/>
        </w:rPr>
        <w:t>and</w:t>
      </w:r>
      <w:r>
        <w:rPr>
          <w:spacing w:val="-14"/>
          <w:sz w:val="24"/>
        </w:rPr>
        <w:t xml:space="preserve"> </w:t>
      </w:r>
      <w:r>
        <w:rPr>
          <w:sz w:val="24"/>
        </w:rPr>
        <w:t>cost</w:t>
      </w:r>
      <w:r>
        <w:rPr>
          <w:spacing w:val="-19"/>
          <w:sz w:val="24"/>
        </w:rPr>
        <w:t xml:space="preserve"> </w:t>
      </w:r>
      <w:r>
        <w:rPr>
          <w:sz w:val="24"/>
        </w:rPr>
        <w:t>of</w:t>
      </w:r>
      <w:r>
        <w:rPr>
          <w:spacing w:val="-15"/>
          <w:sz w:val="24"/>
        </w:rPr>
        <w:t xml:space="preserve"> </w:t>
      </w:r>
      <w:r>
        <w:rPr>
          <w:sz w:val="24"/>
        </w:rPr>
        <w:t>delivering</w:t>
      </w:r>
      <w:r>
        <w:rPr>
          <w:spacing w:val="-15"/>
          <w:sz w:val="24"/>
        </w:rPr>
        <w:t xml:space="preserve"> </w:t>
      </w:r>
      <w:r>
        <w:rPr>
          <w:sz w:val="24"/>
        </w:rPr>
        <w:t>multifamily</w:t>
      </w:r>
      <w:r>
        <w:rPr>
          <w:spacing w:val="-17"/>
          <w:sz w:val="24"/>
        </w:rPr>
        <w:t xml:space="preserve"> </w:t>
      </w:r>
      <w:r>
        <w:rPr>
          <w:sz w:val="24"/>
        </w:rPr>
        <w:t>infill housing and accelerate the infill housing pipeline.</w:t>
      </w:r>
    </w:p>
    <w:p w14:paraId="3FD1B94E" w14:textId="77777777" w:rsidR="00C41784" w:rsidRDefault="00947520">
      <w:pPr>
        <w:pStyle w:val="ListParagraph"/>
        <w:numPr>
          <w:ilvl w:val="3"/>
          <w:numId w:val="8"/>
        </w:numPr>
        <w:tabs>
          <w:tab w:val="left" w:pos="875"/>
          <w:tab w:val="left" w:pos="876"/>
        </w:tabs>
        <w:spacing w:line="244" w:lineRule="auto"/>
        <w:ind w:right="259"/>
        <w:rPr>
          <w:sz w:val="24"/>
        </w:rPr>
      </w:pPr>
      <w:r>
        <w:rPr>
          <w:sz w:val="24"/>
        </w:rPr>
        <w:t>Expand incentives</w:t>
      </w:r>
      <w:r>
        <w:rPr>
          <w:spacing w:val="-1"/>
          <w:sz w:val="24"/>
        </w:rPr>
        <w:t xml:space="preserve"> </w:t>
      </w:r>
      <w:r>
        <w:rPr>
          <w:sz w:val="24"/>
        </w:rPr>
        <w:t xml:space="preserve">in State funding programs </w:t>
      </w:r>
      <w:r>
        <w:rPr>
          <w:w w:val="105"/>
          <w:sz w:val="24"/>
        </w:rPr>
        <w:t>–</w:t>
      </w:r>
      <w:r>
        <w:rPr>
          <w:spacing w:val="-3"/>
          <w:w w:val="105"/>
          <w:sz w:val="24"/>
        </w:rPr>
        <w:t xml:space="preserve"> </w:t>
      </w:r>
      <w:r>
        <w:rPr>
          <w:sz w:val="24"/>
        </w:rPr>
        <w:t xml:space="preserve">including transportation and other non-housing programs </w:t>
      </w:r>
      <w:r>
        <w:rPr>
          <w:w w:val="105"/>
          <w:sz w:val="24"/>
        </w:rPr>
        <w:t xml:space="preserve">– </w:t>
      </w:r>
      <w:r>
        <w:rPr>
          <w:sz w:val="24"/>
        </w:rPr>
        <w:t xml:space="preserve">for local jurisdictions to adopt </w:t>
      </w:r>
      <w:proofErr w:type="spellStart"/>
      <w:r>
        <w:rPr>
          <w:sz w:val="24"/>
        </w:rPr>
        <w:t>prohousing</w:t>
      </w:r>
      <w:proofErr w:type="spellEnd"/>
      <w:r>
        <w:rPr>
          <w:sz w:val="24"/>
        </w:rPr>
        <w:t xml:space="preserve"> policies to increasing infill housing and VMT reduction.</w:t>
      </w:r>
    </w:p>
    <w:p w14:paraId="6BBEB73B" w14:textId="77777777" w:rsidR="00C41784" w:rsidRDefault="00947520">
      <w:pPr>
        <w:pStyle w:val="ListParagraph"/>
        <w:numPr>
          <w:ilvl w:val="3"/>
          <w:numId w:val="8"/>
        </w:numPr>
        <w:tabs>
          <w:tab w:val="left" w:pos="876"/>
        </w:tabs>
        <w:spacing w:line="244" w:lineRule="auto"/>
        <w:ind w:right="621"/>
        <w:rPr>
          <w:sz w:val="24"/>
        </w:rPr>
      </w:pPr>
      <w:r>
        <w:rPr>
          <w:sz w:val="24"/>
        </w:rPr>
        <w:t>Develop</w:t>
      </w:r>
      <w:r>
        <w:rPr>
          <w:spacing w:val="-7"/>
          <w:sz w:val="24"/>
        </w:rPr>
        <w:t xml:space="preserve"> </w:t>
      </w:r>
      <w:r>
        <w:rPr>
          <w:sz w:val="24"/>
        </w:rPr>
        <w:t>financing</w:t>
      </w:r>
      <w:r>
        <w:rPr>
          <w:spacing w:val="-11"/>
          <w:sz w:val="24"/>
        </w:rPr>
        <w:t xml:space="preserve"> </w:t>
      </w:r>
      <w:r>
        <w:rPr>
          <w:sz w:val="24"/>
        </w:rPr>
        <w:t>and</w:t>
      </w:r>
      <w:r>
        <w:rPr>
          <w:spacing w:val="-7"/>
          <w:sz w:val="24"/>
        </w:rPr>
        <w:t xml:space="preserve"> </w:t>
      </w:r>
      <w:r>
        <w:rPr>
          <w:sz w:val="24"/>
        </w:rPr>
        <w:t>incentives</w:t>
      </w:r>
      <w:r>
        <w:rPr>
          <w:spacing w:val="-15"/>
          <w:sz w:val="24"/>
        </w:rPr>
        <w:t xml:space="preserve"> </w:t>
      </w:r>
      <w:r>
        <w:rPr>
          <w:sz w:val="24"/>
        </w:rPr>
        <w:t>programs</w:t>
      </w:r>
      <w:r>
        <w:rPr>
          <w:spacing w:val="-10"/>
          <w:sz w:val="24"/>
        </w:rPr>
        <w:t xml:space="preserve"> </w:t>
      </w:r>
      <w:r>
        <w:rPr>
          <w:sz w:val="24"/>
        </w:rPr>
        <w:t>that</w:t>
      </w:r>
      <w:r>
        <w:rPr>
          <w:spacing w:val="-7"/>
          <w:sz w:val="24"/>
        </w:rPr>
        <w:t xml:space="preserve"> </w:t>
      </w:r>
      <w:r>
        <w:rPr>
          <w:sz w:val="24"/>
        </w:rPr>
        <w:t>facilitate</w:t>
      </w:r>
      <w:r>
        <w:rPr>
          <w:spacing w:val="-8"/>
          <w:sz w:val="24"/>
        </w:rPr>
        <w:t xml:space="preserve"> </w:t>
      </w:r>
      <w:r>
        <w:rPr>
          <w:sz w:val="24"/>
        </w:rPr>
        <w:t>conversion</w:t>
      </w:r>
      <w:r>
        <w:rPr>
          <w:spacing w:val="-12"/>
          <w:sz w:val="24"/>
        </w:rPr>
        <w:t xml:space="preserve"> </w:t>
      </w:r>
      <w:r>
        <w:rPr>
          <w:sz w:val="24"/>
        </w:rPr>
        <w:t>of</w:t>
      </w:r>
      <w:r>
        <w:rPr>
          <w:spacing w:val="-8"/>
          <w:sz w:val="24"/>
        </w:rPr>
        <w:t xml:space="preserve"> </w:t>
      </w:r>
      <w:r>
        <w:rPr>
          <w:sz w:val="24"/>
        </w:rPr>
        <w:t>excess parking</w:t>
      </w:r>
      <w:commentRangeStart w:id="137"/>
      <w:r>
        <w:rPr>
          <w:sz w:val="24"/>
        </w:rPr>
        <w:t xml:space="preserve"> </w:t>
      </w:r>
      <w:commentRangeEnd w:id="137"/>
      <w:r w:rsidR="00025872">
        <w:rPr>
          <w:rStyle w:val="CommentReference"/>
        </w:rPr>
        <w:commentReference w:id="137"/>
      </w:r>
      <w:r>
        <w:rPr>
          <w:sz w:val="24"/>
        </w:rPr>
        <w:t>to housing</w:t>
      </w:r>
      <w:r>
        <w:rPr>
          <w:sz w:val="24"/>
        </w:rPr>
        <w:t xml:space="preserve"> and other strategic uses for communities.</w:t>
      </w:r>
    </w:p>
    <w:p w14:paraId="0E8840BB" w14:textId="77777777" w:rsidR="00C41784" w:rsidRDefault="00947520">
      <w:pPr>
        <w:pStyle w:val="ListParagraph"/>
        <w:numPr>
          <w:ilvl w:val="3"/>
          <w:numId w:val="8"/>
        </w:numPr>
        <w:tabs>
          <w:tab w:val="left" w:pos="876"/>
        </w:tabs>
        <w:spacing w:line="242" w:lineRule="auto"/>
        <w:ind w:right="126"/>
        <w:rPr>
          <w:sz w:val="24"/>
        </w:rPr>
      </w:pPr>
      <w:r>
        <w:rPr>
          <w:sz w:val="24"/>
        </w:rPr>
        <w:t>Identify potential changes to</w:t>
      </w:r>
      <w:r>
        <w:rPr>
          <w:spacing w:val="-2"/>
          <w:sz w:val="24"/>
        </w:rPr>
        <w:t xml:space="preserve"> </w:t>
      </w:r>
      <w:r>
        <w:rPr>
          <w:sz w:val="24"/>
        </w:rPr>
        <w:t>federal and State policies to increase incentives to preserve</w:t>
      </w:r>
      <w:r>
        <w:rPr>
          <w:spacing w:val="-12"/>
          <w:sz w:val="24"/>
        </w:rPr>
        <w:t xml:space="preserve"> </w:t>
      </w:r>
      <w:r>
        <w:rPr>
          <w:sz w:val="24"/>
        </w:rPr>
        <w:t>existing</w:t>
      </w:r>
      <w:r>
        <w:rPr>
          <w:spacing w:val="-8"/>
          <w:sz w:val="24"/>
        </w:rPr>
        <w:t xml:space="preserve"> </w:t>
      </w:r>
      <w:r>
        <w:rPr>
          <w:sz w:val="24"/>
        </w:rPr>
        <w:t>affordable</w:t>
      </w:r>
      <w:r>
        <w:rPr>
          <w:spacing w:val="-9"/>
          <w:sz w:val="24"/>
        </w:rPr>
        <w:t xml:space="preserve"> </w:t>
      </w:r>
      <w:r>
        <w:rPr>
          <w:sz w:val="24"/>
        </w:rPr>
        <w:t>housing,</w:t>
      </w:r>
      <w:r>
        <w:rPr>
          <w:spacing w:val="-13"/>
          <w:sz w:val="24"/>
        </w:rPr>
        <w:t xml:space="preserve"> </w:t>
      </w:r>
      <w:r>
        <w:rPr>
          <w:sz w:val="24"/>
        </w:rPr>
        <w:t>implement</w:t>
      </w:r>
      <w:r>
        <w:rPr>
          <w:spacing w:val="-8"/>
          <w:sz w:val="24"/>
        </w:rPr>
        <w:t xml:space="preserve"> </w:t>
      </w:r>
      <w:r>
        <w:rPr>
          <w:sz w:val="24"/>
        </w:rPr>
        <w:t>climate</w:t>
      </w:r>
      <w:r>
        <w:rPr>
          <w:spacing w:val="-9"/>
          <w:sz w:val="24"/>
        </w:rPr>
        <w:t xml:space="preserve"> </w:t>
      </w:r>
      <w:r>
        <w:rPr>
          <w:sz w:val="24"/>
        </w:rPr>
        <w:t>adaptation</w:t>
      </w:r>
      <w:r>
        <w:rPr>
          <w:spacing w:val="-9"/>
          <w:sz w:val="24"/>
        </w:rPr>
        <w:t xml:space="preserve"> </w:t>
      </w:r>
      <w:r>
        <w:rPr>
          <w:sz w:val="24"/>
        </w:rPr>
        <w:t>improvements to existing affordable housing, and reduce and mit</w:t>
      </w:r>
      <w:r>
        <w:rPr>
          <w:sz w:val="24"/>
        </w:rPr>
        <w:t>igate displacement of existing vulnerable communities.</w:t>
      </w:r>
    </w:p>
    <w:p w14:paraId="1C2807CC" w14:textId="77777777" w:rsidR="00C41784" w:rsidRDefault="00C41784">
      <w:pPr>
        <w:pStyle w:val="BodyText"/>
        <w:rPr>
          <w:sz w:val="20"/>
        </w:rPr>
      </w:pPr>
    </w:p>
    <w:p w14:paraId="46BFE9FC" w14:textId="77777777" w:rsidR="00C41784" w:rsidRDefault="00C41784">
      <w:pPr>
        <w:pStyle w:val="BodyText"/>
        <w:rPr>
          <w:sz w:val="20"/>
        </w:rPr>
      </w:pPr>
    </w:p>
    <w:p w14:paraId="4B805052" w14:textId="77777777" w:rsidR="00C41784" w:rsidRDefault="00C41784">
      <w:pPr>
        <w:pStyle w:val="BodyText"/>
        <w:rPr>
          <w:sz w:val="20"/>
        </w:rPr>
      </w:pPr>
    </w:p>
    <w:p w14:paraId="14964996" w14:textId="77777777" w:rsidR="00C41784" w:rsidRDefault="00C41784">
      <w:pPr>
        <w:pStyle w:val="BodyText"/>
        <w:rPr>
          <w:sz w:val="20"/>
        </w:rPr>
      </w:pPr>
    </w:p>
    <w:p w14:paraId="6491B344" w14:textId="77777777" w:rsidR="00C41784" w:rsidRDefault="00C41784">
      <w:pPr>
        <w:pStyle w:val="BodyText"/>
        <w:rPr>
          <w:sz w:val="20"/>
        </w:rPr>
      </w:pPr>
    </w:p>
    <w:p w14:paraId="44972540" w14:textId="77777777" w:rsidR="00C41784" w:rsidRDefault="00C41784">
      <w:pPr>
        <w:pStyle w:val="BodyText"/>
        <w:rPr>
          <w:sz w:val="20"/>
        </w:rPr>
      </w:pPr>
    </w:p>
    <w:p w14:paraId="757CD127" w14:textId="77777777" w:rsidR="00C41784" w:rsidRDefault="00C41784">
      <w:pPr>
        <w:pStyle w:val="BodyText"/>
        <w:rPr>
          <w:sz w:val="20"/>
        </w:rPr>
      </w:pPr>
    </w:p>
    <w:p w14:paraId="5070BB41" w14:textId="77777777" w:rsidR="00C41784" w:rsidRDefault="00C41784">
      <w:pPr>
        <w:pStyle w:val="BodyText"/>
        <w:rPr>
          <w:sz w:val="20"/>
        </w:rPr>
      </w:pPr>
    </w:p>
    <w:p w14:paraId="0FCC90A5" w14:textId="77777777" w:rsidR="00C41784" w:rsidRDefault="00C41784">
      <w:pPr>
        <w:pStyle w:val="BodyText"/>
        <w:rPr>
          <w:sz w:val="20"/>
        </w:rPr>
      </w:pPr>
    </w:p>
    <w:p w14:paraId="35D5D03A" w14:textId="77777777" w:rsidR="00C41784" w:rsidRDefault="00C41784">
      <w:pPr>
        <w:pStyle w:val="BodyText"/>
        <w:rPr>
          <w:sz w:val="20"/>
        </w:rPr>
      </w:pPr>
    </w:p>
    <w:p w14:paraId="66A20315" w14:textId="77777777" w:rsidR="00C41784" w:rsidRDefault="00C41784">
      <w:pPr>
        <w:pStyle w:val="BodyText"/>
        <w:rPr>
          <w:sz w:val="20"/>
        </w:rPr>
      </w:pPr>
    </w:p>
    <w:p w14:paraId="705D1770" w14:textId="77777777" w:rsidR="00C41784" w:rsidRDefault="00C41784">
      <w:pPr>
        <w:pStyle w:val="BodyText"/>
        <w:rPr>
          <w:sz w:val="20"/>
        </w:rPr>
      </w:pPr>
    </w:p>
    <w:p w14:paraId="3E592996" w14:textId="77777777" w:rsidR="00C41784" w:rsidRDefault="00C41784">
      <w:pPr>
        <w:pStyle w:val="BodyText"/>
        <w:rPr>
          <w:sz w:val="20"/>
        </w:rPr>
      </w:pPr>
    </w:p>
    <w:p w14:paraId="7D9D29BE" w14:textId="77777777" w:rsidR="00C41784" w:rsidRDefault="00C41784">
      <w:pPr>
        <w:pStyle w:val="BodyText"/>
        <w:rPr>
          <w:sz w:val="20"/>
        </w:rPr>
      </w:pPr>
    </w:p>
    <w:p w14:paraId="11575E74" w14:textId="77777777" w:rsidR="00C41784" w:rsidRDefault="00C41784">
      <w:pPr>
        <w:pStyle w:val="BodyText"/>
        <w:rPr>
          <w:sz w:val="20"/>
        </w:rPr>
      </w:pPr>
    </w:p>
    <w:p w14:paraId="5FCF4881" w14:textId="77777777" w:rsidR="00C41784" w:rsidRDefault="00C41784">
      <w:pPr>
        <w:pStyle w:val="BodyText"/>
        <w:rPr>
          <w:sz w:val="20"/>
        </w:rPr>
      </w:pPr>
    </w:p>
    <w:p w14:paraId="2E1D57D4" w14:textId="77777777" w:rsidR="00C41784" w:rsidRDefault="00C41784">
      <w:pPr>
        <w:pStyle w:val="BodyText"/>
        <w:rPr>
          <w:sz w:val="20"/>
        </w:rPr>
      </w:pPr>
    </w:p>
    <w:p w14:paraId="36BF2720" w14:textId="77777777" w:rsidR="00C41784" w:rsidRDefault="00C41784">
      <w:pPr>
        <w:pStyle w:val="BodyText"/>
        <w:rPr>
          <w:sz w:val="20"/>
        </w:rPr>
      </w:pPr>
    </w:p>
    <w:p w14:paraId="5E4CB88F" w14:textId="77777777" w:rsidR="00C41784" w:rsidRDefault="00C41784">
      <w:pPr>
        <w:pStyle w:val="BodyText"/>
        <w:rPr>
          <w:sz w:val="20"/>
        </w:rPr>
      </w:pPr>
    </w:p>
    <w:p w14:paraId="40514028" w14:textId="77777777" w:rsidR="00C41784" w:rsidRDefault="00C41784">
      <w:pPr>
        <w:pStyle w:val="BodyText"/>
        <w:rPr>
          <w:sz w:val="20"/>
        </w:rPr>
      </w:pPr>
    </w:p>
    <w:p w14:paraId="08172231" w14:textId="77777777" w:rsidR="00C41784" w:rsidRDefault="00C41784">
      <w:pPr>
        <w:pStyle w:val="BodyText"/>
        <w:rPr>
          <w:sz w:val="20"/>
        </w:rPr>
      </w:pPr>
    </w:p>
    <w:p w14:paraId="7A87553D" w14:textId="77777777" w:rsidR="00C41784" w:rsidRDefault="00C41784">
      <w:pPr>
        <w:pStyle w:val="BodyText"/>
        <w:rPr>
          <w:sz w:val="20"/>
        </w:rPr>
      </w:pPr>
    </w:p>
    <w:p w14:paraId="34DE0224" w14:textId="77777777" w:rsidR="00C41784" w:rsidRDefault="00C41784">
      <w:pPr>
        <w:pStyle w:val="BodyText"/>
        <w:rPr>
          <w:sz w:val="20"/>
        </w:rPr>
      </w:pPr>
    </w:p>
    <w:p w14:paraId="4404F805" w14:textId="77777777" w:rsidR="00C41784" w:rsidRDefault="00C41784">
      <w:pPr>
        <w:pStyle w:val="BodyText"/>
        <w:rPr>
          <w:sz w:val="20"/>
        </w:rPr>
      </w:pPr>
    </w:p>
    <w:p w14:paraId="0DABA299" w14:textId="77777777" w:rsidR="00C41784" w:rsidRDefault="00C41784">
      <w:pPr>
        <w:pStyle w:val="BodyText"/>
        <w:rPr>
          <w:sz w:val="20"/>
        </w:rPr>
      </w:pPr>
    </w:p>
    <w:p w14:paraId="0C8985B3" w14:textId="77777777" w:rsidR="00C41784" w:rsidRDefault="00C41784">
      <w:pPr>
        <w:pStyle w:val="BodyText"/>
        <w:rPr>
          <w:sz w:val="20"/>
        </w:rPr>
      </w:pPr>
    </w:p>
    <w:p w14:paraId="12DAEDC3" w14:textId="77777777" w:rsidR="00C41784" w:rsidRDefault="00C41784">
      <w:pPr>
        <w:pStyle w:val="BodyText"/>
        <w:rPr>
          <w:sz w:val="20"/>
        </w:rPr>
      </w:pPr>
    </w:p>
    <w:p w14:paraId="73DFFB1F" w14:textId="77777777" w:rsidR="00C41784" w:rsidRDefault="00C41784">
      <w:pPr>
        <w:pStyle w:val="BodyText"/>
        <w:rPr>
          <w:sz w:val="20"/>
        </w:rPr>
      </w:pPr>
    </w:p>
    <w:p w14:paraId="72B1D7AF" w14:textId="77777777" w:rsidR="00C41784" w:rsidRDefault="00C41784">
      <w:pPr>
        <w:pStyle w:val="BodyText"/>
        <w:rPr>
          <w:sz w:val="20"/>
        </w:rPr>
      </w:pPr>
    </w:p>
    <w:p w14:paraId="2BAC457E" w14:textId="77777777" w:rsidR="00C41784" w:rsidRDefault="00C41784">
      <w:pPr>
        <w:pStyle w:val="BodyText"/>
        <w:rPr>
          <w:sz w:val="20"/>
        </w:rPr>
      </w:pPr>
    </w:p>
    <w:p w14:paraId="0AF2C26D" w14:textId="77777777" w:rsidR="00C41784" w:rsidRDefault="00C41784">
      <w:pPr>
        <w:pStyle w:val="BodyText"/>
        <w:rPr>
          <w:sz w:val="20"/>
        </w:rPr>
      </w:pPr>
    </w:p>
    <w:p w14:paraId="1E19864C" w14:textId="77777777" w:rsidR="00C41784" w:rsidRDefault="00947520">
      <w:pPr>
        <w:pStyle w:val="BodyText"/>
        <w:rPr>
          <w:sz w:val="29"/>
        </w:rPr>
      </w:pPr>
      <w:r>
        <w:pict w14:anchorId="429576A5">
          <v:rect id="docshape59" o:spid="_x0000_s2050" style="position:absolute;margin-left:64.8pt;margin-top:18.05pt;width:2in;height:.7pt;z-index:-15713280;mso-wrap-distance-left:0;mso-wrap-distance-right:0;mso-position-horizontal-relative:page" fillcolor="black" stroked="f">
            <w10:wrap type="topAndBottom" anchorx="page"/>
          </v:rect>
        </w:pict>
      </w:r>
    </w:p>
    <w:p w14:paraId="5441DC03" w14:textId="77777777" w:rsidR="00C41784" w:rsidRDefault="00947520">
      <w:pPr>
        <w:spacing w:before="148" w:line="249" w:lineRule="auto"/>
        <w:ind w:left="155" w:right="122"/>
        <w:rPr>
          <w:sz w:val="20"/>
        </w:rPr>
      </w:pPr>
      <w:r>
        <w:rPr>
          <w:sz w:val="20"/>
          <w:vertAlign w:val="superscript"/>
        </w:rPr>
        <w:t>64</w:t>
      </w:r>
      <w:r>
        <w:rPr>
          <w:spacing w:val="-2"/>
          <w:sz w:val="20"/>
        </w:rPr>
        <w:t xml:space="preserve"> </w:t>
      </w:r>
      <w:bookmarkStart w:id="138" w:name="_bookmark63"/>
      <w:bookmarkEnd w:id="138"/>
      <w:r>
        <w:rPr>
          <w:sz w:val="20"/>
        </w:rPr>
        <w:t>Building</w:t>
      </w:r>
      <w:r>
        <w:rPr>
          <w:spacing w:val="-3"/>
          <w:sz w:val="20"/>
        </w:rPr>
        <w:t xml:space="preserve"> </w:t>
      </w:r>
      <w:r>
        <w:rPr>
          <w:sz w:val="20"/>
        </w:rPr>
        <w:t>on</w:t>
      </w:r>
      <w:r>
        <w:rPr>
          <w:spacing w:val="-2"/>
          <w:sz w:val="20"/>
        </w:rPr>
        <w:t xml:space="preserve"> </w:t>
      </w:r>
      <w:r>
        <w:rPr>
          <w:sz w:val="20"/>
        </w:rPr>
        <w:t>concepts set</w:t>
      </w:r>
      <w:r>
        <w:rPr>
          <w:spacing w:val="-4"/>
          <w:sz w:val="20"/>
        </w:rPr>
        <w:t xml:space="preserve"> </w:t>
      </w:r>
      <w:r>
        <w:rPr>
          <w:sz w:val="20"/>
        </w:rPr>
        <w:t>by</w:t>
      </w:r>
      <w:r>
        <w:rPr>
          <w:spacing w:val="-1"/>
          <w:sz w:val="20"/>
        </w:rPr>
        <w:t xml:space="preserve"> </w:t>
      </w:r>
      <w:r>
        <w:rPr>
          <w:sz w:val="20"/>
        </w:rPr>
        <w:t>Senate</w:t>
      </w:r>
      <w:r>
        <w:rPr>
          <w:spacing w:val="-2"/>
          <w:sz w:val="20"/>
        </w:rPr>
        <w:t xml:space="preserve"> </w:t>
      </w:r>
      <w:r>
        <w:rPr>
          <w:sz w:val="20"/>
        </w:rPr>
        <w:t>Bill</w:t>
      </w:r>
      <w:r>
        <w:rPr>
          <w:spacing w:val="-6"/>
          <w:sz w:val="20"/>
        </w:rPr>
        <w:t xml:space="preserve"> </w:t>
      </w:r>
      <w:r>
        <w:rPr>
          <w:sz w:val="20"/>
        </w:rPr>
        <w:t>9</w:t>
      </w:r>
      <w:r>
        <w:rPr>
          <w:spacing w:val="-2"/>
          <w:sz w:val="20"/>
        </w:rPr>
        <w:t xml:space="preserve"> </w:t>
      </w:r>
      <w:r>
        <w:rPr>
          <w:sz w:val="20"/>
        </w:rPr>
        <w:t>(SB</w:t>
      </w:r>
      <w:r>
        <w:rPr>
          <w:spacing w:val="-3"/>
          <w:sz w:val="20"/>
        </w:rPr>
        <w:t xml:space="preserve"> </w:t>
      </w:r>
      <w:r>
        <w:rPr>
          <w:sz w:val="20"/>
        </w:rPr>
        <w:t>9) (Atkins,</w:t>
      </w:r>
      <w:r>
        <w:rPr>
          <w:spacing w:val="-4"/>
          <w:sz w:val="20"/>
        </w:rPr>
        <w:t xml:space="preserve"> </w:t>
      </w:r>
      <w:r>
        <w:rPr>
          <w:sz w:val="20"/>
        </w:rPr>
        <w:t>Chapter 162,</w:t>
      </w:r>
      <w:r>
        <w:rPr>
          <w:spacing w:val="-4"/>
          <w:sz w:val="20"/>
        </w:rPr>
        <w:t xml:space="preserve"> </w:t>
      </w:r>
      <w:r>
        <w:rPr>
          <w:sz w:val="20"/>
        </w:rPr>
        <w:t>Statutes</w:t>
      </w:r>
      <w:r>
        <w:rPr>
          <w:spacing w:val="-5"/>
          <w:sz w:val="20"/>
        </w:rPr>
        <w:t xml:space="preserve"> </w:t>
      </w:r>
      <w:r>
        <w:rPr>
          <w:sz w:val="20"/>
        </w:rPr>
        <w:t>of</w:t>
      </w:r>
      <w:r>
        <w:rPr>
          <w:spacing w:val="-2"/>
          <w:sz w:val="20"/>
        </w:rPr>
        <w:t xml:space="preserve"> </w:t>
      </w:r>
      <w:r>
        <w:rPr>
          <w:sz w:val="20"/>
        </w:rPr>
        <w:t>2021)</w:t>
      </w:r>
      <w:r>
        <w:rPr>
          <w:spacing w:val="-3"/>
          <w:sz w:val="20"/>
        </w:rPr>
        <w:t xml:space="preserve"> </w:t>
      </w:r>
      <w:r>
        <w:rPr>
          <w:sz w:val="20"/>
        </w:rPr>
        <w:t>and Senate</w:t>
      </w:r>
      <w:r>
        <w:rPr>
          <w:spacing w:val="-2"/>
          <w:sz w:val="20"/>
        </w:rPr>
        <w:t xml:space="preserve"> </w:t>
      </w:r>
      <w:r>
        <w:rPr>
          <w:sz w:val="20"/>
        </w:rPr>
        <w:t>Bill</w:t>
      </w:r>
      <w:r>
        <w:rPr>
          <w:spacing w:val="-1"/>
          <w:sz w:val="20"/>
        </w:rPr>
        <w:t xml:space="preserve"> </w:t>
      </w:r>
      <w:r>
        <w:rPr>
          <w:sz w:val="20"/>
        </w:rPr>
        <w:t>10 (SB 10) (Wiener, Chapter 163, Statutes of 2021) regarding ministerially approving urban lot splits, second dwelling units, and the increasing density</w:t>
      </w:r>
      <w:r>
        <w:rPr>
          <w:spacing w:val="-2"/>
          <w:sz w:val="20"/>
        </w:rPr>
        <w:t xml:space="preserve"> </w:t>
      </w:r>
      <w:r>
        <w:rPr>
          <w:sz w:val="20"/>
        </w:rPr>
        <w:t>around transit-rich areas.</w:t>
      </w:r>
    </w:p>
    <w:sectPr w:rsidR="00C41784">
      <w:pgSz w:w="12240" w:h="15840"/>
      <w:pgMar w:top="1540" w:right="1180" w:bottom="1280" w:left="1140" w:header="838" w:footer="1088"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Shelley Jiang" w:date="2022-06-20T15:28:00Z" w:initials="SJ">
    <w:p w14:paraId="1B8B77A9" w14:textId="49EF040D" w:rsidR="00172B08" w:rsidRDefault="00172B08">
      <w:pPr>
        <w:pStyle w:val="CommentText"/>
      </w:pPr>
      <w:r>
        <w:rPr>
          <w:rStyle w:val="CommentReference"/>
        </w:rPr>
        <w:annotationRef/>
      </w:r>
      <w:r w:rsidR="00536E10">
        <w:rPr>
          <w:rStyle w:val="CommentReference"/>
        </w:rPr>
        <w:t xml:space="preserve">This part is convoluted </w:t>
      </w:r>
    </w:p>
  </w:comment>
  <w:comment w:id="10" w:author="Shelley Jiang" w:date="2022-06-17T18:33:00Z" w:initials="SJ">
    <w:p w14:paraId="3F162E9C" w14:textId="0EA01961" w:rsidR="00FC1701" w:rsidRDefault="00FC1701">
      <w:pPr>
        <w:pStyle w:val="CommentText"/>
      </w:pPr>
      <w:r>
        <w:rPr>
          <w:rStyle w:val="CommentReference"/>
        </w:rPr>
        <w:annotationRef/>
      </w:r>
      <w:r>
        <w:t xml:space="preserve">This section seems convoluted and awkwardly written. </w:t>
      </w:r>
    </w:p>
  </w:comment>
  <w:comment w:id="17" w:author="Shelley Jiang" w:date="2022-06-17T19:41:00Z" w:initials="SJ">
    <w:p w14:paraId="1D262C3D" w14:textId="49E3F800" w:rsidR="00452B05" w:rsidRDefault="00452B05">
      <w:pPr>
        <w:pStyle w:val="CommentText"/>
      </w:pPr>
      <w:r>
        <w:rPr>
          <w:rStyle w:val="CommentReference"/>
        </w:rPr>
        <w:annotationRef/>
      </w:r>
      <w:r>
        <w:t xml:space="preserve">Infill development reduces UHI by avoiding the construction of large expanses of new rooftops and new roads for residential development. </w:t>
      </w:r>
    </w:p>
  </w:comment>
  <w:comment w:id="23" w:author="Shelley Jiang" w:date="2022-06-17T18:38:00Z" w:initials="SJ">
    <w:p w14:paraId="19290488" w14:textId="3C3BC3E4" w:rsidR="00F634E7" w:rsidRDefault="00F634E7">
      <w:pPr>
        <w:pStyle w:val="CommentText"/>
      </w:pPr>
      <w:r>
        <w:rPr>
          <w:rStyle w:val="CommentReference"/>
        </w:rPr>
        <w:annotationRef/>
      </w:r>
      <w:r w:rsidR="00452B05">
        <w:rPr>
          <w:rStyle w:val="CommentReference"/>
        </w:rPr>
        <w:t xml:space="preserve">I think this is an incomplete assessment of the effects of UHI </w:t>
      </w:r>
    </w:p>
  </w:comment>
  <w:comment w:id="29" w:author="Shelley Jiang" w:date="2022-06-17T19:49:00Z" w:initials="SJ">
    <w:p w14:paraId="47452C10" w14:textId="77777777" w:rsidR="00122B1A" w:rsidRDefault="00122B1A">
      <w:pPr>
        <w:pStyle w:val="CommentText"/>
      </w:pPr>
      <w:r>
        <w:rPr>
          <w:rStyle w:val="CommentReference"/>
        </w:rPr>
        <w:annotationRef/>
      </w:r>
      <w:r>
        <w:t>This sentence is long and could benefit from being broken up. Additional negative impacts that could be included:</w:t>
      </w:r>
    </w:p>
    <w:p w14:paraId="78D02F42" w14:textId="0FD435F3" w:rsidR="00122B1A" w:rsidRDefault="00122B1A" w:rsidP="00122B1A">
      <w:pPr>
        <w:pStyle w:val="CommentText"/>
        <w:numPr>
          <w:ilvl w:val="0"/>
          <w:numId w:val="9"/>
        </w:numPr>
      </w:pPr>
      <w:r>
        <w:t xml:space="preserve">Health impacts of </w:t>
      </w:r>
      <w:r w:rsidR="002B516F">
        <w:t xml:space="preserve">commuting </w:t>
      </w:r>
      <w:r>
        <w:t xml:space="preserve">long hours </w:t>
      </w:r>
      <w:r w:rsidR="002B516F">
        <w:t>by car (sedentary, stressful)</w:t>
      </w:r>
    </w:p>
    <w:p w14:paraId="79B5034F" w14:textId="543218B0" w:rsidR="00122B1A" w:rsidRDefault="00122B1A" w:rsidP="00122B1A">
      <w:pPr>
        <w:pStyle w:val="CommentText"/>
        <w:numPr>
          <w:ilvl w:val="0"/>
          <w:numId w:val="9"/>
        </w:numPr>
      </w:pPr>
      <w:r>
        <w:t>Commute time is neither</w:t>
      </w:r>
      <w:r w:rsidR="009F0EF1">
        <w:t xml:space="preserve"> leisure nor labor time, generating no utility for workers. People with shorter commutes have greater job satisfaction and more leisure</w:t>
      </w:r>
    </w:p>
    <w:p w14:paraId="20E9EB7C" w14:textId="7314E474" w:rsidR="00D65EB7" w:rsidRDefault="00D65EB7" w:rsidP="00122B1A">
      <w:pPr>
        <w:pStyle w:val="CommentText"/>
        <w:numPr>
          <w:ilvl w:val="0"/>
          <w:numId w:val="9"/>
        </w:numPr>
      </w:pPr>
      <w:r>
        <w:t xml:space="preserve">Lower income residents often have to drive for longer distances due to lack of affordable housing near work </w:t>
      </w:r>
    </w:p>
    <w:p w14:paraId="4F971226" w14:textId="1148BAD1" w:rsidR="009F0EF1" w:rsidRDefault="009F0EF1" w:rsidP="009F0EF1">
      <w:pPr>
        <w:pStyle w:val="CommentText"/>
      </w:pPr>
    </w:p>
  </w:comment>
  <w:comment w:id="34" w:author="Shelley Jiang" w:date="2022-06-17T20:03:00Z" w:initials="SJ">
    <w:p w14:paraId="63054CA1" w14:textId="2F2D00D4" w:rsidR="002B516F" w:rsidRDefault="002B516F">
      <w:pPr>
        <w:pStyle w:val="CommentText"/>
      </w:pPr>
      <w:r>
        <w:rPr>
          <w:rStyle w:val="CommentReference"/>
        </w:rPr>
        <w:annotationRef/>
      </w:r>
      <w:r>
        <w:rPr>
          <w:rStyle w:val="CommentReference"/>
        </w:rPr>
        <w:t xml:space="preserve">It’s not simply the increase in alternatives to driving -- there also has to be destinations, services, and amenities, which means investment in under-resourced communities. </w:t>
      </w:r>
    </w:p>
  </w:comment>
  <w:comment w:id="46" w:author="Shelley Jiang" w:date="2022-06-17T20:09:00Z" w:initials="SJ">
    <w:p w14:paraId="1B22BD8B" w14:textId="0A59C0C3" w:rsidR="00A258FD" w:rsidRDefault="00A258FD">
      <w:pPr>
        <w:pStyle w:val="CommentText"/>
      </w:pPr>
      <w:r>
        <w:rPr>
          <w:rStyle w:val="CommentReference"/>
        </w:rPr>
        <w:annotationRef/>
      </w:r>
      <w:r>
        <w:rPr>
          <w:rStyle w:val="CommentReference"/>
        </w:rPr>
        <w:t xml:space="preserve">Something appears to be missing here </w:t>
      </w:r>
    </w:p>
  </w:comment>
  <w:comment w:id="51" w:author="Shelley Jiang" w:date="2022-06-17T20:10:00Z" w:initials="SJ">
    <w:p w14:paraId="3044A426" w14:textId="417B3896" w:rsidR="00A258FD" w:rsidRDefault="00A258FD">
      <w:pPr>
        <w:pStyle w:val="CommentText"/>
      </w:pPr>
      <w:r>
        <w:rPr>
          <w:rStyle w:val="CommentReference"/>
        </w:rPr>
        <w:annotationRef/>
      </w:r>
      <w:r>
        <w:t>I would put this first, as land use planning and built environment design shape transportation systems and mobility choices</w:t>
      </w:r>
    </w:p>
  </w:comment>
  <w:comment w:id="57" w:author="Shelley Jiang" w:date="2022-06-17T20:17:00Z" w:initials="SJ">
    <w:p w14:paraId="05B00BE6" w14:textId="1B4477CD" w:rsidR="002204D3" w:rsidRDefault="002204D3">
      <w:pPr>
        <w:pStyle w:val="CommentText"/>
      </w:pPr>
      <w:r>
        <w:rPr>
          <w:rStyle w:val="CommentReference"/>
        </w:rPr>
        <w:annotationRef/>
      </w:r>
      <w:r>
        <w:rPr>
          <w:rStyle w:val="CommentReference"/>
        </w:rPr>
        <w:annotationRef/>
      </w:r>
      <w:r>
        <w:t>I think this section could be more specific about what exactly the “reimagining” entails. What are the solutions? What would the alternatives look like?</w:t>
      </w:r>
      <w:r w:rsidR="00901292">
        <w:t xml:space="preserve"> (Is this in fact suggesting an end to funding for roadways and highways?)</w:t>
      </w:r>
    </w:p>
  </w:comment>
  <w:comment w:id="67" w:author="Shelley Jiang" w:date="2022-06-17T20:33:00Z" w:initials="SJ">
    <w:p w14:paraId="5B340D4E" w14:textId="308C99A3" w:rsidR="005E2396" w:rsidRDefault="005E2396">
      <w:pPr>
        <w:pStyle w:val="CommentText"/>
      </w:pPr>
      <w:r>
        <w:rPr>
          <w:rStyle w:val="CommentReference"/>
        </w:rPr>
        <w:annotationRef/>
      </w:r>
      <w:r>
        <w:t xml:space="preserve">It’s still not clear what actions are exactly meant by rescoping, reimagining, and evolving roadway projects. </w:t>
      </w:r>
    </w:p>
  </w:comment>
  <w:comment w:id="68" w:author="Shelley Jiang" w:date="2022-06-17T20:35:00Z" w:initials="SJ">
    <w:p w14:paraId="1CEEC19B" w14:textId="54F84D35" w:rsidR="005E2396" w:rsidRDefault="005E2396">
      <w:pPr>
        <w:pStyle w:val="CommentText"/>
      </w:pPr>
      <w:r>
        <w:rPr>
          <w:rStyle w:val="CommentReference"/>
        </w:rPr>
        <w:annotationRef/>
      </w:r>
      <w:r>
        <w:t xml:space="preserve">To truly encourage people to use transit over driving, these frequencies need to be more a lot frequent, especially for the urban and suburban areas. People with higher levels of income will only use transit if it is as convenient or more so than driving. We urge California to aim higher and strive for greater frequencies (these current frequencies are already the status quo in many areas). </w:t>
      </w:r>
    </w:p>
  </w:comment>
  <w:comment w:id="71" w:author="Shelley Jiang" w:date="2022-06-20T10:57:00Z" w:initials="SJ">
    <w:p w14:paraId="33017C03" w14:textId="0D12409F" w:rsidR="00847BDA" w:rsidRDefault="00847BDA">
      <w:pPr>
        <w:pStyle w:val="CommentText"/>
      </w:pPr>
      <w:r>
        <w:rPr>
          <w:rStyle w:val="CommentReference"/>
        </w:rPr>
        <w:annotationRef/>
      </w:r>
      <w:r>
        <w:t xml:space="preserve">This rail plan leaves out mountain and rural communities in much of California. For example, the state could work with communities in the Lake Tahoe area, which already suffers disproportionately from high VMT due to visitors, on revitalizing existing railway connections to bring fast, comfortable, and efficient car-free travel to the Tahoe area. </w:t>
      </w:r>
    </w:p>
  </w:comment>
  <w:comment w:id="82" w:author="Shelley Jiang" w:date="2022-06-20T11:30:00Z" w:initials="SJ">
    <w:p w14:paraId="0BC6B597" w14:textId="58E0E2B7" w:rsidR="00516E35" w:rsidRDefault="00516E35">
      <w:pPr>
        <w:pStyle w:val="CommentText"/>
      </w:pPr>
      <w:r>
        <w:rPr>
          <w:rStyle w:val="CommentReference"/>
        </w:rPr>
        <w:annotationRef/>
      </w:r>
      <w:r>
        <w:t>This could be more clear. Restricted for whom/what?</w:t>
      </w:r>
    </w:p>
  </w:comment>
  <w:comment w:id="88" w:author="Shelley Jiang" w:date="2022-06-20T11:33:00Z" w:initials="SJ">
    <w:p w14:paraId="6949F90F" w14:textId="77777777" w:rsidR="003E0159" w:rsidRDefault="00516E35">
      <w:pPr>
        <w:pStyle w:val="CommentText"/>
        <w:rPr>
          <w:rStyle w:val="CommentReference"/>
        </w:rPr>
      </w:pPr>
      <w:r>
        <w:rPr>
          <w:rStyle w:val="CommentReference"/>
        </w:rPr>
        <w:annotationRef/>
      </w:r>
      <w:r w:rsidR="003E0159">
        <w:rPr>
          <w:rStyle w:val="CommentReference"/>
        </w:rPr>
        <w:t xml:space="preserve">Both an equitable roadway pricing strategy and the design of other mobility choices should  consider the needs of people with disabilities or mobility issues, people who work night and multiple shifts, and people with larger families. </w:t>
      </w:r>
    </w:p>
    <w:p w14:paraId="3D27D390" w14:textId="77777777" w:rsidR="003E0159" w:rsidRDefault="003E0159">
      <w:pPr>
        <w:pStyle w:val="CommentText"/>
        <w:rPr>
          <w:rStyle w:val="CommentReference"/>
        </w:rPr>
      </w:pPr>
    </w:p>
    <w:p w14:paraId="46667440" w14:textId="29670E42" w:rsidR="00516E35" w:rsidRDefault="003E0159">
      <w:pPr>
        <w:pStyle w:val="CommentText"/>
      </w:pPr>
      <w:r>
        <w:rPr>
          <w:rStyle w:val="CommentReference"/>
        </w:rPr>
        <w:t>Extreme heat and other climate impacts should be considered: during extreme heat or wildfire smoke event days, might it be more conducive to public health to waive the roadway pricing fee? (While we are fully cognizant of the impact of driving on heat waves and air pollution, it would be inequitable to condemn those who cannot afford the roadway fee to wait outside for transit or bicycle during these potentially harmful events.)</w:t>
      </w:r>
    </w:p>
  </w:comment>
  <w:comment w:id="92" w:author="Shelley Jiang" w:date="2022-06-20T11:43:00Z" w:initials="SJ">
    <w:p w14:paraId="6A8622C6" w14:textId="409F5C2F" w:rsidR="004518AF" w:rsidRDefault="004518AF">
      <w:pPr>
        <w:pStyle w:val="CommentText"/>
      </w:pPr>
      <w:r>
        <w:rPr>
          <w:rStyle w:val="CommentReference"/>
        </w:rPr>
        <w:annotationRef/>
      </w:r>
      <w:r>
        <w:t xml:space="preserve">In general, carpooling or vanpooling has not been mentioned much in this appendix. We recommend including carpooling and vanpooling (which can be in ZEVs). </w:t>
      </w:r>
    </w:p>
  </w:comment>
  <w:comment w:id="94" w:author="Shelley Jiang" w:date="2022-06-20T11:42:00Z" w:initials="SJ">
    <w:p w14:paraId="41AD7A13" w14:textId="3D917033" w:rsidR="00F84049" w:rsidRDefault="00F84049">
      <w:pPr>
        <w:pStyle w:val="CommentText"/>
      </w:pPr>
      <w:r>
        <w:rPr>
          <w:rStyle w:val="CommentReference"/>
        </w:rPr>
        <w:annotationRef/>
      </w:r>
      <w:r>
        <w:t>What is meant by “treatment”?</w:t>
      </w:r>
    </w:p>
  </w:comment>
  <w:comment w:id="97" w:author="Shelley Jiang" w:date="2022-06-20T11:49:00Z" w:initials="SJ">
    <w:p w14:paraId="3996E39F" w14:textId="364C1F76" w:rsidR="00476F7F" w:rsidRDefault="00476F7F">
      <w:pPr>
        <w:pStyle w:val="CommentText"/>
      </w:pPr>
      <w:r>
        <w:rPr>
          <w:rStyle w:val="CommentReference"/>
        </w:rPr>
        <w:annotationRef/>
      </w:r>
      <w:r>
        <w:rPr>
          <w:rStyle w:val="CommentReference"/>
        </w:rPr>
        <w:t xml:space="preserve">Also first/last mile options </w:t>
      </w:r>
    </w:p>
  </w:comment>
  <w:comment w:id="101" w:author="Shelley Jiang" w:date="2022-06-20T11:52:00Z" w:initials="SJ">
    <w:p w14:paraId="7238B27F" w14:textId="10D819C9" w:rsidR="00476F7F" w:rsidRDefault="00476F7F">
      <w:pPr>
        <w:pStyle w:val="CommentText"/>
      </w:pPr>
      <w:r>
        <w:rPr>
          <w:rStyle w:val="CommentReference"/>
        </w:rPr>
        <w:annotationRef/>
      </w:r>
      <w:r>
        <w:rPr>
          <w:rStyle w:val="CommentReference"/>
        </w:rPr>
        <w:t>Awkward phrasing</w:t>
      </w:r>
    </w:p>
  </w:comment>
  <w:comment w:id="102" w:author="Shelley Jiang" w:date="2022-06-20T11:58:00Z" w:initials="SJ">
    <w:p w14:paraId="45D61B21" w14:textId="77777777" w:rsidR="00C043E8" w:rsidRDefault="00E95DD2">
      <w:pPr>
        <w:pStyle w:val="CommentText"/>
      </w:pPr>
      <w:r>
        <w:rPr>
          <w:rStyle w:val="CommentReference"/>
        </w:rPr>
        <w:annotationRef/>
      </w:r>
      <w:r>
        <w:t xml:space="preserve">This action seems less urgent than some others. Challenges in using new mobility service seem not be due to disparate payment systems but rather the need to have a credit card for low-income communities. </w:t>
      </w:r>
    </w:p>
    <w:p w14:paraId="23702A6D" w14:textId="77777777" w:rsidR="00C043E8" w:rsidRDefault="00C043E8">
      <w:pPr>
        <w:pStyle w:val="CommentText"/>
      </w:pPr>
    </w:p>
    <w:p w14:paraId="09FA7A5A" w14:textId="01A1952F" w:rsidR="00E95DD2" w:rsidRDefault="00C043E8">
      <w:pPr>
        <w:pStyle w:val="CommentText"/>
      </w:pPr>
      <w:r>
        <w:t xml:space="preserve">Google Maps already achieves the integrated planning system with their transit directions. Working with private tech companies to improve &amp; build upon existing services may be more efficient than to have the state of California recreate the wheel. </w:t>
      </w:r>
    </w:p>
  </w:comment>
  <w:comment w:id="113" w:author="Shelley Jiang" w:date="2022-06-20T13:05:00Z" w:initials="SJ">
    <w:p w14:paraId="77F04B25" w14:textId="2FF13E13" w:rsidR="00206AF5" w:rsidRDefault="00206AF5">
      <w:pPr>
        <w:pStyle w:val="CommentText"/>
      </w:pPr>
      <w:r>
        <w:rPr>
          <w:rStyle w:val="CommentReference"/>
        </w:rPr>
        <w:annotationRef/>
      </w:r>
      <w:r>
        <w:t xml:space="preserve">and long trips, often only feasible by car, </w:t>
      </w:r>
    </w:p>
  </w:comment>
  <w:comment w:id="123" w:author="Shelley Jiang" w:date="2022-06-20T13:07:00Z" w:initials="SJ">
    <w:p w14:paraId="54E71C58" w14:textId="0CA49FC9" w:rsidR="00206AF5" w:rsidRDefault="00206AF5">
      <w:pPr>
        <w:pStyle w:val="CommentText"/>
      </w:pPr>
      <w:r>
        <w:rPr>
          <w:rStyle w:val="CommentReference"/>
        </w:rPr>
        <w:annotationRef/>
      </w:r>
      <w:r>
        <w:t xml:space="preserve">A complementary objective is the need to avoid new housing construction in the wildland urban interface or other areas exposed to wildland fires. This can help to channel growth to existing urbanized areas, and potentially help avoid millions in emergency response costs. </w:t>
      </w:r>
      <w:r w:rsidR="00CA4E03">
        <w:t xml:space="preserve">Thus, it would be helpful to expand the definition of climate smart to also include climate-resilient. </w:t>
      </w:r>
    </w:p>
  </w:comment>
  <w:comment w:id="124" w:author="Shelley Jiang" w:date="2022-06-20T13:10:00Z" w:initials="SJ">
    <w:p w14:paraId="7F91C137" w14:textId="6C9F3AC0" w:rsidR="00CA4E03" w:rsidRDefault="00CA4E03">
      <w:pPr>
        <w:pStyle w:val="CommentText"/>
      </w:pPr>
      <w:r>
        <w:rPr>
          <w:rStyle w:val="CommentReference"/>
        </w:rPr>
        <w:annotationRef/>
      </w:r>
      <w:r>
        <w:t>This sentence is missing some words</w:t>
      </w:r>
    </w:p>
  </w:comment>
  <w:comment w:id="129" w:author="Shelley Jiang" w:date="2022-06-20T13:18:00Z" w:initials="SJ">
    <w:p w14:paraId="790088D1" w14:textId="07F56BDD" w:rsidR="009219BF" w:rsidRDefault="009219BF">
      <w:pPr>
        <w:pStyle w:val="CommentText"/>
      </w:pPr>
      <w:r>
        <w:rPr>
          <w:rStyle w:val="CommentReference"/>
        </w:rPr>
        <w:annotationRef/>
      </w:r>
      <w:r>
        <w:t>This is quite broad</w:t>
      </w:r>
      <w:r w:rsidR="002B1B2E">
        <w:t xml:space="preserve">. In general, for this item as a whole, there does not seem to be good solutions/policies proposed here. </w:t>
      </w:r>
    </w:p>
  </w:comment>
  <w:comment w:id="131" w:author="Shelley Jiang" w:date="2022-06-20T13:21:00Z" w:initials="SJ">
    <w:p w14:paraId="527770DE" w14:textId="23509176" w:rsidR="00C575D5" w:rsidRDefault="004C7BD4">
      <w:pPr>
        <w:pStyle w:val="CommentText"/>
      </w:pPr>
      <w:r>
        <w:rPr>
          <w:rStyle w:val="CommentReference"/>
        </w:rPr>
        <w:annotationRef/>
      </w:r>
      <w:r>
        <w:t xml:space="preserve">The state could also consider programs and policies that would support </w:t>
      </w:r>
      <w:r w:rsidR="00BD4DB3">
        <w:t xml:space="preserve">non-traditional ownership models to expand housing access, such as </w:t>
      </w:r>
      <w:r>
        <w:t xml:space="preserve">community land trusts (CLT), </w:t>
      </w:r>
      <w:r w:rsidR="00BD4DB3">
        <w:t>mutual housing, and cooperative ownership models. Many of these existing housing types, such as CLTs,</w:t>
      </w:r>
      <w:r>
        <w:t xml:space="preserve"> are already located in infill </w:t>
      </w:r>
      <w:r w:rsidR="00BD4DB3">
        <w:t xml:space="preserve">areas and </w:t>
      </w:r>
      <w:r w:rsidR="00C575D5">
        <w:t>facilitate</w:t>
      </w:r>
      <w:r>
        <w:t xml:space="preserve"> affordable multifamily housing that achieve many other co-benefits</w:t>
      </w:r>
    </w:p>
  </w:comment>
  <w:comment w:id="133" w:author="Shelley Jiang" w:date="2022-06-20T13:25:00Z" w:initials="SJ">
    <w:p w14:paraId="64E91124" w14:textId="1913E508" w:rsidR="00D5236F" w:rsidRDefault="00D5236F">
      <w:pPr>
        <w:pStyle w:val="CommentText"/>
      </w:pPr>
      <w:r>
        <w:rPr>
          <w:rStyle w:val="CommentReference"/>
        </w:rPr>
        <w:annotationRef/>
      </w:r>
      <w:r>
        <w:t xml:space="preserve">This should not be limited to parking but also include other underutilized urban buildings such as shopping malls/retail, </w:t>
      </w:r>
      <w:r w:rsidR="0045015B">
        <w:t xml:space="preserve">empty office buildings, etc. </w:t>
      </w:r>
    </w:p>
  </w:comment>
  <w:comment w:id="137" w:author="Shelley Jiang" w:date="2022-06-20T13:37:00Z" w:initials="SJ">
    <w:p w14:paraId="2357D80D" w14:textId="0792BF33" w:rsidR="00025872" w:rsidRDefault="00025872">
      <w:pPr>
        <w:pStyle w:val="CommentText"/>
      </w:pPr>
      <w:r>
        <w:rPr>
          <w:rStyle w:val="CommentReference"/>
        </w:rPr>
        <w:annotationRef/>
      </w:r>
      <w:r>
        <w:t xml:space="preserve">and other underutilized urban infrastructure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8B77A9" w15:done="0"/>
  <w15:commentEx w15:paraId="3F162E9C" w15:done="0"/>
  <w15:commentEx w15:paraId="1D262C3D" w15:done="0"/>
  <w15:commentEx w15:paraId="19290488" w15:done="0"/>
  <w15:commentEx w15:paraId="4F971226" w15:done="0"/>
  <w15:commentEx w15:paraId="63054CA1" w15:done="0"/>
  <w15:commentEx w15:paraId="1B22BD8B" w15:done="0"/>
  <w15:commentEx w15:paraId="3044A426" w15:done="0"/>
  <w15:commentEx w15:paraId="05B00BE6" w15:done="0"/>
  <w15:commentEx w15:paraId="5B340D4E" w15:done="0"/>
  <w15:commentEx w15:paraId="1CEEC19B" w15:done="0"/>
  <w15:commentEx w15:paraId="33017C03" w15:done="0"/>
  <w15:commentEx w15:paraId="0BC6B597" w15:done="0"/>
  <w15:commentEx w15:paraId="46667440" w15:done="0"/>
  <w15:commentEx w15:paraId="6A8622C6" w15:done="0"/>
  <w15:commentEx w15:paraId="41AD7A13" w15:done="0"/>
  <w15:commentEx w15:paraId="3996E39F" w15:done="0"/>
  <w15:commentEx w15:paraId="7238B27F" w15:done="0"/>
  <w15:commentEx w15:paraId="09FA7A5A" w15:done="0"/>
  <w15:commentEx w15:paraId="77F04B25" w15:done="0"/>
  <w15:commentEx w15:paraId="54E71C58" w15:done="0"/>
  <w15:commentEx w15:paraId="7F91C137" w15:done="0"/>
  <w15:commentEx w15:paraId="790088D1" w15:done="0"/>
  <w15:commentEx w15:paraId="527770DE" w15:done="0"/>
  <w15:commentEx w15:paraId="64E91124" w15:done="0"/>
  <w15:commentEx w15:paraId="2357D8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B10BA" w16cex:dateUtc="2022-06-20T22:28:00Z"/>
  <w16cex:commentExtensible w16cex:durableId="2657477B" w16cex:dateUtc="2022-06-18T01:33:00Z"/>
  <w16cex:commentExtensible w16cex:durableId="26575765" w16cex:dateUtc="2022-06-18T02:41:00Z"/>
  <w16cex:commentExtensible w16cex:durableId="2657488A" w16cex:dateUtc="2022-06-18T01:38:00Z"/>
  <w16cex:commentExtensible w16cex:durableId="2657593C" w16cex:dateUtc="2022-06-18T02:49:00Z"/>
  <w16cex:commentExtensible w16cex:durableId="26575CAD" w16cex:dateUtc="2022-06-18T03:03:00Z"/>
  <w16cex:commentExtensible w16cex:durableId="26575DDD" w16cex:dateUtc="2022-06-18T03:09:00Z"/>
  <w16cex:commentExtensible w16cex:durableId="26575E31" w16cex:dateUtc="2022-06-18T03:10:00Z"/>
  <w16cex:commentExtensible w16cex:durableId="26575FF3" w16cex:dateUtc="2022-06-18T03:17:00Z"/>
  <w16cex:commentExtensible w16cex:durableId="2657639F" w16cex:dateUtc="2022-06-18T03:33:00Z"/>
  <w16cex:commentExtensible w16cex:durableId="26576408" w16cex:dateUtc="2022-06-18T03:35:00Z"/>
  <w16cex:commentExtensible w16cex:durableId="265AD123" w16cex:dateUtc="2022-06-20T17:57:00Z"/>
  <w16cex:commentExtensible w16cex:durableId="265AD8E5" w16cex:dateUtc="2022-06-20T18:30:00Z"/>
  <w16cex:commentExtensible w16cex:durableId="265AD971" w16cex:dateUtc="2022-06-20T18:33:00Z"/>
  <w16cex:commentExtensible w16cex:durableId="265ADBFF" w16cex:dateUtc="2022-06-20T18:43:00Z"/>
  <w16cex:commentExtensible w16cex:durableId="265ADBA9" w16cex:dateUtc="2022-06-20T18:42:00Z"/>
  <w16cex:commentExtensible w16cex:durableId="265ADD34" w16cex:dateUtc="2022-06-20T18:49:00Z"/>
  <w16cex:commentExtensible w16cex:durableId="265ADE12" w16cex:dateUtc="2022-06-20T18:52:00Z"/>
  <w16cex:commentExtensible w16cex:durableId="265ADF59" w16cex:dateUtc="2022-06-20T18:58:00Z"/>
  <w16cex:commentExtensible w16cex:durableId="265AEF03" w16cex:dateUtc="2022-06-20T20:05:00Z"/>
  <w16cex:commentExtensible w16cex:durableId="265AEFA1" w16cex:dateUtc="2022-06-20T20:07:00Z"/>
  <w16cex:commentExtensible w16cex:durableId="265AF03C" w16cex:dateUtc="2022-06-20T20:10:00Z"/>
  <w16cex:commentExtensible w16cex:durableId="265AF219" w16cex:dateUtc="2022-06-20T20:18:00Z"/>
  <w16cex:commentExtensible w16cex:durableId="265AF2C1" w16cex:dateUtc="2022-06-20T20:21:00Z"/>
  <w16cex:commentExtensible w16cex:durableId="265AF3B0" w16cex:dateUtc="2022-06-20T20:25:00Z"/>
  <w16cex:commentExtensible w16cex:durableId="265AF690" w16cex:dateUtc="2022-06-20T2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8B77A9" w16cid:durableId="265B10BA"/>
  <w16cid:commentId w16cid:paraId="3F162E9C" w16cid:durableId="2657477B"/>
  <w16cid:commentId w16cid:paraId="1D262C3D" w16cid:durableId="26575765"/>
  <w16cid:commentId w16cid:paraId="19290488" w16cid:durableId="2657488A"/>
  <w16cid:commentId w16cid:paraId="4F971226" w16cid:durableId="2657593C"/>
  <w16cid:commentId w16cid:paraId="63054CA1" w16cid:durableId="26575CAD"/>
  <w16cid:commentId w16cid:paraId="1B22BD8B" w16cid:durableId="26575DDD"/>
  <w16cid:commentId w16cid:paraId="3044A426" w16cid:durableId="26575E31"/>
  <w16cid:commentId w16cid:paraId="05B00BE6" w16cid:durableId="26575FF3"/>
  <w16cid:commentId w16cid:paraId="5B340D4E" w16cid:durableId="2657639F"/>
  <w16cid:commentId w16cid:paraId="1CEEC19B" w16cid:durableId="26576408"/>
  <w16cid:commentId w16cid:paraId="33017C03" w16cid:durableId="265AD123"/>
  <w16cid:commentId w16cid:paraId="0BC6B597" w16cid:durableId="265AD8E5"/>
  <w16cid:commentId w16cid:paraId="46667440" w16cid:durableId="265AD971"/>
  <w16cid:commentId w16cid:paraId="6A8622C6" w16cid:durableId="265ADBFF"/>
  <w16cid:commentId w16cid:paraId="41AD7A13" w16cid:durableId="265ADBA9"/>
  <w16cid:commentId w16cid:paraId="3996E39F" w16cid:durableId="265ADD34"/>
  <w16cid:commentId w16cid:paraId="7238B27F" w16cid:durableId="265ADE12"/>
  <w16cid:commentId w16cid:paraId="09FA7A5A" w16cid:durableId="265ADF59"/>
  <w16cid:commentId w16cid:paraId="77F04B25" w16cid:durableId="265AEF03"/>
  <w16cid:commentId w16cid:paraId="54E71C58" w16cid:durableId="265AEFA1"/>
  <w16cid:commentId w16cid:paraId="7F91C137" w16cid:durableId="265AF03C"/>
  <w16cid:commentId w16cid:paraId="790088D1" w16cid:durableId="265AF219"/>
  <w16cid:commentId w16cid:paraId="527770DE" w16cid:durableId="265AF2C1"/>
  <w16cid:commentId w16cid:paraId="64E91124" w16cid:durableId="265AF3B0"/>
  <w16cid:commentId w16cid:paraId="2357D80D" w16cid:durableId="265AF6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071A3" w14:textId="77777777" w:rsidR="00947520" w:rsidRDefault="00947520">
      <w:r>
        <w:separator/>
      </w:r>
    </w:p>
  </w:endnote>
  <w:endnote w:type="continuationSeparator" w:id="0">
    <w:p w14:paraId="1ECE464C" w14:textId="77777777" w:rsidR="00947520" w:rsidRDefault="00947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05917" w14:textId="77777777" w:rsidR="00C41784" w:rsidRDefault="00947520">
    <w:pPr>
      <w:pStyle w:val="BodyText"/>
      <w:spacing w:line="14" w:lineRule="auto"/>
      <w:rPr>
        <w:sz w:val="20"/>
      </w:rPr>
    </w:pPr>
    <w:r>
      <w:pict w14:anchorId="565710DB">
        <v:shapetype id="_x0000_t202" coordsize="21600,21600" o:spt="202" path="m,l,21600r21600,l21600,xe">
          <v:stroke joinstyle="miter"/>
          <v:path gradientshapeok="t" o:connecttype="rect"/>
        </v:shapetype>
        <v:shape id="docshape3" o:spid="_x0000_s1032" type="#_x0000_t202" style="position:absolute;margin-left:296.3pt;margin-top:726.6pt;width:20.4pt;height:16.15pt;z-index:-16194560;mso-position-horizontal-relative:page;mso-position-vertical-relative:page" filled="f" stroked="f">
          <v:textbox inset="0,0,0,0">
            <w:txbxContent>
              <w:p w14:paraId="3668931A" w14:textId="77777777" w:rsidR="00C41784" w:rsidRDefault="00947520">
                <w:pPr>
                  <w:pStyle w:val="BodyText"/>
                  <w:spacing w:before="17"/>
                  <w:ind w:left="60"/>
                </w:pPr>
                <w:r>
                  <w:rPr>
                    <w:spacing w:val="-5"/>
                    <w:w w:val="105"/>
                  </w:rPr>
                  <w:fldChar w:fldCharType="begin"/>
                </w:r>
                <w:r>
                  <w:rPr>
                    <w:spacing w:val="-5"/>
                    <w:w w:val="105"/>
                  </w:rPr>
                  <w:instrText xml:space="preserve"> PAGE </w:instrText>
                </w:r>
                <w:r>
                  <w:rPr>
                    <w:spacing w:val="-5"/>
                    <w:w w:val="105"/>
                  </w:rPr>
                  <w:fldChar w:fldCharType="separate"/>
                </w:r>
                <w:r>
                  <w:rPr>
                    <w:spacing w:val="-5"/>
                    <w:w w:val="105"/>
                  </w:rPr>
                  <w:t>10</w:t>
                </w:r>
                <w:r>
                  <w:rPr>
                    <w:spacing w:val="-5"/>
                    <w:w w:val="105"/>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CA95F" w14:textId="77777777" w:rsidR="00C41784" w:rsidRDefault="00947520">
    <w:pPr>
      <w:pStyle w:val="BodyText"/>
      <w:spacing w:line="14" w:lineRule="auto"/>
      <w:rPr>
        <w:sz w:val="20"/>
      </w:rPr>
    </w:pPr>
    <w:r>
      <w:pict w14:anchorId="6FD88608">
        <v:shapetype id="_x0000_t202" coordsize="21600,21600" o:spt="202" path="m,l,21600r21600,l21600,xe">
          <v:stroke joinstyle="miter"/>
          <v:path gradientshapeok="t" o:connecttype="rect"/>
        </v:shapetype>
        <v:shape id="docshape40" o:spid="_x0000_s1029" type="#_x0000_t202" style="position:absolute;margin-left:63.8pt;margin-top:703.95pt;width:482.3pt;height:14.05pt;z-index:-16193024;mso-position-horizontal-relative:page;mso-position-vertical-relative:page" filled="f" stroked="f">
          <v:textbox inset="0,0,0,0">
            <w:txbxContent>
              <w:p w14:paraId="667C07C7" w14:textId="77777777" w:rsidR="00C41784" w:rsidRDefault="00947520">
                <w:pPr>
                  <w:spacing w:before="18"/>
                  <w:ind w:left="20"/>
                  <w:rPr>
                    <w:i/>
                    <w:sz w:val="20"/>
                  </w:rPr>
                </w:pPr>
                <w:hyperlink r:id="rId1">
                  <w:r>
                    <w:rPr>
                      <w:i/>
                      <w:color w:val="0563C0"/>
                      <w:w w:val="95"/>
                      <w:sz w:val="20"/>
                      <w:u w:val="single" w:color="0563C0"/>
                    </w:rPr>
                    <w:t>https://dot.ca.gov/-/media/dot-media/programs/transportation-planning/documents/ctp-2050-v3-</w:t>
                  </w:r>
                  <w:r>
                    <w:rPr>
                      <w:i/>
                      <w:color w:val="0563C0"/>
                      <w:spacing w:val="-2"/>
                      <w:w w:val="95"/>
                      <w:sz w:val="20"/>
                      <w:u w:val="single" w:color="0563C0"/>
                    </w:rPr>
                    <w:t>a11y.pdf</w:t>
                  </w:r>
                </w:hyperlink>
              </w:p>
            </w:txbxContent>
          </v:textbox>
          <w10:wrap anchorx="page" anchory="page"/>
        </v:shape>
      </w:pict>
    </w:r>
    <w:r>
      <w:pict w14:anchorId="609ACFCC">
        <v:shape id="docshape41" o:spid="_x0000_s1028" type="#_x0000_t202" style="position:absolute;margin-left:296.3pt;margin-top:726.6pt;width:20.4pt;height:16.15pt;z-index:-16192512;mso-position-horizontal-relative:page;mso-position-vertical-relative:page" filled="f" stroked="f">
          <v:textbox inset="0,0,0,0">
            <w:txbxContent>
              <w:p w14:paraId="14897848" w14:textId="77777777" w:rsidR="00C41784" w:rsidRDefault="00947520">
                <w:pPr>
                  <w:pStyle w:val="BodyText"/>
                  <w:spacing w:before="17"/>
                  <w:ind w:left="60"/>
                </w:pPr>
                <w:r>
                  <w:rPr>
                    <w:spacing w:val="-5"/>
                    <w:w w:val="105"/>
                  </w:rPr>
                  <w:fldChar w:fldCharType="begin"/>
                </w:r>
                <w:r>
                  <w:rPr>
                    <w:spacing w:val="-5"/>
                    <w:w w:val="105"/>
                  </w:rPr>
                  <w:instrText xml:space="preserve"> PAGE </w:instrText>
                </w:r>
                <w:r>
                  <w:rPr>
                    <w:spacing w:val="-5"/>
                    <w:w w:val="105"/>
                  </w:rPr>
                  <w:fldChar w:fldCharType="separate"/>
                </w:r>
                <w:r>
                  <w:rPr>
                    <w:spacing w:val="-5"/>
                    <w:w w:val="105"/>
                  </w:rPr>
                  <w:t>12</w:t>
                </w:r>
                <w:r>
                  <w:rPr>
                    <w:spacing w:val="-5"/>
                    <w:w w:val="105"/>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EC95A" w14:textId="77777777" w:rsidR="00C41784" w:rsidRDefault="00947520">
    <w:pPr>
      <w:pStyle w:val="BodyText"/>
      <w:spacing w:line="14" w:lineRule="auto"/>
      <w:rPr>
        <w:sz w:val="20"/>
      </w:rPr>
    </w:pPr>
    <w:r>
      <w:pict w14:anchorId="19492250">
        <v:shapetype id="_x0000_t202" coordsize="21600,21600" o:spt="202" path="m,l,21600r21600,l21600,xe">
          <v:stroke joinstyle="miter"/>
          <v:path gradientshapeok="t" o:connecttype="rect"/>
        </v:shapetype>
        <v:shape id="docshape46" o:spid="_x0000_s1025" type="#_x0000_t202" style="position:absolute;margin-left:296.3pt;margin-top:726.6pt;width:20.4pt;height:16.15pt;z-index:-16190976;mso-position-horizontal-relative:page;mso-position-vertical-relative:page" filled="f" stroked="f">
          <v:textbox inset="0,0,0,0">
            <w:txbxContent>
              <w:p w14:paraId="0E043961" w14:textId="77777777" w:rsidR="00C41784" w:rsidRDefault="00947520">
                <w:pPr>
                  <w:pStyle w:val="BodyText"/>
                  <w:spacing w:before="17"/>
                  <w:ind w:left="60"/>
                </w:pPr>
                <w:r>
                  <w:rPr>
                    <w:spacing w:val="-5"/>
                    <w:w w:val="105"/>
                  </w:rPr>
                  <w:fldChar w:fldCharType="begin"/>
                </w:r>
                <w:r>
                  <w:rPr>
                    <w:spacing w:val="-5"/>
                    <w:w w:val="105"/>
                  </w:rPr>
                  <w:instrText xml:space="preserve"> PAGE </w:instrText>
                </w:r>
                <w:r>
                  <w:rPr>
                    <w:spacing w:val="-5"/>
                    <w:w w:val="105"/>
                  </w:rPr>
                  <w:fldChar w:fldCharType="separate"/>
                </w:r>
                <w:r>
                  <w:rPr>
                    <w:spacing w:val="-5"/>
                    <w:w w:val="105"/>
                  </w:rPr>
                  <w:t>14</w:t>
                </w:r>
                <w:r>
                  <w:rPr>
                    <w:spacing w:val="-5"/>
                    <w:w w:val="10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B09FE" w14:textId="77777777" w:rsidR="00947520" w:rsidRDefault="00947520">
      <w:r>
        <w:separator/>
      </w:r>
    </w:p>
  </w:footnote>
  <w:footnote w:type="continuationSeparator" w:id="0">
    <w:p w14:paraId="2EE0F8B3" w14:textId="77777777" w:rsidR="00947520" w:rsidRDefault="00947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22152" w14:textId="77777777" w:rsidR="00C41784" w:rsidRDefault="00947520">
    <w:pPr>
      <w:pStyle w:val="BodyText"/>
      <w:spacing w:line="14" w:lineRule="auto"/>
      <w:rPr>
        <w:sz w:val="20"/>
      </w:rPr>
    </w:pPr>
    <w:r>
      <w:pict w14:anchorId="29ADC717">
        <v:shapetype id="_x0000_t202" coordsize="21600,21600" o:spt="202" path="m,l,21600r21600,l21600,xe">
          <v:stroke joinstyle="miter"/>
          <v:path gradientshapeok="t" o:connecttype="rect"/>
        </v:shapetype>
        <v:shape id="docshape1" o:spid="_x0000_s1034" type="#_x0000_t202" style="position:absolute;margin-left:63.8pt;margin-top:40.9pt;width:166.3pt;height:36.3pt;z-index:-16195584;mso-position-horizontal-relative:page;mso-position-vertical-relative:page" filled="f" stroked="f">
          <v:textbox inset="0,0,0,0">
            <w:txbxContent>
              <w:p w14:paraId="189EBD69" w14:textId="77777777" w:rsidR="00C41784" w:rsidRDefault="00947520">
                <w:pPr>
                  <w:pStyle w:val="BodyText"/>
                  <w:spacing w:before="17"/>
                  <w:ind w:left="20"/>
                </w:pPr>
                <w:r>
                  <w:t>California</w:t>
                </w:r>
                <w:r>
                  <w:rPr>
                    <w:spacing w:val="-6"/>
                  </w:rPr>
                  <w:t xml:space="preserve"> </w:t>
                </w:r>
                <w:r>
                  <w:t>Air</w:t>
                </w:r>
                <w:r>
                  <w:rPr>
                    <w:spacing w:val="-8"/>
                  </w:rPr>
                  <w:t xml:space="preserve"> </w:t>
                </w:r>
                <w:r>
                  <w:t>Resources</w:t>
                </w:r>
                <w:r>
                  <w:rPr>
                    <w:spacing w:val="-8"/>
                  </w:rPr>
                  <w:t xml:space="preserve"> </w:t>
                </w:r>
                <w:r>
                  <w:rPr>
                    <w:spacing w:val="-4"/>
                  </w:rPr>
                  <w:t>Board</w:t>
                </w:r>
              </w:p>
              <w:p w14:paraId="1CD52895" w14:textId="77777777" w:rsidR="00C41784" w:rsidRDefault="00947520">
                <w:pPr>
                  <w:pStyle w:val="BodyText"/>
                  <w:spacing w:before="125"/>
                  <w:ind w:left="20"/>
                </w:pPr>
                <w:r>
                  <w:rPr>
                    <w:w w:val="105"/>
                  </w:rPr>
                  <w:t>Draft</w:t>
                </w:r>
                <w:r>
                  <w:rPr>
                    <w:spacing w:val="-17"/>
                    <w:w w:val="105"/>
                  </w:rPr>
                  <w:t xml:space="preserve"> </w:t>
                </w:r>
                <w:r>
                  <w:rPr>
                    <w:w w:val="105"/>
                  </w:rPr>
                  <w:t>2022</w:t>
                </w:r>
                <w:r>
                  <w:rPr>
                    <w:spacing w:val="-16"/>
                    <w:w w:val="105"/>
                  </w:rPr>
                  <w:t xml:space="preserve"> </w:t>
                </w:r>
                <w:r>
                  <w:rPr>
                    <w:w w:val="105"/>
                  </w:rPr>
                  <w:t>Scoping</w:t>
                </w:r>
                <w:r>
                  <w:rPr>
                    <w:spacing w:val="-15"/>
                    <w:w w:val="105"/>
                  </w:rPr>
                  <w:t xml:space="preserve"> </w:t>
                </w:r>
                <w:r>
                  <w:rPr>
                    <w:spacing w:val="-4"/>
                    <w:w w:val="105"/>
                  </w:rPr>
                  <w:t>Plan</w:t>
                </w:r>
              </w:p>
            </w:txbxContent>
          </v:textbox>
          <w10:wrap anchorx="page" anchory="page"/>
        </v:shape>
      </w:pict>
    </w:r>
    <w:r>
      <w:pict w14:anchorId="0ABB812B">
        <v:shape id="docshape2" o:spid="_x0000_s1033" type="#_x0000_t202" style="position:absolute;margin-left:493.4pt;margin-top:61.05pt;width:55pt;height:16.15pt;z-index:-16195072;mso-position-horizontal-relative:page;mso-position-vertical-relative:page" filled="f" stroked="f">
          <v:textbox inset="0,0,0,0">
            <w:txbxContent>
              <w:p w14:paraId="06895F6E" w14:textId="77777777" w:rsidR="00C41784" w:rsidRDefault="00947520">
                <w:pPr>
                  <w:pStyle w:val="BodyText"/>
                  <w:spacing w:before="17"/>
                  <w:ind w:left="20"/>
                </w:pPr>
                <w:r>
                  <w:rPr>
                    <w:w w:val="105"/>
                  </w:rPr>
                  <w:t>May</w:t>
                </w:r>
                <w:r>
                  <w:rPr>
                    <w:spacing w:val="8"/>
                    <w:w w:val="105"/>
                  </w:rPr>
                  <w:t xml:space="preserve"> </w:t>
                </w:r>
                <w:r>
                  <w:rPr>
                    <w:spacing w:val="-4"/>
                    <w:w w:val="105"/>
                  </w:rPr>
                  <w:t>2022</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D6536" w14:textId="77777777" w:rsidR="00C41784" w:rsidRDefault="00947520">
    <w:pPr>
      <w:pStyle w:val="BodyText"/>
      <w:spacing w:line="14" w:lineRule="auto"/>
      <w:rPr>
        <w:sz w:val="20"/>
      </w:rPr>
    </w:pPr>
    <w:r>
      <w:pict w14:anchorId="652E9146">
        <v:shapetype id="_x0000_t202" coordsize="21600,21600" o:spt="202" path="m,l,21600r21600,l21600,xe">
          <v:stroke joinstyle="miter"/>
          <v:path gradientshapeok="t" o:connecttype="rect"/>
        </v:shapetype>
        <v:shape id="docshape38" o:spid="_x0000_s1031" type="#_x0000_t202" style="position:absolute;margin-left:63.8pt;margin-top:40.9pt;width:166.3pt;height:36.3pt;z-index:-16194048;mso-position-horizontal-relative:page;mso-position-vertical-relative:page" filled="f" stroked="f">
          <v:textbox inset="0,0,0,0">
            <w:txbxContent>
              <w:p w14:paraId="078280AD" w14:textId="77777777" w:rsidR="00C41784" w:rsidRDefault="00947520">
                <w:pPr>
                  <w:pStyle w:val="BodyText"/>
                  <w:spacing w:before="17"/>
                  <w:ind w:left="20"/>
                </w:pPr>
                <w:r>
                  <w:t>California</w:t>
                </w:r>
                <w:r>
                  <w:rPr>
                    <w:spacing w:val="-6"/>
                  </w:rPr>
                  <w:t xml:space="preserve"> </w:t>
                </w:r>
                <w:r>
                  <w:t>Air</w:t>
                </w:r>
                <w:r>
                  <w:rPr>
                    <w:spacing w:val="-8"/>
                  </w:rPr>
                  <w:t xml:space="preserve"> </w:t>
                </w:r>
                <w:r>
                  <w:t>Resources</w:t>
                </w:r>
                <w:r>
                  <w:rPr>
                    <w:spacing w:val="-8"/>
                  </w:rPr>
                  <w:t xml:space="preserve"> </w:t>
                </w:r>
                <w:r>
                  <w:rPr>
                    <w:spacing w:val="-4"/>
                  </w:rPr>
                  <w:t>Board</w:t>
                </w:r>
              </w:p>
              <w:p w14:paraId="348F2412" w14:textId="77777777" w:rsidR="00C41784" w:rsidRDefault="00947520">
                <w:pPr>
                  <w:pStyle w:val="BodyText"/>
                  <w:spacing w:before="125"/>
                  <w:ind w:left="20"/>
                </w:pPr>
                <w:r>
                  <w:rPr>
                    <w:w w:val="105"/>
                  </w:rPr>
                  <w:t>Draft</w:t>
                </w:r>
                <w:r>
                  <w:rPr>
                    <w:spacing w:val="-17"/>
                    <w:w w:val="105"/>
                  </w:rPr>
                  <w:t xml:space="preserve"> </w:t>
                </w:r>
                <w:r>
                  <w:rPr>
                    <w:w w:val="105"/>
                  </w:rPr>
                  <w:t>2022</w:t>
                </w:r>
                <w:r>
                  <w:rPr>
                    <w:spacing w:val="-16"/>
                    <w:w w:val="105"/>
                  </w:rPr>
                  <w:t xml:space="preserve"> </w:t>
                </w:r>
                <w:r>
                  <w:rPr>
                    <w:w w:val="105"/>
                  </w:rPr>
                  <w:t>Scoping</w:t>
                </w:r>
                <w:r>
                  <w:rPr>
                    <w:spacing w:val="-15"/>
                    <w:w w:val="105"/>
                  </w:rPr>
                  <w:t xml:space="preserve"> </w:t>
                </w:r>
                <w:r>
                  <w:rPr>
                    <w:spacing w:val="-4"/>
                    <w:w w:val="105"/>
                  </w:rPr>
                  <w:t>Plan</w:t>
                </w:r>
              </w:p>
            </w:txbxContent>
          </v:textbox>
          <w10:wrap anchorx="page" anchory="page"/>
        </v:shape>
      </w:pict>
    </w:r>
    <w:r>
      <w:pict w14:anchorId="468823F7">
        <v:shape id="docshape39" o:spid="_x0000_s1030" type="#_x0000_t202" style="position:absolute;margin-left:493.4pt;margin-top:61.05pt;width:55pt;height:16.15pt;z-index:-16193536;mso-position-horizontal-relative:page;mso-position-vertical-relative:page" filled="f" stroked="f">
          <v:textbox inset="0,0,0,0">
            <w:txbxContent>
              <w:p w14:paraId="0BBFE394" w14:textId="77777777" w:rsidR="00C41784" w:rsidRDefault="00947520">
                <w:pPr>
                  <w:pStyle w:val="BodyText"/>
                  <w:spacing w:before="17"/>
                  <w:ind w:left="20"/>
                </w:pPr>
                <w:r>
                  <w:rPr>
                    <w:w w:val="105"/>
                  </w:rPr>
                  <w:t>May</w:t>
                </w:r>
                <w:r>
                  <w:rPr>
                    <w:spacing w:val="8"/>
                    <w:w w:val="105"/>
                  </w:rPr>
                  <w:t xml:space="preserve"> </w:t>
                </w:r>
                <w:r>
                  <w:rPr>
                    <w:spacing w:val="-4"/>
                    <w:w w:val="105"/>
                  </w:rPr>
                  <w:t>2022</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68301" w14:textId="77777777" w:rsidR="00C41784" w:rsidRDefault="00947520">
    <w:pPr>
      <w:pStyle w:val="BodyText"/>
      <w:spacing w:line="14" w:lineRule="auto"/>
      <w:rPr>
        <w:sz w:val="20"/>
      </w:rPr>
    </w:pPr>
    <w:r>
      <w:pict w14:anchorId="2E22BEB8">
        <v:shapetype id="_x0000_t202" coordsize="21600,21600" o:spt="202" path="m,l,21600r21600,l21600,xe">
          <v:stroke joinstyle="miter"/>
          <v:path gradientshapeok="t" o:connecttype="rect"/>
        </v:shapetype>
        <v:shape id="docshape44" o:spid="_x0000_s1027" type="#_x0000_t202" style="position:absolute;margin-left:63.8pt;margin-top:40.9pt;width:166.3pt;height:36.3pt;z-index:-16192000;mso-position-horizontal-relative:page;mso-position-vertical-relative:page" filled="f" stroked="f">
          <v:textbox inset="0,0,0,0">
            <w:txbxContent>
              <w:p w14:paraId="13BA456D" w14:textId="77777777" w:rsidR="00C41784" w:rsidRDefault="00947520">
                <w:pPr>
                  <w:pStyle w:val="BodyText"/>
                  <w:spacing w:before="17"/>
                  <w:ind w:left="20"/>
                </w:pPr>
                <w:r>
                  <w:t>California</w:t>
                </w:r>
                <w:r>
                  <w:rPr>
                    <w:spacing w:val="-6"/>
                  </w:rPr>
                  <w:t xml:space="preserve"> </w:t>
                </w:r>
                <w:r>
                  <w:t>Air</w:t>
                </w:r>
                <w:r>
                  <w:rPr>
                    <w:spacing w:val="-8"/>
                  </w:rPr>
                  <w:t xml:space="preserve"> </w:t>
                </w:r>
                <w:r>
                  <w:t>Resources</w:t>
                </w:r>
                <w:r>
                  <w:rPr>
                    <w:spacing w:val="-8"/>
                  </w:rPr>
                  <w:t xml:space="preserve"> </w:t>
                </w:r>
                <w:r>
                  <w:rPr>
                    <w:spacing w:val="-4"/>
                  </w:rPr>
                  <w:t>Board</w:t>
                </w:r>
              </w:p>
              <w:p w14:paraId="6C061547" w14:textId="77777777" w:rsidR="00C41784" w:rsidRDefault="00947520">
                <w:pPr>
                  <w:pStyle w:val="BodyText"/>
                  <w:spacing w:before="125"/>
                  <w:ind w:left="20"/>
                </w:pPr>
                <w:r>
                  <w:rPr>
                    <w:w w:val="105"/>
                  </w:rPr>
                  <w:t>Draft</w:t>
                </w:r>
                <w:r>
                  <w:rPr>
                    <w:spacing w:val="-17"/>
                    <w:w w:val="105"/>
                  </w:rPr>
                  <w:t xml:space="preserve"> </w:t>
                </w:r>
                <w:r>
                  <w:rPr>
                    <w:w w:val="105"/>
                  </w:rPr>
                  <w:t>2022</w:t>
                </w:r>
                <w:r>
                  <w:rPr>
                    <w:spacing w:val="-16"/>
                    <w:w w:val="105"/>
                  </w:rPr>
                  <w:t xml:space="preserve"> </w:t>
                </w:r>
                <w:r>
                  <w:rPr>
                    <w:w w:val="105"/>
                  </w:rPr>
                  <w:t>Scoping</w:t>
                </w:r>
                <w:r>
                  <w:rPr>
                    <w:spacing w:val="-15"/>
                    <w:w w:val="105"/>
                  </w:rPr>
                  <w:t xml:space="preserve"> </w:t>
                </w:r>
                <w:r>
                  <w:rPr>
                    <w:spacing w:val="-4"/>
                    <w:w w:val="105"/>
                  </w:rPr>
                  <w:t>Plan</w:t>
                </w:r>
              </w:p>
            </w:txbxContent>
          </v:textbox>
          <w10:wrap anchorx="page" anchory="page"/>
        </v:shape>
      </w:pict>
    </w:r>
    <w:r>
      <w:pict w14:anchorId="05FB6B1E">
        <v:shape id="docshape45" o:spid="_x0000_s1026" type="#_x0000_t202" style="position:absolute;margin-left:493.4pt;margin-top:61.05pt;width:55pt;height:16.15pt;z-index:-16191488;mso-position-horizontal-relative:page;mso-position-vertical-relative:page" filled="f" stroked="f">
          <v:textbox inset="0,0,0,0">
            <w:txbxContent>
              <w:p w14:paraId="697193F0" w14:textId="77777777" w:rsidR="00C41784" w:rsidRDefault="00947520">
                <w:pPr>
                  <w:pStyle w:val="BodyText"/>
                  <w:spacing w:before="17"/>
                  <w:ind w:left="20"/>
                </w:pPr>
                <w:r>
                  <w:rPr>
                    <w:w w:val="105"/>
                  </w:rPr>
                  <w:t>May</w:t>
                </w:r>
                <w:r>
                  <w:rPr>
                    <w:spacing w:val="8"/>
                    <w:w w:val="105"/>
                  </w:rPr>
                  <w:t xml:space="preserve"> </w:t>
                </w:r>
                <w:r>
                  <w:rPr>
                    <w:spacing w:val="-4"/>
                    <w:w w:val="105"/>
                  </w:rPr>
                  <w:t>2022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374C"/>
    <w:multiLevelType w:val="hybridMultilevel"/>
    <w:tmpl w:val="2D3A801E"/>
    <w:lvl w:ilvl="0" w:tplc="92BE2AD8">
      <w:numFmt w:val="bullet"/>
      <w:lvlText w:val=""/>
      <w:lvlJc w:val="left"/>
      <w:pPr>
        <w:ind w:left="516" w:hanging="360"/>
      </w:pPr>
      <w:rPr>
        <w:rFonts w:ascii="Symbol" w:eastAsia="Symbol" w:hAnsi="Symbol" w:cs="Symbol" w:hint="default"/>
        <w:b w:val="0"/>
        <w:bCs w:val="0"/>
        <w:i w:val="0"/>
        <w:iCs w:val="0"/>
        <w:w w:val="100"/>
        <w:sz w:val="24"/>
        <w:szCs w:val="24"/>
        <w:lang w:val="en-US" w:eastAsia="en-US" w:bidi="ar-SA"/>
      </w:rPr>
    </w:lvl>
    <w:lvl w:ilvl="1" w:tplc="0D2E10EC">
      <w:numFmt w:val="bullet"/>
      <w:lvlText w:val="•"/>
      <w:lvlJc w:val="left"/>
      <w:pPr>
        <w:ind w:left="1460" w:hanging="360"/>
      </w:pPr>
      <w:rPr>
        <w:rFonts w:hint="default"/>
        <w:lang w:val="en-US" w:eastAsia="en-US" w:bidi="ar-SA"/>
      </w:rPr>
    </w:lvl>
    <w:lvl w:ilvl="2" w:tplc="6FCA36B4">
      <w:numFmt w:val="bullet"/>
      <w:lvlText w:val="•"/>
      <w:lvlJc w:val="left"/>
      <w:pPr>
        <w:ind w:left="2400" w:hanging="360"/>
      </w:pPr>
      <w:rPr>
        <w:rFonts w:hint="default"/>
        <w:lang w:val="en-US" w:eastAsia="en-US" w:bidi="ar-SA"/>
      </w:rPr>
    </w:lvl>
    <w:lvl w:ilvl="3" w:tplc="1046C36E">
      <w:numFmt w:val="bullet"/>
      <w:lvlText w:val="•"/>
      <w:lvlJc w:val="left"/>
      <w:pPr>
        <w:ind w:left="3340" w:hanging="360"/>
      </w:pPr>
      <w:rPr>
        <w:rFonts w:hint="default"/>
        <w:lang w:val="en-US" w:eastAsia="en-US" w:bidi="ar-SA"/>
      </w:rPr>
    </w:lvl>
    <w:lvl w:ilvl="4" w:tplc="FB8CC930">
      <w:numFmt w:val="bullet"/>
      <w:lvlText w:val="•"/>
      <w:lvlJc w:val="left"/>
      <w:pPr>
        <w:ind w:left="4280" w:hanging="360"/>
      </w:pPr>
      <w:rPr>
        <w:rFonts w:hint="default"/>
        <w:lang w:val="en-US" w:eastAsia="en-US" w:bidi="ar-SA"/>
      </w:rPr>
    </w:lvl>
    <w:lvl w:ilvl="5" w:tplc="D6CE5C62">
      <w:numFmt w:val="bullet"/>
      <w:lvlText w:val="•"/>
      <w:lvlJc w:val="left"/>
      <w:pPr>
        <w:ind w:left="5220" w:hanging="360"/>
      </w:pPr>
      <w:rPr>
        <w:rFonts w:hint="default"/>
        <w:lang w:val="en-US" w:eastAsia="en-US" w:bidi="ar-SA"/>
      </w:rPr>
    </w:lvl>
    <w:lvl w:ilvl="6" w:tplc="A0EADBC8">
      <w:numFmt w:val="bullet"/>
      <w:lvlText w:val="•"/>
      <w:lvlJc w:val="left"/>
      <w:pPr>
        <w:ind w:left="6160" w:hanging="360"/>
      </w:pPr>
      <w:rPr>
        <w:rFonts w:hint="default"/>
        <w:lang w:val="en-US" w:eastAsia="en-US" w:bidi="ar-SA"/>
      </w:rPr>
    </w:lvl>
    <w:lvl w:ilvl="7" w:tplc="13D05EC0">
      <w:numFmt w:val="bullet"/>
      <w:lvlText w:val="•"/>
      <w:lvlJc w:val="left"/>
      <w:pPr>
        <w:ind w:left="7100" w:hanging="360"/>
      </w:pPr>
      <w:rPr>
        <w:rFonts w:hint="default"/>
        <w:lang w:val="en-US" w:eastAsia="en-US" w:bidi="ar-SA"/>
      </w:rPr>
    </w:lvl>
    <w:lvl w:ilvl="8" w:tplc="70B41536">
      <w:numFmt w:val="bullet"/>
      <w:lvlText w:val="•"/>
      <w:lvlJc w:val="left"/>
      <w:pPr>
        <w:ind w:left="8040" w:hanging="360"/>
      </w:pPr>
      <w:rPr>
        <w:rFonts w:hint="default"/>
        <w:lang w:val="en-US" w:eastAsia="en-US" w:bidi="ar-SA"/>
      </w:rPr>
    </w:lvl>
  </w:abstractNum>
  <w:abstractNum w:abstractNumId="1" w15:restartNumberingAfterBreak="0">
    <w:nsid w:val="09523822"/>
    <w:multiLevelType w:val="hybridMultilevel"/>
    <w:tmpl w:val="6218BF4C"/>
    <w:lvl w:ilvl="0" w:tplc="49781436">
      <w:start w:val="1"/>
      <w:numFmt w:val="decimal"/>
      <w:lvlText w:val="%1."/>
      <w:lvlJc w:val="left"/>
      <w:pPr>
        <w:ind w:left="876" w:hanging="360"/>
        <w:jc w:val="left"/>
      </w:pPr>
      <w:rPr>
        <w:rFonts w:ascii="Trebuchet MS" w:eastAsia="Trebuchet MS" w:hAnsi="Trebuchet MS" w:cs="Trebuchet MS" w:hint="default"/>
        <w:b w:val="0"/>
        <w:bCs w:val="0"/>
        <w:i w:val="0"/>
        <w:iCs w:val="0"/>
        <w:w w:val="75"/>
        <w:sz w:val="24"/>
        <w:szCs w:val="24"/>
        <w:lang w:val="en-US" w:eastAsia="en-US" w:bidi="ar-SA"/>
      </w:rPr>
    </w:lvl>
    <w:lvl w:ilvl="1" w:tplc="99C82E96">
      <w:numFmt w:val="bullet"/>
      <w:lvlText w:val="•"/>
      <w:lvlJc w:val="left"/>
      <w:pPr>
        <w:ind w:left="1784" w:hanging="360"/>
      </w:pPr>
      <w:rPr>
        <w:rFonts w:hint="default"/>
        <w:lang w:val="en-US" w:eastAsia="en-US" w:bidi="ar-SA"/>
      </w:rPr>
    </w:lvl>
    <w:lvl w:ilvl="2" w:tplc="786E897A">
      <w:numFmt w:val="bullet"/>
      <w:lvlText w:val="•"/>
      <w:lvlJc w:val="left"/>
      <w:pPr>
        <w:ind w:left="2688" w:hanging="360"/>
      </w:pPr>
      <w:rPr>
        <w:rFonts w:hint="default"/>
        <w:lang w:val="en-US" w:eastAsia="en-US" w:bidi="ar-SA"/>
      </w:rPr>
    </w:lvl>
    <w:lvl w:ilvl="3" w:tplc="7C1CC57A">
      <w:numFmt w:val="bullet"/>
      <w:lvlText w:val="•"/>
      <w:lvlJc w:val="left"/>
      <w:pPr>
        <w:ind w:left="3592" w:hanging="360"/>
      </w:pPr>
      <w:rPr>
        <w:rFonts w:hint="default"/>
        <w:lang w:val="en-US" w:eastAsia="en-US" w:bidi="ar-SA"/>
      </w:rPr>
    </w:lvl>
    <w:lvl w:ilvl="4" w:tplc="92EAA078">
      <w:numFmt w:val="bullet"/>
      <w:lvlText w:val="•"/>
      <w:lvlJc w:val="left"/>
      <w:pPr>
        <w:ind w:left="4496" w:hanging="360"/>
      </w:pPr>
      <w:rPr>
        <w:rFonts w:hint="default"/>
        <w:lang w:val="en-US" w:eastAsia="en-US" w:bidi="ar-SA"/>
      </w:rPr>
    </w:lvl>
    <w:lvl w:ilvl="5" w:tplc="A61C10AE">
      <w:numFmt w:val="bullet"/>
      <w:lvlText w:val="•"/>
      <w:lvlJc w:val="left"/>
      <w:pPr>
        <w:ind w:left="5400" w:hanging="360"/>
      </w:pPr>
      <w:rPr>
        <w:rFonts w:hint="default"/>
        <w:lang w:val="en-US" w:eastAsia="en-US" w:bidi="ar-SA"/>
      </w:rPr>
    </w:lvl>
    <w:lvl w:ilvl="6" w:tplc="3BD0F68C">
      <w:numFmt w:val="bullet"/>
      <w:lvlText w:val="•"/>
      <w:lvlJc w:val="left"/>
      <w:pPr>
        <w:ind w:left="6304" w:hanging="360"/>
      </w:pPr>
      <w:rPr>
        <w:rFonts w:hint="default"/>
        <w:lang w:val="en-US" w:eastAsia="en-US" w:bidi="ar-SA"/>
      </w:rPr>
    </w:lvl>
    <w:lvl w:ilvl="7" w:tplc="16622428">
      <w:numFmt w:val="bullet"/>
      <w:lvlText w:val="•"/>
      <w:lvlJc w:val="left"/>
      <w:pPr>
        <w:ind w:left="7208" w:hanging="360"/>
      </w:pPr>
      <w:rPr>
        <w:rFonts w:hint="default"/>
        <w:lang w:val="en-US" w:eastAsia="en-US" w:bidi="ar-SA"/>
      </w:rPr>
    </w:lvl>
    <w:lvl w:ilvl="8" w:tplc="6FCAF66A">
      <w:numFmt w:val="bullet"/>
      <w:lvlText w:val="•"/>
      <w:lvlJc w:val="left"/>
      <w:pPr>
        <w:ind w:left="8112" w:hanging="360"/>
      </w:pPr>
      <w:rPr>
        <w:rFonts w:hint="default"/>
        <w:lang w:val="en-US" w:eastAsia="en-US" w:bidi="ar-SA"/>
      </w:rPr>
    </w:lvl>
  </w:abstractNum>
  <w:abstractNum w:abstractNumId="2" w15:restartNumberingAfterBreak="0">
    <w:nsid w:val="0B0578E8"/>
    <w:multiLevelType w:val="hybridMultilevel"/>
    <w:tmpl w:val="52108226"/>
    <w:lvl w:ilvl="0" w:tplc="495CA934">
      <w:start w:val="1"/>
      <w:numFmt w:val="decimal"/>
      <w:lvlText w:val="%1."/>
      <w:lvlJc w:val="left"/>
      <w:pPr>
        <w:ind w:left="876" w:hanging="360"/>
        <w:jc w:val="left"/>
      </w:pPr>
      <w:rPr>
        <w:rFonts w:ascii="Trebuchet MS" w:eastAsia="Trebuchet MS" w:hAnsi="Trebuchet MS" w:cs="Trebuchet MS" w:hint="default"/>
        <w:b w:val="0"/>
        <w:bCs w:val="0"/>
        <w:i w:val="0"/>
        <w:iCs w:val="0"/>
        <w:w w:val="75"/>
        <w:sz w:val="24"/>
        <w:szCs w:val="24"/>
        <w:lang w:val="en-US" w:eastAsia="en-US" w:bidi="ar-SA"/>
      </w:rPr>
    </w:lvl>
    <w:lvl w:ilvl="1" w:tplc="E384E770">
      <w:numFmt w:val="bullet"/>
      <w:lvlText w:val="•"/>
      <w:lvlJc w:val="left"/>
      <w:pPr>
        <w:ind w:left="1784" w:hanging="360"/>
      </w:pPr>
      <w:rPr>
        <w:rFonts w:hint="default"/>
        <w:lang w:val="en-US" w:eastAsia="en-US" w:bidi="ar-SA"/>
      </w:rPr>
    </w:lvl>
    <w:lvl w:ilvl="2" w:tplc="51326D2C">
      <w:numFmt w:val="bullet"/>
      <w:lvlText w:val="•"/>
      <w:lvlJc w:val="left"/>
      <w:pPr>
        <w:ind w:left="2688" w:hanging="360"/>
      </w:pPr>
      <w:rPr>
        <w:rFonts w:hint="default"/>
        <w:lang w:val="en-US" w:eastAsia="en-US" w:bidi="ar-SA"/>
      </w:rPr>
    </w:lvl>
    <w:lvl w:ilvl="3" w:tplc="BDE44E2C">
      <w:numFmt w:val="bullet"/>
      <w:lvlText w:val="•"/>
      <w:lvlJc w:val="left"/>
      <w:pPr>
        <w:ind w:left="3592" w:hanging="360"/>
      </w:pPr>
      <w:rPr>
        <w:rFonts w:hint="default"/>
        <w:lang w:val="en-US" w:eastAsia="en-US" w:bidi="ar-SA"/>
      </w:rPr>
    </w:lvl>
    <w:lvl w:ilvl="4" w:tplc="7DBE53B8">
      <w:numFmt w:val="bullet"/>
      <w:lvlText w:val="•"/>
      <w:lvlJc w:val="left"/>
      <w:pPr>
        <w:ind w:left="4496" w:hanging="360"/>
      </w:pPr>
      <w:rPr>
        <w:rFonts w:hint="default"/>
        <w:lang w:val="en-US" w:eastAsia="en-US" w:bidi="ar-SA"/>
      </w:rPr>
    </w:lvl>
    <w:lvl w:ilvl="5" w:tplc="464050C2">
      <w:numFmt w:val="bullet"/>
      <w:lvlText w:val="•"/>
      <w:lvlJc w:val="left"/>
      <w:pPr>
        <w:ind w:left="5400" w:hanging="360"/>
      </w:pPr>
      <w:rPr>
        <w:rFonts w:hint="default"/>
        <w:lang w:val="en-US" w:eastAsia="en-US" w:bidi="ar-SA"/>
      </w:rPr>
    </w:lvl>
    <w:lvl w:ilvl="6" w:tplc="B38EFE96">
      <w:numFmt w:val="bullet"/>
      <w:lvlText w:val="•"/>
      <w:lvlJc w:val="left"/>
      <w:pPr>
        <w:ind w:left="6304" w:hanging="360"/>
      </w:pPr>
      <w:rPr>
        <w:rFonts w:hint="default"/>
        <w:lang w:val="en-US" w:eastAsia="en-US" w:bidi="ar-SA"/>
      </w:rPr>
    </w:lvl>
    <w:lvl w:ilvl="7" w:tplc="6BFAED24">
      <w:numFmt w:val="bullet"/>
      <w:lvlText w:val="•"/>
      <w:lvlJc w:val="left"/>
      <w:pPr>
        <w:ind w:left="7208" w:hanging="360"/>
      </w:pPr>
      <w:rPr>
        <w:rFonts w:hint="default"/>
        <w:lang w:val="en-US" w:eastAsia="en-US" w:bidi="ar-SA"/>
      </w:rPr>
    </w:lvl>
    <w:lvl w:ilvl="8" w:tplc="FEBAB3E6">
      <w:numFmt w:val="bullet"/>
      <w:lvlText w:val="•"/>
      <w:lvlJc w:val="left"/>
      <w:pPr>
        <w:ind w:left="8112" w:hanging="360"/>
      </w:pPr>
      <w:rPr>
        <w:rFonts w:hint="default"/>
        <w:lang w:val="en-US" w:eastAsia="en-US" w:bidi="ar-SA"/>
      </w:rPr>
    </w:lvl>
  </w:abstractNum>
  <w:abstractNum w:abstractNumId="3" w15:restartNumberingAfterBreak="0">
    <w:nsid w:val="0C705A57"/>
    <w:multiLevelType w:val="hybridMultilevel"/>
    <w:tmpl w:val="EE5E21DC"/>
    <w:lvl w:ilvl="0" w:tplc="45CC31CE">
      <w:start w:val="1"/>
      <w:numFmt w:val="decimal"/>
      <w:lvlText w:val="%1."/>
      <w:lvlJc w:val="left"/>
      <w:pPr>
        <w:ind w:left="957" w:hanging="404"/>
        <w:jc w:val="left"/>
      </w:pPr>
      <w:rPr>
        <w:rFonts w:ascii="Trebuchet MS" w:eastAsia="Trebuchet MS" w:hAnsi="Trebuchet MS" w:cs="Trebuchet MS" w:hint="default"/>
        <w:b/>
        <w:bCs/>
        <w:i w:val="0"/>
        <w:iCs w:val="0"/>
        <w:spacing w:val="0"/>
        <w:w w:val="80"/>
        <w:sz w:val="24"/>
        <w:szCs w:val="24"/>
        <w:lang w:val="en-US" w:eastAsia="en-US" w:bidi="ar-SA"/>
      </w:rPr>
    </w:lvl>
    <w:lvl w:ilvl="1" w:tplc="1292BC84">
      <w:numFmt w:val="bullet"/>
      <w:lvlText w:val="•"/>
      <w:lvlJc w:val="left"/>
      <w:pPr>
        <w:ind w:left="1856" w:hanging="404"/>
      </w:pPr>
      <w:rPr>
        <w:rFonts w:hint="default"/>
        <w:lang w:val="en-US" w:eastAsia="en-US" w:bidi="ar-SA"/>
      </w:rPr>
    </w:lvl>
    <w:lvl w:ilvl="2" w:tplc="B77490FE">
      <w:numFmt w:val="bullet"/>
      <w:lvlText w:val="•"/>
      <w:lvlJc w:val="left"/>
      <w:pPr>
        <w:ind w:left="2752" w:hanging="404"/>
      </w:pPr>
      <w:rPr>
        <w:rFonts w:hint="default"/>
        <w:lang w:val="en-US" w:eastAsia="en-US" w:bidi="ar-SA"/>
      </w:rPr>
    </w:lvl>
    <w:lvl w:ilvl="3" w:tplc="F0405162">
      <w:numFmt w:val="bullet"/>
      <w:lvlText w:val="•"/>
      <w:lvlJc w:val="left"/>
      <w:pPr>
        <w:ind w:left="3648" w:hanging="404"/>
      </w:pPr>
      <w:rPr>
        <w:rFonts w:hint="default"/>
        <w:lang w:val="en-US" w:eastAsia="en-US" w:bidi="ar-SA"/>
      </w:rPr>
    </w:lvl>
    <w:lvl w:ilvl="4" w:tplc="A8CE561C">
      <w:numFmt w:val="bullet"/>
      <w:lvlText w:val="•"/>
      <w:lvlJc w:val="left"/>
      <w:pPr>
        <w:ind w:left="4544" w:hanging="404"/>
      </w:pPr>
      <w:rPr>
        <w:rFonts w:hint="default"/>
        <w:lang w:val="en-US" w:eastAsia="en-US" w:bidi="ar-SA"/>
      </w:rPr>
    </w:lvl>
    <w:lvl w:ilvl="5" w:tplc="FD22A6B2">
      <w:numFmt w:val="bullet"/>
      <w:lvlText w:val="•"/>
      <w:lvlJc w:val="left"/>
      <w:pPr>
        <w:ind w:left="5440" w:hanging="404"/>
      </w:pPr>
      <w:rPr>
        <w:rFonts w:hint="default"/>
        <w:lang w:val="en-US" w:eastAsia="en-US" w:bidi="ar-SA"/>
      </w:rPr>
    </w:lvl>
    <w:lvl w:ilvl="6" w:tplc="903AA20A">
      <w:numFmt w:val="bullet"/>
      <w:lvlText w:val="•"/>
      <w:lvlJc w:val="left"/>
      <w:pPr>
        <w:ind w:left="6336" w:hanging="404"/>
      </w:pPr>
      <w:rPr>
        <w:rFonts w:hint="default"/>
        <w:lang w:val="en-US" w:eastAsia="en-US" w:bidi="ar-SA"/>
      </w:rPr>
    </w:lvl>
    <w:lvl w:ilvl="7" w:tplc="CAF49D04">
      <w:numFmt w:val="bullet"/>
      <w:lvlText w:val="•"/>
      <w:lvlJc w:val="left"/>
      <w:pPr>
        <w:ind w:left="7232" w:hanging="404"/>
      </w:pPr>
      <w:rPr>
        <w:rFonts w:hint="default"/>
        <w:lang w:val="en-US" w:eastAsia="en-US" w:bidi="ar-SA"/>
      </w:rPr>
    </w:lvl>
    <w:lvl w:ilvl="8" w:tplc="34D2B2EA">
      <w:numFmt w:val="bullet"/>
      <w:lvlText w:val="•"/>
      <w:lvlJc w:val="left"/>
      <w:pPr>
        <w:ind w:left="8128" w:hanging="404"/>
      </w:pPr>
      <w:rPr>
        <w:rFonts w:hint="default"/>
        <w:lang w:val="en-US" w:eastAsia="en-US" w:bidi="ar-SA"/>
      </w:rPr>
    </w:lvl>
  </w:abstractNum>
  <w:abstractNum w:abstractNumId="4" w15:restartNumberingAfterBreak="0">
    <w:nsid w:val="16612CC7"/>
    <w:multiLevelType w:val="hybridMultilevel"/>
    <w:tmpl w:val="03902B84"/>
    <w:lvl w:ilvl="0" w:tplc="C2F6E91A">
      <w:numFmt w:val="bullet"/>
      <w:lvlText w:val=""/>
      <w:lvlJc w:val="left"/>
      <w:pPr>
        <w:ind w:left="516" w:hanging="360"/>
      </w:pPr>
      <w:rPr>
        <w:rFonts w:ascii="Symbol" w:eastAsia="Symbol" w:hAnsi="Symbol" w:cs="Symbol" w:hint="default"/>
        <w:b w:val="0"/>
        <w:bCs w:val="0"/>
        <w:i w:val="0"/>
        <w:iCs w:val="0"/>
        <w:w w:val="100"/>
        <w:sz w:val="24"/>
        <w:szCs w:val="24"/>
        <w:lang w:val="en-US" w:eastAsia="en-US" w:bidi="ar-SA"/>
      </w:rPr>
    </w:lvl>
    <w:lvl w:ilvl="1" w:tplc="1F74E70A">
      <w:numFmt w:val="bullet"/>
      <w:lvlText w:val="•"/>
      <w:lvlJc w:val="left"/>
      <w:pPr>
        <w:ind w:left="1460" w:hanging="360"/>
      </w:pPr>
      <w:rPr>
        <w:rFonts w:hint="default"/>
        <w:lang w:val="en-US" w:eastAsia="en-US" w:bidi="ar-SA"/>
      </w:rPr>
    </w:lvl>
    <w:lvl w:ilvl="2" w:tplc="EA1E13C2">
      <w:numFmt w:val="bullet"/>
      <w:lvlText w:val="•"/>
      <w:lvlJc w:val="left"/>
      <w:pPr>
        <w:ind w:left="2400" w:hanging="360"/>
      </w:pPr>
      <w:rPr>
        <w:rFonts w:hint="default"/>
        <w:lang w:val="en-US" w:eastAsia="en-US" w:bidi="ar-SA"/>
      </w:rPr>
    </w:lvl>
    <w:lvl w:ilvl="3" w:tplc="4C8E7730">
      <w:numFmt w:val="bullet"/>
      <w:lvlText w:val="•"/>
      <w:lvlJc w:val="left"/>
      <w:pPr>
        <w:ind w:left="3340" w:hanging="360"/>
      </w:pPr>
      <w:rPr>
        <w:rFonts w:hint="default"/>
        <w:lang w:val="en-US" w:eastAsia="en-US" w:bidi="ar-SA"/>
      </w:rPr>
    </w:lvl>
    <w:lvl w:ilvl="4" w:tplc="05B8D6EA">
      <w:numFmt w:val="bullet"/>
      <w:lvlText w:val="•"/>
      <w:lvlJc w:val="left"/>
      <w:pPr>
        <w:ind w:left="4280" w:hanging="360"/>
      </w:pPr>
      <w:rPr>
        <w:rFonts w:hint="default"/>
        <w:lang w:val="en-US" w:eastAsia="en-US" w:bidi="ar-SA"/>
      </w:rPr>
    </w:lvl>
    <w:lvl w:ilvl="5" w:tplc="5058CC98">
      <w:numFmt w:val="bullet"/>
      <w:lvlText w:val="•"/>
      <w:lvlJc w:val="left"/>
      <w:pPr>
        <w:ind w:left="5220" w:hanging="360"/>
      </w:pPr>
      <w:rPr>
        <w:rFonts w:hint="default"/>
        <w:lang w:val="en-US" w:eastAsia="en-US" w:bidi="ar-SA"/>
      </w:rPr>
    </w:lvl>
    <w:lvl w:ilvl="6" w:tplc="865CFB24">
      <w:numFmt w:val="bullet"/>
      <w:lvlText w:val="•"/>
      <w:lvlJc w:val="left"/>
      <w:pPr>
        <w:ind w:left="6160" w:hanging="360"/>
      </w:pPr>
      <w:rPr>
        <w:rFonts w:hint="default"/>
        <w:lang w:val="en-US" w:eastAsia="en-US" w:bidi="ar-SA"/>
      </w:rPr>
    </w:lvl>
    <w:lvl w:ilvl="7" w:tplc="18D2B942">
      <w:numFmt w:val="bullet"/>
      <w:lvlText w:val="•"/>
      <w:lvlJc w:val="left"/>
      <w:pPr>
        <w:ind w:left="7100" w:hanging="360"/>
      </w:pPr>
      <w:rPr>
        <w:rFonts w:hint="default"/>
        <w:lang w:val="en-US" w:eastAsia="en-US" w:bidi="ar-SA"/>
      </w:rPr>
    </w:lvl>
    <w:lvl w:ilvl="8" w:tplc="C2908820">
      <w:numFmt w:val="bullet"/>
      <w:lvlText w:val="•"/>
      <w:lvlJc w:val="left"/>
      <w:pPr>
        <w:ind w:left="8040" w:hanging="360"/>
      </w:pPr>
      <w:rPr>
        <w:rFonts w:hint="default"/>
        <w:lang w:val="en-US" w:eastAsia="en-US" w:bidi="ar-SA"/>
      </w:rPr>
    </w:lvl>
  </w:abstractNum>
  <w:abstractNum w:abstractNumId="5" w15:restartNumberingAfterBreak="0">
    <w:nsid w:val="1A2D5AFF"/>
    <w:multiLevelType w:val="hybridMultilevel"/>
    <w:tmpl w:val="55925E20"/>
    <w:lvl w:ilvl="0" w:tplc="8DDE1744">
      <w:start w:val="1"/>
      <w:numFmt w:val="decimal"/>
      <w:lvlText w:val="%1."/>
      <w:lvlJc w:val="left"/>
      <w:pPr>
        <w:ind w:left="962" w:hanging="404"/>
        <w:jc w:val="left"/>
      </w:pPr>
      <w:rPr>
        <w:rFonts w:hint="default"/>
        <w:spacing w:val="-2"/>
        <w:w w:val="100"/>
        <w:lang w:val="en-US" w:eastAsia="en-US" w:bidi="ar-SA"/>
      </w:rPr>
    </w:lvl>
    <w:lvl w:ilvl="1" w:tplc="0B90D11A">
      <w:numFmt w:val="bullet"/>
      <w:lvlText w:val="•"/>
      <w:lvlJc w:val="left"/>
      <w:pPr>
        <w:ind w:left="1856" w:hanging="404"/>
      </w:pPr>
      <w:rPr>
        <w:rFonts w:hint="default"/>
        <w:lang w:val="en-US" w:eastAsia="en-US" w:bidi="ar-SA"/>
      </w:rPr>
    </w:lvl>
    <w:lvl w:ilvl="2" w:tplc="6DAA75A4">
      <w:numFmt w:val="bullet"/>
      <w:lvlText w:val="•"/>
      <w:lvlJc w:val="left"/>
      <w:pPr>
        <w:ind w:left="2752" w:hanging="404"/>
      </w:pPr>
      <w:rPr>
        <w:rFonts w:hint="default"/>
        <w:lang w:val="en-US" w:eastAsia="en-US" w:bidi="ar-SA"/>
      </w:rPr>
    </w:lvl>
    <w:lvl w:ilvl="3" w:tplc="87E61524">
      <w:numFmt w:val="bullet"/>
      <w:lvlText w:val="•"/>
      <w:lvlJc w:val="left"/>
      <w:pPr>
        <w:ind w:left="3648" w:hanging="404"/>
      </w:pPr>
      <w:rPr>
        <w:rFonts w:hint="default"/>
        <w:lang w:val="en-US" w:eastAsia="en-US" w:bidi="ar-SA"/>
      </w:rPr>
    </w:lvl>
    <w:lvl w:ilvl="4" w:tplc="4662ADE6">
      <w:numFmt w:val="bullet"/>
      <w:lvlText w:val="•"/>
      <w:lvlJc w:val="left"/>
      <w:pPr>
        <w:ind w:left="4544" w:hanging="404"/>
      </w:pPr>
      <w:rPr>
        <w:rFonts w:hint="default"/>
        <w:lang w:val="en-US" w:eastAsia="en-US" w:bidi="ar-SA"/>
      </w:rPr>
    </w:lvl>
    <w:lvl w:ilvl="5" w:tplc="BB1E25C8">
      <w:numFmt w:val="bullet"/>
      <w:lvlText w:val="•"/>
      <w:lvlJc w:val="left"/>
      <w:pPr>
        <w:ind w:left="5440" w:hanging="404"/>
      </w:pPr>
      <w:rPr>
        <w:rFonts w:hint="default"/>
        <w:lang w:val="en-US" w:eastAsia="en-US" w:bidi="ar-SA"/>
      </w:rPr>
    </w:lvl>
    <w:lvl w:ilvl="6" w:tplc="D0746DEA">
      <w:numFmt w:val="bullet"/>
      <w:lvlText w:val="•"/>
      <w:lvlJc w:val="left"/>
      <w:pPr>
        <w:ind w:left="6336" w:hanging="404"/>
      </w:pPr>
      <w:rPr>
        <w:rFonts w:hint="default"/>
        <w:lang w:val="en-US" w:eastAsia="en-US" w:bidi="ar-SA"/>
      </w:rPr>
    </w:lvl>
    <w:lvl w:ilvl="7" w:tplc="1342209C">
      <w:numFmt w:val="bullet"/>
      <w:lvlText w:val="•"/>
      <w:lvlJc w:val="left"/>
      <w:pPr>
        <w:ind w:left="7232" w:hanging="404"/>
      </w:pPr>
      <w:rPr>
        <w:rFonts w:hint="default"/>
        <w:lang w:val="en-US" w:eastAsia="en-US" w:bidi="ar-SA"/>
      </w:rPr>
    </w:lvl>
    <w:lvl w:ilvl="8" w:tplc="4EB871F4">
      <w:numFmt w:val="bullet"/>
      <w:lvlText w:val="•"/>
      <w:lvlJc w:val="left"/>
      <w:pPr>
        <w:ind w:left="8128" w:hanging="404"/>
      </w:pPr>
      <w:rPr>
        <w:rFonts w:hint="default"/>
        <w:lang w:val="en-US" w:eastAsia="en-US" w:bidi="ar-SA"/>
      </w:rPr>
    </w:lvl>
  </w:abstractNum>
  <w:abstractNum w:abstractNumId="6" w15:restartNumberingAfterBreak="0">
    <w:nsid w:val="4A084B27"/>
    <w:multiLevelType w:val="hybridMultilevel"/>
    <w:tmpl w:val="B87C0A28"/>
    <w:lvl w:ilvl="0" w:tplc="097EA752">
      <w:start w:val="1"/>
      <w:numFmt w:val="decimal"/>
      <w:lvlText w:val="%1."/>
      <w:lvlJc w:val="left"/>
      <w:pPr>
        <w:ind w:left="876" w:hanging="360"/>
        <w:jc w:val="left"/>
      </w:pPr>
      <w:rPr>
        <w:rFonts w:ascii="Trebuchet MS" w:eastAsia="Trebuchet MS" w:hAnsi="Trebuchet MS" w:cs="Trebuchet MS" w:hint="default"/>
        <w:b w:val="0"/>
        <w:bCs w:val="0"/>
        <w:i w:val="0"/>
        <w:iCs w:val="0"/>
        <w:w w:val="75"/>
        <w:sz w:val="24"/>
        <w:szCs w:val="24"/>
        <w:lang w:val="en-US" w:eastAsia="en-US" w:bidi="ar-SA"/>
      </w:rPr>
    </w:lvl>
    <w:lvl w:ilvl="1" w:tplc="7E04F42E">
      <w:numFmt w:val="bullet"/>
      <w:lvlText w:val="•"/>
      <w:lvlJc w:val="left"/>
      <w:pPr>
        <w:ind w:left="1784" w:hanging="360"/>
      </w:pPr>
      <w:rPr>
        <w:rFonts w:hint="default"/>
        <w:lang w:val="en-US" w:eastAsia="en-US" w:bidi="ar-SA"/>
      </w:rPr>
    </w:lvl>
    <w:lvl w:ilvl="2" w:tplc="0CFC96C8">
      <w:numFmt w:val="bullet"/>
      <w:lvlText w:val="•"/>
      <w:lvlJc w:val="left"/>
      <w:pPr>
        <w:ind w:left="2688" w:hanging="360"/>
      </w:pPr>
      <w:rPr>
        <w:rFonts w:hint="default"/>
        <w:lang w:val="en-US" w:eastAsia="en-US" w:bidi="ar-SA"/>
      </w:rPr>
    </w:lvl>
    <w:lvl w:ilvl="3" w:tplc="E37CC910">
      <w:numFmt w:val="bullet"/>
      <w:lvlText w:val="•"/>
      <w:lvlJc w:val="left"/>
      <w:pPr>
        <w:ind w:left="3592" w:hanging="360"/>
      </w:pPr>
      <w:rPr>
        <w:rFonts w:hint="default"/>
        <w:lang w:val="en-US" w:eastAsia="en-US" w:bidi="ar-SA"/>
      </w:rPr>
    </w:lvl>
    <w:lvl w:ilvl="4" w:tplc="1C1817E6">
      <w:numFmt w:val="bullet"/>
      <w:lvlText w:val="•"/>
      <w:lvlJc w:val="left"/>
      <w:pPr>
        <w:ind w:left="4496" w:hanging="360"/>
      </w:pPr>
      <w:rPr>
        <w:rFonts w:hint="default"/>
        <w:lang w:val="en-US" w:eastAsia="en-US" w:bidi="ar-SA"/>
      </w:rPr>
    </w:lvl>
    <w:lvl w:ilvl="5" w:tplc="2A740632">
      <w:numFmt w:val="bullet"/>
      <w:lvlText w:val="•"/>
      <w:lvlJc w:val="left"/>
      <w:pPr>
        <w:ind w:left="5400" w:hanging="360"/>
      </w:pPr>
      <w:rPr>
        <w:rFonts w:hint="default"/>
        <w:lang w:val="en-US" w:eastAsia="en-US" w:bidi="ar-SA"/>
      </w:rPr>
    </w:lvl>
    <w:lvl w:ilvl="6" w:tplc="2C8C82AA">
      <w:numFmt w:val="bullet"/>
      <w:lvlText w:val="•"/>
      <w:lvlJc w:val="left"/>
      <w:pPr>
        <w:ind w:left="6304" w:hanging="360"/>
      </w:pPr>
      <w:rPr>
        <w:rFonts w:hint="default"/>
        <w:lang w:val="en-US" w:eastAsia="en-US" w:bidi="ar-SA"/>
      </w:rPr>
    </w:lvl>
    <w:lvl w:ilvl="7" w:tplc="1D5E0ED0">
      <w:numFmt w:val="bullet"/>
      <w:lvlText w:val="•"/>
      <w:lvlJc w:val="left"/>
      <w:pPr>
        <w:ind w:left="7208" w:hanging="360"/>
      </w:pPr>
      <w:rPr>
        <w:rFonts w:hint="default"/>
        <w:lang w:val="en-US" w:eastAsia="en-US" w:bidi="ar-SA"/>
      </w:rPr>
    </w:lvl>
    <w:lvl w:ilvl="8" w:tplc="C0FC0C80">
      <w:numFmt w:val="bullet"/>
      <w:lvlText w:val="•"/>
      <w:lvlJc w:val="left"/>
      <w:pPr>
        <w:ind w:left="8112" w:hanging="360"/>
      </w:pPr>
      <w:rPr>
        <w:rFonts w:hint="default"/>
        <w:lang w:val="en-US" w:eastAsia="en-US" w:bidi="ar-SA"/>
      </w:rPr>
    </w:lvl>
  </w:abstractNum>
  <w:abstractNum w:abstractNumId="7" w15:restartNumberingAfterBreak="0">
    <w:nsid w:val="5E1F038B"/>
    <w:multiLevelType w:val="hybridMultilevel"/>
    <w:tmpl w:val="21820150"/>
    <w:lvl w:ilvl="0" w:tplc="EE12B174">
      <w:start w:val="1"/>
      <w:numFmt w:val="bullet"/>
      <w:lvlText w:val="-"/>
      <w:lvlJc w:val="left"/>
      <w:pPr>
        <w:ind w:left="720" w:hanging="360"/>
      </w:pPr>
      <w:rPr>
        <w:rFonts w:ascii="Trebuchet MS" w:eastAsia="Trebuchet MS"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5C1EF6"/>
    <w:multiLevelType w:val="multilevel"/>
    <w:tmpl w:val="1A3CEB06"/>
    <w:lvl w:ilvl="0">
      <w:start w:val="1"/>
      <w:numFmt w:val="decimal"/>
      <w:lvlText w:val="%1."/>
      <w:lvlJc w:val="left"/>
      <w:pPr>
        <w:ind w:left="535" w:hanging="380"/>
        <w:jc w:val="left"/>
      </w:pPr>
      <w:rPr>
        <w:rFonts w:ascii="Trebuchet MS" w:eastAsia="Trebuchet MS" w:hAnsi="Trebuchet MS" w:cs="Trebuchet MS" w:hint="default"/>
        <w:b/>
        <w:bCs/>
        <w:i w:val="0"/>
        <w:iCs w:val="0"/>
        <w:color w:val="1F8BBF"/>
        <w:spacing w:val="0"/>
        <w:w w:val="80"/>
        <w:sz w:val="32"/>
        <w:szCs w:val="32"/>
        <w:lang w:val="en-US" w:eastAsia="en-US" w:bidi="ar-SA"/>
      </w:rPr>
    </w:lvl>
    <w:lvl w:ilvl="1">
      <w:start w:val="1"/>
      <w:numFmt w:val="decimal"/>
      <w:lvlText w:val="%1.%2"/>
      <w:lvlJc w:val="left"/>
      <w:pPr>
        <w:ind w:left="693" w:hanging="538"/>
        <w:jc w:val="left"/>
      </w:pPr>
      <w:rPr>
        <w:rFonts w:ascii="Trebuchet MS" w:eastAsia="Trebuchet MS" w:hAnsi="Trebuchet MS" w:cs="Trebuchet MS" w:hint="default"/>
        <w:b/>
        <w:bCs/>
        <w:i w:val="0"/>
        <w:iCs w:val="0"/>
        <w:color w:val="35A392"/>
        <w:spacing w:val="-2"/>
        <w:w w:val="81"/>
        <w:sz w:val="30"/>
        <w:szCs w:val="30"/>
        <w:lang w:val="en-US" w:eastAsia="en-US" w:bidi="ar-SA"/>
      </w:rPr>
    </w:lvl>
    <w:lvl w:ilvl="2">
      <w:start w:val="1"/>
      <w:numFmt w:val="decimal"/>
      <w:lvlText w:val="%1.%2.%3"/>
      <w:lvlJc w:val="left"/>
      <w:pPr>
        <w:ind w:left="895" w:hanging="740"/>
        <w:jc w:val="left"/>
      </w:pPr>
      <w:rPr>
        <w:rFonts w:ascii="Trebuchet MS" w:eastAsia="Trebuchet MS" w:hAnsi="Trebuchet MS" w:cs="Trebuchet MS" w:hint="default"/>
        <w:b/>
        <w:bCs/>
        <w:i w:val="0"/>
        <w:iCs w:val="0"/>
        <w:color w:val="0E597B"/>
        <w:spacing w:val="-3"/>
        <w:w w:val="80"/>
        <w:sz w:val="28"/>
        <w:szCs w:val="28"/>
        <w:lang w:val="en-US" w:eastAsia="en-US" w:bidi="ar-SA"/>
      </w:rPr>
    </w:lvl>
    <w:lvl w:ilvl="3">
      <w:start w:val="1"/>
      <w:numFmt w:val="upperLetter"/>
      <w:lvlText w:val="%4."/>
      <w:lvlJc w:val="left"/>
      <w:pPr>
        <w:ind w:left="876" w:hanging="360"/>
        <w:jc w:val="left"/>
      </w:pPr>
      <w:rPr>
        <w:rFonts w:ascii="Trebuchet MS" w:eastAsia="Trebuchet MS" w:hAnsi="Trebuchet MS" w:cs="Trebuchet MS" w:hint="default"/>
        <w:b w:val="0"/>
        <w:bCs w:val="0"/>
        <w:i w:val="0"/>
        <w:iCs w:val="0"/>
        <w:spacing w:val="-1"/>
        <w:w w:val="75"/>
        <w:sz w:val="24"/>
        <w:szCs w:val="24"/>
        <w:lang w:val="en-US" w:eastAsia="en-US" w:bidi="ar-SA"/>
      </w:rPr>
    </w:lvl>
    <w:lvl w:ilvl="4">
      <w:numFmt w:val="bullet"/>
      <w:lvlText w:val="•"/>
      <w:lvlJc w:val="left"/>
      <w:pPr>
        <w:ind w:left="900" w:hanging="360"/>
      </w:pPr>
      <w:rPr>
        <w:rFonts w:hint="default"/>
        <w:lang w:val="en-US" w:eastAsia="en-US" w:bidi="ar-SA"/>
      </w:rPr>
    </w:lvl>
    <w:lvl w:ilvl="5">
      <w:numFmt w:val="bullet"/>
      <w:lvlText w:val="•"/>
      <w:lvlJc w:val="left"/>
      <w:pPr>
        <w:ind w:left="2403" w:hanging="360"/>
      </w:pPr>
      <w:rPr>
        <w:rFonts w:hint="default"/>
        <w:lang w:val="en-US" w:eastAsia="en-US" w:bidi="ar-SA"/>
      </w:rPr>
    </w:lvl>
    <w:lvl w:ilvl="6">
      <w:numFmt w:val="bullet"/>
      <w:lvlText w:val="•"/>
      <w:lvlJc w:val="left"/>
      <w:pPr>
        <w:ind w:left="3906" w:hanging="360"/>
      </w:pPr>
      <w:rPr>
        <w:rFonts w:hint="default"/>
        <w:lang w:val="en-US" w:eastAsia="en-US" w:bidi="ar-SA"/>
      </w:rPr>
    </w:lvl>
    <w:lvl w:ilvl="7">
      <w:numFmt w:val="bullet"/>
      <w:lvlText w:val="•"/>
      <w:lvlJc w:val="left"/>
      <w:pPr>
        <w:ind w:left="5410" w:hanging="360"/>
      </w:pPr>
      <w:rPr>
        <w:rFonts w:hint="default"/>
        <w:lang w:val="en-US" w:eastAsia="en-US" w:bidi="ar-SA"/>
      </w:rPr>
    </w:lvl>
    <w:lvl w:ilvl="8">
      <w:numFmt w:val="bullet"/>
      <w:lvlText w:val="•"/>
      <w:lvlJc w:val="left"/>
      <w:pPr>
        <w:ind w:left="6913" w:hanging="360"/>
      </w:pPr>
      <w:rPr>
        <w:rFonts w:hint="default"/>
        <w:lang w:val="en-US" w:eastAsia="en-US" w:bidi="ar-SA"/>
      </w:rPr>
    </w:lvl>
  </w:abstractNum>
  <w:num w:numId="1">
    <w:abstractNumId w:val="2"/>
  </w:num>
  <w:num w:numId="2">
    <w:abstractNumId w:val="3"/>
  </w:num>
  <w:num w:numId="3">
    <w:abstractNumId w:val="5"/>
  </w:num>
  <w:num w:numId="4">
    <w:abstractNumId w:val="1"/>
  </w:num>
  <w:num w:numId="5">
    <w:abstractNumId w:val="0"/>
  </w:num>
  <w:num w:numId="6">
    <w:abstractNumId w:val="4"/>
  </w:num>
  <w:num w:numId="7">
    <w:abstractNumId w:val="6"/>
  </w:num>
  <w:num w:numId="8">
    <w:abstractNumId w:val="8"/>
  </w:num>
  <w:num w:numId="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lley Jiang">
    <w15:presenceInfo w15:providerId="AD" w15:userId="S::sjiang@airquality.org::f2d6a956-63ca-41fb-8716-4de8314e57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drawingGridHorizontalSpacing w:val="110"/>
  <w:displayHorizontalDrawingGridEvery w:val="2"/>
  <w:characterSpacingControl w:val="doNotCompress"/>
  <w:hdrShapeDefaults>
    <o:shapedefaults v:ext="edit" spidmax="2101"/>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41784"/>
    <w:rsid w:val="00025872"/>
    <w:rsid w:val="00043930"/>
    <w:rsid w:val="00122B1A"/>
    <w:rsid w:val="00172B08"/>
    <w:rsid w:val="00206AF5"/>
    <w:rsid w:val="002204D3"/>
    <w:rsid w:val="002B1B2E"/>
    <w:rsid w:val="002B516F"/>
    <w:rsid w:val="003E0159"/>
    <w:rsid w:val="0045015B"/>
    <w:rsid w:val="004518AF"/>
    <w:rsid w:val="00452B05"/>
    <w:rsid w:val="00476F7F"/>
    <w:rsid w:val="004C7BD4"/>
    <w:rsid w:val="00516E35"/>
    <w:rsid w:val="00536E10"/>
    <w:rsid w:val="00583F92"/>
    <w:rsid w:val="005E2396"/>
    <w:rsid w:val="00601454"/>
    <w:rsid w:val="00753F2E"/>
    <w:rsid w:val="00847BDA"/>
    <w:rsid w:val="008E4047"/>
    <w:rsid w:val="00901292"/>
    <w:rsid w:val="009219BF"/>
    <w:rsid w:val="00947520"/>
    <w:rsid w:val="009F0EF1"/>
    <w:rsid w:val="00A258FD"/>
    <w:rsid w:val="00BD4DB3"/>
    <w:rsid w:val="00C043E8"/>
    <w:rsid w:val="00C41784"/>
    <w:rsid w:val="00C575D5"/>
    <w:rsid w:val="00CA4E03"/>
    <w:rsid w:val="00D5236F"/>
    <w:rsid w:val="00D65EB7"/>
    <w:rsid w:val="00E95DD2"/>
    <w:rsid w:val="00EA7A46"/>
    <w:rsid w:val="00F634E7"/>
    <w:rsid w:val="00F84049"/>
    <w:rsid w:val="00FC1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1"/>
    <o:shapelayout v:ext="edit">
      <o:idmap v:ext="edit" data="2"/>
    </o:shapelayout>
  </w:shapeDefaults>
  <w:decimalSymbol w:val="."/>
  <w:listSeparator w:val=","/>
  <w14:docId w14:val="406C3F9F"/>
  <w15:docId w15:val="{3897370F-1E5B-42CD-9F24-70B1388F8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rPr>
  </w:style>
  <w:style w:type="paragraph" w:styleId="Heading1">
    <w:name w:val="heading 1"/>
    <w:basedOn w:val="Normal"/>
    <w:uiPriority w:val="9"/>
    <w:qFormat/>
    <w:pPr>
      <w:spacing w:before="97"/>
      <w:ind w:left="516" w:hanging="361"/>
      <w:outlineLvl w:val="0"/>
    </w:pPr>
    <w:rPr>
      <w:b/>
      <w:bCs/>
      <w:sz w:val="32"/>
      <w:szCs w:val="32"/>
    </w:rPr>
  </w:style>
  <w:style w:type="paragraph" w:styleId="Heading2">
    <w:name w:val="heading 2"/>
    <w:basedOn w:val="Normal"/>
    <w:uiPriority w:val="9"/>
    <w:unhideWhenUsed/>
    <w:qFormat/>
    <w:pPr>
      <w:spacing w:before="92"/>
      <w:ind w:left="155"/>
      <w:outlineLvl w:val="1"/>
    </w:pPr>
    <w:rPr>
      <w:b/>
      <w:bCs/>
      <w:sz w:val="30"/>
      <w:szCs w:val="30"/>
    </w:rPr>
  </w:style>
  <w:style w:type="paragraph" w:styleId="Heading3">
    <w:name w:val="heading 3"/>
    <w:basedOn w:val="Normal"/>
    <w:uiPriority w:val="9"/>
    <w:unhideWhenUsed/>
    <w:qFormat/>
    <w:pPr>
      <w:spacing w:before="96"/>
      <w:ind w:left="895" w:hanging="741"/>
      <w:outlineLvl w:val="2"/>
    </w:pPr>
    <w:rPr>
      <w:b/>
      <w:bCs/>
      <w:sz w:val="28"/>
      <w:szCs w:val="28"/>
    </w:rPr>
  </w:style>
  <w:style w:type="paragraph" w:styleId="Heading4">
    <w:name w:val="heading 4"/>
    <w:basedOn w:val="Normal"/>
    <w:uiPriority w:val="9"/>
    <w:unhideWhenUsed/>
    <w:qFormat/>
    <w:pPr>
      <w:spacing w:before="115"/>
      <w:ind w:left="105"/>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244"/>
      <w:ind w:left="1500" w:right="1279" w:firstLine="2001"/>
    </w:pPr>
    <w:rPr>
      <w:rFonts w:ascii="Calibri" w:eastAsia="Calibri" w:hAnsi="Calibri" w:cs="Calibri"/>
      <w:sz w:val="48"/>
      <w:szCs w:val="48"/>
    </w:rPr>
  </w:style>
  <w:style w:type="paragraph" w:styleId="ListParagraph">
    <w:name w:val="List Paragraph"/>
    <w:basedOn w:val="Normal"/>
    <w:uiPriority w:val="1"/>
    <w:qFormat/>
    <w:pPr>
      <w:ind w:left="876"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FC1701"/>
    <w:rPr>
      <w:sz w:val="16"/>
      <w:szCs w:val="16"/>
    </w:rPr>
  </w:style>
  <w:style w:type="paragraph" w:styleId="CommentText">
    <w:name w:val="annotation text"/>
    <w:basedOn w:val="Normal"/>
    <w:link w:val="CommentTextChar"/>
    <w:uiPriority w:val="99"/>
    <w:semiHidden/>
    <w:unhideWhenUsed/>
    <w:rsid w:val="00FC1701"/>
    <w:rPr>
      <w:sz w:val="20"/>
      <w:szCs w:val="20"/>
    </w:rPr>
  </w:style>
  <w:style w:type="character" w:customStyle="1" w:styleId="CommentTextChar">
    <w:name w:val="Comment Text Char"/>
    <w:basedOn w:val="DefaultParagraphFont"/>
    <w:link w:val="CommentText"/>
    <w:uiPriority w:val="99"/>
    <w:semiHidden/>
    <w:rsid w:val="00FC1701"/>
    <w:rPr>
      <w:rFonts w:ascii="Trebuchet MS" w:eastAsia="Trebuchet MS" w:hAnsi="Trebuchet MS" w:cs="Trebuchet MS"/>
      <w:sz w:val="20"/>
      <w:szCs w:val="20"/>
    </w:rPr>
  </w:style>
  <w:style w:type="paragraph" w:styleId="CommentSubject">
    <w:name w:val="annotation subject"/>
    <w:basedOn w:val="CommentText"/>
    <w:next w:val="CommentText"/>
    <w:link w:val="CommentSubjectChar"/>
    <w:uiPriority w:val="99"/>
    <w:semiHidden/>
    <w:unhideWhenUsed/>
    <w:rsid w:val="00FC1701"/>
    <w:rPr>
      <w:b/>
      <w:bCs/>
    </w:rPr>
  </w:style>
  <w:style w:type="character" w:customStyle="1" w:styleId="CommentSubjectChar">
    <w:name w:val="Comment Subject Char"/>
    <w:basedOn w:val="CommentTextChar"/>
    <w:link w:val="CommentSubject"/>
    <w:uiPriority w:val="99"/>
    <w:semiHidden/>
    <w:rsid w:val="00FC1701"/>
    <w:rPr>
      <w:rFonts w:ascii="Trebuchet MS" w:eastAsia="Trebuchet MS" w:hAnsi="Trebuchet MS" w:cs="Trebuchet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bts.gov/product/transportation-economic-trends" TargetMode="External"/><Relationship Id="rId21" Type="http://schemas.openxmlformats.org/officeDocument/2006/relationships/hyperlink" Target="https://www.nytimes.com/2019/03/25/opinion/california-home-prices-climate.html" TargetMode="External"/><Relationship Id="rId42" Type="http://schemas.openxmlformats.org/officeDocument/2006/relationships/hyperlink" Target="https://dot.ca.gov/-/media/dot-media/programs/transportation-planning/documents/ctp-2050-v3-a11y.pdf" TargetMode="External"/><Relationship Id="rId47" Type="http://schemas.openxmlformats.org/officeDocument/2006/relationships/hyperlink" Target="https://calsta.ca.gov/-/media/calsta-media/documents/capti-july-2021-a11y.pdf" TargetMode="External"/><Relationship Id="rId63" Type="http://schemas.openxmlformats.org/officeDocument/2006/relationships/hyperlink" Target="https://www.i-sustain.com/i-impact" TargetMode="External"/><Relationship Id="rId68" Type="http://schemas.openxmlformats.org/officeDocument/2006/relationships/hyperlink" Target="https://www.cargroup.org/wp-content/uploads/2017/03/Planning-for-Connected-and-Automated-Vehicles-Report.pdf" TargetMode="External"/><Relationship Id="rId84" Type="http://schemas.openxmlformats.org/officeDocument/2006/relationships/hyperlink" Target="https://www.hcd.ca.gov/docs/statewide-housing-plan.pdf" TargetMode="External"/><Relationship Id="rId89" Type="http://schemas.openxmlformats.org/officeDocument/2006/relationships/hyperlink" Target="https://www.hcd.ca.gov/transit-oriented-development" TargetMode="External"/><Relationship Id="rId16" Type="http://schemas.openxmlformats.org/officeDocument/2006/relationships/hyperlink" Target="https://ternercenter.berkeley.edu/research-and-policy/right-type-right-place/" TargetMode="External"/><Relationship Id="rId11" Type="http://schemas.microsoft.com/office/2016/09/relationships/commentsIds" Target="commentsIds.xml"/><Relationship Id="rId32" Type="http://schemas.openxmlformats.org/officeDocument/2006/relationships/hyperlink" Target="https://trid.trb.org/view/1685041" TargetMode="External"/><Relationship Id="rId37" Type="http://schemas.openxmlformats.org/officeDocument/2006/relationships/hyperlink" Target="https://www.ppic.org/publication/ppic-statewide-survey-californians-and-the-environment-july-2019/" TargetMode="External"/><Relationship Id="rId53" Type="http://schemas.openxmlformats.org/officeDocument/2006/relationships/header" Target="header2.xml"/><Relationship Id="rId58" Type="http://schemas.openxmlformats.org/officeDocument/2006/relationships/hyperlink" Target="https://dot.ca.gov/programs/rail-and-mass-transportation/california-state-rail-plan" TargetMode="External"/><Relationship Id="rId74" Type="http://schemas.openxmlformats.org/officeDocument/2006/relationships/hyperlink" Target="https://escholarship.org/uc/item/3np3p2t0" TargetMode="External"/><Relationship Id="rId79" Type="http://schemas.openxmlformats.org/officeDocument/2006/relationships/hyperlink" Target="https://ww2.arb.ca.gov/sites/default/files/2021-12/2020_Mobile_Source_Strategy.pdf" TargetMode="External"/><Relationship Id="rId5" Type="http://schemas.openxmlformats.org/officeDocument/2006/relationships/footnotes" Target="footnotes.xml"/><Relationship Id="rId90" Type="http://schemas.openxmlformats.org/officeDocument/2006/relationships/hyperlink" Target="https://www.hcd.ca.gov/transit-oriented-development" TargetMode="External"/><Relationship Id="rId22" Type="http://schemas.openxmlformats.org/officeDocument/2006/relationships/hyperlink" Target="https://www.nytimes.com/2019/03/25/opinion/california-home-prices-climate.html" TargetMode="External"/><Relationship Id="rId27" Type="http://schemas.openxmlformats.org/officeDocument/2006/relationships/hyperlink" Target="https://www.bts.gov/product/transportation-economic-trends" TargetMode="External"/><Relationship Id="rId43" Type="http://schemas.openxmlformats.org/officeDocument/2006/relationships/hyperlink" Target="https://escholarship.org/uc/item/3np3p2t0" TargetMode="External"/><Relationship Id="rId48" Type="http://schemas.openxmlformats.org/officeDocument/2006/relationships/hyperlink" Target="https://dot.ca.gov/-/media/dot-media/programs/transportation-planning/documents/sb-743/2020-09-10-1st-edition-taf-fnl-a11y.pdf" TargetMode="External"/><Relationship Id="rId64" Type="http://schemas.openxmlformats.org/officeDocument/2006/relationships/hyperlink" Target="https://nacto.org/publication/transit-street-design-guide/introduction/why/designing-move-people/" TargetMode="External"/><Relationship Id="rId69" Type="http://schemas.openxmlformats.org/officeDocument/2006/relationships/hyperlink" Target="https://www.cargroup.org/wp-content/uploads/2017/03/Planning-for-Connected-and-Automated-Vehicles-Report.pdf" TargetMode="External"/><Relationship Id="rId8" Type="http://schemas.openxmlformats.org/officeDocument/2006/relationships/footer" Target="footer1.xml"/><Relationship Id="rId51" Type="http://schemas.openxmlformats.org/officeDocument/2006/relationships/hyperlink" Target="https://ww2.arb.ca.gov/sites/default/files/2020-06/Impact_of_Highway_Capacity_and_Induced_Travel_on_Passenger_Vehicle_Use_and_Greenhouse_Gas_Emissions_Policy_Brief.pdf" TargetMode="External"/><Relationship Id="rId72" Type="http://schemas.openxmlformats.org/officeDocument/2006/relationships/hyperlink" Target="https://www.calitp.org/" TargetMode="External"/><Relationship Id="rId80" Type="http://schemas.openxmlformats.org/officeDocument/2006/relationships/hyperlink" Target="https://www.bloomberg.com/news/articles/2016-01-27/where-urban-sprawl-makes-it-tougher-for-the-poor-to-rise-up-the-social-and-economic-ranks" TargetMode="External"/><Relationship Id="rId85" Type="http://schemas.openxmlformats.org/officeDocument/2006/relationships/hyperlink" Target="https://leginfo.legislature.ca.gov/faces/codes_displaySection.xhtml?lawCode=GOV&amp;sectionNum=65041.1" TargetMode="External"/><Relationship Id="rId93" Type="http://schemas.microsoft.com/office/2011/relationships/people" Target="people.xml"/><Relationship Id="rId3"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hyperlink" Target="https://www.tandfonline.com/doi/abs/10.1080/10511482.2008.9521624" TargetMode="External"/><Relationship Id="rId25" Type="http://schemas.openxmlformats.org/officeDocument/2006/relationships/hyperlink" Target="https://cnt.org/tools/housing-and-transportation-affordability-index" TargetMode="External"/><Relationship Id="rId33" Type="http://schemas.openxmlformats.org/officeDocument/2006/relationships/hyperlink" Target="https://mobility.tamu.edu/umr/report/" TargetMode="External"/><Relationship Id="rId38" Type="http://schemas.openxmlformats.org/officeDocument/2006/relationships/hyperlink" Target="https://www.ppic.org/publication/ppic-statewide-survey-californians-and-the-environment-july-2020/" TargetMode="External"/><Relationship Id="rId46" Type="http://schemas.openxmlformats.org/officeDocument/2006/relationships/hyperlink" Target="https://escholarship.org/uc/item/7p8096mh" TargetMode="External"/><Relationship Id="rId59" Type="http://schemas.openxmlformats.org/officeDocument/2006/relationships/header" Target="header3.xml"/><Relationship Id="rId67" Type="http://schemas.openxmlformats.org/officeDocument/2006/relationships/hyperlink" Target="https://dot.ca.gov/-/media/dot-media/programs/transportation-planning/documents/ctp-2050-v3-a11y.pdf" TargetMode="External"/><Relationship Id="rId20" Type="http://schemas.openxmlformats.org/officeDocument/2006/relationships/hyperlink" Target="https://ww2.arb.ca.gov/sites/default/files/2021-12/2020_Mobile_Source_Strategy.pdf" TargetMode="External"/><Relationship Id="rId41" Type="http://schemas.openxmlformats.org/officeDocument/2006/relationships/hyperlink" Target="https://ww2.arb.ca.gov/sites/default/files/2018-11/Final2018Report_SB150_112618_02_Report.pdf" TargetMode="External"/><Relationship Id="rId54" Type="http://schemas.openxmlformats.org/officeDocument/2006/relationships/footer" Target="footer2.xml"/><Relationship Id="rId62" Type="http://schemas.openxmlformats.org/officeDocument/2006/relationships/hyperlink" Target="https://ww2.arb.ca.gov/sites/default/files/2018-11/Final2018Report_SB150_112618_02_Report.pdf" TargetMode="External"/><Relationship Id="rId70" Type="http://schemas.openxmlformats.org/officeDocument/2006/relationships/hyperlink" Target="https://dot.ca.gov/-/media/dot-media/programs/transportation-planning/documents/ctp-2050-v3-a11y.pdf" TargetMode="External"/><Relationship Id="rId75" Type="http://schemas.openxmlformats.org/officeDocument/2006/relationships/hyperlink" Target="https://dot.ca.gov/-/media/dot-media/programs/transportation-planning/documents/ctp-2050-v3-a11y.pdf" TargetMode="External"/><Relationship Id="rId83" Type="http://schemas.openxmlformats.org/officeDocument/2006/relationships/hyperlink" Target="https://www.hcd.ca.gov/docs/statewide-housing-plan.pdf" TargetMode="External"/><Relationship Id="rId88" Type="http://schemas.openxmlformats.org/officeDocument/2006/relationships/hyperlink" Target="https://hcd.ca.gov/regional-early-action-planning" TargetMode="External"/><Relationship Id="rId91" Type="http://schemas.openxmlformats.org/officeDocument/2006/relationships/hyperlink" Target="https://leginfo.legislature.ca.gov/faces/codes_displaySection.xhtml?lawCode=GOV&amp;sectionNum=65041.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1.jpeg"/><Relationship Id="rId23" Type="http://schemas.openxmlformats.org/officeDocument/2006/relationships/hyperlink" Target="https://www.tandfonline.com/doi/full/10.1080/01944363.2015.1111163" TargetMode="External"/><Relationship Id="rId28" Type="http://schemas.openxmlformats.org/officeDocument/2006/relationships/hyperlink" Target="https://www.sciencedirect.com/science/article/pii/S0967070X12000145" TargetMode="External"/><Relationship Id="rId36" Type="http://schemas.openxmlformats.org/officeDocument/2006/relationships/hyperlink" Target="https://www.ppic.org/publication/ppic-statewide-survey-californians-and-the-environment-july-2019/" TargetMode="External"/><Relationship Id="rId49" Type="http://schemas.openxmlformats.org/officeDocument/2006/relationships/hyperlink" Target="https://dot.ca.gov/-/media/dot-media/programs/transportation-planning/documents/sb-743/2020-09-10-1st-edition-taf-fnl-a11y.pdf" TargetMode="External"/><Relationship Id="rId57" Type="http://schemas.openxmlformats.org/officeDocument/2006/relationships/hyperlink" Target="https://dot.ca.gov/-/media/dot-media/programs/transportation-planning/documents/ctp-2050-v3-a11y.pdf" TargetMode="External"/><Relationship Id="rId10" Type="http://schemas.microsoft.com/office/2011/relationships/commentsExtended" Target="commentsExtended.xml"/><Relationship Id="rId31" Type="http://schemas.openxmlformats.org/officeDocument/2006/relationships/hyperlink" Target="https://energyinnovation.org/wp-content/uploads/2015/11/Moving-California-Forward-Full-Report.pdf" TargetMode="External"/><Relationship Id="rId44" Type="http://schemas.openxmlformats.org/officeDocument/2006/relationships/hyperlink" Target="https://ww2.arb.ca.gov/sites/default/files/2018-11/Final2018Report_SB150_112618_02_Report.pdf" TargetMode="External"/><Relationship Id="rId52" Type="http://schemas.openxmlformats.org/officeDocument/2006/relationships/hyperlink" Target="https://ww2.arb.ca.gov/sites/default/files/2020-06/Impact_of_Highway_Capacity_and_Induced_Travel_on_Passenger_Vehicle_Use_and_Greenhouse_Gas_Emissions_Policy_Brief.pdf" TargetMode="External"/><Relationship Id="rId60" Type="http://schemas.openxmlformats.org/officeDocument/2006/relationships/footer" Target="footer3.xml"/><Relationship Id="rId65" Type="http://schemas.openxmlformats.org/officeDocument/2006/relationships/hyperlink" Target="https://escholarship.org/uc/item/3np3p2t0" TargetMode="External"/><Relationship Id="rId73" Type="http://schemas.openxmlformats.org/officeDocument/2006/relationships/hyperlink" Target="https://leginfo.legislature.ca.gov/faces/codes_displaySection.xhtml?lawCode=GOV&amp;sectionNum=65041.1" TargetMode="External"/><Relationship Id="rId78" Type="http://schemas.openxmlformats.org/officeDocument/2006/relationships/hyperlink" Target="https://storymaps.arcgis.com/stories/f167b251809c43778a2f9f040f43d2f5" TargetMode="External"/><Relationship Id="rId81" Type="http://schemas.openxmlformats.org/officeDocument/2006/relationships/hyperlink" Target="https://www.bloomberg.com/news/articles/2016-01-27/where-urban-sprawl-makes-it-tougher-for-the-poor-to-rise-up-the-social-and-economic-ranks" TargetMode="External"/><Relationship Id="rId86" Type="http://schemas.openxmlformats.org/officeDocument/2006/relationships/hyperlink" Target="https://www.hcd.ca.gov/about/mission.shtml"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mments" Target="comments.xml"/><Relationship Id="rId13" Type="http://schemas.openxmlformats.org/officeDocument/2006/relationships/hyperlink" Target="https://ww2.arb.ca.gov/sites/default/files/2018-11/Final2018Report_SB150_112618_02_Report.pdf" TargetMode="External"/><Relationship Id="rId18" Type="http://schemas.openxmlformats.org/officeDocument/2006/relationships/hyperlink" Target="https://archive.epa.gov/epa/sites/production/files/2014-07/documents/mbd-epa-infrastructure.pdf" TargetMode="External"/><Relationship Id="rId39" Type="http://schemas.openxmlformats.org/officeDocument/2006/relationships/hyperlink" Target="https://www.ppic.org/publication/ppic-statewide-survey-californians-and-the-environment-july-2020/" TargetMode="External"/><Relationship Id="rId34" Type="http://schemas.openxmlformats.org/officeDocument/2006/relationships/hyperlink" Target="https://transweb.sjsu.edu/research/1947-Survey-Silicon-Valley-Cycling" TargetMode="External"/><Relationship Id="rId50" Type="http://schemas.openxmlformats.org/officeDocument/2006/relationships/hyperlink" Target="https://ww2.arb.ca.gov/sites/default/files/2020-06/Impact_of_Highway_Capacity_and_Induced_Travel_on_Passenger_Vehicle_Use_and_Greenhouse_Gas_Emissions_Policy_Brief.pdf" TargetMode="External"/><Relationship Id="rId55" Type="http://schemas.openxmlformats.org/officeDocument/2006/relationships/hyperlink" Target="https://calsta.ca.gov/-/media/calsta-media/documents/capti-july-2021-a11y.pdf" TargetMode="External"/><Relationship Id="rId76" Type="http://schemas.openxmlformats.org/officeDocument/2006/relationships/hyperlink" Target="https://ww2.arb.ca.gov/sites/default/files/2018-11/Final2018Report_SB150_112618_02_Report.pdf" TargetMode="External"/><Relationship Id="rId7" Type="http://schemas.openxmlformats.org/officeDocument/2006/relationships/header" Target="header1.xml"/><Relationship Id="rId71" Type="http://schemas.openxmlformats.org/officeDocument/2006/relationships/hyperlink" Target="https://ww2.arb.ca.gov/our-work/programs/clean-miles-standard" TargetMode="External"/><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www.fhwa.dot.gov/policyinformation/statistics/2015/sf12.cfm" TargetMode="External"/><Relationship Id="rId24" Type="http://schemas.openxmlformats.org/officeDocument/2006/relationships/hyperlink" Target="https://www.sciencedirect.com/science/article/pii/S016920461500242X" TargetMode="External"/><Relationship Id="rId40" Type="http://schemas.openxmlformats.org/officeDocument/2006/relationships/hyperlink" Target="https://ww2.arb.ca.gov/sites/default/files/2018-11/Final2018Report_SB150_112618_02_Report.pdf" TargetMode="External"/><Relationship Id="rId45" Type="http://schemas.openxmlformats.org/officeDocument/2006/relationships/hyperlink" Target="https://ww2.arb.ca.gov/sites/default/files/2018-11/Final2018Report_SB150_112618_02_Report.pdf" TargetMode="External"/><Relationship Id="rId66" Type="http://schemas.openxmlformats.org/officeDocument/2006/relationships/hyperlink" Target="https://dot.ca.gov/-/media/dot-media/programs/transportation-planning/documents/ctp-2050-v3-a11y.pdf" TargetMode="External"/><Relationship Id="rId87" Type="http://schemas.openxmlformats.org/officeDocument/2006/relationships/hyperlink" Target="https://www.hcd.ca.gov/infill-infrastructure-grant" TargetMode="External"/><Relationship Id="rId61" Type="http://schemas.openxmlformats.org/officeDocument/2006/relationships/hyperlink" Target="https://ww2.arb.ca.gov/sites/default/files/2018-11/Final2018Report_SB150_112618_02_Report.pdf" TargetMode="External"/><Relationship Id="rId82" Type="http://schemas.openxmlformats.org/officeDocument/2006/relationships/hyperlink" Target="https://www.hcd.ca.gov/docs/statewide-housing-plan.pdf" TargetMode="External"/><Relationship Id="rId19" Type="http://schemas.openxmlformats.org/officeDocument/2006/relationships/hyperlink" Target="https://ww2.arb.ca.gov/sites/default/files/2021-12/2020_Mobile_Source_Strategy.pdf" TargetMode="External"/><Relationship Id="rId14" Type="http://schemas.openxmlformats.org/officeDocument/2006/relationships/hyperlink" Target="https://ww2.arb.ca.gov/sites/default/files/2018-11/Final2018Report_SB150_112618_02_Report.pdf" TargetMode="External"/><Relationship Id="rId30" Type="http://schemas.openxmlformats.org/officeDocument/2006/relationships/hyperlink" Target="https://www.ncbi.nlm.nih.gov/pmc/articles/PMC1448006/" TargetMode="External"/><Relationship Id="rId35" Type="http://schemas.openxmlformats.org/officeDocument/2006/relationships/hyperlink" Target="https://transweb.sjsu.edu/research/1947-Survey-Silicon-Valley-Cycling" TargetMode="External"/><Relationship Id="rId56" Type="http://schemas.openxmlformats.org/officeDocument/2006/relationships/hyperlink" Target="https://dot.ca.gov/programs/rail-and-mass-transportation/california-state-rail-plan" TargetMode="External"/><Relationship Id="rId77" Type="http://schemas.openxmlformats.org/officeDocument/2006/relationships/hyperlink" Target="https://ww2.arb.ca.gov/sites/default/files/2018-11/Final2018Report_SB150_112618_02_Report.pdf"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dot.ca.gov/-/media/dot-media/programs/transportation-planning/documents/ctp-2050-v3-a11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32</Pages>
  <Words>13594</Words>
  <Characters>77491</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Appendix E - Sustainable and Equitable Communities</vt:lpstr>
    </vt:vector>
  </TitlesOfParts>
  <Company>SMAQMD</Company>
  <LinksUpToDate>false</LinksUpToDate>
  <CharactersWithSpaces>90904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E - Sustainable and Equitable Communities</dc:title>
  <dc:creator>CARB-STCD</dc:creator>
  <cp:lastModifiedBy>Shelley Jiang</cp:lastModifiedBy>
  <cp:revision>14</cp:revision>
  <dcterms:created xsi:type="dcterms:W3CDTF">2022-06-20T20:13:00Z</dcterms:created>
  <dcterms:modified xsi:type="dcterms:W3CDTF">2022-06-20T22:29:00Z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2022-05-09T00:00:00Z</vt:filetime>
  </property>
  <property fmtid="{D5CDD505-2E9C-101B-9397-08002B2CF9AE}" pid="3" name="Creator">
    <vt:lpwstr>CommonLook Office-2.1.3.35</vt:lpwstr>
  </property>
  <property fmtid="{D5CDD505-2E9C-101B-9397-08002B2CF9AE}" pid="4" name="LastSaved">
    <vt:filetime>2022-06-18T00:00:00Z</vt:filetime>
  </property>
  <property fmtid="{D5CDD505-2E9C-101B-9397-08002B2CF9AE}" pid="5" name="NCCL_App">
    <vt:lpwstr>Office</vt:lpwstr>
  </property>
  <property fmtid="{D5CDD505-2E9C-101B-9397-08002B2CF9AE}" pid="6" name="NCCL_Standard">
    <vt:lpwstr>Section 508; WCAG 2.0 AA; PDF/UA</vt:lpwstr>
  </property>
  <property fmtid="{D5CDD505-2E9C-101B-9397-08002B2CF9AE}" pid="7" name="NCCL_Status">
    <vt:lpwstr>Passed</vt:lpwstr>
  </property>
  <property fmtid="{D5CDD505-2E9C-101B-9397-08002B2CF9AE}" pid="8" name="Producer">
    <vt:lpwstr>iTextSharp 4.0.3 (based on iText 2.0.2)</vt:lpwstr>
  </property>
  <property fmtid="{D5CDD505-2E9C-101B-9397-08002B2CF9AE}" pid="9" name="part">
    <vt:lpwstr>1</vt:lpwstr>
  </property>
</Properties>
</file>