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AAF38" w14:textId="0A6138D6" w:rsidR="00FE279F" w:rsidRPr="00FE279F" w:rsidRDefault="00FE279F" w:rsidP="00EE6A79">
      <w:pPr>
        <w:jc w:val="center"/>
        <w:rPr>
          <w:rFonts w:eastAsiaTheme="minorEastAsia" w:cs="Arial"/>
          <w:b/>
          <w:caps/>
          <w:color w:val="000000"/>
          <w:sz w:val="56"/>
          <w:szCs w:val="20"/>
          <w:u w:color="000000"/>
        </w:rPr>
      </w:pPr>
      <w:r w:rsidRPr="00FE279F">
        <w:rPr>
          <w:rFonts w:eastAsiaTheme="minorEastAsia" w:cs="Arial"/>
          <w:b/>
          <w:caps/>
          <w:color w:val="000000"/>
          <w:sz w:val="56"/>
          <w:szCs w:val="20"/>
          <w:u w:color="000000"/>
        </w:rPr>
        <w:t>A</w:t>
      </w:r>
      <w:r w:rsidR="00EE6A79">
        <w:rPr>
          <w:rFonts w:eastAsiaTheme="minorEastAsia" w:cs="Arial"/>
          <w:b/>
          <w:caps/>
          <w:color w:val="000000"/>
          <w:sz w:val="56"/>
          <w:szCs w:val="20"/>
          <w:u w:color="000000"/>
        </w:rPr>
        <w:t>ppendix</w:t>
      </w:r>
      <w:r w:rsidRPr="00FE279F">
        <w:rPr>
          <w:rFonts w:eastAsiaTheme="minorEastAsia" w:cs="Arial"/>
          <w:b/>
          <w:caps/>
          <w:color w:val="000000"/>
          <w:sz w:val="56"/>
          <w:szCs w:val="20"/>
          <w:u w:color="000000"/>
        </w:rPr>
        <w:t xml:space="preserve"> A-1</w:t>
      </w:r>
      <w:r w:rsidR="006F4C5E">
        <w:rPr>
          <w:rFonts w:eastAsiaTheme="minorEastAsia" w:cs="Arial"/>
          <w:b/>
          <w:caps/>
          <w:color w:val="000000"/>
          <w:sz w:val="56"/>
          <w:szCs w:val="20"/>
          <w:u w:color="000000"/>
        </w:rPr>
        <w:t>.1</w:t>
      </w:r>
    </w:p>
    <w:p w14:paraId="3BD0EFC1" w14:textId="77777777" w:rsidR="00FE279F" w:rsidRPr="00FE279F" w:rsidRDefault="00FE279F" w:rsidP="00EE6A79">
      <w:pPr>
        <w:jc w:val="center"/>
        <w:rPr>
          <w:sz w:val="40"/>
          <w:szCs w:val="40"/>
        </w:rPr>
      </w:pPr>
      <w:r w:rsidRPr="00FE279F">
        <w:rPr>
          <w:sz w:val="40"/>
          <w:szCs w:val="40"/>
        </w:rPr>
        <w:t>Proposed Regulation Order</w:t>
      </w:r>
    </w:p>
    <w:p w14:paraId="69D7E6A7" w14:textId="03411DD8" w:rsidR="00C71052" w:rsidDel="00AC0E53" w:rsidRDefault="00FE279F" w:rsidP="00E13BFC">
      <w:pPr>
        <w:numPr>
          <w:ilvl w:val="1"/>
          <w:numId w:val="0"/>
        </w:numPr>
        <w:autoSpaceDE w:val="0"/>
        <w:autoSpaceDN w:val="0"/>
        <w:adjustRightInd w:val="0"/>
        <w:spacing w:after="4800"/>
        <w:jc w:val="center"/>
        <w:rPr>
          <w:del w:id="0" w:author="Ira Dassa" w:date="2024-02-10T20:44:00Z"/>
          <w:highlight w:val="yellow"/>
        </w:rPr>
      </w:pPr>
      <w:r w:rsidRPr="00FE279F">
        <w:rPr>
          <w:rFonts w:eastAsiaTheme="minorEastAsia"/>
          <w:i/>
          <w:spacing w:val="15"/>
          <w:sz w:val="40"/>
        </w:rPr>
        <w:t>Proposed Amendments to the Low Carbon Fuel Standard Regulation</w:t>
      </w:r>
      <w:ins w:id="1" w:author="Ira Dassa" w:date="2024-02-10T20:41:00Z">
        <w:r w:rsidR="008E0C38">
          <w:rPr>
            <w:rFonts w:eastAsiaTheme="minorEastAsia"/>
            <w:i/>
            <w:spacing w:val="15"/>
            <w:sz w:val="40"/>
          </w:rPr>
          <w:br/>
        </w:r>
        <w:r w:rsidR="00971288">
          <w:rPr>
            <w:highlight w:val="yellow"/>
          </w:rPr>
          <w:t>[</w:t>
        </w:r>
      </w:ins>
      <w:ins w:id="2" w:author="Ira Dassa" w:date="2024-02-10T20:42:00Z">
        <w:r w:rsidR="00D12D24">
          <w:rPr>
            <w:highlight w:val="yellow"/>
          </w:rPr>
          <w:t xml:space="preserve">Showing </w:t>
        </w:r>
      </w:ins>
      <w:ins w:id="3" w:author="Ira Dassa" w:date="2024-02-10T20:41:00Z">
        <w:r w:rsidR="00971288">
          <w:rPr>
            <w:highlight w:val="yellow"/>
          </w:rPr>
          <w:t>Twelve</w:t>
        </w:r>
      </w:ins>
      <w:ins w:id="4" w:author="Ira Dassa" w:date="2024-02-10T20:48:00Z">
        <w:r w:rsidR="002A273B">
          <w:rPr>
            <w:highlight w:val="yellow"/>
          </w:rPr>
          <w:t xml:space="preserve"> Benefit Corporation</w:t>
        </w:r>
      </w:ins>
      <w:ins w:id="5" w:author="Ira Dassa" w:date="2024-02-10T20:41:00Z">
        <w:r w:rsidR="00971288">
          <w:rPr>
            <w:highlight w:val="yellow"/>
          </w:rPr>
          <w:t xml:space="preserve">’s </w:t>
        </w:r>
      </w:ins>
      <w:ins w:id="6" w:author="Ira Dassa" w:date="2024-02-10T20:42:00Z">
        <w:r w:rsidR="00971288">
          <w:rPr>
            <w:highlight w:val="yellow"/>
          </w:rPr>
          <w:t>Proposed Insertions on pp. 21 and 149-50</w:t>
        </w:r>
      </w:ins>
      <w:ins w:id="7" w:author="Ira Dassa" w:date="2024-02-10T20:44:00Z">
        <w:r w:rsidR="00AC0E53">
          <w:rPr>
            <w:highlight w:val="yellow"/>
          </w:rPr>
          <w:t>]</w:t>
        </w:r>
      </w:ins>
    </w:p>
    <w:p w14:paraId="0C3754C4" w14:textId="586A0AB8" w:rsidR="00354D03" w:rsidRDefault="001C0BA4" w:rsidP="00AC0E53">
      <w:pPr>
        <w:numPr>
          <w:ilvl w:val="1"/>
          <w:numId w:val="0"/>
        </w:numPr>
        <w:autoSpaceDE w:val="0"/>
        <w:autoSpaceDN w:val="0"/>
        <w:adjustRightInd w:val="0"/>
        <w:spacing w:after="5040"/>
        <w:rPr>
          <w:rFonts w:eastAsia="Times New Roman" w:cs="Arial"/>
          <w:color w:val="0070C0"/>
          <w:szCs w:val="24"/>
        </w:rPr>
      </w:pPr>
      <w:r w:rsidRPr="001C0BA4">
        <w:rPr>
          <w:rFonts w:cs="Arial"/>
          <w:szCs w:val="24"/>
        </w:rPr>
        <w:t xml:space="preserve">[Note: This alternative version of the proposed amendments is provided to improve the accessibility and readability of the regulatory text. This version is not the authoritative version for this proposed rulemaking. </w:t>
      </w:r>
      <w:r w:rsidRPr="001C0BA4">
        <w:rPr>
          <w:rFonts w:cs="Arial"/>
          <w:b/>
          <w:szCs w:val="24"/>
        </w:rPr>
        <w:t>For the authoritative version that complies with Government Code section 11346.2, subdivision (a)(3), please see Appendix</w:t>
      </w:r>
      <w:r>
        <w:rPr>
          <w:rFonts w:cs="Arial"/>
          <w:b/>
          <w:szCs w:val="24"/>
        </w:rPr>
        <w:t> </w:t>
      </w:r>
      <w:r w:rsidRPr="001C0BA4">
        <w:rPr>
          <w:rFonts w:cs="Arial"/>
          <w:b/>
          <w:szCs w:val="24"/>
        </w:rPr>
        <w:t>A-1</w:t>
      </w:r>
      <w:r w:rsidRPr="001C0BA4">
        <w:rPr>
          <w:rFonts w:cs="Arial"/>
          <w:szCs w:val="24"/>
        </w:rPr>
        <w:t>. The existing, original regulatory language currently adopted into the CCR is shown as plain, clean text, while the proposed amendments subject to comment in this rulemaking are shown in tracked changes (</w:t>
      </w:r>
      <w:r w:rsidRPr="001C0BA4">
        <w:rPr>
          <w:rStyle w:val="normaltextrun"/>
          <w:rFonts w:cs="Arial"/>
          <w:szCs w:val="24"/>
          <w:u w:val="single"/>
          <w:shd w:val="clear" w:color="auto" w:fill="FFFFFF"/>
        </w:rPr>
        <w:t>underline</w:t>
      </w:r>
      <w:r w:rsidRPr="001C0BA4">
        <w:rPr>
          <w:rStyle w:val="normaltextrun"/>
          <w:rFonts w:cs="Arial"/>
          <w:szCs w:val="24"/>
          <w:shd w:val="clear" w:color="auto" w:fill="FFFFFF"/>
        </w:rPr>
        <w:t xml:space="preserve"> to indicate additions and </w:t>
      </w:r>
      <w:r w:rsidRPr="001C0BA4">
        <w:rPr>
          <w:rStyle w:val="normaltextrun"/>
          <w:rFonts w:cs="Arial"/>
          <w:strike/>
          <w:szCs w:val="24"/>
          <w:shd w:val="clear" w:color="auto" w:fill="FFFFFF"/>
        </w:rPr>
        <w:t>strikeout</w:t>
      </w:r>
      <w:r w:rsidRPr="001C0BA4">
        <w:rPr>
          <w:rStyle w:val="normaltextrun"/>
          <w:rFonts w:cs="Arial"/>
          <w:szCs w:val="24"/>
          <w:shd w:val="clear" w:color="auto" w:fill="FFFFFF"/>
        </w:rPr>
        <w:t xml:space="preserve"> to indicate deletions from the existing regulatory text</w:t>
      </w:r>
      <w:r w:rsidRPr="001C0BA4">
        <w:rPr>
          <w:rFonts w:cs="Arial"/>
          <w:szCs w:val="24"/>
        </w:rPr>
        <w:t xml:space="preserve">). </w:t>
      </w:r>
      <w:r w:rsidR="007517DB" w:rsidRPr="007517DB">
        <w:rPr>
          <w:rFonts w:cs="Arial"/>
          <w:szCs w:val="24"/>
        </w:rPr>
        <w:t xml:space="preserve">[Bracketed underline text] is placeholder text for these amendments’ approval date. Vertical lines in the left margins and text balloons in the right margins are to flag where changes are proposed (both substantive and </w:t>
      </w:r>
      <w:proofErr w:type="spellStart"/>
      <w:r w:rsidR="007517DB" w:rsidRPr="007517DB">
        <w:rPr>
          <w:rFonts w:cs="Arial"/>
          <w:szCs w:val="24"/>
        </w:rPr>
        <w:t>nonsubstantive</w:t>
      </w:r>
      <w:proofErr w:type="spellEnd"/>
      <w:r w:rsidR="007517DB" w:rsidRPr="007517DB">
        <w:rPr>
          <w:rFonts w:cs="Arial"/>
          <w:szCs w:val="24"/>
        </w:rPr>
        <w:t>) for ease of reference and are not part of the proposed amendments</w:t>
      </w:r>
      <w:r w:rsidR="00201AFF">
        <w:rPr>
          <w:rFonts w:cs="Arial"/>
          <w:szCs w:val="24"/>
        </w:rPr>
        <w:t>. Blank cells in Table 9 (section 95489) are a result of formatting in “No Markup” or “Clean” reviewing options and are not part of the proposed amendments.</w:t>
      </w:r>
      <w:r w:rsidR="007517DB" w:rsidRPr="007517DB">
        <w:rPr>
          <w:rFonts w:cs="Arial"/>
          <w:szCs w:val="24"/>
        </w:rPr>
        <w:t xml:space="preserve"> </w:t>
      </w:r>
      <w:r w:rsidRPr="001C0BA4">
        <w:rPr>
          <w:rFonts w:eastAsia="Times New Roman" w:cs="Arial"/>
          <w:color w:val="000000"/>
          <w:szCs w:val="24"/>
        </w:rPr>
        <w:t xml:space="preserve">To review this document in a clean format (no underline or strikeout to show changes), please select “Simple Markup” or “No Markup” in Microsoft Word’s Review menu, or accept all changes. You can also change the view to the original (originally proposed regulatory text prior to proposed modifications) by selecting “Original” or rejecting all tracked changes. Additionally, “Advanced Track Changes Options” will allow for further options regarding color and other markings. </w:t>
      </w:r>
      <w:hyperlink r:id="rId15" w:history="1">
        <w:r w:rsidRPr="001C0BA4">
          <w:rPr>
            <w:rFonts w:eastAsia="Times New Roman" w:cs="Arial"/>
            <w:color w:val="0000FF"/>
            <w:szCs w:val="24"/>
            <w:u w:val="single"/>
          </w:rPr>
          <w:t>Instructions on using/viewing Track Changes can be found here</w:t>
        </w:r>
      </w:hyperlink>
      <w:r w:rsidRPr="001C0BA4">
        <w:rPr>
          <w:rFonts w:cs="Arial"/>
          <w:szCs w:val="24"/>
        </w:rPr>
        <w:t>]</w:t>
      </w:r>
      <w:r w:rsidR="00354D03">
        <w:rPr>
          <w:rFonts w:eastAsia="Times New Roman" w:cs="Arial"/>
          <w:color w:val="0070C0"/>
          <w:szCs w:val="24"/>
        </w:rPr>
        <w:br w:type="page"/>
      </w:r>
    </w:p>
    <w:p w14:paraId="22E9F23F" w14:textId="49AE38FC" w:rsidR="0061586C" w:rsidRDefault="0061586C" w:rsidP="00EE6A79">
      <w:pPr>
        <w:spacing w:after="240"/>
        <w:rPr>
          <w:rFonts w:eastAsia="Segoe UI" w:cs="Segoe UI"/>
          <w:szCs w:val="24"/>
        </w:rPr>
      </w:pPr>
      <w:bookmarkStart w:id="8" w:name="_Hlk153015529"/>
      <w:r w:rsidRPr="0061586C">
        <w:rPr>
          <w:rFonts w:eastAsia="Segoe UI" w:cs="Segoe UI"/>
          <w:szCs w:val="24"/>
        </w:rPr>
        <w:lastRenderedPageBreak/>
        <w:t>Chapter</w:t>
      </w:r>
      <w:r w:rsidR="00E6007B">
        <w:rPr>
          <w:rFonts w:eastAsia="Segoe UI" w:cs="Segoe UI"/>
          <w:szCs w:val="24"/>
        </w:rPr>
        <w:t xml:space="preserve"> 1. Air Resources Board</w:t>
      </w:r>
    </w:p>
    <w:p w14:paraId="04AB47FF" w14:textId="77777777" w:rsidR="0010326D" w:rsidRPr="00C42FA0" w:rsidRDefault="0010326D" w:rsidP="00EE6A79">
      <w:pPr>
        <w:tabs>
          <w:tab w:val="left" w:pos="180"/>
        </w:tabs>
        <w:spacing w:after="240"/>
        <w:ind w:left="180"/>
        <w:rPr>
          <w:rFonts w:eastAsia="Calibri" w:cs="Times New Roman"/>
          <w:szCs w:val="24"/>
        </w:rPr>
      </w:pPr>
      <w:r w:rsidRPr="00C42FA0">
        <w:rPr>
          <w:rFonts w:eastAsia="Calibri" w:cs="Times New Roman"/>
          <w:szCs w:val="24"/>
        </w:rPr>
        <w:t>Subchapter 10. Climate Change</w:t>
      </w:r>
    </w:p>
    <w:p w14:paraId="39F5B543" w14:textId="77777777" w:rsidR="0010326D" w:rsidRPr="00C42FA0" w:rsidRDefault="0010326D" w:rsidP="00EE6A79">
      <w:pPr>
        <w:spacing w:after="240"/>
        <w:ind w:left="360"/>
        <w:rPr>
          <w:rFonts w:eastAsia="Calibri" w:cs="Times New Roman"/>
          <w:szCs w:val="24"/>
        </w:rPr>
      </w:pPr>
      <w:r w:rsidRPr="00C42FA0">
        <w:rPr>
          <w:rFonts w:eastAsia="Calibri" w:cs="Times New Roman"/>
          <w:szCs w:val="24"/>
        </w:rPr>
        <w:t>Article 4. Regulations to Achieve Greenhouse Gas Emission Reductions</w:t>
      </w:r>
    </w:p>
    <w:p w14:paraId="62747F92" w14:textId="252F6F23" w:rsidR="0010326D" w:rsidRPr="0061586C" w:rsidRDefault="0010326D" w:rsidP="00EE6A79">
      <w:pPr>
        <w:spacing w:after="240"/>
        <w:ind w:left="540"/>
        <w:rPr>
          <w:rFonts w:eastAsia="Calibri" w:cs="Times New Roman"/>
          <w:szCs w:val="24"/>
        </w:rPr>
      </w:pPr>
      <w:proofErr w:type="spellStart"/>
      <w:r w:rsidRPr="00C42FA0">
        <w:rPr>
          <w:rFonts w:eastAsia="Calibri" w:cs="Times New Roman"/>
          <w:szCs w:val="24"/>
        </w:rPr>
        <w:t>Subarticle</w:t>
      </w:r>
      <w:proofErr w:type="spellEnd"/>
      <w:r w:rsidRPr="00C42FA0">
        <w:rPr>
          <w:rFonts w:eastAsia="Calibri" w:cs="Times New Roman"/>
          <w:szCs w:val="24"/>
        </w:rPr>
        <w:t xml:space="preserve"> 7. Low Carbon Fuel Standard</w:t>
      </w:r>
    </w:p>
    <w:bookmarkEnd w:id="8"/>
    <w:p w14:paraId="03FF32EE" w14:textId="07766D1E" w:rsidR="0061586C" w:rsidRPr="0061586C" w:rsidRDefault="0061586C"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sidRPr="0061586C">
        <w:rPr>
          <w:rFonts w:eastAsia="Calibri" w:cs="Times New Roman"/>
          <w:szCs w:val="20"/>
          <w:bdr w:val="nil"/>
        </w:rPr>
        <w:t xml:space="preserve">Section </w:t>
      </w:r>
      <w:r w:rsidR="00461824">
        <w:rPr>
          <w:rFonts w:eastAsia="Calibri" w:cs="Times New Roman"/>
          <w:szCs w:val="20"/>
          <w:bdr w:val="nil"/>
        </w:rPr>
        <w:t>95481.</w:t>
      </w:r>
      <w:r w:rsidR="00727F22">
        <w:rPr>
          <w:rFonts w:eastAsia="Calibri" w:cs="Times New Roman"/>
          <w:szCs w:val="20"/>
          <w:bdr w:val="nil"/>
        </w:rPr>
        <w:tab/>
        <w:t>Definitions and Acronyms</w:t>
      </w:r>
    </w:p>
    <w:p w14:paraId="70519858" w14:textId="0EDCAD63" w:rsidR="002A770F" w:rsidRPr="00352392" w:rsidRDefault="002A770F"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sidRPr="0061586C">
        <w:rPr>
          <w:rFonts w:eastAsia="Calibri" w:cs="Times New Roman"/>
          <w:szCs w:val="20"/>
          <w:bdr w:val="nil"/>
        </w:rPr>
        <w:t xml:space="preserve">Section </w:t>
      </w:r>
      <w:r w:rsidR="00727F22">
        <w:rPr>
          <w:rFonts w:eastAsia="Calibri" w:cs="Times New Roman"/>
          <w:szCs w:val="20"/>
          <w:bdr w:val="nil"/>
        </w:rPr>
        <w:t>95482</w:t>
      </w:r>
      <w:r w:rsidR="00D36630">
        <w:rPr>
          <w:rFonts w:eastAsia="Calibri" w:cs="Times New Roman"/>
          <w:szCs w:val="20"/>
          <w:bdr w:val="nil"/>
        </w:rPr>
        <w:t>.</w:t>
      </w:r>
      <w:r w:rsidR="001760C6">
        <w:rPr>
          <w:rFonts w:eastAsia="Segoe UI" w:cs="Segoe UI"/>
          <w:color w:val="0070C0"/>
          <w:szCs w:val="24"/>
        </w:rPr>
        <w:tab/>
      </w:r>
      <w:r w:rsidR="00352392" w:rsidRPr="00352392">
        <w:rPr>
          <w:rFonts w:eastAsia="Segoe UI" w:cs="Segoe UI"/>
          <w:szCs w:val="24"/>
        </w:rPr>
        <w:t>Fuels Subject to Regulation</w:t>
      </w:r>
    </w:p>
    <w:p w14:paraId="64F6E2A5" w14:textId="35CA886C" w:rsidR="00D36630" w:rsidRDefault="002A770F"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sidRPr="0061586C">
        <w:rPr>
          <w:rFonts w:eastAsia="Calibri" w:cs="Times New Roman"/>
          <w:szCs w:val="20"/>
          <w:bdr w:val="nil"/>
        </w:rPr>
        <w:t>Section</w:t>
      </w:r>
      <w:r w:rsidR="00727F22">
        <w:rPr>
          <w:rFonts w:eastAsia="Calibri" w:cs="Times New Roman"/>
          <w:szCs w:val="20"/>
          <w:bdr w:val="nil"/>
        </w:rPr>
        <w:t xml:space="preserve"> 95483</w:t>
      </w:r>
      <w:r w:rsidR="00D36630">
        <w:rPr>
          <w:rFonts w:eastAsia="Calibri" w:cs="Times New Roman"/>
          <w:szCs w:val="20"/>
          <w:bdr w:val="nil"/>
        </w:rPr>
        <w:t>.</w:t>
      </w:r>
      <w:r w:rsidR="00080165">
        <w:rPr>
          <w:rFonts w:eastAsia="Calibri" w:cs="Times New Roman"/>
          <w:szCs w:val="20"/>
          <w:bdr w:val="nil"/>
        </w:rPr>
        <w:tab/>
        <w:t>Fuel Reporting Entities</w:t>
      </w:r>
    </w:p>
    <w:p w14:paraId="70CAD96A" w14:textId="3348F771" w:rsidR="00D36630" w:rsidRDefault="00D36630"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Pr>
          <w:rFonts w:eastAsia="Calibri" w:cs="Times New Roman"/>
          <w:szCs w:val="20"/>
          <w:bdr w:val="nil"/>
        </w:rPr>
        <w:t>Section 95483.2.</w:t>
      </w:r>
      <w:r w:rsidR="00080165">
        <w:rPr>
          <w:rFonts w:eastAsia="Calibri" w:cs="Times New Roman"/>
          <w:szCs w:val="20"/>
          <w:bdr w:val="nil"/>
        </w:rPr>
        <w:tab/>
        <w:t>LCFS Data Management System</w:t>
      </w:r>
    </w:p>
    <w:p w14:paraId="2629C25C" w14:textId="5E01A776" w:rsidR="00D36630" w:rsidRDefault="00D36630"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Pr>
          <w:rFonts w:eastAsia="Calibri" w:cs="Times New Roman"/>
          <w:szCs w:val="20"/>
          <w:bdr w:val="nil"/>
        </w:rPr>
        <w:t>Section 95483.3.</w:t>
      </w:r>
      <w:r w:rsidR="00080165">
        <w:rPr>
          <w:rFonts w:eastAsia="Calibri" w:cs="Times New Roman"/>
          <w:szCs w:val="20"/>
          <w:bdr w:val="nil"/>
        </w:rPr>
        <w:tab/>
      </w:r>
      <w:r w:rsidR="00080165" w:rsidRPr="00080165">
        <w:rPr>
          <w:rFonts w:eastAsia="Calibri" w:cs="Times New Roman"/>
          <w:szCs w:val="20"/>
          <w:bdr w:val="nil"/>
        </w:rPr>
        <w:t>Change of Ownership or Operational Control</w:t>
      </w:r>
    </w:p>
    <w:p w14:paraId="3F8CBC79" w14:textId="6455C1B3" w:rsidR="00D36630" w:rsidRDefault="00D36630"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Pr>
          <w:rFonts w:eastAsia="Calibri" w:cs="Times New Roman"/>
          <w:szCs w:val="20"/>
          <w:bdr w:val="nil"/>
        </w:rPr>
        <w:t>Section 95484.</w:t>
      </w:r>
      <w:r w:rsidR="00080165">
        <w:rPr>
          <w:rFonts w:eastAsia="Calibri" w:cs="Times New Roman"/>
          <w:szCs w:val="20"/>
          <w:bdr w:val="nil"/>
        </w:rPr>
        <w:tab/>
        <w:t>Annual Carbon Intensity Benchmarks</w:t>
      </w:r>
    </w:p>
    <w:p w14:paraId="5CBE194D" w14:textId="0C5ED06B" w:rsidR="00D36630" w:rsidRDefault="00D36630"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Pr>
          <w:rFonts w:eastAsia="Calibri" w:cs="Times New Roman"/>
          <w:szCs w:val="20"/>
          <w:bdr w:val="nil"/>
        </w:rPr>
        <w:t>Section 95485.</w:t>
      </w:r>
      <w:r w:rsidR="00080165">
        <w:rPr>
          <w:rFonts w:eastAsia="Calibri" w:cs="Times New Roman"/>
          <w:szCs w:val="20"/>
          <w:bdr w:val="nil"/>
        </w:rPr>
        <w:tab/>
        <w:t>Demonstrating Compliance</w:t>
      </w:r>
    </w:p>
    <w:p w14:paraId="64326E92" w14:textId="669E55F0" w:rsidR="00D36630" w:rsidRDefault="00D36630"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Pr>
          <w:rFonts w:eastAsia="Calibri" w:cs="Times New Roman"/>
          <w:szCs w:val="20"/>
          <w:bdr w:val="nil"/>
        </w:rPr>
        <w:t>Section 95486.</w:t>
      </w:r>
      <w:r w:rsidR="00080165">
        <w:rPr>
          <w:rFonts w:eastAsia="Calibri" w:cs="Times New Roman"/>
          <w:szCs w:val="20"/>
          <w:bdr w:val="nil"/>
        </w:rPr>
        <w:tab/>
      </w:r>
      <w:r w:rsidR="00080165" w:rsidRPr="00080165">
        <w:rPr>
          <w:rFonts w:eastAsia="Calibri" w:cs="Times New Roman"/>
          <w:szCs w:val="20"/>
          <w:bdr w:val="nil"/>
        </w:rPr>
        <w:t>Generating and Calculating Credits and Deficits</w:t>
      </w:r>
    </w:p>
    <w:p w14:paraId="14934502" w14:textId="134C5115" w:rsidR="00D36630" w:rsidRDefault="00D36630"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Pr>
          <w:rFonts w:eastAsia="Calibri" w:cs="Times New Roman"/>
          <w:szCs w:val="20"/>
          <w:bdr w:val="nil"/>
        </w:rPr>
        <w:t>Section 95486.1.</w:t>
      </w:r>
      <w:r w:rsidR="00080165">
        <w:rPr>
          <w:rFonts w:eastAsia="Calibri" w:cs="Times New Roman"/>
          <w:szCs w:val="20"/>
          <w:bdr w:val="nil"/>
        </w:rPr>
        <w:tab/>
      </w:r>
      <w:r w:rsidR="00080165" w:rsidRPr="00080165">
        <w:rPr>
          <w:rFonts w:eastAsia="Calibri" w:cs="Times New Roman"/>
          <w:szCs w:val="20"/>
          <w:bdr w:val="nil"/>
        </w:rPr>
        <w:t>Generating and Calculating Credits and Deficits Using Fuel Pathways</w:t>
      </w:r>
    </w:p>
    <w:p w14:paraId="5E7DF010" w14:textId="27245F40" w:rsidR="00D36630" w:rsidRDefault="00D36630"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Pr>
          <w:rFonts w:eastAsia="Calibri" w:cs="Times New Roman"/>
          <w:szCs w:val="20"/>
          <w:bdr w:val="nil"/>
        </w:rPr>
        <w:t>Section 95486.2.</w:t>
      </w:r>
      <w:r w:rsidR="00080165">
        <w:rPr>
          <w:rFonts w:eastAsia="Calibri" w:cs="Times New Roman"/>
          <w:szCs w:val="20"/>
          <w:bdr w:val="nil"/>
        </w:rPr>
        <w:tab/>
      </w:r>
      <w:r w:rsidR="00080165" w:rsidRPr="00080165">
        <w:rPr>
          <w:rFonts w:eastAsia="Calibri" w:cs="Times New Roman"/>
          <w:szCs w:val="20"/>
          <w:bdr w:val="nil"/>
        </w:rPr>
        <w:t>Generating and Calculating Credits for ZEV Fueling Infrastructure Pathways</w:t>
      </w:r>
    </w:p>
    <w:p w14:paraId="44D61DE0" w14:textId="5AAA9D89" w:rsidR="00BE07CB" w:rsidRDefault="00BE07CB"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Pr>
          <w:rFonts w:eastAsia="Calibri" w:cs="Times New Roman"/>
          <w:szCs w:val="20"/>
          <w:bdr w:val="nil"/>
        </w:rPr>
        <w:t>Section 95486.3.</w:t>
      </w:r>
      <w:r w:rsidR="00080165">
        <w:rPr>
          <w:rFonts w:eastAsia="Calibri" w:cs="Times New Roman"/>
          <w:szCs w:val="20"/>
          <w:bdr w:val="nil"/>
        </w:rPr>
        <w:tab/>
      </w:r>
      <w:r w:rsidR="00080165" w:rsidRPr="00080165">
        <w:rPr>
          <w:rFonts w:eastAsia="Calibri" w:cs="Times New Roman"/>
          <w:szCs w:val="20"/>
          <w:bdr w:val="nil"/>
        </w:rPr>
        <w:t>Generating and Calculating Credits for ZEV Fueling Infrastructure Pathways</w:t>
      </w:r>
    </w:p>
    <w:p w14:paraId="03BD4E05" w14:textId="00D11BBE" w:rsidR="00D86FBF" w:rsidRDefault="00D86FBF"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Pr>
          <w:rFonts w:eastAsia="Calibri" w:cs="Times New Roman"/>
          <w:szCs w:val="20"/>
          <w:bdr w:val="nil"/>
        </w:rPr>
        <w:t>Section 95487.</w:t>
      </w:r>
      <w:r>
        <w:rPr>
          <w:rFonts w:eastAsia="Calibri" w:cs="Times New Roman"/>
          <w:szCs w:val="20"/>
          <w:bdr w:val="nil"/>
        </w:rPr>
        <w:tab/>
        <w:t>Credit Transactions</w:t>
      </w:r>
    </w:p>
    <w:p w14:paraId="3F9E1295" w14:textId="3CA9A5DF" w:rsidR="00D36630" w:rsidRDefault="00D36630"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Pr>
          <w:rFonts w:eastAsia="Calibri" w:cs="Times New Roman"/>
          <w:szCs w:val="20"/>
          <w:bdr w:val="nil"/>
        </w:rPr>
        <w:t>Section 95488.</w:t>
      </w:r>
      <w:r w:rsidR="00923977">
        <w:rPr>
          <w:rFonts w:eastAsia="Calibri" w:cs="Times New Roman"/>
          <w:szCs w:val="20"/>
          <w:bdr w:val="nil"/>
        </w:rPr>
        <w:tab/>
        <w:t>Entities Eligible to Apply for Fuel Pathways</w:t>
      </w:r>
    </w:p>
    <w:p w14:paraId="055326C6" w14:textId="738BE3E6" w:rsidR="00D36630" w:rsidRDefault="00D36630"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Pr>
          <w:rFonts w:eastAsia="Calibri" w:cs="Times New Roman"/>
          <w:szCs w:val="20"/>
          <w:bdr w:val="nil"/>
        </w:rPr>
        <w:t>Section 95488.1</w:t>
      </w:r>
      <w:r w:rsidR="00923977">
        <w:rPr>
          <w:rFonts w:eastAsia="Calibri" w:cs="Times New Roman"/>
          <w:szCs w:val="20"/>
          <w:bdr w:val="nil"/>
        </w:rPr>
        <w:tab/>
        <w:t>Fuel Pathway Classifications</w:t>
      </w:r>
    </w:p>
    <w:p w14:paraId="1DCFE62E" w14:textId="7E50D2A3" w:rsidR="00D36630" w:rsidRDefault="00D36630"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Pr>
          <w:rFonts w:eastAsia="Calibri" w:cs="Times New Roman"/>
          <w:szCs w:val="20"/>
          <w:bdr w:val="nil"/>
        </w:rPr>
        <w:t>Section 95488.2</w:t>
      </w:r>
      <w:r w:rsidR="00923977">
        <w:rPr>
          <w:rFonts w:eastAsia="Calibri" w:cs="Times New Roman"/>
          <w:szCs w:val="20"/>
          <w:bdr w:val="nil"/>
        </w:rPr>
        <w:tab/>
      </w:r>
      <w:r w:rsidR="00923977" w:rsidRPr="00923977">
        <w:rPr>
          <w:rFonts w:eastAsia="Calibri" w:cs="Times New Roman"/>
          <w:szCs w:val="20"/>
          <w:bdr w:val="nil"/>
        </w:rPr>
        <w:t>Relationship Between Pathway Registration and Facility Registration</w:t>
      </w:r>
    </w:p>
    <w:p w14:paraId="41DED964" w14:textId="6948CDF0" w:rsidR="00D36630" w:rsidRDefault="00D36630"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Pr>
          <w:rFonts w:eastAsia="Calibri" w:cs="Times New Roman"/>
          <w:szCs w:val="20"/>
          <w:bdr w:val="nil"/>
        </w:rPr>
        <w:t>Section 95488.3.</w:t>
      </w:r>
      <w:r w:rsidR="00923977">
        <w:rPr>
          <w:rFonts w:eastAsia="Calibri" w:cs="Times New Roman"/>
          <w:szCs w:val="20"/>
          <w:bdr w:val="nil"/>
        </w:rPr>
        <w:tab/>
      </w:r>
      <w:r w:rsidR="00923977" w:rsidRPr="00923977">
        <w:rPr>
          <w:rFonts w:eastAsia="Calibri" w:cs="Times New Roman"/>
          <w:szCs w:val="20"/>
          <w:bdr w:val="nil"/>
        </w:rPr>
        <w:t>Calculation of Fuel Pathway Carbon Intensities</w:t>
      </w:r>
    </w:p>
    <w:p w14:paraId="266ED6B9" w14:textId="60FA71F0" w:rsidR="00965018" w:rsidRDefault="00965018"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Pr>
          <w:rFonts w:eastAsia="Calibri" w:cs="Times New Roman"/>
          <w:szCs w:val="20"/>
          <w:bdr w:val="nil"/>
        </w:rPr>
        <w:t>Section 95488.4</w:t>
      </w:r>
      <w:r>
        <w:rPr>
          <w:rFonts w:eastAsia="Calibri" w:cs="Times New Roman"/>
          <w:szCs w:val="20"/>
          <w:bdr w:val="nil"/>
        </w:rPr>
        <w:tab/>
        <w:t>Relationship</w:t>
      </w:r>
      <w:r w:rsidR="006D7A4F">
        <w:rPr>
          <w:rFonts w:eastAsia="Calibri" w:cs="Times New Roman"/>
          <w:szCs w:val="20"/>
          <w:bdr w:val="nil"/>
        </w:rPr>
        <w:t xml:space="preserve"> of Pathway Carbon Intensiti</w:t>
      </w:r>
      <w:r w:rsidR="00103DDA">
        <w:rPr>
          <w:rFonts w:eastAsia="Calibri" w:cs="Times New Roman"/>
          <w:szCs w:val="20"/>
          <w:bdr w:val="nil"/>
        </w:rPr>
        <w:t>es to Units of Fuel Sold in California</w:t>
      </w:r>
    </w:p>
    <w:p w14:paraId="7DE037BB" w14:textId="3619BD1B" w:rsidR="00A91904" w:rsidRDefault="00D36630"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Pr>
          <w:rFonts w:eastAsia="Calibri" w:cs="Times New Roman"/>
          <w:szCs w:val="20"/>
          <w:bdr w:val="nil"/>
        </w:rPr>
        <w:t>Section 95488.</w:t>
      </w:r>
      <w:r w:rsidR="00A91904">
        <w:rPr>
          <w:rFonts w:eastAsia="Calibri" w:cs="Times New Roman"/>
          <w:szCs w:val="20"/>
          <w:bdr w:val="nil"/>
        </w:rPr>
        <w:t>5.</w:t>
      </w:r>
      <w:r w:rsidR="00923977">
        <w:rPr>
          <w:rFonts w:eastAsia="Calibri" w:cs="Times New Roman"/>
          <w:szCs w:val="20"/>
          <w:bdr w:val="nil"/>
        </w:rPr>
        <w:tab/>
      </w:r>
      <w:r w:rsidR="00923977" w:rsidRPr="00923977">
        <w:rPr>
          <w:rFonts w:eastAsia="Calibri" w:cs="Times New Roman"/>
          <w:szCs w:val="20"/>
          <w:bdr w:val="nil"/>
        </w:rPr>
        <w:t>Lookup Table Fuel Pathway Application Requirements and Certification Process</w:t>
      </w:r>
    </w:p>
    <w:p w14:paraId="45E05A3A" w14:textId="3351F282" w:rsidR="00A91904" w:rsidRDefault="00A91904"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Pr>
          <w:rFonts w:eastAsia="Calibri" w:cs="Times New Roman"/>
          <w:szCs w:val="20"/>
          <w:bdr w:val="nil"/>
        </w:rPr>
        <w:lastRenderedPageBreak/>
        <w:t>Section 95488.6.</w:t>
      </w:r>
      <w:r w:rsidR="00E83AB4">
        <w:rPr>
          <w:rFonts w:eastAsia="Calibri" w:cs="Times New Roman"/>
          <w:szCs w:val="20"/>
          <w:bdr w:val="nil"/>
        </w:rPr>
        <w:tab/>
      </w:r>
      <w:r w:rsidR="00E83AB4" w:rsidRPr="00E83AB4">
        <w:rPr>
          <w:rFonts w:eastAsia="Calibri" w:cs="Times New Roman"/>
          <w:szCs w:val="20"/>
          <w:bdr w:val="nil"/>
        </w:rPr>
        <w:t>Tier 1 Fuel Pathway Application Requirements and Certification Process</w:t>
      </w:r>
    </w:p>
    <w:p w14:paraId="4D84962E" w14:textId="5F94E6EB" w:rsidR="00A91904" w:rsidRDefault="00A91904"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Pr>
          <w:rFonts w:eastAsia="Calibri" w:cs="Times New Roman"/>
          <w:szCs w:val="20"/>
          <w:bdr w:val="nil"/>
        </w:rPr>
        <w:t>Section 95488.7.</w:t>
      </w:r>
      <w:r w:rsidR="00E83AB4">
        <w:rPr>
          <w:rFonts w:eastAsia="Calibri" w:cs="Times New Roman"/>
          <w:szCs w:val="20"/>
          <w:bdr w:val="nil"/>
        </w:rPr>
        <w:tab/>
      </w:r>
      <w:r w:rsidR="00E83AB4" w:rsidRPr="00E83AB4">
        <w:rPr>
          <w:rFonts w:eastAsia="Calibri" w:cs="Times New Roman"/>
          <w:szCs w:val="20"/>
          <w:bdr w:val="nil"/>
        </w:rPr>
        <w:t>Tier 2 Fuel Pathway Application Requirements and Certification Process</w:t>
      </w:r>
    </w:p>
    <w:p w14:paraId="7282319C" w14:textId="15782833" w:rsidR="00A91904" w:rsidRDefault="00A91904"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Pr>
          <w:rFonts w:eastAsia="Calibri" w:cs="Times New Roman"/>
          <w:szCs w:val="20"/>
          <w:bdr w:val="nil"/>
        </w:rPr>
        <w:t>Section 95488.8.</w:t>
      </w:r>
      <w:r w:rsidR="00E83AB4">
        <w:rPr>
          <w:rFonts w:eastAsia="Calibri" w:cs="Times New Roman"/>
          <w:szCs w:val="20"/>
          <w:bdr w:val="nil"/>
        </w:rPr>
        <w:tab/>
      </w:r>
      <w:r w:rsidR="00E83AB4" w:rsidRPr="00E83AB4">
        <w:rPr>
          <w:rFonts w:eastAsia="Calibri" w:cs="Times New Roman"/>
          <w:szCs w:val="20"/>
          <w:bdr w:val="nil"/>
        </w:rPr>
        <w:t>Fuel Pathway Application Requirements Applying to All Classifications</w:t>
      </w:r>
    </w:p>
    <w:p w14:paraId="75E4748E" w14:textId="0DC1E1BE" w:rsidR="00A91904" w:rsidRDefault="00A91904"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Pr>
          <w:rFonts w:eastAsia="Calibri" w:cs="Times New Roman"/>
          <w:szCs w:val="20"/>
          <w:bdr w:val="nil"/>
        </w:rPr>
        <w:t>Section 95488.9.</w:t>
      </w:r>
      <w:r w:rsidR="00E83AB4">
        <w:rPr>
          <w:rFonts w:eastAsia="Calibri" w:cs="Times New Roman"/>
          <w:szCs w:val="20"/>
          <w:bdr w:val="nil"/>
        </w:rPr>
        <w:tab/>
      </w:r>
      <w:r w:rsidR="00E83AB4" w:rsidRPr="00E83AB4">
        <w:rPr>
          <w:rFonts w:eastAsia="Calibri" w:cs="Times New Roman"/>
          <w:szCs w:val="20"/>
          <w:bdr w:val="nil"/>
        </w:rPr>
        <w:t>Special Circumstances for Fuel Pathway Applications</w:t>
      </w:r>
    </w:p>
    <w:p w14:paraId="06183B42" w14:textId="6D26BC2A" w:rsidR="00B075C0" w:rsidRDefault="00A91904"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Pr>
          <w:rFonts w:eastAsia="Calibri" w:cs="Times New Roman"/>
          <w:szCs w:val="20"/>
          <w:bdr w:val="nil"/>
        </w:rPr>
        <w:t>Section 95488.10</w:t>
      </w:r>
      <w:r w:rsidR="009367C4">
        <w:rPr>
          <w:rFonts w:eastAsia="Calibri" w:cs="Times New Roman"/>
          <w:szCs w:val="20"/>
          <w:bdr w:val="nil"/>
        </w:rPr>
        <w:t>.</w:t>
      </w:r>
      <w:r w:rsidR="00E83AB4">
        <w:rPr>
          <w:rFonts w:eastAsia="Calibri" w:cs="Times New Roman"/>
          <w:szCs w:val="20"/>
          <w:bdr w:val="nil"/>
        </w:rPr>
        <w:tab/>
        <w:t>Maintaining Fuel Pathways</w:t>
      </w:r>
    </w:p>
    <w:p w14:paraId="24CAFF2E" w14:textId="3C7E4AB5" w:rsidR="00B075C0" w:rsidRDefault="00B075C0"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Pr>
          <w:rFonts w:eastAsia="Calibri" w:cs="Times New Roman"/>
          <w:szCs w:val="20"/>
          <w:bdr w:val="nil"/>
        </w:rPr>
        <w:t>Section 95489.</w:t>
      </w:r>
      <w:r w:rsidR="00A16B9B">
        <w:rPr>
          <w:rFonts w:eastAsia="Calibri" w:cs="Times New Roman"/>
          <w:szCs w:val="20"/>
          <w:bdr w:val="nil"/>
        </w:rPr>
        <w:tab/>
        <w:t>Provisions for Petroleum-Based Fuels</w:t>
      </w:r>
    </w:p>
    <w:p w14:paraId="135F052A" w14:textId="5D8F5816" w:rsidR="00E85713" w:rsidRDefault="00E85713"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Pr>
          <w:rFonts w:eastAsia="Calibri" w:cs="Times New Roman"/>
          <w:szCs w:val="20"/>
          <w:bdr w:val="nil"/>
        </w:rPr>
        <w:t>Section 95490.</w:t>
      </w:r>
      <w:r>
        <w:rPr>
          <w:rFonts w:eastAsia="Calibri" w:cs="Times New Roman"/>
          <w:szCs w:val="20"/>
          <w:bdr w:val="nil"/>
        </w:rPr>
        <w:tab/>
      </w:r>
      <w:r w:rsidRPr="00E85713">
        <w:rPr>
          <w:rFonts w:eastAsia="Calibri" w:cs="Times New Roman"/>
          <w:szCs w:val="20"/>
          <w:bdr w:val="nil"/>
        </w:rPr>
        <w:t>Provisions for Fuels Produced Using Carbon Capture and Sequestration</w:t>
      </w:r>
    </w:p>
    <w:p w14:paraId="0DF50F7E" w14:textId="36C7F7BE" w:rsidR="00B075C0" w:rsidRDefault="00B075C0"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Pr>
          <w:rFonts w:eastAsia="Calibri" w:cs="Times New Roman"/>
          <w:szCs w:val="20"/>
          <w:bdr w:val="nil"/>
        </w:rPr>
        <w:t>Section 95491.</w:t>
      </w:r>
      <w:r w:rsidR="00A16B9B">
        <w:rPr>
          <w:rFonts w:eastAsia="Calibri" w:cs="Times New Roman"/>
          <w:szCs w:val="20"/>
          <w:bdr w:val="nil"/>
        </w:rPr>
        <w:tab/>
      </w:r>
      <w:r w:rsidR="00A16B9B" w:rsidRPr="00A16B9B">
        <w:rPr>
          <w:rFonts w:eastAsia="Calibri" w:cs="Times New Roman"/>
          <w:szCs w:val="20"/>
          <w:bdr w:val="nil"/>
        </w:rPr>
        <w:t>Fuel Transactions and Compliance Reporting</w:t>
      </w:r>
    </w:p>
    <w:p w14:paraId="418C2F5B" w14:textId="63FCD992" w:rsidR="00BE07CB" w:rsidRDefault="00B075C0"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Pr>
          <w:rFonts w:eastAsia="Calibri" w:cs="Times New Roman"/>
          <w:szCs w:val="20"/>
          <w:bdr w:val="nil"/>
        </w:rPr>
        <w:t>Section 95491.1</w:t>
      </w:r>
      <w:r w:rsidR="00A16B9B">
        <w:rPr>
          <w:rFonts w:eastAsia="Calibri" w:cs="Times New Roman"/>
          <w:szCs w:val="20"/>
          <w:bdr w:val="nil"/>
        </w:rPr>
        <w:tab/>
        <w:t>Recordkeeping and Auditing</w:t>
      </w:r>
    </w:p>
    <w:p w14:paraId="3FF2E026" w14:textId="1EE76D8F" w:rsidR="00B075C0" w:rsidRDefault="00BE07CB"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Pr>
          <w:rFonts w:eastAsia="Calibri" w:cs="Times New Roman"/>
          <w:szCs w:val="20"/>
          <w:bdr w:val="nil"/>
        </w:rPr>
        <w:t>Section 95491.2.</w:t>
      </w:r>
      <w:r w:rsidR="00A16B9B">
        <w:rPr>
          <w:rFonts w:eastAsia="Calibri" w:cs="Times New Roman"/>
          <w:szCs w:val="20"/>
          <w:bdr w:val="nil"/>
        </w:rPr>
        <w:tab/>
      </w:r>
      <w:r w:rsidR="00A16B9B" w:rsidRPr="00A16B9B">
        <w:rPr>
          <w:rFonts w:eastAsia="Calibri" w:cs="Times New Roman"/>
          <w:szCs w:val="20"/>
          <w:bdr w:val="nil"/>
        </w:rPr>
        <w:t>Measurement Accuracy and Data Provisions</w:t>
      </w:r>
    </w:p>
    <w:p w14:paraId="4AD8D524" w14:textId="40E68E65" w:rsidR="00B075C0" w:rsidRPr="00A16B9B" w:rsidRDefault="00B075C0" w:rsidP="00EE6A79">
      <w:pPr>
        <w:pBdr>
          <w:top w:val="nil"/>
          <w:left w:val="nil"/>
          <w:bottom w:val="nil"/>
          <w:right w:val="nil"/>
          <w:between w:val="nil"/>
          <w:bar w:val="nil"/>
        </w:pBdr>
        <w:tabs>
          <w:tab w:val="left" w:pos="2880"/>
        </w:tabs>
        <w:spacing w:after="240"/>
        <w:ind w:left="2880" w:hanging="2880"/>
        <w:rPr>
          <w:rFonts w:eastAsia="Calibri" w:cs="Times New Roman"/>
          <w:szCs w:val="20"/>
          <w:bdr w:val="nil"/>
        </w:rPr>
      </w:pPr>
      <w:r w:rsidRPr="00A16B9B">
        <w:rPr>
          <w:rFonts w:eastAsia="Calibri" w:cs="Times New Roman"/>
          <w:szCs w:val="20"/>
          <w:bdr w:val="nil"/>
        </w:rPr>
        <w:t>Section 95495.</w:t>
      </w:r>
      <w:r w:rsidR="00A16B9B" w:rsidRPr="00A16B9B">
        <w:rPr>
          <w:rFonts w:eastAsia="Calibri" w:cs="Times New Roman"/>
          <w:szCs w:val="20"/>
          <w:bdr w:val="nil"/>
        </w:rPr>
        <w:tab/>
        <w:t>Authority to Suspend, Revoke, Modify, or Invalidate</w:t>
      </w:r>
    </w:p>
    <w:p w14:paraId="5D82F53D" w14:textId="6942E51E" w:rsidR="00B075C0" w:rsidRPr="00A16B9B" w:rsidRDefault="00B075C0" w:rsidP="00EE6A79">
      <w:pPr>
        <w:pBdr>
          <w:top w:val="nil"/>
          <w:left w:val="nil"/>
          <w:bottom w:val="nil"/>
          <w:right w:val="nil"/>
          <w:between w:val="nil"/>
          <w:bar w:val="nil"/>
        </w:pBdr>
        <w:tabs>
          <w:tab w:val="left" w:pos="2880"/>
        </w:tabs>
        <w:spacing w:after="240"/>
        <w:ind w:left="2880" w:hanging="2880"/>
        <w:rPr>
          <w:rFonts w:eastAsia="Segoe UI" w:cs="Segoe UI"/>
          <w:szCs w:val="24"/>
        </w:rPr>
      </w:pPr>
      <w:r w:rsidRPr="00A16B9B">
        <w:rPr>
          <w:rFonts w:eastAsia="Calibri" w:cs="Times New Roman"/>
          <w:szCs w:val="24"/>
        </w:rPr>
        <w:t>Section 95500</w:t>
      </w:r>
      <w:r w:rsidRPr="00A16B9B">
        <w:rPr>
          <w:rFonts w:eastAsia="Segoe UI" w:cs="Segoe UI"/>
          <w:szCs w:val="24"/>
        </w:rPr>
        <w:t>.</w:t>
      </w:r>
      <w:r w:rsidR="00A16B9B" w:rsidRPr="00A16B9B">
        <w:rPr>
          <w:rFonts w:eastAsia="Segoe UI" w:cs="Segoe UI"/>
          <w:szCs w:val="24"/>
        </w:rPr>
        <w:tab/>
        <w:t>Requirements for Validation of Fuel Pathway Applications; and Verification of Annual Fuel Pathway Reports, Quarterly Fuel Transactions Reports, Crude Oil Quarterly and Annual Volumes Reports, Project Reports, and Low</w:t>
      </w:r>
      <w:r w:rsidR="00A16B9B" w:rsidRPr="00A16B9B">
        <w:rPr>
          <w:rFonts w:eastAsia="Segoe UI" w:cs="Segoe UI"/>
          <w:szCs w:val="24"/>
        </w:rPr>
        <w:noBreakHyphen/>
        <w:t>Complexity/Low-Energy-Use Refinery Reports</w:t>
      </w:r>
    </w:p>
    <w:p w14:paraId="3D8AE027" w14:textId="7B3820C8" w:rsidR="00B075C0" w:rsidRDefault="00B075C0" w:rsidP="00EE6A79">
      <w:pPr>
        <w:pBdr>
          <w:top w:val="nil"/>
          <w:left w:val="nil"/>
          <w:bottom w:val="nil"/>
          <w:right w:val="nil"/>
          <w:between w:val="nil"/>
          <w:bar w:val="nil"/>
        </w:pBdr>
        <w:tabs>
          <w:tab w:val="left" w:pos="2880"/>
        </w:tabs>
        <w:spacing w:after="240"/>
        <w:ind w:left="2880" w:hanging="2880"/>
        <w:rPr>
          <w:rFonts w:eastAsia="Calibri" w:cs="Times New Roman"/>
          <w:szCs w:val="24"/>
        </w:rPr>
      </w:pPr>
      <w:r>
        <w:rPr>
          <w:rFonts w:eastAsia="Calibri" w:cs="Times New Roman"/>
          <w:szCs w:val="24"/>
        </w:rPr>
        <w:t>Section 95501.</w:t>
      </w:r>
      <w:r w:rsidR="00A16B9B">
        <w:rPr>
          <w:rFonts w:eastAsia="Calibri" w:cs="Times New Roman"/>
          <w:szCs w:val="24"/>
        </w:rPr>
        <w:tab/>
      </w:r>
      <w:r w:rsidR="00A16B9B" w:rsidRPr="00A16B9B">
        <w:rPr>
          <w:rFonts w:eastAsia="Calibri" w:cs="Times New Roman"/>
          <w:szCs w:val="24"/>
        </w:rPr>
        <w:t>Requirements for Validation and Verification Services</w:t>
      </w:r>
    </w:p>
    <w:p w14:paraId="2BB751CB" w14:textId="767B7C47" w:rsidR="00E0433C" w:rsidRDefault="00E0433C" w:rsidP="00EE6A79">
      <w:pPr>
        <w:pBdr>
          <w:top w:val="nil"/>
          <w:left w:val="nil"/>
          <w:bottom w:val="nil"/>
          <w:right w:val="nil"/>
          <w:between w:val="nil"/>
          <w:bar w:val="nil"/>
        </w:pBdr>
        <w:tabs>
          <w:tab w:val="left" w:pos="2880"/>
        </w:tabs>
        <w:spacing w:after="240"/>
        <w:ind w:left="2880" w:hanging="2880"/>
        <w:rPr>
          <w:rFonts w:eastAsia="Calibri" w:cs="Times New Roman"/>
          <w:szCs w:val="24"/>
        </w:rPr>
      </w:pPr>
      <w:r>
        <w:rPr>
          <w:rFonts w:eastAsia="Calibri" w:cs="Times New Roman"/>
          <w:szCs w:val="24"/>
        </w:rPr>
        <w:t>Section 95502.</w:t>
      </w:r>
      <w:r>
        <w:rPr>
          <w:rFonts w:eastAsia="Calibri" w:cs="Times New Roman"/>
          <w:szCs w:val="24"/>
        </w:rPr>
        <w:tab/>
      </w:r>
      <w:r w:rsidRPr="00E0433C">
        <w:rPr>
          <w:rFonts w:eastAsia="Calibri" w:cs="Times New Roman"/>
          <w:szCs w:val="24"/>
        </w:rPr>
        <w:t>Accreditation Requirements for Verification Bodies, Lead Verifiers, and Verifiers.</w:t>
      </w:r>
    </w:p>
    <w:p w14:paraId="32A15FA3" w14:textId="775B655B" w:rsidR="00EE6052" w:rsidRDefault="00EE6052" w:rsidP="00EE6A79">
      <w:pPr>
        <w:pBdr>
          <w:top w:val="nil"/>
          <w:left w:val="nil"/>
          <w:bottom w:val="nil"/>
          <w:right w:val="nil"/>
          <w:between w:val="nil"/>
          <w:bar w:val="nil"/>
        </w:pBdr>
        <w:tabs>
          <w:tab w:val="left" w:pos="2880"/>
        </w:tabs>
        <w:spacing w:after="240"/>
        <w:ind w:left="2880" w:hanging="2880"/>
        <w:rPr>
          <w:rFonts w:eastAsia="Segoe UI" w:cs="Segoe UI"/>
          <w:color w:val="0070C0"/>
          <w:szCs w:val="24"/>
        </w:rPr>
      </w:pPr>
      <w:r>
        <w:rPr>
          <w:rFonts w:eastAsia="Calibri" w:cs="Times New Roman"/>
          <w:szCs w:val="24"/>
        </w:rPr>
        <w:t>Section 95503.</w:t>
      </w:r>
      <w:r>
        <w:rPr>
          <w:rFonts w:eastAsia="Calibri" w:cs="Times New Roman"/>
          <w:szCs w:val="24"/>
        </w:rPr>
        <w:tab/>
      </w:r>
      <w:r w:rsidRPr="00EE6052">
        <w:rPr>
          <w:rFonts w:eastAsia="Calibri" w:cs="Times New Roman"/>
          <w:szCs w:val="24"/>
        </w:rPr>
        <w:t>Conflict of Interest Requirements for Verification Bodies and Verifiers</w:t>
      </w:r>
    </w:p>
    <w:p w14:paraId="29810E71" w14:textId="77777777" w:rsidR="0061586C" w:rsidRPr="0061586C" w:rsidRDefault="0061586C" w:rsidP="00F701A2">
      <w:pPr>
        <w:spacing w:before="360" w:after="240"/>
        <w:rPr>
          <w:rFonts w:eastAsia="Calibri" w:cs="Times New Roman"/>
          <w:szCs w:val="24"/>
        </w:rPr>
      </w:pPr>
      <w:r w:rsidRPr="0061586C">
        <w:rPr>
          <w:rFonts w:eastAsia="Calibri" w:cs="Times New Roman"/>
          <w:szCs w:val="24"/>
        </w:rPr>
        <w:br w:type="page"/>
      </w:r>
    </w:p>
    <w:p w14:paraId="5713DF90" w14:textId="77777777" w:rsidR="0061586C" w:rsidRPr="0061586C" w:rsidRDefault="0061586C" w:rsidP="00EE6A79">
      <w:pPr>
        <w:spacing w:before="360" w:after="240"/>
        <w:jc w:val="center"/>
        <w:rPr>
          <w:rFonts w:eastAsia="Calibri" w:cs="Times New Roman"/>
          <w:b/>
          <w:szCs w:val="24"/>
        </w:rPr>
      </w:pPr>
      <w:r w:rsidRPr="0061586C">
        <w:rPr>
          <w:rFonts w:eastAsia="Calibri" w:cs="Times New Roman"/>
          <w:b/>
          <w:szCs w:val="24"/>
        </w:rPr>
        <w:lastRenderedPageBreak/>
        <w:t>Proposed Regulation Order</w:t>
      </w:r>
    </w:p>
    <w:p w14:paraId="30748156" w14:textId="5FE78073" w:rsidR="0061586C" w:rsidRPr="0061586C" w:rsidRDefault="0061586C" w:rsidP="00EE6A79">
      <w:pPr>
        <w:spacing w:before="360" w:after="240"/>
        <w:rPr>
          <w:rFonts w:eastAsia="Calibri" w:cs="Times New Roman"/>
          <w:szCs w:val="24"/>
        </w:rPr>
      </w:pPr>
      <w:r w:rsidRPr="0061586C">
        <w:rPr>
          <w:rFonts w:eastAsia="Calibri" w:cs="Times New Roman"/>
          <w:szCs w:val="24"/>
        </w:rPr>
        <w:t xml:space="preserve">Title </w:t>
      </w:r>
      <w:r w:rsidR="002C3FAD" w:rsidRPr="002C3FAD">
        <w:rPr>
          <w:rFonts w:eastAsia="Calibri" w:cs="Times New Roman"/>
          <w:szCs w:val="24"/>
        </w:rPr>
        <w:t>17</w:t>
      </w:r>
      <w:r w:rsidRPr="0061586C">
        <w:rPr>
          <w:rFonts w:eastAsia="Calibri" w:cs="Times New Roman"/>
          <w:szCs w:val="24"/>
        </w:rPr>
        <w:t>, California Code of Regulations</w:t>
      </w:r>
    </w:p>
    <w:p w14:paraId="00929AE9" w14:textId="4E64D527" w:rsidR="00124BE8" w:rsidRPr="00124BE8" w:rsidRDefault="3D12D7D7" w:rsidP="0D503536">
      <w:pPr>
        <w:spacing w:before="360" w:after="120"/>
        <w:rPr>
          <w:rFonts w:eastAsia="Calibri" w:cs="Times New Roman"/>
          <w:szCs w:val="24"/>
        </w:rPr>
      </w:pPr>
      <w:r w:rsidRPr="0D503536">
        <w:rPr>
          <w:rFonts w:eastAsia="Calibri" w:cs="Times New Roman"/>
          <w:szCs w:val="24"/>
        </w:rPr>
        <w:t>Amend Section</w:t>
      </w:r>
      <w:r w:rsidR="4320F937" w:rsidRPr="0D503536">
        <w:rPr>
          <w:rFonts w:eastAsia="Calibri" w:cs="Times New Roman"/>
          <w:szCs w:val="24"/>
        </w:rPr>
        <w:t>s</w:t>
      </w:r>
      <w:r w:rsidRPr="0D503536">
        <w:rPr>
          <w:rFonts w:eastAsia="Calibri" w:cs="Times New Roman"/>
          <w:szCs w:val="24"/>
        </w:rPr>
        <w:t xml:space="preserve"> </w:t>
      </w:r>
      <w:r w:rsidR="002E6614">
        <w:rPr>
          <w:rFonts w:eastAsia="Calibri" w:cs="Times New Roman"/>
          <w:szCs w:val="24"/>
        </w:rPr>
        <w:t>95481,</w:t>
      </w:r>
      <w:r w:rsidR="00520368">
        <w:rPr>
          <w:rFonts w:eastAsia="Calibri" w:cs="Times New Roman"/>
          <w:szCs w:val="24"/>
        </w:rPr>
        <w:t xml:space="preserve"> </w:t>
      </w:r>
      <w:r w:rsidR="00914B71">
        <w:rPr>
          <w:rFonts w:eastAsia="Calibri" w:cs="Times New Roman"/>
          <w:szCs w:val="24"/>
        </w:rPr>
        <w:t>95482, 95483, 95483.2, 95483.3, 95484, 95485, 95486,</w:t>
      </w:r>
      <w:r w:rsidR="00D86FBF">
        <w:rPr>
          <w:rFonts w:eastAsia="Calibri" w:cs="Times New Roman"/>
          <w:szCs w:val="24"/>
        </w:rPr>
        <w:t xml:space="preserve"> 95487,</w:t>
      </w:r>
      <w:r w:rsidR="00914B71">
        <w:rPr>
          <w:rFonts w:eastAsia="Calibri" w:cs="Times New Roman"/>
          <w:szCs w:val="24"/>
        </w:rPr>
        <w:t xml:space="preserve"> 95486.1, 95486.2, 95488, 95488.1, 95488.2, 95488.3, 95488.5, </w:t>
      </w:r>
      <w:r w:rsidR="0052509C">
        <w:rPr>
          <w:rFonts w:eastAsia="Calibri" w:cs="Times New Roman"/>
          <w:szCs w:val="24"/>
        </w:rPr>
        <w:t xml:space="preserve">95488.6, 95488.7, 95488.8, 95488.9, 95488.10, 95489, </w:t>
      </w:r>
      <w:r w:rsidR="00E85713">
        <w:rPr>
          <w:rFonts w:eastAsia="Calibri" w:cs="Times New Roman"/>
          <w:szCs w:val="24"/>
        </w:rPr>
        <w:t xml:space="preserve">95490, </w:t>
      </w:r>
      <w:r w:rsidR="0052509C">
        <w:rPr>
          <w:rFonts w:eastAsia="Calibri" w:cs="Times New Roman"/>
          <w:szCs w:val="24"/>
        </w:rPr>
        <w:t>95491, 954</w:t>
      </w:r>
      <w:r w:rsidR="00F7112D">
        <w:rPr>
          <w:rFonts w:eastAsia="Calibri" w:cs="Times New Roman"/>
          <w:szCs w:val="24"/>
        </w:rPr>
        <w:t>91.1, 95495, 95500,</w:t>
      </w:r>
      <w:r w:rsidR="00957068">
        <w:rPr>
          <w:rFonts w:eastAsia="Calibri" w:cs="Times New Roman"/>
          <w:szCs w:val="24"/>
        </w:rPr>
        <w:t xml:space="preserve"> </w:t>
      </w:r>
      <w:r w:rsidR="00F7112D">
        <w:rPr>
          <w:rFonts w:eastAsia="Calibri" w:cs="Times New Roman"/>
          <w:szCs w:val="24"/>
        </w:rPr>
        <w:t>95501</w:t>
      </w:r>
      <w:r w:rsidR="007970D7">
        <w:rPr>
          <w:rFonts w:eastAsia="Calibri" w:cs="Times New Roman"/>
          <w:szCs w:val="24"/>
        </w:rPr>
        <w:t>,</w:t>
      </w:r>
      <w:r w:rsidR="00E0433C">
        <w:rPr>
          <w:rFonts w:eastAsia="Calibri" w:cs="Times New Roman"/>
          <w:szCs w:val="24"/>
        </w:rPr>
        <w:t xml:space="preserve"> 95502,</w:t>
      </w:r>
      <w:r w:rsidR="00EE6052">
        <w:rPr>
          <w:rFonts w:eastAsia="Calibri" w:cs="Times New Roman"/>
          <w:szCs w:val="24"/>
        </w:rPr>
        <w:t xml:space="preserve"> 95503</w:t>
      </w:r>
      <w:r w:rsidR="00B35197">
        <w:rPr>
          <w:rFonts w:eastAsia="Calibri" w:cs="Times New Roman"/>
          <w:szCs w:val="24"/>
        </w:rPr>
        <w:t xml:space="preserve"> </w:t>
      </w:r>
      <w:r w:rsidRPr="0D503536">
        <w:rPr>
          <w:rFonts w:eastAsia="Calibri" w:cs="Times New Roman"/>
          <w:szCs w:val="24"/>
        </w:rPr>
        <w:t xml:space="preserve">of title </w:t>
      </w:r>
      <w:r w:rsidR="5C2D27D4" w:rsidRPr="0D503536">
        <w:rPr>
          <w:rFonts w:eastAsia="Calibri" w:cs="Times New Roman"/>
          <w:szCs w:val="24"/>
        </w:rPr>
        <w:t>17</w:t>
      </w:r>
      <w:r w:rsidRPr="0D503536">
        <w:rPr>
          <w:rFonts w:eastAsia="Calibri" w:cs="Times New Roman"/>
          <w:szCs w:val="24"/>
        </w:rPr>
        <w:t>, California Code of Regulations, to read as follows:</w:t>
      </w:r>
    </w:p>
    <w:p w14:paraId="010123BF" w14:textId="363617F0" w:rsidR="0061586C" w:rsidRPr="0061586C" w:rsidRDefault="00F73630" w:rsidP="00F701A2">
      <w:pPr>
        <w:pStyle w:val="Heading1"/>
        <w:keepNext w:val="0"/>
        <w:keepLines w:val="0"/>
        <w:rPr>
          <w:rFonts w:eastAsia="Yu Gothic Light"/>
        </w:rPr>
      </w:pPr>
      <w:r w:rsidRPr="00F73630">
        <w:rPr>
          <w:rFonts w:eastAsia="Yu Gothic Light"/>
        </w:rPr>
        <w:t>95480. Purpose.</w:t>
      </w:r>
    </w:p>
    <w:p w14:paraId="2BB671A6" w14:textId="77777777" w:rsidR="001E782D" w:rsidRPr="001E782D" w:rsidRDefault="001E782D" w:rsidP="00F701A2">
      <w:pPr>
        <w:pStyle w:val="Heading2"/>
        <w:keepNext w:val="0"/>
        <w:keepLines w:val="0"/>
        <w:numPr>
          <w:ilvl w:val="0"/>
          <w:numId w:val="0"/>
        </w:numPr>
        <w:rPr>
          <w:rFonts w:eastAsia="Yu Gothic Light"/>
        </w:rPr>
      </w:pPr>
      <w:r w:rsidRPr="001E782D">
        <w:rPr>
          <w:rFonts w:eastAsia="Yu Gothic Light"/>
        </w:rPr>
        <w:t>The purpose of this regulation is to implement a low carbon fuel standard, which will reduce the full fuel-cycle, carbon intensity of the transportation fuel pool used in California, pursuant to the California Global Warming Solutions Act of 2006 (Health &amp; Safety Code [H&amp;S], section 38500 et seq.).</w:t>
      </w:r>
    </w:p>
    <w:p w14:paraId="1F4934B7" w14:textId="4EEE7D26" w:rsidR="00D84DC5" w:rsidRPr="005D4173" w:rsidRDefault="001E782D" w:rsidP="005D4173">
      <w:pPr>
        <w:rPr>
          <w:sz w:val="20"/>
          <w:szCs w:val="18"/>
        </w:rPr>
      </w:pPr>
      <w:r w:rsidRPr="005D4173">
        <w:rPr>
          <w:sz w:val="20"/>
          <w:szCs w:val="18"/>
        </w:rPr>
        <w:t xml:space="preserve">NOTE: Authority cited: Sections 38510, 38530, 38560, 38560.5, 38571, 38580, 39600, 39601, 41510, 41511 and 43018, Health and Safety Code; 42 U.S.C. section 7545; and </w:t>
      </w:r>
      <w:r w:rsidRPr="005D4173">
        <w:rPr>
          <w:i/>
          <w:sz w:val="20"/>
          <w:szCs w:val="18"/>
        </w:rPr>
        <w:t xml:space="preserve">Western Oil and Gas </w:t>
      </w:r>
      <w:proofErr w:type="spellStart"/>
      <w:r w:rsidRPr="005D4173">
        <w:rPr>
          <w:i/>
          <w:sz w:val="20"/>
          <w:szCs w:val="18"/>
        </w:rPr>
        <w:t>Ass'n</w:t>
      </w:r>
      <w:proofErr w:type="spellEnd"/>
      <w:r w:rsidRPr="005D4173">
        <w:rPr>
          <w:i/>
          <w:sz w:val="20"/>
          <w:szCs w:val="18"/>
        </w:rPr>
        <w:t xml:space="preserve"> v. Orange County Air Pollution Control District</w:t>
      </w:r>
      <w:r w:rsidRPr="005D4173">
        <w:rPr>
          <w:sz w:val="20"/>
          <w:szCs w:val="18"/>
        </w:rPr>
        <w:t xml:space="preserve">, 14 Cal.3d 411, 121 </w:t>
      </w:r>
      <w:proofErr w:type="spellStart"/>
      <w:r w:rsidRPr="005D4173">
        <w:rPr>
          <w:sz w:val="20"/>
          <w:szCs w:val="18"/>
        </w:rPr>
        <w:t>Cal.Rptr</w:t>
      </w:r>
      <w:proofErr w:type="spellEnd"/>
      <w:r w:rsidRPr="005D4173">
        <w:rPr>
          <w:sz w:val="20"/>
          <w:szCs w:val="18"/>
        </w:rPr>
        <w:t>. 249 (1975). Reference: Sections 38501, 38510, 39515, 39516, 38571, 38580, 39000, 39001, 39002, 39003, 39515, 39516, 41510, 41511 and 43000, Health and Safety Code; Section 25000.5, Public Resources Code; and</w:t>
      </w:r>
      <w:r w:rsidR="008518DB" w:rsidRPr="005D4173">
        <w:rPr>
          <w:sz w:val="20"/>
          <w:szCs w:val="18"/>
        </w:rPr>
        <w:t xml:space="preserve"> </w:t>
      </w:r>
      <w:r w:rsidRPr="005D4173">
        <w:rPr>
          <w:i/>
          <w:sz w:val="20"/>
          <w:szCs w:val="18"/>
        </w:rPr>
        <w:t xml:space="preserve">Western Oil and Gas </w:t>
      </w:r>
      <w:proofErr w:type="spellStart"/>
      <w:r w:rsidRPr="005D4173">
        <w:rPr>
          <w:i/>
          <w:sz w:val="20"/>
          <w:szCs w:val="18"/>
        </w:rPr>
        <w:t>Ass'n</w:t>
      </w:r>
      <w:proofErr w:type="spellEnd"/>
      <w:r w:rsidRPr="005D4173">
        <w:rPr>
          <w:i/>
          <w:sz w:val="20"/>
          <w:szCs w:val="18"/>
        </w:rPr>
        <w:t xml:space="preserve"> v. Orange County Air Pollution Control District</w:t>
      </w:r>
      <w:r w:rsidRPr="005D4173">
        <w:rPr>
          <w:sz w:val="20"/>
          <w:szCs w:val="18"/>
        </w:rPr>
        <w:t xml:space="preserve">, 14 Cal.3d 411, 121 </w:t>
      </w:r>
      <w:proofErr w:type="spellStart"/>
      <w:r w:rsidRPr="005D4173">
        <w:rPr>
          <w:sz w:val="20"/>
          <w:szCs w:val="18"/>
        </w:rPr>
        <w:t>Cal.Rptr</w:t>
      </w:r>
      <w:proofErr w:type="spellEnd"/>
      <w:r w:rsidRPr="005D4173">
        <w:rPr>
          <w:sz w:val="20"/>
          <w:szCs w:val="18"/>
        </w:rPr>
        <w:t>. 249 (1975).</w:t>
      </w:r>
    </w:p>
    <w:p w14:paraId="6AEE88F6" w14:textId="3AAC40C8" w:rsidR="000C7E6A" w:rsidRPr="000C7E6A" w:rsidRDefault="000C7E6A" w:rsidP="00F701A2">
      <w:pPr>
        <w:pStyle w:val="Heading1"/>
        <w:keepNext w:val="0"/>
        <w:keepLines w:val="0"/>
        <w:rPr>
          <w:rFonts w:eastAsia="Yu Gothic Light"/>
        </w:rPr>
      </w:pPr>
      <w:r w:rsidRPr="000C7E6A">
        <w:rPr>
          <w:rFonts w:eastAsia="Yu Gothic Light"/>
        </w:rPr>
        <w:t>95481. Definitions and Acronyms.</w:t>
      </w:r>
    </w:p>
    <w:p w14:paraId="27FA6B58" w14:textId="5BD7B577" w:rsidR="0077482E" w:rsidRPr="00B33407" w:rsidRDefault="0077482E" w:rsidP="00F701A2">
      <w:pPr>
        <w:pStyle w:val="Heading2"/>
        <w:keepNext w:val="0"/>
        <w:keepLines w:val="0"/>
        <w:rPr>
          <w:rFonts w:eastAsia="Yu Gothic Light"/>
        </w:rPr>
      </w:pPr>
      <w:r w:rsidRPr="4F10FDBC">
        <w:rPr>
          <w:rFonts w:eastAsia="Yu Gothic Light"/>
          <w:i/>
          <w:iCs/>
        </w:rPr>
        <w:t>Definitions.</w:t>
      </w:r>
      <w:r w:rsidRPr="4F10FDBC">
        <w:rPr>
          <w:rFonts w:eastAsia="Yu Gothic Light"/>
        </w:rPr>
        <w:t xml:space="preserve"> For the purposes of sections 95480 through 95503, the definitions in Health and Safety Code sections 39010 through 39060 shall apply, except as otherwise specified in this section or sections 95482 through 95503:</w:t>
      </w:r>
    </w:p>
    <w:p w14:paraId="59C10FB0" w14:textId="77777777" w:rsidR="00B936A1" w:rsidRDefault="0077482E">
      <w:pPr>
        <w:pStyle w:val="Heading2"/>
        <w:keepNext w:val="0"/>
        <w:keepLines w:val="0"/>
        <w:numPr>
          <w:ilvl w:val="0"/>
          <w:numId w:val="0"/>
          <w:numberingChange w:id="9" w:author="CARB" w:date="2023-12-19T12:12:00Z" w:original="(%3:1:0:)"/>
        </w:numPr>
        <w:ind w:left="720"/>
        <w:pPrChange w:id="10" w:author="CARB" w:date="2023-12-19T12:12:00Z">
          <w:pPr>
            <w:pStyle w:val="Heading3"/>
            <w:keepNext w:val="0"/>
            <w:keepLines w:val="0"/>
          </w:pPr>
        </w:pPrChange>
      </w:pPr>
      <w:r w:rsidRPr="0077482E">
        <w:t>“Account Administrator” means the person who can establish and activate user accounts for the reporting party organization as well as upload data (but not necessarily “submit” reports) into the LRT-CBTS. Account administrators with “signatory authority” may submit Quarterly and Annual Reports; initiate and view all credit transfers and credit transfer activity; access the Credit Balance ledger for the organization; and select/authorize broker(s) to represent them.</w:t>
      </w:r>
    </w:p>
    <w:p w14:paraId="766F4805" w14:textId="77777777" w:rsidR="007716CE" w:rsidRDefault="0077482E">
      <w:pPr>
        <w:pStyle w:val="Heading2"/>
        <w:keepNext w:val="0"/>
        <w:keepLines w:val="0"/>
        <w:numPr>
          <w:ilvl w:val="0"/>
          <w:numId w:val="0"/>
          <w:numberingChange w:id="11" w:author="CARB" w:date="2023-12-19T12:12:00Z" w:original="(%3:2:0:)"/>
        </w:numPr>
        <w:ind w:left="720"/>
        <w:pPrChange w:id="12" w:author="CARB" w:date="2023-12-19T12:12:00Z">
          <w:pPr>
            <w:pStyle w:val="Heading3"/>
            <w:keepNext w:val="0"/>
            <w:keepLines w:val="0"/>
          </w:pPr>
        </w:pPrChange>
      </w:pPr>
      <w:r w:rsidRPr="00B936A1">
        <w:t>“Advanced Credits” means LCFS base electricity credits that are issued prior to the quarter in which credit-generating transactions have occurred. Advanced credits can only be sold via the Credit Clearance Market, and only retired for the purpose of meeting compliance obligation.</w:t>
      </w:r>
    </w:p>
    <w:p w14:paraId="38D2052E" w14:textId="77777777" w:rsidR="007716CE" w:rsidRDefault="0077482E">
      <w:pPr>
        <w:pStyle w:val="Heading2"/>
        <w:keepNext w:val="0"/>
        <w:keepLines w:val="0"/>
        <w:numPr>
          <w:ilvl w:val="0"/>
          <w:numId w:val="0"/>
          <w:numberingChange w:id="13" w:author="CARB" w:date="2023-12-19T12:12:00Z" w:original="(%3:3:0:)"/>
        </w:numPr>
        <w:ind w:left="720"/>
        <w:pPrChange w:id="14" w:author="CARB" w:date="2023-12-19T12:12:00Z">
          <w:pPr>
            <w:pStyle w:val="Heading3"/>
            <w:keepNext w:val="0"/>
            <w:keepLines w:val="0"/>
          </w:pPr>
        </w:pPrChange>
      </w:pPr>
      <w:r w:rsidRPr="007716CE">
        <w:t>“Advanced Credit Window” is the six-year period during which advanced credits can be issued and after which base credit issuances will be adjusted to account for advanced credits.</w:t>
      </w:r>
    </w:p>
    <w:p w14:paraId="5CF36F8B" w14:textId="631B005D" w:rsidR="00E7023A" w:rsidRDefault="0077482E">
      <w:pPr>
        <w:pStyle w:val="Heading2"/>
        <w:keepNext w:val="0"/>
        <w:keepLines w:val="0"/>
        <w:numPr>
          <w:ilvl w:val="0"/>
          <w:numId w:val="0"/>
          <w:numberingChange w:id="15" w:author="CARB" w:date="2023-12-19T12:12:00Z" w:original="(%3:4:0:)"/>
        </w:numPr>
        <w:ind w:left="720"/>
        <w:pPrChange w:id="16" w:author="CARB" w:date="2023-12-19T12:12:00Z">
          <w:pPr>
            <w:pStyle w:val="Heading3"/>
            <w:keepNext w:val="0"/>
            <w:keepLines w:val="0"/>
          </w:pPr>
        </w:pPrChange>
      </w:pPr>
      <w:r w:rsidRPr="007716CE">
        <w:t xml:space="preserve">“Adverse Validation Statement” and “Adverse Verification Statement” means a statement rendered by a verification body attesting that: (1) the verification body </w:t>
      </w:r>
      <w:r w:rsidRPr="007716CE">
        <w:lastRenderedPageBreak/>
        <w:t>cannot say, with reasonable assurance, that the reported value is free of a material misstatement, or (2) the data submitted contain one or more correctable errors, or (3) both, and thus is not in conformance with the requirement to fix such errors pursuant to section 95501(b)(6). This definition applies to Adverse Validation Statements for fuel pathway applications and Adverse Verification Statements for Annual Fuel Pathway Reports, Quarterly Fuel Transactions Reports, Crude Oil Quarterly and Annual Volumes Reports, Low</w:t>
      </w:r>
      <w:r w:rsidR="00EA1AE6">
        <w:noBreakHyphen/>
      </w:r>
      <w:r w:rsidRPr="007716CE">
        <w:t>Complexity/Low-Energy-Use Refinery Reports, and Project Reports. “Material misstatement” for each type of report is assessed pursuant to sections 95501(b)(9) through (11).</w:t>
      </w:r>
      <w:r w:rsidR="007716CE" w:rsidRPr="0077482E">
        <w:t xml:space="preserve"> </w:t>
      </w:r>
    </w:p>
    <w:p w14:paraId="62C5F234" w14:textId="649ED1C7" w:rsidR="009F1FBE" w:rsidRDefault="0077482E">
      <w:pPr>
        <w:pStyle w:val="Heading2"/>
        <w:keepNext w:val="0"/>
        <w:keepLines w:val="0"/>
        <w:numPr>
          <w:ilvl w:val="0"/>
          <w:numId w:val="0"/>
          <w:numberingChange w:id="17" w:author="CARB" w:date="2023-12-19T12:12:00Z" w:original="(%3:5:0:)"/>
        </w:numPr>
        <w:ind w:left="720"/>
        <w:pPrChange w:id="18" w:author="CARB" w:date="2023-12-19T12:12:00Z">
          <w:pPr>
            <w:pStyle w:val="Heading3"/>
            <w:keepNext w:val="0"/>
            <w:keepLines w:val="0"/>
          </w:pPr>
        </w:pPrChange>
      </w:pPr>
      <w:r w:rsidRPr="00E7023A">
        <w:t xml:space="preserve">“AEZ-EF Model” means the </w:t>
      </w:r>
      <w:proofErr w:type="spellStart"/>
      <w:r w:rsidRPr="00E7023A">
        <w:t>Agro</w:t>
      </w:r>
      <w:proofErr w:type="spellEnd"/>
      <w:r w:rsidRPr="00E7023A">
        <w:t>-Ecological Zone Emissions Factor model (December 31, 2014),</w:t>
      </w:r>
      <w:del w:id="19" w:author="CARB" w:date="2023-12-19T12:12:00Z">
        <w:r w:rsidRPr="00E7023A">
          <w:rPr>
            <w:rFonts w:eastAsia="Yu Gothic Light"/>
          </w:rPr>
          <w:delText xml:space="preserve"> posted at http://www.arb.ca.gov/fuels/lcfs/lcfs_meetings/lcfs_meetings.htm and</w:delText>
        </w:r>
      </w:del>
      <w:r w:rsidRPr="00E7023A">
        <w:t xml:space="preserve"> available for download at http://www.arb.ca.gov/fuels/lcfs/lcfs_meetings/aez-ef_model_v52.xlsm, which is incorporated herein by reference.</w:t>
      </w:r>
    </w:p>
    <w:p w14:paraId="5B8F03C7" w14:textId="77777777" w:rsidR="009F1FBE" w:rsidRDefault="0077482E">
      <w:pPr>
        <w:pStyle w:val="Heading2"/>
        <w:keepNext w:val="0"/>
        <w:keepLines w:val="0"/>
        <w:numPr>
          <w:ilvl w:val="0"/>
          <w:numId w:val="0"/>
          <w:numberingChange w:id="20" w:author="CARB" w:date="2023-12-19T12:12:00Z" w:original="(%3:6:0:)"/>
        </w:numPr>
        <w:ind w:left="720"/>
        <w:pPrChange w:id="21" w:author="CARB" w:date="2023-12-19T12:12:00Z">
          <w:pPr>
            <w:pStyle w:val="Heading3"/>
            <w:keepNext w:val="0"/>
            <w:keepLines w:val="0"/>
          </w:pPr>
        </w:pPrChange>
      </w:pPr>
      <w:r w:rsidRPr="009F1FBE">
        <w:t>“Aggregated Transaction Indicator” means an identifier for reported transactions that are a result of an aggregation or summing of more than one transaction in the LRT-CBTS. An entry of ‘True' indicates that multiple transactions have been aggregated and are reported with a single Transaction Number. An entry of ‘False' means that the transaction record results from one fuel transaction reported as a single Transaction Number.</w:t>
      </w:r>
    </w:p>
    <w:p w14:paraId="4A9BA877" w14:textId="3BE2A51F" w:rsidR="009F1FBE" w:rsidRDefault="0077482E">
      <w:pPr>
        <w:pStyle w:val="Heading2"/>
        <w:keepNext w:val="0"/>
        <w:keepLines w:val="0"/>
        <w:numPr>
          <w:ilvl w:val="0"/>
          <w:numId w:val="0"/>
          <w:numberingChange w:id="22" w:author="CARB" w:date="2023-12-19T12:12:00Z" w:original="(%3:7:0:)"/>
        </w:numPr>
        <w:ind w:left="720"/>
        <w:pPrChange w:id="23" w:author="CARB" w:date="2023-12-19T12:12:00Z">
          <w:pPr>
            <w:pStyle w:val="Heading3"/>
            <w:keepNext w:val="0"/>
            <w:keepLines w:val="0"/>
          </w:pPr>
        </w:pPrChange>
      </w:pPr>
      <w:r w:rsidRPr="009F1FBE">
        <w:t xml:space="preserve">“Alternative Fuel” means any transportation fuel that is not </w:t>
      </w:r>
      <w:proofErr w:type="spellStart"/>
      <w:r w:rsidRPr="009F1FBE">
        <w:t>CaRFG</w:t>
      </w:r>
      <w:proofErr w:type="spellEnd"/>
      <w:del w:id="24" w:author="CARB" w:date="2023-12-19T12:12:00Z">
        <w:r w:rsidRPr="009F1FBE">
          <w:rPr>
            <w:rFonts w:eastAsia="Yu Gothic Light"/>
          </w:rPr>
          <w:delText xml:space="preserve"> or a</w:delText>
        </w:r>
      </w:del>
      <w:ins w:id="25" w:author="CARB" w:date="2023-12-19T12:12:00Z">
        <w:r w:rsidR="00100DA8">
          <w:t>,</w:t>
        </w:r>
      </w:ins>
      <w:r w:rsidRPr="009F1FBE">
        <w:t xml:space="preserve"> diesel fuel,</w:t>
      </w:r>
      <w:ins w:id="26" w:author="CARB" w:date="2023-12-19T12:12:00Z">
        <w:r w:rsidR="00100DA8">
          <w:t xml:space="preserve"> or </w:t>
        </w:r>
        <w:r w:rsidR="00BB71F6">
          <w:t>fossil</w:t>
        </w:r>
        <w:r w:rsidR="00100DA8">
          <w:t xml:space="preserve"> jet fuel</w:t>
        </w:r>
      </w:ins>
      <w:r w:rsidRPr="009F1FBE">
        <w:t xml:space="preserve"> including those fuels specified in section 95482(a)(3) through (a)(13).</w:t>
      </w:r>
    </w:p>
    <w:p w14:paraId="619117BE" w14:textId="39B6A809" w:rsidR="009F1FBE" w:rsidRDefault="0077482E">
      <w:pPr>
        <w:pStyle w:val="Heading2"/>
        <w:keepNext w:val="0"/>
        <w:keepLines w:val="0"/>
        <w:numPr>
          <w:ilvl w:val="0"/>
          <w:numId w:val="0"/>
          <w:numberingChange w:id="27" w:author="CARB" w:date="2023-12-19T12:12:00Z" w:original="(%3:8:0:)"/>
        </w:numPr>
        <w:ind w:left="720"/>
        <w:pPrChange w:id="28" w:author="CARB" w:date="2023-12-19T12:12:00Z">
          <w:pPr>
            <w:pStyle w:val="Heading3"/>
            <w:keepNext w:val="0"/>
            <w:keepLines w:val="0"/>
          </w:pPr>
        </w:pPrChange>
      </w:pPr>
      <w:r w:rsidRPr="5CCDFC95">
        <w:t xml:space="preserve">“Alternative Jet Fuel” means a drop-in fuel, made from </w:t>
      </w:r>
      <w:del w:id="29" w:author="CARB" w:date="2023-12-19T12:12:00Z">
        <w:r w:rsidRPr="009F1FBE">
          <w:rPr>
            <w:rFonts w:eastAsia="Yu Gothic Light"/>
          </w:rPr>
          <w:delText xml:space="preserve">petroleum or </w:delText>
        </w:r>
      </w:del>
      <w:r w:rsidRPr="5CCDFC95">
        <w:t xml:space="preserve">non-petroleum sources, which can be blended </w:t>
      </w:r>
      <w:del w:id="30" w:author="CARB" w:date="2023-12-19T12:12:00Z">
        <w:r w:rsidRPr="009F1FBE">
          <w:rPr>
            <w:rFonts w:eastAsia="Yu Gothic Light"/>
          </w:rPr>
          <w:delText>and used with</w:delText>
        </w:r>
      </w:del>
      <w:ins w:id="31" w:author="CARB" w:date="2023-12-19T12:12:00Z">
        <w:r w:rsidR="7CEFF9BE" w:rsidRPr="5CCDFC95">
          <w:t>into</w:t>
        </w:r>
      </w:ins>
      <w:r w:rsidR="7CEFF9BE" w:rsidRPr="5CCDFC95">
        <w:t xml:space="preserve"> </w:t>
      </w:r>
      <w:r w:rsidRPr="5CCDFC95">
        <w:t xml:space="preserve">conventional </w:t>
      </w:r>
      <w:del w:id="32" w:author="CARB" w:date="2023-12-19T12:12:00Z">
        <w:r w:rsidRPr="009F1FBE">
          <w:rPr>
            <w:rFonts w:eastAsia="Yu Gothic Light"/>
          </w:rPr>
          <w:delText xml:space="preserve">petroleum </w:delText>
        </w:r>
      </w:del>
      <w:r w:rsidRPr="5CCDFC95">
        <w:t>jet fuel</w:t>
      </w:r>
      <w:del w:id="33" w:author="CARB" w:date="2023-12-19T12:12:00Z">
        <w:r w:rsidRPr="009F1FBE">
          <w:rPr>
            <w:rFonts w:eastAsia="Yu Gothic Light"/>
          </w:rPr>
          <w:delText>s</w:delText>
        </w:r>
      </w:del>
      <w:r w:rsidRPr="5CCDFC95">
        <w:t xml:space="preserve"> without the need to modify aircraft engines and existing fuel distribution infrastructure.</w:t>
      </w:r>
    </w:p>
    <w:p w14:paraId="1710212E" w14:textId="2EFE6086" w:rsidR="008B6AFD" w:rsidRPr="00A02E89" w:rsidRDefault="005960CA" w:rsidP="00447D6A">
      <w:pPr>
        <w:pStyle w:val="Heading2"/>
        <w:keepNext w:val="0"/>
        <w:keepLines w:val="0"/>
        <w:numPr>
          <w:ilvl w:val="0"/>
          <w:numId w:val="0"/>
        </w:numPr>
        <w:ind w:left="720"/>
        <w:rPr>
          <w:ins w:id="34" w:author="CARB" w:date="2023-12-19T12:12:00Z"/>
        </w:rPr>
      </w:pPr>
      <w:ins w:id="35" w:author="CARB" w:date="2023-12-19T12:12:00Z">
        <w:r>
          <w:t xml:space="preserve">“Alternate Method” </w:t>
        </w:r>
        <w:r w:rsidR="00A924F3" w:rsidRPr="00A02E89">
          <w:t xml:space="preserve">means the collection of data to support or replace a measurement required by this </w:t>
        </w:r>
        <w:proofErr w:type="spellStart"/>
        <w:r w:rsidR="00A924F3" w:rsidRPr="00A02E89">
          <w:t>subarticle</w:t>
        </w:r>
        <w:proofErr w:type="spellEnd"/>
        <w:r w:rsidR="00A924F3" w:rsidRPr="00A02E89">
          <w:t>. An alternate method may include a calculated value based on accurate measurements of system inputs and outputs or based on a conservative calculation using previously collected quality assured data.</w:t>
        </w:r>
      </w:ins>
    </w:p>
    <w:p w14:paraId="6C683558" w14:textId="77777777" w:rsidR="009F1FBE" w:rsidRDefault="0077482E">
      <w:pPr>
        <w:pStyle w:val="Heading2"/>
        <w:keepNext w:val="0"/>
        <w:keepLines w:val="0"/>
        <w:numPr>
          <w:ilvl w:val="0"/>
          <w:numId w:val="0"/>
          <w:numberingChange w:id="36" w:author="CARB" w:date="2023-12-19T12:12:00Z" w:original="(%3:9:0:)"/>
        </w:numPr>
        <w:ind w:left="720"/>
        <w:pPrChange w:id="37" w:author="CARB" w:date="2023-12-19T12:12:00Z">
          <w:pPr>
            <w:pStyle w:val="Heading3"/>
            <w:keepNext w:val="0"/>
            <w:keepLines w:val="0"/>
          </w:pPr>
        </w:pPrChange>
      </w:pPr>
      <w:r w:rsidRPr="009F1FBE">
        <w:t>“Animal Fat” means the inedible fat that originates from a rendering facility as a product of rendering the by-products from meat processing facilities including animal parts, fat and bone. “Yellow grease” must be reported under an applicable animal fat pathway if evidence is not provided to the verifier or CARB to confirm the quantity that is animal fat and the quantity that is used cooking oil.</w:t>
      </w:r>
    </w:p>
    <w:p w14:paraId="426F43A9" w14:textId="77777777" w:rsidR="009F1FBE" w:rsidRDefault="0077482E">
      <w:pPr>
        <w:pStyle w:val="Heading2"/>
        <w:keepNext w:val="0"/>
        <w:keepLines w:val="0"/>
        <w:numPr>
          <w:ilvl w:val="0"/>
          <w:numId w:val="0"/>
          <w:numberingChange w:id="38" w:author="CARB" w:date="2023-12-19T12:12:00Z" w:original="(%3:10:0:)"/>
        </w:numPr>
        <w:ind w:left="720"/>
        <w:pPrChange w:id="39" w:author="CARB" w:date="2023-12-19T12:12:00Z">
          <w:pPr>
            <w:pStyle w:val="Heading3"/>
            <w:keepNext w:val="0"/>
            <w:keepLines w:val="0"/>
          </w:pPr>
        </w:pPrChange>
      </w:pPr>
      <w:r w:rsidRPr="009F1FBE">
        <w:lastRenderedPageBreak/>
        <w:t>“Application” means the type of vehicle where the fuel is consumed in terms of LDV/MDV for light-duty vehicle/medium-duty vehicle or HDV for heavy-duty vehicle.</w:t>
      </w:r>
    </w:p>
    <w:p w14:paraId="687D0F12" w14:textId="7D4D7D1C" w:rsidR="00DB3E2F" w:rsidRPr="00A02E89" w:rsidRDefault="00DB3E2F" w:rsidP="00447D6A">
      <w:pPr>
        <w:pStyle w:val="Heading2"/>
        <w:keepNext w:val="0"/>
        <w:keepLines w:val="0"/>
        <w:numPr>
          <w:ilvl w:val="0"/>
          <w:numId w:val="0"/>
        </w:numPr>
        <w:ind w:left="720"/>
        <w:rPr>
          <w:ins w:id="40" w:author="CARB" w:date="2023-12-19T12:12:00Z"/>
        </w:rPr>
      </w:pPr>
      <w:ins w:id="41" w:author="CARB" w:date="2023-12-19T12:12:00Z">
        <w:r>
          <w:t>“Auto</w:t>
        </w:r>
        <w:r w:rsidR="00281F48">
          <w:t>matic</w:t>
        </w:r>
        <w:r>
          <w:t xml:space="preserve"> Acceleration Mechanism” is a mechanism implemented pursuant to section 95484 which advances </w:t>
        </w:r>
        <w:r w:rsidR="00CB2670">
          <w:t>all annual carbon intensity benchmarks by one year when specified conditions are met</w:t>
        </w:r>
        <w:r>
          <w:t>.</w:t>
        </w:r>
      </w:ins>
    </w:p>
    <w:p w14:paraId="4926CAC9" w14:textId="77777777" w:rsidR="009F1FBE" w:rsidRDefault="0077482E">
      <w:pPr>
        <w:pStyle w:val="Heading2"/>
        <w:keepNext w:val="0"/>
        <w:keepLines w:val="0"/>
        <w:numPr>
          <w:ilvl w:val="0"/>
          <w:numId w:val="0"/>
          <w:numberingChange w:id="42" w:author="CARB" w:date="2023-12-19T12:12:00Z" w:original="(%3:11:0:)"/>
        </w:numPr>
        <w:ind w:left="720"/>
        <w:pPrChange w:id="43" w:author="CARB" w:date="2023-12-19T12:12:00Z">
          <w:pPr>
            <w:pStyle w:val="Heading3"/>
            <w:keepNext w:val="0"/>
            <w:keepLines w:val="0"/>
          </w:pPr>
        </w:pPrChange>
      </w:pPr>
      <w:r w:rsidRPr="009F1FBE">
        <w:t>“Aviation Gasoline” means a complex mixture of volatile hydrocarbons, with or without additives, suitably blended to be used in aviation engines.</w:t>
      </w:r>
    </w:p>
    <w:p w14:paraId="73F1BF73" w14:textId="2F592E99" w:rsidR="009F1FBE" w:rsidRDefault="0077482E">
      <w:pPr>
        <w:pStyle w:val="Heading2"/>
        <w:keepNext w:val="0"/>
        <w:keepLines w:val="0"/>
        <w:numPr>
          <w:ilvl w:val="0"/>
          <w:numId w:val="0"/>
          <w:numberingChange w:id="44" w:author="CARB" w:date="2023-12-19T12:12:00Z" w:original="(%3:12:0:)"/>
        </w:numPr>
        <w:ind w:left="720"/>
        <w:pPrChange w:id="45" w:author="CARB" w:date="2023-12-19T12:12:00Z">
          <w:pPr>
            <w:pStyle w:val="Heading3"/>
            <w:keepNext w:val="0"/>
            <w:keepLines w:val="0"/>
          </w:pPr>
        </w:pPrChange>
      </w:pPr>
      <w:r w:rsidRPr="009F1FBE">
        <w:t xml:space="preserve">“Avoided Cost Calculator” means the Excel-based spreadsheet model (May </w:t>
      </w:r>
      <w:ins w:id="46" w:author="CARB" w:date="2023-12-19T12:12:00Z">
        <w:r w:rsidR="002D1767">
          <w:t xml:space="preserve">22, </w:t>
        </w:r>
      </w:ins>
      <w:r w:rsidRPr="009F1FBE">
        <w:t>2018) produced by Energy and Environmental Economics, Inc. (E3) for use in demand-side cost-effectiveness proceedings at the California Public Utilities Commission (CPUC), which is incorporated herein by reference</w:t>
      </w:r>
      <w:del w:id="47" w:author="CARB" w:date="2023-12-19T12:12:00Z">
        <w:r w:rsidRPr="009F1FBE">
          <w:rPr>
            <w:rFonts w:eastAsia="Yu Gothic Light"/>
          </w:rPr>
          <w:delText xml:space="preserve">, and is available for download at </w:delText>
        </w:r>
        <w:r w:rsidR="009F1FBE" w:rsidRPr="003D034B">
          <w:rPr>
            <w:rFonts w:eastAsia="Yu Gothic Light"/>
          </w:rPr>
          <w:delText>http://www.cpuc.ca.gov/General.aspx?id=5267</w:delText>
        </w:r>
        <w:r w:rsidRPr="009F1FBE">
          <w:rPr>
            <w:rFonts w:eastAsia="Yu Gothic Light"/>
          </w:rPr>
          <w:delText>.</w:delText>
        </w:r>
      </w:del>
      <w:ins w:id="48" w:author="CARB" w:date="2023-12-19T12:12:00Z">
        <w:r w:rsidR="009414AA">
          <w:t>.</w:t>
        </w:r>
        <w:r w:rsidRPr="009F1FBE">
          <w:t>.</w:t>
        </w:r>
      </w:ins>
    </w:p>
    <w:p w14:paraId="1526FF43" w14:textId="77777777" w:rsidR="00B93A16" w:rsidRDefault="0077482E">
      <w:pPr>
        <w:pStyle w:val="Heading2"/>
        <w:keepNext w:val="0"/>
        <w:keepLines w:val="0"/>
        <w:numPr>
          <w:ilvl w:val="0"/>
          <w:numId w:val="0"/>
          <w:numberingChange w:id="49" w:author="CARB" w:date="2023-12-19T12:12:00Z" w:original="(%3:13:0:)"/>
        </w:numPr>
        <w:ind w:left="720"/>
        <w:pPrChange w:id="50" w:author="CARB" w:date="2023-12-19T12:12:00Z">
          <w:pPr>
            <w:pStyle w:val="Heading3"/>
            <w:keepNext w:val="0"/>
            <w:keepLines w:val="0"/>
          </w:pPr>
        </w:pPrChange>
      </w:pPr>
      <w:r w:rsidRPr="009F1FBE">
        <w:t>“Battery Electric Vehicle (BEV)” means any vehicle that operates solely by use of a battery or battery pack, or that is powered primarily through the use of an electric battery or battery pack but uses a flywheel or capacitor that stores energy produced by the electric motor or through regenerative braking to assist in vehicle operation.</w:t>
      </w:r>
    </w:p>
    <w:p w14:paraId="7AE270DE" w14:textId="77777777" w:rsidR="00B93A16" w:rsidRDefault="0077482E">
      <w:pPr>
        <w:pStyle w:val="Heading2"/>
        <w:keepNext w:val="0"/>
        <w:keepLines w:val="0"/>
        <w:numPr>
          <w:ilvl w:val="0"/>
          <w:numId w:val="0"/>
          <w:numberingChange w:id="51" w:author="CARB" w:date="2023-12-19T12:12:00Z" w:original="(%3:14:0:)"/>
        </w:numPr>
        <w:ind w:left="720"/>
        <w:pPrChange w:id="52" w:author="CARB" w:date="2023-12-19T12:12:00Z">
          <w:pPr>
            <w:pStyle w:val="Heading3"/>
            <w:keepNext w:val="0"/>
            <w:keepLines w:val="0"/>
          </w:pPr>
        </w:pPrChange>
      </w:pPr>
      <w:r w:rsidRPr="00B93A16">
        <w:t>“Biodiesel” means a fuel as defined in California Code of Regulations, title 4, section 4140(a).</w:t>
      </w:r>
    </w:p>
    <w:p w14:paraId="08AC6952" w14:textId="77777777" w:rsidR="00B93A16" w:rsidRDefault="0077482E">
      <w:pPr>
        <w:pStyle w:val="Heading2"/>
        <w:keepNext w:val="0"/>
        <w:keepLines w:val="0"/>
        <w:numPr>
          <w:ilvl w:val="0"/>
          <w:numId w:val="0"/>
          <w:numberingChange w:id="53" w:author="CARB" w:date="2023-12-19T12:12:00Z" w:original="(%3:15:0:)"/>
        </w:numPr>
        <w:ind w:left="720"/>
        <w:pPrChange w:id="54" w:author="CARB" w:date="2023-12-19T12:12:00Z">
          <w:pPr>
            <w:pStyle w:val="Heading3"/>
            <w:keepNext w:val="0"/>
            <w:keepLines w:val="0"/>
          </w:pPr>
        </w:pPrChange>
      </w:pPr>
      <w:r w:rsidRPr="00B93A16">
        <w:t>“Biodiesel Blend” means biodiesel blended with CARB diesel.</w:t>
      </w:r>
    </w:p>
    <w:p w14:paraId="3AF61F35" w14:textId="40B7B9DE" w:rsidR="00B93A16" w:rsidRDefault="0077482E">
      <w:pPr>
        <w:pStyle w:val="Heading2"/>
        <w:keepNext w:val="0"/>
        <w:keepLines w:val="0"/>
        <w:numPr>
          <w:ilvl w:val="0"/>
          <w:numId w:val="0"/>
          <w:numberingChange w:id="55" w:author="CARB" w:date="2023-12-19T12:12:00Z" w:original="(%3:16:0:)"/>
        </w:numPr>
        <w:ind w:left="720"/>
        <w:pPrChange w:id="56" w:author="CARB" w:date="2023-12-19T12:12:00Z">
          <w:pPr>
            <w:pStyle w:val="Heading3"/>
            <w:keepNext w:val="0"/>
            <w:keepLines w:val="0"/>
          </w:pPr>
        </w:pPrChange>
      </w:pPr>
      <w:r w:rsidRPr="00B93A16">
        <w:t>“Biogas” means the raw gaseous mixture comprised primarily of methane and carbon dioxide and derived from sources, including but not limited to, the anaerobic decomposition of organic matter in a landfill, lagoon, or constructed reactor (digester). Biogas often contains a number of other impurities, such as hydrogen sulfide, and it cannot be directly injected into natural gas pipelines or combusted in most natural</w:t>
      </w:r>
      <w:r w:rsidR="00D4419A">
        <w:noBreakHyphen/>
      </w:r>
      <w:r w:rsidRPr="00B93A16">
        <w:t xml:space="preserve">gas-fueled vehicles. It can be used as a fuel in boilers and engines to produce electrical power. </w:t>
      </w:r>
      <w:proofErr w:type="gramStart"/>
      <w:r w:rsidRPr="00B93A16">
        <w:t>The biogas</w:t>
      </w:r>
      <w:proofErr w:type="gramEnd"/>
      <w:r w:rsidRPr="00B93A16">
        <w:t xml:space="preserve"> can be refined to produce near</w:t>
      </w:r>
      <w:r w:rsidR="001F3ED0">
        <w:noBreakHyphen/>
      </w:r>
      <w:r w:rsidRPr="00B93A16">
        <w:t>pure methane, which is sold as biomethane.</w:t>
      </w:r>
    </w:p>
    <w:p w14:paraId="2CE37156" w14:textId="3B57F1E1" w:rsidR="005D380E" w:rsidRDefault="0077482E">
      <w:pPr>
        <w:pStyle w:val="Heading2"/>
        <w:keepNext w:val="0"/>
        <w:keepLines w:val="0"/>
        <w:numPr>
          <w:ilvl w:val="0"/>
          <w:numId w:val="0"/>
          <w:numberingChange w:id="57" w:author="CARB" w:date="2023-12-19T12:12:00Z" w:original="(%3:17:0:)"/>
        </w:numPr>
        <w:ind w:left="720"/>
        <w:pPrChange w:id="58" w:author="CARB" w:date="2023-12-19T12:12:00Z">
          <w:pPr>
            <w:pStyle w:val="Heading3"/>
            <w:keepNext w:val="0"/>
            <w:keepLines w:val="0"/>
          </w:pPr>
        </w:pPrChange>
      </w:pPr>
      <w:r w:rsidRPr="00B93A16">
        <w:t>“Bio-CNG” means biomethane which has been compressed to CNG. Bio</w:t>
      </w:r>
      <w:r w:rsidR="00033E34">
        <w:noBreakHyphen/>
      </w:r>
      <w:r w:rsidRPr="00B93A16">
        <w:t>CNG has equivalent performance characteristics when compared to fossil CNG.</w:t>
      </w:r>
    </w:p>
    <w:p w14:paraId="7FF67F0D" w14:textId="77777777" w:rsidR="005D380E" w:rsidRDefault="0077482E">
      <w:pPr>
        <w:pStyle w:val="Heading2"/>
        <w:keepNext w:val="0"/>
        <w:keepLines w:val="0"/>
        <w:numPr>
          <w:ilvl w:val="0"/>
          <w:numId w:val="0"/>
          <w:numberingChange w:id="59" w:author="CARB" w:date="2023-12-19T12:12:00Z" w:original="(%3:18:0:)"/>
        </w:numPr>
        <w:ind w:left="720"/>
        <w:pPrChange w:id="60" w:author="CARB" w:date="2023-12-19T12:12:00Z">
          <w:pPr>
            <w:pStyle w:val="Heading3"/>
            <w:keepNext w:val="0"/>
            <w:keepLines w:val="0"/>
          </w:pPr>
        </w:pPrChange>
      </w:pPr>
      <w:r w:rsidRPr="005D380E">
        <w:t>“Bio-LNG” means biomethane which has been compressed and liquefied into LNG. Bio-LNG has equivalent performance characteristics when compared to fossil LNG.</w:t>
      </w:r>
    </w:p>
    <w:p w14:paraId="0F531F5E" w14:textId="77777777" w:rsidR="005D380E" w:rsidRDefault="0077482E">
      <w:pPr>
        <w:pStyle w:val="Heading2"/>
        <w:keepNext w:val="0"/>
        <w:keepLines w:val="0"/>
        <w:numPr>
          <w:ilvl w:val="0"/>
          <w:numId w:val="0"/>
          <w:numberingChange w:id="61" w:author="CARB" w:date="2023-12-19T12:12:00Z" w:original="(%3:19:0:)"/>
        </w:numPr>
        <w:ind w:left="720"/>
        <w:pPrChange w:id="62" w:author="CARB" w:date="2023-12-19T12:12:00Z">
          <w:pPr>
            <w:pStyle w:val="Heading3"/>
            <w:keepNext w:val="0"/>
            <w:keepLines w:val="0"/>
          </w:pPr>
        </w:pPrChange>
      </w:pPr>
      <w:r w:rsidRPr="005D380E">
        <w:t>“Bio-L-CNG” means biomethane which has been compressed, liquefied, re-gasified, and re-compressed into L-CNG, and has performance characteristics at least equivalent to fossil L-CNG.</w:t>
      </w:r>
    </w:p>
    <w:p w14:paraId="299AB15C" w14:textId="77777777" w:rsidR="005D380E" w:rsidRDefault="0077482E">
      <w:pPr>
        <w:pStyle w:val="Heading2"/>
        <w:keepNext w:val="0"/>
        <w:keepLines w:val="0"/>
        <w:numPr>
          <w:ilvl w:val="0"/>
          <w:numId w:val="0"/>
          <w:numberingChange w:id="63" w:author="CARB" w:date="2023-12-19T12:12:00Z" w:original="(%3:20:0:)"/>
        </w:numPr>
        <w:ind w:left="720"/>
        <w:pPrChange w:id="64" w:author="CARB" w:date="2023-12-19T12:12:00Z">
          <w:pPr>
            <w:pStyle w:val="Heading3"/>
            <w:keepNext w:val="0"/>
            <w:keepLines w:val="0"/>
          </w:pPr>
        </w:pPrChange>
      </w:pPr>
      <w:r w:rsidRPr="005D380E">
        <w:lastRenderedPageBreak/>
        <w:t xml:space="preserve">“Biomass” means non-fossilized and biodegradable organic material originating from plants, animals, or micro-organisms, </w:t>
      </w:r>
      <w:proofErr w:type="gramStart"/>
      <w:r w:rsidRPr="005D380E">
        <w:t>including:</w:t>
      </w:r>
      <w:proofErr w:type="gramEnd"/>
      <w:r w:rsidRPr="005D380E">
        <w:t xml:space="preserve"> products, by-products, residues and waste from agriculture, forestry, and related industries; the non-fossilized and biodegradable organic fractions of industrial and municipal wastes; and gases and liquids recovered from the decomposition of non-fossilized and biodegradable organic material.</w:t>
      </w:r>
    </w:p>
    <w:p w14:paraId="1695E03F" w14:textId="77777777" w:rsidR="005D380E" w:rsidRDefault="0077482E">
      <w:pPr>
        <w:pStyle w:val="Heading2"/>
        <w:keepNext w:val="0"/>
        <w:keepLines w:val="0"/>
        <w:numPr>
          <w:ilvl w:val="0"/>
          <w:numId w:val="0"/>
          <w:numberingChange w:id="65" w:author="CARB" w:date="2023-12-19T12:12:00Z" w:original="(%3:21:0:)"/>
        </w:numPr>
        <w:ind w:left="720"/>
        <w:pPrChange w:id="66" w:author="CARB" w:date="2023-12-19T12:12:00Z">
          <w:pPr>
            <w:pStyle w:val="Heading3"/>
            <w:keepNext w:val="0"/>
            <w:keepLines w:val="0"/>
          </w:pPr>
        </w:pPrChange>
      </w:pPr>
      <w:r w:rsidRPr="005D380E">
        <w:t>“Biomass-based Diesel” means a biodiesel or a renewable diesel.</w:t>
      </w:r>
    </w:p>
    <w:p w14:paraId="42F0AD92" w14:textId="77777777" w:rsidR="00B53CC5" w:rsidRDefault="0077482E">
      <w:pPr>
        <w:pStyle w:val="Heading2"/>
        <w:keepNext w:val="0"/>
        <w:keepLines w:val="0"/>
        <w:numPr>
          <w:ilvl w:val="0"/>
          <w:numId w:val="0"/>
          <w:numberingChange w:id="67" w:author="CARB" w:date="2023-12-19T12:12:00Z" w:original="(%3:22:0:)"/>
        </w:numPr>
        <w:ind w:left="720"/>
        <w:pPrChange w:id="68" w:author="CARB" w:date="2023-12-19T12:12:00Z">
          <w:pPr>
            <w:pStyle w:val="Heading3"/>
            <w:keepNext w:val="0"/>
            <w:keepLines w:val="0"/>
          </w:pPr>
        </w:pPrChange>
      </w:pPr>
      <w:r w:rsidRPr="005D380E">
        <w:t>“Biomethane” means methane derived from biogas, or synthetic natural gas derived from renewable resources, including the organic portion of municipal solid waste, which has been upgraded to meet standards for injection to a natural gas common carrier pipeline, or for use in natural gas vehicles, natural gas equipment, or production of renewable hydrogen. Biomethane contains all of the environmental attributes associated with biogas and can also be referred to as renewable natural gas.</w:t>
      </w:r>
    </w:p>
    <w:p w14:paraId="32CBC9D4" w14:textId="6D8955EF" w:rsidR="00B53CC5" w:rsidRDefault="0077482E">
      <w:pPr>
        <w:pStyle w:val="Heading2"/>
        <w:keepNext w:val="0"/>
        <w:keepLines w:val="0"/>
        <w:numPr>
          <w:ilvl w:val="0"/>
          <w:numId w:val="0"/>
          <w:numberingChange w:id="69" w:author="CARB" w:date="2023-12-19T12:12:00Z" w:original="(%3:23:0:)"/>
        </w:numPr>
        <w:ind w:left="720"/>
        <w:pPrChange w:id="70" w:author="CARB" w:date="2023-12-19T12:12:00Z">
          <w:pPr>
            <w:pStyle w:val="Heading3"/>
            <w:keepNext w:val="0"/>
            <w:keepLines w:val="0"/>
          </w:pPr>
        </w:pPrChange>
      </w:pPr>
      <w:r w:rsidRPr="00B53CC5">
        <w:t>“</w:t>
      </w:r>
      <w:proofErr w:type="spellStart"/>
      <w:r w:rsidRPr="00B53CC5">
        <w:t>Blendstock</w:t>
      </w:r>
      <w:proofErr w:type="spellEnd"/>
      <w:r w:rsidRPr="00B53CC5">
        <w:t xml:space="preserve">” means a component that is either used alone or is blended with </w:t>
      </w:r>
      <w:proofErr w:type="gramStart"/>
      <w:r w:rsidRPr="00B53CC5">
        <w:t>another</w:t>
      </w:r>
      <w:proofErr w:type="gramEnd"/>
      <w:r w:rsidRPr="00B53CC5">
        <w:t xml:space="preserve"> component(s) to produce a finished fuel used in a motor vehicle. Each </w:t>
      </w:r>
      <w:proofErr w:type="spellStart"/>
      <w:r w:rsidRPr="00B53CC5">
        <w:t>blendstock</w:t>
      </w:r>
      <w:proofErr w:type="spellEnd"/>
      <w:r w:rsidRPr="00B53CC5">
        <w:t xml:space="preserve"> corresponds to a fuel pathway in the </w:t>
      </w:r>
      <w:del w:id="71" w:author="CARB" w:date="2023-12-19T12:12:00Z">
        <w:r w:rsidRPr="00B53CC5">
          <w:rPr>
            <w:rFonts w:eastAsia="Yu Gothic Light"/>
          </w:rPr>
          <w:delText>California</w:delText>
        </w:r>
        <w:r w:rsidR="00956B6F">
          <w:rPr>
            <w:rFonts w:eastAsia="Yu Gothic Light"/>
          </w:rPr>
          <w:noBreakHyphen/>
        </w:r>
        <w:r w:rsidRPr="00B53CC5">
          <w:rPr>
            <w:rFonts w:eastAsia="Yu Gothic Light"/>
          </w:rPr>
          <w:delText>modified Greenhouse Gases, Regulated Emissions, and Energy use in Transportation version 3.0 (</w:delText>
        </w:r>
      </w:del>
      <w:r w:rsidR="002E7407" w:rsidRPr="4F10FDBC">
        <w:t xml:space="preserve">CA-GREET </w:t>
      </w:r>
      <w:del w:id="72" w:author="CARB" w:date="2023-12-19T12:12:00Z">
        <w:r w:rsidRPr="00B53CC5">
          <w:rPr>
            <w:rFonts w:eastAsia="Yu Gothic Light"/>
          </w:rPr>
          <w:delText>3</w:delText>
        </w:r>
      </w:del>
      <w:ins w:id="73" w:author="CARB" w:date="2023-12-19T12:12:00Z">
        <w:r w:rsidR="002E7407" w:rsidRPr="4F10FDBC">
          <w:t>4</w:t>
        </w:r>
      </w:ins>
      <w:r w:rsidR="002E7407" w:rsidRPr="4F10FDBC">
        <w:t>.0</w:t>
      </w:r>
      <w:del w:id="74" w:author="CARB" w:date="2023-12-19T12:12:00Z">
        <w:r w:rsidRPr="00B53CC5">
          <w:rPr>
            <w:rFonts w:eastAsia="Yu Gothic Light"/>
          </w:rPr>
          <w:delText>)</w:delText>
        </w:r>
      </w:del>
      <w:r w:rsidRPr="00B53CC5">
        <w:t xml:space="preserve"> model, </w:t>
      </w:r>
      <w:del w:id="75" w:author="CARB" w:date="2023-12-19T12:12:00Z">
        <w:r w:rsidRPr="00B53CC5">
          <w:rPr>
            <w:rFonts w:eastAsia="Yu Gothic Light"/>
          </w:rPr>
          <w:delText>(August 13, 2018), which is incorporated herein by reference.</w:delText>
        </w:r>
      </w:del>
      <w:ins w:id="76" w:author="CARB" w:date="2023-12-19T12:12:00Z">
        <w:r w:rsidR="0040639A">
          <w:t>[</w:t>
        </w:r>
        <w:r w:rsidR="00F8631B">
          <w:t>Date of adoption</w:t>
        </w:r>
        <w:r w:rsidR="0040639A">
          <w:t>]</w:t>
        </w:r>
        <w:r w:rsidRPr="00B53CC5">
          <w:t>.</w:t>
        </w:r>
      </w:ins>
      <w:r w:rsidRPr="00B53CC5">
        <w:t xml:space="preserve"> A </w:t>
      </w:r>
      <w:proofErr w:type="spellStart"/>
      <w:r w:rsidRPr="00B53CC5">
        <w:t>blendstock</w:t>
      </w:r>
      <w:proofErr w:type="spellEnd"/>
      <w:r w:rsidRPr="00B53CC5">
        <w:t xml:space="preserve"> that is used directly as a transportation fuel in a vehicle is considered a finished fuel.</w:t>
      </w:r>
    </w:p>
    <w:p w14:paraId="574BD1C4" w14:textId="2B1433AE" w:rsidR="00066108" w:rsidRDefault="000F5D67" w:rsidP="00447D6A">
      <w:pPr>
        <w:pStyle w:val="Heading2"/>
        <w:keepNext w:val="0"/>
        <w:keepLines w:val="0"/>
        <w:numPr>
          <w:ilvl w:val="0"/>
          <w:numId w:val="0"/>
        </w:numPr>
        <w:ind w:left="720"/>
        <w:rPr>
          <w:ins w:id="77" w:author="CARB" w:date="2023-12-19T12:12:00Z"/>
        </w:rPr>
      </w:pPr>
      <w:ins w:id="78" w:author="CARB" w:date="2023-12-19T12:12:00Z">
        <w:r w:rsidRPr="000F5D67">
          <w:t>“Book-and-Claim Accounting” is an indirect accounting system where a physical product and its environmental attributes can be separately traded. In the LCFS, the separated environmental attributes of low-CI electricity, biomethane or low-CI hydrogen may be matched under certain conditions to the use of grid electricity, fossil natural gas or hydrogen respectively</w:t>
        </w:r>
        <w:r>
          <w:t>.</w:t>
        </w:r>
      </w:ins>
    </w:p>
    <w:p w14:paraId="16AC6888" w14:textId="5F21269B" w:rsidR="0091150E" w:rsidRPr="0091150E" w:rsidRDefault="0091150E" w:rsidP="00447D6A">
      <w:pPr>
        <w:pStyle w:val="Heading2"/>
        <w:keepNext w:val="0"/>
        <w:keepLines w:val="0"/>
        <w:numPr>
          <w:ilvl w:val="0"/>
          <w:numId w:val="0"/>
        </w:numPr>
        <w:ind w:left="720"/>
        <w:rPr>
          <w:ins w:id="79" w:author="CARB" w:date="2023-12-19T12:12:00Z"/>
        </w:rPr>
      </w:pPr>
      <w:ins w:id="80" w:author="CARB" w:date="2023-12-19T12:12:00Z">
        <w:r>
          <w:t xml:space="preserve">“Break ground” </w:t>
        </w:r>
        <w:r w:rsidR="00DB60A1" w:rsidRPr="00DB60A1">
          <w:t>means earthmoving and site preparations necessary for construction of the digestor system and supporting infrastructure that starts following approval of all necessary entitlements/permits for the project.</w:t>
        </w:r>
      </w:ins>
    </w:p>
    <w:p w14:paraId="59271D90" w14:textId="77777777" w:rsidR="00B53CC5" w:rsidRDefault="0077482E">
      <w:pPr>
        <w:pStyle w:val="Heading2"/>
        <w:keepNext w:val="0"/>
        <w:keepLines w:val="0"/>
        <w:numPr>
          <w:ilvl w:val="0"/>
          <w:numId w:val="0"/>
          <w:numberingChange w:id="81" w:author="CARB" w:date="2023-12-19T12:12:00Z" w:original="(%3:24:0:)"/>
        </w:numPr>
        <w:ind w:left="720"/>
        <w:pPrChange w:id="82" w:author="CARB" w:date="2023-12-19T12:12:00Z">
          <w:pPr>
            <w:pStyle w:val="Heading3"/>
            <w:keepNext w:val="0"/>
            <w:keepLines w:val="0"/>
          </w:pPr>
        </w:pPrChange>
      </w:pPr>
      <w:r w:rsidRPr="00B53CC5">
        <w:t>“Brown Grease” means an emulsion of fat, oil, grease, solids, and water separated from wastewater in a grease interceptor (grease trap) and collected for use as a fuel feedstock. Brown grease must be reported under an applicable used cooking oil (UCO) pathway, i.e., reported as “unprocessed UCO” only if evidence is provided to the verifier or CARB to confirm that it has not been processed prior to receipt by the fuel production facility.</w:t>
      </w:r>
    </w:p>
    <w:p w14:paraId="58C5CE18" w14:textId="77777777" w:rsidR="00B53CC5" w:rsidRDefault="0077482E">
      <w:pPr>
        <w:pStyle w:val="Heading2"/>
        <w:keepNext w:val="0"/>
        <w:keepLines w:val="0"/>
        <w:numPr>
          <w:ilvl w:val="0"/>
          <w:numId w:val="0"/>
          <w:numberingChange w:id="83" w:author="CARB" w:date="2023-12-19T12:12:00Z" w:original="(%3:25:0:)"/>
        </w:numPr>
        <w:ind w:left="720"/>
        <w:pPrChange w:id="84" w:author="CARB" w:date="2023-12-19T12:12:00Z">
          <w:pPr>
            <w:pStyle w:val="Heading3"/>
            <w:keepNext w:val="0"/>
            <w:keepLines w:val="0"/>
          </w:pPr>
        </w:pPrChange>
      </w:pPr>
      <w:r w:rsidRPr="00B53CC5">
        <w:t>“Business Partner” refers to the counterparty in a specific transaction involving the fuel reporting entity. This can be either the buyer or the seller of fuel.</w:t>
      </w:r>
    </w:p>
    <w:p w14:paraId="0F0E5738" w14:textId="14E6DE96" w:rsidR="001515AD" w:rsidRPr="003F0909" w:rsidRDefault="001515AD" w:rsidP="00447D6A">
      <w:pPr>
        <w:pStyle w:val="Heading2"/>
        <w:keepNext w:val="0"/>
        <w:keepLines w:val="0"/>
        <w:numPr>
          <w:ilvl w:val="0"/>
          <w:numId w:val="0"/>
        </w:numPr>
        <w:ind w:left="720"/>
        <w:rPr>
          <w:ins w:id="85" w:author="CARB" w:date="2023-12-19T12:12:00Z"/>
        </w:rPr>
      </w:pPr>
      <w:ins w:id="86" w:author="CARB" w:date="2023-12-19T12:12:00Z">
        <w:r>
          <w:t>“Byproduct”</w:t>
        </w:r>
        <w:r w:rsidR="00770D6F">
          <w:t xml:space="preserve"> </w:t>
        </w:r>
        <w:r w:rsidR="00770D6F" w:rsidRPr="00770D6F">
          <w:t>means a secondary product with marginal economic value outside its use in a biofuel pathway.</w:t>
        </w:r>
      </w:ins>
    </w:p>
    <w:p w14:paraId="5D6390F3" w14:textId="1E767733" w:rsidR="00093AB8" w:rsidRDefault="00C15F59" w:rsidP="00447D6A">
      <w:pPr>
        <w:pStyle w:val="Heading2"/>
        <w:keepNext w:val="0"/>
        <w:keepLines w:val="0"/>
        <w:numPr>
          <w:ilvl w:val="0"/>
          <w:numId w:val="0"/>
        </w:numPr>
        <w:ind w:left="720"/>
        <w:rPr>
          <w:ins w:id="87" w:author="CARB" w:date="2023-12-19T12:12:00Z"/>
        </w:rPr>
      </w:pPr>
      <w:ins w:id="88" w:author="CARB" w:date="2023-12-19T12:12:00Z">
        <w:r w:rsidRPr="00C15F59">
          <w:lastRenderedPageBreak/>
          <w:t>“California-</w:t>
        </w:r>
        <w:r w:rsidR="007B7329">
          <w:t>m</w:t>
        </w:r>
        <w:r w:rsidRPr="00C15F59">
          <w:t xml:space="preserve">odified Greenhouse Gases, Regulated Emissions, and Energy use in Transportation </w:t>
        </w:r>
        <w:r w:rsidR="007B7329">
          <w:t>m</w:t>
        </w:r>
        <w:r w:rsidRPr="00C15F59">
          <w:t>odel (CA-GREET)” is a modified version of Argonne National Lab’s Greenhouse Gases, Regulated Emissions, and Energy use in Transportation (GREET) model used to evaluate well-to-wheel GHG emissions in the LCFS. The CA-GREET model is periodically updated, and includes a version number suffix, e.g., CA-GREET4.0</w:t>
        </w:r>
        <w:r>
          <w:t>.</w:t>
        </w:r>
      </w:ins>
    </w:p>
    <w:p w14:paraId="14D1249A" w14:textId="77777777" w:rsidR="006A6931" w:rsidRDefault="00824470" w:rsidP="00447D6A">
      <w:pPr>
        <w:pStyle w:val="Heading2"/>
        <w:keepNext w:val="0"/>
        <w:keepLines w:val="0"/>
        <w:numPr>
          <w:ilvl w:val="0"/>
          <w:numId w:val="0"/>
        </w:numPr>
        <w:ind w:left="720"/>
        <w:rPr>
          <w:ins w:id="89" w:author="CARB" w:date="2023-12-19T12:12:00Z"/>
        </w:rPr>
      </w:pPr>
      <w:ins w:id="90" w:author="CARB" w:date="2023-12-19T12:12:00Z">
        <w:r w:rsidRPr="00824470">
          <w:t xml:space="preserve">“California Reformulated Gasoline </w:t>
        </w:r>
        <w:proofErr w:type="spellStart"/>
        <w:r w:rsidRPr="00824470">
          <w:t>Blendstock</w:t>
        </w:r>
        <w:proofErr w:type="spellEnd"/>
        <w:r w:rsidRPr="00824470">
          <w:t xml:space="preserve"> for Oxygenate Blending (CARBOB)” is gasoline </w:t>
        </w:r>
        <w:proofErr w:type="spellStart"/>
        <w:r w:rsidRPr="00824470">
          <w:t>blendstock</w:t>
        </w:r>
        <w:proofErr w:type="spellEnd"/>
        <w:r w:rsidRPr="00824470">
          <w:t xml:space="preserve"> that, when blended with ethanol, results in a finished gasoline which meets the requirements of California Reformulated Gasoline (RFG) Regulations</w:t>
        </w:r>
      </w:ins>
    </w:p>
    <w:p w14:paraId="4DE70BB4" w14:textId="51D355F2" w:rsidR="0076713F" w:rsidRPr="00A02E89" w:rsidRDefault="00FF3CEC" w:rsidP="00447D6A">
      <w:pPr>
        <w:pStyle w:val="Heading2"/>
        <w:keepNext w:val="0"/>
        <w:keepLines w:val="0"/>
        <w:numPr>
          <w:ilvl w:val="0"/>
          <w:numId w:val="0"/>
        </w:numPr>
        <w:ind w:left="720"/>
        <w:rPr>
          <w:ins w:id="91" w:author="CARB" w:date="2023-12-19T12:12:00Z"/>
        </w:rPr>
      </w:pPr>
      <w:ins w:id="92" w:author="CARB" w:date="2023-12-19T12:12:00Z">
        <w:r w:rsidRPr="00D95B88">
          <w:t>“Carbon capture and sequestration (CCS) project”</w:t>
        </w:r>
        <w:r w:rsidR="0017118E" w:rsidRPr="00D95B88">
          <w:t xml:space="preserve"> </w:t>
        </w:r>
        <w:r w:rsidR="00D95B88" w:rsidRPr="00D95B88">
          <w:t>means a project that captures CO</w:t>
        </w:r>
        <w:r w:rsidR="00D95B88" w:rsidRPr="00A02E89">
          <w:rPr>
            <w:vertAlign w:val="subscript"/>
          </w:rPr>
          <w:t>2</w:t>
        </w:r>
        <w:r w:rsidR="00D95B88" w:rsidRPr="00D95B88">
          <w:t xml:space="preserve"> by an eligible entity specified in section 95490(a) of this </w:t>
        </w:r>
        <w:proofErr w:type="spellStart"/>
        <w:r w:rsidR="00D95B88" w:rsidRPr="00D95B88">
          <w:t>subarticle</w:t>
        </w:r>
        <w:proofErr w:type="spellEnd"/>
        <w:r w:rsidR="00D95B88" w:rsidRPr="00D95B88">
          <w:t>, transports the captured CO</w:t>
        </w:r>
        <w:r w:rsidR="00D95B88" w:rsidRPr="00A02E89">
          <w:rPr>
            <w:vertAlign w:val="subscript"/>
          </w:rPr>
          <w:t>2</w:t>
        </w:r>
        <w:r w:rsidR="00D95B88" w:rsidRPr="00D95B88">
          <w:t xml:space="preserve"> to an injection site, and injects and permanently sequesters the captured CO</w:t>
        </w:r>
        <w:r w:rsidR="00D95B88" w:rsidRPr="00A02E89">
          <w:rPr>
            <w:vertAlign w:val="subscript"/>
          </w:rPr>
          <w:t>2</w:t>
        </w:r>
        <w:r w:rsidR="00D95B88" w:rsidRPr="00D95B88">
          <w:t xml:space="preserve"> pursuant to the Carbon Capture and Sequestration Protocol and as specified by section 95490 of this </w:t>
        </w:r>
        <w:proofErr w:type="spellStart"/>
        <w:r w:rsidR="00D95B88" w:rsidRPr="00D95B88">
          <w:t>subarticle</w:t>
        </w:r>
        <w:proofErr w:type="spellEnd"/>
        <w:r w:rsidR="00824470" w:rsidRPr="00D95B88" w:rsidDel="0017118E">
          <w:t>.</w:t>
        </w:r>
      </w:ins>
    </w:p>
    <w:p w14:paraId="356ABD3E" w14:textId="77777777" w:rsidR="00B53CC5" w:rsidRDefault="0077482E">
      <w:pPr>
        <w:pStyle w:val="Heading2"/>
        <w:keepNext w:val="0"/>
        <w:keepLines w:val="0"/>
        <w:numPr>
          <w:ilvl w:val="0"/>
          <w:numId w:val="0"/>
          <w:numberingChange w:id="93" w:author="CARB" w:date="2023-12-19T12:12:00Z" w:original="(%3:26:0:)"/>
        </w:numPr>
        <w:ind w:left="720"/>
        <w:rPr>
          <w:rFonts w:eastAsia="Yu Gothic Light"/>
        </w:rPr>
        <w:pPrChange w:id="94" w:author="CARB" w:date="2023-12-19T12:12:00Z">
          <w:pPr>
            <w:pStyle w:val="Heading3"/>
            <w:keepNext w:val="0"/>
            <w:keepLines w:val="0"/>
          </w:pPr>
        </w:pPrChange>
      </w:pPr>
      <w:r w:rsidRPr="00B53CC5">
        <w:rPr>
          <w:rFonts w:eastAsia="Yu Gothic Light"/>
        </w:rPr>
        <w:t>“Carbon Intensity (CI)” means the quantity of life cycle greenhouse gas emissions, per unit of fuel energy, expressed in grams of carbon dioxide equivalent per megajoule (gCO</w:t>
      </w:r>
      <w:r w:rsidRPr="00C4018B">
        <w:rPr>
          <w:rFonts w:eastAsia="Yu Gothic Light"/>
          <w:vertAlign w:val="subscript"/>
        </w:rPr>
        <w:t>2</w:t>
      </w:r>
      <w:r w:rsidRPr="00B53CC5">
        <w:rPr>
          <w:rFonts w:eastAsia="Yu Gothic Light"/>
        </w:rPr>
        <w:t>e/MJ).</w:t>
      </w:r>
    </w:p>
    <w:p w14:paraId="1C3EB37F" w14:textId="77777777" w:rsidR="00E9592F" w:rsidRDefault="0077482E">
      <w:pPr>
        <w:pStyle w:val="Heading2"/>
        <w:keepNext w:val="0"/>
        <w:keepLines w:val="0"/>
        <w:numPr>
          <w:ilvl w:val="0"/>
          <w:numId w:val="0"/>
          <w:numberingChange w:id="95" w:author="CARB" w:date="2023-12-19T12:12:00Z" w:original="(%3:27:0:)"/>
        </w:numPr>
        <w:ind w:left="720"/>
        <w:rPr>
          <w:rFonts w:eastAsia="Yu Gothic Light"/>
        </w:rPr>
        <w:pPrChange w:id="96" w:author="CARB" w:date="2023-12-19T12:12:00Z">
          <w:pPr>
            <w:pStyle w:val="Heading3"/>
            <w:keepNext w:val="0"/>
            <w:keepLines w:val="0"/>
          </w:pPr>
        </w:pPrChange>
      </w:pPr>
      <w:r w:rsidRPr="00B53CC5">
        <w:rPr>
          <w:rFonts w:eastAsia="Yu Gothic Light"/>
        </w:rPr>
        <w:t>“Cargo Handling Equipment” means any off-road, self-propelled vehicle or equipment, other than yard trucks, used at a port or intermodal rail yard to lift or move container, bulk, or liquid cargo carried by ship, train, or another vehicle, or used to perform maintenance and repair activities that are routinely scheduled or that are due to predictable process upsets. Equipment includes, but is not limited to, rubber-tired gantry cranes, top handlers, side handlers, reach stackers, loaders, aerial lifts, excavators, tractors, and dozers.</w:t>
      </w:r>
    </w:p>
    <w:p w14:paraId="310EA299" w14:textId="3D08F677" w:rsidR="00E9592F" w:rsidRDefault="0077482E">
      <w:pPr>
        <w:pStyle w:val="Heading2"/>
        <w:keepNext w:val="0"/>
        <w:keepLines w:val="0"/>
        <w:numPr>
          <w:ilvl w:val="0"/>
          <w:numId w:val="0"/>
          <w:numberingChange w:id="97" w:author="CARB" w:date="2023-12-19T12:12:00Z" w:original="(%3:28:0:)"/>
        </w:numPr>
        <w:ind w:left="720"/>
        <w:rPr>
          <w:rFonts w:eastAsia="Yu Gothic Light"/>
        </w:rPr>
        <w:pPrChange w:id="98" w:author="CARB" w:date="2023-12-19T12:12:00Z">
          <w:pPr>
            <w:pStyle w:val="Heading3"/>
            <w:keepNext w:val="0"/>
            <w:keepLines w:val="0"/>
          </w:pPr>
        </w:pPrChange>
      </w:pPr>
      <w:r w:rsidRPr="00E9592F">
        <w:rPr>
          <w:rFonts w:eastAsia="Yu Gothic Light"/>
        </w:rPr>
        <w:t>“CHAdeMO Connector” means a connector and communication protocol for vehicle DC charging initially developed in Japan during 2005-2009. It was first adopted into international standards IEC 61851</w:t>
      </w:r>
      <w:r w:rsidR="00956B6F">
        <w:rPr>
          <w:rFonts w:eastAsia="Yu Gothic Light"/>
        </w:rPr>
        <w:noBreakHyphen/>
      </w:r>
      <w:r w:rsidRPr="00E9592F">
        <w:rPr>
          <w:rFonts w:eastAsia="Yu Gothic Light"/>
        </w:rPr>
        <w:t>23/24 and IEC 62196-3 in 2014 and then into USA standard IEEE 2030.1.1 in 2015. Further updates to the protocol are managed by the CHAdeMO Association.</w:t>
      </w:r>
    </w:p>
    <w:p w14:paraId="512102E7" w14:textId="48B2988D" w:rsidR="006B61CB" w:rsidRDefault="0077482E">
      <w:pPr>
        <w:pStyle w:val="Heading2"/>
        <w:keepNext w:val="0"/>
        <w:keepLines w:val="0"/>
        <w:numPr>
          <w:ilvl w:val="0"/>
          <w:numId w:val="0"/>
          <w:numberingChange w:id="99" w:author="CARB" w:date="2023-12-19T12:12:00Z" w:original="(%3:29:0:)"/>
        </w:numPr>
        <w:ind w:left="720"/>
        <w:rPr>
          <w:rFonts w:eastAsia="Yu Gothic Light"/>
        </w:rPr>
        <w:pPrChange w:id="100" w:author="CARB" w:date="2023-12-19T12:12:00Z">
          <w:pPr>
            <w:pStyle w:val="Heading3"/>
            <w:keepNext w:val="0"/>
            <w:keepLines w:val="0"/>
          </w:pPr>
        </w:pPrChange>
      </w:pPr>
      <w:r w:rsidRPr="00E9592F">
        <w:rPr>
          <w:rFonts w:eastAsia="Yu Gothic Light"/>
        </w:rPr>
        <w:t xml:space="preserve">“Clean Fuel Reward” is a statewide program established by EDUs to provide a reduction in price </w:t>
      </w:r>
      <w:del w:id="101" w:author="CARB" w:date="2023-12-19T12:12:00Z">
        <w:r w:rsidRPr="00E9592F">
          <w:rPr>
            <w:rFonts w:eastAsia="Yu Gothic Light"/>
          </w:rPr>
          <w:delText>on new light duty EV</w:delText>
        </w:r>
      </w:del>
      <w:r w:rsidRPr="00E9592F">
        <w:rPr>
          <w:rFonts w:eastAsia="Yu Gothic Light"/>
        </w:rPr>
        <w:t xml:space="preserve"> purchases or leases </w:t>
      </w:r>
      <w:ins w:id="102" w:author="CARB" w:date="2023-12-19T12:12:00Z">
        <w:r w:rsidR="00895B6A">
          <w:rPr>
            <w:rFonts w:eastAsia="Yu Gothic Light"/>
          </w:rPr>
          <w:t xml:space="preserve">for new medium- or heavy-duty electric vehicles that are not subject to the High Priority and Federal Fleets </w:t>
        </w:r>
        <w:r w:rsidR="00E3442C">
          <w:rPr>
            <w:rFonts w:eastAsia="Yu Gothic Light"/>
          </w:rPr>
          <w:t>r</w:t>
        </w:r>
        <w:r w:rsidR="00895B6A">
          <w:rPr>
            <w:rFonts w:eastAsia="Yu Gothic Light"/>
          </w:rPr>
          <w:t>equirements as specified in</w:t>
        </w:r>
        <w:r w:rsidR="002B0743">
          <w:rPr>
            <w:rFonts w:eastAsia="Yu Gothic Light"/>
          </w:rPr>
          <w:t>, title 13, California Code of Regulations,</w:t>
        </w:r>
        <w:r w:rsidR="00895B6A">
          <w:rPr>
            <w:rFonts w:eastAsia="Yu Gothic Light"/>
          </w:rPr>
          <w:t xml:space="preserve"> section 2015(a)(1)</w:t>
        </w:r>
        <w:r w:rsidRPr="00E9592F">
          <w:rPr>
            <w:rFonts w:eastAsia="Yu Gothic Light"/>
          </w:rPr>
          <w:t xml:space="preserve"> </w:t>
        </w:r>
      </w:ins>
      <w:r w:rsidRPr="00E9592F">
        <w:rPr>
          <w:rFonts w:eastAsia="Yu Gothic Light"/>
        </w:rPr>
        <w:t>in California. The Clean Fuel Reward is funded exclusively through LCFS proceeds generated by EDUs from electricity fuel.</w:t>
      </w:r>
    </w:p>
    <w:p w14:paraId="53FA5755" w14:textId="77777777" w:rsidR="006B61CB" w:rsidRDefault="0077482E">
      <w:pPr>
        <w:pStyle w:val="Heading2"/>
        <w:keepNext w:val="0"/>
        <w:keepLines w:val="0"/>
        <w:numPr>
          <w:ilvl w:val="0"/>
          <w:numId w:val="0"/>
          <w:numberingChange w:id="103" w:author="CARB" w:date="2023-12-19T12:12:00Z" w:original="(%3:30:0:)"/>
        </w:numPr>
        <w:ind w:left="720"/>
        <w:rPr>
          <w:rFonts w:eastAsia="Yu Gothic Light"/>
        </w:rPr>
        <w:pPrChange w:id="104" w:author="CARB" w:date="2023-12-19T12:12:00Z">
          <w:pPr>
            <w:pStyle w:val="Heading3"/>
            <w:keepNext w:val="0"/>
            <w:keepLines w:val="0"/>
          </w:pPr>
        </w:pPrChange>
      </w:pPr>
      <w:r w:rsidRPr="006B61CB">
        <w:rPr>
          <w:rFonts w:eastAsia="Yu Gothic Light"/>
        </w:rPr>
        <w:t>“Compressed Natural Gas (CNG)” means natural gas that has been compressed to a pressure greater than ambient pressure.</w:t>
      </w:r>
    </w:p>
    <w:p w14:paraId="0D54ED94" w14:textId="77777777" w:rsidR="006B61CB" w:rsidRDefault="0077482E">
      <w:pPr>
        <w:pStyle w:val="Heading2"/>
        <w:keepNext w:val="0"/>
        <w:keepLines w:val="0"/>
        <w:numPr>
          <w:ilvl w:val="0"/>
          <w:numId w:val="0"/>
          <w:numberingChange w:id="105" w:author="CARB" w:date="2023-12-19T12:12:00Z" w:original="(%3:31:0:)"/>
        </w:numPr>
        <w:ind w:left="720"/>
        <w:rPr>
          <w:rFonts w:eastAsia="Yu Gothic Light"/>
        </w:rPr>
        <w:pPrChange w:id="106" w:author="CARB" w:date="2023-12-19T12:12:00Z">
          <w:pPr>
            <w:pStyle w:val="Heading3"/>
            <w:keepNext w:val="0"/>
            <w:keepLines w:val="0"/>
          </w:pPr>
        </w:pPrChange>
      </w:pPr>
      <w:r w:rsidRPr="006B61CB">
        <w:rPr>
          <w:rFonts w:eastAsia="Yu Gothic Light"/>
        </w:rPr>
        <w:t xml:space="preserve">“Conflict of Interest” means a situation in which, because of financial or other activities or relationships with other persons or organizations, a person or body is </w:t>
      </w:r>
      <w:r w:rsidRPr="006B61CB">
        <w:rPr>
          <w:rFonts w:eastAsia="Yu Gothic Light"/>
        </w:rPr>
        <w:lastRenderedPageBreak/>
        <w:t>unable, or potentially unable, to render an impartial validation or verification statement on a potential client's LCFS data report, or the person or body's objectivity in performing validation or verification services is, or might be, otherwise compromised.</w:t>
      </w:r>
    </w:p>
    <w:p w14:paraId="677A22A5" w14:textId="6E23056D" w:rsidR="0098160F" w:rsidRPr="00A02E89" w:rsidRDefault="0098160F" w:rsidP="00447D6A">
      <w:pPr>
        <w:pStyle w:val="Heading2"/>
        <w:keepNext w:val="0"/>
        <w:keepLines w:val="0"/>
        <w:numPr>
          <w:ilvl w:val="0"/>
          <w:numId w:val="0"/>
        </w:numPr>
        <w:ind w:left="720"/>
        <w:rPr>
          <w:ins w:id="107" w:author="CARB" w:date="2023-12-19T12:12:00Z"/>
        </w:rPr>
      </w:pPr>
      <w:ins w:id="108" w:author="CARB" w:date="2023-12-19T12:12:00Z">
        <w:r>
          <w:t xml:space="preserve">“Conservative” </w:t>
        </w:r>
        <w:r w:rsidR="00325311" w:rsidRPr="00A02E89">
          <w:t>means reducing the estimated GHG reduction benefits of an operation or utilizing methods and factors that over-estimate energy usage or carbon intensity (90</w:t>
        </w:r>
        <w:r w:rsidR="00325311" w:rsidRPr="00A02E89">
          <w:rPr>
            <w:vertAlign w:val="superscript"/>
          </w:rPr>
          <w:t>th</w:t>
        </w:r>
        <w:r w:rsidR="00325311" w:rsidRPr="00A02E89">
          <w:t xml:space="preserve"> percentile or highest value) or under-estimate produced fuel volumes (10</w:t>
        </w:r>
        <w:r w:rsidR="00325311" w:rsidRPr="00A02E89">
          <w:rPr>
            <w:vertAlign w:val="superscript"/>
          </w:rPr>
          <w:t>th</w:t>
        </w:r>
        <w:r w:rsidR="00325311" w:rsidRPr="00A02E89">
          <w:t xml:space="preserve"> percentile or lowest value).</w:t>
        </w:r>
      </w:ins>
    </w:p>
    <w:p w14:paraId="13064846" w14:textId="77777777" w:rsidR="006B61CB" w:rsidRDefault="0077482E">
      <w:pPr>
        <w:pStyle w:val="Heading2"/>
        <w:keepNext w:val="0"/>
        <w:keepLines w:val="0"/>
        <w:numPr>
          <w:ilvl w:val="0"/>
          <w:numId w:val="0"/>
          <w:numberingChange w:id="109" w:author="CARB" w:date="2023-12-19T12:12:00Z" w:original="(%3:32:0:)"/>
        </w:numPr>
        <w:ind w:left="720"/>
        <w:rPr>
          <w:rFonts w:eastAsia="Yu Gothic Light"/>
        </w:rPr>
        <w:pPrChange w:id="110" w:author="CARB" w:date="2023-12-19T12:12:00Z">
          <w:pPr>
            <w:pStyle w:val="Heading3"/>
            <w:keepNext w:val="0"/>
            <w:keepLines w:val="0"/>
          </w:pPr>
        </w:pPrChange>
      </w:pPr>
      <w:r w:rsidRPr="006B61CB">
        <w:rPr>
          <w:rFonts w:eastAsia="Yu Gothic Light"/>
        </w:rPr>
        <w:t>“Contract Description Code” means the alphanumeric code assigned by an exchange to a particular exchange product that differentiates the product from others traded on the exchange.</w:t>
      </w:r>
    </w:p>
    <w:p w14:paraId="051D7056" w14:textId="06933444" w:rsidR="006B61CB" w:rsidRDefault="0077482E">
      <w:pPr>
        <w:pStyle w:val="Heading2"/>
        <w:keepNext w:val="0"/>
        <w:keepLines w:val="0"/>
        <w:numPr>
          <w:ilvl w:val="0"/>
          <w:numId w:val="0"/>
          <w:numberingChange w:id="111" w:author="CARB" w:date="2023-12-19T12:12:00Z" w:original="(%3:33:0:)"/>
        </w:numPr>
        <w:ind w:left="720"/>
        <w:rPr>
          <w:rFonts w:eastAsia="Yu Gothic Light"/>
        </w:rPr>
        <w:pPrChange w:id="112" w:author="CARB" w:date="2023-12-19T12:12:00Z">
          <w:pPr>
            <w:pStyle w:val="Heading3"/>
            <w:keepNext w:val="0"/>
            <w:keepLines w:val="0"/>
          </w:pPr>
        </w:pPrChange>
      </w:pPr>
      <w:del w:id="113" w:author="CARB" w:date="2023-12-19T12:12:00Z">
        <w:r w:rsidRPr="006B61CB">
          <w:rPr>
            <w:rFonts w:eastAsia="Yu Gothic Light"/>
          </w:rPr>
          <w:delText xml:space="preserve">“Conventional </w:delText>
        </w:r>
      </w:del>
      <w:ins w:id="114" w:author="CARB" w:date="2023-12-19T12:12:00Z">
        <w:r w:rsidRPr="006B61CB">
          <w:rPr>
            <w:rFonts w:eastAsia="Yu Gothic Light"/>
          </w:rPr>
          <w:t>“</w:t>
        </w:r>
      </w:ins>
      <w:r w:rsidRPr="006B61CB">
        <w:rPr>
          <w:rFonts w:eastAsia="Yu Gothic Light"/>
        </w:rPr>
        <w:t>Jet Fuel” means aviation turbine fuel including Commercial and Military Jet Fuel. Commercial Jet Fuel includes products known as Jet A, Jet A-1, and Jet B. Military Jet Fuel includes products known as JP-5 and JP-8.</w:t>
      </w:r>
    </w:p>
    <w:p w14:paraId="6C50EA14" w14:textId="0D6D7211" w:rsidR="0043355D" w:rsidRPr="00A02E89" w:rsidRDefault="00C45C07" w:rsidP="00447D6A">
      <w:pPr>
        <w:pStyle w:val="Heading2"/>
        <w:keepNext w:val="0"/>
        <w:keepLines w:val="0"/>
        <w:numPr>
          <w:ilvl w:val="0"/>
          <w:numId w:val="0"/>
        </w:numPr>
        <w:ind w:left="720"/>
        <w:rPr>
          <w:ins w:id="115" w:author="CARB" w:date="2023-12-19T12:12:00Z"/>
        </w:rPr>
      </w:pPr>
      <w:ins w:id="116" w:author="CARB" w:date="2023-12-19T12:12:00Z">
        <w:r w:rsidRPr="00C45C07">
          <w:t>“Co-product” means a product with significant market value that is produced alongside a main primary product.</w:t>
        </w:r>
      </w:ins>
    </w:p>
    <w:p w14:paraId="728658E5" w14:textId="77777777" w:rsidR="006B61CB" w:rsidRDefault="0077482E">
      <w:pPr>
        <w:pStyle w:val="Heading2"/>
        <w:keepNext w:val="0"/>
        <w:keepLines w:val="0"/>
        <w:numPr>
          <w:ilvl w:val="0"/>
          <w:numId w:val="0"/>
          <w:numberingChange w:id="117" w:author="CARB" w:date="2023-12-19T12:12:00Z" w:original="(%3:34:0:)"/>
        </w:numPr>
        <w:ind w:left="720"/>
        <w:rPr>
          <w:rFonts w:eastAsia="Yu Gothic Light"/>
        </w:rPr>
        <w:pPrChange w:id="118" w:author="CARB" w:date="2023-12-19T12:12:00Z">
          <w:pPr>
            <w:pStyle w:val="Heading3"/>
            <w:keepNext w:val="0"/>
            <w:keepLines w:val="0"/>
          </w:pPr>
        </w:pPrChange>
      </w:pPr>
      <w:r w:rsidRPr="006B61CB">
        <w:rPr>
          <w:rFonts w:eastAsia="Yu Gothic Light"/>
        </w:rPr>
        <w:t xml:space="preserve">“Correctable Errors” means one or more errors that result from a nonconformance with this </w:t>
      </w:r>
      <w:proofErr w:type="spellStart"/>
      <w:r w:rsidRPr="006B61CB">
        <w:rPr>
          <w:rFonts w:eastAsia="Yu Gothic Light"/>
        </w:rPr>
        <w:t>subarticle</w:t>
      </w:r>
      <w:proofErr w:type="spellEnd"/>
      <w:r w:rsidRPr="006B61CB">
        <w:rPr>
          <w:rFonts w:eastAsia="Yu Gothic Light"/>
        </w:rPr>
        <w:t xml:space="preserve"> and are identified by the verification team as errors that affect data subject to validation or verification as specified in section 95500. Differences that, in the professional judgment of the verification team, are the result of differing but reasonable methods of truncation or rounding or averaging, where a specific procedure is not prescribed by this </w:t>
      </w:r>
      <w:proofErr w:type="spellStart"/>
      <w:r w:rsidRPr="006B61CB">
        <w:rPr>
          <w:rFonts w:eastAsia="Yu Gothic Light"/>
        </w:rPr>
        <w:t>subarticle</w:t>
      </w:r>
      <w:proofErr w:type="spellEnd"/>
      <w:r w:rsidRPr="006B61CB">
        <w:rPr>
          <w:rFonts w:eastAsia="Yu Gothic Light"/>
        </w:rPr>
        <w:t>, are not considered errors.</w:t>
      </w:r>
    </w:p>
    <w:p w14:paraId="3F1B680E" w14:textId="00FDBFEC" w:rsidR="00DB3E2F" w:rsidRPr="00A02E89" w:rsidRDefault="00DB3E2F" w:rsidP="00447D6A">
      <w:pPr>
        <w:pStyle w:val="Heading2"/>
        <w:keepNext w:val="0"/>
        <w:keepLines w:val="0"/>
        <w:numPr>
          <w:ilvl w:val="0"/>
          <w:numId w:val="0"/>
        </w:numPr>
        <w:ind w:left="720"/>
        <w:rPr>
          <w:ins w:id="119" w:author="CARB" w:date="2023-12-19T12:12:00Z"/>
        </w:rPr>
      </w:pPr>
      <w:ins w:id="120" w:author="CARB" w:date="2023-12-19T12:12:00Z">
        <w:r>
          <w:t xml:space="preserve">“Credit Bank” is the total credits </w:t>
        </w:r>
        <w:r w:rsidR="2DCB1580">
          <w:t>retained</w:t>
        </w:r>
        <w:r>
          <w:t xml:space="preserve"> from previous crediting periods that have not been retired to demonstrate compliance.</w:t>
        </w:r>
      </w:ins>
    </w:p>
    <w:p w14:paraId="035EE4D9" w14:textId="77777777" w:rsidR="006B61CB" w:rsidRDefault="0077482E">
      <w:pPr>
        <w:pStyle w:val="Heading2"/>
        <w:keepNext w:val="0"/>
        <w:keepLines w:val="0"/>
        <w:numPr>
          <w:ilvl w:val="0"/>
          <w:numId w:val="0"/>
          <w:numberingChange w:id="121" w:author="CARB" w:date="2023-12-19T12:12:00Z" w:original="(%3:35:0:)"/>
        </w:numPr>
        <w:ind w:left="720"/>
        <w:rPr>
          <w:rFonts w:eastAsia="Yu Gothic Light"/>
        </w:rPr>
        <w:pPrChange w:id="122" w:author="CARB" w:date="2023-12-19T12:12:00Z">
          <w:pPr>
            <w:pStyle w:val="Heading3"/>
            <w:keepNext w:val="0"/>
            <w:keepLines w:val="0"/>
          </w:pPr>
        </w:pPrChange>
      </w:pPr>
      <w:r w:rsidRPr="006B61CB">
        <w:rPr>
          <w:rFonts w:eastAsia="Yu Gothic Light"/>
        </w:rPr>
        <w:t>“Credit Generator” means a fuel reporting entity or a project operator that generates LCFS credit in the LCFS program.</w:t>
      </w:r>
    </w:p>
    <w:p w14:paraId="53DA74E3" w14:textId="77777777" w:rsidR="004D4E74" w:rsidRDefault="0077482E">
      <w:pPr>
        <w:pStyle w:val="Heading2"/>
        <w:keepNext w:val="0"/>
        <w:keepLines w:val="0"/>
        <w:numPr>
          <w:ilvl w:val="0"/>
          <w:numId w:val="0"/>
          <w:numberingChange w:id="123" w:author="CARB" w:date="2023-12-19T12:12:00Z" w:original="(%3:36:0:)"/>
        </w:numPr>
        <w:ind w:left="720"/>
        <w:pPrChange w:id="124" w:author="CARB" w:date="2023-12-19T12:12:00Z">
          <w:pPr>
            <w:pStyle w:val="Heading3"/>
            <w:keepNext w:val="0"/>
            <w:keepLines w:val="0"/>
          </w:pPr>
        </w:pPrChange>
      </w:pPr>
      <w:r w:rsidRPr="006B61CB">
        <w:t>“Credits” and “Deficits” mean the units of measure used for determining a regulated entity's compliance with the average carbon intensity requirements in section 95484. Credits and deficits are denominated in units of metric tons of carbon dioxide equivalent (CO</w:t>
      </w:r>
      <w:r w:rsidRPr="00C4018B">
        <w:rPr>
          <w:vertAlign w:val="subscript"/>
        </w:rPr>
        <w:t>2</w:t>
      </w:r>
      <w:r w:rsidRPr="006B61CB">
        <w:t>e), and are calculated pursuant to sections 95486.1(a), (c), 95486.2(a)(5) and (b)(5), 95489 and 95490.</w:t>
      </w:r>
    </w:p>
    <w:p w14:paraId="21F24729" w14:textId="77777777" w:rsidR="005C3F91" w:rsidRDefault="0077482E">
      <w:pPr>
        <w:pStyle w:val="Heading2"/>
        <w:keepNext w:val="0"/>
        <w:keepLines w:val="0"/>
        <w:numPr>
          <w:ilvl w:val="0"/>
          <w:numId w:val="0"/>
          <w:numberingChange w:id="125" w:author="CARB" w:date="2023-12-19T12:12:00Z" w:original="(%3:37:0:)"/>
        </w:numPr>
        <w:ind w:left="720"/>
        <w:pPrChange w:id="126" w:author="CARB" w:date="2023-12-19T12:12:00Z">
          <w:pPr>
            <w:pStyle w:val="Heading3"/>
            <w:keepNext w:val="0"/>
            <w:keepLines w:val="0"/>
          </w:pPr>
        </w:pPrChange>
      </w:pPr>
      <w:r w:rsidRPr="004D4E74">
        <w:t>“Day” means a calendar day unless otherwise specified as a business day.</w:t>
      </w:r>
    </w:p>
    <w:p w14:paraId="2E63350F" w14:textId="77777777" w:rsidR="005C3F91" w:rsidRDefault="0077482E">
      <w:pPr>
        <w:pStyle w:val="Heading2"/>
        <w:keepNext w:val="0"/>
        <w:keepLines w:val="0"/>
        <w:numPr>
          <w:ilvl w:val="0"/>
          <w:numId w:val="0"/>
          <w:numberingChange w:id="127" w:author="CARB" w:date="2023-12-19T12:12:00Z" w:original="(%3:38:0:)"/>
        </w:numPr>
        <w:ind w:left="720"/>
        <w:pPrChange w:id="128" w:author="CARB" w:date="2023-12-19T12:12:00Z">
          <w:pPr>
            <w:pStyle w:val="Heading3"/>
            <w:keepNext w:val="0"/>
            <w:keepLines w:val="0"/>
          </w:pPr>
        </w:pPrChange>
      </w:pPr>
      <w:r w:rsidRPr="005C3F91">
        <w:t>“Deficit Generator” means a fuel reporting entity who generates deficits in the LCFS program.</w:t>
      </w:r>
    </w:p>
    <w:p w14:paraId="3F5D00C4" w14:textId="77777777" w:rsidR="005C3F91" w:rsidRDefault="0077482E">
      <w:pPr>
        <w:pStyle w:val="Heading2"/>
        <w:keepNext w:val="0"/>
        <w:keepLines w:val="0"/>
        <w:numPr>
          <w:ilvl w:val="0"/>
          <w:numId w:val="0"/>
          <w:numberingChange w:id="129" w:author="CARB" w:date="2023-12-19T12:12:00Z" w:original="(%3:39:0:)"/>
        </w:numPr>
        <w:ind w:left="720"/>
        <w:pPrChange w:id="130" w:author="CARB" w:date="2023-12-19T12:12:00Z">
          <w:pPr>
            <w:pStyle w:val="Heading3"/>
            <w:keepNext w:val="0"/>
            <w:keepLines w:val="0"/>
          </w:pPr>
        </w:pPrChange>
      </w:pPr>
      <w:r w:rsidRPr="005C3F91">
        <w:t>“Diesel Fuel” (also called conventional diesel fuel) has the same meaning as specified in California Code of Regulations, title 13, section 2281(b).</w:t>
      </w:r>
    </w:p>
    <w:p w14:paraId="0C50A3F9" w14:textId="5AA98238" w:rsidR="005C3F91" w:rsidRDefault="0077482E">
      <w:pPr>
        <w:pStyle w:val="Heading2"/>
        <w:keepNext w:val="0"/>
        <w:keepLines w:val="0"/>
        <w:numPr>
          <w:ilvl w:val="0"/>
          <w:numId w:val="0"/>
          <w:numberingChange w:id="131" w:author="CARB" w:date="2023-12-19T12:12:00Z" w:original="(%3:40:0:)"/>
        </w:numPr>
        <w:ind w:left="720"/>
        <w:pPrChange w:id="132" w:author="CARB" w:date="2023-12-19T12:12:00Z">
          <w:pPr>
            <w:pStyle w:val="Heading3"/>
            <w:keepNext w:val="0"/>
            <w:keepLines w:val="0"/>
          </w:pPr>
        </w:pPrChange>
      </w:pPr>
      <w:r w:rsidRPr="005C3F91">
        <w:lastRenderedPageBreak/>
        <w:t>“Direct Current Fast Charging” means charging an electric vehicle at 50</w:t>
      </w:r>
      <w:r w:rsidR="005C3F91">
        <w:t> </w:t>
      </w:r>
      <w:r w:rsidRPr="005C3F91">
        <w:t>kW and higher using direct current.</w:t>
      </w:r>
    </w:p>
    <w:p w14:paraId="401E3175" w14:textId="77777777" w:rsidR="005C3F91" w:rsidRDefault="0077482E">
      <w:pPr>
        <w:pStyle w:val="Heading2"/>
        <w:keepNext w:val="0"/>
        <w:keepLines w:val="0"/>
        <w:numPr>
          <w:ilvl w:val="0"/>
          <w:numId w:val="0"/>
          <w:numberingChange w:id="133" w:author="CARB" w:date="2023-12-19T12:12:00Z" w:original="(%3:41:0:)"/>
        </w:numPr>
        <w:ind w:left="720"/>
        <w:pPrChange w:id="134" w:author="CARB" w:date="2023-12-19T12:12:00Z">
          <w:pPr>
            <w:pStyle w:val="Heading3"/>
            <w:keepNext w:val="0"/>
            <w:keepLines w:val="0"/>
          </w:pPr>
        </w:pPrChange>
      </w:pPr>
      <w:r w:rsidRPr="005C3F91">
        <w:t>“Disadvantaged Communities” means communities that are defined by California Health and Safety Code section 39711(a) that are identified based on geographic, socioeconomic, public health, and environmental hazard criteria, and may include, but are not limited to, either of the following: (1) areas disproportionately affected by environmental pollution and other hazards that can lead to negative public health effects, exposure, or environmental degradation or (2) areas with concentrations of people that are of low-income, high unemployment, low levels of homeownership, high rent burden, sensitive populations, or low levels of educational attainment.</w:t>
      </w:r>
    </w:p>
    <w:p w14:paraId="6BE49B53" w14:textId="77777777" w:rsidR="005C3F91" w:rsidRDefault="0077482E">
      <w:pPr>
        <w:pStyle w:val="Heading2"/>
        <w:keepNext w:val="0"/>
        <w:keepLines w:val="0"/>
        <w:numPr>
          <w:ilvl w:val="0"/>
          <w:numId w:val="0"/>
          <w:numberingChange w:id="135" w:author="CARB" w:date="2023-12-19T12:12:00Z" w:original="(%3:42:0:)"/>
        </w:numPr>
        <w:ind w:left="720"/>
        <w:pPrChange w:id="136" w:author="CARB" w:date="2023-12-19T12:12:00Z">
          <w:pPr>
            <w:pStyle w:val="Heading3"/>
            <w:keepNext w:val="0"/>
            <w:keepLines w:val="0"/>
          </w:pPr>
        </w:pPrChange>
      </w:pPr>
      <w:r w:rsidRPr="005C3F91">
        <w:t>“Distiller's Corn Oil” has the same meaning as “Technical Corn Oil.”</w:t>
      </w:r>
    </w:p>
    <w:p w14:paraId="6723AF37" w14:textId="34F6FDA5" w:rsidR="00985756" w:rsidRPr="00A02E89" w:rsidRDefault="00AB4084" w:rsidP="00447D6A">
      <w:pPr>
        <w:pStyle w:val="Heading2"/>
        <w:keepNext w:val="0"/>
        <w:keepLines w:val="0"/>
        <w:numPr>
          <w:ilvl w:val="0"/>
          <w:numId w:val="0"/>
        </w:numPr>
        <w:ind w:left="720"/>
        <w:rPr>
          <w:ins w:id="137" w:author="CARB" w:date="2023-12-19T12:12:00Z"/>
        </w:rPr>
      </w:pPr>
      <w:ins w:id="138" w:author="CARB" w:date="2023-12-19T12:12:00Z">
        <w:r w:rsidRPr="00AB4084">
          <w:t xml:space="preserve">“Distiller's Grains and </w:t>
        </w:r>
        <w:proofErr w:type="spellStart"/>
        <w:r w:rsidRPr="00AB4084">
          <w:t>Solubles</w:t>
        </w:r>
        <w:proofErr w:type="spellEnd"/>
        <w:r w:rsidRPr="00AB4084">
          <w:t>” is a coproduct of ethanol production rich in protein and fiber, typically used for animal feed. DGS is subcategorized as Dry (DDGS), Modified (MDGS), or Wet (WDGS) based on the extent of moisture removal at an ethanol production facility</w:t>
        </w:r>
        <w:r>
          <w:t>.</w:t>
        </w:r>
      </w:ins>
    </w:p>
    <w:p w14:paraId="67248942" w14:textId="77777777" w:rsidR="005C3F91" w:rsidRDefault="0077482E">
      <w:pPr>
        <w:pStyle w:val="Heading2"/>
        <w:keepNext w:val="0"/>
        <w:keepLines w:val="0"/>
        <w:numPr>
          <w:ilvl w:val="0"/>
          <w:numId w:val="0"/>
          <w:numberingChange w:id="139" w:author="CARB" w:date="2023-12-19T12:12:00Z" w:original="(%3:43:0:)"/>
        </w:numPr>
        <w:ind w:left="720"/>
        <w:pPrChange w:id="140" w:author="CARB" w:date="2023-12-19T12:12:00Z">
          <w:pPr>
            <w:pStyle w:val="Heading3"/>
            <w:keepNext w:val="0"/>
            <w:keepLines w:val="0"/>
          </w:pPr>
        </w:pPrChange>
      </w:pPr>
      <w:r w:rsidRPr="005C3F91">
        <w:t>“Distiller's Sorghum Oil” has the same meaning as “Technical Sorghum Oil.”</w:t>
      </w:r>
    </w:p>
    <w:p w14:paraId="6F2083E1" w14:textId="77777777" w:rsidR="005C3F91" w:rsidRDefault="0077482E">
      <w:pPr>
        <w:pStyle w:val="Heading2"/>
        <w:keepNext w:val="0"/>
        <w:keepLines w:val="0"/>
        <w:numPr>
          <w:ilvl w:val="0"/>
          <w:numId w:val="0"/>
          <w:numberingChange w:id="141" w:author="CARB" w:date="2023-12-19T12:12:00Z" w:original="(%3:44:0:)"/>
        </w:numPr>
        <w:ind w:left="720"/>
        <w:pPrChange w:id="142" w:author="CARB" w:date="2023-12-19T12:12:00Z">
          <w:pPr>
            <w:pStyle w:val="Heading3"/>
            <w:keepNext w:val="0"/>
            <w:keepLines w:val="0"/>
          </w:pPr>
        </w:pPrChange>
      </w:pPr>
      <w:r w:rsidRPr="005C3F91">
        <w:t>“Drayage Trucks” means vehicles as defined in California Code of Regulations, title 13, section 2027(c).</w:t>
      </w:r>
    </w:p>
    <w:p w14:paraId="0BD40C14" w14:textId="77777777" w:rsidR="005C3F91" w:rsidRDefault="0077482E">
      <w:pPr>
        <w:pStyle w:val="Heading2"/>
        <w:keepNext w:val="0"/>
        <w:keepLines w:val="0"/>
        <w:numPr>
          <w:ilvl w:val="0"/>
          <w:numId w:val="0"/>
          <w:numberingChange w:id="143" w:author="CARB" w:date="2023-12-19T12:12:00Z" w:original="(%3:45:0:)"/>
        </w:numPr>
        <w:ind w:left="720"/>
        <w:pPrChange w:id="144" w:author="CARB" w:date="2023-12-19T12:12:00Z">
          <w:pPr>
            <w:pStyle w:val="Heading3"/>
            <w:keepNext w:val="0"/>
            <w:keepLines w:val="0"/>
          </w:pPr>
        </w:pPrChange>
      </w:pPr>
      <w:r w:rsidRPr="005C3F91">
        <w:t>“E100,” also known as “Denatured Fuel Ethanol,” means nominally anhydrous ethyl alcohol.</w:t>
      </w:r>
    </w:p>
    <w:p w14:paraId="633F7C73" w14:textId="77777777" w:rsidR="005C3F91" w:rsidRDefault="0077482E">
      <w:pPr>
        <w:pStyle w:val="Heading2"/>
        <w:keepNext w:val="0"/>
        <w:keepLines w:val="0"/>
        <w:numPr>
          <w:ilvl w:val="0"/>
          <w:numId w:val="0"/>
          <w:numberingChange w:id="145" w:author="CARB" w:date="2023-12-19T12:12:00Z" w:original="(%3:46:0:)"/>
        </w:numPr>
        <w:ind w:left="720"/>
        <w:pPrChange w:id="146" w:author="CARB" w:date="2023-12-19T12:12:00Z">
          <w:pPr>
            <w:pStyle w:val="Heading3"/>
            <w:keepNext w:val="0"/>
            <w:keepLines w:val="0"/>
          </w:pPr>
        </w:pPrChange>
      </w:pPr>
      <w:r w:rsidRPr="005C3F91">
        <w:t>“Electrical Distribution Utility” means an entity that owns or operates an electrical distribution system, including:</w:t>
      </w:r>
    </w:p>
    <w:p w14:paraId="0D598221" w14:textId="77777777" w:rsidR="00F154D8" w:rsidRDefault="0077482E">
      <w:pPr>
        <w:pStyle w:val="Heading3"/>
        <w:keepNext w:val="0"/>
        <w:keepLines w:val="0"/>
        <w:numPr>
          <w:numberingChange w:id="147" w:author="CARB" w:date="2023-12-19T12:12:00Z" w:original="(%4:1:3:)"/>
        </w:numPr>
        <w:pPrChange w:id="148" w:author="CARB" w:date="2023-12-19T12:12:00Z">
          <w:pPr>
            <w:pStyle w:val="Heading4"/>
            <w:keepNext w:val="0"/>
            <w:keepLines w:val="0"/>
          </w:pPr>
        </w:pPrChange>
      </w:pPr>
      <w:r w:rsidRPr="005C3F91">
        <w:t xml:space="preserve">a public utility as defined in the Public Utilities Code section 216 (referred to as an </w:t>
      </w:r>
      <w:proofErr w:type="gramStart"/>
      <w:r w:rsidRPr="005C3F91">
        <w:t>Investor Owned</w:t>
      </w:r>
      <w:proofErr w:type="gramEnd"/>
      <w:r w:rsidRPr="005C3F91">
        <w:t xml:space="preserve"> Utility, or IOU); or</w:t>
      </w:r>
    </w:p>
    <w:p w14:paraId="0C9446BD" w14:textId="77777777" w:rsidR="00F154D8" w:rsidRDefault="0077482E">
      <w:pPr>
        <w:pStyle w:val="Heading4"/>
        <w:keepNext w:val="0"/>
        <w:keepLines w:val="0"/>
        <w:numPr>
          <w:numberingChange w:id="149" w:author="CARB" w:date="2023-12-19T12:12:00Z" w:original="%5:1:0:."/>
        </w:numPr>
        <w:pPrChange w:id="150" w:author="CARB" w:date="2023-12-19T12:12:00Z">
          <w:pPr>
            <w:pStyle w:val="Heading5"/>
            <w:keepNext w:val="0"/>
            <w:keepLines w:val="0"/>
          </w:pPr>
        </w:pPrChange>
      </w:pPr>
      <w:r w:rsidRPr="00F154D8">
        <w:t>“Large Investor-owned Utility” means an IOU with annual load served equal to or more than 10,000 Gigawatt-hours (GWh) in 2017;</w:t>
      </w:r>
    </w:p>
    <w:p w14:paraId="1825DE91" w14:textId="77777777" w:rsidR="00F154D8" w:rsidRDefault="0077482E">
      <w:pPr>
        <w:pStyle w:val="Heading4"/>
        <w:keepNext w:val="0"/>
        <w:keepLines w:val="0"/>
        <w:numPr>
          <w:numberingChange w:id="151" w:author="CARB" w:date="2023-12-19T12:12:00Z" w:original="%5:2:0:."/>
        </w:numPr>
        <w:pPrChange w:id="152" w:author="CARB" w:date="2023-12-19T12:12:00Z">
          <w:pPr>
            <w:pStyle w:val="Heading5"/>
            <w:keepNext w:val="0"/>
            <w:keepLines w:val="0"/>
          </w:pPr>
        </w:pPrChange>
      </w:pPr>
      <w:r w:rsidRPr="00F154D8">
        <w:t>“Medium Investor-owned Utility” means an IOU with annual load served of less than 10,000 GWh and equal to or more than 700 GWh in 2017;</w:t>
      </w:r>
    </w:p>
    <w:p w14:paraId="7A85C378" w14:textId="0A090C34" w:rsidR="0077482E" w:rsidRPr="00F154D8" w:rsidRDefault="0077482E">
      <w:pPr>
        <w:pStyle w:val="Heading4"/>
        <w:keepNext w:val="0"/>
        <w:keepLines w:val="0"/>
        <w:numPr>
          <w:numberingChange w:id="153" w:author="CARB" w:date="2023-12-19T12:12:00Z" w:original="%5:3:0:."/>
        </w:numPr>
        <w:pPrChange w:id="154" w:author="CARB" w:date="2023-12-19T12:12:00Z">
          <w:pPr>
            <w:pStyle w:val="Heading5"/>
            <w:keepNext w:val="0"/>
            <w:keepLines w:val="0"/>
          </w:pPr>
        </w:pPrChange>
      </w:pPr>
      <w:r w:rsidRPr="00F154D8">
        <w:t>“Small Investor-owned Utility” means an IOU with annual load served equal to or less than 700 GWh in 2017.</w:t>
      </w:r>
    </w:p>
    <w:p w14:paraId="4E5FC4E3" w14:textId="1DA5BE35" w:rsidR="00542A82" w:rsidRDefault="00146126" w:rsidP="000B1718">
      <w:pPr>
        <w:ind w:left="1440" w:firstLine="720"/>
      </w:pPr>
      <w:r>
        <w:t>o</w:t>
      </w:r>
      <w:r w:rsidR="0077482E" w:rsidRPr="0077482E">
        <w:t>r</w:t>
      </w:r>
    </w:p>
    <w:p w14:paraId="5E37C9FB" w14:textId="77777777" w:rsidR="00146126" w:rsidRDefault="0077482E">
      <w:pPr>
        <w:pStyle w:val="Heading3"/>
        <w:keepNext w:val="0"/>
        <w:keepLines w:val="0"/>
        <w:numPr>
          <w:numberingChange w:id="155" w:author="CARB" w:date="2023-12-19T12:12:00Z" w:original="(%4:2:3:)"/>
        </w:numPr>
        <w:pPrChange w:id="156" w:author="CARB" w:date="2023-12-19T12:12:00Z">
          <w:pPr>
            <w:pStyle w:val="Heading4"/>
            <w:keepNext w:val="0"/>
            <w:keepLines w:val="0"/>
          </w:pPr>
        </w:pPrChange>
      </w:pPr>
      <w:r w:rsidRPr="00542A82">
        <w:lastRenderedPageBreak/>
        <w:t xml:space="preserve">a local </w:t>
      </w:r>
      <w:proofErr w:type="gramStart"/>
      <w:r w:rsidRPr="00542A82">
        <w:t>publicly-owned</w:t>
      </w:r>
      <w:proofErr w:type="gramEnd"/>
      <w:r w:rsidRPr="00542A82">
        <w:t xml:space="preserve"> electric utility (POU) as defined in Public Utilities Code section 224.3;</w:t>
      </w:r>
    </w:p>
    <w:p w14:paraId="18FB1F48" w14:textId="77777777" w:rsidR="00146126" w:rsidRDefault="0077482E">
      <w:pPr>
        <w:pStyle w:val="Heading4"/>
        <w:keepNext w:val="0"/>
        <w:keepLines w:val="0"/>
        <w:numPr>
          <w:numberingChange w:id="157" w:author="CARB" w:date="2023-12-19T12:12:00Z" w:original="%5:1:0:."/>
        </w:numPr>
        <w:pPrChange w:id="158" w:author="CARB" w:date="2023-12-19T12:12:00Z">
          <w:pPr>
            <w:pStyle w:val="Heading5"/>
            <w:keepNext w:val="0"/>
            <w:keepLines w:val="0"/>
          </w:pPr>
        </w:pPrChange>
      </w:pPr>
      <w:r w:rsidRPr="00146126">
        <w:t xml:space="preserve">“Large </w:t>
      </w:r>
      <w:proofErr w:type="gramStart"/>
      <w:r w:rsidRPr="00146126">
        <w:t>Publicly-owned</w:t>
      </w:r>
      <w:proofErr w:type="gramEnd"/>
      <w:r w:rsidRPr="00146126">
        <w:t xml:space="preserve"> Utility” means a California POU with annual load served equal to or more than 10,000 Gigawatt-hours (GWh) in 2017;</w:t>
      </w:r>
    </w:p>
    <w:p w14:paraId="33577028" w14:textId="77777777" w:rsidR="007A36AD" w:rsidRDefault="0077482E">
      <w:pPr>
        <w:pStyle w:val="Heading4"/>
        <w:keepNext w:val="0"/>
        <w:keepLines w:val="0"/>
        <w:numPr>
          <w:numberingChange w:id="159" w:author="CARB" w:date="2023-12-19T12:12:00Z" w:original="%5:2:0:."/>
        </w:numPr>
        <w:pPrChange w:id="160" w:author="CARB" w:date="2023-12-19T12:12:00Z">
          <w:pPr>
            <w:pStyle w:val="Heading5"/>
            <w:keepNext w:val="0"/>
            <w:keepLines w:val="0"/>
          </w:pPr>
        </w:pPrChange>
      </w:pPr>
      <w:r w:rsidRPr="00146126">
        <w:t xml:space="preserve">“Medium </w:t>
      </w:r>
      <w:proofErr w:type="gramStart"/>
      <w:r w:rsidRPr="00146126">
        <w:t>Publicly-owned</w:t>
      </w:r>
      <w:proofErr w:type="gramEnd"/>
      <w:r w:rsidRPr="00146126">
        <w:t xml:space="preserve"> Utility” means a California POU with annual load served of less than 10,000 GWh and equal to or more than 700 GWh in 2017;</w:t>
      </w:r>
    </w:p>
    <w:p w14:paraId="2ACE8FA8" w14:textId="42864024" w:rsidR="0077482E" w:rsidRPr="007A36AD" w:rsidRDefault="0077482E">
      <w:pPr>
        <w:pStyle w:val="Heading4"/>
        <w:keepNext w:val="0"/>
        <w:keepLines w:val="0"/>
        <w:numPr>
          <w:numberingChange w:id="161" w:author="CARB" w:date="2023-12-19T12:12:00Z" w:original="%5:3:0:."/>
        </w:numPr>
        <w:pPrChange w:id="162" w:author="CARB" w:date="2023-12-19T12:12:00Z">
          <w:pPr>
            <w:pStyle w:val="Heading5"/>
            <w:keepNext w:val="0"/>
            <w:keepLines w:val="0"/>
          </w:pPr>
        </w:pPrChange>
      </w:pPr>
      <w:r w:rsidRPr="007A36AD">
        <w:t xml:space="preserve">“Small </w:t>
      </w:r>
      <w:proofErr w:type="gramStart"/>
      <w:r w:rsidRPr="007A36AD">
        <w:t>Publicly-owned</w:t>
      </w:r>
      <w:proofErr w:type="gramEnd"/>
      <w:r w:rsidRPr="007A36AD">
        <w:t xml:space="preserve"> Utility” means a California POU with annual load served of less than 700 GWh in 2017.</w:t>
      </w:r>
    </w:p>
    <w:p w14:paraId="5E998BFE" w14:textId="77777777" w:rsidR="007A36AD" w:rsidRDefault="0077482E" w:rsidP="000B1718">
      <w:pPr>
        <w:ind w:left="1440" w:firstLine="720"/>
      </w:pPr>
      <w:r w:rsidRPr="0077482E">
        <w:t>or</w:t>
      </w:r>
    </w:p>
    <w:p w14:paraId="10FA4EFC" w14:textId="77777777" w:rsidR="007A36AD" w:rsidRDefault="0077482E">
      <w:pPr>
        <w:pStyle w:val="Heading3"/>
        <w:keepNext w:val="0"/>
        <w:keepLines w:val="0"/>
        <w:numPr>
          <w:numberingChange w:id="163" w:author="CARB" w:date="2023-12-19T12:12:00Z" w:original="(%4:3:3:)"/>
        </w:numPr>
        <w:pPrChange w:id="164" w:author="CARB" w:date="2023-12-19T12:12:00Z">
          <w:pPr>
            <w:pStyle w:val="Heading4"/>
            <w:keepNext w:val="0"/>
            <w:keepLines w:val="0"/>
          </w:pPr>
        </w:pPrChange>
      </w:pPr>
      <w:r w:rsidRPr="0077482E">
        <w:t>an Electrical Cooperative (COOP) as defined in Public Utilities Code section 2776.</w:t>
      </w:r>
    </w:p>
    <w:p w14:paraId="0DC651D1" w14:textId="77777777" w:rsidR="007A36AD" w:rsidRDefault="0077482E">
      <w:pPr>
        <w:pStyle w:val="Heading2"/>
        <w:keepNext w:val="0"/>
        <w:keepLines w:val="0"/>
        <w:numPr>
          <w:ilvl w:val="0"/>
          <w:numId w:val="0"/>
          <w:numberingChange w:id="165" w:author="CARB" w:date="2023-12-19T12:12:00Z" w:original="(%3:47:0:)"/>
        </w:numPr>
        <w:ind w:left="720"/>
        <w:pPrChange w:id="166" w:author="CARB" w:date="2023-12-19T12:12:00Z">
          <w:pPr>
            <w:pStyle w:val="Heading3"/>
            <w:keepNext w:val="0"/>
            <w:keepLines w:val="0"/>
          </w:pPr>
        </w:pPrChange>
      </w:pPr>
      <w:r w:rsidRPr="007A36AD">
        <w:t>“Electric Cargo Handling Equipment (</w:t>
      </w:r>
      <w:proofErr w:type="spellStart"/>
      <w:r w:rsidRPr="007A36AD">
        <w:t>eCHE</w:t>
      </w:r>
      <w:proofErr w:type="spellEnd"/>
      <w:r w:rsidRPr="007A36AD">
        <w:t xml:space="preserve">)” means cargo handling equipment using electricity as </w:t>
      </w:r>
      <w:proofErr w:type="gramStart"/>
      <w:r w:rsidRPr="007A36AD">
        <w:t>the fuel</w:t>
      </w:r>
      <w:proofErr w:type="gramEnd"/>
      <w:r w:rsidRPr="007A36AD">
        <w:t>.</w:t>
      </w:r>
    </w:p>
    <w:p w14:paraId="3613273D" w14:textId="77777777" w:rsidR="007A36AD" w:rsidRDefault="0077482E">
      <w:pPr>
        <w:pStyle w:val="Heading2"/>
        <w:keepNext w:val="0"/>
        <w:keepLines w:val="0"/>
        <w:numPr>
          <w:ilvl w:val="0"/>
          <w:numId w:val="0"/>
          <w:numberingChange w:id="167" w:author="CARB" w:date="2023-12-19T12:12:00Z" w:original="(%3:48:0:)"/>
        </w:numPr>
        <w:ind w:left="720"/>
        <w:pPrChange w:id="168" w:author="CARB" w:date="2023-12-19T12:12:00Z">
          <w:pPr>
            <w:pStyle w:val="Heading3"/>
            <w:keepNext w:val="0"/>
            <w:keepLines w:val="0"/>
          </w:pPr>
        </w:pPrChange>
      </w:pPr>
      <w:r w:rsidRPr="007A36AD">
        <w:t>“Electric Power for Ocean-going Vessel (</w:t>
      </w:r>
      <w:proofErr w:type="spellStart"/>
      <w:r w:rsidRPr="007A36AD">
        <w:t>eOGV</w:t>
      </w:r>
      <w:proofErr w:type="spellEnd"/>
      <w:r w:rsidRPr="007A36AD">
        <w:t xml:space="preserve">)” means shore power provided to an </w:t>
      </w:r>
      <w:proofErr w:type="gramStart"/>
      <w:r w:rsidRPr="007A36AD">
        <w:t>ocean going</w:t>
      </w:r>
      <w:proofErr w:type="gramEnd"/>
      <w:r w:rsidRPr="007A36AD">
        <w:t xml:space="preserve"> vessel at-berth.</w:t>
      </w:r>
    </w:p>
    <w:p w14:paraId="2A18FA68" w14:textId="6F287162" w:rsidR="007A36AD" w:rsidRDefault="0077482E">
      <w:pPr>
        <w:pStyle w:val="Heading2"/>
        <w:keepNext w:val="0"/>
        <w:keepLines w:val="0"/>
        <w:numPr>
          <w:ilvl w:val="0"/>
          <w:numId w:val="0"/>
          <w:numberingChange w:id="169" w:author="CARB" w:date="2023-12-19T12:12:00Z" w:original="(%3:49:0:)"/>
        </w:numPr>
        <w:ind w:left="720"/>
        <w:pPrChange w:id="170" w:author="CARB" w:date="2023-12-19T12:12:00Z">
          <w:pPr>
            <w:pStyle w:val="Heading3"/>
            <w:keepNext w:val="0"/>
            <w:keepLines w:val="0"/>
          </w:pPr>
        </w:pPrChange>
      </w:pPr>
      <w:r w:rsidRPr="007A36AD">
        <w:t>“Electric Transport Refrigeration Units (</w:t>
      </w:r>
      <w:proofErr w:type="spellStart"/>
      <w:r w:rsidRPr="007A36AD">
        <w:t>eTRU</w:t>
      </w:r>
      <w:proofErr w:type="spellEnd"/>
      <w:r w:rsidRPr="007A36AD">
        <w:t>)” means refrigeration systems powered by electricity designed to refrigerate or heat perishable products that are transported in various containers, including semi</w:t>
      </w:r>
      <w:r w:rsidR="005910C8">
        <w:noBreakHyphen/>
      </w:r>
      <w:r w:rsidRPr="007A36AD">
        <w:t>trailers, truck vans, shipping containers, and rail cars.</w:t>
      </w:r>
    </w:p>
    <w:p w14:paraId="0CF6A817" w14:textId="77777777" w:rsidR="007A36AD" w:rsidRDefault="0077482E">
      <w:pPr>
        <w:pStyle w:val="Heading2"/>
        <w:keepNext w:val="0"/>
        <w:keepLines w:val="0"/>
        <w:numPr>
          <w:ilvl w:val="0"/>
          <w:numId w:val="0"/>
          <w:numberingChange w:id="171" w:author="CARB" w:date="2023-12-19T12:12:00Z" w:original="(%3:50:0:)"/>
        </w:numPr>
        <w:ind w:left="720"/>
        <w:pPrChange w:id="172" w:author="CARB" w:date="2023-12-19T12:12:00Z">
          <w:pPr>
            <w:pStyle w:val="Heading3"/>
            <w:keepNext w:val="0"/>
            <w:keepLines w:val="0"/>
          </w:pPr>
        </w:pPrChange>
      </w:pPr>
      <w:r w:rsidRPr="007A36AD">
        <w:t>“Electric Vehicle (EV),” for purposes of this regulation, refers to Battery Electric Vehicles (BEVs) and Plug-In Hybrid Electric Vehicles (PHEVs).</w:t>
      </w:r>
    </w:p>
    <w:p w14:paraId="5E3943A4" w14:textId="222D2E3F" w:rsidR="001808FD" w:rsidRPr="00A02E89" w:rsidRDefault="00AC4FC7" w:rsidP="00447D6A">
      <w:pPr>
        <w:pStyle w:val="Heading2"/>
        <w:keepNext w:val="0"/>
        <w:keepLines w:val="0"/>
        <w:numPr>
          <w:ilvl w:val="0"/>
          <w:numId w:val="0"/>
        </w:numPr>
        <w:ind w:left="720"/>
        <w:rPr>
          <w:ins w:id="173" w:author="CARB" w:date="2023-12-19T12:12:00Z"/>
        </w:rPr>
      </w:pPr>
      <w:ins w:id="174" w:author="CARB" w:date="2023-12-19T12:12:00Z">
        <w:r w:rsidRPr="00AC4FC7">
          <w:t>“Emission Factor” is a measure of greenhouse gas emissions per unit of a specific product or activity (i.e., gCO2e/mile transported). Emission factors are used extensively in Tier 1 calculators to provide simplified results of more complex lifecycle analysis equations derived from the CA-GREET model.</w:t>
        </w:r>
      </w:ins>
    </w:p>
    <w:p w14:paraId="122C789B" w14:textId="01D619FB" w:rsidR="00977F24" w:rsidRPr="00A02E89" w:rsidRDefault="00FB796B" w:rsidP="00447D6A">
      <w:pPr>
        <w:pStyle w:val="Heading2"/>
        <w:keepNext w:val="0"/>
        <w:keepLines w:val="0"/>
        <w:numPr>
          <w:ilvl w:val="0"/>
          <w:numId w:val="0"/>
        </w:numPr>
        <w:ind w:left="720"/>
        <w:rPr>
          <w:ins w:id="175" w:author="CARB" w:date="2023-12-19T12:12:00Z"/>
        </w:rPr>
      </w:pPr>
      <w:ins w:id="176" w:author="CARB" w:date="2023-12-19T12:12:00Z">
        <w:r>
          <w:t>“</w:t>
        </w:r>
        <w:r w:rsidRPr="00FB796B">
          <w:t>Emissions &amp; Generation Resource Integrated Database (</w:t>
        </w:r>
        <w:proofErr w:type="spellStart"/>
        <w:r w:rsidRPr="00FB796B">
          <w:t>eGRID</w:t>
        </w:r>
        <w:proofErr w:type="spellEnd"/>
        <w:r w:rsidRPr="00FB796B">
          <w:t>)</w:t>
        </w:r>
        <w:r>
          <w:t>”</w:t>
        </w:r>
        <w:r w:rsidRPr="00FB796B">
          <w:t xml:space="preserve"> is the database maintained and published by the U.S. Environmental Protection Agency (EPA) that provides resource mix and emission data for electrical power generated in the United States.</w:t>
        </w:r>
      </w:ins>
    </w:p>
    <w:p w14:paraId="1FA53D05" w14:textId="77777777" w:rsidR="007A36AD" w:rsidRDefault="0077482E">
      <w:pPr>
        <w:pStyle w:val="Heading2"/>
        <w:keepNext w:val="0"/>
        <w:keepLines w:val="0"/>
        <w:numPr>
          <w:ilvl w:val="0"/>
          <w:numId w:val="0"/>
          <w:numberingChange w:id="177" w:author="CARB" w:date="2023-12-19T12:12:00Z" w:original="(%3:51:0:)"/>
        </w:numPr>
        <w:ind w:left="720"/>
        <w:pPrChange w:id="178" w:author="CARB" w:date="2023-12-19T12:12:00Z">
          <w:pPr>
            <w:pStyle w:val="Heading3"/>
            <w:keepNext w:val="0"/>
            <w:keepLines w:val="0"/>
          </w:pPr>
        </w:pPrChange>
      </w:pPr>
      <w:r w:rsidRPr="007A36AD">
        <w:t>“Energy Economy Ratio (EER)” means the dimensionless value that represents the efficiency of a fuel as used in a powertrain as compared to a reference fuel used in the same powertrain. EERs are often a comparison of miles per gasoline gallon equivalent (</w:t>
      </w:r>
      <w:proofErr w:type="spellStart"/>
      <w:r w:rsidRPr="007A36AD">
        <w:t>mpge</w:t>
      </w:r>
      <w:proofErr w:type="spellEnd"/>
      <w:r w:rsidRPr="007A36AD">
        <w:t>) between two fuels. EERs for fixed guideway systems are based on MJ/number of passenger-miles.</w:t>
      </w:r>
    </w:p>
    <w:p w14:paraId="0731F191" w14:textId="00148B97" w:rsidR="007A36AD" w:rsidRDefault="0077482E">
      <w:pPr>
        <w:pStyle w:val="Heading2"/>
        <w:keepNext w:val="0"/>
        <w:keepLines w:val="0"/>
        <w:numPr>
          <w:ilvl w:val="0"/>
          <w:numId w:val="0"/>
          <w:numberingChange w:id="179" w:author="CARB" w:date="2023-12-19T12:12:00Z" w:original="(%3:52:0:)"/>
        </w:numPr>
        <w:ind w:left="720"/>
        <w:pPrChange w:id="180" w:author="CARB" w:date="2023-12-19T12:12:00Z">
          <w:pPr>
            <w:pStyle w:val="Heading3"/>
            <w:keepNext w:val="0"/>
            <w:keepLines w:val="0"/>
          </w:pPr>
        </w:pPrChange>
      </w:pPr>
      <w:r w:rsidRPr="007A36AD">
        <w:lastRenderedPageBreak/>
        <w:t>“Environmental Attribute” means greenhouse gas emission reduction recognition in any form, including verified emission reductions, voluntary emission reductions, offsets, allowances, credits, avoided compliance costs, emission rights and authorizations under any law or regulation, or any emission reduction registry, trading system, or reporting or reduction program for greenhouse gas emissions that is established, certified, maintained, or recognized by any international, governmental, or non</w:t>
      </w:r>
      <w:r w:rsidR="005910C8">
        <w:noBreakHyphen/>
      </w:r>
      <w:r w:rsidRPr="007A36AD">
        <w:t>governmental agency.</w:t>
      </w:r>
    </w:p>
    <w:p w14:paraId="51556D9D" w14:textId="77777777" w:rsidR="007A36AD" w:rsidRDefault="0077482E">
      <w:pPr>
        <w:pStyle w:val="Heading2"/>
        <w:keepNext w:val="0"/>
        <w:keepLines w:val="0"/>
        <w:numPr>
          <w:ilvl w:val="0"/>
          <w:numId w:val="0"/>
          <w:numberingChange w:id="181" w:author="CARB" w:date="2023-12-19T12:12:00Z" w:original="(%3:53:0:)"/>
        </w:numPr>
        <w:ind w:left="720"/>
        <w:pPrChange w:id="182" w:author="CARB" w:date="2023-12-19T12:12:00Z">
          <w:pPr>
            <w:pStyle w:val="Heading3"/>
            <w:keepNext w:val="0"/>
            <w:keepLines w:val="0"/>
          </w:pPr>
        </w:pPrChange>
      </w:pPr>
      <w:r w:rsidRPr="007A36AD">
        <w:t>“Executive Officer” means the Executive Officer of the California Air Resources Board, or his or her delegate.</w:t>
      </w:r>
    </w:p>
    <w:p w14:paraId="3CE67370" w14:textId="77777777" w:rsidR="007A36AD" w:rsidRDefault="0077482E">
      <w:pPr>
        <w:pStyle w:val="Heading2"/>
        <w:keepNext w:val="0"/>
        <w:keepLines w:val="0"/>
        <w:numPr>
          <w:ilvl w:val="0"/>
          <w:numId w:val="0"/>
          <w:numberingChange w:id="183" w:author="CARB" w:date="2023-12-19T12:12:00Z" w:original="(%3:54:0:)"/>
        </w:numPr>
        <w:ind w:left="720"/>
        <w:pPrChange w:id="184" w:author="CARB" w:date="2023-12-19T12:12:00Z">
          <w:pPr>
            <w:pStyle w:val="Heading3"/>
            <w:keepNext w:val="0"/>
            <w:keepLines w:val="0"/>
          </w:pPr>
        </w:pPrChange>
      </w:pPr>
      <w:r w:rsidRPr="007A36AD">
        <w:t>“Exchange” means a central marketplace with established rules and regulations where buyers and sellers meet to conduct trades.</w:t>
      </w:r>
    </w:p>
    <w:p w14:paraId="52D9F55F" w14:textId="77777777" w:rsidR="007A36AD" w:rsidRDefault="0077482E">
      <w:pPr>
        <w:pStyle w:val="Heading2"/>
        <w:keepNext w:val="0"/>
        <w:keepLines w:val="0"/>
        <w:numPr>
          <w:ilvl w:val="0"/>
          <w:numId w:val="0"/>
          <w:numberingChange w:id="185" w:author="CARB" w:date="2023-12-19T12:12:00Z" w:original="(%3:55:0:)"/>
        </w:numPr>
        <w:ind w:left="720"/>
        <w:pPrChange w:id="186" w:author="CARB" w:date="2023-12-19T12:12:00Z">
          <w:pPr>
            <w:pStyle w:val="Heading3"/>
            <w:keepNext w:val="0"/>
            <w:keepLines w:val="0"/>
          </w:pPr>
        </w:pPrChange>
      </w:pPr>
      <w:r w:rsidRPr="007A36AD">
        <w:t>“Export” means transportation fuel reported in the LRT-CBTS program that is subsequently delivered outside of California and not used for transportation in California.</w:t>
      </w:r>
    </w:p>
    <w:p w14:paraId="02DCD879" w14:textId="77777777" w:rsidR="007A36AD" w:rsidRDefault="0077482E">
      <w:pPr>
        <w:pStyle w:val="Heading2"/>
        <w:keepNext w:val="0"/>
        <w:keepLines w:val="0"/>
        <w:numPr>
          <w:ilvl w:val="0"/>
          <w:numId w:val="0"/>
          <w:numberingChange w:id="187" w:author="CARB" w:date="2023-12-19T12:12:00Z" w:original="(%3:56:0:)"/>
        </w:numPr>
        <w:ind w:left="720"/>
        <w:pPrChange w:id="188" w:author="CARB" w:date="2023-12-19T12:12:00Z">
          <w:pPr>
            <w:pStyle w:val="Heading3"/>
            <w:keepNext w:val="0"/>
            <w:keepLines w:val="0"/>
          </w:pPr>
        </w:pPrChange>
      </w:pPr>
      <w:r w:rsidRPr="007A36AD">
        <w:t>“Feedstock First Collection Point” means the facility that aggregates and stores or treats feedstock materials collected from a point of origin. The first collection point may be upstream of the fuel production facility, or, if feedstocks are transported to the fuel production facility directly from the point of origin, the first collection point is the fuel production facility.</w:t>
      </w:r>
    </w:p>
    <w:p w14:paraId="6B94D483" w14:textId="77777777" w:rsidR="007A36AD" w:rsidRDefault="0077482E">
      <w:pPr>
        <w:pStyle w:val="Heading2"/>
        <w:keepNext w:val="0"/>
        <w:keepLines w:val="0"/>
        <w:numPr>
          <w:ilvl w:val="0"/>
          <w:numId w:val="0"/>
          <w:numberingChange w:id="189" w:author="CARB" w:date="2023-12-19T12:12:00Z" w:original="(%3:57:0:)"/>
        </w:numPr>
        <w:ind w:left="720"/>
        <w:pPrChange w:id="190" w:author="CARB" w:date="2023-12-19T12:12:00Z">
          <w:pPr>
            <w:pStyle w:val="Heading3"/>
            <w:keepNext w:val="0"/>
            <w:keepLines w:val="0"/>
          </w:pPr>
        </w:pPrChange>
      </w:pPr>
      <w:r w:rsidRPr="007A36AD">
        <w:t>“Feedstock Transport Mode” means the applicable combination of actual delivery methods and the distance through which the feedstock was transported to any intermediate entities and ending at a fuel production facility. The fuel pathway holder and any entity reporting the fuel must demonstrate that the actual feedstock transport mode and distance conforms to the stated mode and distance in the certified pathway.</w:t>
      </w:r>
    </w:p>
    <w:p w14:paraId="0EBA056A" w14:textId="77777777" w:rsidR="007A36AD" w:rsidRDefault="0077482E">
      <w:pPr>
        <w:pStyle w:val="Heading2"/>
        <w:keepNext w:val="0"/>
        <w:keepLines w:val="0"/>
        <w:numPr>
          <w:ilvl w:val="0"/>
          <w:numId w:val="0"/>
          <w:numberingChange w:id="191" w:author="CARB" w:date="2023-12-19T12:12:00Z" w:original="(%3:58:0:)"/>
        </w:numPr>
        <w:ind w:left="720"/>
        <w:pPrChange w:id="192" w:author="CARB" w:date="2023-12-19T12:12:00Z">
          <w:pPr>
            <w:pStyle w:val="Heading3"/>
            <w:keepNext w:val="0"/>
            <w:keepLines w:val="0"/>
          </w:pPr>
        </w:pPrChange>
      </w:pPr>
      <w:r w:rsidRPr="007A36AD">
        <w:t>“Final Distribution Facility” means the stationary finished fuel transfer point from which the finished fuel is transferred into the cargo tank truck, pipeline, or other delivery vessel for delivery to the facility at which the finished fuel will be dispensed into motor vehicles.</w:t>
      </w:r>
    </w:p>
    <w:p w14:paraId="2D798534" w14:textId="77777777" w:rsidR="00AD30D2" w:rsidRDefault="0077482E">
      <w:pPr>
        <w:pStyle w:val="Heading2"/>
        <w:keepNext w:val="0"/>
        <w:keepLines w:val="0"/>
        <w:numPr>
          <w:ilvl w:val="0"/>
          <w:numId w:val="0"/>
          <w:numberingChange w:id="193" w:author="CARB" w:date="2023-12-19T12:12:00Z" w:original="(%3:59:0:)"/>
        </w:numPr>
        <w:ind w:left="720"/>
        <w:pPrChange w:id="194" w:author="CARB" w:date="2023-12-19T12:12:00Z">
          <w:pPr>
            <w:pStyle w:val="Heading3"/>
            <w:keepNext w:val="0"/>
            <w:keepLines w:val="0"/>
          </w:pPr>
        </w:pPrChange>
      </w:pPr>
      <w:r w:rsidRPr="007A36AD">
        <w:t>“Finished Fuel” means a fuel that is used directly in a vehicle for transportation purposes without requiring additional chemical or physical processing.</w:t>
      </w:r>
    </w:p>
    <w:p w14:paraId="2E3C7968" w14:textId="77777777" w:rsidR="00AD30D2" w:rsidRDefault="0077482E">
      <w:pPr>
        <w:pStyle w:val="Heading2"/>
        <w:keepNext w:val="0"/>
        <w:keepLines w:val="0"/>
        <w:numPr>
          <w:ilvl w:val="0"/>
          <w:numId w:val="0"/>
          <w:numberingChange w:id="195" w:author="CARB" w:date="2023-12-19T12:12:00Z" w:original="(%3:60:0:)"/>
        </w:numPr>
        <w:ind w:left="720"/>
        <w:pPrChange w:id="196" w:author="CARB" w:date="2023-12-19T12:12:00Z">
          <w:pPr>
            <w:pStyle w:val="Heading3"/>
            <w:keepNext w:val="0"/>
            <w:keepLines w:val="0"/>
          </w:pPr>
        </w:pPrChange>
      </w:pPr>
      <w:r w:rsidRPr="007A36AD">
        <w:t>“First Fuel Reporting Entity” means the first entity responsible for reporting in the LRT-CBTS for a given amount of fuel. This entity initially holds the status as the fuel reporting entity and the credit or deficit generator for this fuel amount, but may transfer either status pursuant to sections 95483 or 95483.1.</w:t>
      </w:r>
    </w:p>
    <w:p w14:paraId="1958D905" w14:textId="77777777" w:rsidR="00AD30D2" w:rsidRDefault="0077482E">
      <w:pPr>
        <w:pStyle w:val="Heading2"/>
        <w:keepNext w:val="0"/>
        <w:keepLines w:val="0"/>
        <w:numPr>
          <w:ilvl w:val="0"/>
          <w:numId w:val="0"/>
          <w:numberingChange w:id="197" w:author="CARB" w:date="2023-12-19T12:12:00Z" w:original="(%3:61:0:)"/>
        </w:numPr>
        <w:ind w:left="720"/>
        <w:pPrChange w:id="198" w:author="CARB" w:date="2023-12-19T12:12:00Z">
          <w:pPr>
            <w:pStyle w:val="Heading3"/>
            <w:keepNext w:val="0"/>
            <w:keepLines w:val="0"/>
          </w:pPr>
        </w:pPrChange>
      </w:pPr>
      <w:r w:rsidRPr="00AD30D2">
        <w:t>“Fish Oil” means the fat that originates from fish processing operations as a product of rendering fat from residual fish parts.</w:t>
      </w:r>
    </w:p>
    <w:p w14:paraId="59C59DDF" w14:textId="77777777" w:rsidR="00AD30D2" w:rsidRDefault="0077482E">
      <w:pPr>
        <w:pStyle w:val="Heading2"/>
        <w:keepNext w:val="0"/>
        <w:keepLines w:val="0"/>
        <w:numPr>
          <w:ilvl w:val="0"/>
          <w:numId w:val="0"/>
          <w:numberingChange w:id="199" w:author="CARB" w:date="2023-12-19T12:12:00Z" w:original="(%3:62:0:)"/>
        </w:numPr>
        <w:ind w:left="720"/>
        <w:pPrChange w:id="200" w:author="CARB" w:date="2023-12-19T12:12:00Z">
          <w:pPr>
            <w:pStyle w:val="Heading3"/>
            <w:keepNext w:val="0"/>
            <w:keepLines w:val="0"/>
          </w:pPr>
        </w:pPrChange>
      </w:pPr>
      <w:r w:rsidRPr="00AD30D2">
        <w:lastRenderedPageBreak/>
        <w:t xml:space="preserve">“Fixed Guideway System” means a system of public transit electric vehicles that can operate only on its own guideway (directly operated, or DO), or through overhead or underground electricity supply constructed specifically for that purpose, such as light rail, heavy rail, cable car, </w:t>
      </w:r>
      <w:proofErr w:type="gramStart"/>
      <w:r w:rsidRPr="00AD30D2">
        <w:t>street car</w:t>
      </w:r>
      <w:proofErr w:type="gramEnd"/>
      <w:r w:rsidRPr="00AD30D2">
        <w:t>, and trolley bus.</w:t>
      </w:r>
    </w:p>
    <w:p w14:paraId="05AB49D2" w14:textId="2B637A81" w:rsidR="005E7851" w:rsidRPr="00116F21" w:rsidRDefault="00982883" w:rsidP="00447D6A">
      <w:pPr>
        <w:pStyle w:val="Heading2"/>
        <w:keepNext w:val="0"/>
        <w:keepLines w:val="0"/>
        <w:numPr>
          <w:ilvl w:val="0"/>
          <w:numId w:val="0"/>
        </w:numPr>
        <w:ind w:left="720"/>
        <w:rPr>
          <w:ins w:id="201" w:author="CARB" w:date="2023-12-19T12:12:00Z"/>
        </w:rPr>
      </w:pPr>
      <w:ins w:id="202" w:author="CARB" w:date="2023-12-19T12:12:00Z">
        <w:r w:rsidRPr="00982883">
          <w:t xml:space="preserve">“Food Scraps” </w:t>
        </w:r>
        <w:r w:rsidR="000A674A" w:rsidRPr="000A674A">
          <w:t xml:space="preserve">is the organic portion of municipal solid waste (MSW) that consists of wastes derived from plants or animals for the explicit preparation for consumption by humans or other animals that is predominantly disposed by landfilling. This includes inedible waste from foods processed or consumed at residences, hospitality facilities (hotels, restaurants, amusement parks, stadiums, special events, etc.), institutions (hospitals, schools, prisons, etc.), and grocery stores. Food scraps do not include liquid wastes, fat/oil/grease (FOG) materials, or other by-products of industrial food processing, manufacturing, and distribution </w:t>
        </w:r>
        <w:r w:rsidRPr="00982883" w:rsidDel="000A674A">
          <w:t>facilities</w:t>
        </w:r>
        <w:r w:rsidR="004C1458">
          <w:t>.</w:t>
        </w:r>
      </w:ins>
    </w:p>
    <w:p w14:paraId="2AE5E475" w14:textId="254B7CB0" w:rsidR="0003266C" w:rsidRDefault="0003266C" w:rsidP="00447D6A">
      <w:pPr>
        <w:pStyle w:val="Heading2"/>
        <w:keepNext w:val="0"/>
        <w:keepLines w:val="0"/>
        <w:numPr>
          <w:ilvl w:val="0"/>
          <w:numId w:val="0"/>
        </w:numPr>
        <w:ind w:left="720"/>
        <w:rPr>
          <w:ins w:id="203" w:author="CARB" w:date="2023-12-19T12:12:00Z"/>
        </w:rPr>
      </w:pPr>
      <w:ins w:id="204" w:author="CARB" w:date="2023-12-19T12:12:00Z">
        <w:r w:rsidRPr="00EF32D2">
          <w:t>“Forest”</w:t>
        </w:r>
        <w:r w:rsidR="000C1C98">
          <w:t xml:space="preserve"> </w:t>
        </w:r>
        <w:r w:rsidR="00EF32D2" w:rsidRPr="00EF32D2">
          <w:t>means land spanning more than 0.5 hectares with trees higher than 5 meters and a canopy cover of more than 10 percent, or trees able to reach these thresholds in situ. It does not include land that is predominantly under agricultural or urban land use.</w:t>
        </w:r>
      </w:ins>
    </w:p>
    <w:p w14:paraId="05A307B4" w14:textId="0F9D918F" w:rsidR="00AD30D2" w:rsidRDefault="0077482E" w:rsidP="00447D6A">
      <w:pPr>
        <w:pStyle w:val="Heading2"/>
        <w:keepNext w:val="0"/>
        <w:keepLines w:val="0"/>
        <w:numPr>
          <w:ilvl w:val="0"/>
          <w:numId w:val="0"/>
        </w:numPr>
        <w:ind w:left="720"/>
        <w:rPr>
          <w:ins w:id="205" w:author="CARB" w:date="2023-12-19T12:12:00Z"/>
        </w:rPr>
      </w:pPr>
      <w:r w:rsidRPr="00AD30D2">
        <w:t>“Fossil CNG” means CNG</w:t>
      </w:r>
      <w:ins w:id="206" w:author="CARB" w:date="2023-12-19T12:12:00Z">
        <w:r w:rsidRPr="00AD30D2">
          <w:t xml:space="preserve"> that is derived solely from petroleum or fossil sources, such as oil fields and coal beds.</w:t>
        </w:r>
      </w:ins>
    </w:p>
    <w:p w14:paraId="3B7D45AA" w14:textId="37D2E5E2" w:rsidR="00A8212A" w:rsidRPr="00116F21" w:rsidRDefault="00304C41">
      <w:pPr>
        <w:pStyle w:val="Heading2"/>
        <w:keepNext w:val="0"/>
        <w:keepLines w:val="0"/>
        <w:numPr>
          <w:ilvl w:val="0"/>
          <w:numId w:val="0"/>
          <w:numberingChange w:id="207" w:author="CARB" w:date="2023-12-19T12:12:00Z" w:original="(%3:63:0:)"/>
        </w:numPr>
        <w:ind w:left="720"/>
        <w:pPrChange w:id="208" w:author="CARB" w:date="2023-12-19T12:12:00Z">
          <w:pPr>
            <w:pStyle w:val="Heading3"/>
            <w:keepNext w:val="0"/>
            <w:keepLines w:val="0"/>
          </w:pPr>
        </w:pPrChange>
      </w:pPr>
      <w:ins w:id="209" w:author="CARB" w:date="2023-12-19T12:12:00Z">
        <w:r>
          <w:t>“Fossil Jet Fuel” means Jet Fuel</w:t>
        </w:r>
      </w:ins>
      <w:r>
        <w:t xml:space="preserve"> that is derived solely from petroleum or fossil sources, such as oil fields and coal beds.</w:t>
      </w:r>
    </w:p>
    <w:p w14:paraId="732EBBDC" w14:textId="77777777" w:rsidR="00AD30D2" w:rsidRDefault="0077482E">
      <w:pPr>
        <w:pStyle w:val="Heading2"/>
        <w:keepNext w:val="0"/>
        <w:keepLines w:val="0"/>
        <w:numPr>
          <w:ilvl w:val="0"/>
          <w:numId w:val="0"/>
          <w:numberingChange w:id="210" w:author="CARB" w:date="2023-12-19T12:12:00Z" w:original="(%3:64:0:)"/>
        </w:numPr>
        <w:ind w:left="720"/>
        <w:pPrChange w:id="211" w:author="CARB" w:date="2023-12-19T12:12:00Z">
          <w:pPr>
            <w:pStyle w:val="Heading3"/>
            <w:keepNext w:val="0"/>
            <w:keepLines w:val="0"/>
          </w:pPr>
        </w:pPrChange>
      </w:pPr>
      <w:r w:rsidRPr="00AD30D2">
        <w:t>“Fossil LNG” means LNG that is derived solely from petroleum or fossil sources, such as oil fields and coal beds.</w:t>
      </w:r>
    </w:p>
    <w:p w14:paraId="4398959F" w14:textId="77777777" w:rsidR="00AD30D2" w:rsidRDefault="0077482E">
      <w:pPr>
        <w:pStyle w:val="Heading2"/>
        <w:keepNext w:val="0"/>
        <w:keepLines w:val="0"/>
        <w:numPr>
          <w:ilvl w:val="0"/>
          <w:numId w:val="0"/>
          <w:numberingChange w:id="212" w:author="CARB" w:date="2023-12-19T12:12:00Z" w:original="(%3:65:0:)"/>
        </w:numPr>
        <w:ind w:left="720"/>
        <w:pPrChange w:id="213" w:author="CARB" w:date="2023-12-19T12:12:00Z">
          <w:pPr>
            <w:pStyle w:val="Heading3"/>
            <w:keepNext w:val="0"/>
            <w:keepLines w:val="0"/>
          </w:pPr>
        </w:pPrChange>
      </w:pPr>
      <w:r w:rsidRPr="00AD30D2">
        <w:t>“Fossil L-CNG” means L-CNG that is derived solely from petroleum or fossil sources, such as oil fields and coal beds.</w:t>
      </w:r>
    </w:p>
    <w:p w14:paraId="2953615C" w14:textId="77777777" w:rsidR="00AD30D2" w:rsidRDefault="0077482E">
      <w:pPr>
        <w:pStyle w:val="Heading2"/>
        <w:keepNext w:val="0"/>
        <w:keepLines w:val="0"/>
        <w:numPr>
          <w:ilvl w:val="0"/>
          <w:numId w:val="0"/>
          <w:numberingChange w:id="214" w:author="CARB" w:date="2023-12-19T12:12:00Z" w:original="(%3:66:0:)"/>
        </w:numPr>
        <w:ind w:left="720"/>
        <w:pPrChange w:id="215" w:author="CARB" w:date="2023-12-19T12:12:00Z">
          <w:pPr>
            <w:pStyle w:val="Heading3"/>
            <w:keepNext w:val="0"/>
            <w:keepLines w:val="0"/>
          </w:pPr>
        </w:pPrChange>
      </w:pPr>
      <w:r w:rsidRPr="00AD30D2">
        <w:t>“Fuel Pathway” means, for a particular finished fuel, the collective set of processes, operations, parameters, conditions, locations, and technologies throughout all stages that CARB considers appropriate to account for in the system boundary of a complete well-to-wheel analysis of that fuel's life cycle greenhouse gas emissions.</w:t>
      </w:r>
    </w:p>
    <w:p w14:paraId="74CB6012" w14:textId="77777777" w:rsidR="00AD30D2" w:rsidRDefault="0077482E">
      <w:pPr>
        <w:pStyle w:val="Heading2"/>
        <w:keepNext w:val="0"/>
        <w:keepLines w:val="0"/>
        <w:numPr>
          <w:ilvl w:val="0"/>
          <w:numId w:val="0"/>
          <w:numberingChange w:id="216" w:author="CARB" w:date="2023-12-19T12:12:00Z" w:original="(%3:67:0:)"/>
        </w:numPr>
        <w:ind w:left="720"/>
        <w:pPrChange w:id="217" w:author="CARB" w:date="2023-12-19T12:12:00Z">
          <w:pPr>
            <w:pStyle w:val="Heading3"/>
            <w:keepNext w:val="0"/>
            <w:keepLines w:val="0"/>
          </w:pPr>
        </w:pPrChange>
      </w:pPr>
      <w:r w:rsidRPr="00AD30D2">
        <w:t xml:space="preserve">“Fuel Pathway Applicant” refers to an entity that has registered in the Alternative Fuel Portal pursuant to section 95483.2 and has </w:t>
      </w:r>
      <w:proofErr w:type="gramStart"/>
      <w:r w:rsidRPr="00AD30D2">
        <w:t>submitted an application</w:t>
      </w:r>
      <w:proofErr w:type="gramEnd"/>
      <w:r w:rsidRPr="00AD30D2">
        <w:t xml:space="preserve"> including all required documents and attestations in support of the application requesting a certified fuel pathway.</w:t>
      </w:r>
    </w:p>
    <w:p w14:paraId="6AD35612" w14:textId="77777777" w:rsidR="00AD30D2" w:rsidRDefault="0077482E">
      <w:pPr>
        <w:pStyle w:val="Heading2"/>
        <w:keepNext w:val="0"/>
        <w:keepLines w:val="0"/>
        <w:numPr>
          <w:ilvl w:val="0"/>
          <w:numId w:val="0"/>
          <w:numberingChange w:id="218" w:author="CARB" w:date="2023-12-19T12:12:00Z" w:original="(%3:68:0:)"/>
        </w:numPr>
        <w:ind w:left="720"/>
        <w:pPrChange w:id="219" w:author="CARB" w:date="2023-12-19T12:12:00Z">
          <w:pPr>
            <w:pStyle w:val="Heading3"/>
            <w:keepNext w:val="0"/>
            <w:keepLines w:val="0"/>
          </w:pPr>
        </w:pPrChange>
      </w:pPr>
      <w:r w:rsidRPr="00AD30D2">
        <w:t>“Fuel Pathway Code” means the identifier in the LRT-CBTS that applies to a specific fuel pathway certified pursuant to sections 95488 through 95488.10.</w:t>
      </w:r>
    </w:p>
    <w:p w14:paraId="712C5AEA" w14:textId="77777777" w:rsidR="00AD30D2" w:rsidRDefault="0077482E">
      <w:pPr>
        <w:pStyle w:val="Heading2"/>
        <w:keepNext w:val="0"/>
        <w:keepLines w:val="0"/>
        <w:numPr>
          <w:ilvl w:val="0"/>
          <w:numId w:val="0"/>
          <w:numberingChange w:id="220" w:author="CARB" w:date="2023-12-19T12:12:00Z" w:original="(%3:69:0:)"/>
        </w:numPr>
        <w:ind w:left="720"/>
        <w:pPrChange w:id="221" w:author="CARB" w:date="2023-12-19T12:12:00Z">
          <w:pPr>
            <w:pStyle w:val="Heading3"/>
            <w:keepNext w:val="0"/>
            <w:keepLines w:val="0"/>
          </w:pPr>
        </w:pPrChange>
      </w:pPr>
      <w:r w:rsidRPr="00AD30D2">
        <w:lastRenderedPageBreak/>
        <w:t>“Fuel Pathway Holder” means a fuel pathway applicant that has received a certified fuel pathway carbon intensity based on site-specific data, including a Provisional fuel pathway.</w:t>
      </w:r>
    </w:p>
    <w:p w14:paraId="77AF4BA5" w14:textId="77777777" w:rsidR="003A4E17" w:rsidRDefault="0077482E">
      <w:pPr>
        <w:pStyle w:val="Heading2"/>
        <w:keepNext w:val="0"/>
        <w:keepLines w:val="0"/>
        <w:numPr>
          <w:ilvl w:val="0"/>
          <w:numId w:val="0"/>
          <w:numberingChange w:id="222" w:author="CARB" w:date="2023-12-19T12:12:00Z" w:original="(%3:70:0:)"/>
        </w:numPr>
        <w:ind w:left="720"/>
        <w:pPrChange w:id="223" w:author="CARB" w:date="2023-12-19T12:12:00Z">
          <w:pPr>
            <w:pStyle w:val="Heading3"/>
            <w:keepNext w:val="0"/>
            <w:keepLines w:val="0"/>
          </w:pPr>
        </w:pPrChange>
      </w:pPr>
      <w:r w:rsidRPr="00AD30D2">
        <w:t>“Fuel Production Facility” means the facility at which the fuel is produced. “Fuel Production facility” means, with respect to biomethane to vehicle fuel pathways, a facility at which fuel is upgraded, purified, or processed to meet standards for injection to a natural gas common carrier pipeline or for use in natural gas vehicles.</w:t>
      </w:r>
    </w:p>
    <w:p w14:paraId="45A7FD87" w14:textId="77777777" w:rsidR="003A4E17" w:rsidRDefault="0077482E">
      <w:pPr>
        <w:pStyle w:val="Heading2"/>
        <w:keepNext w:val="0"/>
        <w:keepLines w:val="0"/>
        <w:numPr>
          <w:ilvl w:val="0"/>
          <w:numId w:val="0"/>
          <w:numberingChange w:id="224" w:author="CARB" w:date="2023-12-19T12:12:00Z" w:original="(%3:71:0:)"/>
        </w:numPr>
        <w:ind w:left="720"/>
        <w:pPrChange w:id="225" w:author="CARB" w:date="2023-12-19T12:12:00Z">
          <w:pPr>
            <w:pStyle w:val="Heading3"/>
            <w:keepNext w:val="0"/>
            <w:keepLines w:val="0"/>
          </w:pPr>
        </w:pPrChange>
      </w:pPr>
      <w:r w:rsidRPr="003A4E17">
        <w:t>“Fuel Reporting Entity” means an entity that is required to report fuel transactions in the LRT-CBTS pursuant to section 95483 or 95483.1. Fuel reporting entity refers to the first fuel reporting entity and to any entity to whom the reporting entity status is passed for a given quantity of fuel.</w:t>
      </w:r>
    </w:p>
    <w:p w14:paraId="23DAAC1F" w14:textId="77777777" w:rsidR="003A4E17" w:rsidRDefault="0077482E">
      <w:pPr>
        <w:pStyle w:val="Heading2"/>
        <w:keepNext w:val="0"/>
        <w:keepLines w:val="0"/>
        <w:numPr>
          <w:ilvl w:val="0"/>
          <w:numId w:val="0"/>
          <w:numberingChange w:id="226" w:author="CARB" w:date="2023-12-19T12:12:00Z" w:original="(%3:72:0:)"/>
        </w:numPr>
        <w:ind w:left="720"/>
        <w:pPrChange w:id="227" w:author="CARB" w:date="2023-12-19T12:12:00Z">
          <w:pPr>
            <w:pStyle w:val="Heading3"/>
            <w:keepNext w:val="0"/>
            <w:keepLines w:val="0"/>
          </w:pPr>
        </w:pPrChange>
      </w:pPr>
      <w:r w:rsidRPr="003A4E17">
        <w:t>“Fuel Transport Mode” means the applicable combination of actual fuel delivery methods, such as truck routes, rail lines, pipelines, and any other fuel distribution methods, and the distance through which the fuel was transported under contract from the entity that generated or produced the fuel, to any intermediate entities, and ending at the fuel blender, producer, importer, or provider in California. The fuel pathway holder and any entity reporting the fuel must demonstrate that the actual fuel transport mode and distance conforms to the stated mode and distance in the certified pathway.</w:t>
      </w:r>
    </w:p>
    <w:p w14:paraId="0C5E9F4C" w14:textId="3DF641E2" w:rsidR="00C3168C" w:rsidRPr="004C1458" w:rsidRDefault="009642F3" w:rsidP="00447D6A">
      <w:pPr>
        <w:pStyle w:val="Heading2"/>
        <w:keepNext w:val="0"/>
        <w:keepLines w:val="0"/>
        <w:numPr>
          <w:ilvl w:val="0"/>
          <w:numId w:val="0"/>
        </w:numPr>
        <w:ind w:left="720"/>
        <w:rPr>
          <w:ins w:id="228" w:author="CARB" w:date="2023-12-19T12:12:00Z"/>
        </w:rPr>
      </w:pPr>
      <w:ins w:id="229" w:author="CARB" w:date="2023-12-19T12:12:00Z">
        <w:r w:rsidRPr="009642F3">
          <w:t>“Fugitive Methane” is methane emitted atmospherically from leaks, venting or incomplete combustion. Fugitive methane sources may be quantified either using standard values or a site-specific energy balance of methane inside the fuel pathway system boundary.</w:t>
        </w:r>
      </w:ins>
    </w:p>
    <w:p w14:paraId="535FD9B9" w14:textId="06753015" w:rsidR="0015506D" w:rsidRPr="004C1458" w:rsidRDefault="0015506D" w:rsidP="00447D6A">
      <w:pPr>
        <w:pStyle w:val="Heading2"/>
        <w:keepNext w:val="0"/>
        <w:keepLines w:val="0"/>
        <w:numPr>
          <w:ilvl w:val="0"/>
          <w:numId w:val="0"/>
        </w:numPr>
        <w:ind w:left="720"/>
        <w:rPr>
          <w:ins w:id="230" w:author="CARB" w:date="2023-12-19T12:12:00Z"/>
        </w:rPr>
      </w:pPr>
      <w:ins w:id="231" w:author="CARB" w:date="2023-12-19T12:12:00Z">
        <w:r>
          <w:t>“Full verification”</w:t>
        </w:r>
        <w:r w:rsidRPr="009642F3">
          <w:t xml:space="preserve"> </w:t>
        </w:r>
        <w:r w:rsidR="009B4EF8" w:rsidRPr="009642F3">
          <w:t>means all verification services as provided in section 95501.</w:t>
        </w:r>
      </w:ins>
    </w:p>
    <w:p w14:paraId="11700D1B" w14:textId="77777777" w:rsidR="003A4E17" w:rsidRDefault="0077482E">
      <w:pPr>
        <w:pStyle w:val="Heading2"/>
        <w:keepNext w:val="0"/>
        <w:keepLines w:val="0"/>
        <w:numPr>
          <w:ilvl w:val="0"/>
          <w:numId w:val="0"/>
          <w:numberingChange w:id="232" w:author="CARB" w:date="2023-12-19T12:12:00Z" w:original="(%3:73:0:)"/>
        </w:numPr>
        <w:ind w:left="720"/>
        <w:rPr>
          <w:rFonts w:eastAsia="Yu Gothic Light"/>
        </w:rPr>
        <w:pPrChange w:id="233" w:author="CARB" w:date="2023-12-19T12:12:00Z">
          <w:pPr>
            <w:pStyle w:val="Heading3"/>
            <w:keepNext w:val="0"/>
            <w:keepLines w:val="0"/>
          </w:pPr>
        </w:pPrChange>
      </w:pPr>
      <w:r w:rsidRPr="003A4E17">
        <w:rPr>
          <w:rFonts w:eastAsia="Yu Gothic Light"/>
        </w:rPr>
        <w:t>“Green Tariff” means a program in which a retail seller of electricity offers its customers an opportunity to purchase electricity sourced from low-carbon intensity energy resources. This includes the Green Tariff Shared Renewables program established pursuant to California Senate Bill 43 (2013) and defined under the California Public Utilities Code sections 2831-2833.</w:t>
      </w:r>
    </w:p>
    <w:p w14:paraId="769F13BE" w14:textId="053F1301" w:rsidR="003A4E17" w:rsidRDefault="0077482E">
      <w:pPr>
        <w:pStyle w:val="Heading2"/>
        <w:keepNext w:val="0"/>
        <w:keepLines w:val="0"/>
        <w:numPr>
          <w:ilvl w:val="0"/>
          <w:numId w:val="0"/>
          <w:numberingChange w:id="234" w:author="CARB" w:date="2023-12-19T12:12:00Z" w:original="(%3:74:0:)"/>
        </w:numPr>
        <w:ind w:left="720"/>
        <w:rPr>
          <w:rFonts w:eastAsia="Yu Gothic Light"/>
        </w:rPr>
        <w:pPrChange w:id="235" w:author="CARB" w:date="2023-12-19T12:12:00Z">
          <w:pPr>
            <w:pStyle w:val="Heading3"/>
            <w:keepNext w:val="0"/>
            <w:keepLines w:val="0"/>
          </w:pPr>
        </w:pPrChange>
      </w:pPr>
      <w:r w:rsidRPr="003A4E17">
        <w:rPr>
          <w:rFonts w:eastAsia="Yu Gothic Light"/>
        </w:rPr>
        <w:t xml:space="preserve">“GTAP” or “GTAP Model” means the Global Trade Analysis Project Model (December 2014), which is incorporated herein by reference, and is a software available for download at </w:t>
      </w:r>
      <w:r w:rsidR="003A4E17" w:rsidRPr="00EB231D">
        <w:rPr>
          <w:rFonts w:eastAsia="Yu Gothic Light"/>
        </w:rPr>
        <w:t>https://www.gtap.agecon.purdue.edu/resources/res_display.asp?RecordlD=4577</w:t>
      </w:r>
      <w:r w:rsidRPr="003A4E17">
        <w:rPr>
          <w:rFonts w:eastAsia="Yu Gothic Light"/>
        </w:rPr>
        <w:t>.</w:t>
      </w:r>
    </w:p>
    <w:p w14:paraId="1FE122A5" w14:textId="77777777" w:rsidR="003A4E17" w:rsidRDefault="0077482E">
      <w:pPr>
        <w:pStyle w:val="Heading2"/>
        <w:keepNext w:val="0"/>
        <w:keepLines w:val="0"/>
        <w:numPr>
          <w:ilvl w:val="0"/>
          <w:numId w:val="0"/>
          <w:numberingChange w:id="236" w:author="CARB" w:date="2023-12-19T12:12:00Z" w:original="(%3:75:0:)"/>
        </w:numPr>
        <w:ind w:left="720"/>
        <w:rPr>
          <w:rFonts w:eastAsia="Yu Gothic Light"/>
        </w:rPr>
        <w:pPrChange w:id="237" w:author="CARB" w:date="2023-12-19T12:12:00Z">
          <w:pPr>
            <w:pStyle w:val="Heading3"/>
            <w:keepNext w:val="0"/>
            <w:keepLines w:val="0"/>
          </w:pPr>
        </w:pPrChange>
      </w:pPr>
      <w:r w:rsidRPr="003A4E17">
        <w:rPr>
          <w:rFonts w:eastAsia="Yu Gothic Light"/>
        </w:rPr>
        <w:t>“Heavy-Duty Vehicle” means a vehicle that is rated at or greater than 14,001 pounds gross vehicle weight rating (GVWR).</w:t>
      </w:r>
    </w:p>
    <w:p w14:paraId="29377760" w14:textId="3BF5BFCD" w:rsidR="001D4C51" w:rsidRPr="004C1458" w:rsidRDefault="00D45885" w:rsidP="00447D6A">
      <w:pPr>
        <w:pStyle w:val="Heading2"/>
        <w:keepNext w:val="0"/>
        <w:keepLines w:val="0"/>
        <w:numPr>
          <w:ilvl w:val="0"/>
          <w:numId w:val="0"/>
        </w:numPr>
        <w:ind w:left="720"/>
        <w:rPr>
          <w:ins w:id="238" w:author="CARB" w:date="2023-12-19T12:12:00Z"/>
        </w:rPr>
      </w:pPr>
      <w:ins w:id="239" w:author="CARB" w:date="2023-12-19T12:12:00Z">
        <w:r w:rsidRPr="00D45885">
          <w:t>“Higher Heating Value (HHV)” is the quantity of heat energy produced by complete combustion of a fuel, including the heat of condensation for water vapor produced during combustion.</w:t>
        </w:r>
      </w:ins>
    </w:p>
    <w:p w14:paraId="3FB1DF49" w14:textId="77777777" w:rsidR="003A4E17" w:rsidRDefault="0077482E">
      <w:pPr>
        <w:pStyle w:val="Heading2"/>
        <w:keepNext w:val="0"/>
        <w:keepLines w:val="0"/>
        <w:numPr>
          <w:ilvl w:val="0"/>
          <w:numId w:val="0"/>
          <w:numberingChange w:id="240" w:author="CARB" w:date="2023-12-19T12:12:00Z" w:original="(%3:76:0:)"/>
        </w:numPr>
        <w:ind w:left="720"/>
        <w:rPr>
          <w:rFonts w:eastAsia="Yu Gothic Light"/>
        </w:rPr>
        <w:pPrChange w:id="241" w:author="CARB" w:date="2023-12-19T12:12:00Z">
          <w:pPr>
            <w:pStyle w:val="Heading3"/>
            <w:keepNext w:val="0"/>
            <w:keepLines w:val="0"/>
          </w:pPr>
        </w:pPrChange>
      </w:pPr>
      <w:r w:rsidRPr="003A4E17">
        <w:rPr>
          <w:rFonts w:eastAsia="Yu Gothic Light"/>
        </w:rPr>
        <w:lastRenderedPageBreak/>
        <w:t>“Holdback Credits” means the portion of base residential EV charging credits issued to an EDU that are not contributed by the EDU to the Clean Fuel Reward program.</w:t>
      </w:r>
    </w:p>
    <w:p w14:paraId="7DB9C266" w14:textId="77777777" w:rsidR="003A4E17" w:rsidRDefault="0077482E">
      <w:pPr>
        <w:pStyle w:val="Heading2"/>
        <w:keepNext w:val="0"/>
        <w:keepLines w:val="0"/>
        <w:numPr>
          <w:ilvl w:val="0"/>
          <w:numId w:val="0"/>
          <w:numberingChange w:id="242" w:author="CARB" w:date="2023-12-19T12:12:00Z" w:original="(%3:77:0:)"/>
        </w:numPr>
        <w:ind w:left="720"/>
        <w:rPr>
          <w:rFonts w:eastAsia="Yu Gothic Light"/>
        </w:rPr>
        <w:pPrChange w:id="243" w:author="CARB" w:date="2023-12-19T12:12:00Z">
          <w:pPr>
            <w:pStyle w:val="Heading3"/>
            <w:keepNext w:val="0"/>
            <w:keepLines w:val="0"/>
          </w:pPr>
        </w:pPrChange>
      </w:pPr>
      <w:r w:rsidRPr="003A4E17">
        <w:rPr>
          <w:rFonts w:eastAsia="Yu Gothic Light"/>
        </w:rPr>
        <w:t>“Home Fueling” means the dispensing of fuel by use of a fueling appliance that is located on or within a residential property with access limited to a single household.</w:t>
      </w:r>
    </w:p>
    <w:p w14:paraId="52961AB1" w14:textId="77777777" w:rsidR="003A4E17" w:rsidRDefault="0077482E">
      <w:pPr>
        <w:pStyle w:val="Heading2"/>
        <w:keepNext w:val="0"/>
        <w:keepLines w:val="0"/>
        <w:numPr>
          <w:ilvl w:val="0"/>
          <w:numId w:val="0"/>
          <w:numberingChange w:id="244" w:author="CARB" w:date="2023-12-19T12:12:00Z" w:original="(%3:78:0:)"/>
        </w:numPr>
        <w:ind w:left="720"/>
        <w:rPr>
          <w:rFonts w:eastAsia="Yu Gothic Light"/>
        </w:rPr>
        <w:pPrChange w:id="245" w:author="CARB" w:date="2023-12-19T12:12:00Z">
          <w:pPr>
            <w:pStyle w:val="Heading3"/>
            <w:keepNext w:val="0"/>
            <w:keepLines w:val="0"/>
          </w:pPr>
        </w:pPrChange>
      </w:pPr>
      <w:r w:rsidRPr="003A4E17">
        <w:rPr>
          <w:rFonts w:eastAsia="Yu Gothic Light"/>
        </w:rPr>
        <w:t>“Hybrid Electric Vehicle (HEV)” means any vehicle that can draw propulsion energy from both of the following on-vehicle sources of stored energy: 1) a consumable fuel, and 2) an energy storage device, such as a battery, capacitor, or flywheel.</w:t>
      </w:r>
    </w:p>
    <w:p w14:paraId="460EA4D3" w14:textId="4504F400" w:rsidR="3D5C789F" w:rsidRDefault="64E708EA" w:rsidP="00447D6A">
      <w:pPr>
        <w:pStyle w:val="Heading2"/>
        <w:keepNext w:val="0"/>
        <w:keepLines w:val="0"/>
        <w:numPr>
          <w:ilvl w:val="0"/>
          <w:numId w:val="0"/>
        </w:numPr>
        <w:ind w:left="720"/>
        <w:rPr>
          <w:ins w:id="246" w:author="CARB" w:date="2023-12-19T12:12:00Z"/>
          <w:rFonts w:eastAsia="Yu Gothic Light"/>
        </w:rPr>
      </w:pPr>
      <w:ins w:id="247" w:author="CARB" w:date="2023-12-19T12:12:00Z">
        <w:r w:rsidRPr="5C25A31D">
          <w:rPr>
            <w:rFonts w:eastAsia="Yu Gothic Light"/>
          </w:rPr>
          <w:t xml:space="preserve">“Hydrogen </w:t>
        </w:r>
        <w:r w:rsidR="03B457B1" w:rsidRPr="4EC1BB26">
          <w:rPr>
            <w:rFonts w:eastAsia="Yu Gothic Light"/>
          </w:rPr>
          <w:t xml:space="preserve">Fueling </w:t>
        </w:r>
        <w:r w:rsidRPr="5C25A31D">
          <w:rPr>
            <w:rFonts w:eastAsia="Yu Gothic Light"/>
          </w:rPr>
          <w:t xml:space="preserve">Capacity </w:t>
        </w:r>
        <w:r w:rsidR="6FC96799" w:rsidRPr="4EC1BB26">
          <w:rPr>
            <w:rFonts w:eastAsia="Yu Gothic Light"/>
          </w:rPr>
          <w:t>Model</w:t>
        </w:r>
        <w:r w:rsidRPr="5C25A31D">
          <w:rPr>
            <w:rFonts w:eastAsia="Yu Gothic Light"/>
          </w:rPr>
          <w:t>” or “</w:t>
        </w:r>
        <w:proofErr w:type="spellStart"/>
        <w:r w:rsidRPr="5C25A31D">
          <w:rPr>
            <w:rFonts w:eastAsia="Yu Gothic Light"/>
          </w:rPr>
          <w:t>HyCap</w:t>
        </w:r>
        <w:proofErr w:type="spellEnd"/>
        <w:r w:rsidRPr="5C25A31D">
          <w:rPr>
            <w:rFonts w:eastAsia="Yu Gothic Light"/>
          </w:rPr>
          <w:t xml:space="preserve">” means a tool developed by the National Renewable Energy Laboratory to determine the dispensing capacity of </w:t>
        </w:r>
        <w:r w:rsidRPr="48E19184">
          <w:rPr>
            <w:rFonts w:eastAsia="Yu Gothic Light"/>
          </w:rPr>
          <w:t>hydrogen station</w:t>
        </w:r>
        <w:r w:rsidR="4895AA29" w:rsidRPr="48E19184">
          <w:rPr>
            <w:rFonts w:eastAsia="Yu Gothic Light"/>
          </w:rPr>
          <w:t xml:space="preserve">s with different configurations and </w:t>
        </w:r>
        <w:r w:rsidR="4895AA29" w:rsidRPr="4EC1BB26">
          <w:rPr>
            <w:rFonts w:eastAsia="Yu Gothic Light"/>
          </w:rPr>
          <w:t>size</w:t>
        </w:r>
        <w:r w:rsidR="4895AA29" w:rsidRPr="48E19184">
          <w:rPr>
            <w:rFonts w:eastAsia="Yu Gothic Light"/>
          </w:rPr>
          <w:t xml:space="preserve"> parameters</w:t>
        </w:r>
        <w:r w:rsidR="60526798" w:rsidRPr="4EC1BB26">
          <w:rPr>
            <w:rFonts w:eastAsia="Yu Gothic Light"/>
          </w:rPr>
          <w:t xml:space="preserve"> to accommodate heavy-duty fueling demands</w:t>
        </w:r>
        <w:r w:rsidRPr="5C25A31D">
          <w:rPr>
            <w:rFonts w:eastAsia="Yu Gothic Light"/>
          </w:rPr>
          <w:t>.</w:t>
        </w:r>
      </w:ins>
    </w:p>
    <w:p w14:paraId="4762D2F2" w14:textId="5848BC6A" w:rsidR="003A4E17" w:rsidRDefault="0077482E">
      <w:pPr>
        <w:pStyle w:val="Heading2"/>
        <w:keepNext w:val="0"/>
        <w:keepLines w:val="0"/>
        <w:numPr>
          <w:ilvl w:val="0"/>
          <w:numId w:val="0"/>
          <w:numberingChange w:id="248" w:author="CARB" w:date="2023-12-19T12:12:00Z" w:original="(%3:79:0:)"/>
        </w:numPr>
        <w:ind w:left="720"/>
        <w:rPr>
          <w:rFonts w:eastAsia="Yu Gothic Light"/>
        </w:rPr>
        <w:pPrChange w:id="249" w:author="CARB" w:date="2023-12-19T12:12:00Z">
          <w:pPr>
            <w:pStyle w:val="Heading3"/>
            <w:keepNext w:val="0"/>
            <w:keepLines w:val="0"/>
          </w:pPr>
        </w:pPrChange>
      </w:pPr>
      <w:r w:rsidRPr="003A4E17">
        <w:rPr>
          <w:rFonts w:eastAsia="Yu Gothic Light"/>
        </w:rPr>
        <w:t>“Hydrogen Station Capacity Evaluator” or “</w:t>
      </w:r>
      <w:proofErr w:type="spellStart"/>
      <w:r w:rsidRPr="003A4E17">
        <w:rPr>
          <w:rFonts w:eastAsia="Yu Gothic Light"/>
        </w:rPr>
        <w:t>HySCapE</w:t>
      </w:r>
      <w:proofErr w:type="spellEnd"/>
      <w:r w:rsidRPr="003A4E17">
        <w:rPr>
          <w:rFonts w:eastAsia="Yu Gothic Light"/>
        </w:rPr>
        <w:t xml:space="preserve">” means a tool developed by the National Renewable Energy Laboratory to determine the dispensing capacity of a hydrogen station, </w:t>
      </w:r>
      <w:proofErr w:type="spellStart"/>
      <w:r w:rsidRPr="003A4E17">
        <w:rPr>
          <w:rFonts w:eastAsia="Yu Gothic Light"/>
        </w:rPr>
        <w:t>HySCapE</w:t>
      </w:r>
      <w:proofErr w:type="spellEnd"/>
      <w:r w:rsidRPr="003A4E17">
        <w:rPr>
          <w:rFonts w:eastAsia="Yu Gothic Light"/>
        </w:rPr>
        <w:t xml:space="preserve"> Version 1.0 (August 13, 2018), which is incorporated herein by reference and available at </w:t>
      </w:r>
      <w:r w:rsidR="006F4C5E">
        <w:fldChar w:fldCharType="begin"/>
      </w:r>
      <w:r w:rsidR="006F4C5E">
        <w:instrText>HYPERLINK "http://www.arb.ca.gov/fuels/lcfs/lcfs.htm"</w:instrText>
      </w:r>
      <w:r w:rsidR="006F4C5E">
        <w:fldChar w:fldCharType="separate"/>
      </w:r>
      <w:r w:rsidR="002F440B" w:rsidRPr="00C55AA8">
        <w:rPr>
          <w:rStyle w:val="Hyperlink"/>
          <w:rFonts w:eastAsia="Yu Gothic Light"/>
        </w:rPr>
        <w:t>http://www.arb.ca.gov/fuels/lcfs/lcfs.htm</w:t>
      </w:r>
      <w:r w:rsidR="006F4C5E">
        <w:rPr>
          <w:rStyle w:val="Hyperlink"/>
          <w:rFonts w:eastAsia="Yu Gothic Light"/>
        </w:rPr>
        <w:fldChar w:fldCharType="end"/>
      </w:r>
      <w:del w:id="250" w:author="CARB" w:date="2023-12-19T12:12:00Z">
        <w:r w:rsidR="003A4E17" w:rsidRPr="00BC56D8">
          <w:rPr>
            <w:rFonts w:eastAsia="Yu Gothic Light"/>
          </w:rPr>
          <w:delText>http://www.arb.ca.gov/fuels/lcfs/lcfs.htm</w:delText>
        </w:r>
        <w:r w:rsidRPr="003A4E17">
          <w:rPr>
            <w:rFonts w:eastAsia="Yu Gothic Light"/>
          </w:rPr>
          <w:delText>.</w:delText>
        </w:r>
      </w:del>
      <w:ins w:id="251" w:author="CARB" w:date="2023-12-19T12:12:00Z">
        <w:r w:rsidRPr="003A4E17">
          <w:rPr>
            <w:rFonts w:eastAsia="Yu Gothic Light"/>
          </w:rPr>
          <w:t>.</w:t>
        </w:r>
      </w:ins>
    </w:p>
    <w:p w14:paraId="162B3E3A" w14:textId="254AC67D" w:rsidR="009F7C3A" w:rsidRPr="00A05B26" w:rsidRDefault="003C63A4" w:rsidP="00447D6A">
      <w:pPr>
        <w:pStyle w:val="Heading2"/>
        <w:keepNext w:val="0"/>
        <w:keepLines w:val="0"/>
        <w:numPr>
          <w:ilvl w:val="0"/>
          <w:numId w:val="0"/>
        </w:numPr>
        <w:ind w:left="720"/>
        <w:rPr>
          <w:ins w:id="252" w:author="CARB" w:date="2023-12-19T12:12:00Z"/>
        </w:rPr>
      </w:pPr>
      <w:ins w:id="253" w:author="CARB" w:date="2023-12-19T12:12:00Z">
        <w:r w:rsidRPr="003C63A4">
          <w:t>“</w:t>
        </w:r>
        <w:proofErr w:type="spellStart"/>
        <w:r w:rsidRPr="003C63A4">
          <w:t>Hydroprocessed</w:t>
        </w:r>
        <w:proofErr w:type="spellEnd"/>
        <w:r w:rsidRPr="003C63A4">
          <w:t xml:space="preserve"> Ester and Fatty Acid (HEFA) Fuel” is any lipid feedstock converted to transportation fuel with addition of hydrogen in the presence of a catalyst. HEFA fuels can include renewable diesel, renewable naphtha, renewable propane and alternative jet fuel.</w:t>
        </w:r>
      </w:ins>
    </w:p>
    <w:p w14:paraId="4E4BC285" w14:textId="4CDFEF46" w:rsidR="002F440B" w:rsidRPr="00A05B26" w:rsidRDefault="00FE22D6" w:rsidP="00447D6A">
      <w:pPr>
        <w:pStyle w:val="Heading2"/>
        <w:keepNext w:val="0"/>
        <w:keepLines w:val="0"/>
        <w:numPr>
          <w:ilvl w:val="0"/>
          <w:numId w:val="0"/>
        </w:numPr>
        <w:ind w:left="720"/>
        <w:rPr>
          <w:ins w:id="254" w:author="CARB" w:date="2023-12-19T12:12:00Z"/>
        </w:rPr>
      </w:pPr>
      <w:ins w:id="255" w:author="CARB" w:date="2023-12-19T12:12:00Z">
        <w:r w:rsidRPr="00FE22D6">
          <w:t>“Gasification” means the non-combustion thermal decomposition of biomass or organic matter in the presence of limited oxygen, air, or steam to produce heat and a mixture of gases, including but not limited to carbon monoxide and hydrogen (syngas</w:t>
        </w:r>
        <w:r>
          <w:t>)</w:t>
        </w:r>
        <w:r w:rsidRPr="00FE22D6">
          <w:t xml:space="preserve"> and solid hydrocarbon products.</w:t>
        </w:r>
      </w:ins>
    </w:p>
    <w:p w14:paraId="21BC6309" w14:textId="77777777" w:rsidR="003A4E17" w:rsidRDefault="0077482E">
      <w:pPr>
        <w:pStyle w:val="Heading2"/>
        <w:keepNext w:val="0"/>
        <w:keepLines w:val="0"/>
        <w:numPr>
          <w:ilvl w:val="0"/>
          <w:numId w:val="0"/>
          <w:numberingChange w:id="256" w:author="CARB" w:date="2023-12-19T12:12:00Z" w:original="(%3:80:0:)"/>
        </w:numPr>
        <w:ind w:left="720"/>
        <w:rPr>
          <w:rFonts w:eastAsia="Yu Gothic Light"/>
        </w:rPr>
        <w:pPrChange w:id="257" w:author="CARB" w:date="2023-12-19T12:12:00Z">
          <w:pPr>
            <w:pStyle w:val="Heading3"/>
            <w:keepNext w:val="0"/>
            <w:keepLines w:val="0"/>
          </w:pPr>
        </w:pPrChange>
      </w:pPr>
      <w:r w:rsidRPr="003A4E17">
        <w:rPr>
          <w:rFonts w:eastAsia="Yu Gothic Light"/>
        </w:rPr>
        <w:t>“Import” means to bring a product from outside California into California.</w:t>
      </w:r>
    </w:p>
    <w:p w14:paraId="540A62F4" w14:textId="77777777" w:rsidR="003A4E17" w:rsidRDefault="0077482E">
      <w:pPr>
        <w:pStyle w:val="Heading2"/>
        <w:keepNext w:val="0"/>
        <w:keepLines w:val="0"/>
        <w:numPr>
          <w:ilvl w:val="0"/>
          <w:numId w:val="0"/>
          <w:numberingChange w:id="258" w:author="CARB" w:date="2023-12-19T12:12:00Z" w:original="(%3:81:0:)"/>
        </w:numPr>
        <w:ind w:left="720"/>
        <w:rPr>
          <w:rFonts w:eastAsia="Yu Gothic Light"/>
        </w:rPr>
        <w:pPrChange w:id="259" w:author="CARB" w:date="2023-12-19T12:12:00Z">
          <w:pPr>
            <w:pStyle w:val="Heading3"/>
            <w:keepNext w:val="0"/>
            <w:keepLines w:val="0"/>
          </w:pPr>
        </w:pPrChange>
      </w:pPr>
      <w:r w:rsidRPr="003A4E17">
        <w:rPr>
          <w:rFonts w:eastAsia="Yu Gothic Light"/>
        </w:rPr>
        <w:t xml:space="preserve">“Importer” means the person who owns the transportation fuel or </w:t>
      </w:r>
      <w:proofErr w:type="spellStart"/>
      <w:r w:rsidRPr="003A4E17">
        <w:rPr>
          <w:rFonts w:eastAsia="Yu Gothic Light"/>
        </w:rPr>
        <w:t>blendstock</w:t>
      </w:r>
      <w:proofErr w:type="spellEnd"/>
      <w:r w:rsidRPr="003A4E17">
        <w:rPr>
          <w:rFonts w:eastAsia="Yu Gothic Light"/>
        </w:rPr>
        <w:t>, in the transportation equipment that held or carried the product, at the point the fuel entered California. For purposes of this definition, “transportation equipment” includes, but is not limited to, rail cars, cargo tanker trucks, and pipelines.</w:t>
      </w:r>
    </w:p>
    <w:p w14:paraId="30B0FCEB" w14:textId="77777777" w:rsidR="003A4E17" w:rsidRDefault="0077482E">
      <w:pPr>
        <w:pStyle w:val="Heading2"/>
        <w:keepNext w:val="0"/>
        <w:keepLines w:val="0"/>
        <w:numPr>
          <w:ilvl w:val="0"/>
          <w:numId w:val="0"/>
          <w:numberingChange w:id="260" w:author="CARB" w:date="2023-12-19T12:12:00Z" w:original="(%3:82:0:)"/>
        </w:numPr>
        <w:ind w:left="720"/>
        <w:rPr>
          <w:rFonts w:eastAsia="Yu Gothic Light"/>
        </w:rPr>
        <w:pPrChange w:id="261" w:author="CARB" w:date="2023-12-19T12:12:00Z">
          <w:pPr>
            <w:pStyle w:val="Heading3"/>
            <w:keepNext w:val="0"/>
            <w:keepLines w:val="0"/>
          </w:pPr>
        </w:pPrChange>
      </w:pPr>
      <w:r w:rsidRPr="003A4E17">
        <w:rPr>
          <w:rFonts w:eastAsia="Yu Gothic Light"/>
        </w:rPr>
        <w:t>“Independent Reviewer” means an accredited lead verifier, within a verification body, who (A) has not participated in conducting the LCFS validation or verification services for the client for the current application period or reporting period, and (B) provides an independent review of findings and services rendered to the client as required in section 95501. The independent reviewer is not required to meet the additional specified competency requirements in sections 95502(c)(4) and 95502(c)(5) that the verification team leader must meet.</w:t>
      </w:r>
    </w:p>
    <w:p w14:paraId="1D4B66BA" w14:textId="77777777" w:rsidR="003A4E17" w:rsidRDefault="0077482E">
      <w:pPr>
        <w:pStyle w:val="Heading2"/>
        <w:keepNext w:val="0"/>
        <w:keepLines w:val="0"/>
        <w:numPr>
          <w:ilvl w:val="0"/>
          <w:numId w:val="0"/>
          <w:numberingChange w:id="262" w:author="CARB" w:date="2023-12-19T12:12:00Z" w:original="(%3:83:0:)"/>
        </w:numPr>
        <w:ind w:left="720"/>
        <w:rPr>
          <w:rFonts w:eastAsia="Yu Gothic Light"/>
        </w:rPr>
        <w:pPrChange w:id="263" w:author="CARB" w:date="2023-12-19T12:12:00Z">
          <w:pPr>
            <w:pStyle w:val="Heading3"/>
            <w:keepNext w:val="0"/>
            <w:keepLines w:val="0"/>
          </w:pPr>
        </w:pPrChange>
      </w:pPr>
      <w:r w:rsidRPr="003A4E17">
        <w:rPr>
          <w:rFonts w:eastAsia="Yu Gothic Light"/>
        </w:rPr>
        <w:lastRenderedPageBreak/>
        <w:t>“Ineligible Specified Source Feedstock” means a feedstock specified in section 95488.8(g)(1)(A) that does not meet the chain-of-custody documentation requirements specified in section 95488.8(g)(1)(B).</w:t>
      </w:r>
    </w:p>
    <w:p w14:paraId="263C82B7" w14:textId="77777777" w:rsidR="003A4E17" w:rsidRDefault="0077482E">
      <w:pPr>
        <w:pStyle w:val="Heading2"/>
        <w:keepNext w:val="0"/>
        <w:keepLines w:val="0"/>
        <w:numPr>
          <w:ilvl w:val="0"/>
          <w:numId w:val="0"/>
          <w:numberingChange w:id="264" w:author="CARB" w:date="2023-12-19T12:12:00Z" w:original="(%3:84:0:)"/>
        </w:numPr>
        <w:ind w:left="720"/>
        <w:rPr>
          <w:rFonts w:eastAsia="Yu Gothic Light"/>
        </w:rPr>
        <w:pPrChange w:id="265" w:author="CARB" w:date="2023-12-19T12:12:00Z">
          <w:pPr>
            <w:pStyle w:val="Heading3"/>
            <w:keepNext w:val="0"/>
            <w:keepLines w:val="0"/>
          </w:pPr>
        </w:pPrChange>
      </w:pPr>
      <w:r w:rsidRPr="003A4E17">
        <w:rPr>
          <w:rFonts w:eastAsia="Yu Gothic Light"/>
        </w:rPr>
        <w:t>“Intermediate Calculated Value” means a value that is used in the calculation of a reported value but does not by itself meet the reporting requirement under section 95491.</w:t>
      </w:r>
    </w:p>
    <w:p w14:paraId="54B34A46" w14:textId="77777777" w:rsidR="003A4E17" w:rsidRDefault="0077482E">
      <w:pPr>
        <w:pStyle w:val="Heading2"/>
        <w:keepNext w:val="0"/>
        <w:keepLines w:val="0"/>
        <w:numPr>
          <w:ilvl w:val="0"/>
          <w:numId w:val="0"/>
          <w:numberingChange w:id="266" w:author="CARB" w:date="2023-12-19T12:12:00Z" w:original="(%3:85:0:)"/>
        </w:numPr>
        <w:ind w:left="720"/>
        <w:rPr>
          <w:rFonts w:eastAsia="Yu Gothic Light"/>
        </w:rPr>
        <w:pPrChange w:id="267" w:author="CARB" w:date="2023-12-19T12:12:00Z">
          <w:pPr>
            <w:pStyle w:val="Heading3"/>
            <w:keepNext w:val="0"/>
            <w:keepLines w:val="0"/>
          </w:pPr>
        </w:pPrChange>
      </w:pPr>
      <w:r w:rsidRPr="003A4E17">
        <w:rPr>
          <w:rFonts w:eastAsia="Yu Gothic Light"/>
        </w:rPr>
        <w:t>“Intermediate Facility” means a facility in a fuel supply chain, which is not the fuel production facility, that contributes site-specific data for determination of a fuel pathway carbon intensity. Intermediate facilities produce components of a fuel or intermediate chemical that may be further processed into a fuel. This term includes feedstock-processing facilities.</w:t>
      </w:r>
    </w:p>
    <w:p w14:paraId="2702EE1E" w14:textId="77777777" w:rsidR="003A4E17" w:rsidRDefault="0077482E">
      <w:pPr>
        <w:pStyle w:val="Heading2"/>
        <w:keepNext w:val="0"/>
        <w:keepLines w:val="0"/>
        <w:numPr>
          <w:ilvl w:val="0"/>
          <w:numId w:val="0"/>
          <w:numberingChange w:id="268" w:author="CARB" w:date="2023-12-19T12:12:00Z" w:original="(%3:86:0:)"/>
        </w:numPr>
        <w:ind w:left="720"/>
        <w:rPr>
          <w:rFonts w:eastAsia="Yu Gothic Light"/>
        </w:rPr>
        <w:pPrChange w:id="269" w:author="CARB" w:date="2023-12-19T12:12:00Z">
          <w:pPr>
            <w:pStyle w:val="Heading3"/>
            <w:keepNext w:val="0"/>
            <w:keepLines w:val="0"/>
          </w:pPr>
        </w:pPrChange>
      </w:pPr>
      <w:r w:rsidRPr="003A4E17">
        <w:rPr>
          <w:rFonts w:eastAsia="Yu Gothic Light"/>
        </w:rPr>
        <w:t>“LCFS Credit Broker” is a person registered in the LRT-CBTS specifically to facilitate the transfer of LCFS credits between LRT-CBTS accounts.</w:t>
      </w:r>
    </w:p>
    <w:p w14:paraId="4C13CAFF" w14:textId="77777777" w:rsidR="003A4E17" w:rsidRDefault="0077482E">
      <w:pPr>
        <w:pStyle w:val="Heading2"/>
        <w:keepNext w:val="0"/>
        <w:keepLines w:val="0"/>
        <w:numPr>
          <w:ilvl w:val="0"/>
          <w:numId w:val="0"/>
          <w:numberingChange w:id="270" w:author="CARB" w:date="2023-12-19T12:12:00Z" w:original="(%3:87:0:)"/>
        </w:numPr>
        <w:ind w:left="720"/>
        <w:pPrChange w:id="271" w:author="CARB" w:date="2023-12-19T12:12:00Z">
          <w:pPr>
            <w:pStyle w:val="Heading3"/>
            <w:keepNext w:val="0"/>
            <w:keepLines w:val="0"/>
          </w:pPr>
        </w:pPrChange>
      </w:pPr>
      <w:r w:rsidRPr="003A4E17">
        <w:t>“Lead Verifier” means a person who has met all the requirements in section 95502 and who may act as either (A) the lead verifier of a verification team providing validation or verification services, or (B) as a lead verifier providing an independent review of validation or verification services rendered.</w:t>
      </w:r>
    </w:p>
    <w:p w14:paraId="1B9A5B1F" w14:textId="73BF8E76" w:rsidR="009B4EF8" w:rsidRPr="004C1458" w:rsidRDefault="009B4EF8" w:rsidP="00447D6A">
      <w:pPr>
        <w:pStyle w:val="Heading2"/>
        <w:keepNext w:val="0"/>
        <w:keepLines w:val="0"/>
        <w:numPr>
          <w:ilvl w:val="0"/>
          <w:numId w:val="0"/>
        </w:numPr>
        <w:ind w:left="720"/>
        <w:rPr>
          <w:ins w:id="272" w:author="CARB" w:date="2023-12-19T12:12:00Z"/>
        </w:rPr>
      </w:pPr>
      <w:ins w:id="273" w:author="CARB" w:date="2023-12-19T12:12:00Z">
        <w:r>
          <w:t xml:space="preserve">“Less intensive verification” </w:t>
        </w:r>
        <w:r w:rsidR="00AE57E1" w:rsidRPr="004C1458">
          <w:t>means the verification services provided in interim years between full verifications; less intensive verification does not require a site visit, and only requires data checks and document reviews of a submitted report based on the analysis and risk assessment in the most current sampling plan developed as part of the most current full verification services. This level of verification may only be used if the verifier can provide findings with a reasonable level of assurance.</w:t>
        </w:r>
      </w:ins>
    </w:p>
    <w:p w14:paraId="2643F315" w14:textId="77777777" w:rsidR="003A4E17" w:rsidRDefault="0077482E">
      <w:pPr>
        <w:pStyle w:val="Heading2"/>
        <w:keepNext w:val="0"/>
        <w:keepLines w:val="0"/>
        <w:numPr>
          <w:ilvl w:val="0"/>
          <w:numId w:val="0"/>
          <w:numberingChange w:id="274" w:author="CARB" w:date="2023-12-19T12:12:00Z" w:original="(%3:88:0:)"/>
        </w:numPr>
        <w:ind w:left="720"/>
        <w:pPrChange w:id="275" w:author="CARB" w:date="2023-12-19T12:12:00Z">
          <w:pPr>
            <w:pStyle w:val="Heading3"/>
            <w:keepNext w:val="0"/>
            <w:keepLines w:val="0"/>
          </w:pPr>
        </w:pPrChange>
      </w:pPr>
      <w:r w:rsidRPr="003A4E17">
        <w:t>“Life Cycle Greenhouse Gas Emissions” means the aggregate quantity of greenhouse gas emissions (including direct emissions and significant indirect emissions, such as significant emissions from land use changes), as determined by the Executive Officer, related to the full fuel life cycle, including all stages of fuel and feedstock production and distribution, from feedstock generation or extraction through the distribution and delivery and use of the finished fuel to the ultimate consumer, where the mass values for all greenhouse gases are adjusted to account for their relative global warming potential.</w:t>
      </w:r>
    </w:p>
    <w:p w14:paraId="3AFC4847" w14:textId="77777777" w:rsidR="003A4E17" w:rsidRDefault="0077482E">
      <w:pPr>
        <w:pStyle w:val="Heading2"/>
        <w:keepNext w:val="0"/>
        <w:keepLines w:val="0"/>
        <w:numPr>
          <w:ilvl w:val="0"/>
          <w:numId w:val="0"/>
          <w:numberingChange w:id="276" w:author="CARB" w:date="2023-12-19T12:12:00Z" w:original="(%3:89:0:)"/>
        </w:numPr>
        <w:ind w:left="720"/>
        <w:pPrChange w:id="277" w:author="CARB" w:date="2023-12-19T12:12:00Z">
          <w:pPr>
            <w:pStyle w:val="Heading3"/>
            <w:keepNext w:val="0"/>
            <w:keepLines w:val="0"/>
          </w:pPr>
        </w:pPrChange>
      </w:pPr>
      <w:r w:rsidRPr="003A4E17">
        <w:t>“Light-Duty Vehicle” and “Medium-Duty Vehicle” mean a vehicle category that includes both light-duty (LDV) and medium-duty vehicles (MDV).</w:t>
      </w:r>
    </w:p>
    <w:p w14:paraId="4FFABAA6" w14:textId="60D758A8" w:rsidR="00A54750" w:rsidRDefault="0077482E">
      <w:pPr>
        <w:pStyle w:val="Heading3"/>
        <w:keepNext w:val="0"/>
        <w:keepLines w:val="0"/>
        <w:numPr>
          <w:ilvl w:val="0"/>
          <w:numId w:val="105"/>
          <w:numberingChange w:id="278" w:author="CARB" w:date="2023-12-19T12:12:00Z" w:original="(%4:1:3:)"/>
        </w:numPr>
        <w:ind w:left="1440"/>
        <w:pPrChange w:id="279" w:author="CARB" w:date="2023-12-19T12:12:00Z">
          <w:pPr>
            <w:pStyle w:val="Heading4"/>
            <w:keepNext w:val="0"/>
            <w:keepLines w:val="0"/>
          </w:pPr>
        </w:pPrChange>
      </w:pPr>
      <w:r w:rsidRPr="004C1458">
        <w:t>“LDV” means a vehicle that is rated at 8,500 pounds or less GVWR.</w:t>
      </w:r>
    </w:p>
    <w:p w14:paraId="3509BDC1" w14:textId="1EE19AC2" w:rsidR="003A4E17" w:rsidRDefault="0077482E">
      <w:pPr>
        <w:pStyle w:val="Heading3"/>
        <w:keepNext w:val="0"/>
        <w:keepLines w:val="0"/>
        <w:numPr>
          <w:ilvl w:val="0"/>
          <w:numId w:val="105"/>
          <w:numberingChange w:id="280" w:author="CARB" w:date="2023-12-19T12:12:00Z" w:original="(%4:2:3:)"/>
        </w:numPr>
        <w:ind w:left="1440"/>
        <w:pPrChange w:id="281" w:author="CARB" w:date="2023-12-19T12:12:00Z">
          <w:pPr>
            <w:pStyle w:val="Heading4"/>
            <w:keepNext w:val="0"/>
            <w:keepLines w:val="0"/>
          </w:pPr>
        </w:pPrChange>
      </w:pPr>
      <w:r w:rsidRPr="003A4E17">
        <w:t>“MDV” means a vehicle that is rated between 8,501 and 14,000 pounds GVWR.</w:t>
      </w:r>
    </w:p>
    <w:p w14:paraId="7D75A8C3" w14:textId="6EAC1C0C" w:rsidR="007C7427" w:rsidRDefault="00CE54AB">
      <w:pPr>
        <w:pStyle w:val="Heading2"/>
        <w:keepNext w:val="0"/>
        <w:keepLines w:val="0"/>
        <w:numPr>
          <w:ilvl w:val="0"/>
          <w:numId w:val="0"/>
          <w:numberingChange w:id="282" w:author="CARB" w:date="2023-12-19T12:12:00Z" w:original="(%3:90:0:)"/>
        </w:numPr>
        <w:ind w:left="720"/>
        <w:pPrChange w:id="283" w:author="CARB" w:date="2023-12-19T12:12:00Z">
          <w:pPr>
            <w:pStyle w:val="Heading3"/>
            <w:keepNext w:val="0"/>
            <w:keepLines w:val="0"/>
          </w:pPr>
        </w:pPrChange>
      </w:pPr>
      <w:r w:rsidRPr="00CE54AB">
        <w:lastRenderedPageBreak/>
        <w:t>“Liquefied Compressed Natural Gas (L-CNG)” means LNG that has been liquefied and transported to a dispensing station where it was then re</w:t>
      </w:r>
      <w:r>
        <w:noBreakHyphen/>
      </w:r>
      <w:r w:rsidRPr="00CE54AB">
        <w:t>gasified and compressed to a pressure greater than ambient pressure.</w:t>
      </w:r>
    </w:p>
    <w:p w14:paraId="76D3BD98" w14:textId="77777777" w:rsidR="00CE54AB" w:rsidRDefault="0077482E">
      <w:pPr>
        <w:pStyle w:val="Heading2"/>
        <w:keepNext w:val="0"/>
        <w:keepLines w:val="0"/>
        <w:numPr>
          <w:ilvl w:val="0"/>
          <w:numId w:val="0"/>
          <w:numberingChange w:id="284" w:author="CARB" w:date="2023-12-19T12:12:00Z" w:original="(%3:91:0:)"/>
        </w:numPr>
        <w:ind w:left="720"/>
        <w:pPrChange w:id="285" w:author="CARB" w:date="2023-12-19T12:12:00Z">
          <w:pPr>
            <w:pStyle w:val="Heading3"/>
            <w:keepNext w:val="0"/>
            <w:keepLines w:val="0"/>
          </w:pPr>
        </w:pPrChange>
      </w:pPr>
      <w:r w:rsidRPr="007C7427">
        <w:t>“Liquefied Natural Gas (LNG)” means natural gas that has been liquefied.</w:t>
      </w:r>
    </w:p>
    <w:p w14:paraId="29617CB8" w14:textId="77777777" w:rsidR="00CE54AB" w:rsidRDefault="0077482E">
      <w:pPr>
        <w:pStyle w:val="Heading2"/>
        <w:keepNext w:val="0"/>
        <w:keepLines w:val="0"/>
        <w:numPr>
          <w:ilvl w:val="0"/>
          <w:numId w:val="0"/>
          <w:numberingChange w:id="286" w:author="CARB" w:date="2023-12-19T12:12:00Z" w:original="(%3:92:0:)"/>
        </w:numPr>
        <w:ind w:left="720"/>
        <w:pPrChange w:id="287" w:author="CARB" w:date="2023-12-19T12:12:00Z">
          <w:pPr>
            <w:pStyle w:val="Heading3"/>
            <w:keepNext w:val="0"/>
            <w:keepLines w:val="0"/>
          </w:pPr>
        </w:pPrChange>
      </w:pPr>
      <w:r w:rsidRPr="00CE54AB">
        <w:t>“Liquefied petroleum gas (LPG or propane)” has the same meaning as defined in Vehicle Code section 380.</w:t>
      </w:r>
    </w:p>
    <w:p w14:paraId="74C28C57" w14:textId="77777777" w:rsidR="00CE54AB" w:rsidRDefault="0077482E">
      <w:pPr>
        <w:pStyle w:val="Heading2"/>
        <w:keepNext w:val="0"/>
        <w:keepLines w:val="0"/>
        <w:numPr>
          <w:ilvl w:val="0"/>
          <w:numId w:val="0"/>
          <w:numberingChange w:id="288" w:author="CARB" w:date="2023-12-19T12:12:00Z" w:original="(%3:93:0:)"/>
        </w:numPr>
        <w:ind w:left="720"/>
        <w:pPrChange w:id="289" w:author="CARB" w:date="2023-12-19T12:12:00Z">
          <w:pPr>
            <w:pStyle w:val="Heading3"/>
            <w:keepNext w:val="0"/>
            <w:keepLines w:val="0"/>
          </w:pPr>
        </w:pPrChange>
      </w:pPr>
      <w:r w:rsidRPr="00CE54AB">
        <w:t>“Load-Serving Entity” means any entity that (A) sells or provides electricity to end users located in California, or (B) generates electricity at one site and consumes electricity at another site that is in California and that is owned or controlled by the company. A load-serving entity does not include the owner or operator of a co-generator.</w:t>
      </w:r>
    </w:p>
    <w:p w14:paraId="1B7CFFEE" w14:textId="77777777" w:rsidR="00CE54AB" w:rsidRDefault="0077482E">
      <w:pPr>
        <w:pStyle w:val="Heading2"/>
        <w:keepNext w:val="0"/>
        <w:keepLines w:val="0"/>
        <w:numPr>
          <w:ilvl w:val="0"/>
          <w:numId w:val="0"/>
          <w:numberingChange w:id="290" w:author="CARB" w:date="2023-12-19T12:12:00Z" w:original="(%3:94:0:)"/>
        </w:numPr>
        <w:ind w:left="720"/>
        <w:pPrChange w:id="291" w:author="CARB" w:date="2023-12-19T12:12:00Z">
          <w:pPr>
            <w:pStyle w:val="Heading3"/>
            <w:keepNext w:val="0"/>
            <w:keepLines w:val="0"/>
          </w:pPr>
        </w:pPrChange>
      </w:pPr>
      <w:r w:rsidRPr="00CE54AB">
        <w:t>“Low-Carbon Intensity (Low-CI) Electricity” means any electricity that is determined to have a carbon intensity that is less than the average grid electricity for the region, including but not limited to an “eligible renewable energy resource” as defined in Public Utilities Code sections 399.11-399.36 under the California Renewables Portfolio Standard Program.</w:t>
      </w:r>
    </w:p>
    <w:p w14:paraId="063EADE8" w14:textId="77777777" w:rsidR="00CE54AB" w:rsidRDefault="0077482E">
      <w:pPr>
        <w:pStyle w:val="Heading2"/>
        <w:keepNext w:val="0"/>
        <w:keepLines w:val="0"/>
        <w:numPr>
          <w:ilvl w:val="0"/>
          <w:numId w:val="0"/>
          <w:numberingChange w:id="292" w:author="CARB" w:date="2023-12-19T12:12:00Z" w:original="(%3:95:0:)"/>
        </w:numPr>
        <w:ind w:left="720"/>
        <w:pPrChange w:id="293" w:author="CARB" w:date="2023-12-19T12:12:00Z">
          <w:pPr>
            <w:pStyle w:val="Heading3"/>
            <w:keepNext w:val="0"/>
            <w:keepLines w:val="0"/>
          </w:pPr>
        </w:pPrChange>
      </w:pPr>
      <w:r w:rsidRPr="00CE54AB">
        <w:t>“Low-Complexity/Low-Energy-Use Refinery” means a refinery that meets both of the following criteria:</w:t>
      </w:r>
    </w:p>
    <w:p w14:paraId="51D806E2" w14:textId="797112AF" w:rsidR="00A54750" w:rsidRDefault="0077482E">
      <w:pPr>
        <w:pStyle w:val="Heading3"/>
        <w:keepNext w:val="0"/>
        <w:keepLines w:val="0"/>
        <w:numPr>
          <w:ilvl w:val="0"/>
          <w:numId w:val="106"/>
          <w:numberingChange w:id="294" w:author="CARB" w:date="2023-12-19T12:12:00Z" w:original="(%4:1:3:)"/>
        </w:numPr>
        <w:ind w:left="1440" w:hanging="720"/>
        <w:pPrChange w:id="295" w:author="CARB" w:date="2023-12-19T12:12:00Z">
          <w:pPr>
            <w:pStyle w:val="Heading4"/>
            <w:keepNext w:val="0"/>
            <w:keepLines w:val="0"/>
          </w:pPr>
        </w:pPrChange>
      </w:pPr>
      <w:r w:rsidRPr="004C1458">
        <w:t>A Modified Nelson Complexity Score equal to or less than 5 as calculated in section 95489(d)(1)(A</w:t>
      </w:r>
      <w:del w:id="296" w:author="CARB" w:date="2023-12-19T12:12:00Z">
        <w:r w:rsidRPr="00CE54AB">
          <w:rPr>
            <w:rFonts w:eastAsia="Yu Gothic Light"/>
          </w:rPr>
          <w:delText>).</w:delText>
        </w:r>
      </w:del>
      <w:ins w:id="297" w:author="CARB" w:date="2023-12-19T12:12:00Z">
        <w:r w:rsidRPr="004C1458">
          <w:t>)</w:t>
        </w:r>
        <w:r w:rsidR="00FB105F">
          <w:t>, and</w:t>
        </w:r>
      </w:ins>
    </w:p>
    <w:p w14:paraId="15FCE019" w14:textId="317B5983" w:rsidR="00CE54AB" w:rsidRDefault="00A54750">
      <w:pPr>
        <w:pStyle w:val="Heading3"/>
        <w:keepNext w:val="0"/>
        <w:keepLines w:val="0"/>
        <w:numPr>
          <w:ilvl w:val="0"/>
          <w:numId w:val="106"/>
          <w:numberingChange w:id="298" w:author="CARB" w:date="2023-12-19T12:12:00Z" w:original="(%4:2:3:)"/>
        </w:numPr>
        <w:ind w:left="1440" w:hanging="720"/>
        <w:pPrChange w:id="299" w:author="CARB" w:date="2023-12-19T12:12:00Z">
          <w:pPr>
            <w:pStyle w:val="Heading4"/>
            <w:keepNext w:val="0"/>
            <w:keepLines w:val="0"/>
          </w:pPr>
        </w:pPrChange>
      </w:pPr>
      <w:r w:rsidRPr="4F10FDBC">
        <w:t xml:space="preserve">Total annual energy use equal </w:t>
      </w:r>
      <w:proofErr w:type="gramStart"/>
      <w:r w:rsidRPr="4F10FDBC">
        <w:t>to</w:t>
      </w:r>
      <w:proofErr w:type="gramEnd"/>
      <w:r w:rsidRPr="4F10FDBC">
        <w:t xml:space="preserve"> or less than 5 million MMBtu as calculated in section 95489(d)(1)(B).</w:t>
      </w:r>
    </w:p>
    <w:p w14:paraId="1597386F" w14:textId="634E9E5A" w:rsidR="00522D86" w:rsidRPr="004C1458" w:rsidRDefault="00760383" w:rsidP="00A54750">
      <w:pPr>
        <w:pStyle w:val="Heading2"/>
        <w:keepNext w:val="0"/>
        <w:keepLines w:val="0"/>
        <w:numPr>
          <w:ilvl w:val="0"/>
          <w:numId w:val="0"/>
        </w:numPr>
        <w:ind w:left="720"/>
        <w:rPr>
          <w:ins w:id="300" w:author="CARB" w:date="2023-12-19T12:12:00Z"/>
        </w:rPr>
      </w:pPr>
      <w:ins w:id="301" w:author="CARB" w:date="2023-12-19T12:12:00Z">
        <w:r w:rsidRPr="00760383">
          <w:t>“Lower Heating Value (LHV)” is the quantity of heat energy produced by complete combustion of a fuel, excluding the heat of condensation for water vapor produced during combustion.</w:t>
        </w:r>
      </w:ins>
    </w:p>
    <w:p w14:paraId="33B669F7" w14:textId="77777777" w:rsidR="00CE54AB" w:rsidRDefault="0077482E">
      <w:pPr>
        <w:pStyle w:val="Heading2"/>
        <w:keepNext w:val="0"/>
        <w:keepLines w:val="0"/>
        <w:numPr>
          <w:ilvl w:val="0"/>
          <w:numId w:val="0"/>
          <w:numberingChange w:id="302" w:author="CARB" w:date="2023-12-19T12:12:00Z" w:original="(%3:96:0:)"/>
        </w:numPr>
        <w:ind w:left="720"/>
        <w:pPrChange w:id="303" w:author="CARB" w:date="2023-12-19T12:12:00Z">
          <w:pPr>
            <w:pStyle w:val="Heading3"/>
            <w:keepNext w:val="0"/>
            <w:keepLines w:val="0"/>
          </w:pPr>
        </w:pPrChange>
      </w:pPr>
      <w:r w:rsidRPr="00CE54AB">
        <w:t>“Low-Income Communities” means census tracts with median household incomes at or below 80 percent of the statewide median income or with median household incomes at or below the threshold designated as low income by the Department of Housing and Community Development's list of state income limits adopted pursuant to Health and Safety Code section 50093.</w:t>
      </w:r>
    </w:p>
    <w:p w14:paraId="23824E6F" w14:textId="605759DD" w:rsidR="00CE54AB" w:rsidRDefault="0077482E">
      <w:pPr>
        <w:pStyle w:val="Heading2"/>
        <w:keepNext w:val="0"/>
        <w:keepLines w:val="0"/>
        <w:numPr>
          <w:ilvl w:val="0"/>
          <w:numId w:val="0"/>
          <w:numberingChange w:id="304" w:author="CARB" w:date="2023-12-19T12:12:00Z" w:original="(%3:97:0:)"/>
        </w:numPr>
        <w:ind w:left="720"/>
        <w:pPrChange w:id="305" w:author="CARB" w:date="2023-12-19T12:12:00Z">
          <w:pPr>
            <w:pStyle w:val="Heading3"/>
            <w:keepNext w:val="0"/>
            <w:keepLines w:val="0"/>
          </w:pPr>
        </w:pPrChange>
      </w:pPr>
      <w:r w:rsidRPr="00CE54AB">
        <w:t>“Mandatory Reporting Regulation” or “MRR” means CARB's Regulation for the Mandatory Reporting of Greenhouse Gas Emissions as set forth in title 17, California Code of Regulations, chapter 1, subchapter 10, article</w:t>
      </w:r>
      <w:r w:rsidR="005A5BB5">
        <w:t> </w:t>
      </w:r>
      <w:r w:rsidRPr="00CE54AB">
        <w:t>2 (commencing with section 95100).</w:t>
      </w:r>
    </w:p>
    <w:p w14:paraId="25DDB5F8" w14:textId="1C36CFCC" w:rsidR="00CE54AB" w:rsidRDefault="0077482E">
      <w:pPr>
        <w:pStyle w:val="Heading2"/>
        <w:keepNext w:val="0"/>
        <w:keepLines w:val="0"/>
        <w:numPr>
          <w:ilvl w:val="0"/>
          <w:numId w:val="0"/>
          <w:numberingChange w:id="306" w:author="CARB" w:date="2023-12-19T12:12:00Z" w:original="(%3:98:0:)"/>
        </w:numPr>
        <w:ind w:left="720"/>
        <w:pPrChange w:id="307" w:author="CARB" w:date="2023-12-19T12:12:00Z">
          <w:pPr>
            <w:pStyle w:val="Heading3"/>
            <w:keepNext w:val="0"/>
            <w:keepLines w:val="0"/>
          </w:pPr>
        </w:pPrChange>
      </w:pPr>
      <w:r w:rsidRPr="00CE54AB">
        <w:t xml:space="preserve">“Material Misstatement of Operational Carbon Intensity” means any discrepancy, omission, or misreporting, or aggregation of the three, identified in the course of verification services that leads a verification team to believe that the </w:t>
      </w:r>
      <w:r w:rsidRPr="00CE54AB">
        <w:lastRenderedPageBreak/>
        <w:t>reported operational CI (gCO</w:t>
      </w:r>
      <w:r w:rsidRPr="00621605">
        <w:rPr>
          <w:vertAlign w:val="subscript"/>
        </w:rPr>
        <w:t>2</w:t>
      </w:r>
      <w:r w:rsidRPr="00CE54AB">
        <w:t>e/MJ) contains one or more errors that, individually or collectively, result in an overstatement or understatement more than 5</w:t>
      </w:r>
      <w:ins w:id="308" w:author="CARB" w:date="2023-12-19T12:12:00Z">
        <w:r w:rsidR="00553D82">
          <w:t>.00</w:t>
        </w:r>
      </w:ins>
      <w:r w:rsidRPr="00CE54AB">
        <w:t xml:space="preserve"> percent of the reported operational CI, or 2</w:t>
      </w:r>
      <w:ins w:id="309" w:author="CARB" w:date="2023-12-19T12:12:00Z">
        <w:r w:rsidR="00553D82">
          <w:t>.00</w:t>
        </w:r>
      </w:ins>
      <w:r w:rsidRPr="00CE54AB">
        <w:t xml:space="preserve"> gCO</w:t>
      </w:r>
      <w:r w:rsidRPr="00621605">
        <w:rPr>
          <w:vertAlign w:val="subscript"/>
        </w:rPr>
        <w:t>2</w:t>
      </w:r>
      <w:r w:rsidRPr="00CE54AB">
        <w:t>e/MJ, whichever absolute value expressed in gCO</w:t>
      </w:r>
      <w:r w:rsidRPr="00B352B7">
        <w:rPr>
          <w:vertAlign w:val="subscript"/>
        </w:rPr>
        <w:t>2</w:t>
      </w:r>
      <w:r w:rsidRPr="00CE54AB">
        <w:t>e/MJ is greater. Material misstatement is calculated separately for each operational CI. All correctable errors identified must be fixed prior to the completion of the verification services to receive a positive or qualified positive verification statement.</w:t>
      </w:r>
    </w:p>
    <w:p w14:paraId="118B66FA" w14:textId="45DB238D" w:rsidR="00CE54AB" w:rsidRDefault="0077482E">
      <w:pPr>
        <w:pStyle w:val="Heading2"/>
        <w:keepNext w:val="0"/>
        <w:keepLines w:val="0"/>
        <w:numPr>
          <w:ilvl w:val="0"/>
          <w:numId w:val="0"/>
          <w:numberingChange w:id="310" w:author="CARB" w:date="2023-12-19T12:12:00Z" w:original="(%3:99:0:)"/>
        </w:numPr>
        <w:ind w:left="720"/>
        <w:pPrChange w:id="311" w:author="CARB" w:date="2023-12-19T12:12:00Z">
          <w:pPr>
            <w:pStyle w:val="Heading3"/>
            <w:keepNext w:val="0"/>
            <w:keepLines w:val="0"/>
          </w:pPr>
        </w:pPrChange>
      </w:pPr>
      <w:r w:rsidRPr="00CE54AB">
        <w:t>“Material Misstatement of Low-Complexity/Low-Energy-Use (LC/LEU) Refinery Data” means any discrepancy, omission, or misreporting, or aggregation of the three, identified in the course of LC/LEU refinery report verification services that leads a verification team to believe that a LC/LEU Refinery Report contains one or more errors that, individually or collectively, result in an overstatement greater than 5</w:t>
      </w:r>
      <w:ins w:id="312" w:author="CARB" w:date="2023-12-19T12:12:00Z">
        <w:r w:rsidR="00B943D1">
          <w:t>.00</w:t>
        </w:r>
      </w:ins>
      <w:r w:rsidRPr="00CE54AB">
        <w:t xml:space="preserve"> percent of the regulated entity's annual sum of quarterly reported volumes of CARBOB or diesel produced from crude oil. Discrepancies, omissions, or misreporting, or an aggregation of the three, that result in an understatement of the annual sum of quarterly reported volumes of CARBOB or diesel produced from crude oil submitted in the LC/LEU Refinery Report is not a LC/LEU refinery data material misstatement. Material misstatement is calculated separately, pursuant to section 95501(b)(11), for the annual volume of CARBOB production from crude oil and for the annual volume of diesel production from crude oil. All correctable errors identified must be fixed prior to the completion of the verification services to receive a positive or qualified positive verification statement.</w:t>
      </w:r>
    </w:p>
    <w:p w14:paraId="4DD50EF0" w14:textId="73802DFF" w:rsidR="00CE54AB" w:rsidRDefault="0077482E">
      <w:pPr>
        <w:pStyle w:val="Heading2"/>
        <w:keepNext w:val="0"/>
        <w:keepLines w:val="0"/>
        <w:numPr>
          <w:ilvl w:val="0"/>
          <w:numId w:val="0"/>
          <w:numberingChange w:id="313" w:author="CARB" w:date="2023-12-19T12:12:00Z" w:original="(%3:100:0:)"/>
        </w:numPr>
        <w:ind w:left="720"/>
        <w:pPrChange w:id="314" w:author="CARB" w:date="2023-12-19T12:12:00Z">
          <w:pPr>
            <w:pStyle w:val="Heading3"/>
            <w:keepNext w:val="0"/>
            <w:keepLines w:val="0"/>
          </w:pPr>
        </w:pPrChange>
      </w:pPr>
      <w:r w:rsidRPr="00CE54AB">
        <w:t>“Material Misstatement of Project Data” means a discrepancy, omission, misreporting, or aggregation of the three, identified in the course of project verification services that leads a verification team to believe that a Project Report contains one or more errors that, individually or collectively, result in an overstatement greater than 5</w:t>
      </w:r>
      <w:ins w:id="315" w:author="CARB" w:date="2023-12-19T12:12:00Z">
        <w:r w:rsidR="00B943D1">
          <w:t>.00</w:t>
        </w:r>
      </w:ins>
      <w:r w:rsidRPr="00CE54AB">
        <w:t xml:space="preserve"> percent of the regulated entity's reported total greenhouse gas emission reductions. Discrepancies, omissions, or misreporting, or an aggregation of the three, which result in an understatement of total reported greenhouse gas emission reductions in the Project Report, is not a project material misstatement. Material misstatement is calculated separately, pursuant to section 95501(b)(10), for each Project Report. All correctable errors identified must be fixed prior to the completion of the verification services to receive a positive or qualified positive verification statement.</w:t>
      </w:r>
    </w:p>
    <w:p w14:paraId="46070C27" w14:textId="159CA39E" w:rsidR="00CE54AB" w:rsidRDefault="0077482E">
      <w:pPr>
        <w:pStyle w:val="Heading2"/>
        <w:keepNext w:val="0"/>
        <w:keepLines w:val="0"/>
        <w:numPr>
          <w:ilvl w:val="0"/>
          <w:numId w:val="0"/>
          <w:numberingChange w:id="316" w:author="CARB" w:date="2023-12-19T12:12:00Z" w:original="(%3:101:0:)"/>
        </w:numPr>
        <w:ind w:left="720"/>
        <w:pPrChange w:id="317" w:author="CARB" w:date="2023-12-19T12:12:00Z">
          <w:pPr>
            <w:pStyle w:val="Heading3"/>
            <w:keepNext w:val="0"/>
            <w:keepLines w:val="0"/>
          </w:pPr>
        </w:pPrChange>
      </w:pPr>
      <w:r w:rsidRPr="00CE54AB">
        <w:t>“Material Misstatement of Quarterly Fuel Quantity” means any discrepancy, omission, or misreporting, or aggregation of the three, identified in the course of validation or verification services that leads a verification team to believe that the regulated entity's reported fuel quantity per fuel pathway code per quarter contains one or more errors that, individually or collectively, result in an overstatement or understatement greater than 5</w:t>
      </w:r>
      <w:ins w:id="318" w:author="CARB" w:date="2023-12-19T12:12:00Z">
        <w:r w:rsidR="00B943D1">
          <w:t>.00</w:t>
        </w:r>
      </w:ins>
      <w:r w:rsidRPr="00CE54AB">
        <w:t xml:space="preserve"> percent. Material misstatement is calculated separately, pursuant to section 95501(b)(9), for each quarterly fuel quantity per fuel pathway code. All correctable errors identified </w:t>
      </w:r>
      <w:r w:rsidRPr="00CE54AB">
        <w:lastRenderedPageBreak/>
        <w:t>must be fixed prior to the completion of the verification services to receive a positive or qualified positive verification statement.</w:t>
      </w:r>
    </w:p>
    <w:p w14:paraId="282DCDC2" w14:textId="5CF63C79" w:rsidR="00325311" w:rsidRPr="004C1458" w:rsidRDefault="00FA1A33" w:rsidP="00A54750">
      <w:pPr>
        <w:pStyle w:val="Heading2"/>
        <w:keepNext w:val="0"/>
        <w:keepLines w:val="0"/>
        <w:numPr>
          <w:ilvl w:val="0"/>
          <w:numId w:val="0"/>
        </w:numPr>
        <w:ind w:left="720"/>
        <w:rPr>
          <w:ins w:id="319" w:author="CARB" w:date="2023-12-19T12:12:00Z"/>
        </w:rPr>
      </w:pPr>
      <w:ins w:id="320" w:author="CARB" w:date="2023-12-19T12:12:00Z">
        <w:r>
          <w:t xml:space="preserve">“Missing Data” </w:t>
        </w:r>
        <w:r w:rsidR="00352BE2" w:rsidRPr="004C1458">
          <w:t>means a loss of reliable data for a period of time during which a piece of data is not collected, is invalid, or is collected while the measurement device is not in compliance with the applicable quality-assurance requirements, including calibration requirements.</w:t>
        </w:r>
      </w:ins>
    </w:p>
    <w:p w14:paraId="07556B10" w14:textId="77777777" w:rsidR="00CE54AB" w:rsidRDefault="0077482E">
      <w:pPr>
        <w:pStyle w:val="Heading2"/>
        <w:keepNext w:val="0"/>
        <w:keepLines w:val="0"/>
        <w:numPr>
          <w:ilvl w:val="0"/>
          <w:numId w:val="0"/>
          <w:numberingChange w:id="321" w:author="CARB" w:date="2023-12-19T12:12:00Z" w:original="(%3:102:0:)"/>
        </w:numPr>
        <w:ind w:left="720"/>
        <w:pPrChange w:id="322" w:author="CARB" w:date="2023-12-19T12:12:00Z">
          <w:pPr>
            <w:pStyle w:val="Heading3"/>
            <w:keepNext w:val="0"/>
            <w:keepLines w:val="0"/>
          </w:pPr>
        </w:pPrChange>
      </w:pPr>
      <w:r w:rsidRPr="00CE54AB">
        <w:t>“Modified Nelson Complexity Score” means a Nelson Complexity Score that is calculated without including lube oil and asphalt capacity, as set forth in section 95489(d)(1)(A).</w:t>
      </w:r>
    </w:p>
    <w:p w14:paraId="105A75C6" w14:textId="77777777" w:rsidR="00CE54AB" w:rsidRDefault="0077482E">
      <w:pPr>
        <w:pStyle w:val="Heading2"/>
        <w:keepNext w:val="0"/>
        <w:keepLines w:val="0"/>
        <w:numPr>
          <w:ilvl w:val="0"/>
          <w:numId w:val="0"/>
          <w:numberingChange w:id="323" w:author="CARB" w:date="2023-12-19T12:12:00Z" w:original="(%3:103:0:)"/>
        </w:numPr>
        <w:ind w:left="720"/>
        <w:pPrChange w:id="324" w:author="CARB" w:date="2023-12-19T12:12:00Z">
          <w:pPr>
            <w:pStyle w:val="Heading3"/>
            <w:keepNext w:val="0"/>
            <w:keepLines w:val="0"/>
          </w:pPr>
        </w:pPrChange>
      </w:pPr>
      <w:r w:rsidRPr="00CE54AB">
        <w:t>“Motor Vehicle” has the same meaning as defined in section 415 of the Vehicle Code.</w:t>
      </w:r>
    </w:p>
    <w:p w14:paraId="41DC70A5" w14:textId="77777777" w:rsidR="00CE54AB" w:rsidRDefault="0077482E">
      <w:pPr>
        <w:pStyle w:val="Heading2"/>
        <w:keepNext w:val="0"/>
        <w:keepLines w:val="0"/>
        <w:numPr>
          <w:ilvl w:val="0"/>
          <w:numId w:val="0"/>
          <w:numberingChange w:id="325" w:author="CARB" w:date="2023-12-19T12:12:00Z" w:original="(%3:104:0:)"/>
        </w:numPr>
        <w:ind w:left="720"/>
        <w:pPrChange w:id="326" w:author="CARB" w:date="2023-12-19T12:12:00Z">
          <w:pPr>
            <w:pStyle w:val="Heading3"/>
            <w:keepNext w:val="0"/>
            <w:keepLines w:val="0"/>
          </w:pPr>
        </w:pPrChange>
      </w:pPr>
      <w:r w:rsidRPr="00CE54AB">
        <w:t>“Multi-fuel Vehicle” means a vehicle that uses two or more distinct fuels for its operation. A multi-fuel vehicle (also called a vehicle operating in blended-mode) includes a bi-fuel vehicle and can have two or more fueling ports onboard the vehicle. A fueling port can be an electrical plug or a receptacle for liquid or gaseous fuel. For example, most plug-in hybrid electric vehicles use both electricity and gasoline as the fuel source and can be “refueled” using two separately distinct fueling ports.</w:t>
      </w:r>
    </w:p>
    <w:p w14:paraId="3F4E2C27" w14:textId="77777777" w:rsidR="00CE54AB" w:rsidRDefault="0077482E">
      <w:pPr>
        <w:pStyle w:val="Heading2"/>
        <w:keepNext w:val="0"/>
        <w:keepLines w:val="0"/>
        <w:numPr>
          <w:ilvl w:val="0"/>
          <w:numId w:val="0"/>
          <w:numberingChange w:id="327" w:author="CARB" w:date="2023-12-19T12:12:00Z" w:original="(%3:105:0:)"/>
        </w:numPr>
        <w:ind w:left="720"/>
        <w:pPrChange w:id="328" w:author="CARB" w:date="2023-12-19T12:12:00Z">
          <w:pPr>
            <w:pStyle w:val="Heading3"/>
            <w:keepNext w:val="0"/>
            <w:keepLines w:val="0"/>
          </w:pPr>
        </w:pPrChange>
      </w:pPr>
      <w:r w:rsidRPr="00CE54AB">
        <w:t>“Multi-family Residence” means a dwelling unit in a building that consists of at least four condominium dwelling units or at least three apartment dwelling units in which each unit shares a floor or ceiling on at least one side.</w:t>
      </w:r>
    </w:p>
    <w:p w14:paraId="7AFD0E10" w14:textId="77777777" w:rsidR="00CE54AB" w:rsidRDefault="0077482E">
      <w:pPr>
        <w:pStyle w:val="Heading2"/>
        <w:keepNext w:val="0"/>
        <w:keepLines w:val="0"/>
        <w:numPr>
          <w:ilvl w:val="0"/>
          <w:numId w:val="0"/>
          <w:numberingChange w:id="329" w:author="CARB" w:date="2023-12-19T12:12:00Z" w:original="(%3:106:0:)"/>
        </w:numPr>
        <w:ind w:left="720"/>
        <w:pPrChange w:id="330" w:author="CARB" w:date="2023-12-19T12:12:00Z">
          <w:pPr>
            <w:pStyle w:val="Heading3"/>
            <w:keepNext w:val="0"/>
            <w:keepLines w:val="0"/>
          </w:pPr>
        </w:pPrChange>
      </w:pPr>
      <w:r w:rsidRPr="00CE54AB">
        <w:t>“Natural Gas” means a mixture of gaseous hydrocarbons and other compounds, with at least 80 percent methane (by volume), and typically sold or distributed by utilities, such as any utility company regulated by the California Public Utilities Commission.</w:t>
      </w:r>
    </w:p>
    <w:p w14:paraId="5B45EB8D" w14:textId="77777777" w:rsidR="00CE54AB" w:rsidRDefault="0077482E">
      <w:pPr>
        <w:pStyle w:val="Heading2"/>
        <w:keepNext w:val="0"/>
        <w:keepLines w:val="0"/>
        <w:numPr>
          <w:ilvl w:val="0"/>
          <w:numId w:val="0"/>
          <w:numberingChange w:id="331" w:author="CARB" w:date="2023-12-19T12:12:00Z" w:original="(%3:107:0:)"/>
        </w:numPr>
        <w:ind w:left="720"/>
        <w:pPrChange w:id="332" w:author="CARB" w:date="2023-12-19T12:12:00Z">
          <w:pPr>
            <w:pStyle w:val="Heading3"/>
            <w:keepNext w:val="0"/>
            <w:keepLines w:val="0"/>
          </w:pPr>
        </w:pPrChange>
      </w:pPr>
      <w:r w:rsidRPr="00CE54AB">
        <w:t>“Nelson Complexity Score” means the commonly used industry measure of a refinery's ability to convert crude oils to finished fuels, taking into consideration the complexity of the technologies incorporated within the process and related capacities as compared to crude distillation.</w:t>
      </w:r>
    </w:p>
    <w:p w14:paraId="13DFACC6" w14:textId="77777777" w:rsidR="003A30B1" w:rsidRDefault="0077482E">
      <w:pPr>
        <w:pStyle w:val="Heading2"/>
        <w:keepNext w:val="0"/>
        <w:keepLines w:val="0"/>
        <w:numPr>
          <w:ilvl w:val="0"/>
          <w:numId w:val="0"/>
          <w:numberingChange w:id="333" w:author="CARB" w:date="2023-12-19T12:12:00Z" w:original="(%3:108:0:)"/>
        </w:numPr>
        <w:ind w:left="720"/>
        <w:pPrChange w:id="334" w:author="CARB" w:date="2023-12-19T12:12:00Z">
          <w:pPr>
            <w:pStyle w:val="Heading3"/>
            <w:keepNext w:val="0"/>
            <w:keepLines w:val="0"/>
          </w:pPr>
        </w:pPrChange>
      </w:pPr>
      <w:r w:rsidRPr="00CE54AB">
        <w:t xml:space="preserve">“Nonconformance” means the failure to use any method or meet any other requirement specified in this </w:t>
      </w:r>
      <w:proofErr w:type="spellStart"/>
      <w:r w:rsidRPr="00CE54AB">
        <w:t>subarticle</w:t>
      </w:r>
      <w:proofErr w:type="spellEnd"/>
      <w:r w:rsidRPr="00CE54AB">
        <w:t>.</w:t>
      </w:r>
    </w:p>
    <w:p w14:paraId="1721683B" w14:textId="77777777" w:rsidR="003A30B1" w:rsidRDefault="0077482E">
      <w:pPr>
        <w:pStyle w:val="Heading2"/>
        <w:keepNext w:val="0"/>
        <w:keepLines w:val="0"/>
        <w:numPr>
          <w:ilvl w:val="0"/>
          <w:numId w:val="0"/>
          <w:numberingChange w:id="335" w:author="CARB" w:date="2023-12-19T12:12:00Z" w:original="(%3:109:0:)"/>
        </w:numPr>
        <w:ind w:left="720"/>
        <w:pPrChange w:id="336" w:author="CARB" w:date="2023-12-19T12:12:00Z">
          <w:pPr>
            <w:pStyle w:val="Heading3"/>
            <w:keepNext w:val="0"/>
            <w:keepLines w:val="0"/>
          </w:pPr>
        </w:pPrChange>
      </w:pPr>
      <w:r w:rsidRPr="003A30B1">
        <w:t>“Ocean-Going Vessel” means a commercial, government, or military vessel meeting any one of the following criteria:</w:t>
      </w:r>
    </w:p>
    <w:p w14:paraId="5A5A82BF" w14:textId="77777777" w:rsidR="001C74E3" w:rsidRPr="001C74E3" w:rsidRDefault="0077482E">
      <w:pPr>
        <w:pStyle w:val="Heading3"/>
        <w:keepNext w:val="0"/>
        <w:keepLines w:val="0"/>
        <w:numPr>
          <w:ilvl w:val="0"/>
          <w:numId w:val="107"/>
          <w:numberingChange w:id="337" w:author="CARB" w:date="2023-12-19T12:12:00Z" w:original="(%4:1:3:)"/>
        </w:numPr>
        <w:ind w:left="1440" w:hanging="720"/>
        <w:pPrChange w:id="338" w:author="CARB" w:date="2023-12-19T12:12:00Z">
          <w:pPr>
            <w:pStyle w:val="Heading4"/>
            <w:keepNext w:val="0"/>
            <w:keepLines w:val="0"/>
          </w:pPr>
        </w:pPrChange>
      </w:pPr>
      <w:r w:rsidRPr="00514B34">
        <w:t>A vessel greater than or equal to 400 feet in length overall (LOA) as defined in 50 Code of Federal Regulations (CFR) § 679.2, as adopted June 19, 1996;</w:t>
      </w:r>
    </w:p>
    <w:p w14:paraId="12A32087" w14:textId="77777777" w:rsidR="001C74E3" w:rsidRPr="001C74E3" w:rsidRDefault="001C74E3">
      <w:pPr>
        <w:pStyle w:val="Heading3"/>
        <w:keepNext w:val="0"/>
        <w:keepLines w:val="0"/>
        <w:numPr>
          <w:ilvl w:val="0"/>
          <w:numId w:val="107"/>
          <w:numberingChange w:id="339" w:author="CARB" w:date="2023-12-19T12:12:00Z" w:original="(%4:2:3:)"/>
        </w:numPr>
        <w:ind w:left="1440" w:hanging="720"/>
        <w:pPrChange w:id="340" w:author="CARB" w:date="2023-12-19T12:12:00Z">
          <w:pPr>
            <w:pStyle w:val="Heading4"/>
            <w:keepNext w:val="0"/>
            <w:keepLines w:val="0"/>
          </w:pPr>
        </w:pPrChange>
      </w:pPr>
      <w:r w:rsidRPr="003A30B1">
        <w:rPr>
          <w:rFonts w:eastAsia="Yu Gothic Light"/>
        </w:rPr>
        <w:lastRenderedPageBreak/>
        <w:t>A vessel greater than or equal to 10,000 gross tons (GT ITC) pursuant to the convention measurement (international system) as defined in 46 CFR § 69.51-.61, as adopted September 12, 1989;</w:t>
      </w:r>
      <w:ins w:id="341" w:author="CARB" w:date="2023-12-19T12:12:00Z">
        <w:r>
          <w:rPr>
            <w:rFonts w:eastAsia="Yu Gothic Light"/>
          </w:rPr>
          <w:t xml:space="preserve"> or</w:t>
        </w:r>
      </w:ins>
    </w:p>
    <w:p w14:paraId="48A1C0F8" w14:textId="0EE56D69" w:rsidR="003A30B1" w:rsidRPr="00514B34" w:rsidRDefault="001C74E3">
      <w:pPr>
        <w:pStyle w:val="Heading3"/>
        <w:keepNext w:val="0"/>
        <w:keepLines w:val="0"/>
        <w:numPr>
          <w:ilvl w:val="0"/>
          <w:numId w:val="107"/>
          <w:numberingChange w:id="342" w:author="CARB" w:date="2023-12-19T12:12:00Z" w:original="(%4:3:3:)"/>
        </w:numPr>
        <w:ind w:left="1440" w:hanging="720"/>
        <w:pPrChange w:id="343" w:author="CARB" w:date="2023-12-19T12:12:00Z">
          <w:pPr>
            <w:pStyle w:val="Heading4"/>
            <w:keepNext w:val="0"/>
            <w:keepLines w:val="0"/>
          </w:pPr>
        </w:pPrChange>
      </w:pPr>
      <w:r w:rsidRPr="003A30B1">
        <w:rPr>
          <w:rFonts w:eastAsia="Yu Gothic Light"/>
        </w:rPr>
        <w:t>A vessel propelled by a marine compression ignition engine with a per-cylinder displacement of greater than or equal to 30 liters.</w:t>
      </w:r>
    </w:p>
    <w:p w14:paraId="68D8F635" w14:textId="77777777" w:rsidR="00DC646F" w:rsidRDefault="0077482E">
      <w:pPr>
        <w:pStyle w:val="Heading2"/>
        <w:keepNext w:val="0"/>
        <w:keepLines w:val="0"/>
        <w:numPr>
          <w:ilvl w:val="0"/>
          <w:numId w:val="0"/>
          <w:numberingChange w:id="344" w:author="CARB" w:date="2023-12-19T12:12:00Z" w:original="(%3:110:0:)"/>
        </w:numPr>
        <w:ind w:left="720"/>
        <w:pPrChange w:id="345" w:author="CARB" w:date="2023-12-19T12:12:00Z">
          <w:pPr>
            <w:pStyle w:val="Heading3"/>
            <w:keepNext w:val="0"/>
            <w:keepLines w:val="0"/>
          </w:pPr>
        </w:pPrChange>
      </w:pPr>
      <w:r w:rsidRPr="00DC646F">
        <w:t>“On-road” means a vehicle that is designed to be driven on public highways and roadways and that is registered or is capable of being registered by the California Department of Motor Vehicles (DMV) under Vehicle Code sections 4000 et seq. - or DMV's equivalent in another state, province, or country; or the International Registration Plan. A vehicle covered under CARB's In-Use Off-Road Regulation, Code of Regulations, title 13, section 2449, is not covered under this definition.</w:t>
      </w:r>
    </w:p>
    <w:p w14:paraId="33C26435" w14:textId="624C1E45" w:rsidR="00DC646F" w:rsidRDefault="0077482E">
      <w:pPr>
        <w:pStyle w:val="Heading2"/>
        <w:keepNext w:val="0"/>
        <w:keepLines w:val="0"/>
        <w:numPr>
          <w:ilvl w:val="0"/>
          <w:numId w:val="0"/>
          <w:numberingChange w:id="346" w:author="CARB" w:date="2023-12-19T12:12:00Z" w:original="(%3:111:0:)"/>
        </w:numPr>
        <w:ind w:left="720"/>
        <w:pPrChange w:id="347" w:author="CARB" w:date="2023-12-19T12:12:00Z">
          <w:pPr>
            <w:pStyle w:val="Heading3"/>
            <w:keepNext w:val="0"/>
            <w:keepLines w:val="0"/>
          </w:pPr>
        </w:pPrChange>
      </w:pPr>
      <w:r w:rsidRPr="4F10FDBC">
        <w:t>“OPGEE” or “OPGEE Model” means the Oil Production Greenhouse gas Emissions Estimator</w:t>
      </w:r>
      <w:r w:rsidR="0BA206C5" w:rsidRPr="4F10FDBC">
        <w:t xml:space="preserve"> </w:t>
      </w:r>
      <w:r w:rsidR="0BA206C5" w:rsidRPr="00F8631B">
        <w:t xml:space="preserve">Version </w:t>
      </w:r>
      <w:del w:id="348" w:author="CARB" w:date="2023-12-19T12:12:00Z">
        <w:r w:rsidRPr="00DC646F">
          <w:rPr>
            <w:rFonts w:eastAsia="Yu Gothic Light"/>
          </w:rPr>
          <w:delText>2.0 (June 20, 2018</w:delText>
        </w:r>
      </w:del>
      <w:ins w:id="349" w:author="CARB" w:date="2023-12-19T12:12:00Z">
        <w:r w:rsidR="00BC1AED" w:rsidRPr="00F8631B">
          <w:t>3.0b</w:t>
        </w:r>
        <w:r w:rsidR="0BA206C5" w:rsidRPr="00F8631B">
          <w:t xml:space="preserve"> (</w:t>
        </w:r>
        <w:r w:rsidR="00BC1AED" w:rsidRPr="00F8631B">
          <w:t>May 14, 2022</w:t>
        </w:r>
      </w:ins>
      <w:r w:rsidR="0BA206C5" w:rsidRPr="00F8631B">
        <w:t>)</w:t>
      </w:r>
      <w:r w:rsidRPr="4F10FDBC">
        <w:t xml:space="preserve"> posted at </w:t>
      </w:r>
      <w:del w:id="350" w:author="CARB" w:date="2023-12-19T12:12:00Z">
        <w:r w:rsidRPr="00DC646F">
          <w:rPr>
            <w:rFonts w:eastAsia="Yu Gothic Light"/>
          </w:rPr>
          <w:delText>http://www</w:delText>
        </w:r>
      </w:del>
      <w:ins w:id="351" w:author="CARB" w:date="2023-12-19T12:12:00Z">
        <w:r w:rsidR="00DB2046" w:rsidRPr="00DB2046">
          <w:t>https://ww2</w:t>
        </w:r>
      </w:ins>
      <w:r w:rsidR="00DB2046" w:rsidRPr="00DB2046">
        <w:t>.arb.ca.gov/</w:t>
      </w:r>
      <w:del w:id="352" w:author="CARB" w:date="2023-12-19T12:12:00Z">
        <w:r w:rsidRPr="00DC646F">
          <w:rPr>
            <w:rFonts w:eastAsia="Yu Gothic Light"/>
          </w:rPr>
          <w:delText>fuels</w:delText>
        </w:r>
      </w:del>
      <w:ins w:id="353" w:author="CARB" w:date="2023-12-19T12:12:00Z">
        <w:r w:rsidR="00DB2046" w:rsidRPr="00DB2046">
          <w:t>resources/documents</w:t>
        </w:r>
      </w:ins>
      <w:r w:rsidR="00DB2046" w:rsidRPr="00DB2046">
        <w:t>/lcfs</w:t>
      </w:r>
      <w:del w:id="354" w:author="CARB" w:date="2023-12-19T12:12:00Z">
        <w:r w:rsidRPr="00DC646F">
          <w:rPr>
            <w:rFonts w:eastAsia="Yu Gothic Light"/>
          </w:rPr>
          <w:delText>/lcfs.htm</w:delText>
        </w:r>
      </w:del>
      <w:ins w:id="355" w:author="CARB" w:date="2023-12-19T12:12:00Z">
        <w:r w:rsidR="00DB2046" w:rsidRPr="00DB2046">
          <w:t>-life-cycle-analysis-models-and-documentation</w:t>
        </w:r>
      </w:ins>
      <w:r w:rsidRPr="4F10FDBC">
        <w:t>, which is incorporated herein by reference.</w:t>
      </w:r>
    </w:p>
    <w:p w14:paraId="67D90FA5" w14:textId="1425DAB0" w:rsidR="003C63A4" w:rsidRDefault="00F9741C" w:rsidP="001C74E3">
      <w:pPr>
        <w:pStyle w:val="Heading2"/>
        <w:keepNext w:val="0"/>
        <w:keepLines w:val="0"/>
        <w:numPr>
          <w:ilvl w:val="0"/>
          <w:numId w:val="0"/>
        </w:numPr>
        <w:ind w:left="720"/>
        <w:rPr>
          <w:ins w:id="356" w:author="CARB" w:date="2023-12-19T12:12:00Z"/>
        </w:rPr>
      </w:pPr>
      <w:ins w:id="357" w:author="CARB" w:date="2023-12-19T12:12:00Z">
        <w:r w:rsidRPr="00F9741C">
          <w:t xml:space="preserve">“Operating Condition” is a specific requirement developed by CARB that dictates </w:t>
        </w:r>
        <w:r w:rsidR="000C5E87">
          <w:t xml:space="preserve">operational changes and conditions, and </w:t>
        </w:r>
        <w:r w:rsidRPr="00F9741C">
          <w:t>how operational data</w:t>
        </w:r>
        <w:r w:rsidR="000C5E87">
          <w:t>/other information</w:t>
        </w:r>
        <w:r w:rsidRPr="00F9741C">
          <w:t xml:space="preserve"> must be</w:t>
        </w:r>
        <w:r w:rsidR="000C5E87">
          <w:t xml:space="preserve"> gathered, kept,</w:t>
        </w:r>
        <w:r w:rsidRPr="00F9741C">
          <w:t xml:space="preserve"> reported</w:t>
        </w:r>
        <w:r w:rsidR="000C5E87">
          <w:t>,</w:t>
        </w:r>
        <w:r w:rsidRPr="00F9741C">
          <w:t xml:space="preserve"> or calculated </w:t>
        </w:r>
        <w:r w:rsidR="00A141CF">
          <w:t>for</w:t>
        </w:r>
        <w:r w:rsidRPr="00F9741C">
          <w:t xml:space="preserve"> a fuel pathway or set of pathways.</w:t>
        </w:r>
      </w:ins>
    </w:p>
    <w:p w14:paraId="12E91FF0" w14:textId="248AAD29" w:rsidR="00815CA5" w:rsidRPr="004C1458" w:rsidRDefault="00295BC5" w:rsidP="001C74E3">
      <w:pPr>
        <w:pStyle w:val="Heading2"/>
        <w:keepNext w:val="0"/>
        <w:keepLines w:val="0"/>
        <w:numPr>
          <w:ilvl w:val="0"/>
          <w:numId w:val="0"/>
        </w:numPr>
        <w:ind w:left="720"/>
        <w:rPr>
          <w:ins w:id="358" w:author="CARB" w:date="2023-12-19T12:12:00Z"/>
        </w:rPr>
      </w:pPr>
      <w:ins w:id="359" w:author="CARB" w:date="2023-12-19T12:12:00Z">
        <w:r w:rsidRPr="00295BC5">
          <w:t>“Operational Data Period” is the date range for site-specific data in a given fuel pathway application or annual report.</w:t>
        </w:r>
      </w:ins>
    </w:p>
    <w:p w14:paraId="19761F4F" w14:textId="77777777" w:rsidR="00DC646F" w:rsidRDefault="0077482E">
      <w:pPr>
        <w:pStyle w:val="Heading2"/>
        <w:keepNext w:val="0"/>
        <w:keepLines w:val="0"/>
        <w:numPr>
          <w:ilvl w:val="0"/>
          <w:numId w:val="0"/>
          <w:numberingChange w:id="360" w:author="CARB" w:date="2023-12-19T12:12:00Z" w:original="(%3:112:0:)"/>
        </w:numPr>
        <w:ind w:left="720"/>
        <w:pPrChange w:id="361" w:author="CARB" w:date="2023-12-19T12:12:00Z">
          <w:pPr>
            <w:pStyle w:val="Heading3"/>
            <w:keepNext w:val="0"/>
            <w:keepLines w:val="0"/>
          </w:pPr>
        </w:pPrChange>
      </w:pPr>
      <w:r w:rsidRPr="00DC646F">
        <w:t xml:space="preserve">“Opt-in Fuel Reporting Entity” means an entity that meets the requirements of section 95483.1 and voluntarily opts in to be a fuel reporting entity and is therefore subject to the requirements set forth in this </w:t>
      </w:r>
      <w:proofErr w:type="spellStart"/>
      <w:r w:rsidRPr="00DC646F">
        <w:t>subarticle</w:t>
      </w:r>
      <w:proofErr w:type="spellEnd"/>
      <w:r w:rsidRPr="00DC646F">
        <w:t>.</w:t>
      </w:r>
    </w:p>
    <w:p w14:paraId="58144BE0" w14:textId="77777777" w:rsidR="00DC646F" w:rsidRDefault="0077482E">
      <w:pPr>
        <w:pStyle w:val="Heading2"/>
        <w:keepNext w:val="0"/>
        <w:keepLines w:val="0"/>
        <w:numPr>
          <w:ilvl w:val="0"/>
          <w:numId w:val="0"/>
          <w:numberingChange w:id="362" w:author="CARB" w:date="2023-12-19T12:12:00Z" w:original="(%3:113:0:)"/>
        </w:numPr>
        <w:ind w:left="720"/>
        <w:pPrChange w:id="363" w:author="CARB" w:date="2023-12-19T12:12:00Z">
          <w:pPr>
            <w:pStyle w:val="Heading3"/>
            <w:keepNext w:val="0"/>
            <w:keepLines w:val="0"/>
          </w:pPr>
        </w:pPrChange>
      </w:pPr>
      <w:r w:rsidRPr="00DC646F">
        <w:t>“Opt-in Project” means a project approved for generating LCFS credits by the Executive Officer pursuant to sections 95489 or 95490.</w:t>
      </w:r>
    </w:p>
    <w:p w14:paraId="3EB216AC" w14:textId="27EF5E0B" w:rsidR="00314BA0" w:rsidRPr="004C1458" w:rsidRDefault="00920E7A" w:rsidP="001C74E3">
      <w:pPr>
        <w:pStyle w:val="Heading2"/>
        <w:keepNext w:val="0"/>
        <w:keepLines w:val="0"/>
        <w:numPr>
          <w:ilvl w:val="0"/>
          <w:numId w:val="0"/>
        </w:numPr>
        <w:ind w:left="720"/>
        <w:rPr>
          <w:ins w:id="364" w:author="CARB" w:date="2023-12-19T12:12:00Z"/>
        </w:rPr>
      </w:pPr>
      <w:ins w:id="365" w:author="CARB" w:date="2023-12-19T12:12:00Z">
        <w:r w:rsidRPr="00920E7A">
          <w:t>“Organic Waste” is material that meets both the LCFS definitions of “biomass” and “waste.”</w:t>
        </w:r>
      </w:ins>
    </w:p>
    <w:p w14:paraId="5AE5F770" w14:textId="77777777" w:rsidR="00DC646F" w:rsidRDefault="0077482E">
      <w:pPr>
        <w:pStyle w:val="Heading2"/>
        <w:keepNext w:val="0"/>
        <w:keepLines w:val="0"/>
        <w:numPr>
          <w:ilvl w:val="0"/>
          <w:numId w:val="0"/>
          <w:numberingChange w:id="366" w:author="CARB" w:date="2023-12-19T12:12:00Z" w:original="(%3:114:0:)"/>
        </w:numPr>
        <w:ind w:left="720"/>
        <w:pPrChange w:id="367" w:author="CARB" w:date="2023-12-19T12:12:00Z">
          <w:pPr>
            <w:pStyle w:val="Heading3"/>
            <w:keepNext w:val="0"/>
            <w:keepLines w:val="0"/>
          </w:pPr>
        </w:pPrChange>
      </w:pPr>
      <w:r w:rsidRPr="00DC646F">
        <w:t>“</w:t>
      </w:r>
      <w:proofErr w:type="gramStart"/>
      <w:r w:rsidRPr="00DC646F">
        <w:t>Over-the-Counter</w:t>
      </w:r>
      <w:proofErr w:type="gramEnd"/>
      <w:r w:rsidRPr="00DC646F">
        <w:t>” means the trading of LCFS credits or contracts not executed or entered for clearing on any exchange.</w:t>
      </w:r>
    </w:p>
    <w:p w14:paraId="6F0910EF" w14:textId="77777777" w:rsidR="00B16FD5" w:rsidRDefault="0077482E">
      <w:pPr>
        <w:pStyle w:val="Heading2"/>
        <w:keepNext w:val="0"/>
        <w:keepLines w:val="0"/>
        <w:numPr>
          <w:ilvl w:val="0"/>
          <w:numId w:val="0"/>
          <w:numberingChange w:id="368" w:author="CARB" w:date="2023-12-19T12:12:00Z" w:original="(%3:115:0:)"/>
        </w:numPr>
        <w:ind w:left="720"/>
        <w:pPrChange w:id="369" w:author="CARB" w:date="2023-12-19T12:12:00Z">
          <w:pPr>
            <w:pStyle w:val="Heading3"/>
            <w:keepNext w:val="0"/>
            <w:keepLines w:val="0"/>
          </w:pPr>
        </w:pPrChange>
      </w:pPr>
      <w:r w:rsidRPr="00DC646F">
        <w:t xml:space="preserve">“Performance Review” means an assessment conducted by CARB of an applicant seeking to become accredited or reaccredited as a verification body or lead verifier pursuant to section 95502 of this </w:t>
      </w:r>
      <w:proofErr w:type="spellStart"/>
      <w:r w:rsidRPr="00DC646F">
        <w:t>subarticle</w:t>
      </w:r>
      <w:proofErr w:type="spellEnd"/>
      <w:r w:rsidRPr="00DC646F">
        <w:t xml:space="preserve">. Such an assessment may include a review of applicable past sampling plans, validation and verification reports, validation and verification statements, conflict of interest </w:t>
      </w:r>
      <w:r w:rsidRPr="00DC646F">
        <w:lastRenderedPageBreak/>
        <w:t>submittals, and additional information or documentation regarding the applicant's fitness for qualification.</w:t>
      </w:r>
    </w:p>
    <w:p w14:paraId="06E95D85" w14:textId="77777777" w:rsidR="00B16FD5" w:rsidRDefault="0077482E">
      <w:pPr>
        <w:pStyle w:val="Heading2"/>
        <w:keepNext w:val="0"/>
        <w:keepLines w:val="0"/>
        <w:numPr>
          <w:ilvl w:val="0"/>
          <w:numId w:val="0"/>
          <w:numberingChange w:id="370" w:author="CARB" w:date="2023-12-19T12:12:00Z" w:original="(%3:116:0:)"/>
        </w:numPr>
        <w:ind w:left="720"/>
        <w:pPrChange w:id="371" w:author="CARB" w:date="2023-12-19T12:12:00Z">
          <w:pPr>
            <w:pStyle w:val="Heading3"/>
            <w:keepNext w:val="0"/>
            <w:keepLines w:val="0"/>
          </w:pPr>
        </w:pPrChange>
      </w:pPr>
      <w:r w:rsidRPr="00B16FD5">
        <w:t xml:space="preserve">“Petroleum Intermediate” means a petroleum product that can be further processed to produce CARBOB, diesel, or other petroleum </w:t>
      </w:r>
      <w:proofErr w:type="spellStart"/>
      <w:r w:rsidRPr="00B16FD5">
        <w:t>blendstocks</w:t>
      </w:r>
      <w:proofErr w:type="spellEnd"/>
      <w:r w:rsidRPr="00B16FD5">
        <w:t>.</w:t>
      </w:r>
    </w:p>
    <w:p w14:paraId="48FCEB8F" w14:textId="230ACDDE" w:rsidR="00B16FD5" w:rsidRDefault="0077482E">
      <w:pPr>
        <w:pStyle w:val="Heading2"/>
        <w:keepNext w:val="0"/>
        <w:keepLines w:val="0"/>
        <w:numPr>
          <w:ilvl w:val="0"/>
          <w:numId w:val="0"/>
          <w:numberingChange w:id="372" w:author="CARB" w:date="2023-12-19T12:12:00Z" w:original="(%3:117:0:)"/>
        </w:numPr>
        <w:ind w:left="720"/>
        <w:pPrChange w:id="373" w:author="CARB" w:date="2023-12-19T12:12:00Z">
          <w:pPr>
            <w:pStyle w:val="Heading3"/>
            <w:keepNext w:val="0"/>
            <w:keepLines w:val="0"/>
          </w:pPr>
        </w:pPrChange>
      </w:pPr>
      <w:r w:rsidRPr="00B16FD5">
        <w:t>“Petroleum Product” means all refined and semi-refined products that are produced at a refinery by processing crude oil and other petroleum</w:t>
      </w:r>
      <w:r w:rsidR="005910C8">
        <w:noBreakHyphen/>
      </w:r>
      <w:r w:rsidRPr="00B16FD5">
        <w:t>based feedstocks, including petroleum products derived from co-processing biomass and petroleum feedstock together. “Petroleum product” does not include plastics or plastic products.</w:t>
      </w:r>
    </w:p>
    <w:p w14:paraId="2226391A" w14:textId="77777777" w:rsidR="00B16FD5" w:rsidRDefault="0077482E">
      <w:pPr>
        <w:pStyle w:val="Heading2"/>
        <w:keepNext w:val="0"/>
        <w:keepLines w:val="0"/>
        <w:numPr>
          <w:ilvl w:val="0"/>
          <w:numId w:val="0"/>
          <w:numberingChange w:id="374" w:author="CARB" w:date="2023-12-19T12:12:00Z" w:original="(%3:118:0:)"/>
        </w:numPr>
        <w:ind w:left="720"/>
        <w:pPrChange w:id="375" w:author="CARB" w:date="2023-12-19T12:12:00Z">
          <w:pPr>
            <w:pStyle w:val="Heading3"/>
            <w:keepNext w:val="0"/>
            <w:keepLines w:val="0"/>
          </w:pPr>
        </w:pPrChange>
      </w:pPr>
      <w:r w:rsidRPr="00B16FD5">
        <w:t>“Plug-In Hybrid Electric Vehicle (PHEV)” means a hybrid electric vehicle with the capability to charge a battery from an off-vehicle electric energy source that cannot be connected or coupled to the vehicle in any manner while the vehicle is being driven.</w:t>
      </w:r>
    </w:p>
    <w:p w14:paraId="58AD322F" w14:textId="77777777" w:rsidR="00B16FD5" w:rsidRDefault="0077482E">
      <w:pPr>
        <w:pStyle w:val="Heading2"/>
        <w:keepNext w:val="0"/>
        <w:keepLines w:val="0"/>
        <w:numPr>
          <w:ilvl w:val="0"/>
          <w:numId w:val="0"/>
          <w:numberingChange w:id="376" w:author="CARB" w:date="2023-12-19T12:12:00Z" w:original="(%3:119:0:)"/>
        </w:numPr>
        <w:ind w:left="720"/>
        <w:pPrChange w:id="377" w:author="CARB" w:date="2023-12-19T12:12:00Z">
          <w:pPr>
            <w:pStyle w:val="Heading3"/>
            <w:keepNext w:val="0"/>
            <w:keepLines w:val="0"/>
          </w:pPr>
        </w:pPrChange>
      </w:pPr>
      <w:r w:rsidRPr="00B16FD5">
        <w:t xml:space="preserve">“Positive Validation Statement” and “Positive Verification Statement” means a statement rendered by a verification body attesting that the verification body can say, with reasonable assurance, that the reported value is free of material misstatement, when applicable, and conforms to the requirements of this </w:t>
      </w:r>
      <w:proofErr w:type="spellStart"/>
      <w:r w:rsidRPr="00B16FD5">
        <w:t>subarticle</w:t>
      </w:r>
      <w:proofErr w:type="spellEnd"/>
      <w:r w:rsidRPr="00B16FD5">
        <w:t>. This definition applies to Positive Validation Statements for fuel pathway applications and Positive Verification Statements for Annual Fuel Pathway Reports, Quarterly Fuel Transactions Reports, Crude Oil Quarterly and Annual Volumes Reports, Low-Complexity/Low-Energy-Use Refinery Reports, and Project Reports.</w:t>
      </w:r>
    </w:p>
    <w:p w14:paraId="03463E62" w14:textId="1F282F81" w:rsidR="009E47D0" w:rsidRDefault="009E47D0" w:rsidP="001C74E3">
      <w:pPr>
        <w:pStyle w:val="Heading2"/>
        <w:keepNext w:val="0"/>
        <w:keepLines w:val="0"/>
        <w:numPr>
          <w:ilvl w:val="0"/>
          <w:numId w:val="0"/>
        </w:numPr>
        <w:ind w:left="720"/>
        <w:rPr>
          <w:ins w:id="378" w:author="Ira Dassa" w:date="2024-02-10T20:26:00Z"/>
        </w:rPr>
      </w:pPr>
      <w:ins w:id="379" w:author="Ira Dassa" w:date="2024-02-10T20:26:00Z">
        <w:r>
          <w:t xml:space="preserve">“Power-to-Liquid </w:t>
        </w:r>
        <w:r w:rsidR="00E8040D">
          <w:t xml:space="preserve">Fuel” means </w:t>
        </w:r>
      </w:ins>
      <w:ins w:id="380" w:author="Ira Dassa" w:date="2024-02-16T15:58:00Z">
        <w:r w:rsidR="00592457">
          <w:t xml:space="preserve">transportation </w:t>
        </w:r>
      </w:ins>
      <w:ins w:id="381" w:author="Ira Dassa" w:date="2024-02-10T20:26:00Z">
        <w:r w:rsidR="00E8040D">
          <w:t xml:space="preserve">fuel </w:t>
        </w:r>
      </w:ins>
      <w:ins w:id="382" w:author="Ira Dassa" w:date="2024-02-10T23:46:00Z">
        <w:r w:rsidR="00AC02C5">
          <w:t xml:space="preserve">that is </w:t>
        </w:r>
      </w:ins>
      <w:ins w:id="383" w:author="Ira Dassa" w:date="2024-02-10T20:26:00Z">
        <w:r w:rsidR="004E186A">
          <w:t>produced fro</w:t>
        </w:r>
      </w:ins>
      <w:ins w:id="384" w:author="Ira Dassa" w:date="2024-02-10T20:27:00Z">
        <w:r w:rsidR="004E186A">
          <w:t xml:space="preserve">m captured </w:t>
        </w:r>
      </w:ins>
      <w:ins w:id="385" w:author="Ira Dassa" w:date="2024-02-10T20:32:00Z">
        <w:r w:rsidR="003F6166">
          <w:t>CO</w:t>
        </w:r>
        <w:r w:rsidR="003F6166" w:rsidRPr="009B0DEA">
          <w:rPr>
            <w:vertAlign w:val="subscript"/>
            <w:rPrChange w:id="386" w:author="Ira Dassa" w:date="2024-02-10T20:33:00Z">
              <w:rPr/>
            </w:rPrChange>
          </w:rPr>
          <w:t>2</w:t>
        </w:r>
      </w:ins>
      <w:ins w:id="387" w:author="Ira Dassa" w:date="2024-02-10T20:27:00Z">
        <w:r w:rsidR="004E186A">
          <w:t>, water, and low-CI electricity</w:t>
        </w:r>
        <w:r w:rsidR="00796946">
          <w:t>.</w:t>
        </w:r>
      </w:ins>
    </w:p>
    <w:p w14:paraId="05029D9F" w14:textId="5D543A1C" w:rsidR="00202526" w:rsidRPr="004C1458" w:rsidRDefault="00202526" w:rsidP="001C74E3">
      <w:pPr>
        <w:pStyle w:val="Heading2"/>
        <w:keepNext w:val="0"/>
        <w:keepLines w:val="0"/>
        <w:numPr>
          <w:ilvl w:val="0"/>
          <w:numId w:val="0"/>
        </w:numPr>
        <w:ind w:left="720"/>
        <w:rPr>
          <w:ins w:id="388" w:author="CARB" w:date="2023-12-19T12:12:00Z"/>
        </w:rPr>
      </w:pPr>
      <w:ins w:id="389" w:author="CARB" w:date="2023-12-19T12:12:00Z">
        <w:r w:rsidRPr="009E6202">
          <w:t>“Primary Product” is a product that a system is optimized to produce, and typically represents the highest economic value of all system product outputs.</w:t>
        </w:r>
      </w:ins>
    </w:p>
    <w:p w14:paraId="42C6C615" w14:textId="77777777" w:rsidR="00B16FD5" w:rsidRDefault="0077482E">
      <w:pPr>
        <w:pStyle w:val="Heading2"/>
        <w:keepNext w:val="0"/>
        <w:keepLines w:val="0"/>
        <w:numPr>
          <w:ilvl w:val="0"/>
          <w:numId w:val="0"/>
          <w:numberingChange w:id="390" w:author="CARB" w:date="2023-12-19T12:12:00Z" w:original="(%3:120:0:)"/>
        </w:numPr>
        <w:ind w:left="720"/>
        <w:pPrChange w:id="391" w:author="CARB" w:date="2023-12-19T12:12:00Z">
          <w:pPr>
            <w:pStyle w:val="Heading3"/>
            <w:keepNext w:val="0"/>
            <w:keepLines w:val="0"/>
          </w:pPr>
        </w:pPrChange>
      </w:pPr>
      <w:r w:rsidRPr="00B16FD5">
        <w:t xml:space="preserve">“Private Access Fueling Facility” means a fueling facility with access restricted to </w:t>
      </w:r>
      <w:proofErr w:type="gramStart"/>
      <w:r w:rsidRPr="00B16FD5">
        <w:t>privately-distributed</w:t>
      </w:r>
      <w:proofErr w:type="gramEnd"/>
      <w:r w:rsidRPr="00B16FD5">
        <w:t xml:space="preserve"> electronic cards (“cardlock”) or is located in a secure area not accessible to the public.</w:t>
      </w:r>
    </w:p>
    <w:p w14:paraId="71A256F5" w14:textId="45D61FF5" w:rsidR="00B41330" w:rsidRPr="004C1458" w:rsidRDefault="00B41330" w:rsidP="001C74E3">
      <w:pPr>
        <w:pStyle w:val="Heading2"/>
        <w:keepNext w:val="0"/>
        <w:keepLines w:val="0"/>
        <w:numPr>
          <w:ilvl w:val="0"/>
          <w:numId w:val="0"/>
        </w:numPr>
        <w:ind w:left="720"/>
        <w:rPr>
          <w:ins w:id="392" w:author="CARB" w:date="2023-12-19T12:12:00Z"/>
        </w:rPr>
      </w:pPr>
      <w:ins w:id="393" w:author="CARB" w:date="2023-12-19T12:12:00Z">
        <w:r w:rsidRPr="00B41330">
          <w:t>“Private MHD-FCI charging site” means an EV fast charging site that can be limited to be available only to MHD EVs under single ownership</w:t>
        </w:r>
        <w:r>
          <w:t>.</w:t>
        </w:r>
      </w:ins>
    </w:p>
    <w:p w14:paraId="0F793F46" w14:textId="35983A03" w:rsidR="001D27D2" w:rsidRDefault="001D27D2" w:rsidP="001C74E3">
      <w:pPr>
        <w:pStyle w:val="Heading2"/>
        <w:keepNext w:val="0"/>
        <w:keepLines w:val="0"/>
        <w:numPr>
          <w:ilvl w:val="0"/>
          <w:numId w:val="0"/>
        </w:numPr>
        <w:ind w:left="720"/>
        <w:rPr>
          <w:ins w:id="394" w:author="CARB" w:date="2023-12-19T12:12:00Z"/>
        </w:rPr>
      </w:pPr>
      <w:ins w:id="395" w:author="CARB" w:date="2023-12-19T12:12:00Z">
        <w:r>
          <w:t>“</w:t>
        </w:r>
        <w:r w:rsidRPr="001D27D2">
          <w:t>Private MHD-HRI station” means a hydrogen refueling station that can be limited to be available only to MHD FCEVs under single ownership</w:t>
        </w:r>
        <w:r w:rsidR="00603C7D">
          <w:t>.</w:t>
        </w:r>
      </w:ins>
    </w:p>
    <w:p w14:paraId="00C873C7" w14:textId="3F2C6767" w:rsidR="00B16FD5" w:rsidRDefault="0077482E">
      <w:pPr>
        <w:pStyle w:val="Heading2"/>
        <w:keepNext w:val="0"/>
        <w:keepLines w:val="0"/>
        <w:numPr>
          <w:ilvl w:val="0"/>
          <w:numId w:val="0"/>
          <w:numberingChange w:id="396" w:author="CARB" w:date="2023-12-19T12:12:00Z" w:original="(%3:121:0:)"/>
        </w:numPr>
        <w:ind w:left="720"/>
        <w:pPrChange w:id="397" w:author="CARB" w:date="2023-12-19T12:12:00Z">
          <w:pPr>
            <w:pStyle w:val="Heading3"/>
            <w:keepNext w:val="0"/>
            <w:keepLines w:val="0"/>
          </w:pPr>
        </w:pPrChange>
      </w:pPr>
      <w:r w:rsidRPr="00B16FD5">
        <w:t>“Producer” means, with respect to any fuel, the entity that made or prepared the fuel.</w:t>
      </w:r>
    </w:p>
    <w:p w14:paraId="7C95A899" w14:textId="77777777" w:rsidR="00B16FD5" w:rsidRDefault="0077482E">
      <w:pPr>
        <w:pStyle w:val="Heading2"/>
        <w:keepNext w:val="0"/>
        <w:keepLines w:val="0"/>
        <w:numPr>
          <w:ilvl w:val="0"/>
          <w:numId w:val="0"/>
          <w:numberingChange w:id="398" w:author="CARB" w:date="2023-12-19T12:12:00Z" w:original="(%3:122:0:)"/>
        </w:numPr>
        <w:ind w:left="720"/>
        <w:pPrChange w:id="399" w:author="CARB" w:date="2023-12-19T12:12:00Z">
          <w:pPr>
            <w:pStyle w:val="Heading3"/>
            <w:keepNext w:val="0"/>
            <w:keepLines w:val="0"/>
          </w:pPr>
        </w:pPrChange>
      </w:pPr>
      <w:r w:rsidRPr="00B16FD5">
        <w:t xml:space="preserve">“Product Transfer Document (PTD)” means a document that authenticates the transfer of ownership of fuel from a fuel reporting entity to the recipient of the </w:t>
      </w:r>
      <w:r w:rsidRPr="00B16FD5">
        <w:lastRenderedPageBreak/>
        <w:t>fuel. A PTD is created by a fuel reporting entity to contain information collectively supplied by other fuel transaction documents, including bills of lading, invoices, contracts, meter tickets, rail inventory sheets, Renewable Fuels Standard (RFS) product transfer documents, etc.</w:t>
      </w:r>
    </w:p>
    <w:p w14:paraId="65D12EE6" w14:textId="77777777" w:rsidR="00B16FD5" w:rsidRDefault="0077482E">
      <w:pPr>
        <w:pStyle w:val="Heading2"/>
        <w:keepNext w:val="0"/>
        <w:keepLines w:val="0"/>
        <w:numPr>
          <w:ilvl w:val="0"/>
          <w:numId w:val="0"/>
          <w:numberingChange w:id="400" w:author="CARB" w:date="2023-12-19T12:12:00Z" w:original="(%3:123:0:)"/>
        </w:numPr>
        <w:ind w:left="720"/>
        <w:pPrChange w:id="401" w:author="CARB" w:date="2023-12-19T12:12:00Z">
          <w:pPr>
            <w:pStyle w:val="Heading3"/>
            <w:keepNext w:val="0"/>
            <w:keepLines w:val="0"/>
          </w:pPr>
        </w:pPrChange>
      </w:pPr>
      <w:r w:rsidRPr="00B16FD5">
        <w:t>“Project Operator” means an entity that registers an opt-in project in the Alternative Fuel Portal and has it approved for generating LCFS credits. A project operator must meet the requirements of sections 95483.1 and 95489 or 95490.</w:t>
      </w:r>
    </w:p>
    <w:p w14:paraId="7C08E609" w14:textId="77777777" w:rsidR="00B16FD5" w:rsidRDefault="0077482E">
      <w:pPr>
        <w:pStyle w:val="Heading2"/>
        <w:keepNext w:val="0"/>
        <w:keepLines w:val="0"/>
        <w:numPr>
          <w:ilvl w:val="0"/>
          <w:numId w:val="0"/>
          <w:numberingChange w:id="402" w:author="CARB" w:date="2023-12-19T12:12:00Z" w:original="(%3:124:0:)"/>
        </w:numPr>
        <w:ind w:left="720"/>
        <w:pPrChange w:id="403" w:author="CARB" w:date="2023-12-19T12:12:00Z">
          <w:pPr>
            <w:pStyle w:val="Heading3"/>
            <w:keepNext w:val="0"/>
            <w:keepLines w:val="0"/>
          </w:pPr>
        </w:pPrChange>
      </w:pPr>
      <w:r w:rsidRPr="00B16FD5">
        <w:t xml:space="preserve">“Public Access Fueling Facility” means a fueling facility that is not a </w:t>
      </w:r>
      <w:proofErr w:type="gramStart"/>
      <w:r w:rsidRPr="00B16FD5">
        <w:t>private-access</w:t>
      </w:r>
      <w:proofErr w:type="gramEnd"/>
      <w:r w:rsidRPr="00B16FD5">
        <w:t xml:space="preserve"> fueling dispenser.</w:t>
      </w:r>
    </w:p>
    <w:p w14:paraId="3FE55742" w14:textId="00242F73" w:rsidR="00645ADE" w:rsidRPr="004C1458" w:rsidRDefault="002F440B" w:rsidP="001C74E3">
      <w:pPr>
        <w:pStyle w:val="Heading2"/>
        <w:keepNext w:val="0"/>
        <w:keepLines w:val="0"/>
        <w:numPr>
          <w:ilvl w:val="0"/>
          <w:numId w:val="0"/>
        </w:numPr>
        <w:ind w:left="720"/>
        <w:rPr>
          <w:ins w:id="404" w:author="CARB" w:date="2023-12-19T12:12:00Z"/>
        </w:rPr>
      </w:pPr>
      <w:ins w:id="405" w:author="CARB" w:date="2023-12-19T12:12:00Z">
        <w:r w:rsidRPr="002F440B">
          <w:t xml:space="preserve">“Pyrolysis” means the non-combustion thermal decomposition of biomass or organic matter by the addition of heat with little to no added oxygen, air, or steam, to produce a mixture of liquids, solid hydrocarbon products, and combustible gases, including but not limited to carbon monoxide, hydrogen, bio-oil, and biochar.  </w:t>
        </w:r>
      </w:ins>
    </w:p>
    <w:p w14:paraId="3BB031C8" w14:textId="77777777" w:rsidR="00B16FD5" w:rsidRDefault="0077482E">
      <w:pPr>
        <w:pStyle w:val="Heading2"/>
        <w:keepNext w:val="0"/>
        <w:keepLines w:val="0"/>
        <w:numPr>
          <w:ilvl w:val="0"/>
          <w:numId w:val="0"/>
          <w:numberingChange w:id="406" w:author="CARB" w:date="2023-12-19T12:12:00Z" w:original="(%3:125:0:)"/>
        </w:numPr>
        <w:ind w:left="720"/>
        <w:pPrChange w:id="407" w:author="CARB" w:date="2023-12-19T12:12:00Z">
          <w:pPr>
            <w:pStyle w:val="Heading3"/>
            <w:keepNext w:val="0"/>
            <w:keepLines w:val="0"/>
          </w:pPr>
        </w:pPrChange>
      </w:pPr>
      <w:r w:rsidRPr="00B16FD5">
        <w:t xml:space="preserve">“Qualified Positive Validation Statement” and “Qualified Positive Verification Statement” means a statement rendered by a verification body attesting that the verification body can say, with reasonable assurance, that the reported value is free of material misstatement, when applicable, and is in conformance with the requirement to fix correctable errors pursuant to section 95501(b)(6), but the data may include one or more other nonconformance(s) with the requirements of this </w:t>
      </w:r>
      <w:proofErr w:type="spellStart"/>
      <w:r w:rsidRPr="00B16FD5">
        <w:t>subarticle</w:t>
      </w:r>
      <w:proofErr w:type="spellEnd"/>
      <w:r w:rsidRPr="00B16FD5">
        <w:t>, which do not result in a material misstatement. This definition applies to Qualified Positive Validation Statements for fuel pathway applications and Qualified Positive Verification Statements for Annual Fuel Pathway Reports, Quarterly Fuel Transactions Reports, Crude Oil Quarterly and Annual Volumes Reports, Low-Complexity/Low-Energy-Use Refinery Reports, and Project Reports.</w:t>
      </w:r>
    </w:p>
    <w:p w14:paraId="6D44C500" w14:textId="77777777" w:rsidR="00B16FD5" w:rsidRDefault="0077482E">
      <w:pPr>
        <w:pStyle w:val="Heading2"/>
        <w:keepNext w:val="0"/>
        <w:keepLines w:val="0"/>
        <w:numPr>
          <w:ilvl w:val="0"/>
          <w:numId w:val="0"/>
          <w:numberingChange w:id="408" w:author="CARB" w:date="2023-12-19T12:12:00Z" w:original="(%3:126:0:)"/>
        </w:numPr>
        <w:ind w:left="720"/>
        <w:pPrChange w:id="409" w:author="CARB" w:date="2023-12-19T12:12:00Z">
          <w:pPr>
            <w:pStyle w:val="Heading3"/>
            <w:keepNext w:val="0"/>
            <w:keepLines w:val="0"/>
          </w:pPr>
        </w:pPrChange>
      </w:pPr>
      <w:r w:rsidRPr="00B16FD5">
        <w:t>“Rack” means a mechanism for delivering motor vehicle fuel or diesel from a refinery or terminal into a truck, trailer, railroad car, or other means of non-bulk transfer.</w:t>
      </w:r>
    </w:p>
    <w:p w14:paraId="5E01B337" w14:textId="77777777" w:rsidR="00B16FD5" w:rsidRDefault="0077482E">
      <w:pPr>
        <w:pStyle w:val="Heading2"/>
        <w:keepNext w:val="0"/>
        <w:keepLines w:val="0"/>
        <w:numPr>
          <w:ilvl w:val="0"/>
          <w:numId w:val="0"/>
          <w:numberingChange w:id="410" w:author="CARB" w:date="2023-12-19T12:12:00Z" w:original="(%3:127:0:)"/>
        </w:numPr>
        <w:ind w:left="720"/>
        <w:pPrChange w:id="411" w:author="CARB" w:date="2023-12-19T12:12:00Z">
          <w:pPr>
            <w:pStyle w:val="Heading3"/>
            <w:keepNext w:val="0"/>
            <w:keepLines w:val="0"/>
          </w:pPr>
        </w:pPrChange>
      </w:pPr>
      <w:r w:rsidRPr="00B16FD5">
        <w:t>“Reasonable Assurance” means a high degree of confidence that submitted data and statements are valid.</w:t>
      </w:r>
    </w:p>
    <w:p w14:paraId="0AD49DFC" w14:textId="1A2BD4F6" w:rsidR="00B16FD5" w:rsidRDefault="0077482E">
      <w:pPr>
        <w:pStyle w:val="Heading2"/>
        <w:keepNext w:val="0"/>
        <w:keepLines w:val="0"/>
        <w:numPr>
          <w:ilvl w:val="0"/>
          <w:numId w:val="0"/>
          <w:numberingChange w:id="412" w:author="CARB" w:date="2023-12-19T12:12:00Z" w:original="(%3:128:0:)"/>
        </w:numPr>
        <w:ind w:left="720"/>
        <w:pPrChange w:id="413" w:author="CARB" w:date="2023-12-19T12:12:00Z">
          <w:pPr>
            <w:pStyle w:val="Heading3"/>
            <w:keepNext w:val="0"/>
            <w:keepLines w:val="0"/>
          </w:pPr>
        </w:pPrChange>
      </w:pPr>
      <w:r w:rsidRPr="00B16FD5">
        <w:t xml:space="preserve">“Regulated Entity” means an entity subject to any requirement pursuant to this </w:t>
      </w:r>
      <w:proofErr w:type="spellStart"/>
      <w:r w:rsidRPr="00B16FD5">
        <w:t>subarticle</w:t>
      </w:r>
      <w:proofErr w:type="spellEnd"/>
      <w:r w:rsidRPr="00B16FD5">
        <w:t>.</w:t>
      </w:r>
    </w:p>
    <w:p w14:paraId="14259835" w14:textId="77777777" w:rsidR="00B16FD5" w:rsidRDefault="0077482E">
      <w:pPr>
        <w:pStyle w:val="Heading2"/>
        <w:keepNext w:val="0"/>
        <w:keepLines w:val="0"/>
        <w:numPr>
          <w:ilvl w:val="0"/>
          <w:numId w:val="0"/>
          <w:numberingChange w:id="414" w:author="CARB" w:date="2023-12-19T12:12:00Z" w:original="(%3:129:0:)"/>
        </w:numPr>
        <w:ind w:left="720"/>
        <w:pPrChange w:id="415" w:author="CARB" w:date="2023-12-19T12:12:00Z">
          <w:pPr>
            <w:pStyle w:val="Heading3"/>
            <w:keepNext w:val="0"/>
            <w:keepLines w:val="0"/>
          </w:pPr>
        </w:pPrChange>
      </w:pPr>
      <w:r w:rsidRPr="00B16FD5">
        <w:t>“Renewable Fuel Standard” means the program administered by the United States Environmental Protection Agency, under 40 CFR Part 80: Regulation of Fuels and Fuel Additives, Subparts K and M.</w:t>
      </w:r>
    </w:p>
    <w:p w14:paraId="7888BB2B" w14:textId="1E0289C9" w:rsidR="00B16FD5" w:rsidRDefault="0077482E">
      <w:pPr>
        <w:pStyle w:val="Heading2"/>
        <w:keepNext w:val="0"/>
        <w:keepLines w:val="0"/>
        <w:numPr>
          <w:ilvl w:val="0"/>
          <w:numId w:val="0"/>
          <w:numberingChange w:id="416" w:author="CARB" w:date="2023-12-19T12:12:00Z" w:original="(%3:130:0:)"/>
        </w:numPr>
        <w:ind w:left="720"/>
        <w:pPrChange w:id="417" w:author="CARB" w:date="2023-12-19T12:12:00Z">
          <w:pPr>
            <w:pStyle w:val="Heading3"/>
            <w:keepNext w:val="0"/>
            <w:keepLines w:val="0"/>
          </w:pPr>
        </w:pPrChange>
      </w:pPr>
      <w:r w:rsidRPr="00B16FD5">
        <w:t xml:space="preserve">“Renewable </w:t>
      </w:r>
      <w:del w:id="418" w:author="CARB" w:date="2023-12-19T12:12:00Z">
        <w:r w:rsidRPr="00B16FD5">
          <w:rPr>
            <w:rFonts w:eastAsia="Yu Gothic Light"/>
          </w:rPr>
          <w:delText xml:space="preserve">Hydrocarbon </w:delText>
        </w:r>
      </w:del>
      <w:r w:rsidRPr="00B16FD5">
        <w:t>Diesel” means a diesel fuel that is produced from</w:t>
      </w:r>
      <w:r w:rsidR="00D7494B">
        <w:t xml:space="preserve"> </w:t>
      </w:r>
      <w:del w:id="419" w:author="CARB" w:date="2023-12-19T12:12:00Z">
        <w:r w:rsidRPr="00B16FD5">
          <w:rPr>
            <w:rFonts w:eastAsia="Yu Gothic Light"/>
          </w:rPr>
          <w:delText>non-petroleum renewable resources but is not a mono-alkyl ester</w:delText>
        </w:r>
      </w:del>
      <w:ins w:id="420" w:author="CARB" w:date="2023-12-19T12:12:00Z">
        <w:r w:rsidR="00D7494B" w:rsidRPr="00D7494B">
          <w:t>hydrotreated lipids</w:t>
        </w:r>
      </w:ins>
      <w:r w:rsidR="00D7494B" w:rsidRPr="00D7494B">
        <w:t xml:space="preserve"> and </w:t>
      </w:r>
      <w:del w:id="421" w:author="CARB" w:date="2023-12-19T12:12:00Z">
        <w:r w:rsidRPr="00B16FD5">
          <w:rPr>
            <w:rFonts w:eastAsia="Yu Gothic Light"/>
          </w:rPr>
          <w:delText>which is registered as a motor vehicle fuel</w:delText>
        </w:r>
      </w:del>
      <w:ins w:id="422" w:author="CARB" w:date="2023-12-19T12:12:00Z">
        <w:r w:rsidR="00D7494B" w:rsidRPr="00D7494B">
          <w:t>biocrudes,</w:t>
        </w:r>
      </w:ins>
      <w:r w:rsidR="00D7494B" w:rsidRPr="00D7494B">
        <w:t xml:space="preserve"> or </w:t>
      </w:r>
      <w:del w:id="423" w:author="CARB" w:date="2023-12-19T12:12:00Z">
        <w:r w:rsidRPr="00B16FD5">
          <w:rPr>
            <w:rFonts w:eastAsia="Yu Gothic Light"/>
          </w:rPr>
          <w:delText xml:space="preserve">fuel additive </w:delText>
        </w:r>
        <w:r w:rsidRPr="00B16FD5">
          <w:rPr>
            <w:rFonts w:eastAsia="Yu Gothic Light"/>
          </w:rPr>
          <w:lastRenderedPageBreak/>
          <w:delText>under 40 Code of Federal Regulations part 79</w:delText>
        </w:r>
      </w:del>
      <w:ins w:id="424" w:author="CARB" w:date="2023-12-19T12:12:00Z">
        <w:r w:rsidR="00D7494B" w:rsidRPr="00D7494B">
          <w:t>from gasified biomass that is converted to liquids using the Fischer-</w:t>
        </w:r>
        <w:proofErr w:type="spellStart"/>
        <w:r w:rsidR="00D7494B" w:rsidRPr="00D7494B">
          <w:t>Tropsch</w:t>
        </w:r>
        <w:proofErr w:type="spellEnd"/>
        <w:r w:rsidR="00D7494B" w:rsidRPr="00D7494B">
          <w:t xml:space="preserve"> process</w:t>
        </w:r>
      </w:ins>
      <w:r w:rsidRPr="00B16FD5">
        <w:t xml:space="preserve">. This includes the renewable portion of </w:t>
      </w:r>
      <w:proofErr w:type="gramStart"/>
      <w:r w:rsidRPr="00B16FD5">
        <w:t>a diesel</w:t>
      </w:r>
      <w:proofErr w:type="gramEnd"/>
      <w:r w:rsidRPr="00B16FD5">
        <w:t xml:space="preserve"> fuel derived from co-processing biomass with a petroleum feedstock.</w:t>
      </w:r>
    </w:p>
    <w:p w14:paraId="299E17C8" w14:textId="56489131" w:rsidR="00B16FD5" w:rsidRDefault="0077482E">
      <w:pPr>
        <w:pStyle w:val="Heading2"/>
        <w:keepNext w:val="0"/>
        <w:keepLines w:val="0"/>
        <w:numPr>
          <w:ilvl w:val="0"/>
          <w:numId w:val="0"/>
          <w:numberingChange w:id="425" w:author="CARB" w:date="2023-12-19T12:12:00Z" w:original="(%3:131:0:)"/>
        </w:numPr>
        <w:ind w:left="720"/>
        <w:pPrChange w:id="426" w:author="CARB" w:date="2023-12-19T12:12:00Z">
          <w:pPr>
            <w:pStyle w:val="Heading3"/>
            <w:keepNext w:val="0"/>
            <w:keepLines w:val="0"/>
          </w:pPr>
        </w:pPrChange>
      </w:pPr>
      <w:r w:rsidRPr="088C4CCB">
        <w:t>“Renewable Hydrogen” means hydrogen derived from (1) electrolysis of water or aqueous solutions using renewable electricity; (2) catalytic cracking</w:t>
      </w:r>
      <w:ins w:id="427" w:author="CARB" w:date="2023-12-19T12:12:00Z">
        <w:r w:rsidR="308B9BD1" w:rsidRPr="088C4CCB">
          <w:t>, oxidation</w:t>
        </w:r>
      </w:ins>
      <w:r w:rsidRPr="088C4CCB">
        <w:t xml:space="preserve"> or steam methane reforming of biomethane</w:t>
      </w:r>
      <w:ins w:id="428" w:author="CARB" w:date="2023-12-19T12:12:00Z">
        <w:r w:rsidR="06E2D52B" w:rsidRPr="088C4CCB">
          <w:t xml:space="preserve"> or other renewable hydrocarbons</w:t>
        </w:r>
      </w:ins>
      <w:r w:rsidRPr="088C4CCB">
        <w:t>; or (3) thermochemical conversion of biomass, including the organic portion of municipal solid waste (MSW). Renewable electricity, for the purpose of renewable hydrogen production by electrolysis, means electricity derived from sources that qualify as eligible renewable energy resources as defined in California Public Utilities Code sections 399.11-399.36.</w:t>
      </w:r>
    </w:p>
    <w:p w14:paraId="6EA37AF5" w14:textId="256F4FC8" w:rsidR="000A68B6" w:rsidRPr="004C1458" w:rsidRDefault="00225109" w:rsidP="001C74E3">
      <w:pPr>
        <w:pStyle w:val="Heading2"/>
        <w:keepNext w:val="0"/>
        <w:keepLines w:val="0"/>
        <w:numPr>
          <w:ilvl w:val="0"/>
          <w:numId w:val="0"/>
        </w:numPr>
        <w:ind w:left="720"/>
        <w:rPr>
          <w:ins w:id="429" w:author="CARB" w:date="2023-12-19T12:12:00Z"/>
        </w:rPr>
      </w:pPr>
      <w:ins w:id="430" w:author="CARB" w:date="2023-12-19T12:12:00Z">
        <w:r w:rsidRPr="00225109">
          <w:t>“Renewable Naphtha” means naphtha that is produced from hydrotreated lipids and biocrudes, or from gasified biomass that is converted to liquids using the Fischer-</w:t>
        </w:r>
        <w:proofErr w:type="spellStart"/>
        <w:r w:rsidRPr="00225109">
          <w:t>Tropsch</w:t>
        </w:r>
        <w:proofErr w:type="spellEnd"/>
        <w:r w:rsidRPr="00225109">
          <w:t xml:space="preserve"> process. This includes the renewable portion of </w:t>
        </w:r>
        <w:proofErr w:type="gramStart"/>
        <w:r w:rsidRPr="00225109">
          <w:t>a naphtha</w:t>
        </w:r>
        <w:proofErr w:type="gramEnd"/>
        <w:r w:rsidRPr="00225109">
          <w:t xml:space="preserve"> fuel derived from co-processing biomass with a petroleum feedstock.</w:t>
        </w:r>
      </w:ins>
    </w:p>
    <w:p w14:paraId="2FF3280A" w14:textId="0D056ECB" w:rsidR="000A68B6" w:rsidRPr="004C1458" w:rsidRDefault="000A68B6" w:rsidP="001C74E3">
      <w:pPr>
        <w:pStyle w:val="Heading2"/>
        <w:keepNext w:val="0"/>
        <w:keepLines w:val="0"/>
        <w:numPr>
          <w:ilvl w:val="0"/>
          <w:numId w:val="0"/>
        </w:numPr>
        <w:ind w:left="720"/>
        <w:rPr>
          <w:ins w:id="431" w:author="CARB" w:date="2023-12-19T12:12:00Z"/>
        </w:rPr>
      </w:pPr>
      <w:ins w:id="432" w:author="CARB" w:date="2023-12-19T12:12:00Z">
        <w:r w:rsidRPr="000A68B6">
          <w:t>“Renewable Natural Gas (RNG)” is an alternate term for “biomethane.”</w:t>
        </w:r>
      </w:ins>
    </w:p>
    <w:p w14:paraId="080B7C4C" w14:textId="77777777" w:rsidR="00B16FD5" w:rsidRDefault="0077482E">
      <w:pPr>
        <w:pStyle w:val="Heading2"/>
        <w:keepNext w:val="0"/>
        <w:keepLines w:val="0"/>
        <w:numPr>
          <w:ilvl w:val="0"/>
          <w:numId w:val="0"/>
          <w:numberingChange w:id="433" w:author="CARB" w:date="2023-12-19T12:12:00Z" w:original="(%3:132:0:)"/>
        </w:numPr>
        <w:ind w:left="720"/>
        <w:pPrChange w:id="434" w:author="CARB" w:date="2023-12-19T12:12:00Z">
          <w:pPr>
            <w:pStyle w:val="Heading3"/>
            <w:keepNext w:val="0"/>
            <w:keepLines w:val="0"/>
          </w:pPr>
        </w:pPrChange>
      </w:pPr>
      <w:r w:rsidRPr="00B16FD5">
        <w:t>“Renewable Propane” means liquefied petroleum gas (LPG or propane) that is produced from non-petroleum renewable resources.</w:t>
      </w:r>
    </w:p>
    <w:p w14:paraId="64B1F661" w14:textId="554D3A81" w:rsidR="0037309E" w:rsidRPr="004C1458" w:rsidRDefault="00903333" w:rsidP="001C74E3">
      <w:pPr>
        <w:pStyle w:val="Heading2"/>
        <w:keepNext w:val="0"/>
        <w:keepLines w:val="0"/>
        <w:numPr>
          <w:ilvl w:val="0"/>
          <w:numId w:val="0"/>
        </w:numPr>
        <w:ind w:left="720"/>
        <w:rPr>
          <w:ins w:id="435" w:author="CARB" w:date="2023-12-19T12:12:00Z"/>
        </w:rPr>
      </w:pPr>
      <w:ins w:id="436" w:author="CARB" w:date="2023-12-19T12:12:00Z">
        <w:r w:rsidRPr="00903333">
          <w:t>“Residue” is a secondary product with no significant economic value outside of its use as in a biofuel pathway that does not incur significant disposal or management costs.</w:t>
        </w:r>
      </w:ins>
    </w:p>
    <w:p w14:paraId="17ABA9AE" w14:textId="77777777" w:rsidR="00B16FD5" w:rsidRDefault="0077482E">
      <w:pPr>
        <w:pStyle w:val="Heading2"/>
        <w:keepNext w:val="0"/>
        <w:keepLines w:val="0"/>
        <w:numPr>
          <w:ilvl w:val="0"/>
          <w:numId w:val="0"/>
          <w:numberingChange w:id="437" w:author="CARB" w:date="2023-12-19T12:12:00Z" w:original="(%3:133:0:)"/>
        </w:numPr>
        <w:ind w:left="720"/>
        <w:pPrChange w:id="438" w:author="CARB" w:date="2023-12-19T12:12:00Z">
          <w:pPr>
            <w:pStyle w:val="Heading3"/>
            <w:keepNext w:val="0"/>
            <w:keepLines w:val="0"/>
          </w:pPr>
        </w:pPrChange>
      </w:pPr>
      <w:r w:rsidRPr="00B16FD5">
        <w:t>“Rural Area” means a census tract with at least 75 percent of its population identified as rural by the latest US Census data.</w:t>
      </w:r>
    </w:p>
    <w:p w14:paraId="1F8C89DD" w14:textId="77777777" w:rsidR="00B16FD5" w:rsidRDefault="0077482E">
      <w:pPr>
        <w:pStyle w:val="Heading2"/>
        <w:keepNext w:val="0"/>
        <w:keepLines w:val="0"/>
        <w:numPr>
          <w:ilvl w:val="0"/>
          <w:numId w:val="0"/>
          <w:numberingChange w:id="439" w:author="CARB" w:date="2023-12-19T12:12:00Z" w:original="(%3:134:0:)"/>
        </w:numPr>
        <w:ind w:left="720"/>
        <w:pPrChange w:id="440" w:author="CARB" w:date="2023-12-19T12:12:00Z">
          <w:pPr>
            <w:pStyle w:val="Heading3"/>
            <w:keepNext w:val="0"/>
            <w:keepLines w:val="0"/>
          </w:pPr>
        </w:pPrChange>
      </w:pPr>
      <w:r w:rsidRPr="00B16FD5">
        <w:t>“SAE CCS Connector” means a connector that supports both AC J1772 and DC Charging and created by the Society of Automobile Engineers, which is a standards development organization for vehicle technology.</w:t>
      </w:r>
    </w:p>
    <w:p w14:paraId="18A8BC57" w14:textId="06B9146D" w:rsidR="00B41330" w:rsidRPr="004C1458" w:rsidRDefault="001C74E3" w:rsidP="001C74E3">
      <w:pPr>
        <w:pStyle w:val="Heading2"/>
        <w:keepNext w:val="0"/>
        <w:keepLines w:val="0"/>
        <w:numPr>
          <w:ilvl w:val="0"/>
          <w:numId w:val="0"/>
        </w:numPr>
        <w:ind w:left="720"/>
        <w:rPr>
          <w:ins w:id="441" w:author="CARB" w:date="2023-12-19T12:12:00Z"/>
        </w:rPr>
      </w:pPr>
      <w:ins w:id="442" w:author="CARB" w:date="2023-12-19T12:12:00Z">
        <w:r>
          <w:t>“</w:t>
        </w:r>
        <w:r w:rsidR="00791AC6" w:rsidRPr="00791AC6">
          <w:t>Shared MHD-FCI charging site” means an EV fast charging site that is available to at least two MHD EV fleets under different ownership, or to the public for at least 12 hours each day.  The site must not have obstructions or obstacles precluding the fleet vehicles from entering site premises, and no registered equipment training shall be required for individuals to use the site.</w:t>
        </w:r>
      </w:ins>
    </w:p>
    <w:p w14:paraId="789E63DD" w14:textId="2CFC55FF" w:rsidR="002B21A6" w:rsidRPr="004C1458" w:rsidRDefault="002B21A6" w:rsidP="001C74E3">
      <w:pPr>
        <w:pStyle w:val="Heading2"/>
        <w:keepNext w:val="0"/>
        <w:keepLines w:val="0"/>
        <w:numPr>
          <w:ilvl w:val="0"/>
          <w:numId w:val="0"/>
        </w:numPr>
        <w:ind w:left="720"/>
        <w:rPr>
          <w:ins w:id="443" w:author="CARB" w:date="2023-12-19T12:12:00Z"/>
        </w:rPr>
      </w:pPr>
      <w:ins w:id="444" w:author="CARB" w:date="2023-12-19T12:12:00Z">
        <w:r>
          <w:t>“Shared MHD-HRI station”</w:t>
        </w:r>
        <w:r w:rsidR="001D27D2">
          <w:t xml:space="preserve"> </w:t>
        </w:r>
        <w:r w:rsidR="001D27D2" w:rsidRPr="001D27D2">
          <w:t xml:space="preserve">means a hydrogen refueling station that is available to at least two MHD FCEV fleets under different ownership, or to the public for at least 12 hours per day. The station must not have any obstructions or obstacles precluding the fleet vehicles from entering </w:t>
        </w:r>
        <w:proofErr w:type="gramStart"/>
        <w:r w:rsidR="001D27D2" w:rsidRPr="001D27D2">
          <w:t>station</w:t>
        </w:r>
        <w:proofErr w:type="gramEnd"/>
        <w:r w:rsidR="001D27D2" w:rsidRPr="001D27D2">
          <w:t xml:space="preserve"> premises and no registered equipment training shall be required for individuals to use the station.</w:t>
        </w:r>
      </w:ins>
    </w:p>
    <w:p w14:paraId="7AAD3B44" w14:textId="77777777" w:rsidR="00B16FD5" w:rsidRDefault="0077482E">
      <w:pPr>
        <w:pStyle w:val="Heading2"/>
        <w:keepNext w:val="0"/>
        <w:keepLines w:val="0"/>
        <w:numPr>
          <w:ilvl w:val="0"/>
          <w:numId w:val="0"/>
          <w:numberingChange w:id="445" w:author="CARB" w:date="2023-12-19T12:12:00Z" w:original="(%3:135:0:)"/>
        </w:numPr>
        <w:ind w:left="720"/>
        <w:rPr>
          <w:rFonts w:eastAsia="Yu Gothic Light"/>
        </w:rPr>
        <w:pPrChange w:id="446" w:author="CARB" w:date="2023-12-19T12:12:00Z">
          <w:pPr>
            <w:pStyle w:val="Heading3"/>
            <w:keepNext w:val="0"/>
            <w:keepLines w:val="0"/>
          </w:pPr>
        </w:pPrChange>
      </w:pPr>
      <w:r w:rsidRPr="00B16FD5">
        <w:rPr>
          <w:rFonts w:eastAsia="Yu Gothic Light"/>
        </w:rPr>
        <w:lastRenderedPageBreak/>
        <w:t>“Shore Power” means electrical power being provided either by the local utility or by distributed generation to ocean-going vessels at-berth.</w:t>
      </w:r>
    </w:p>
    <w:p w14:paraId="0E7FA4B1" w14:textId="77777777" w:rsidR="00B16FD5" w:rsidRDefault="0077482E">
      <w:pPr>
        <w:pStyle w:val="Heading2"/>
        <w:keepNext w:val="0"/>
        <w:keepLines w:val="0"/>
        <w:numPr>
          <w:ilvl w:val="0"/>
          <w:numId w:val="0"/>
          <w:numberingChange w:id="447" w:author="CARB" w:date="2023-12-19T12:12:00Z" w:original="(%3:136:0:)"/>
        </w:numPr>
        <w:ind w:left="720"/>
        <w:rPr>
          <w:rFonts w:eastAsia="Yu Gothic Light"/>
        </w:rPr>
        <w:pPrChange w:id="448" w:author="CARB" w:date="2023-12-19T12:12:00Z">
          <w:pPr>
            <w:pStyle w:val="Heading3"/>
            <w:keepNext w:val="0"/>
            <w:keepLines w:val="0"/>
          </w:pPr>
        </w:pPrChange>
      </w:pPr>
      <w:r w:rsidRPr="00B16FD5">
        <w:rPr>
          <w:rFonts w:eastAsia="Yu Gothic Light"/>
        </w:rPr>
        <w:t>“Single-family Residence” means a building designed to house a family in a single residential unit. A single-family residence is either detached or attached including duplex or townhouse units.</w:t>
      </w:r>
    </w:p>
    <w:p w14:paraId="2DC4EFFE" w14:textId="77777777" w:rsidR="00B16FD5" w:rsidRDefault="0077482E">
      <w:pPr>
        <w:pStyle w:val="Heading2"/>
        <w:keepNext w:val="0"/>
        <w:keepLines w:val="0"/>
        <w:numPr>
          <w:ilvl w:val="0"/>
          <w:numId w:val="0"/>
          <w:numberingChange w:id="449" w:author="CARB" w:date="2023-12-19T12:12:00Z" w:original="(%3:137:0:)"/>
        </w:numPr>
        <w:ind w:left="720"/>
        <w:rPr>
          <w:rFonts w:eastAsia="Yu Gothic Light"/>
        </w:rPr>
        <w:pPrChange w:id="450" w:author="CARB" w:date="2023-12-19T12:12:00Z">
          <w:pPr>
            <w:pStyle w:val="Heading3"/>
            <w:keepNext w:val="0"/>
            <w:keepLines w:val="0"/>
          </w:pPr>
        </w:pPrChange>
      </w:pPr>
      <w:r w:rsidRPr="00B16FD5">
        <w:rPr>
          <w:rFonts w:eastAsia="Yu Gothic Light"/>
        </w:rPr>
        <w:t>“Site-specific Data” and “Site-specific Input” means an input value used in determination of fuel pathway carbon intensity value, or the raw operational data used to calculate an input value, which is required to be unique to the facility, pathway, and feedstock. All site-specific inputs must be measured, metered or otherwise documented, and verifiable, e.g., consumption of natural gas or grid electricity at a fuel production facility must be documented by invoices from the utility.</w:t>
      </w:r>
    </w:p>
    <w:p w14:paraId="1A8DFAB2" w14:textId="77777777" w:rsidR="00B16FD5" w:rsidRDefault="0077482E">
      <w:pPr>
        <w:pStyle w:val="Heading2"/>
        <w:keepNext w:val="0"/>
        <w:keepLines w:val="0"/>
        <w:numPr>
          <w:ilvl w:val="0"/>
          <w:numId w:val="0"/>
          <w:numberingChange w:id="451" w:author="CARB" w:date="2023-12-19T12:12:00Z" w:original="(%3:138:0:)"/>
        </w:numPr>
        <w:ind w:left="720"/>
        <w:rPr>
          <w:rFonts w:eastAsia="Yu Gothic Light"/>
        </w:rPr>
        <w:pPrChange w:id="452" w:author="CARB" w:date="2023-12-19T12:12:00Z">
          <w:pPr>
            <w:pStyle w:val="Heading3"/>
            <w:keepNext w:val="0"/>
            <w:keepLines w:val="0"/>
          </w:pPr>
        </w:pPrChange>
      </w:pPr>
      <w:r w:rsidRPr="00B16FD5">
        <w:rPr>
          <w:rFonts w:eastAsia="Yu Gothic Light"/>
        </w:rPr>
        <w:t>“Specified Source Feedstocks” means feedstocks that require the chain of custody evidence specified in 95488.8(g)(1)(B) to be eligible for a reduced CI associated with the use of a waste, residue, by-product or similar material. Specified source feedstocks are identified in section 95488.8(g)(1)(A).</w:t>
      </w:r>
    </w:p>
    <w:p w14:paraId="256FC945" w14:textId="77777777" w:rsidR="00B16FD5" w:rsidRDefault="0077482E">
      <w:pPr>
        <w:pStyle w:val="Heading2"/>
        <w:keepNext w:val="0"/>
        <w:keepLines w:val="0"/>
        <w:numPr>
          <w:ilvl w:val="0"/>
          <w:numId w:val="0"/>
          <w:numberingChange w:id="453" w:author="CARB" w:date="2023-12-19T12:12:00Z" w:original="(%3:139:0:)"/>
        </w:numPr>
        <w:ind w:left="720"/>
        <w:rPr>
          <w:rFonts w:eastAsia="Yu Gothic Light"/>
        </w:rPr>
        <w:pPrChange w:id="454" w:author="CARB" w:date="2023-12-19T12:12:00Z">
          <w:pPr>
            <w:pStyle w:val="Heading3"/>
            <w:keepNext w:val="0"/>
            <w:keepLines w:val="0"/>
          </w:pPr>
        </w:pPrChange>
      </w:pPr>
      <w:r w:rsidRPr="00B16FD5">
        <w:rPr>
          <w:rFonts w:eastAsia="Yu Gothic Light"/>
        </w:rPr>
        <w:t>“Staff” means CARB personnel unless otherwise specified or dictated by context.</w:t>
      </w:r>
    </w:p>
    <w:p w14:paraId="18389A68" w14:textId="2D3D1A69" w:rsidR="004B04A2" w:rsidRPr="004C1458" w:rsidRDefault="0059044B" w:rsidP="001C74E3">
      <w:pPr>
        <w:pStyle w:val="Heading2"/>
        <w:keepNext w:val="0"/>
        <w:keepLines w:val="0"/>
        <w:numPr>
          <w:ilvl w:val="0"/>
          <w:numId w:val="0"/>
        </w:numPr>
        <w:ind w:left="720"/>
        <w:rPr>
          <w:ins w:id="455" w:author="CARB" w:date="2023-12-19T12:12:00Z"/>
        </w:rPr>
      </w:pPr>
      <w:ins w:id="456" w:author="CARB" w:date="2023-12-19T12:12:00Z">
        <w:r w:rsidRPr="0059044B">
          <w:t>“Standard Value” is an input value established or developed by CARB, which may be used under specified conditions and is typically not subject to validation or verification.</w:t>
        </w:r>
      </w:ins>
    </w:p>
    <w:p w14:paraId="3852C4DD" w14:textId="77777777" w:rsidR="00B16FD5" w:rsidRDefault="0077482E">
      <w:pPr>
        <w:pStyle w:val="Heading2"/>
        <w:keepNext w:val="0"/>
        <w:keepLines w:val="0"/>
        <w:numPr>
          <w:ilvl w:val="0"/>
          <w:numId w:val="0"/>
          <w:numberingChange w:id="457" w:author="CARB" w:date="2023-12-19T12:12:00Z" w:original="(%3:140:0:)"/>
        </w:numPr>
        <w:ind w:left="720"/>
        <w:rPr>
          <w:rFonts w:eastAsia="Yu Gothic Light"/>
        </w:rPr>
        <w:pPrChange w:id="458" w:author="CARB" w:date="2023-12-19T12:12:00Z">
          <w:pPr>
            <w:pStyle w:val="Heading3"/>
            <w:keepNext w:val="0"/>
            <w:keepLines w:val="0"/>
          </w:pPr>
        </w:pPrChange>
      </w:pPr>
      <w:r w:rsidRPr="00B16FD5">
        <w:rPr>
          <w:rFonts w:eastAsia="Yu Gothic Light"/>
        </w:rPr>
        <w:t>“Station Operational Status System (SOSS)” means a software database tool developed and maintained by California Fuel Cell Partnership to publicly monitor the operational status of hydrogen stations.</w:t>
      </w:r>
    </w:p>
    <w:p w14:paraId="78CE72C9" w14:textId="77777777" w:rsidR="00B16FD5" w:rsidRDefault="0077482E">
      <w:pPr>
        <w:pStyle w:val="Heading2"/>
        <w:keepNext w:val="0"/>
        <w:keepLines w:val="0"/>
        <w:numPr>
          <w:ilvl w:val="0"/>
          <w:numId w:val="0"/>
          <w:numberingChange w:id="459" w:author="CARB" w:date="2023-12-19T12:12:00Z" w:original="(%3:141:0:)"/>
        </w:numPr>
        <w:ind w:left="720"/>
        <w:rPr>
          <w:rFonts w:eastAsia="Yu Gothic Light"/>
        </w:rPr>
        <w:pPrChange w:id="460" w:author="CARB" w:date="2023-12-19T12:12:00Z">
          <w:pPr>
            <w:pStyle w:val="Heading3"/>
            <w:keepNext w:val="0"/>
            <w:keepLines w:val="0"/>
          </w:pPr>
        </w:pPrChange>
      </w:pPr>
      <w:r w:rsidRPr="00B16FD5">
        <w:rPr>
          <w:rFonts w:eastAsia="Yu Gothic Light"/>
        </w:rPr>
        <w:t>“Steam Quality” means the ratio of the mass of vapor to the total mass of a vapor-liquid mixture of water at its saturation temperature.</w:t>
      </w:r>
    </w:p>
    <w:p w14:paraId="335D4D18" w14:textId="77777777" w:rsidR="00B16FD5" w:rsidRDefault="0077482E">
      <w:pPr>
        <w:pStyle w:val="Heading2"/>
        <w:keepNext w:val="0"/>
        <w:keepLines w:val="0"/>
        <w:numPr>
          <w:ilvl w:val="0"/>
          <w:numId w:val="0"/>
          <w:numberingChange w:id="461" w:author="CARB" w:date="2023-12-19T12:12:00Z" w:original="(%3:142:0:)"/>
        </w:numPr>
        <w:ind w:left="720"/>
        <w:rPr>
          <w:rFonts w:eastAsia="Yu Gothic Light"/>
        </w:rPr>
        <w:pPrChange w:id="462" w:author="CARB" w:date="2023-12-19T12:12:00Z">
          <w:pPr>
            <w:pStyle w:val="Heading3"/>
            <w:keepNext w:val="0"/>
            <w:keepLines w:val="0"/>
          </w:pPr>
        </w:pPrChange>
      </w:pPr>
      <w:r w:rsidRPr="00B16FD5">
        <w:rPr>
          <w:rFonts w:eastAsia="Yu Gothic Light"/>
        </w:rPr>
        <w:t xml:space="preserve">“Technical Corn Oil” means inedible oil recovered from thin stillage or the distiller's grains and </w:t>
      </w:r>
      <w:proofErr w:type="spellStart"/>
      <w:r w:rsidRPr="00B16FD5">
        <w:rPr>
          <w:rFonts w:eastAsia="Yu Gothic Light"/>
        </w:rPr>
        <w:t>solubles</w:t>
      </w:r>
      <w:proofErr w:type="spellEnd"/>
      <w:r w:rsidRPr="00B16FD5">
        <w:rPr>
          <w:rFonts w:eastAsia="Yu Gothic Light"/>
        </w:rPr>
        <w:t xml:space="preserve"> produced by a dry mill corn ethanol plant, termed distiller's corn oil (DCO), or other non-food grade corn oil from food processing operations.</w:t>
      </w:r>
    </w:p>
    <w:p w14:paraId="57A82F6C" w14:textId="77777777" w:rsidR="00B16FD5" w:rsidRDefault="0077482E">
      <w:pPr>
        <w:pStyle w:val="Heading2"/>
        <w:keepNext w:val="0"/>
        <w:keepLines w:val="0"/>
        <w:numPr>
          <w:ilvl w:val="0"/>
          <w:numId w:val="0"/>
          <w:numberingChange w:id="463" w:author="CARB" w:date="2023-12-19T12:12:00Z" w:original="(%3:143:0:)"/>
        </w:numPr>
        <w:ind w:left="720"/>
        <w:rPr>
          <w:rFonts w:eastAsia="Yu Gothic Light"/>
        </w:rPr>
        <w:pPrChange w:id="464" w:author="CARB" w:date="2023-12-19T12:12:00Z">
          <w:pPr>
            <w:pStyle w:val="Heading3"/>
            <w:keepNext w:val="0"/>
            <w:keepLines w:val="0"/>
          </w:pPr>
        </w:pPrChange>
      </w:pPr>
      <w:r w:rsidRPr="00B16FD5">
        <w:rPr>
          <w:rFonts w:eastAsia="Yu Gothic Light"/>
        </w:rPr>
        <w:t xml:space="preserve">“Technical Sorghum Oil” means inedible oil recovered from thin stillage or the distiller's grains and </w:t>
      </w:r>
      <w:proofErr w:type="spellStart"/>
      <w:r w:rsidRPr="00B16FD5">
        <w:rPr>
          <w:rFonts w:eastAsia="Yu Gothic Light"/>
        </w:rPr>
        <w:t>solubles</w:t>
      </w:r>
      <w:proofErr w:type="spellEnd"/>
      <w:r w:rsidRPr="00B16FD5">
        <w:rPr>
          <w:rFonts w:eastAsia="Yu Gothic Light"/>
        </w:rPr>
        <w:t xml:space="preserve"> produced by a dry mill sorghum ethanol plant, termed distiller's sorghum oil (DSO), or other non-food grade sorghum oil from food processing operations.</w:t>
      </w:r>
    </w:p>
    <w:p w14:paraId="2FFABE8C" w14:textId="60140E03" w:rsidR="00352BE2" w:rsidRPr="004C1458" w:rsidRDefault="00352BE2" w:rsidP="001C74E3">
      <w:pPr>
        <w:pStyle w:val="Heading2"/>
        <w:keepNext w:val="0"/>
        <w:keepLines w:val="0"/>
        <w:numPr>
          <w:ilvl w:val="0"/>
          <w:numId w:val="0"/>
        </w:numPr>
        <w:ind w:left="720"/>
        <w:rPr>
          <w:ins w:id="465" w:author="CARB" w:date="2023-12-19T12:12:00Z"/>
        </w:rPr>
      </w:pPr>
      <w:ins w:id="466" w:author="CARB" w:date="2023-12-19T12:12:00Z">
        <w:r>
          <w:t xml:space="preserve">“Temporary Method” </w:t>
        </w:r>
        <w:r w:rsidR="00FF2A82" w:rsidRPr="004C1458">
          <w:t xml:space="preserve">means a method used when necessary for the avoidance of missing data or to comply with the missing data provisions of this </w:t>
        </w:r>
        <w:proofErr w:type="spellStart"/>
        <w:r w:rsidR="00FF2A82" w:rsidRPr="004C1458">
          <w:t>subarticle</w:t>
        </w:r>
        <w:proofErr w:type="spellEnd"/>
        <w:r w:rsidR="00FF2A82" w:rsidRPr="004C1458">
          <w:t xml:space="preserve">. As described in section 95491.2(b)(2)(A) for reports other than fuel pathways, a temporary method may not be used for a time period longer than six months </w:t>
        </w:r>
        <w:r w:rsidR="00FF2A82" w:rsidRPr="004C1458">
          <w:lastRenderedPageBreak/>
          <w:t>during a calendar year for a source that was affected by a loss of data. A measurement device used as part of a temporary method is not subject to the calibration requirements in section 95488.8(j)(1); however, the entity must be able to demonstrate to the reasonable assurance of the verification body that the temporary method provides data accuracy within ±5.00 percent or is conservative.</w:t>
        </w:r>
      </w:ins>
    </w:p>
    <w:p w14:paraId="3DAE0E51" w14:textId="77777777" w:rsidR="00B16FD5" w:rsidRDefault="0077482E">
      <w:pPr>
        <w:pStyle w:val="Heading2"/>
        <w:keepNext w:val="0"/>
        <w:keepLines w:val="0"/>
        <w:numPr>
          <w:ilvl w:val="0"/>
          <w:numId w:val="0"/>
          <w:numberingChange w:id="467" w:author="CARB" w:date="2023-12-19T12:12:00Z" w:original="(%3:144:0:)"/>
        </w:numPr>
        <w:ind w:left="720"/>
        <w:rPr>
          <w:rFonts w:eastAsia="Yu Gothic Light"/>
        </w:rPr>
        <w:pPrChange w:id="468" w:author="CARB" w:date="2023-12-19T12:12:00Z">
          <w:pPr>
            <w:pStyle w:val="Heading3"/>
            <w:keepNext w:val="0"/>
            <w:keepLines w:val="0"/>
          </w:pPr>
        </w:pPrChange>
      </w:pPr>
      <w:r w:rsidRPr="00B16FD5">
        <w:rPr>
          <w:rFonts w:eastAsia="Yu Gothic Light"/>
        </w:rPr>
        <w:t>“Total Obligated Amount (TOA)” means the quantity of fuel for which the fuel reporting entity is the eligible credit or deficit generator. The LRT-CBTS calculates the TOA for each fuel pathway code. TOA is calculated as the difference between the fuel reported using transaction types that increase the net quantity of fuel that generates credits or deficits in the LRT-</w:t>
      </w:r>
      <w:proofErr w:type="gramStart"/>
      <w:r w:rsidRPr="00B16FD5">
        <w:rPr>
          <w:rFonts w:eastAsia="Yu Gothic Light"/>
        </w:rPr>
        <w:t>CBTS</w:t>
      </w:r>
      <w:proofErr w:type="gramEnd"/>
      <w:r w:rsidRPr="00B16FD5">
        <w:rPr>
          <w:rFonts w:eastAsia="Yu Gothic Light"/>
        </w:rPr>
        <w:t xml:space="preserve"> and the fuel reported using transaction types that decrease the net quantity of fuel that generates credits or deficits in the LRT-CBTS. Transaction types that increase the TOA </w:t>
      </w:r>
      <w:proofErr w:type="gramStart"/>
      <w:r w:rsidRPr="00B16FD5">
        <w:rPr>
          <w:rFonts w:eastAsia="Yu Gothic Light"/>
        </w:rPr>
        <w:t>include:</w:t>
      </w:r>
      <w:proofErr w:type="gramEnd"/>
      <w:r w:rsidRPr="00B16FD5">
        <w:rPr>
          <w:rFonts w:eastAsia="Yu Gothic Light"/>
        </w:rPr>
        <w:t xml:space="preserve"> Production in California, Production for Import, Import, Purchased with Obligation, Gain of Inventory. Transaction types that decrease the TOA </w:t>
      </w:r>
      <w:proofErr w:type="gramStart"/>
      <w:r w:rsidRPr="00B16FD5">
        <w:rPr>
          <w:rFonts w:eastAsia="Yu Gothic Light"/>
        </w:rPr>
        <w:t>include:</w:t>
      </w:r>
      <w:proofErr w:type="gramEnd"/>
      <w:r w:rsidRPr="00B16FD5">
        <w:rPr>
          <w:rFonts w:eastAsia="Yu Gothic Light"/>
        </w:rPr>
        <w:t xml:space="preserve"> Sold with Obligation, Loss of Inventory, Export, Not Used for Transportation.</w:t>
      </w:r>
    </w:p>
    <w:p w14:paraId="544C493B" w14:textId="77777777" w:rsidR="00B16FD5" w:rsidRDefault="0077482E">
      <w:pPr>
        <w:pStyle w:val="Heading2"/>
        <w:keepNext w:val="0"/>
        <w:keepLines w:val="0"/>
        <w:numPr>
          <w:ilvl w:val="0"/>
          <w:numId w:val="0"/>
          <w:numberingChange w:id="469" w:author="CARB" w:date="2023-12-19T12:12:00Z" w:original="(%3:145:0:)"/>
        </w:numPr>
        <w:ind w:left="720"/>
        <w:rPr>
          <w:rFonts w:eastAsia="Yu Gothic Light"/>
        </w:rPr>
        <w:pPrChange w:id="470" w:author="CARB" w:date="2023-12-19T12:12:00Z">
          <w:pPr>
            <w:pStyle w:val="Heading3"/>
            <w:keepNext w:val="0"/>
            <w:keepLines w:val="0"/>
          </w:pPr>
        </w:pPrChange>
      </w:pPr>
      <w:r w:rsidRPr="00B16FD5">
        <w:rPr>
          <w:rFonts w:eastAsia="Yu Gothic Light"/>
        </w:rPr>
        <w:t xml:space="preserve">“Total Amount (TA)” means the total quantity of fuel reported by a fuel reporting entity irrespective of whether the entity retained status as the credit or deficit generator for that specific fuel volume. TA is calculated as the difference between the fuel reported using transaction types that increase the net fuel quantity reported in the LRT-CBTS and fuel reported using transaction type that decrease the net fuel quantity reported in the LRT-CBTS. Transaction types that increase the TA </w:t>
      </w:r>
      <w:proofErr w:type="gramStart"/>
      <w:r w:rsidRPr="00B16FD5">
        <w:rPr>
          <w:rFonts w:eastAsia="Yu Gothic Light"/>
        </w:rPr>
        <w:t>include:</w:t>
      </w:r>
      <w:proofErr w:type="gramEnd"/>
      <w:r w:rsidRPr="00B16FD5">
        <w:rPr>
          <w:rFonts w:eastAsia="Yu Gothic Light"/>
        </w:rPr>
        <w:t xml:space="preserve"> Production in California, Production for Import, Import, Purchased with Obligation, Purchased without Obligation, Gain of Inventory. Transaction types that decrease the TA </w:t>
      </w:r>
      <w:proofErr w:type="gramStart"/>
      <w:r w:rsidRPr="00B16FD5">
        <w:rPr>
          <w:rFonts w:eastAsia="Yu Gothic Light"/>
        </w:rPr>
        <w:t>include:</w:t>
      </w:r>
      <w:proofErr w:type="gramEnd"/>
      <w:r w:rsidRPr="00B16FD5">
        <w:rPr>
          <w:rFonts w:eastAsia="Yu Gothic Light"/>
        </w:rPr>
        <w:t xml:space="preserve"> Sold with Obligation, Sold without Obligation, Loss of Inventory, Export, Not Used for Transportation.</w:t>
      </w:r>
    </w:p>
    <w:p w14:paraId="2F600A7B" w14:textId="77777777" w:rsidR="00B16FD5" w:rsidRDefault="0077482E">
      <w:pPr>
        <w:pStyle w:val="Heading2"/>
        <w:keepNext w:val="0"/>
        <w:keepLines w:val="0"/>
        <w:numPr>
          <w:ilvl w:val="0"/>
          <w:numId w:val="0"/>
          <w:numberingChange w:id="471" w:author="CARB" w:date="2023-12-19T12:12:00Z" w:original="(%3:146:0:)"/>
        </w:numPr>
        <w:ind w:left="720"/>
        <w:rPr>
          <w:rFonts w:eastAsia="Yu Gothic Light"/>
        </w:rPr>
        <w:pPrChange w:id="472" w:author="CARB" w:date="2023-12-19T12:12:00Z">
          <w:pPr>
            <w:pStyle w:val="Heading3"/>
            <w:keepNext w:val="0"/>
            <w:keepLines w:val="0"/>
          </w:pPr>
        </w:pPrChange>
      </w:pPr>
      <w:r w:rsidRPr="00B16FD5">
        <w:rPr>
          <w:rFonts w:eastAsia="Yu Gothic Light"/>
        </w:rPr>
        <w:t>“Transaction Date” means the title transfer date as shown on the Product Transfer Document.</w:t>
      </w:r>
    </w:p>
    <w:p w14:paraId="0EACCB63" w14:textId="77777777" w:rsidR="00B16FD5" w:rsidRDefault="0077482E">
      <w:pPr>
        <w:pStyle w:val="Heading2"/>
        <w:keepNext w:val="0"/>
        <w:keepLines w:val="0"/>
        <w:numPr>
          <w:ilvl w:val="0"/>
          <w:numId w:val="0"/>
          <w:numberingChange w:id="473" w:author="CARB" w:date="2023-12-19T12:12:00Z" w:original="(%3:147:0:)"/>
        </w:numPr>
        <w:ind w:left="720"/>
        <w:rPr>
          <w:rFonts w:eastAsia="Yu Gothic Light"/>
        </w:rPr>
        <w:pPrChange w:id="474" w:author="CARB" w:date="2023-12-19T12:12:00Z">
          <w:pPr>
            <w:pStyle w:val="Heading3"/>
            <w:keepNext w:val="0"/>
            <w:keepLines w:val="0"/>
          </w:pPr>
        </w:pPrChange>
      </w:pPr>
      <w:r w:rsidRPr="00B16FD5">
        <w:rPr>
          <w:rFonts w:eastAsia="Yu Gothic Light"/>
        </w:rPr>
        <w:t>“Transaction Quantity” means the amount of fuel reported in a transaction. A Transaction Quantity must be reported in units, provided in Table 4 and in the LRT-CBTS.</w:t>
      </w:r>
    </w:p>
    <w:p w14:paraId="476C04C7" w14:textId="77777777" w:rsidR="00B16FD5" w:rsidRDefault="0077482E">
      <w:pPr>
        <w:pStyle w:val="Heading2"/>
        <w:keepNext w:val="0"/>
        <w:keepLines w:val="0"/>
        <w:numPr>
          <w:ilvl w:val="0"/>
          <w:numId w:val="0"/>
          <w:numberingChange w:id="475" w:author="CARB" w:date="2023-12-19T12:12:00Z" w:original="(%3:148:0:)"/>
        </w:numPr>
        <w:ind w:left="720"/>
        <w:rPr>
          <w:rFonts w:eastAsia="Yu Gothic Light"/>
        </w:rPr>
        <w:pPrChange w:id="476" w:author="CARB" w:date="2023-12-19T12:12:00Z">
          <w:pPr>
            <w:pStyle w:val="Heading3"/>
            <w:keepNext w:val="0"/>
            <w:keepLines w:val="0"/>
          </w:pPr>
        </w:pPrChange>
      </w:pPr>
      <w:r w:rsidRPr="00B16FD5">
        <w:rPr>
          <w:rFonts w:eastAsia="Yu Gothic Light"/>
        </w:rPr>
        <w:t>“Transaction Type” means the nature of a fuel-based transaction as defined below:</w:t>
      </w:r>
    </w:p>
    <w:p w14:paraId="50C449CF" w14:textId="77777777" w:rsidR="001C74E3" w:rsidRDefault="0077482E">
      <w:pPr>
        <w:pStyle w:val="Heading3"/>
        <w:keepNext w:val="0"/>
        <w:keepLines w:val="0"/>
        <w:numPr>
          <w:ilvl w:val="0"/>
          <w:numId w:val="108"/>
          <w:numberingChange w:id="477" w:author="CARB" w:date="2023-12-19T12:12:00Z" w:original="(%4:1:3:)"/>
        </w:numPr>
        <w:ind w:left="1440" w:hanging="720"/>
        <w:pPrChange w:id="478" w:author="CARB" w:date="2023-12-19T12:12:00Z">
          <w:pPr>
            <w:pStyle w:val="Heading4"/>
            <w:keepNext w:val="0"/>
            <w:keepLines w:val="0"/>
          </w:pPr>
        </w:pPrChange>
      </w:pPr>
      <w:r w:rsidRPr="004C1458">
        <w:t>“Production in California” means the transportation fuel was produced at a facility in California for use in California;</w:t>
      </w:r>
    </w:p>
    <w:p w14:paraId="60C2D84C" w14:textId="77777777" w:rsidR="001C74E3" w:rsidRDefault="0077482E">
      <w:pPr>
        <w:pStyle w:val="Heading3"/>
        <w:keepNext w:val="0"/>
        <w:keepLines w:val="0"/>
        <w:numPr>
          <w:ilvl w:val="0"/>
          <w:numId w:val="108"/>
          <w:numberingChange w:id="479" w:author="CARB" w:date="2023-12-19T12:12:00Z" w:original="(%4:2:3:)"/>
        </w:numPr>
        <w:ind w:left="1440" w:hanging="720"/>
        <w:pPrChange w:id="480" w:author="CARB" w:date="2023-12-19T12:12:00Z">
          <w:pPr>
            <w:pStyle w:val="Heading4"/>
            <w:keepNext w:val="0"/>
            <w:keepLines w:val="0"/>
          </w:pPr>
        </w:pPrChange>
      </w:pPr>
      <w:r w:rsidRPr="00B16FD5">
        <w:t>“Production for Import” means the transportation fuel was produced outside of California and imported into California for use in transportation.</w:t>
      </w:r>
    </w:p>
    <w:p w14:paraId="643CDBA3" w14:textId="77777777" w:rsidR="001C74E3" w:rsidRDefault="0077482E">
      <w:pPr>
        <w:pStyle w:val="Heading3"/>
        <w:keepNext w:val="0"/>
        <w:keepLines w:val="0"/>
        <w:numPr>
          <w:ilvl w:val="0"/>
          <w:numId w:val="108"/>
          <w:numberingChange w:id="481" w:author="CARB" w:date="2023-12-19T12:12:00Z" w:original="(%4:3:3:)"/>
        </w:numPr>
        <w:ind w:left="1440" w:hanging="720"/>
        <w:pPrChange w:id="482" w:author="CARB" w:date="2023-12-19T12:12:00Z">
          <w:pPr>
            <w:pStyle w:val="Heading4"/>
            <w:keepNext w:val="0"/>
            <w:keepLines w:val="0"/>
          </w:pPr>
        </w:pPrChange>
      </w:pPr>
      <w:r w:rsidRPr="00B16FD5">
        <w:lastRenderedPageBreak/>
        <w:t>“Import” means the transportation fuel was produced outside of California and later brought by any party other than its producer into California for use in transportation.</w:t>
      </w:r>
    </w:p>
    <w:p w14:paraId="4368472E" w14:textId="77777777" w:rsidR="001C74E3" w:rsidRDefault="0077482E">
      <w:pPr>
        <w:pStyle w:val="Heading3"/>
        <w:keepNext w:val="0"/>
        <w:keepLines w:val="0"/>
        <w:numPr>
          <w:ilvl w:val="0"/>
          <w:numId w:val="108"/>
          <w:numberingChange w:id="483" w:author="CARB" w:date="2023-12-19T12:12:00Z" w:original="(%4:4:3:)"/>
        </w:numPr>
        <w:ind w:left="1440" w:hanging="720"/>
        <w:pPrChange w:id="484" w:author="CARB" w:date="2023-12-19T12:12:00Z">
          <w:pPr>
            <w:pStyle w:val="Heading4"/>
            <w:keepNext w:val="0"/>
            <w:keepLines w:val="0"/>
          </w:pPr>
        </w:pPrChange>
      </w:pPr>
      <w:r w:rsidRPr="00B16FD5">
        <w:t>“Purchased with Obligation” means the transportation fuel was purchased with the obligation to claim credits or deficits in the LRT-CBTS from a separate fuel reporting entity;</w:t>
      </w:r>
    </w:p>
    <w:p w14:paraId="31EAC05A" w14:textId="77777777" w:rsidR="001C74E3" w:rsidRDefault="0077482E">
      <w:pPr>
        <w:pStyle w:val="Heading3"/>
        <w:keepNext w:val="0"/>
        <w:keepLines w:val="0"/>
        <w:numPr>
          <w:ilvl w:val="0"/>
          <w:numId w:val="108"/>
          <w:numberingChange w:id="485" w:author="CARB" w:date="2023-12-19T12:12:00Z" w:original="(%4:5:3:)"/>
        </w:numPr>
        <w:ind w:left="1440" w:hanging="720"/>
        <w:pPrChange w:id="486" w:author="CARB" w:date="2023-12-19T12:12:00Z">
          <w:pPr>
            <w:pStyle w:val="Heading4"/>
            <w:keepNext w:val="0"/>
            <w:keepLines w:val="0"/>
          </w:pPr>
        </w:pPrChange>
      </w:pPr>
      <w:r w:rsidRPr="00B16FD5">
        <w:t>“Purchased without Obligation” means the transportation fuel was purchased without obligation to claim credits or deficits in the LRT-CBTS from a separate fuel reporting entity;</w:t>
      </w:r>
    </w:p>
    <w:p w14:paraId="58EAB77C" w14:textId="77777777" w:rsidR="001C74E3" w:rsidRDefault="0077482E">
      <w:pPr>
        <w:pStyle w:val="Heading3"/>
        <w:keepNext w:val="0"/>
        <w:keepLines w:val="0"/>
        <w:numPr>
          <w:ilvl w:val="0"/>
          <w:numId w:val="108"/>
          <w:numberingChange w:id="487" w:author="CARB" w:date="2023-12-19T12:12:00Z" w:original="(%4:6:3:)"/>
        </w:numPr>
        <w:ind w:left="1440" w:hanging="720"/>
        <w:pPrChange w:id="488" w:author="CARB" w:date="2023-12-19T12:12:00Z">
          <w:pPr>
            <w:pStyle w:val="Heading4"/>
            <w:keepNext w:val="0"/>
            <w:keepLines w:val="0"/>
          </w:pPr>
        </w:pPrChange>
      </w:pPr>
      <w:r w:rsidRPr="00B16FD5">
        <w:t>“Sold with Obligation” means the transportation fuel was sold with the obligation to claim credits or deficits in the LRT-CBTS by a fuel reporting entity;</w:t>
      </w:r>
    </w:p>
    <w:p w14:paraId="0D5162A6" w14:textId="77777777" w:rsidR="001C74E3" w:rsidRDefault="0077482E">
      <w:pPr>
        <w:pStyle w:val="Heading3"/>
        <w:keepNext w:val="0"/>
        <w:keepLines w:val="0"/>
        <w:numPr>
          <w:ilvl w:val="0"/>
          <w:numId w:val="108"/>
          <w:numberingChange w:id="489" w:author="CARB" w:date="2023-12-19T12:12:00Z" w:original="(%4:7:3:)"/>
        </w:numPr>
        <w:ind w:left="1440" w:hanging="720"/>
        <w:pPrChange w:id="490" w:author="CARB" w:date="2023-12-19T12:12:00Z">
          <w:pPr>
            <w:pStyle w:val="Heading4"/>
            <w:keepNext w:val="0"/>
            <w:keepLines w:val="0"/>
          </w:pPr>
        </w:pPrChange>
      </w:pPr>
      <w:r w:rsidRPr="00E90DBA">
        <w:t>“Sold without Obligation” means the transportation fuel was sold without obligation to claim credits or deficits in the LRT-CBTS by a fuel reporting entity;</w:t>
      </w:r>
    </w:p>
    <w:p w14:paraId="36FD01A3" w14:textId="77777777" w:rsidR="001C74E3" w:rsidRDefault="0077482E">
      <w:pPr>
        <w:pStyle w:val="Heading3"/>
        <w:keepNext w:val="0"/>
        <w:keepLines w:val="0"/>
        <w:numPr>
          <w:ilvl w:val="0"/>
          <w:numId w:val="108"/>
          <w:numberingChange w:id="491" w:author="CARB" w:date="2023-12-19T12:12:00Z" w:original="(%4:8:3:)"/>
        </w:numPr>
        <w:ind w:left="1440" w:hanging="720"/>
        <w:pPrChange w:id="492" w:author="CARB" w:date="2023-12-19T12:12:00Z">
          <w:pPr>
            <w:pStyle w:val="Heading4"/>
            <w:keepNext w:val="0"/>
            <w:keepLines w:val="0"/>
          </w:pPr>
        </w:pPrChange>
      </w:pPr>
      <w:r w:rsidRPr="00E90DBA">
        <w:t>“Export” means any fuel reported in the LRT-CBTS that is subsequently delivered outside of California and is not used for transportation in California;</w:t>
      </w:r>
    </w:p>
    <w:p w14:paraId="24795218" w14:textId="77777777" w:rsidR="001C74E3" w:rsidRDefault="0077482E">
      <w:pPr>
        <w:pStyle w:val="Heading3"/>
        <w:keepNext w:val="0"/>
        <w:keepLines w:val="0"/>
        <w:numPr>
          <w:ilvl w:val="0"/>
          <w:numId w:val="108"/>
          <w:numberingChange w:id="493" w:author="CARB" w:date="2023-12-19T12:12:00Z" w:original="(%4:9:3:)"/>
        </w:numPr>
        <w:ind w:left="1440" w:hanging="720"/>
        <w:pPrChange w:id="494" w:author="CARB" w:date="2023-12-19T12:12:00Z">
          <w:pPr>
            <w:pStyle w:val="Heading4"/>
            <w:keepNext w:val="0"/>
            <w:keepLines w:val="0"/>
          </w:pPr>
        </w:pPrChange>
      </w:pPr>
      <w:r w:rsidRPr="00E90DBA">
        <w:t>“Loss of Inventory” means the fuel entered the California fuel pool but was not used due to volume loss;</w:t>
      </w:r>
    </w:p>
    <w:p w14:paraId="0C22A369" w14:textId="77777777" w:rsidR="001C74E3" w:rsidRDefault="0077482E">
      <w:pPr>
        <w:pStyle w:val="Heading3"/>
        <w:keepNext w:val="0"/>
        <w:keepLines w:val="0"/>
        <w:numPr>
          <w:ilvl w:val="0"/>
          <w:numId w:val="108"/>
          <w:numberingChange w:id="495" w:author="CARB" w:date="2023-12-19T12:12:00Z" w:original="(%4:10:3:)"/>
        </w:numPr>
        <w:ind w:left="1440" w:hanging="720"/>
        <w:pPrChange w:id="496" w:author="CARB" w:date="2023-12-19T12:12:00Z">
          <w:pPr>
            <w:pStyle w:val="Heading4"/>
            <w:keepNext w:val="0"/>
            <w:keepLines w:val="0"/>
          </w:pPr>
        </w:pPrChange>
      </w:pPr>
      <w:r w:rsidRPr="00E90DBA">
        <w:t>“Gain of Inventory” means the fuel entered the California fuel pool due to a volume gain;</w:t>
      </w:r>
    </w:p>
    <w:p w14:paraId="18539838" w14:textId="77777777" w:rsidR="001C74E3" w:rsidRDefault="0077482E">
      <w:pPr>
        <w:pStyle w:val="Heading3"/>
        <w:keepNext w:val="0"/>
        <w:keepLines w:val="0"/>
        <w:numPr>
          <w:ilvl w:val="0"/>
          <w:numId w:val="108"/>
          <w:numberingChange w:id="497" w:author="CARB" w:date="2023-12-19T12:12:00Z" w:original="(%4:11:3:)"/>
        </w:numPr>
        <w:ind w:left="1440" w:hanging="720"/>
        <w:pPrChange w:id="498" w:author="CARB" w:date="2023-12-19T12:12:00Z">
          <w:pPr>
            <w:pStyle w:val="Heading4"/>
            <w:keepNext w:val="0"/>
            <w:keepLines w:val="0"/>
          </w:pPr>
        </w:pPrChange>
      </w:pPr>
      <w:r w:rsidRPr="00E90DBA">
        <w:t>“Not Used for Transportation” means a transportation fuel was reported with compliance obligation under the LCFS but was later not used for transportation purposes in California or otherwise determined to be exempt under section 95482(d);</w:t>
      </w:r>
    </w:p>
    <w:p w14:paraId="6AB8C52D" w14:textId="77777777" w:rsidR="001C74E3" w:rsidRDefault="0077482E">
      <w:pPr>
        <w:pStyle w:val="Heading3"/>
        <w:keepNext w:val="0"/>
        <w:keepLines w:val="0"/>
        <w:numPr>
          <w:ilvl w:val="0"/>
          <w:numId w:val="108"/>
          <w:numberingChange w:id="499" w:author="CARB" w:date="2023-12-19T12:12:00Z" w:original="(%4:12:3:)"/>
        </w:numPr>
        <w:ind w:left="1440" w:hanging="720"/>
        <w:pPrChange w:id="500" w:author="CARB" w:date="2023-12-19T12:12:00Z">
          <w:pPr>
            <w:pStyle w:val="Heading4"/>
            <w:keepNext w:val="0"/>
            <w:keepLines w:val="0"/>
          </w:pPr>
        </w:pPrChange>
      </w:pPr>
      <w:r w:rsidRPr="00E90DBA">
        <w:t>“</w:t>
      </w:r>
      <w:proofErr w:type="spellStart"/>
      <w:r w:rsidRPr="00E90DBA">
        <w:t>eTRU</w:t>
      </w:r>
      <w:proofErr w:type="spellEnd"/>
      <w:r w:rsidRPr="00E90DBA">
        <w:t xml:space="preserve"> Fueling” means providing fuel to electric transport refrigeration units.</w:t>
      </w:r>
    </w:p>
    <w:p w14:paraId="22383E5B" w14:textId="77777777" w:rsidR="001C74E3" w:rsidRDefault="0077482E">
      <w:pPr>
        <w:pStyle w:val="Heading3"/>
        <w:keepNext w:val="0"/>
        <w:keepLines w:val="0"/>
        <w:numPr>
          <w:ilvl w:val="0"/>
          <w:numId w:val="108"/>
          <w:numberingChange w:id="501" w:author="CARB" w:date="2023-12-19T12:12:00Z" w:original="(%4:13:3:)"/>
        </w:numPr>
        <w:ind w:left="1440" w:hanging="720"/>
        <w:pPrChange w:id="502" w:author="CARB" w:date="2023-12-19T12:12:00Z">
          <w:pPr>
            <w:pStyle w:val="Heading4"/>
            <w:keepNext w:val="0"/>
            <w:keepLines w:val="0"/>
          </w:pPr>
        </w:pPrChange>
      </w:pPr>
      <w:r w:rsidRPr="00E90DBA">
        <w:t>“</w:t>
      </w:r>
      <w:proofErr w:type="spellStart"/>
      <w:r w:rsidRPr="00E90DBA">
        <w:t>eCHE</w:t>
      </w:r>
      <w:proofErr w:type="spellEnd"/>
      <w:r w:rsidRPr="00E90DBA">
        <w:t xml:space="preserve"> Fueling” means providing fuel to electric cargo handling equipment.</w:t>
      </w:r>
    </w:p>
    <w:p w14:paraId="380221CE" w14:textId="77777777" w:rsidR="001C74E3" w:rsidRDefault="0077482E">
      <w:pPr>
        <w:pStyle w:val="Heading3"/>
        <w:keepNext w:val="0"/>
        <w:keepLines w:val="0"/>
        <w:numPr>
          <w:ilvl w:val="0"/>
          <w:numId w:val="108"/>
          <w:numberingChange w:id="503" w:author="CARB" w:date="2023-12-19T12:12:00Z" w:original="(%4:14:3:)"/>
        </w:numPr>
        <w:ind w:left="1440" w:hanging="720"/>
        <w:pPrChange w:id="504" w:author="CARB" w:date="2023-12-19T12:12:00Z">
          <w:pPr>
            <w:pStyle w:val="Heading4"/>
            <w:keepNext w:val="0"/>
            <w:keepLines w:val="0"/>
          </w:pPr>
        </w:pPrChange>
      </w:pPr>
      <w:r w:rsidRPr="00E90DBA">
        <w:t>“</w:t>
      </w:r>
      <w:proofErr w:type="spellStart"/>
      <w:r w:rsidRPr="00E90DBA">
        <w:t>eOGV</w:t>
      </w:r>
      <w:proofErr w:type="spellEnd"/>
      <w:r w:rsidRPr="00E90DBA">
        <w:t xml:space="preserve"> Fueling” means providing shore power to an ocean-going vessel at-berth.</w:t>
      </w:r>
    </w:p>
    <w:p w14:paraId="6046D797" w14:textId="77777777" w:rsidR="001C74E3" w:rsidRDefault="0077482E">
      <w:pPr>
        <w:pStyle w:val="Heading3"/>
        <w:keepNext w:val="0"/>
        <w:keepLines w:val="0"/>
        <w:numPr>
          <w:ilvl w:val="0"/>
          <w:numId w:val="108"/>
          <w:numberingChange w:id="505" w:author="CARB" w:date="2023-12-19T12:12:00Z" w:original="(%4:15:3:)"/>
        </w:numPr>
        <w:ind w:left="1440" w:hanging="720"/>
        <w:pPrChange w:id="506" w:author="CARB" w:date="2023-12-19T12:12:00Z">
          <w:pPr>
            <w:pStyle w:val="Heading4"/>
            <w:keepNext w:val="0"/>
            <w:keepLines w:val="0"/>
          </w:pPr>
        </w:pPrChange>
      </w:pPr>
      <w:r w:rsidRPr="00E90DBA">
        <w:t>“EV Charging--Grid” means providing electricity to recharge EVs using the California Average Grid Electricity Lookup Table pathway for a given year as specified in section 95488.5;</w:t>
      </w:r>
    </w:p>
    <w:p w14:paraId="62DB1185" w14:textId="77777777" w:rsidR="001C74E3" w:rsidRDefault="0077482E">
      <w:pPr>
        <w:pStyle w:val="Heading3"/>
        <w:keepNext w:val="0"/>
        <w:keepLines w:val="0"/>
        <w:numPr>
          <w:ilvl w:val="0"/>
          <w:numId w:val="108"/>
          <w:numberingChange w:id="507" w:author="CARB" w:date="2023-12-19T12:12:00Z" w:original="(%4:16:3:)"/>
        </w:numPr>
        <w:ind w:left="1440" w:hanging="720"/>
        <w:pPrChange w:id="508" w:author="CARB" w:date="2023-12-19T12:12:00Z">
          <w:pPr>
            <w:pStyle w:val="Heading4"/>
            <w:keepNext w:val="0"/>
            <w:keepLines w:val="0"/>
          </w:pPr>
        </w:pPrChange>
      </w:pPr>
      <w:r w:rsidRPr="00E90DBA">
        <w:lastRenderedPageBreak/>
        <w:t>“EV Charging--Non-Grid” means providing electricity that has a carbon intensity lower than the average grid electricity and is obtained through an approved arrangement as specified in section 95488.8(h) or section 95488.8(</w:t>
      </w:r>
      <w:proofErr w:type="spellStart"/>
      <w:r w:rsidRPr="00E90DBA">
        <w:t>i</w:t>
      </w:r>
      <w:proofErr w:type="spellEnd"/>
      <w:r w:rsidRPr="00E90DBA">
        <w:t>) to recharge EVs;</w:t>
      </w:r>
    </w:p>
    <w:p w14:paraId="6AF185C9" w14:textId="77777777" w:rsidR="001C74E3" w:rsidRDefault="0077482E">
      <w:pPr>
        <w:pStyle w:val="Heading3"/>
        <w:keepNext w:val="0"/>
        <w:keepLines w:val="0"/>
        <w:numPr>
          <w:ilvl w:val="0"/>
          <w:numId w:val="108"/>
          <w:numberingChange w:id="509" w:author="CARB" w:date="2023-12-19T12:12:00Z" w:original="(%4:17:3:)"/>
        </w:numPr>
        <w:ind w:left="1440" w:hanging="720"/>
        <w:pPrChange w:id="510" w:author="CARB" w:date="2023-12-19T12:12:00Z">
          <w:pPr>
            <w:pStyle w:val="Heading4"/>
            <w:keepNext w:val="0"/>
            <w:keepLines w:val="0"/>
          </w:pPr>
        </w:pPrChange>
      </w:pPr>
      <w:r w:rsidRPr="00E90DBA">
        <w:t>“EV Charging--Smart Charging” means providing electricity that is eligible to generate credits under the smart charging provisions in section 95488.5 to recharge EVs;</w:t>
      </w:r>
    </w:p>
    <w:p w14:paraId="5FDC8312" w14:textId="77777777" w:rsidR="001C74E3" w:rsidRDefault="0077482E">
      <w:pPr>
        <w:pStyle w:val="Heading3"/>
        <w:keepNext w:val="0"/>
        <w:keepLines w:val="0"/>
        <w:numPr>
          <w:ilvl w:val="0"/>
          <w:numId w:val="108"/>
          <w:numberingChange w:id="511" w:author="CARB" w:date="2023-12-19T12:12:00Z" w:original="(%4:18:3:)"/>
        </w:numPr>
        <w:ind w:left="1440" w:hanging="720"/>
        <w:pPrChange w:id="512" w:author="CARB" w:date="2023-12-19T12:12:00Z">
          <w:pPr>
            <w:pStyle w:val="Heading4"/>
            <w:keepNext w:val="0"/>
            <w:keepLines w:val="0"/>
          </w:pPr>
        </w:pPrChange>
      </w:pPr>
      <w:r w:rsidRPr="00E90DBA">
        <w:t xml:space="preserve">“Fixed Guideway Electricity Fueling” means fueling light rail, heavy rail, cable car, </w:t>
      </w:r>
      <w:proofErr w:type="gramStart"/>
      <w:r w:rsidRPr="00E90DBA">
        <w:t>street car</w:t>
      </w:r>
      <w:proofErr w:type="gramEnd"/>
      <w:r w:rsidRPr="00E90DBA">
        <w:t>, and trolley bus, or exclusive right</w:t>
      </w:r>
      <w:r w:rsidR="00306EC5">
        <w:noBreakHyphen/>
      </w:r>
      <w:r w:rsidRPr="00E90DBA">
        <w:t>of-way bus operations with electricity;</w:t>
      </w:r>
    </w:p>
    <w:p w14:paraId="5485E176" w14:textId="77777777" w:rsidR="001C74E3" w:rsidRDefault="0077482E">
      <w:pPr>
        <w:pStyle w:val="Heading3"/>
        <w:keepNext w:val="0"/>
        <w:keepLines w:val="0"/>
        <w:numPr>
          <w:ilvl w:val="0"/>
          <w:numId w:val="108"/>
          <w:numberingChange w:id="513" w:author="CARB" w:date="2023-12-19T12:12:00Z" w:original="(%4:19:3:)"/>
        </w:numPr>
        <w:ind w:left="1440" w:hanging="720"/>
        <w:pPrChange w:id="514" w:author="CARB" w:date="2023-12-19T12:12:00Z">
          <w:pPr>
            <w:pStyle w:val="Heading4"/>
            <w:keepNext w:val="0"/>
            <w:keepLines w:val="0"/>
          </w:pPr>
        </w:pPrChange>
      </w:pPr>
      <w:r w:rsidRPr="00E90DBA">
        <w:t>“Forklift Electricity Fueling” means providing fuel to electric forklifts;</w:t>
      </w:r>
    </w:p>
    <w:p w14:paraId="31F81FA6" w14:textId="77777777" w:rsidR="001C74E3" w:rsidRDefault="0077482E">
      <w:pPr>
        <w:pStyle w:val="Heading3"/>
        <w:keepNext w:val="0"/>
        <w:keepLines w:val="0"/>
        <w:numPr>
          <w:ilvl w:val="0"/>
          <w:numId w:val="108"/>
          <w:numberingChange w:id="515" w:author="CARB" w:date="2023-12-19T12:12:00Z" w:original="(%4:20:3:)"/>
        </w:numPr>
        <w:ind w:left="1440" w:hanging="720"/>
        <w:pPrChange w:id="516" w:author="CARB" w:date="2023-12-19T12:12:00Z">
          <w:pPr>
            <w:pStyle w:val="Heading4"/>
            <w:keepNext w:val="0"/>
            <w:keepLines w:val="0"/>
          </w:pPr>
        </w:pPrChange>
      </w:pPr>
      <w:r w:rsidRPr="00E90DBA">
        <w:t>“Forklift Hydrogen Fueling” means providing fuel to hydrogen forklifts;</w:t>
      </w:r>
    </w:p>
    <w:p w14:paraId="5D3C71F8" w14:textId="2A9B1205" w:rsidR="001C74E3" w:rsidRDefault="000C2336" w:rsidP="001C74E3">
      <w:pPr>
        <w:pStyle w:val="Heading3"/>
        <w:keepNext w:val="0"/>
        <w:keepLines w:val="0"/>
        <w:numPr>
          <w:ilvl w:val="0"/>
          <w:numId w:val="108"/>
        </w:numPr>
        <w:ind w:left="1440" w:hanging="720"/>
        <w:rPr>
          <w:ins w:id="517" w:author="CARB" w:date="2023-12-19T12:12:00Z"/>
        </w:rPr>
      </w:pPr>
      <w:ins w:id="518" w:author="CARB" w:date="2023-12-19T12:12:00Z">
        <w:r>
          <w:t xml:space="preserve">“Fossil Jet Fuel used for Intrastate Flight” means </w:t>
        </w:r>
        <w:r w:rsidR="00C14BB5">
          <w:t>j</w:t>
        </w:r>
        <w:r>
          <w:t xml:space="preserve">et </w:t>
        </w:r>
        <w:r w:rsidR="00C14BB5">
          <w:t>f</w:t>
        </w:r>
        <w:r>
          <w:t>uel consumed during a flight that takes off and lands in California.</w:t>
        </w:r>
      </w:ins>
    </w:p>
    <w:p w14:paraId="70F157E0" w14:textId="77777777" w:rsidR="001C74E3" w:rsidRDefault="0077482E">
      <w:pPr>
        <w:pStyle w:val="Heading3"/>
        <w:keepNext w:val="0"/>
        <w:keepLines w:val="0"/>
        <w:numPr>
          <w:ilvl w:val="0"/>
          <w:numId w:val="108"/>
          <w:numberingChange w:id="519" w:author="CARB" w:date="2023-12-19T12:12:00Z" w:original="(%4:21:3:)"/>
        </w:numPr>
        <w:ind w:left="1440" w:hanging="720"/>
        <w:pPrChange w:id="520" w:author="CARB" w:date="2023-12-19T12:12:00Z">
          <w:pPr>
            <w:pStyle w:val="Heading4"/>
            <w:keepNext w:val="0"/>
            <w:keepLines w:val="0"/>
          </w:pPr>
        </w:pPrChange>
      </w:pPr>
      <w:r w:rsidRPr="00E90DBA">
        <w:t>“Fuel Cell Vehicle (FCV) Fueling” means the dispensing of hydrogen at a fueling station designed for fueling hydrogen fuel cell electric vehicles;</w:t>
      </w:r>
    </w:p>
    <w:p w14:paraId="799D4B9A" w14:textId="77777777" w:rsidR="001C74E3" w:rsidRDefault="0077482E">
      <w:pPr>
        <w:pStyle w:val="Heading3"/>
        <w:keepNext w:val="0"/>
        <w:keepLines w:val="0"/>
        <w:numPr>
          <w:ilvl w:val="0"/>
          <w:numId w:val="108"/>
          <w:numberingChange w:id="521" w:author="CARB" w:date="2023-12-19T12:12:00Z" w:original="(%4:22:3:)"/>
        </w:numPr>
        <w:ind w:left="1440" w:hanging="720"/>
        <w:pPrChange w:id="522" w:author="CARB" w:date="2023-12-19T12:12:00Z">
          <w:pPr>
            <w:pStyle w:val="Heading4"/>
            <w:keepNext w:val="0"/>
            <w:keepLines w:val="0"/>
          </w:pPr>
        </w:pPrChange>
      </w:pPr>
      <w:r w:rsidRPr="00E90DBA">
        <w:t>“Fuel Cell Vehicle (FCV) Fueling--Smart Electrolysis” means the dispensing of hydrogen that is eligible to generate credits under the smart charging or electrolysis provisions in section 95488.5;</w:t>
      </w:r>
    </w:p>
    <w:p w14:paraId="3B32A246" w14:textId="77777777" w:rsidR="001C74E3" w:rsidRDefault="0077482E">
      <w:pPr>
        <w:pStyle w:val="Heading3"/>
        <w:keepNext w:val="0"/>
        <w:keepLines w:val="0"/>
        <w:numPr>
          <w:ilvl w:val="0"/>
          <w:numId w:val="108"/>
          <w:numberingChange w:id="523" w:author="CARB" w:date="2023-12-19T12:12:00Z" w:original="(%4:23:3:)"/>
        </w:numPr>
        <w:ind w:left="1440" w:hanging="720"/>
        <w:pPrChange w:id="524" w:author="CARB" w:date="2023-12-19T12:12:00Z">
          <w:pPr>
            <w:pStyle w:val="Heading4"/>
            <w:keepNext w:val="0"/>
            <w:keepLines w:val="0"/>
          </w:pPr>
        </w:pPrChange>
      </w:pPr>
      <w:r w:rsidRPr="00E90DBA">
        <w:t>“NGV Fueling” means the dispensing of natural gas at a fueling station designed for fueling natural gas vehicles;</w:t>
      </w:r>
    </w:p>
    <w:p w14:paraId="3DC4C0C0" w14:textId="7EE53BC3" w:rsidR="005F3E12" w:rsidRDefault="0077482E">
      <w:pPr>
        <w:pStyle w:val="Heading3"/>
        <w:keepNext w:val="0"/>
        <w:keepLines w:val="0"/>
        <w:numPr>
          <w:ilvl w:val="0"/>
          <w:numId w:val="108"/>
          <w:numberingChange w:id="525" w:author="CARB" w:date="2023-12-19T12:12:00Z" w:original="(%4:24:3:)"/>
        </w:numPr>
        <w:ind w:left="1440" w:hanging="720"/>
        <w:pPrChange w:id="526" w:author="CARB" w:date="2023-12-19T12:12:00Z">
          <w:pPr>
            <w:pStyle w:val="Heading4"/>
            <w:keepNext w:val="0"/>
            <w:keepLines w:val="0"/>
          </w:pPr>
        </w:pPrChange>
      </w:pPr>
      <w:r w:rsidRPr="00E90DBA">
        <w:t>“Propane Fueling” means the dispensing of propane at a fueling station designed for fueling propane vehicles.</w:t>
      </w:r>
    </w:p>
    <w:p w14:paraId="06AE93B3" w14:textId="77777777" w:rsidR="005F3E12" w:rsidRDefault="0077482E">
      <w:pPr>
        <w:pStyle w:val="Heading2"/>
        <w:keepNext w:val="0"/>
        <w:keepLines w:val="0"/>
        <w:numPr>
          <w:ilvl w:val="0"/>
          <w:numId w:val="0"/>
          <w:numberingChange w:id="527" w:author="CARB" w:date="2023-12-19T12:12:00Z" w:original="(%3:149:0:)"/>
        </w:numPr>
        <w:ind w:left="720"/>
        <w:pPrChange w:id="528" w:author="CARB" w:date="2023-12-19T12:12:00Z">
          <w:pPr>
            <w:pStyle w:val="Heading3"/>
            <w:keepNext w:val="0"/>
            <w:keepLines w:val="0"/>
          </w:pPr>
        </w:pPrChange>
      </w:pPr>
      <w:r w:rsidRPr="005F3E12">
        <w:t>“</w:t>
      </w:r>
      <w:proofErr w:type="spellStart"/>
      <w:r w:rsidRPr="005F3E12">
        <w:t>Transmix</w:t>
      </w:r>
      <w:proofErr w:type="spellEnd"/>
      <w:r w:rsidRPr="005F3E12">
        <w:t>” means a mixture of refined products that forms when these products are transported through a pipeline. This mixture is typically a combination of two of the following: gasoline, diesel, or jet fuel.</w:t>
      </w:r>
    </w:p>
    <w:p w14:paraId="162703A4" w14:textId="77777777" w:rsidR="005F3E12" w:rsidRDefault="0077482E">
      <w:pPr>
        <w:pStyle w:val="Heading2"/>
        <w:keepNext w:val="0"/>
        <w:keepLines w:val="0"/>
        <w:numPr>
          <w:ilvl w:val="0"/>
          <w:numId w:val="0"/>
          <w:numberingChange w:id="529" w:author="CARB" w:date="2023-12-19T12:12:00Z" w:original="(%3:150:0:)"/>
        </w:numPr>
        <w:ind w:left="720"/>
        <w:pPrChange w:id="530" w:author="CARB" w:date="2023-12-19T12:12:00Z">
          <w:pPr>
            <w:pStyle w:val="Heading3"/>
            <w:keepNext w:val="0"/>
            <w:keepLines w:val="0"/>
          </w:pPr>
        </w:pPrChange>
      </w:pPr>
      <w:r w:rsidRPr="005F3E12">
        <w:t>“Transportation Fuel” means any fuel used or intended for use as a motor vehicle fuel or for transportation purposes in a non-vehicular source.</w:t>
      </w:r>
    </w:p>
    <w:p w14:paraId="307D00F7" w14:textId="77777777" w:rsidR="005F3E12" w:rsidRDefault="0077482E">
      <w:pPr>
        <w:pStyle w:val="Heading2"/>
        <w:keepNext w:val="0"/>
        <w:keepLines w:val="0"/>
        <w:numPr>
          <w:ilvl w:val="0"/>
          <w:numId w:val="0"/>
          <w:numberingChange w:id="531" w:author="CARB" w:date="2023-12-19T12:12:00Z" w:original="(%3:151:0:)"/>
        </w:numPr>
        <w:ind w:left="720"/>
        <w:pPrChange w:id="532" w:author="CARB" w:date="2023-12-19T12:12:00Z">
          <w:pPr>
            <w:pStyle w:val="Heading3"/>
            <w:keepNext w:val="0"/>
            <w:keepLines w:val="0"/>
          </w:pPr>
        </w:pPrChange>
      </w:pPr>
      <w:r w:rsidRPr="005F3E12">
        <w:t xml:space="preserve">“Uncertainty” means the degree to which </w:t>
      </w:r>
      <w:proofErr w:type="gramStart"/>
      <w:r w:rsidRPr="005F3E12">
        <w:t>data</w:t>
      </w:r>
      <w:proofErr w:type="gramEnd"/>
      <w:r w:rsidRPr="005F3E12">
        <w:t xml:space="preserve"> or a data system is deemed to be indefinite or unreliable.</w:t>
      </w:r>
    </w:p>
    <w:p w14:paraId="4844851F" w14:textId="3F02A99C" w:rsidR="00A25A01" w:rsidRPr="004C1458" w:rsidRDefault="00C937F2" w:rsidP="001C74E3">
      <w:pPr>
        <w:pStyle w:val="Heading2"/>
        <w:keepNext w:val="0"/>
        <w:keepLines w:val="0"/>
        <w:numPr>
          <w:ilvl w:val="0"/>
          <w:numId w:val="0"/>
        </w:numPr>
        <w:ind w:left="720"/>
        <w:rPr>
          <w:ins w:id="533" w:author="CARB" w:date="2023-12-19T12:12:00Z"/>
        </w:rPr>
      </w:pPr>
      <w:ins w:id="534" w:author="CARB" w:date="2023-12-19T12:12:00Z">
        <w:r w:rsidRPr="00C937F2">
          <w:t>“Urban Landscaping Waste“ is organic MSW material collected from landscaping activities, including leaves, grass, branches, and stumps.</w:t>
        </w:r>
      </w:ins>
    </w:p>
    <w:p w14:paraId="597BF734" w14:textId="77777777" w:rsidR="005F3E12" w:rsidRDefault="0077482E">
      <w:pPr>
        <w:pStyle w:val="Heading2"/>
        <w:keepNext w:val="0"/>
        <w:keepLines w:val="0"/>
        <w:numPr>
          <w:ilvl w:val="0"/>
          <w:numId w:val="0"/>
          <w:numberingChange w:id="535" w:author="CARB" w:date="2023-12-19T12:12:00Z" w:original="(%3:152:0:)"/>
        </w:numPr>
        <w:ind w:left="720"/>
        <w:pPrChange w:id="536" w:author="CARB" w:date="2023-12-19T12:12:00Z">
          <w:pPr>
            <w:pStyle w:val="Heading3"/>
            <w:keepNext w:val="0"/>
            <w:keepLines w:val="0"/>
          </w:pPr>
        </w:pPrChange>
      </w:pPr>
      <w:r w:rsidRPr="005F3E12">
        <w:lastRenderedPageBreak/>
        <w:t>“Used Cooking Oil” (or UCO) means fats and oils originating from commercial or industrial food processing operations, including restaurants, that have been used for cooking or frying. Feedstock characterized as UCO must contain only fats, oils, or greases that were previously used for cooking or frying operations. UCO must be characterized as “processed UCO” if it is known that processing has occurred prior to receipt by the fuel production facility or if evidence is not provided to the verifier or CARB to confirm that it is “unprocessed UCO.”</w:t>
      </w:r>
    </w:p>
    <w:p w14:paraId="6A589547" w14:textId="77777777" w:rsidR="005F3E12" w:rsidRDefault="0077482E">
      <w:pPr>
        <w:pStyle w:val="Heading2"/>
        <w:keepNext w:val="0"/>
        <w:keepLines w:val="0"/>
        <w:numPr>
          <w:ilvl w:val="0"/>
          <w:numId w:val="0"/>
          <w:numberingChange w:id="537" w:author="CARB" w:date="2023-12-19T12:12:00Z" w:original="(%3:153:0:)"/>
        </w:numPr>
        <w:ind w:left="720"/>
        <w:pPrChange w:id="538" w:author="CARB" w:date="2023-12-19T12:12:00Z">
          <w:pPr>
            <w:pStyle w:val="Heading3"/>
            <w:keepNext w:val="0"/>
            <w:keepLines w:val="0"/>
          </w:pPr>
        </w:pPrChange>
      </w:pPr>
      <w:r w:rsidRPr="005F3E12">
        <w:t>“Validation” means verification of a fuel pathway application.</w:t>
      </w:r>
    </w:p>
    <w:p w14:paraId="4DB8FF16" w14:textId="77777777" w:rsidR="005F3E12" w:rsidRDefault="0077482E">
      <w:pPr>
        <w:pStyle w:val="Heading2"/>
        <w:keepNext w:val="0"/>
        <w:keepLines w:val="0"/>
        <w:numPr>
          <w:ilvl w:val="0"/>
          <w:numId w:val="0"/>
          <w:numberingChange w:id="539" w:author="CARB" w:date="2023-12-19T12:12:00Z" w:original="(%3:154:0:)"/>
        </w:numPr>
        <w:ind w:left="720"/>
        <w:pPrChange w:id="540" w:author="CARB" w:date="2023-12-19T12:12:00Z">
          <w:pPr>
            <w:pStyle w:val="Heading3"/>
            <w:keepNext w:val="0"/>
            <w:keepLines w:val="0"/>
          </w:pPr>
        </w:pPrChange>
      </w:pPr>
      <w:r w:rsidRPr="005F3E12">
        <w:t xml:space="preserve">“Validation Statement” means the final statement rendered by a verification body attesting whether the fuel pathway application is free of material misstatement, and whether it conforms to the requirements of this </w:t>
      </w:r>
      <w:proofErr w:type="spellStart"/>
      <w:r w:rsidRPr="005F3E12">
        <w:t>subarticle</w:t>
      </w:r>
      <w:proofErr w:type="spellEnd"/>
      <w:r w:rsidRPr="005F3E12">
        <w:t>.</w:t>
      </w:r>
    </w:p>
    <w:p w14:paraId="7DBF4777" w14:textId="77777777" w:rsidR="005F3E12" w:rsidRDefault="0077482E">
      <w:pPr>
        <w:pStyle w:val="Heading2"/>
        <w:keepNext w:val="0"/>
        <w:keepLines w:val="0"/>
        <w:numPr>
          <w:ilvl w:val="0"/>
          <w:numId w:val="0"/>
          <w:numberingChange w:id="541" w:author="CARB" w:date="2023-12-19T12:12:00Z" w:original="(%3:155:0:)"/>
        </w:numPr>
        <w:ind w:left="720"/>
        <w:pPrChange w:id="542" w:author="CARB" w:date="2023-12-19T12:12:00Z">
          <w:pPr>
            <w:pStyle w:val="Heading3"/>
            <w:keepNext w:val="0"/>
            <w:keepLines w:val="0"/>
          </w:pPr>
        </w:pPrChange>
      </w:pPr>
      <w:r w:rsidRPr="005F3E12">
        <w:t xml:space="preserve">“Verification” means a systematic, independent and documented process for evaluation of reported data against the requirements specified in this </w:t>
      </w:r>
      <w:proofErr w:type="spellStart"/>
      <w:r w:rsidRPr="005F3E12">
        <w:t>subarticle</w:t>
      </w:r>
      <w:proofErr w:type="spellEnd"/>
      <w:r w:rsidRPr="005F3E12">
        <w:t>.</w:t>
      </w:r>
    </w:p>
    <w:p w14:paraId="481241B4" w14:textId="77777777" w:rsidR="005F3E12" w:rsidRDefault="0077482E">
      <w:pPr>
        <w:pStyle w:val="Heading2"/>
        <w:keepNext w:val="0"/>
        <w:keepLines w:val="0"/>
        <w:numPr>
          <w:ilvl w:val="0"/>
          <w:numId w:val="0"/>
          <w:numberingChange w:id="543" w:author="CARB" w:date="2023-12-19T12:12:00Z" w:original="(%3:156:0:)"/>
        </w:numPr>
        <w:ind w:left="720"/>
        <w:pPrChange w:id="544" w:author="CARB" w:date="2023-12-19T12:12:00Z">
          <w:pPr>
            <w:pStyle w:val="Heading3"/>
            <w:keepNext w:val="0"/>
            <w:keepLines w:val="0"/>
          </w:pPr>
        </w:pPrChange>
      </w:pPr>
      <w:r w:rsidRPr="005F3E12">
        <w:t>“Verification Body” means an entity accredited by the Executive Officer that is able to render a validation or verification statement and provide validation or verification services to entities required to contract for validation or verification.</w:t>
      </w:r>
    </w:p>
    <w:p w14:paraId="4C220700" w14:textId="77777777" w:rsidR="005F3E12" w:rsidRDefault="0077482E">
      <w:pPr>
        <w:pStyle w:val="Heading2"/>
        <w:keepNext w:val="0"/>
        <w:keepLines w:val="0"/>
        <w:numPr>
          <w:ilvl w:val="0"/>
          <w:numId w:val="0"/>
          <w:numberingChange w:id="545" w:author="CARB" w:date="2023-12-19T12:12:00Z" w:original="(%3:157:0:)"/>
        </w:numPr>
        <w:ind w:left="720"/>
        <w:pPrChange w:id="546" w:author="CARB" w:date="2023-12-19T12:12:00Z">
          <w:pPr>
            <w:pStyle w:val="Heading3"/>
            <w:keepNext w:val="0"/>
            <w:keepLines w:val="0"/>
          </w:pPr>
        </w:pPrChange>
      </w:pPr>
      <w:r w:rsidRPr="005F3E12">
        <w:t>“Verification Services” means services provided during validation or verification as specified in section 95501 beginning with the development of the validation or verification plan to submitting a validation or verification statement to CARB.</w:t>
      </w:r>
    </w:p>
    <w:p w14:paraId="4D44A548" w14:textId="77777777" w:rsidR="005F3E12" w:rsidRDefault="0077482E">
      <w:pPr>
        <w:pStyle w:val="Heading2"/>
        <w:keepNext w:val="0"/>
        <w:keepLines w:val="0"/>
        <w:numPr>
          <w:ilvl w:val="0"/>
          <w:numId w:val="0"/>
          <w:numberingChange w:id="547" w:author="CARB" w:date="2023-12-19T12:12:00Z" w:original="(%3:158:0:)"/>
        </w:numPr>
        <w:ind w:left="720"/>
        <w:pPrChange w:id="548" w:author="CARB" w:date="2023-12-19T12:12:00Z">
          <w:pPr>
            <w:pStyle w:val="Heading3"/>
            <w:keepNext w:val="0"/>
            <w:keepLines w:val="0"/>
          </w:pPr>
        </w:pPrChange>
      </w:pPr>
      <w:r w:rsidRPr="005F3E12">
        <w:t xml:space="preserve">“Verification Statement” means the final statement rendered by a verification body attesting whether the responsible entity's report is free of material misstatement, when applicable, and whether the report conforms to the requirements of this </w:t>
      </w:r>
      <w:proofErr w:type="spellStart"/>
      <w:r w:rsidRPr="005F3E12">
        <w:t>subarticle</w:t>
      </w:r>
      <w:proofErr w:type="spellEnd"/>
      <w:r w:rsidRPr="005F3E12">
        <w:t>.</w:t>
      </w:r>
    </w:p>
    <w:p w14:paraId="4F4B04A8" w14:textId="77777777" w:rsidR="005F3E12" w:rsidRDefault="0077482E">
      <w:pPr>
        <w:pStyle w:val="Heading2"/>
        <w:keepNext w:val="0"/>
        <w:keepLines w:val="0"/>
        <w:numPr>
          <w:ilvl w:val="0"/>
          <w:numId w:val="0"/>
          <w:numberingChange w:id="549" w:author="CARB" w:date="2023-12-19T12:12:00Z" w:original="(%3:159:0:)"/>
        </w:numPr>
        <w:ind w:left="720"/>
        <w:pPrChange w:id="550" w:author="CARB" w:date="2023-12-19T12:12:00Z">
          <w:pPr>
            <w:pStyle w:val="Heading3"/>
            <w:keepNext w:val="0"/>
            <w:keepLines w:val="0"/>
          </w:pPr>
        </w:pPrChange>
      </w:pPr>
      <w:r w:rsidRPr="005F3E12">
        <w:t>“Verification Team” means all persons working for a verification body, including all subcontractors, to provide validation or verification services to an entity required to contract for validation or verification.</w:t>
      </w:r>
    </w:p>
    <w:p w14:paraId="2629ADA5" w14:textId="77777777" w:rsidR="005F3E12" w:rsidRDefault="0077482E">
      <w:pPr>
        <w:pStyle w:val="Heading2"/>
        <w:keepNext w:val="0"/>
        <w:keepLines w:val="0"/>
        <w:numPr>
          <w:ilvl w:val="0"/>
          <w:numId w:val="0"/>
          <w:numberingChange w:id="551" w:author="CARB" w:date="2023-12-19T12:12:00Z" w:original="(%3:160:0:)"/>
        </w:numPr>
        <w:ind w:left="720"/>
        <w:pPrChange w:id="552" w:author="CARB" w:date="2023-12-19T12:12:00Z">
          <w:pPr>
            <w:pStyle w:val="Heading3"/>
            <w:keepNext w:val="0"/>
            <w:keepLines w:val="0"/>
          </w:pPr>
        </w:pPrChange>
      </w:pPr>
      <w:r w:rsidRPr="005F3E12">
        <w:t xml:space="preserve">“Verifier Review” means all reviews and services specified in section 95501 that a verifier conducts, except the material misstatement assessment under section 95501(b)(9) through (11). If some data sources are selected for data checks based on the sampling plan, the verifier will check for conformance with the requirements of this </w:t>
      </w:r>
      <w:proofErr w:type="spellStart"/>
      <w:r w:rsidRPr="005F3E12">
        <w:t>subarticle</w:t>
      </w:r>
      <w:proofErr w:type="spellEnd"/>
      <w:r w:rsidRPr="005F3E12">
        <w:t>.</w:t>
      </w:r>
    </w:p>
    <w:p w14:paraId="0FA8AF23" w14:textId="2CB27FEC" w:rsidR="00F42D0E" w:rsidRPr="004C1458" w:rsidRDefault="0049529E" w:rsidP="001C74E3">
      <w:pPr>
        <w:pStyle w:val="Heading2"/>
        <w:keepNext w:val="0"/>
        <w:keepLines w:val="0"/>
        <w:numPr>
          <w:ilvl w:val="0"/>
          <w:numId w:val="0"/>
        </w:numPr>
        <w:ind w:left="720"/>
        <w:rPr>
          <w:ins w:id="553" w:author="CARB" w:date="2023-12-19T12:12:00Z"/>
        </w:rPr>
      </w:pPr>
      <w:ins w:id="554" w:author="CARB" w:date="2023-12-19T12:12:00Z">
        <w:r w:rsidRPr="0049529E">
          <w:t>“Wastewater Sludge” is a residual, semi-solid byproduct generated from wastewater treatment processes that can serve as a feedstock for biogas production.</w:t>
        </w:r>
      </w:ins>
    </w:p>
    <w:p w14:paraId="1BB1A2EC" w14:textId="77777777" w:rsidR="005F3E12" w:rsidRDefault="0077482E">
      <w:pPr>
        <w:pStyle w:val="Heading2"/>
        <w:keepNext w:val="0"/>
        <w:keepLines w:val="0"/>
        <w:numPr>
          <w:ilvl w:val="0"/>
          <w:numId w:val="0"/>
          <w:numberingChange w:id="555" w:author="CARB" w:date="2023-12-19T12:12:00Z" w:original="(%3:161:0:)"/>
        </w:numPr>
        <w:ind w:left="720"/>
        <w:pPrChange w:id="556" w:author="CARB" w:date="2023-12-19T12:12:00Z">
          <w:pPr>
            <w:pStyle w:val="Heading3"/>
            <w:keepNext w:val="0"/>
            <w:keepLines w:val="0"/>
          </w:pPr>
        </w:pPrChange>
      </w:pPr>
      <w:r w:rsidRPr="005F3E12">
        <w:lastRenderedPageBreak/>
        <w:t>“Yard Truck” An off-road mobile utility vehicle used to carry cargo containers with or without chassis; also known as utility tractor rig (UTR), yard tractor, yard goat, yard hostler, yard hustler, or prime mover. For the purpose of LCFS crediting an electric yard truck is considered a heavy-duty truck.</w:t>
      </w:r>
    </w:p>
    <w:p w14:paraId="32F94CE5" w14:textId="77777777" w:rsidR="00EE5713" w:rsidRDefault="0077482E">
      <w:pPr>
        <w:pStyle w:val="Heading2"/>
        <w:keepNext w:val="0"/>
        <w:keepLines w:val="0"/>
        <w:numPr>
          <w:ilvl w:val="0"/>
          <w:numId w:val="0"/>
          <w:numberingChange w:id="557" w:author="CARB" w:date="2023-12-19T12:12:00Z" w:original="(%3:162:0:)"/>
        </w:numPr>
        <w:ind w:left="720"/>
        <w:pPrChange w:id="558" w:author="CARB" w:date="2023-12-19T12:12:00Z">
          <w:pPr>
            <w:pStyle w:val="Heading3"/>
            <w:keepNext w:val="0"/>
            <w:keepLines w:val="0"/>
          </w:pPr>
        </w:pPrChange>
      </w:pPr>
      <w:r w:rsidRPr="005F3E12">
        <w:t>“Yellow Grease” means a commodity produced from a mixture of: (A) used cooking oil, and (B) rendered animal fats that were not used for cooking. This mixture often is combined from multiple points of origin. Yellow grease must be characterized as “animal fat” if evidence is not provided to the verifier or CARB to confirm the quantity that is animal fat and the quantity that is used cooking oil.</w:t>
      </w:r>
    </w:p>
    <w:p w14:paraId="4810CDF8" w14:textId="13295046" w:rsidR="0077482E" w:rsidRDefault="0077482E" w:rsidP="00EE6A79">
      <w:pPr>
        <w:pStyle w:val="Heading2"/>
        <w:keepNext w:val="0"/>
        <w:rPr>
          <w:rFonts w:eastAsia="Yu Gothic Light"/>
        </w:rPr>
      </w:pPr>
      <w:r w:rsidRPr="006C7FCD">
        <w:rPr>
          <w:rFonts w:eastAsia="Yu Gothic Light"/>
          <w:i/>
          <w:iCs/>
        </w:rPr>
        <w:t>Acronyms.</w:t>
      </w:r>
      <w:r w:rsidRPr="00EE5713">
        <w:rPr>
          <w:rFonts w:eastAsia="Yu Gothic Light"/>
        </w:rPr>
        <w:t xml:space="preserve"> For the purposes of sections 95480 through 95503, the following acronyms apply.</w:t>
      </w:r>
    </w:p>
    <w:p w14:paraId="5A68A22A" w14:textId="77777777" w:rsidR="0077482E" w:rsidRPr="0077482E" w:rsidRDefault="0077482E" w:rsidP="00EE6A79">
      <w:pPr>
        <w:ind w:left="720"/>
      </w:pPr>
      <w:r w:rsidRPr="0077482E">
        <w:t xml:space="preserve">“AEZ-EF” means </w:t>
      </w:r>
      <w:proofErr w:type="spellStart"/>
      <w:r w:rsidRPr="0077482E">
        <w:t>Agro</w:t>
      </w:r>
      <w:proofErr w:type="spellEnd"/>
      <w:r w:rsidRPr="0077482E">
        <w:t>-Ecological Zone Emissions Factor model.</w:t>
      </w:r>
    </w:p>
    <w:p w14:paraId="7B21FF9E" w14:textId="77777777" w:rsidR="0077482E" w:rsidRPr="0077482E" w:rsidRDefault="0077482E" w:rsidP="00EE6A79">
      <w:pPr>
        <w:ind w:left="720"/>
      </w:pPr>
      <w:r w:rsidRPr="0077482E">
        <w:t>“AJF” means Alternative Jet Fuel.</w:t>
      </w:r>
    </w:p>
    <w:p w14:paraId="625852D9" w14:textId="77777777" w:rsidR="0077482E" w:rsidRPr="0077482E" w:rsidRDefault="0077482E" w:rsidP="00EE6A79">
      <w:pPr>
        <w:ind w:left="720"/>
      </w:pPr>
      <w:r w:rsidRPr="0077482E">
        <w:t>“ASTM” means ASTM International (formerly American Society for Testing and Materials).</w:t>
      </w:r>
    </w:p>
    <w:p w14:paraId="716F31CF" w14:textId="77777777" w:rsidR="0077482E" w:rsidRPr="0077482E" w:rsidRDefault="0077482E" w:rsidP="00EE6A79">
      <w:pPr>
        <w:ind w:left="720"/>
      </w:pPr>
      <w:r w:rsidRPr="0077482E">
        <w:t>“AFP” means Alternative Fuel Portal.</w:t>
      </w:r>
    </w:p>
    <w:p w14:paraId="51D6D061" w14:textId="77777777" w:rsidR="0077482E" w:rsidRPr="0077482E" w:rsidRDefault="0077482E" w:rsidP="00EE6A79">
      <w:pPr>
        <w:ind w:left="720"/>
      </w:pPr>
      <w:r w:rsidRPr="0077482E">
        <w:t>“BEV” means battery electric vehicles.</w:t>
      </w:r>
    </w:p>
    <w:p w14:paraId="3904EE95" w14:textId="77777777" w:rsidR="0077482E" w:rsidRPr="0077482E" w:rsidRDefault="0077482E" w:rsidP="00EE6A79">
      <w:pPr>
        <w:ind w:left="720"/>
      </w:pPr>
      <w:r w:rsidRPr="0077482E">
        <w:t>“CA-GREET” means California-modified Greenhouse Gases, Regulated Emissions, and Energy use in Transportation model.</w:t>
      </w:r>
    </w:p>
    <w:p w14:paraId="0D419FB3" w14:textId="77777777" w:rsidR="0077482E" w:rsidRPr="0077482E" w:rsidRDefault="0077482E" w:rsidP="00EE6A79">
      <w:pPr>
        <w:ind w:left="720"/>
      </w:pPr>
      <w:r w:rsidRPr="0077482E">
        <w:t>“CARB” means the California Air Resources Board (“Board”).</w:t>
      </w:r>
    </w:p>
    <w:p w14:paraId="29985A24" w14:textId="77777777" w:rsidR="0077482E" w:rsidRPr="0077482E" w:rsidRDefault="0077482E" w:rsidP="00EE6A79">
      <w:pPr>
        <w:ind w:left="720"/>
      </w:pPr>
      <w:r w:rsidRPr="0077482E">
        <w:t xml:space="preserve">“CARBOB” means California reformulated gasoline </w:t>
      </w:r>
      <w:proofErr w:type="spellStart"/>
      <w:r w:rsidRPr="0077482E">
        <w:t>blendstock</w:t>
      </w:r>
      <w:proofErr w:type="spellEnd"/>
      <w:r w:rsidRPr="0077482E">
        <w:t xml:space="preserve"> for oxygenate blending.</w:t>
      </w:r>
    </w:p>
    <w:p w14:paraId="54C6CED3" w14:textId="77777777" w:rsidR="0077482E" w:rsidRPr="0077482E" w:rsidRDefault="0077482E" w:rsidP="00EE6A79">
      <w:pPr>
        <w:ind w:left="720"/>
      </w:pPr>
      <w:r w:rsidRPr="0077482E">
        <w:t>“</w:t>
      </w:r>
      <w:proofErr w:type="spellStart"/>
      <w:r w:rsidRPr="0077482E">
        <w:t>CaRFG</w:t>
      </w:r>
      <w:proofErr w:type="spellEnd"/>
      <w:r w:rsidRPr="0077482E">
        <w:t>” means California reformulated gasoline.</w:t>
      </w:r>
    </w:p>
    <w:p w14:paraId="69F953E2" w14:textId="77777777" w:rsidR="0077482E" w:rsidRPr="0077482E" w:rsidRDefault="0077482E" w:rsidP="00EE6A79">
      <w:pPr>
        <w:ind w:left="720"/>
      </w:pPr>
      <w:r w:rsidRPr="0077482E">
        <w:t>“CCM” means Credit Clearance Market.</w:t>
      </w:r>
    </w:p>
    <w:p w14:paraId="1D140023" w14:textId="77777777" w:rsidR="0077482E" w:rsidRPr="0077482E" w:rsidRDefault="0077482E" w:rsidP="00EE6A79">
      <w:pPr>
        <w:ind w:left="720"/>
      </w:pPr>
      <w:r w:rsidRPr="0077482E">
        <w:t>“CEC” means California Energy Commission.</w:t>
      </w:r>
    </w:p>
    <w:p w14:paraId="2355FBEF" w14:textId="77777777" w:rsidR="0077482E" w:rsidRPr="0077482E" w:rsidRDefault="0077482E" w:rsidP="00EE6A79">
      <w:pPr>
        <w:ind w:left="720"/>
      </w:pPr>
      <w:r w:rsidRPr="0077482E">
        <w:t>“CFR” means Code of Federal Regulations.</w:t>
      </w:r>
    </w:p>
    <w:p w14:paraId="34AEC2A9" w14:textId="77777777" w:rsidR="0077482E" w:rsidRPr="0077482E" w:rsidRDefault="0077482E" w:rsidP="00EE6A79">
      <w:pPr>
        <w:ind w:left="720"/>
      </w:pPr>
      <w:r w:rsidRPr="0077482E">
        <w:t>“CHAdeMO” means Charge de Move, a DC fast charging protocol.</w:t>
      </w:r>
    </w:p>
    <w:p w14:paraId="2F6EA822" w14:textId="77777777" w:rsidR="0077482E" w:rsidRPr="0077482E" w:rsidRDefault="0077482E" w:rsidP="00EE6A79">
      <w:pPr>
        <w:ind w:left="720"/>
      </w:pPr>
      <w:r w:rsidRPr="0077482E">
        <w:t>“CI” means carbon intensity.</w:t>
      </w:r>
    </w:p>
    <w:p w14:paraId="4334F8EB" w14:textId="77777777" w:rsidR="0077482E" w:rsidRPr="0077482E" w:rsidRDefault="0077482E" w:rsidP="00EE6A79">
      <w:pPr>
        <w:ind w:left="720"/>
      </w:pPr>
      <w:r w:rsidRPr="0077482E">
        <w:t>“CNG” means compressed natural gas.</w:t>
      </w:r>
    </w:p>
    <w:p w14:paraId="623E1DAB" w14:textId="77777777" w:rsidR="0077482E" w:rsidRPr="0077482E" w:rsidRDefault="0077482E" w:rsidP="00EE6A79">
      <w:pPr>
        <w:ind w:left="720"/>
      </w:pPr>
      <w:r w:rsidRPr="0077482E">
        <w:t>“DC” means Direct Current.</w:t>
      </w:r>
    </w:p>
    <w:p w14:paraId="04052236" w14:textId="77777777" w:rsidR="0077482E" w:rsidRPr="0077482E" w:rsidRDefault="0077482E" w:rsidP="00EE6A79">
      <w:pPr>
        <w:ind w:left="720"/>
      </w:pPr>
      <w:r w:rsidRPr="0077482E">
        <w:t>“DCO” means Distiller's Corn Oil or Technical Corn Oil.</w:t>
      </w:r>
    </w:p>
    <w:p w14:paraId="53FE131C" w14:textId="77777777" w:rsidR="0077482E" w:rsidRPr="0077482E" w:rsidRDefault="0077482E" w:rsidP="00EE6A79">
      <w:pPr>
        <w:ind w:left="720"/>
      </w:pPr>
      <w:r w:rsidRPr="0077482E">
        <w:t>“DSO” means Distiller's Sorghum Oil or Technical Sorghum Oil.</w:t>
      </w:r>
    </w:p>
    <w:p w14:paraId="552FFA6E" w14:textId="77777777" w:rsidR="0077482E" w:rsidRPr="0077482E" w:rsidRDefault="0077482E" w:rsidP="00EE6A79">
      <w:pPr>
        <w:ind w:left="720"/>
      </w:pPr>
      <w:r w:rsidRPr="0077482E">
        <w:t>“</w:t>
      </w:r>
      <w:proofErr w:type="spellStart"/>
      <w:r w:rsidRPr="0077482E">
        <w:t>eCHE</w:t>
      </w:r>
      <w:proofErr w:type="spellEnd"/>
      <w:r w:rsidRPr="0077482E">
        <w:t>” means Electric Cargo Handling Equipment.</w:t>
      </w:r>
    </w:p>
    <w:p w14:paraId="2CA71EF6" w14:textId="77777777" w:rsidR="0077482E" w:rsidRPr="0077482E" w:rsidRDefault="0077482E" w:rsidP="00EE6A79">
      <w:pPr>
        <w:ind w:left="720"/>
      </w:pPr>
      <w:r w:rsidRPr="0077482E">
        <w:lastRenderedPageBreak/>
        <w:t>“EDU” means Electrical Distribution Utility.</w:t>
      </w:r>
    </w:p>
    <w:p w14:paraId="225B8468" w14:textId="77777777" w:rsidR="0077482E" w:rsidRPr="0077482E" w:rsidRDefault="0077482E" w:rsidP="00EE6A79">
      <w:pPr>
        <w:ind w:left="720"/>
      </w:pPr>
      <w:r w:rsidRPr="0077482E">
        <w:t>“EER” means energy economy ratio.</w:t>
      </w:r>
    </w:p>
    <w:p w14:paraId="2BF356BC" w14:textId="77777777" w:rsidR="0077482E" w:rsidRPr="0077482E" w:rsidRDefault="0077482E" w:rsidP="00EE6A79">
      <w:pPr>
        <w:ind w:left="720"/>
      </w:pPr>
      <w:r w:rsidRPr="0077482E">
        <w:t>“</w:t>
      </w:r>
      <w:proofErr w:type="spellStart"/>
      <w:r w:rsidRPr="0077482E">
        <w:t>eTRU</w:t>
      </w:r>
      <w:proofErr w:type="spellEnd"/>
      <w:r w:rsidRPr="0077482E">
        <w:t>” means electric transport refrigeration unit.</w:t>
      </w:r>
    </w:p>
    <w:p w14:paraId="315332AE" w14:textId="77777777" w:rsidR="0077482E" w:rsidRPr="0077482E" w:rsidRDefault="0077482E" w:rsidP="00EE6A79">
      <w:pPr>
        <w:ind w:left="720"/>
      </w:pPr>
      <w:r w:rsidRPr="0077482E">
        <w:t>“</w:t>
      </w:r>
      <w:proofErr w:type="spellStart"/>
      <w:r w:rsidRPr="0077482E">
        <w:t>eOGV</w:t>
      </w:r>
      <w:proofErr w:type="spellEnd"/>
      <w:r w:rsidRPr="0077482E">
        <w:t>” means Electric Power for Ocean-going Vessel.</w:t>
      </w:r>
    </w:p>
    <w:p w14:paraId="5FCC0285" w14:textId="77777777" w:rsidR="0077482E" w:rsidRPr="0077482E" w:rsidRDefault="0077482E" w:rsidP="00EE6A79">
      <w:pPr>
        <w:ind w:left="720"/>
      </w:pPr>
      <w:r w:rsidRPr="0077482E">
        <w:t>“EV” means electric vehicle.</w:t>
      </w:r>
    </w:p>
    <w:p w14:paraId="308982D5" w14:textId="77777777" w:rsidR="0077482E" w:rsidRPr="0077482E" w:rsidRDefault="0077482E" w:rsidP="00EE6A79">
      <w:pPr>
        <w:ind w:left="720"/>
      </w:pPr>
      <w:r w:rsidRPr="0077482E">
        <w:t>“FCV” means fuel cell vehicle.</w:t>
      </w:r>
    </w:p>
    <w:p w14:paraId="266CE90B" w14:textId="77777777" w:rsidR="0077482E" w:rsidRPr="0077482E" w:rsidRDefault="0077482E" w:rsidP="00EE6A79">
      <w:pPr>
        <w:ind w:left="720"/>
      </w:pPr>
      <w:r w:rsidRPr="0077482E">
        <w:t>“FPC” means fuel pathway code.</w:t>
      </w:r>
    </w:p>
    <w:p w14:paraId="3B34FF4C" w14:textId="77777777" w:rsidR="0077482E" w:rsidRPr="0077482E" w:rsidRDefault="0077482E" w:rsidP="00EE6A79">
      <w:pPr>
        <w:ind w:left="720"/>
      </w:pPr>
      <w:r w:rsidRPr="0077482E">
        <w:t>“FSE” means fueling supply equipment.</w:t>
      </w:r>
    </w:p>
    <w:p w14:paraId="7B32D834" w14:textId="77777777" w:rsidR="0077482E" w:rsidRPr="0077482E" w:rsidRDefault="0077482E" w:rsidP="00EE6A79">
      <w:pPr>
        <w:ind w:left="720"/>
      </w:pPr>
      <w:r w:rsidRPr="0077482E">
        <w:t>“gCO</w:t>
      </w:r>
      <w:r w:rsidRPr="00EE5713">
        <w:rPr>
          <w:vertAlign w:val="subscript"/>
        </w:rPr>
        <w:t>2</w:t>
      </w:r>
      <w:r w:rsidRPr="0077482E">
        <w:t>e/MJ” means grams of carbon dioxide equivalent per megajoule.</w:t>
      </w:r>
    </w:p>
    <w:p w14:paraId="689D3BAC" w14:textId="77777777" w:rsidR="0077482E" w:rsidRPr="0077482E" w:rsidRDefault="0077482E" w:rsidP="00EE6A79">
      <w:pPr>
        <w:ind w:left="720"/>
      </w:pPr>
      <w:r w:rsidRPr="0077482E">
        <w:t>“GTAP” means the Global Trade Analysis Project model.</w:t>
      </w:r>
    </w:p>
    <w:p w14:paraId="73072E31" w14:textId="77777777" w:rsidR="0077482E" w:rsidRPr="0077482E" w:rsidRDefault="0077482E" w:rsidP="00EE6A79">
      <w:pPr>
        <w:ind w:left="720"/>
      </w:pPr>
      <w:r w:rsidRPr="0077482E">
        <w:t>“GTSR” means the Green Tariff Shared Renewables program.</w:t>
      </w:r>
    </w:p>
    <w:p w14:paraId="7583FF8A" w14:textId="77777777" w:rsidR="0077482E" w:rsidRPr="0077482E" w:rsidRDefault="0077482E" w:rsidP="00EE6A79">
      <w:pPr>
        <w:ind w:left="720"/>
      </w:pPr>
      <w:r w:rsidRPr="0077482E">
        <w:t>“GVWR” means gross vehicle weight rating.</w:t>
      </w:r>
    </w:p>
    <w:p w14:paraId="63EF4725" w14:textId="77777777" w:rsidR="0077482E" w:rsidRPr="0077482E" w:rsidRDefault="0077482E" w:rsidP="00EE6A79">
      <w:pPr>
        <w:ind w:left="720"/>
      </w:pPr>
      <w:r w:rsidRPr="0077482E">
        <w:t>“</w:t>
      </w:r>
      <w:proofErr w:type="spellStart"/>
      <w:r w:rsidRPr="0077482E">
        <w:t>HySCapE</w:t>
      </w:r>
      <w:proofErr w:type="spellEnd"/>
      <w:r w:rsidRPr="0077482E">
        <w:t>” means Hydrogen Station Capacity Evaluator.</w:t>
      </w:r>
    </w:p>
    <w:p w14:paraId="6D893393" w14:textId="77777777" w:rsidR="0077482E" w:rsidRPr="0077482E" w:rsidRDefault="0077482E" w:rsidP="00EE6A79">
      <w:pPr>
        <w:ind w:left="720"/>
      </w:pPr>
      <w:r w:rsidRPr="0077482E">
        <w:t>“H</w:t>
      </w:r>
      <w:r w:rsidRPr="00EE5713">
        <w:rPr>
          <w:vertAlign w:val="subscript"/>
        </w:rPr>
        <w:t>2</w:t>
      </w:r>
      <w:r w:rsidRPr="0077482E">
        <w:t>” means hydrogen.</w:t>
      </w:r>
    </w:p>
    <w:p w14:paraId="438C8623" w14:textId="77777777" w:rsidR="0077482E" w:rsidRPr="0077482E" w:rsidRDefault="0077482E" w:rsidP="00EE6A79">
      <w:pPr>
        <w:ind w:left="720"/>
      </w:pPr>
      <w:r w:rsidRPr="0077482E">
        <w:t>“HDV” means heavy-duty vehicles.</w:t>
      </w:r>
    </w:p>
    <w:p w14:paraId="0102D0C0" w14:textId="77777777" w:rsidR="0077482E" w:rsidRPr="0077482E" w:rsidRDefault="0077482E" w:rsidP="00EE6A79">
      <w:pPr>
        <w:ind w:left="720"/>
      </w:pPr>
      <w:r w:rsidRPr="0077482E">
        <w:t>“HDV-CIE” means a heavy-duty vehicle compression-ignition engine.</w:t>
      </w:r>
    </w:p>
    <w:p w14:paraId="640EF5AB" w14:textId="77777777" w:rsidR="0077482E" w:rsidRPr="0077482E" w:rsidRDefault="0077482E" w:rsidP="00EE6A79">
      <w:pPr>
        <w:ind w:left="720"/>
      </w:pPr>
      <w:r w:rsidRPr="0077482E">
        <w:t>“HDV-SIE” means a heavy-duty vehicle spark-ignition engine.</w:t>
      </w:r>
    </w:p>
    <w:p w14:paraId="2CF38980" w14:textId="77777777" w:rsidR="0077482E" w:rsidRPr="0077482E" w:rsidRDefault="0077482E" w:rsidP="00EE6A79">
      <w:pPr>
        <w:ind w:left="720"/>
      </w:pPr>
      <w:r w:rsidRPr="0077482E">
        <w:t>“HEV” means hybrid electric vehicle.</w:t>
      </w:r>
    </w:p>
    <w:p w14:paraId="15EEB36B" w14:textId="77777777" w:rsidR="0077482E" w:rsidRPr="0077482E" w:rsidRDefault="0077482E" w:rsidP="00EE6A79">
      <w:pPr>
        <w:ind w:left="720"/>
      </w:pPr>
      <w:r w:rsidRPr="0077482E">
        <w:t>“ICEV” means internal combustion engine vehicle.</w:t>
      </w:r>
    </w:p>
    <w:p w14:paraId="0165C107" w14:textId="77777777" w:rsidR="0077482E" w:rsidRPr="0077482E" w:rsidRDefault="0077482E" w:rsidP="00EE6A79">
      <w:pPr>
        <w:ind w:left="720"/>
      </w:pPr>
      <w:r w:rsidRPr="0077482E">
        <w:t>“LUC” means land use change.</w:t>
      </w:r>
    </w:p>
    <w:p w14:paraId="37AAE304" w14:textId="77777777" w:rsidR="0077482E" w:rsidRPr="0077482E" w:rsidRDefault="0077482E" w:rsidP="00EE6A79">
      <w:pPr>
        <w:ind w:left="720"/>
      </w:pPr>
      <w:r w:rsidRPr="0077482E">
        <w:t>“LCA” means life cycle analysis.</w:t>
      </w:r>
    </w:p>
    <w:p w14:paraId="31D3D025" w14:textId="77777777" w:rsidR="0077482E" w:rsidRPr="0077482E" w:rsidRDefault="0077482E" w:rsidP="00EE6A79">
      <w:pPr>
        <w:ind w:left="720"/>
      </w:pPr>
      <w:r w:rsidRPr="0077482E">
        <w:t>“LCFS” means Low Carbon Fuel Standard.</w:t>
      </w:r>
    </w:p>
    <w:p w14:paraId="25E4E985" w14:textId="77777777" w:rsidR="0077482E" w:rsidRPr="0077482E" w:rsidRDefault="0077482E" w:rsidP="00EE6A79">
      <w:pPr>
        <w:ind w:left="720"/>
      </w:pPr>
      <w:r w:rsidRPr="0077482E">
        <w:t>“LDV” means light-duty vehicles.</w:t>
      </w:r>
    </w:p>
    <w:p w14:paraId="59DF5122" w14:textId="77777777" w:rsidR="0077482E" w:rsidRPr="0077482E" w:rsidRDefault="0077482E" w:rsidP="00EE6A79">
      <w:pPr>
        <w:ind w:left="720"/>
      </w:pPr>
      <w:r w:rsidRPr="0077482E">
        <w:t>“L-CNG” means liquefied compressed natural gas.</w:t>
      </w:r>
    </w:p>
    <w:p w14:paraId="67385992" w14:textId="77777777" w:rsidR="0077482E" w:rsidRPr="0077482E" w:rsidRDefault="0077482E" w:rsidP="00EE6A79">
      <w:pPr>
        <w:ind w:left="720"/>
      </w:pPr>
      <w:r w:rsidRPr="0077482E">
        <w:t>“LNG” means liquefied natural gas.</w:t>
      </w:r>
    </w:p>
    <w:p w14:paraId="77D1162B" w14:textId="77777777" w:rsidR="0077482E" w:rsidRPr="0077482E" w:rsidRDefault="0077482E" w:rsidP="00EE6A79">
      <w:pPr>
        <w:ind w:left="720"/>
      </w:pPr>
      <w:r w:rsidRPr="0077482E">
        <w:t>“LPG” means liquefied petroleum gas.</w:t>
      </w:r>
    </w:p>
    <w:p w14:paraId="2B4C718C" w14:textId="77777777" w:rsidR="0077482E" w:rsidRPr="0077482E" w:rsidRDefault="0077482E" w:rsidP="00EE6A79">
      <w:pPr>
        <w:ind w:left="720"/>
      </w:pPr>
      <w:r w:rsidRPr="0077482E">
        <w:t>“LRT-CBTS” means LCFS Reporting Tool and Credit Bank &amp; Transfer System.</w:t>
      </w:r>
    </w:p>
    <w:p w14:paraId="2EACE080" w14:textId="77777777" w:rsidR="0077482E" w:rsidRPr="0077482E" w:rsidRDefault="0077482E" w:rsidP="00EE6A79">
      <w:pPr>
        <w:ind w:left="720"/>
      </w:pPr>
      <w:r w:rsidRPr="0077482E">
        <w:t>“LSE” means Load-Serving Entity.</w:t>
      </w:r>
    </w:p>
    <w:p w14:paraId="626C9CE3" w14:textId="77777777" w:rsidR="0077482E" w:rsidRPr="0077482E" w:rsidRDefault="0077482E" w:rsidP="00EE6A79">
      <w:pPr>
        <w:pStyle w:val="Heading3"/>
        <w:keepNext w:val="0"/>
        <w:keepLines w:val="0"/>
        <w:numPr>
          <w:ilvl w:val="0"/>
          <w:numId w:val="0"/>
        </w:numPr>
        <w:ind w:left="720"/>
        <w:rPr>
          <w:del w:id="559" w:author="CARB" w:date="2023-12-19T12:12:00Z"/>
          <w:rFonts w:eastAsia="Yu Gothic Light"/>
        </w:rPr>
      </w:pPr>
      <w:del w:id="560" w:author="CARB" w:date="2023-12-19T12:12:00Z">
        <w:r w:rsidRPr="0077482E">
          <w:rPr>
            <w:rFonts w:eastAsia="Yu Gothic Light"/>
          </w:rPr>
          <w:delText>“LVP” means LCFS Verification Portal.</w:delText>
        </w:r>
      </w:del>
    </w:p>
    <w:p w14:paraId="1D594B2B" w14:textId="77777777" w:rsidR="0077482E" w:rsidRPr="0077482E" w:rsidRDefault="0077482E" w:rsidP="00EE6A79">
      <w:pPr>
        <w:ind w:left="720"/>
      </w:pPr>
      <w:r w:rsidRPr="0077482E">
        <w:lastRenderedPageBreak/>
        <w:t>“MCON” means marketable crude oil name.</w:t>
      </w:r>
    </w:p>
    <w:p w14:paraId="05A578DB" w14:textId="77777777" w:rsidR="0077482E" w:rsidRPr="0077482E" w:rsidRDefault="0077482E" w:rsidP="00EE6A79">
      <w:pPr>
        <w:ind w:left="720"/>
      </w:pPr>
      <w:r w:rsidRPr="0077482E">
        <w:t>“MDV” means medium-duty vehicles.</w:t>
      </w:r>
    </w:p>
    <w:p w14:paraId="381A20EE" w14:textId="77777777" w:rsidR="0077482E" w:rsidRPr="0077482E" w:rsidRDefault="0077482E" w:rsidP="00EE6A79">
      <w:pPr>
        <w:ind w:left="720"/>
      </w:pPr>
      <w:r w:rsidRPr="0077482E">
        <w:t>“MMBtu” means million British Thermal Units.</w:t>
      </w:r>
    </w:p>
    <w:p w14:paraId="5D6E2D37" w14:textId="77777777" w:rsidR="0077482E" w:rsidRPr="0077482E" w:rsidRDefault="0077482E" w:rsidP="00EE6A79">
      <w:pPr>
        <w:ind w:left="720"/>
      </w:pPr>
      <w:r w:rsidRPr="0077482E">
        <w:t>“MRR” means Mandatory Greenhouse Gas Reporting Regulation.</w:t>
      </w:r>
    </w:p>
    <w:p w14:paraId="66C98041" w14:textId="77777777" w:rsidR="0077482E" w:rsidRPr="0077482E" w:rsidRDefault="0077482E" w:rsidP="00EE6A79">
      <w:pPr>
        <w:ind w:left="720"/>
      </w:pPr>
      <w:r w:rsidRPr="0077482E">
        <w:t>“MT” means metric tons of carbon dioxide equivalent.</w:t>
      </w:r>
    </w:p>
    <w:p w14:paraId="5B4A1F52" w14:textId="77777777" w:rsidR="0077482E" w:rsidRPr="0077482E" w:rsidRDefault="0077482E" w:rsidP="00EE6A79">
      <w:pPr>
        <w:ind w:left="720"/>
      </w:pPr>
      <w:r w:rsidRPr="0077482E">
        <w:t>“NG” means natural gas.</w:t>
      </w:r>
    </w:p>
    <w:p w14:paraId="45A0613C" w14:textId="77777777" w:rsidR="0077482E" w:rsidRPr="0077482E" w:rsidRDefault="0077482E" w:rsidP="00EE6A79">
      <w:pPr>
        <w:ind w:left="720"/>
      </w:pPr>
      <w:r w:rsidRPr="0077482E">
        <w:t>“NGV” means a natural gas vehicle.</w:t>
      </w:r>
    </w:p>
    <w:p w14:paraId="34BF0979" w14:textId="77777777" w:rsidR="0077482E" w:rsidRPr="0077482E" w:rsidRDefault="0077482E" w:rsidP="00EE6A79">
      <w:pPr>
        <w:ind w:left="720"/>
      </w:pPr>
      <w:r w:rsidRPr="0077482E">
        <w:t>“OPGEE” means Oil Production Greenhouse gas Emissions Estimator Model.</w:t>
      </w:r>
    </w:p>
    <w:p w14:paraId="1FDB3629" w14:textId="77777777" w:rsidR="0077482E" w:rsidRPr="0077482E" w:rsidRDefault="0077482E" w:rsidP="00EE6A79">
      <w:pPr>
        <w:ind w:left="720"/>
      </w:pPr>
      <w:r w:rsidRPr="0077482E">
        <w:t>“PHEV” means plug-in hybrid vehicles.</w:t>
      </w:r>
    </w:p>
    <w:p w14:paraId="37B97625" w14:textId="77777777" w:rsidR="0077482E" w:rsidRPr="0077482E" w:rsidRDefault="0077482E" w:rsidP="00EE6A79">
      <w:pPr>
        <w:ind w:left="720"/>
      </w:pPr>
      <w:r w:rsidRPr="0077482E">
        <w:t>“RFS” means the Renewable Fuel Standard.</w:t>
      </w:r>
    </w:p>
    <w:p w14:paraId="60F64C92" w14:textId="77777777" w:rsidR="0077482E" w:rsidRPr="0077482E" w:rsidRDefault="0077482E" w:rsidP="00EE6A79">
      <w:pPr>
        <w:ind w:left="720"/>
      </w:pPr>
      <w:r w:rsidRPr="0077482E">
        <w:t>“RNG” means renewable natural gas or biomethane.</w:t>
      </w:r>
    </w:p>
    <w:p w14:paraId="63E462CA" w14:textId="77777777" w:rsidR="0077482E" w:rsidRPr="0077482E" w:rsidRDefault="0077482E" w:rsidP="00EE6A79">
      <w:pPr>
        <w:ind w:left="720"/>
      </w:pPr>
      <w:r w:rsidRPr="0077482E">
        <w:t>“SAE CCS” means Society of Automotive Engineers Combined Charging System, a DC fast charging protocol.</w:t>
      </w:r>
    </w:p>
    <w:p w14:paraId="4BAED2D9" w14:textId="77777777" w:rsidR="0077482E" w:rsidRPr="0077482E" w:rsidRDefault="0077482E" w:rsidP="00EE6A79">
      <w:pPr>
        <w:ind w:left="720"/>
      </w:pPr>
      <w:r w:rsidRPr="0077482E">
        <w:t>“SMR” means steam methane reformation.</w:t>
      </w:r>
    </w:p>
    <w:p w14:paraId="0CDBA527" w14:textId="77777777" w:rsidR="0077482E" w:rsidRPr="0077482E" w:rsidRDefault="0077482E" w:rsidP="00EE6A79">
      <w:pPr>
        <w:ind w:left="720"/>
      </w:pPr>
      <w:r w:rsidRPr="0077482E">
        <w:t>“SOSS” means Station Operational Status System.</w:t>
      </w:r>
    </w:p>
    <w:p w14:paraId="615B863C" w14:textId="77777777" w:rsidR="0077482E" w:rsidRPr="0077482E" w:rsidRDefault="0077482E" w:rsidP="00EE6A79">
      <w:pPr>
        <w:ind w:left="720"/>
      </w:pPr>
      <w:r w:rsidRPr="0077482E">
        <w:t>“UCO” means used cooking oil.</w:t>
      </w:r>
    </w:p>
    <w:p w14:paraId="0F398710" w14:textId="77777777" w:rsidR="0077482E" w:rsidRPr="0077482E" w:rsidRDefault="0077482E" w:rsidP="00EE6A79">
      <w:pPr>
        <w:ind w:left="720"/>
      </w:pPr>
      <w:r w:rsidRPr="0077482E">
        <w:t>“TEOR” means thermally enhanced oil recovery.</w:t>
      </w:r>
    </w:p>
    <w:p w14:paraId="2CFF2D6E" w14:textId="77777777" w:rsidR="0077482E" w:rsidRPr="0077482E" w:rsidRDefault="0077482E" w:rsidP="00EE6A79">
      <w:pPr>
        <w:ind w:left="720"/>
      </w:pPr>
      <w:r w:rsidRPr="0077482E">
        <w:t>“ULSD” means California ultra-low sulfur diesel.</w:t>
      </w:r>
    </w:p>
    <w:p w14:paraId="547EACC7" w14:textId="77777777" w:rsidR="0077482E" w:rsidRPr="0077482E" w:rsidRDefault="0077482E" w:rsidP="00EE6A79">
      <w:pPr>
        <w:ind w:left="720"/>
      </w:pPr>
      <w:r w:rsidRPr="0077482E">
        <w:t>“U.S. EPA” means the United States Environmental Protection Agency.</w:t>
      </w:r>
    </w:p>
    <w:p w14:paraId="7EDEF9C8" w14:textId="09EAEC6A" w:rsidR="00F9325C" w:rsidRPr="005D4173" w:rsidRDefault="0077482E" w:rsidP="005D4173">
      <w:pPr>
        <w:rPr>
          <w:sz w:val="20"/>
          <w:szCs w:val="18"/>
        </w:rPr>
      </w:pPr>
      <w:r w:rsidRPr="005D4173">
        <w:rPr>
          <w:sz w:val="20"/>
          <w:szCs w:val="18"/>
        </w:rPr>
        <w:t xml:space="preserve">NOTE: Authority cited: Sections 38510, 38530, 38560, 38560.5, 38571, 38580, 39600, 39601, 41510, 41511 and 43018, Health and Safety Code; 42 U.S.C. section 7545; and </w:t>
      </w:r>
      <w:r w:rsidRPr="005D4173">
        <w:rPr>
          <w:i/>
          <w:sz w:val="20"/>
          <w:szCs w:val="18"/>
        </w:rPr>
        <w:t xml:space="preserve">Western Oil and Gas </w:t>
      </w:r>
      <w:proofErr w:type="spellStart"/>
      <w:r w:rsidRPr="005D4173">
        <w:rPr>
          <w:i/>
          <w:sz w:val="20"/>
          <w:szCs w:val="18"/>
        </w:rPr>
        <w:t>Ass'n</w:t>
      </w:r>
      <w:proofErr w:type="spellEnd"/>
      <w:r w:rsidRPr="005D4173">
        <w:rPr>
          <w:i/>
          <w:sz w:val="20"/>
          <w:szCs w:val="18"/>
        </w:rPr>
        <w:t xml:space="preserve"> v. Orange County Air Pollution Control District</w:t>
      </w:r>
      <w:r w:rsidRPr="005D4173">
        <w:rPr>
          <w:sz w:val="20"/>
          <w:szCs w:val="18"/>
        </w:rPr>
        <w:t xml:space="preserve">, 14 Cal.3d 411, 121 </w:t>
      </w:r>
      <w:proofErr w:type="spellStart"/>
      <w:r w:rsidRPr="005D4173">
        <w:rPr>
          <w:sz w:val="20"/>
          <w:szCs w:val="18"/>
        </w:rPr>
        <w:t>Cal.Rptr</w:t>
      </w:r>
      <w:proofErr w:type="spellEnd"/>
      <w:r w:rsidRPr="005D4173">
        <w:rPr>
          <w:sz w:val="20"/>
          <w:szCs w:val="18"/>
        </w:rPr>
        <w:t xml:space="preserve">. 249 (1975). Reference: Sections 38501, 38510, 39515, 39516, 38571, 38580, 39000, 39001, 39002, 39003, 39515, 39516, 41510, 41511 and 43000, Health and Safety Code; Section 25000.5, Public Resources Code; and </w:t>
      </w:r>
      <w:r w:rsidRPr="005D4173">
        <w:rPr>
          <w:i/>
          <w:sz w:val="20"/>
          <w:szCs w:val="18"/>
        </w:rPr>
        <w:t xml:space="preserve">Western Oil and Gas </w:t>
      </w:r>
      <w:proofErr w:type="spellStart"/>
      <w:r w:rsidRPr="005D4173">
        <w:rPr>
          <w:i/>
          <w:sz w:val="20"/>
          <w:szCs w:val="18"/>
        </w:rPr>
        <w:t>Ass'n</w:t>
      </w:r>
      <w:proofErr w:type="spellEnd"/>
      <w:r w:rsidRPr="005D4173">
        <w:rPr>
          <w:i/>
          <w:sz w:val="20"/>
          <w:szCs w:val="18"/>
        </w:rPr>
        <w:t xml:space="preserve"> v. Orange County Air Pollution Control District</w:t>
      </w:r>
      <w:r w:rsidRPr="005D4173">
        <w:rPr>
          <w:sz w:val="20"/>
          <w:szCs w:val="18"/>
        </w:rPr>
        <w:t xml:space="preserve">, 14 Cal.3d 411, 121 </w:t>
      </w:r>
      <w:proofErr w:type="spellStart"/>
      <w:r w:rsidRPr="005D4173">
        <w:rPr>
          <w:sz w:val="20"/>
          <w:szCs w:val="18"/>
        </w:rPr>
        <w:t>Cal.Rptr</w:t>
      </w:r>
      <w:proofErr w:type="spellEnd"/>
      <w:r w:rsidRPr="005D4173">
        <w:rPr>
          <w:sz w:val="20"/>
          <w:szCs w:val="18"/>
        </w:rPr>
        <w:t>. 249 (1975).</w:t>
      </w:r>
    </w:p>
    <w:p w14:paraId="67DEB663" w14:textId="5657D84D" w:rsidR="00061DE4" w:rsidRPr="00061DE4" w:rsidRDefault="00061DE4" w:rsidP="00F701A2">
      <w:pPr>
        <w:pStyle w:val="Heading1"/>
        <w:keepNext w:val="0"/>
        <w:keepLines w:val="0"/>
        <w:rPr>
          <w:rFonts w:eastAsia="Yu Gothic Light"/>
        </w:rPr>
      </w:pPr>
      <w:r w:rsidRPr="00061DE4">
        <w:rPr>
          <w:rFonts w:eastAsia="Yu Gothic Light"/>
        </w:rPr>
        <w:t>95482. Fuels Subject to Regulation.</w:t>
      </w:r>
    </w:p>
    <w:p w14:paraId="1D7BBFF2" w14:textId="77777777" w:rsidR="00061DE4" w:rsidRDefault="00061DE4" w:rsidP="00F701A2">
      <w:pPr>
        <w:pStyle w:val="Heading2"/>
        <w:keepNext w:val="0"/>
        <w:keepLines w:val="0"/>
        <w:rPr>
          <w:rFonts w:eastAsia="Yu Gothic Light"/>
        </w:rPr>
      </w:pPr>
      <w:r w:rsidRPr="0059525D">
        <w:rPr>
          <w:rFonts w:eastAsia="Yu Gothic Light"/>
          <w:i/>
          <w:iCs/>
        </w:rPr>
        <w:t>Applicability of the Low Carbon Fuel Standard.</w:t>
      </w:r>
      <w:r w:rsidRPr="00061DE4">
        <w:rPr>
          <w:rFonts w:eastAsia="Yu Gothic Light"/>
        </w:rPr>
        <w:t xml:space="preserve"> Except as provided in this section, the California Low Carbon Fuel Standard regulation, California Code of Regulations (CCR), title 17, sections 95480 through 95503 (collectively referred to as the “LCFS”) applies to any transportation fuel, as defined in section 95481, that is sold, supplied, or offered for sale in California, and to any person who, as a fuel reporting entity defined in section 95481 and specified in section 95483, is responsible for reporting a transportation fuel in a calendar year. The types of transportation fuels to which the LCFS applies include:</w:t>
      </w:r>
    </w:p>
    <w:p w14:paraId="372B0A42" w14:textId="77777777" w:rsidR="00061DE4" w:rsidRDefault="00061DE4" w:rsidP="00F701A2">
      <w:pPr>
        <w:pStyle w:val="Heading3"/>
        <w:keepNext w:val="0"/>
        <w:keepLines w:val="0"/>
        <w:rPr>
          <w:rFonts w:eastAsia="Yu Gothic Light"/>
        </w:rPr>
      </w:pPr>
      <w:r w:rsidRPr="00061DE4">
        <w:rPr>
          <w:rFonts w:eastAsia="Yu Gothic Light"/>
        </w:rPr>
        <w:lastRenderedPageBreak/>
        <w:t>California reformulated gasoline (“gasoline” or “</w:t>
      </w:r>
      <w:proofErr w:type="spellStart"/>
      <w:r w:rsidRPr="00061DE4">
        <w:rPr>
          <w:rFonts w:eastAsia="Yu Gothic Light"/>
        </w:rPr>
        <w:t>CaRFG</w:t>
      </w:r>
      <w:proofErr w:type="spellEnd"/>
      <w:r w:rsidRPr="00061DE4">
        <w:rPr>
          <w:rFonts w:eastAsia="Yu Gothic Light"/>
        </w:rPr>
        <w:t>”);</w:t>
      </w:r>
    </w:p>
    <w:p w14:paraId="76B1482F" w14:textId="77777777" w:rsidR="00A12B1A" w:rsidRDefault="00061DE4" w:rsidP="00F701A2">
      <w:pPr>
        <w:pStyle w:val="Heading3"/>
        <w:keepNext w:val="0"/>
        <w:keepLines w:val="0"/>
        <w:rPr>
          <w:rFonts w:eastAsia="Yu Gothic Light"/>
        </w:rPr>
      </w:pPr>
      <w:r w:rsidRPr="00061DE4">
        <w:rPr>
          <w:rFonts w:eastAsia="Yu Gothic Light"/>
        </w:rPr>
        <w:t>California diesel fuel (“diesel fuel” or “ULSD”);</w:t>
      </w:r>
    </w:p>
    <w:p w14:paraId="6B51A9A2" w14:textId="659BAF6A" w:rsidR="00A12B1A" w:rsidRDefault="00061DE4" w:rsidP="00F701A2">
      <w:pPr>
        <w:pStyle w:val="Heading3"/>
        <w:keepNext w:val="0"/>
        <w:keepLines w:val="0"/>
        <w:rPr>
          <w:rFonts w:eastAsia="Yu Gothic Light"/>
        </w:rPr>
      </w:pPr>
      <w:r w:rsidRPr="00A12B1A">
        <w:rPr>
          <w:rFonts w:eastAsia="Yu Gothic Light"/>
        </w:rPr>
        <w:t>Fossil compressed natural gas (“Fossil CNG”), fossil liquefied natural gas (“Fossil LNG”), or fossil liquefied compressed natural gas (“Fossil L</w:t>
      </w:r>
      <w:r w:rsidR="000F43A2">
        <w:rPr>
          <w:rFonts w:eastAsia="Yu Gothic Light"/>
        </w:rPr>
        <w:noBreakHyphen/>
      </w:r>
      <w:r w:rsidRPr="00A12B1A">
        <w:rPr>
          <w:rFonts w:eastAsia="Yu Gothic Light"/>
        </w:rPr>
        <w:t>CNG);</w:t>
      </w:r>
    </w:p>
    <w:p w14:paraId="6E11539A" w14:textId="77777777" w:rsidR="00A12B1A" w:rsidRDefault="00061DE4" w:rsidP="00F701A2">
      <w:pPr>
        <w:pStyle w:val="Heading3"/>
        <w:keepNext w:val="0"/>
        <w:keepLines w:val="0"/>
        <w:rPr>
          <w:rFonts w:eastAsia="Yu Gothic Light"/>
        </w:rPr>
      </w:pPr>
      <w:r w:rsidRPr="00A12B1A">
        <w:rPr>
          <w:rFonts w:eastAsia="Yu Gothic Light"/>
        </w:rPr>
        <w:t>Bio-CNG, bio-LNG, or bio-L-CNG;</w:t>
      </w:r>
    </w:p>
    <w:p w14:paraId="46B6FD16" w14:textId="77777777" w:rsidR="00A12B1A" w:rsidRDefault="00061DE4" w:rsidP="00F701A2">
      <w:pPr>
        <w:pStyle w:val="Heading3"/>
        <w:keepNext w:val="0"/>
        <w:keepLines w:val="0"/>
        <w:rPr>
          <w:rFonts w:eastAsia="Yu Gothic Light"/>
        </w:rPr>
      </w:pPr>
      <w:r w:rsidRPr="00A12B1A">
        <w:rPr>
          <w:rFonts w:eastAsia="Yu Gothic Light"/>
        </w:rPr>
        <w:t>Electricity;</w:t>
      </w:r>
    </w:p>
    <w:p w14:paraId="6ADC25DD" w14:textId="77777777" w:rsidR="00A12B1A" w:rsidRDefault="00061DE4" w:rsidP="00F701A2">
      <w:pPr>
        <w:pStyle w:val="Heading3"/>
        <w:keepNext w:val="0"/>
        <w:keepLines w:val="0"/>
        <w:rPr>
          <w:rFonts w:eastAsia="Yu Gothic Light"/>
        </w:rPr>
      </w:pPr>
      <w:r w:rsidRPr="00A12B1A">
        <w:rPr>
          <w:rFonts w:eastAsia="Yu Gothic Light"/>
        </w:rPr>
        <w:t>Compressed or liquefied hydrogen (“hydrogen”);</w:t>
      </w:r>
    </w:p>
    <w:p w14:paraId="4CBB53B8" w14:textId="77777777" w:rsidR="00A12B1A" w:rsidRDefault="00061DE4" w:rsidP="00F701A2">
      <w:pPr>
        <w:pStyle w:val="Heading3"/>
        <w:keepNext w:val="0"/>
        <w:keepLines w:val="0"/>
        <w:rPr>
          <w:rFonts w:eastAsia="Yu Gothic Light"/>
        </w:rPr>
      </w:pPr>
      <w:r w:rsidRPr="00A12B1A">
        <w:rPr>
          <w:rFonts w:eastAsia="Yu Gothic Light"/>
        </w:rPr>
        <w:t>A fuel blend containing greater than 10 percent ethanol by volume;</w:t>
      </w:r>
    </w:p>
    <w:p w14:paraId="3C18DB40" w14:textId="77777777" w:rsidR="00A12B1A" w:rsidRDefault="00061DE4" w:rsidP="00F701A2">
      <w:pPr>
        <w:pStyle w:val="Heading3"/>
        <w:keepNext w:val="0"/>
        <w:keepLines w:val="0"/>
        <w:rPr>
          <w:rFonts w:eastAsia="Yu Gothic Light"/>
        </w:rPr>
      </w:pPr>
      <w:r w:rsidRPr="00A12B1A">
        <w:rPr>
          <w:rFonts w:eastAsia="Yu Gothic Light"/>
        </w:rPr>
        <w:t>A fuel blend containing biomass-based diesel;</w:t>
      </w:r>
    </w:p>
    <w:p w14:paraId="6B5BAF8D" w14:textId="77777777" w:rsidR="00A12B1A" w:rsidRDefault="00061DE4" w:rsidP="00F701A2">
      <w:pPr>
        <w:pStyle w:val="Heading3"/>
        <w:keepNext w:val="0"/>
        <w:keepLines w:val="0"/>
        <w:rPr>
          <w:rFonts w:eastAsia="Yu Gothic Light"/>
        </w:rPr>
      </w:pPr>
      <w:r w:rsidRPr="00A12B1A">
        <w:rPr>
          <w:rFonts w:eastAsia="Yu Gothic Light"/>
        </w:rPr>
        <w:t>Denatured fuel ethanol (“E100”);</w:t>
      </w:r>
    </w:p>
    <w:p w14:paraId="16509D45" w14:textId="77777777" w:rsidR="00A12B1A" w:rsidRDefault="00061DE4" w:rsidP="00F701A2">
      <w:pPr>
        <w:pStyle w:val="Heading3"/>
        <w:keepNext w:val="0"/>
        <w:keepLines w:val="0"/>
        <w:rPr>
          <w:rFonts w:eastAsia="Yu Gothic Light"/>
        </w:rPr>
      </w:pPr>
      <w:r w:rsidRPr="00A12B1A">
        <w:rPr>
          <w:rFonts w:eastAsia="Yu Gothic Light"/>
        </w:rPr>
        <w:t>Neat biomass-based diesel (“B100” or “R100”);</w:t>
      </w:r>
    </w:p>
    <w:p w14:paraId="4CA76B8E" w14:textId="4941710B" w:rsidR="007C0D11" w:rsidRPr="00514B34" w:rsidRDefault="7C01E84D" w:rsidP="00893322">
      <w:pPr>
        <w:pStyle w:val="Heading3"/>
        <w:keepNext w:val="0"/>
        <w:keepLines w:val="0"/>
        <w:rPr>
          <w:ins w:id="561" w:author="CARB" w:date="2023-12-19T12:12:00Z"/>
        </w:rPr>
      </w:pPr>
      <w:ins w:id="562" w:author="CARB" w:date="2023-12-19T12:12:00Z">
        <w:r>
          <w:t>Fossil Jet Fuel;</w:t>
        </w:r>
      </w:ins>
    </w:p>
    <w:p w14:paraId="60C3BA2E" w14:textId="77777777" w:rsidR="00A12B1A" w:rsidRDefault="74D8EBC6" w:rsidP="00F701A2">
      <w:pPr>
        <w:pStyle w:val="Heading3"/>
        <w:keepNext w:val="0"/>
        <w:keepLines w:val="0"/>
        <w:numPr>
          <w:numberingChange w:id="563" w:author="CARB" w:date="2023-12-19T12:12:00Z" w:original="(%3:11:0:)"/>
        </w:numPr>
        <w:rPr>
          <w:rFonts w:eastAsia="Yu Gothic Light"/>
        </w:rPr>
      </w:pPr>
      <w:r w:rsidRPr="14D6E132">
        <w:rPr>
          <w:rFonts w:eastAsia="Yu Gothic Light"/>
        </w:rPr>
        <w:t>Alternative Jet Fuel;</w:t>
      </w:r>
    </w:p>
    <w:p w14:paraId="68A2F3DE" w14:textId="77777777" w:rsidR="00A12B1A" w:rsidRDefault="74D8EBC6" w:rsidP="00F701A2">
      <w:pPr>
        <w:pStyle w:val="Heading3"/>
        <w:keepNext w:val="0"/>
        <w:keepLines w:val="0"/>
        <w:numPr>
          <w:numberingChange w:id="564" w:author="CARB" w:date="2023-12-19T12:12:00Z" w:original="(%3:12:0:)"/>
        </w:numPr>
        <w:rPr>
          <w:rFonts w:eastAsia="Yu Gothic Light"/>
        </w:rPr>
      </w:pPr>
      <w:r w:rsidRPr="14D6E132">
        <w:rPr>
          <w:rFonts w:eastAsia="Yu Gothic Light"/>
        </w:rPr>
        <w:t>Propane; and</w:t>
      </w:r>
    </w:p>
    <w:p w14:paraId="35B45DBF" w14:textId="105359A6" w:rsidR="00061DE4" w:rsidRPr="00A12B1A" w:rsidRDefault="74D8EBC6" w:rsidP="00F701A2">
      <w:pPr>
        <w:pStyle w:val="Heading3"/>
        <w:keepNext w:val="0"/>
        <w:keepLines w:val="0"/>
        <w:numPr>
          <w:numberingChange w:id="565" w:author="CARB" w:date="2023-12-19T12:12:00Z" w:original="(%3:13:0:)"/>
        </w:numPr>
        <w:rPr>
          <w:rFonts w:eastAsia="Yu Gothic Light"/>
        </w:rPr>
      </w:pPr>
      <w:r w:rsidRPr="14D6E132">
        <w:rPr>
          <w:rFonts w:eastAsia="Yu Gothic Light"/>
        </w:rPr>
        <w:t>Any other liquid or non-liquid fuel.</w:t>
      </w:r>
    </w:p>
    <w:p w14:paraId="7D3C975F" w14:textId="77777777" w:rsidR="00A12B1A" w:rsidRDefault="00061DE4" w:rsidP="00F701A2">
      <w:pPr>
        <w:pStyle w:val="Heading2"/>
        <w:keepNext w:val="0"/>
        <w:keepLines w:val="0"/>
        <w:rPr>
          <w:rFonts w:eastAsia="Yu Gothic Light"/>
        </w:rPr>
      </w:pPr>
      <w:r w:rsidRPr="0059525D">
        <w:rPr>
          <w:rFonts w:eastAsia="Yu Gothic Light"/>
          <w:i/>
          <w:iCs/>
        </w:rPr>
        <w:t>Opt-In Fuels.</w:t>
      </w:r>
      <w:r w:rsidRPr="00061DE4">
        <w:rPr>
          <w:rFonts w:eastAsia="Yu Gothic Light"/>
        </w:rPr>
        <w:t xml:space="preserve"> Each of the following alternative fuels (“opt-in fuels”) is presumed to have a full fuel cycle, carbon intensity that meets the compliance schedules set forth in sections 95484(b) through (d) through December 31, 2030. A fuel provider for an alternative fuel listed below may generate LCFS credits for that fuel only by electing to opt into the LCFS as an opt-in fuel reporting entity pursuant to section 95483.1 and meeting the requirements of this regulation:</w:t>
      </w:r>
    </w:p>
    <w:p w14:paraId="6A578E6E" w14:textId="77777777" w:rsidR="0053241D" w:rsidRDefault="00061DE4" w:rsidP="00F701A2">
      <w:pPr>
        <w:pStyle w:val="Heading3"/>
        <w:keepNext w:val="0"/>
        <w:keepLines w:val="0"/>
        <w:rPr>
          <w:rFonts w:eastAsia="Yu Gothic Light"/>
        </w:rPr>
      </w:pPr>
      <w:r w:rsidRPr="00A12B1A">
        <w:rPr>
          <w:rFonts w:eastAsia="Yu Gothic Light"/>
        </w:rPr>
        <w:t>Electricity;</w:t>
      </w:r>
    </w:p>
    <w:p w14:paraId="7D97FDB2" w14:textId="77777777" w:rsidR="0053241D" w:rsidRDefault="00061DE4" w:rsidP="00F701A2">
      <w:pPr>
        <w:pStyle w:val="Heading3"/>
        <w:keepNext w:val="0"/>
        <w:keepLines w:val="0"/>
        <w:rPr>
          <w:rFonts w:eastAsia="Yu Gothic Light"/>
        </w:rPr>
      </w:pPr>
      <w:r w:rsidRPr="0053241D">
        <w:rPr>
          <w:rFonts w:eastAsia="Yu Gothic Light"/>
        </w:rPr>
        <w:t>Bio-CNG;</w:t>
      </w:r>
    </w:p>
    <w:p w14:paraId="31D8B277" w14:textId="77777777" w:rsidR="0053241D" w:rsidRDefault="00061DE4" w:rsidP="00F701A2">
      <w:pPr>
        <w:pStyle w:val="Heading3"/>
        <w:keepNext w:val="0"/>
        <w:keepLines w:val="0"/>
        <w:rPr>
          <w:rFonts w:eastAsia="Yu Gothic Light"/>
        </w:rPr>
      </w:pPr>
      <w:r w:rsidRPr="0053241D">
        <w:rPr>
          <w:rFonts w:eastAsia="Yu Gothic Light"/>
        </w:rPr>
        <w:t>Bio-LNG;</w:t>
      </w:r>
    </w:p>
    <w:p w14:paraId="42B0778C" w14:textId="77777777" w:rsidR="0053241D" w:rsidRDefault="00061DE4" w:rsidP="00F701A2">
      <w:pPr>
        <w:pStyle w:val="Heading3"/>
        <w:keepNext w:val="0"/>
        <w:keepLines w:val="0"/>
        <w:rPr>
          <w:rFonts w:eastAsia="Yu Gothic Light"/>
        </w:rPr>
      </w:pPr>
      <w:r w:rsidRPr="0053241D">
        <w:rPr>
          <w:rFonts w:eastAsia="Yu Gothic Light"/>
        </w:rPr>
        <w:t>Bio-L-CNG;</w:t>
      </w:r>
    </w:p>
    <w:p w14:paraId="2D9792BA" w14:textId="77777777" w:rsidR="0059525D" w:rsidRDefault="00061DE4" w:rsidP="00F701A2">
      <w:pPr>
        <w:pStyle w:val="Heading3"/>
        <w:keepNext w:val="0"/>
        <w:keepLines w:val="0"/>
        <w:rPr>
          <w:rFonts w:eastAsia="Yu Gothic Light"/>
        </w:rPr>
      </w:pPr>
      <w:r w:rsidRPr="0053241D">
        <w:rPr>
          <w:rFonts w:eastAsia="Yu Gothic Light"/>
        </w:rPr>
        <w:t>Alternative Jet Fuel; and</w:t>
      </w:r>
    </w:p>
    <w:p w14:paraId="5A51645E" w14:textId="67CC8F05" w:rsidR="00061DE4" w:rsidRPr="0059525D" w:rsidRDefault="00061DE4" w:rsidP="00F701A2">
      <w:pPr>
        <w:pStyle w:val="Heading3"/>
        <w:keepNext w:val="0"/>
        <w:keepLines w:val="0"/>
        <w:rPr>
          <w:rFonts w:eastAsia="Yu Gothic Light"/>
        </w:rPr>
      </w:pPr>
      <w:r w:rsidRPr="0059525D">
        <w:rPr>
          <w:rFonts w:eastAsia="Yu Gothic Light"/>
        </w:rPr>
        <w:t>Renewable Propane.</w:t>
      </w:r>
    </w:p>
    <w:p w14:paraId="073E7DE1" w14:textId="77777777" w:rsidR="0059525D" w:rsidRDefault="00061DE4" w:rsidP="00F701A2">
      <w:pPr>
        <w:pStyle w:val="Heading2"/>
        <w:keepNext w:val="0"/>
        <w:keepLines w:val="0"/>
        <w:rPr>
          <w:rFonts w:eastAsia="Yu Gothic Light"/>
        </w:rPr>
      </w:pPr>
      <w:r w:rsidRPr="0059525D">
        <w:rPr>
          <w:rFonts w:eastAsia="Yu Gothic Light"/>
          <w:i/>
          <w:iCs/>
        </w:rPr>
        <w:t>Exemption for Specific Fuels.</w:t>
      </w:r>
      <w:r w:rsidRPr="0059525D">
        <w:rPr>
          <w:rFonts w:eastAsia="Yu Gothic Light"/>
        </w:rPr>
        <w:t xml:space="preserve"> The LCFS regulation does not apply to:</w:t>
      </w:r>
    </w:p>
    <w:p w14:paraId="0ACB7A14" w14:textId="77777777" w:rsidR="0059525D" w:rsidRDefault="00061DE4" w:rsidP="00F701A2">
      <w:pPr>
        <w:pStyle w:val="Heading3"/>
        <w:keepNext w:val="0"/>
        <w:keepLines w:val="0"/>
        <w:rPr>
          <w:rFonts w:eastAsia="Yu Gothic Light"/>
        </w:rPr>
      </w:pPr>
      <w:r w:rsidRPr="0059525D">
        <w:rPr>
          <w:rFonts w:eastAsia="Yu Gothic Light"/>
        </w:rPr>
        <w:lastRenderedPageBreak/>
        <w:t>An alternative fuel that:</w:t>
      </w:r>
    </w:p>
    <w:p w14:paraId="06C26725" w14:textId="77777777" w:rsidR="0059525D" w:rsidRDefault="00061DE4" w:rsidP="00F701A2">
      <w:pPr>
        <w:pStyle w:val="Heading4"/>
        <w:keepNext w:val="0"/>
        <w:keepLines w:val="0"/>
        <w:rPr>
          <w:rFonts w:eastAsia="Yu Gothic Light"/>
        </w:rPr>
      </w:pPr>
      <w:r w:rsidRPr="0059525D">
        <w:rPr>
          <w:rFonts w:eastAsia="Yu Gothic Light"/>
        </w:rPr>
        <w:t>is not a biomass-based fuel; and</w:t>
      </w:r>
    </w:p>
    <w:p w14:paraId="7CDFEC73" w14:textId="4C3989A8" w:rsidR="00061DE4" w:rsidRPr="0059525D" w:rsidRDefault="00061DE4" w:rsidP="00F701A2">
      <w:pPr>
        <w:pStyle w:val="Heading4"/>
        <w:keepNext w:val="0"/>
        <w:keepLines w:val="0"/>
        <w:rPr>
          <w:rFonts w:eastAsia="Yu Gothic Light"/>
        </w:rPr>
      </w:pPr>
      <w:r w:rsidRPr="0059525D">
        <w:rPr>
          <w:rFonts w:eastAsia="Yu Gothic Light"/>
        </w:rPr>
        <w:t>is supplied in California by all providers of that particular fuel for transportation use at an aggregated quantity of less than 420</w:t>
      </w:r>
      <w:r w:rsidR="008E095A">
        <w:rPr>
          <w:rFonts w:eastAsia="Yu Gothic Light"/>
        </w:rPr>
        <w:noBreakHyphen/>
      </w:r>
      <w:r w:rsidRPr="0059525D">
        <w:rPr>
          <w:rFonts w:eastAsia="Yu Gothic Light"/>
        </w:rPr>
        <w:t>million MJ (3.6 million gasoline gallon equivalent) per year;</w:t>
      </w:r>
    </w:p>
    <w:p w14:paraId="617DDB34" w14:textId="77777777" w:rsidR="00061DE4" w:rsidRPr="00061DE4" w:rsidRDefault="00061DE4" w:rsidP="009040EE">
      <w:pPr>
        <w:ind w:left="1440"/>
      </w:pPr>
      <w:r w:rsidRPr="00061DE4">
        <w:t>A fuel reporting entity that believes it is subject to this exemption has the sole burden of proving to the Executive Officer's satisfaction that the exemption applies to the entity.</w:t>
      </w:r>
    </w:p>
    <w:p w14:paraId="7435E6BB" w14:textId="77DD38CF" w:rsidR="00A8003E" w:rsidRDefault="00061DE4" w:rsidP="00F701A2">
      <w:pPr>
        <w:pStyle w:val="Heading3"/>
        <w:keepNext w:val="0"/>
        <w:keepLines w:val="0"/>
        <w:rPr>
          <w:rFonts w:eastAsia="Yu Gothic Light"/>
        </w:rPr>
      </w:pPr>
      <w:del w:id="566" w:author="CARB" w:date="2023-12-19T12:12:00Z">
        <w:r w:rsidRPr="00061DE4">
          <w:rPr>
            <w:rFonts w:eastAsia="Yu Gothic Light"/>
          </w:rPr>
          <w:delText>Conventional jet fuel</w:delText>
        </w:r>
      </w:del>
      <w:ins w:id="567" w:author="CARB" w:date="2023-12-19T12:12:00Z">
        <w:r w:rsidR="007C0D11">
          <w:rPr>
            <w:rFonts w:eastAsia="Yu Gothic Light"/>
          </w:rPr>
          <w:t>Fossil</w:t>
        </w:r>
        <w:r w:rsidRPr="00061DE4">
          <w:rPr>
            <w:rFonts w:eastAsia="Yu Gothic Light"/>
          </w:rPr>
          <w:t xml:space="preserve"> jet fuel</w:t>
        </w:r>
        <w:r w:rsidR="007C0D11">
          <w:rPr>
            <w:rFonts w:eastAsia="Yu Gothic Light"/>
          </w:rPr>
          <w:t xml:space="preserve"> </w:t>
        </w:r>
        <w:r w:rsidR="00076879">
          <w:rPr>
            <w:rFonts w:eastAsia="Yu Gothic Light"/>
          </w:rPr>
          <w:t xml:space="preserve">produced or imported before 2028 or </w:t>
        </w:r>
        <w:r w:rsidR="007C0D11">
          <w:rPr>
            <w:rFonts w:eastAsia="Yu Gothic Light"/>
          </w:rPr>
          <w:t>used for interstate or international flights,</w:t>
        </w:r>
      </w:ins>
      <w:r w:rsidRPr="00061DE4">
        <w:rPr>
          <w:rFonts w:eastAsia="Yu Gothic Light"/>
        </w:rPr>
        <w:t xml:space="preserve"> or aviation gasoline.</w:t>
      </w:r>
    </w:p>
    <w:p w14:paraId="11DD89F7" w14:textId="77777777" w:rsidR="00A8003E" w:rsidRDefault="00061DE4" w:rsidP="00F701A2">
      <w:pPr>
        <w:pStyle w:val="Heading3"/>
        <w:keepNext w:val="0"/>
        <w:keepLines w:val="0"/>
        <w:rPr>
          <w:rFonts w:eastAsia="Yu Gothic Light"/>
        </w:rPr>
      </w:pPr>
      <w:r w:rsidRPr="00A8003E">
        <w:rPr>
          <w:rFonts w:eastAsia="Yu Gothic Light"/>
        </w:rPr>
        <w:t>Any deficit-generating fuel used in military tactical vehicles and tactical support equipment as defined in title 13, CCR, section 1905(a) and CCR, title 17, section 93116.2(a)(38), respectively.</w:t>
      </w:r>
    </w:p>
    <w:p w14:paraId="13688368" w14:textId="26CC8057" w:rsidR="00061DE4" w:rsidRPr="00A8003E" w:rsidRDefault="00061DE4" w:rsidP="00F701A2">
      <w:pPr>
        <w:pStyle w:val="Heading3"/>
        <w:keepNext w:val="0"/>
        <w:keepLines w:val="0"/>
        <w:rPr>
          <w:rFonts w:eastAsia="Yu Gothic Light"/>
        </w:rPr>
      </w:pPr>
      <w:r w:rsidRPr="00A8003E">
        <w:rPr>
          <w:rFonts w:eastAsia="Yu Gothic Light"/>
        </w:rPr>
        <w:t>Any credit-generating fossil CNG or fossil propane dispensed at a fueling station with total throughput of 150,000 gasoline-gallons equivalent or less per year. The exemption for fossil propane dispensing stations expires January 1, 2021, when the use of that fuel in heavy-duty or off</w:t>
      </w:r>
      <w:r w:rsidR="008E095A">
        <w:rPr>
          <w:rFonts w:eastAsia="Yu Gothic Light"/>
        </w:rPr>
        <w:noBreakHyphen/>
      </w:r>
      <w:r w:rsidRPr="00A8003E">
        <w:rPr>
          <w:rFonts w:eastAsia="Yu Gothic Light"/>
        </w:rPr>
        <w:t>road applications becomes deficit generating. The exemption for fossil CNG dispensing stations expires January 1, 2024, when the use of that fuel in heavy-duty or off-road applications becomes deficit generating.</w:t>
      </w:r>
    </w:p>
    <w:p w14:paraId="1457AAC0" w14:textId="77777777" w:rsidR="00A8003E" w:rsidRDefault="00061DE4" w:rsidP="00F701A2">
      <w:pPr>
        <w:pStyle w:val="Heading2"/>
        <w:keepNext w:val="0"/>
        <w:keepLines w:val="0"/>
        <w:rPr>
          <w:rFonts w:eastAsia="Yu Gothic Light"/>
        </w:rPr>
      </w:pPr>
      <w:r w:rsidRPr="00A8003E">
        <w:rPr>
          <w:rFonts w:eastAsia="Yu Gothic Light"/>
          <w:i/>
          <w:iCs/>
        </w:rPr>
        <w:t>Exemption for Specific Applications.</w:t>
      </w:r>
      <w:r w:rsidRPr="00A8003E">
        <w:rPr>
          <w:rFonts w:eastAsia="Yu Gothic Light"/>
        </w:rPr>
        <w:t xml:space="preserve"> The LCFS regulation does not apply to any transportation fuel used in the following applications:</w:t>
      </w:r>
    </w:p>
    <w:p w14:paraId="4834F110" w14:textId="77777777" w:rsidR="00A8003E" w:rsidRDefault="00061DE4" w:rsidP="00F701A2">
      <w:pPr>
        <w:pStyle w:val="Heading3"/>
        <w:keepNext w:val="0"/>
        <w:keepLines w:val="0"/>
        <w:rPr>
          <w:rFonts w:eastAsia="Yu Gothic Light"/>
        </w:rPr>
      </w:pPr>
      <w:r w:rsidRPr="00A8003E">
        <w:rPr>
          <w:rFonts w:eastAsia="Yu Gothic Light"/>
        </w:rPr>
        <w:t>Locomotives not subject to the requirements specified in CCR, title 17, section 93117; and</w:t>
      </w:r>
    </w:p>
    <w:p w14:paraId="32ABFEF1" w14:textId="77777777" w:rsidR="00A8003E" w:rsidRDefault="00061DE4" w:rsidP="00F701A2">
      <w:pPr>
        <w:pStyle w:val="Heading3"/>
        <w:keepNext w:val="0"/>
        <w:keepLines w:val="0"/>
        <w:rPr>
          <w:rFonts w:eastAsia="Yu Gothic Light"/>
        </w:rPr>
      </w:pPr>
      <w:r w:rsidRPr="00A8003E">
        <w:rPr>
          <w:rFonts w:eastAsia="Yu Gothic Light"/>
        </w:rPr>
        <w:t>Ocean-going vessels, as defined in CCR, title 17, section 93118.5(d). This exemption does not apply to shore power provided to ocean-going vessels at-berth, nor to recreational and commercial harbor craft, as defined in CCR, title 17, section 93118.5(d); and</w:t>
      </w:r>
    </w:p>
    <w:p w14:paraId="575AB74B" w14:textId="40811268" w:rsidR="00061DE4" w:rsidRDefault="00061DE4" w:rsidP="00F701A2">
      <w:pPr>
        <w:pStyle w:val="Heading3"/>
        <w:keepNext w:val="0"/>
        <w:keepLines w:val="0"/>
        <w:rPr>
          <w:rFonts w:eastAsia="Yu Gothic Light"/>
        </w:rPr>
      </w:pPr>
      <w:r w:rsidRPr="00A8003E">
        <w:rPr>
          <w:rFonts w:eastAsia="Yu Gothic Light"/>
        </w:rPr>
        <w:t>Any deficit-generating fossil propane and CNG used in school buses purchased prior to January 1, 2020.</w:t>
      </w:r>
    </w:p>
    <w:p w14:paraId="219744C0" w14:textId="66BB0DD2" w:rsidR="00061DE4" w:rsidRPr="00A8003E" w:rsidRDefault="00061DE4" w:rsidP="00F701A2">
      <w:pPr>
        <w:pStyle w:val="Heading2"/>
        <w:keepNext w:val="0"/>
        <w:keepLines w:val="0"/>
        <w:rPr>
          <w:rFonts w:eastAsia="Yu Gothic Light"/>
        </w:rPr>
      </w:pPr>
      <w:r w:rsidRPr="00A8003E">
        <w:rPr>
          <w:rFonts w:eastAsia="Yu Gothic Light"/>
        </w:rPr>
        <w:t>Nothing in this LCFS regulation (Cal. Code Regs., tit. 17, §§ 95480 et seq.) may be construed to amend, repeal, modify, or change in any way the California reformulated gasoline regulations (</w:t>
      </w:r>
      <w:proofErr w:type="spellStart"/>
      <w:r w:rsidRPr="00A8003E">
        <w:rPr>
          <w:rFonts w:eastAsia="Yu Gothic Light"/>
        </w:rPr>
        <w:t>CaRFG</w:t>
      </w:r>
      <w:proofErr w:type="spellEnd"/>
      <w:r w:rsidRPr="00A8003E">
        <w:rPr>
          <w:rFonts w:eastAsia="Yu Gothic Light"/>
        </w:rPr>
        <w:t xml:space="preserve">, </w:t>
      </w:r>
      <w:proofErr w:type="spellStart"/>
      <w:r w:rsidRPr="00A8003E">
        <w:rPr>
          <w:rFonts w:eastAsia="Yu Gothic Light"/>
        </w:rPr>
        <w:t>Cal.Code</w:t>
      </w:r>
      <w:proofErr w:type="spellEnd"/>
      <w:r w:rsidRPr="00A8003E">
        <w:rPr>
          <w:rFonts w:eastAsia="Yu Gothic Light"/>
        </w:rPr>
        <w:t xml:space="preserve"> Regs., tit. 13, §§ 2260 et seq.), the California diesel fuel regulations (</w:t>
      </w:r>
      <w:proofErr w:type="spellStart"/>
      <w:r w:rsidRPr="00A8003E">
        <w:rPr>
          <w:rFonts w:eastAsia="Yu Gothic Light"/>
        </w:rPr>
        <w:t>Cal.Code</w:t>
      </w:r>
      <w:proofErr w:type="spellEnd"/>
      <w:r w:rsidRPr="00A8003E">
        <w:rPr>
          <w:rFonts w:eastAsia="Yu Gothic Light"/>
        </w:rPr>
        <w:t xml:space="preserve"> Regs., tit. 13, §§</w:t>
      </w:r>
      <w:r w:rsidR="008E095A">
        <w:rPr>
          <w:rFonts w:eastAsia="Yu Gothic Light"/>
        </w:rPr>
        <w:t> </w:t>
      </w:r>
      <w:r w:rsidRPr="00A8003E">
        <w:rPr>
          <w:rFonts w:eastAsia="Yu Gothic Light"/>
        </w:rPr>
        <w:t>2281</w:t>
      </w:r>
      <w:r w:rsidR="008E095A">
        <w:rPr>
          <w:rFonts w:eastAsia="Yu Gothic Light"/>
        </w:rPr>
        <w:noBreakHyphen/>
      </w:r>
      <w:r w:rsidRPr="00A8003E">
        <w:rPr>
          <w:rFonts w:eastAsia="Yu Gothic Light"/>
        </w:rPr>
        <w:t xml:space="preserve">2285 and Cal. Code Regs., tit. 17, § 93114), or any other applicable State or federal requirements. A person, including the regulated entity as that term is defined in the LCFS regulation, who is subject to the LCFS regulation or </w:t>
      </w:r>
      <w:r w:rsidRPr="00A8003E">
        <w:rPr>
          <w:rFonts w:eastAsia="Yu Gothic Light"/>
        </w:rPr>
        <w:lastRenderedPageBreak/>
        <w:t xml:space="preserve">other State and federal regulations, shall be solely responsible for ensuring compliance with all applicable LCFS requirements and other State and federal requirements, including the </w:t>
      </w:r>
      <w:proofErr w:type="spellStart"/>
      <w:r w:rsidRPr="00A8003E">
        <w:rPr>
          <w:rFonts w:eastAsia="Yu Gothic Light"/>
        </w:rPr>
        <w:t>CaRFG</w:t>
      </w:r>
      <w:proofErr w:type="spellEnd"/>
      <w:r w:rsidRPr="00A8003E">
        <w:rPr>
          <w:rFonts w:eastAsia="Yu Gothic Light"/>
        </w:rPr>
        <w:t xml:space="preserve"> requirements and obtaining any necessary approvals, exemptions, or orders from either the State or federal government.</w:t>
      </w:r>
    </w:p>
    <w:p w14:paraId="08AED1EB" w14:textId="0D869FB3" w:rsidR="00877B78" w:rsidRPr="00877B78" w:rsidRDefault="008B5052" w:rsidP="00514B34">
      <w:pPr>
        <w:pStyle w:val="Heading2"/>
        <w:rPr>
          <w:ins w:id="568" w:author="CARB" w:date="2023-12-19T12:12:00Z"/>
        </w:rPr>
      </w:pPr>
      <w:ins w:id="569" w:author="CARB" w:date="2023-12-19T12:12:00Z">
        <w:r>
          <w:t>Transportation fuel derived from palm</w:t>
        </w:r>
        <w:r w:rsidR="00B40D01">
          <w:t xml:space="preserve"> oil</w:t>
        </w:r>
        <w:r>
          <w:t xml:space="preserve"> or palm</w:t>
        </w:r>
        <w:r w:rsidR="00283BC7">
          <w:t xml:space="preserve"> </w:t>
        </w:r>
        <w:r>
          <w:t xml:space="preserve">derivatives </w:t>
        </w:r>
        <w:r w:rsidR="005920E8">
          <w:t xml:space="preserve">is ineligible for </w:t>
        </w:r>
        <w:r w:rsidR="00A51BC1">
          <w:t xml:space="preserve">LCFS </w:t>
        </w:r>
        <w:r w:rsidR="005920E8">
          <w:t>credit generation</w:t>
        </w:r>
        <w:r w:rsidR="00E14A10">
          <w:t>. Any volumes</w:t>
        </w:r>
        <w:r w:rsidR="007C3FCE">
          <w:t xml:space="preserve"> of transportation fuel</w:t>
        </w:r>
        <w:r w:rsidR="00283BC7">
          <w:t xml:space="preserve"> derived from palm oil or palm derivatives</w:t>
        </w:r>
        <w:r w:rsidR="00E14A10">
          <w:t xml:space="preserve"> reported through the LCFS program must </w:t>
        </w:r>
        <w:r w:rsidR="005920E8">
          <w:t xml:space="preserve">be assigned the </w:t>
        </w:r>
        <w:r w:rsidR="00E14A10">
          <w:t xml:space="preserve">ULSD carbon intensity found in Table </w:t>
        </w:r>
        <w:r w:rsidR="006508F7">
          <w:t>7-1 of the LCFS regulation.</w:t>
        </w:r>
      </w:ins>
    </w:p>
    <w:p w14:paraId="3233EFE3" w14:textId="04800843" w:rsidR="00365C8D" w:rsidRPr="00365C8D" w:rsidRDefault="00213207" w:rsidP="00514B34">
      <w:pPr>
        <w:pStyle w:val="Heading2"/>
        <w:rPr>
          <w:ins w:id="570" w:author="CARB" w:date="2023-12-19T12:12:00Z"/>
        </w:rPr>
      </w:pPr>
      <w:ins w:id="571" w:author="CARB" w:date="2023-12-19T12:12:00Z">
        <w:r>
          <w:t xml:space="preserve">For projects that </w:t>
        </w:r>
        <w:r w:rsidR="00413152">
          <w:t>break ground</w:t>
        </w:r>
        <w:r>
          <w:t xml:space="preserve"> after December 31, 2029, </w:t>
        </w:r>
        <w:r w:rsidR="001A19D5">
          <w:t xml:space="preserve">pathways </w:t>
        </w:r>
        <w:r w:rsidR="00DA63CF">
          <w:t xml:space="preserve">for </w:t>
        </w:r>
        <w:r w:rsidR="007B2C30">
          <w:t>b</w:t>
        </w:r>
        <w:r w:rsidR="00F05E74">
          <w:t>i</w:t>
        </w:r>
        <w:r w:rsidR="002C0DD0">
          <w:t>o-CNG, bio-LNG</w:t>
        </w:r>
        <w:r w:rsidR="00705710">
          <w:t>,</w:t>
        </w:r>
        <w:r w:rsidR="002C0DD0">
          <w:t xml:space="preserve"> and bio-L-CNG </w:t>
        </w:r>
        <w:r w:rsidR="007B2C30">
          <w:t xml:space="preserve">used in CNG vehicles </w:t>
        </w:r>
        <w:r w:rsidR="00DF0F61">
          <w:t>are</w:t>
        </w:r>
        <w:r w:rsidR="007B2C30">
          <w:t xml:space="preserve"> ineligible for LCFS credit generation</w:t>
        </w:r>
        <w:r w:rsidR="00B21FBF">
          <w:t xml:space="preserve"> after December 31, 2040</w:t>
        </w:r>
        <w:r w:rsidR="007B2C30">
          <w:t xml:space="preserve">. </w:t>
        </w:r>
        <w:r w:rsidR="00D10767">
          <w:t>Any volumes of bio-CNG, bio-LNG</w:t>
        </w:r>
        <w:r w:rsidR="00705710">
          <w:t>,</w:t>
        </w:r>
        <w:r w:rsidR="00D10767">
          <w:t xml:space="preserve"> and bio-L-CNG used in CNG vehicles reported through the LCFS program after December 31, </w:t>
        </w:r>
        <w:proofErr w:type="gramStart"/>
        <w:r w:rsidR="00D10767">
          <w:t>20</w:t>
        </w:r>
        <w:r w:rsidR="00283E10">
          <w:t>40</w:t>
        </w:r>
        <w:proofErr w:type="gramEnd"/>
        <w:r w:rsidR="00D10767">
          <w:t xml:space="preserve"> must be assigned the ULSD carbon intensity found in Table 7-1 of the LCFS regulation.</w:t>
        </w:r>
      </w:ins>
    </w:p>
    <w:p w14:paraId="69FDDCC6" w14:textId="5E1BA3A5" w:rsidR="00F9325C" w:rsidRPr="005D4173" w:rsidRDefault="00061DE4" w:rsidP="005D4173">
      <w:pPr>
        <w:rPr>
          <w:sz w:val="20"/>
          <w:szCs w:val="18"/>
        </w:rPr>
      </w:pPr>
      <w:r w:rsidRPr="005D4173">
        <w:rPr>
          <w:sz w:val="20"/>
          <w:szCs w:val="18"/>
        </w:rPr>
        <w:t xml:space="preserve">NOTE: Authority cited: Sections 38510, 38560, 38560.5, 38571, 38580, 39600, 39601 and 43018, Health and Safety Code; 42 U.S.C. section 7545; and </w:t>
      </w:r>
      <w:r w:rsidRPr="005D4173">
        <w:rPr>
          <w:i/>
          <w:sz w:val="20"/>
          <w:szCs w:val="18"/>
        </w:rPr>
        <w:t xml:space="preserve">Western Oil and Gas </w:t>
      </w:r>
      <w:proofErr w:type="spellStart"/>
      <w:r w:rsidRPr="005D4173">
        <w:rPr>
          <w:i/>
          <w:sz w:val="20"/>
          <w:szCs w:val="18"/>
        </w:rPr>
        <w:t>Ass'n</w:t>
      </w:r>
      <w:proofErr w:type="spellEnd"/>
      <w:r w:rsidRPr="005D4173">
        <w:rPr>
          <w:i/>
          <w:sz w:val="20"/>
          <w:szCs w:val="18"/>
        </w:rPr>
        <w:t xml:space="preserve"> v. Orange County Air Pollution Control District</w:t>
      </w:r>
      <w:r w:rsidRPr="005D4173">
        <w:rPr>
          <w:sz w:val="20"/>
          <w:szCs w:val="18"/>
        </w:rPr>
        <w:t xml:space="preserve">, 14 Cal.3d 411, 121 </w:t>
      </w:r>
      <w:proofErr w:type="spellStart"/>
      <w:r w:rsidRPr="005D4173">
        <w:rPr>
          <w:sz w:val="20"/>
          <w:szCs w:val="18"/>
        </w:rPr>
        <w:t>Cal.Rptr</w:t>
      </w:r>
      <w:proofErr w:type="spellEnd"/>
      <w:r w:rsidRPr="005D4173">
        <w:rPr>
          <w:sz w:val="20"/>
          <w:szCs w:val="18"/>
        </w:rPr>
        <w:t xml:space="preserve">. 249 (1975). Reference: Sections 38501, 38510, 39515, 39516, 38571, 38580, 39000, 39001, 39002, 39003, 39515, 39516 and 43000, Health and Safety Code; Section 25000.5, Public Resources Code; and </w:t>
      </w:r>
      <w:r w:rsidRPr="005D4173">
        <w:rPr>
          <w:i/>
          <w:sz w:val="20"/>
          <w:szCs w:val="18"/>
        </w:rPr>
        <w:t xml:space="preserve">Western Oil and Gas </w:t>
      </w:r>
      <w:proofErr w:type="spellStart"/>
      <w:r w:rsidRPr="005D4173">
        <w:rPr>
          <w:i/>
          <w:sz w:val="20"/>
          <w:szCs w:val="18"/>
        </w:rPr>
        <w:t>Ass'n</w:t>
      </w:r>
      <w:proofErr w:type="spellEnd"/>
      <w:r w:rsidRPr="005D4173">
        <w:rPr>
          <w:i/>
          <w:sz w:val="20"/>
          <w:szCs w:val="18"/>
        </w:rPr>
        <w:t xml:space="preserve"> v. Orange County Air Pollution Control District</w:t>
      </w:r>
      <w:r w:rsidRPr="005D4173">
        <w:rPr>
          <w:sz w:val="20"/>
          <w:szCs w:val="18"/>
        </w:rPr>
        <w:t xml:space="preserve">, 14 Cal.3d 411, 121 </w:t>
      </w:r>
      <w:proofErr w:type="spellStart"/>
      <w:r w:rsidRPr="005D4173">
        <w:rPr>
          <w:sz w:val="20"/>
          <w:szCs w:val="18"/>
        </w:rPr>
        <w:t>Cal.Rptr</w:t>
      </w:r>
      <w:proofErr w:type="spellEnd"/>
      <w:r w:rsidRPr="005D4173">
        <w:rPr>
          <w:sz w:val="20"/>
          <w:szCs w:val="18"/>
        </w:rPr>
        <w:t>. 249 (1975).</w:t>
      </w:r>
    </w:p>
    <w:p w14:paraId="52D5814B" w14:textId="4E95A38A" w:rsidR="00FC338F" w:rsidRPr="00FC338F" w:rsidRDefault="00FC338F" w:rsidP="00F701A2">
      <w:pPr>
        <w:pStyle w:val="Heading1"/>
        <w:keepNext w:val="0"/>
        <w:keepLines w:val="0"/>
        <w:rPr>
          <w:rFonts w:eastAsia="Yu Gothic Light"/>
        </w:rPr>
      </w:pPr>
      <w:r w:rsidRPr="00FC338F">
        <w:rPr>
          <w:rFonts w:eastAsia="Yu Gothic Light"/>
        </w:rPr>
        <w:t>95483. Fuel Reporting Entities.</w:t>
      </w:r>
    </w:p>
    <w:p w14:paraId="7044B436" w14:textId="77777777" w:rsidR="00FC338F" w:rsidRPr="00FC338F" w:rsidRDefault="00FC338F" w:rsidP="009040EE">
      <w:r w:rsidRPr="00FC338F">
        <w:t xml:space="preserve">The purpose of this section is to identify the first fuel reporting entities, subsequent fuel reporting entities, and the credit or deficit generator for each type of transportation fuel. The first fuel reporting entity is responsible for initiating reporting within the LRT-CBTS for a given amount of fuel and, by default, also holds the status as initial credit or deficit generator for the reported fuel quantity. The fuel reporting entities identified in this section are subject to the reporting requirements pursuant to section 95491 and to any other requirement applicable to a fuel reporting entity and credit or deficit generator under this </w:t>
      </w:r>
      <w:proofErr w:type="spellStart"/>
      <w:r w:rsidRPr="00FC338F">
        <w:t>subarticle</w:t>
      </w:r>
      <w:proofErr w:type="spellEnd"/>
      <w:r w:rsidRPr="00FC338F">
        <w:t>.</w:t>
      </w:r>
    </w:p>
    <w:p w14:paraId="3D06C531" w14:textId="71378EB6" w:rsidR="00FC338F" w:rsidRPr="00FC338F" w:rsidRDefault="00FC338F" w:rsidP="00F701A2">
      <w:pPr>
        <w:pStyle w:val="Heading2"/>
        <w:keepNext w:val="0"/>
        <w:keepLines w:val="0"/>
        <w:rPr>
          <w:rFonts w:eastAsia="Yu Gothic Light"/>
        </w:rPr>
      </w:pPr>
      <w:r w:rsidRPr="004A7F9D">
        <w:rPr>
          <w:rFonts w:eastAsia="Yu Gothic Light"/>
          <w:i/>
          <w:iCs/>
        </w:rPr>
        <w:t>For Liquid Fuels.</w:t>
      </w:r>
      <w:r w:rsidRPr="00FC338F">
        <w:rPr>
          <w:rFonts w:eastAsia="Yu Gothic Light"/>
        </w:rPr>
        <w:t xml:space="preserve"> Liquid fuels</w:t>
      </w:r>
      <w:r w:rsidR="009F7FED">
        <w:rPr>
          <w:rFonts w:eastAsia="Yu Gothic Light"/>
        </w:rPr>
        <w:t xml:space="preserve"> </w:t>
      </w:r>
      <w:ins w:id="572" w:author="CARB" w:date="2023-12-19T12:12:00Z">
        <w:r w:rsidR="009F7FED">
          <w:rPr>
            <w:rFonts w:eastAsia="Yu Gothic Light"/>
          </w:rPr>
          <w:t>in this subsection</w:t>
        </w:r>
        <w:r w:rsidRPr="00FC338F">
          <w:rPr>
            <w:rFonts w:eastAsia="Yu Gothic Light"/>
          </w:rPr>
          <w:t xml:space="preserve"> </w:t>
        </w:r>
      </w:ins>
      <w:r w:rsidRPr="00FC338F">
        <w:rPr>
          <w:rFonts w:eastAsia="Yu Gothic Light"/>
        </w:rPr>
        <w:t xml:space="preserve">refer to fossil fuels (including CARBOB, gasoline, diesel, and </w:t>
      </w:r>
      <w:del w:id="573" w:author="CARB" w:date="2023-12-19T12:12:00Z">
        <w:r w:rsidRPr="00FC338F">
          <w:rPr>
            <w:rFonts w:eastAsia="Yu Gothic Light"/>
          </w:rPr>
          <w:delText>conventional</w:delText>
        </w:r>
      </w:del>
      <w:ins w:id="574" w:author="CARB" w:date="2023-12-19T12:12:00Z">
        <w:r w:rsidR="007C0D11">
          <w:rPr>
            <w:rFonts w:eastAsia="Yu Gothic Light"/>
          </w:rPr>
          <w:t>fossil</w:t>
        </w:r>
      </w:ins>
      <w:r w:rsidRPr="00FC338F">
        <w:rPr>
          <w:rFonts w:eastAsia="Yu Gothic Light"/>
        </w:rPr>
        <w:t xml:space="preserve"> jet fuel), liquid alternative fuels (including ethanol as an oxygenate, biomass-based diesel, and alternative jet fuels), and blend of liquid alternative and fossil fuels.</w:t>
      </w:r>
    </w:p>
    <w:p w14:paraId="570CAD88" w14:textId="29116F05" w:rsidR="00FC338F" w:rsidRPr="00FC338F" w:rsidRDefault="00FC338F" w:rsidP="00F701A2">
      <w:pPr>
        <w:pStyle w:val="Heading3"/>
        <w:keepNext w:val="0"/>
        <w:keepLines w:val="0"/>
        <w:rPr>
          <w:rFonts w:eastAsia="Yu Gothic Light"/>
        </w:rPr>
      </w:pPr>
      <w:r w:rsidRPr="004A7F9D">
        <w:rPr>
          <w:rFonts w:eastAsia="Yu Gothic Light"/>
          <w:i/>
          <w:iCs/>
        </w:rPr>
        <w:t>Designation of First Fuel Reporting Entities for Liquid Fuels.</w:t>
      </w:r>
      <w:r w:rsidRPr="00FC338F">
        <w:rPr>
          <w:rFonts w:eastAsia="Yu Gothic Light"/>
        </w:rPr>
        <w:t xml:space="preserve"> The first fuel reporting entity for liquid fuels is the producer or importer of </w:t>
      </w:r>
      <w:proofErr w:type="gramStart"/>
      <w:r w:rsidRPr="00FC338F">
        <w:rPr>
          <w:rFonts w:eastAsia="Yu Gothic Light"/>
        </w:rPr>
        <w:t>the liquid</w:t>
      </w:r>
      <w:proofErr w:type="gramEnd"/>
      <w:r w:rsidRPr="00FC338F">
        <w:rPr>
          <w:rFonts w:eastAsia="Yu Gothic Light"/>
        </w:rPr>
        <w:t xml:space="preserve"> fuel. For liquid fuels that are a blend of liquid alternative fuel components (including ethanol as an oxygenate, biomass-based diesel, or alternative jet fuels) and a fossil fuel component (including CARBOB, gasoline, diesel, </w:t>
      </w:r>
      <w:del w:id="575" w:author="CARB" w:date="2023-12-19T12:12:00Z">
        <w:r w:rsidRPr="00FC338F">
          <w:rPr>
            <w:rFonts w:eastAsia="Yu Gothic Light"/>
          </w:rPr>
          <w:delText>conventional</w:delText>
        </w:r>
      </w:del>
      <w:ins w:id="576" w:author="CARB" w:date="2023-12-19T12:12:00Z">
        <w:r w:rsidR="007C0D11">
          <w:rPr>
            <w:rFonts w:eastAsia="Yu Gothic Light"/>
          </w:rPr>
          <w:t>fossil</w:t>
        </w:r>
      </w:ins>
      <w:r w:rsidRPr="00FC338F">
        <w:rPr>
          <w:rFonts w:eastAsia="Yu Gothic Light"/>
        </w:rPr>
        <w:t xml:space="preserve"> jet, or other fossil fuels), the first fuel reporting entity is the following:</w:t>
      </w:r>
    </w:p>
    <w:p w14:paraId="2E271495" w14:textId="609AD20D" w:rsidR="00FC338F" w:rsidRPr="00FC338F" w:rsidRDefault="00FC338F" w:rsidP="00F701A2">
      <w:pPr>
        <w:pStyle w:val="Heading4"/>
        <w:keepNext w:val="0"/>
        <w:keepLines w:val="0"/>
        <w:rPr>
          <w:rFonts w:eastAsia="Yu Gothic Light"/>
        </w:rPr>
      </w:pPr>
      <w:r w:rsidRPr="00FC338F">
        <w:rPr>
          <w:rFonts w:eastAsia="Yu Gothic Light"/>
        </w:rPr>
        <w:lastRenderedPageBreak/>
        <w:t>With respect to the alternative fuel component, the producer or importer of the alternative fuel component.</w:t>
      </w:r>
    </w:p>
    <w:p w14:paraId="326D6504" w14:textId="11EF8A36" w:rsidR="00FC338F" w:rsidRPr="00FC338F" w:rsidRDefault="00FC338F" w:rsidP="00F701A2">
      <w:pPr>
        <w:pStyle w:val="Heading4"/>
        <w:keepNext w:val="0"/>
        <w:keepLines w:val="0"/>
        <w:rPr>
          <w:rFonts w:eastAsia="Yu Gothic Light"/>
        </w:rPr>
      </w:pPr>
      <w:r w:rsidRPr="00FC338F">
        <w:rPr>
          <w:rFonts w:eastAsia="Yu Gothic Light"/>
        </w:rPr>
        <w:t>With respect to the fossil fuel component, the producer or importer of the fossil fuel component.</w:t>
      </w:r>
    </w:p>
    <w:p w14:paraId="23C74B53" w14:textId="69F70D91" w:rsidR="00FC338F" w:rsidRPr="00FC338F" w:rsidRDefault="00FC338F" w:rsidP="00F701A2">
      <w:pPr>
        <w:pStyle w:val="Heading4"/>
        <w:keepNext w:val="0"/>
        <w:keepLines w:val="0"/>
        <w:rPr>
          <w:rFonts w:eastAsia="Yu Gothic Light"/>
        </w:rPr>
      </w:pPr>
      <w:r w:rsidRPr="004A7F9D">
        <w:rPr>
          <w:rFonts w:eastAsia="Yu Gothic Light"/>
          <w:i/>
          <w:iCs w:val="0"/>
        </w:rPr>
        <w:t>Specifics for Alternative Jet Fuel.</w:t>
      </w:r>
      <w:r w:rsidRPr="00FC338F">
        <w:rPr>
          <w:rFonts w:eastAsia="Yu Gothic Light"/>
        </w:rPr>
        <w:t xml:space="preserve"> For an alternative jet fuel or the alternative fuel portion of a blend with </w:t>
      </w:r>
      <w:del w:id="577" w:author="CARB" w:date="2023-12-19T12:12:00Z">
        <w:r w:rsidRPr="00FC338F">
          <w:rPr>
            <w:rFonts w:eastAsia="Yu Gothic Light"/>
          </w:rPr>
          <w:delText>conventional</w:delText>
        </w:r>
      </w:del>
      <w:ins w:id="578" w:author="CARB" w:date="2023-12-19T12:12:00Z">
        <w:r w:rsidR="007C0D11">
          <w:rPr>
            <w:rFonts w:eastAsia="Yu Gothic Light"/>
          </w:rPr>
          <w:t>fossil</w:t>
        </w:r>
      </w:ins>
      <w:r w:rsidRPr="00FC338F">
        <w:rPr>
          <w:rFonts w:eastAsia="Yu Gothic Light"/>
        </w:rPr>
        <w:t xml:space="preserve"> jet fuel, the first fuel reporting entity is the producer or importer of the alternative jet fuel, which is delivered to a storage facility where fuel is stored before it is uploaded to an aircraft in California. </w:t>
      </w:r>
      <w:del w:id="579" w:author="CARB" w:date="2023-12-19T12:12:00Z">
        <w:r w:rsidRPr="00FC338F">
          <w:rPr>
            <w:rFonts w:eastAsia="Yu Gothic Light"/>
          </w:rPr>
          <w:delText>Conventional</w:delText>
        </w:r>
      </w:del>
      <w:ins w:id="580" w:author="CARB" w:date="2023-12-19T12:12:00Z">
        <w:r w:rsidR="007C0D11">
          <w:rPr>
            <w:rFonts w:eastAsia="Yu Gothic Light"/>
          </w:rPr>
          <w:t>Fossil</w:t>
        </w:r>
      </w:ins>
      <w:r w:rsidRPr="00FC338F">
        <w:rPr>
          <w:rFonts w:eastAsia="Yu Gothic Light"/>
        </w:rPr>
        <w:t xml:space="preserve"> jet fuel</w:t>
      </w:r>
      <w:ins w:id="581" w:author="CARB" w:date="2023-12-19T12:12:00Z">
        <w:r w:rsidR="007C0D11">
          <w:rPr>
            <w:rFonts w:eastAsia="Yu Gothic Light"/>
          </w:rPr>
          <w:t xml:space="preserve"> </w:t>
        </w:r>
        <w:r w:rsidR="00EF5116">
          <w:rPr>
            <w:rFonts w:eastAsia="Yu Gothic Light"/>
          </w:rPr>
          <w:t>produced or imported before 2028</w:t>
        </w:r>
      </w:ins>
      <w:r w:rsidRPr="00FC338F">
        <w:rPr>
          <w:rFonts w:eastAsia="Yu Gothic Light"/>
        </w:rPr>
        <w:t xml:space="preserve">, including the </w:t>
      </w:r>
      <w:del w:id="582" w:author="CARB" w:date="2023-12-19T12:12:00Z">
        <w:r w:rsidRPr="00FC338F">
          <w:rPr>
            <w:rFonts w:eastAsia="Yu Gothic Light"/>
          </w:rPr>
          <w:delText>conventional</w:delText>
        </w:r>
      </w:del>
      <w:ins w:id="583" w:author="CARB" w:date="2023-12-19T12:12:00Z">
        <w:r w:rsidR="007C0D11">
          <w:rPr>
            <w:rFonts w:eastAsia="Yu Gothic Light"/>
          </w:rPr>
          <w:t>fossil</w:t>
        </w:r>
      </w:ins>
      <w:r w:rsidRPr="00FC338F">
        <w:rPr>
          <w:rFonts w:eastAsia="Yu Gothic Light"/>
        </w:rPr>
        <w:t xml:space="preserve"> jet fuel portion of a blend, is not subject to the LCFS and must not be reported.</w:t>
      </w:r>
    </w:p>
    <w:p w14:paraId="62E62BE2" w14:textId="31D49D6B" w:rsidR="00FC338F" w:rsidRPr="00FC338F" w:rsidRDefault="00FC338F" w:rsidP="00F701A2">
      <w:pPr>
        <w:pStyle w:val="Heading3"/>
        <w:keepNext w:val="0"/>
        <w:keepLines w:val="0"/>
        <w:rPr>
          <w:rFonts w:eastAsia="Yu Gothic Light"/>
        </w:rPr>
      </w:pPr>
      <w:r w:rsidRPr="004A7F9D">
        <w:rPr>
          <w:rFonts w:eastAsia="Yu Gothic Light"/>
          <w:i/>
          <w:iCs/>
        </w:rPr>
        <w:t>In the Case of Transfer of Fuel Ownership.</w:t>
      </w:r>
      <w:r w:rsidRPr="00FC338F">
        <w:rPr>
          <w:rFonts w:eastAsia="Yu Gothic Light"/>
        </w:rPr>
        <w:t xml:space="preserve"> An entity transferring ownership of fuel is the “transferor” and an entity acquiring ownership of fuel is the “recipient.”</w:t>
      </w:r>
    </w:p>
    <w:p w14:paraId="173CA586" w14:textId="4095BDDE" w:rsidR="00FC338F" w:rsidRPr="00FC338F" w:rsidRDefault="00FC338F" w:rsidP="00F701A2">
      <w:pPr>
        <w:pStyle w:val="Heading4"/>
        <w:keepNext w:val="0"/>
        <w:keepLines w:val="0"/>
        <w:rPr>
          <w:rFonts w:eastAsia="Yu Gothic Light"/>
        </w:rPr>
      </w:pPr>
      <w:r w:rsidRPr="004A7F9D">
        <w:rPr>
          <w:rFonts w:eastAsia="Yu Gothic Light"/>
          <w:i/>
          <w:iCs w:val="0"/>
        </w:rPr>
        <w:t>Transferring Status as Credit or Deficit Generator.</w:t>
      </w:r>
      <w:r w:rsidRPr="00FC338F">
        <w:rPr>
          <w:rFonts w:eastAsia="Yu Gothic Light"/>
        </w:rPr>
        <w:t xml:space="preserve"> An entity can voluntarily transfer its status as a credit or deficit generator for a given amount of liquid fuel, with the ownership of the fuel, if the conditions </w:t>
      </w:r>
      <w:proofErr w:type="gramStart"/>
      <w:r w:rsidRPr="00FC338F">
        <w:rPr>
          <w:rFonts w:eastAsia="Yu Gothic Light"/>
        </w:rPr>
        <w:t>set</w:t>
      </w:r>
      <w:proofErr w:type="gramEnd"/>
      <w:r w:rsidRPr="00FC338F">
        <w:rPr>
          <w:rFonts w:eastAsia="Yu Gothic Light"/>
        </w:rPr>
        <w:t xml:space="preserve"> forth in subsections 1. through 4. below are met by the time ownership of fuel is transferred. If such a transfer occurs, the recipient also becomes the fuel reporting entity for the fuel while the transferor is still subject to reporting requirements pursuant to section 95491 and to any other requirement applicable to a fuel reporting entity under this </w:t>
      </w:r>
      <w:proofErr w:type="spellStart"/>
      <w:r w:rsidRPr="00FC338F">
        <w:rPr>
          <w:rFonts w:eastAsia="Yu Gothic Light"/>
        </w:rPr>
        <w:t>subarticle</w:t>
      </w:r>
      <w:proofErr w:type="spellEnd"/>
      <w:r w:rsidRPr="00FC338F">
        <w:rPr>
          <w:rFonts w:eastAsia="Yu Gothic Light"/>
        </w:rPr>
        <w:t>.</w:t>
      </w:r>
    </w:p>
    <w:p w14:paraId="7328648E" w14:textId="1B956E32" w:rsidR="00FC338F" w:rsidRPr="00FC338F" w:rsidRDefault="00FC338F" w:rsidP="00F701A2">
      <w:pPr>
        <w:pStyle w:val="Heading5"/>
        <w:keepNext w:val="0"/>
        <w:keepLines w:val="0"/>
        <w:rPr>
          <w:rFonts w:eastAsia="Yu Gothic Light"/>
        </w:rPr>
      </w:pPr>
      <w:r w:rsidRPr="00FC338F">
        <w:rPr>
          <w:rFonts w:eastAsia="Yu Gothic Light"/>
        </w:rPr>
        <w:t>The two entities agree by written contract that the recipient accepts all LCFS responsibilities of a fuel reporting entity and credit or deficit generator.</w:t>
      </w:r>
    </w:p>
    <w:p w14:paraId="628BAA8B" w14:textId="2FE14FC4" w:rsidR="00FC338F" w:rsidRPr="00FC338F" w:rsidRDefault="00FC338F" w:rsidP="00F701A2">
      <w:pPr>
        <w:pStyle w:val="Heading5"/>
        <w:keepNext w:val="0"/>
        <w:keepLines w:val="0"/>
        <w:rPr>
          <w:rFonts w:eastAsia="Yu Gothic Light"/>
        </w:rPr>
      </w:pPr>
      <w:r w:rsidRPr="00FC338F">
        <w:rPr>
          <w:rFonts w:eastAsia="Yu Gothic Light"/>
        </w:rPr>
        <w:t>The transferor must provide the recipient a product transfer document that prominently states the information specified in section 95491.1(b)(1).</w:t>
      </w:r>
    </w:p>
    <w:p w14:paraId="4B6DC138" w14:textId="4C9AAF76" w:rsidR="00FC338F" w:rsidRPr="00FC338F" w:rsidRDefault="00FC338F" w:rsidP="00F701A2">
      <w:pPr>
        <w:pStyle w:val="Heading5"/>
        <w:keepNext w:val="0"/>
        <w:keepLines w:val="0"/>
        <w:rPr>
          <w:rFonts w:eastAsia="Yu Gothic Light"/>
        </w:rPr>
      </w:pPr>
      <w:r w:rsidRPr="00FC338F">
        <w:rPr>
          <w:rFonts w:eastAsia="Yu Gothic Light"/>
        </w:rPr>
        <w:t>In the case of a deficit generating fuel, the transferor and recipient must meet the requirements specified in the subsection below:</w:t>
      </w:r>
    </w:p>
    <w:p w14:paraId="5A9D153E" w14:textId="45D05934" w:rsidR="00FC338F" w:rsidRPr="00FC338F" w:rsidRDefault="00FC338F" w:rsidP="00F701A2">
      <w:pPr>
        <w:pStyle w:val="Heading6"/>
        <w:keepNext w:val="0"/>
        <w:keepLines w:val="0"/>
        <w:rPr>
          <w:rFonts w:eastAsia="Yu Gothic Light"/>
        </w:rPr>
      </w:pPr>
      <w:r w:rsidRPr="00FC338F">
        <w:rPr>
          <w:rFonts w:eastAsia="Yu Gothic Light"/>
        </w:rPr>
        <w:t xml:space="preserve">By default, the </w:t>
      </w:r>
      <w:del w:id="584" w:author="CARB" w:date="2023-12-19T12:12:00Z">
        <w:r w:rsidRPr="00FC338F">
          <w:rPr>
            <w:rFonts w:eastAsia="Yu Gothic Light"/>
          </w:rPr>
          <w:delText>transferor’s</w:delText>
        </w:r>
      </w:del>
      <w:ins w:id="585" w:author="CARB" w:date="2023-12-19T12:12:00Z">
        <w:r w:rsidR="72A14141" w:rsidRPr="00FC338F">
          <w:rPr>
            <w:rFonts w:eastAsia="Yu Gothic Light"/>
          </w:rPr>
          <w:t>recipient’s</w:t>
        </w:r>
      </w:ins>
      <w:r w:rsidR="72A14141" w:rsidRPr="00FC338F">
        <w:rPr>
          <w:rFonts w:eastAsia="Yu Gothic Light"/>
        </w:rPr>
        <w:t xml:space="preserve"> </w:t>
      </w:r>
      <w:r w:rsidRPr="00FC338F">
        <w:rPr>
          <w:rFonts w:eastAsia="Yu Gothic Light"/>
        </w:rPr>
        <w:t xml:space="preserve">annual credit and deficit balance, as set forth in section 95485(b)(2), will be updated to include the </w:t>
      </w:r>
      <m:oMath>
        <m:sSubSup>
          <m:sSubSupPr>
            <m:ctrlPr>
              <w:rPr>
                <w:rFonts w:ascii="Cambria Math" w:eastAsia="Times New Roman" w:hAnsi="Cambria Math" w:cs="Arial"/>
                <w:color w:val="212121"/>
                <w:szCs w:val="24"/>
              </w:rPr>
            </m:ctrlPr>
          </m:sSubSupPr>
          <m:e>
            <m:r>
              <w:rPr>
                <w:rFonts w:ascii="Cambria Math" w:eastAsia="Times New Roman" w:hAnsi="Cambria Math" w:cs="Arial"/>
                <w:color w:val="212121"/>
                <w:szCs w:val="24"/>
              </w:rPr>
              <m:t>Deficits</m:t>
            </m:r>
          </m:e>
          <m:sub>
            <m:r>
              <w:rPr>
                <w:rFonts w:ascii="Cambria Math" w:eastAsia="Times New Roman" w:hAnsi="Cambria Math" w:cs="Arial"/>
                <w:color w:val="212121"/>
                <w:szCs w:val="24"/>
              </w:rPr>
              <m:t>Incremental</m:t>
            </m:r>
            <m:r>
              <m:rPr>
                <m:sty m:val="p"/>
              </m:rPr>
              <w:rPr>
                <w:rFonts w:ascii="Cambria Math" w:eastAsia="Times New Roman" w:hAnsi="Cambria Math" w:cs="Arial"/>
                <w:color w:val="212121"/>
                <w:szCs w:val="24"/>
              </w:rPr>
              <m:t>20</m:t>
            </m:r>
            <m:r>
              <w:rPr>
                <w:rFonts w:ascii="Cambria Math" w:eastAsia="Times New Roman" w:hAnsi="Cambria Math" w:cs="Arial"/>
                <w:color w:val="212121"/>
                <w:szCs w:val="24"/>
              </w:rPr>
              <m:t>XX</m:t>
            </m:r>
          </m:sub>
          <m:sup>
            <m:r>
              <w:rPr>
                <w:rFonts w:ascii="Cambria Math" w:eastAsia="Times New Roman" w:hAnsi="Cambria Math" w:cs="Arial"/>
                <w:color w:val="212121"/>
                <w:szCs w:val="24"/>
              </w:rPr>
              <m:t>XD</m:t>
            </m:r>
          </m:sup>
        </m:sSubSup>
      </m:oMath>
      <w:r w:rsidR="001C0D2A" w:rsidRPr="03D97314">
        <w:rPr>
          <w:rFonts w:eastAsia="Yu Gothic Light"/>
          <w:color w:val="212121"/>
        </w:rPr>
        <w:t xml:space="preserve"> </w:t>
      </w:r>
      <w:r w:rsidRPr="00FC338F">
        <w:rPr>
          <w:rFonts w:eastAsia="Yu Gothic Light"/>
        </w:rPr>
        <w:t>as defined and set forth in section 95489(b).</w:t>
      </w:r>
    </w:p>
    <w:p w14:paraId="06093ECE" w14:textId="6B2111D4" w:rsidR="00FC338F" w:rsidRPr="00FC338F" w:rsidRDefault="00FC338F" w:rsidP="00F701A2">
      <w:pPr>
        <w:pStyle w:val="Heading6"/>
        <w:keepNext w:val="0"/>
        <w:keepLines w:val="0"/>
        <w:rPr>
          <w:rFonts w:eastAsia="Yu Gothic Light"/>
        </w:rPr>
      </w:pPr>
      <w:r w:rsidRPr="00FC338F">
        <w:rPr>
          <w:rFonts w:eastAsia="Yu Gothic Light"/>
        </w:rPr>
        <w:lastRenderedPageBreak/>
        <w:t xml:space="preserve">By default, the recipient’s annual credit and deficit balance, as set forth in section 95485(b)(2), will be updated to include </w:t>
      </w:r>
      <m:oMath>
        <m:sSubSup>
          <m:sSubSupPr>
            <m:ctrlPr>
              <w:rPr>
                <w:rFonts w:ascii="Cambria Math" w:eastAsia="Times New Roman" w:hAnsi="Cambria Math" w:cs="Arial"/>
                <w:color w:val="212121"/>
                <w:szCs w:val="24"/>
              </w:rPr>
            </m:ctrlPr>
          </m:sSubSupPr>
          <m:e>
            <m:r>
              <w:rPr>
                <w:rFonts w:ascii="Cambria Math" w:eastAsia="Times New Roman" w:hAnsi="Cambria Math" w:cs="Arial"/>
                <w:color w:val="212121"/>
                <w:szCs w:val="24"/>
              </w:rPr>
              <m:t>Deficits</m:t>
            </m:r>
          </m:e>
          <m:sub>
            <m:r>
              <w:rPr>
                <w:rFonts w:ascii="Cambria Math" w:eastAsia="Times New Roman" w:hAnsi="Cambria Math" w:cs="Arial"/>
                <w:color w:val="212121"/>
                <w:szCs w:val="24"/>
              </w:rPr>
              <m:t>Base</m:t>
            </m:r>
          </m:sub>
          <m:sup>
            <m:r>
              <w:rPr>
                <w:rFonts w:ascii="Cambria Math" w:eastAsia="Times New Roman" w:hAnsi="Cambria Math" w:cs="Arial"/>
                <w:color w:val="212121"/>
                <w:szCs w:val="24"/>
              </w:rPr>
              <m:t>XD</m:t>
            </m:r>
          </m:sup>
        </m:sSubSup>
      </m:oMath>
      <w:r w:rsidR="003B1CFE">
        <w:rPr>
          <w:rFonts w:eastAsia="Yu Gothic Light"/>
          <w:color w:val="212121"/>
          <w:szCs w:val="24"/>
        </w:rPr>
        <w:t>,</w:t>
      </w:r>
      <w:r w:rsidRPr="00FC338F">
        <w:rPr>
          <w:rFonts w:eastAsia="Yu Gothic Light"/>
        </w:rPr>
        <w:t xml:space="preserve"> as defined and set forth in section 95489(b).</w:t>
      </w:r>
    </w:p>
    <w:p w14:paraId="41AC5D3D" w14:textId="5A6A8A13" w:rsidR="00FC338F" w:rsidRPr="00FC338F" w:rsidRDefault="00FC338F" w:rsidP="00F701A2">
      <w:pPr>
        <w:pStyle w:val="Heading6"/>
        <w:keepNext w:val="0"/>
        <w:keepLines w:val="0"/>
        <w:rPr>
          <w:rFonts w:eastAsia="Yu Gothic Light"/>
        </w:rPr>
      </w:pPr>
      <w:r w:rsidRPr="00FC338F">
        <w:rPr>
          <w:rFonts w:eastAsia="Yu Gothic Light"/>
        </w:rPr>
        <w:t>Paragraphs a. and b. above notwithstanding, the transferor and recipient of deficit generating fuels may, by the time the ownership is transferred, specify by written contract which party is responsible for accounting for the base deficit and incremental deficit in the annual credits and deficits balance calculation set forth in section 95485(b)(2).</w:t>
      </w:r>
    </w:p>
    <w:p w14:paraId="67E4B1E1" w14:textId="331E9931" w:rsidR="00FC338F" w:rsidRPr="00FC338F" w:rsidRDefault="00FC338F" w:rsidP="00F701A2">
      <w:pPr>
        <w:pStyle w:val="Heading5"/>
        <w:keepNext w:val="0"/>
        <w:keepLines w:val="0"/>
        <w:rPr>
          <w:rFonts w:eastAsia="Yu Gothic Light"/>
        </w:rPr>
      </w:pPr>
      <w:r w:rsidRPr="00FC338F">
        <w:rPr>
          <w:rFonts w:eastAsia="Yu Gothic Light"/>
        </w:rPr>
        <w:t>The credit or deficit generator status cannot be passed to a downstream entity acquiring ownership of liquid fuel below the rack.</w:t>
      </w:r>
    </w:p>
    <w:p w14:paraId="604ABD58" w14:textId="0CA21F43" w:rsidR="00FC338F" w:rsidRPr="00FC338F" w:rsidRDefault="00FC338F" w:rsidP="00F701A2">
      <w:pPr>
        <w:pStyle w:val="Heading5"/>
        <w:keepNext w:val="0"/>
        <w:keepLines w:val="0"/>
        <w:rPr>
          <w:rFonts w:eastAsia="Yu Gothic Light"/>
        </w:rPr>
      </w:pPr>
      <w:r w:rsidRPr="00FC338F">
        <w:rPr>
          <w:rFonts w:eastAsia="Yu Gothic Light"/>
        </w:rPr>
        <w:t>An entity acquiring ownership of fuel below the rack is not required to report the fuel transaction in the LRT-CBTS unless it is a fuel exporter pursuant to section 95483(a)(4)(C).</w:t>
      </w:r>
    </w:p>
    <w:p w14:paraId="2022535A" w14:textId="2D48178E" w:rsidR="00FC338F" w:rsidRPr="00FC338F" w:rsidRDefault="00FC338F" w:rsidP="00F701A2">
      <w:pPr>
        <w:pStyle w:val="Heading4"/>
        <w:keepNext w:val="0"/>
        <w:keepLines w:val="0"/>
        <w:rPr>
          <w:rFonts w:eastAsia="Yu Gothic Light"/>
        </w:rPr>
      </w:pPr>
      <w:r w:rsidRPr="003B1CFE">
        <w:rPr>
          <w:rFonts w:eastAsia="Yu Gothic Light"/>
          <w:i/>
          <w:iCs w:val="0"/>
        </w:rPr>
        <w:t>Retaining Status as Credit or Deficit Generator.</w:t>
      </w:r>
      <w:r w:rsidRPr="00FC338F">
        <w:rPr>
          <w:rFonts w:eastAsia="Yu Gothic Light"/>
        </w:rPr>
        <w:t xml:space="preserve"> An entity can retain its status as a credit or deficit generator for a given amount of liquid fuel, while transferring the ownership of the fuel, if the conditions </w:t>
      </w:r>
      <w:proofErr w:type="gramStart"/>
      <w:r w:rsidRPr="00FC338F">
        <w:rPr>
          <w:rFonts w:eastAsia="Yu Gothic Light"/>
        </w:rPr>
        <w:t>set</w:t>
      </w:r>
      <w:proofErr w:type="gramEnd"/>
      <w:r w:rsidRPr="00FC338F">
        <w:rPr>
          <w:rFonts w:eastAsia="Yu Gothic Light"/>
        </w:rPr>
        <w:t xml:space="preserve"> forth in subsections 1. through 2. below are met by the time ownership of fuel is transferred. If such a transfer occurs, the recipient also becomes a fuel reporting entity for the fuel while the transferor is still subject to reporting requirements pursuant to section 95491 and to any other requirement applicable to a fuel reporting entity under this </w:t>
      </w:r>
      <w:proofErr w:type="spellStart"/>
      <w:r w:rsidRPr="00FC338F">
        <w:rPr>
          <w:rFonts w:eastAsia="Yu Gothic Light"/>
        </w:rPr>
        <w:t>subarticle</w:t>
      </w:r>
      <w:proofErr w:type="spellEnd"/>
      <w:r w:rsidRPr="00FC338F">
        <w:rPr>
          <w:rFonts w:eastAsia="Yu Gothic Light"/>
        </w:rPr>
        <w:t>.</w:t>
      </w:r>
    </w:p>
    <w:p w14:paraId="56F3B904" w14:textId="76E28589" w:rsidR="00FC338F" w:rsidRPr="00FC338F" w:rsidRDefault="00FC338F" w:rsidP="00F701A2">
      <w:pPr>
        <w:pStyle w:val="Heading5"/>
        <w:keepNext w:val="0"/>
        <w:keepLines w:val="0"/>
        <w:rPr>
          <w:rFonts w:eastAsia="Yu Gothic Light"/>
        </w:rPr>
      </w:pPr>
      <w:r w:rsidRPr="00FC338F">
        <w:rPr>
          <w:rFonts w:eastAsia="Yu Gothic Light"/>
        </w:rPr>
        <w:t xml:space="preserve">The two entities agree by written contract that the recipient accepts all LCFS responsibilities of a fuel reporting </w:t>
      </w:r>
      <w:proofErr w:type="gramStart"/>
      <w:r w:rsidRPr="00FC338F">
        <w:rPr>
          <w:rFonts w:eastAsia="Yu Gothic Light"/>
        </w:rPr>
        <w:t>entity</w:t>
      </w:r>
      <w:proofErr w:type="gramEnd"/>
      <w:r w:rsidRPr="00FC338F">
        <w:rPr>
          <w:rFonts w:eastAsia="Yu Gothic Light"/>
        </w:rPr>
        <w:t xml:space="preserve"> and the transferor retains the responsibilities as a fuel reporting entity and credit or deficit generator.</w:t>
      </w:r>
    </w:p>
    <w:p w14:paraId="2BD581B6" w14:textId="02EFBDF3" w:rsidR="00FC338F" w:rsidRPr="00FC338F" w:rsidRDefault="00FC338F" w:rsidP="00F701A2">
      <w:pPr>
        <w:pStyle w:val="Heading5"/>
        <w:keepNext w:val="0"/>
        <w:keepLines w:val="0"/>
        <w:rPr>
          <w:rFonts w:eastAsia="Yu Gothic Light"/>
        </w:rPr>
      </w:pPr>
      <w:r w:rsidRPr="00FC338F">
        <w:rPr>
          <w:rFonts w:eastAsia="Yu Gothic Light"/>
        </w:rPr>
        <w:t>The transferor must provide the recipient a product transfer document that prominently states the information specified in section 95491.1(b)(2).</w:t>
      </w:r>
    </w:p>
    <w:p w14:paraId="33A07E52" w14:textId="20FCB7B8" w:rsidR="00FC338F" w:rsidRPr="00FC338F" w:rsidRDefault="00FC338F" w:rsidP="00F701A2">
      <w:pPr>
        <w:pStyle w:val="Heading5"/>
        <w:keepNext w:val="0"/>
        <w:keepLines w:val="0"/>
        <w:rPr>
          <w:rFonts w:eastAsia="Yu Gothic Light"/>
        </w:rPr>
      </w:pPr>
      <w:r w:rsidRPr="00FC338F">
        <w:rPr>
          <w:rFonts w:eastAsia="Yu Gothic Light"/>
        </w:rPr>
        <w:t>An entity acquiring ownership of fuel below the rack is not required to report the fuel transaction in the LRT-CBTS unless it is a fuel exporter pursuant to section 95483(a)(4)(C).</w:t>
      </w:r>
    </w:p>
    <w:p w14:paraId="3414B318" w14:textId="00A42865" w:rsidR="00FC338F" w:rsidRPr="00FC338F" w:rsidRDefault="00FC338F" w:rsidP="00F701A2">
      <w:pPr>
        <w:pStyle w:val="Heading3"/>
        <w:keepNext w:val="0"/>
        <w:keepLines w:val="0"/>
        <w:rPr>
          <w:rFonts w:eastAsia="Yu Gothic Light"/>
        </w:rPr>
      </w:pPr>
      <w:r w:rsidRPr="008237D8">
        <w:rPr>
          <w:rFonts w:eastAsia="Yu Gothic Light"/>
          <w:i/>
          <w:iCs/>
        </w:rPr>
        <w:lastRenderedPageBreak/>
        <w:t>Transfer Period.</w:t>
      </w:r>
      <w:r w:rsidRPr="00FC338F">
        <w:rPr>
          <w:rFonts w:eastAsia="Yu Gothic Light"/>
        </w:rPr>
        <w:t xml:space="preserve"> For all liquid fuels, the period in which credit or deficit generator status can be transferred to another entity, for a given amount of fuel, is limited to three calendar quarters. This means that, for example, if an entity receives title to a fuel along with credit or deficit generator status in the first calendar quarter, the status as credit or deficit generator for that amount of fuel can be transferred to another entity no later than the end of the third calendar quarter. After this period is over, the credit and deficit generator status for that amount of fuel cannot be transferred.</w:t>
      </w:r>
    </w:p>
    <w:p w14:paraId="1B88E7F3" w14:textId="0250F400" w:rsidR="00FC338F" w:rsidRPr="00FC338F" w:rsidRDefault="00FC338F" w:rsidP="00F701A2">
      <w:pPr>
        <w:pStyle w:val="Heading3"/>
        <w:keepNext w:val="0"/>
        <w:keepLines w:val="0"/>
        <w:rPr>
          <w:rFonts w:eastAsia="Yu Gothic Light"/>
        </w:rPr>
      </w:pPr>
      <w:r w:rsidRPr="008237D8">
        <w:rPr>
          <w:rFonts w:eastAsia="Yu Gothic Light"/>
          <w:i/>
          <w:iCs/>
        </w:rPr>
        <w:t>Designation of Fuel Exporter.</w:t>
      </w:r>
      <w:r w:rsidRPr="00FC338F">
        <w:rPr>
          <w:rFonts w:eastAsia="Yu Gothic Light"/>
        </w:rPr>
        <w:t xml:space="preserve"> Entities responsible for reporting exports of fuel that has been previously reported in the LRT-CBTS are identified below:</w:t>
      </w:r>
    </w:p>
    <w:p w14:paraId="52FE0743" w14:textId="03EAB358" w:rsidR="00FC338F" w:rsidRPr="00FC338F" w:rsidRDefault="00FC338F" w:rsidP="00F701A2">
      <w:pPr>
        <w:pStyle w:val="Heading4"/>
        <w:keepNext w:val="0"/>
        <w:keepLines w:val="0"/>
        <w:rPr>
          <w:rFonts w:eastAsia="Yu Gothic Light"/>
        </w:rPr>
      </w:pPr>
      <w:r w:rsidRPr="00FC338F">
        <w:rPr>
          <w:rFonts w:eastAsia="Yu Gothic Light"/>
        </w:rPr>
        <w:t>When the fuel is sold or delivered above the rack for export, the entity holding title to the fuel as it crosses the California border on its way toward the first point of sale/delivery is responsible for reporting the export in the LRT-CBTS.</w:t>
      </w:r>
    </w:p>
    <w:p w14:paraId="4989DEF7" w14:textId="3717B9AF" w:rsidR="00FC338F" w:rsidRPr="00FC338F" w:rsidRDefault="00FC338F" w:rsidP="00F701A2">
      <w:pPr>
        <w:pStyle w:val="Heading4"/>
        <w:keepNext w:val="0"/>
        <w:keepLines w:val="0"/>
        <w:rPr>
          <w:rFonts w:eastAsia="Yu Gothic Light"/>
        </w:rPr>
      </w:pPr>
      <w:r w:rsidRPr="00FC338F">
        <w:rPr>
          <w:rFonts w:eastAsia="Yu Gothic Light"/>
        </w:rPr>
        <w:t>When the fuel is sold across the rack for export, the entity holding title to the fuel as the fuel crosses the rack is responsible for reporting the export in the LRT-CBTS.</w:t>
      </w:r>
    </w:p>
    <w:p w14:paraId="09CED9C0" w14:textId="6CF415EA" w:rsidR="00FC338F" w:rsidRDefault="00FC338F" w:rsidP="00F701A2">
      <w:pPr>
        <w:pStyle w:val="Heading4"/>
        <w:keepNext w:val="0"/>
        <w:keepLines w:val="0"/>
        <w:rPr>
          <w:rFonts w:eastAsia="Yu Gothic Light"/>
        </w:rPr>
      </w:pPr>
      <w:r w:rsidRPr="00FC338F">
        <w:rPr>
          <w:rFonts w:eastAsia="Yu Gothic Light"/>
        </w:rPr>
        <w:t>When the fuel is diverted out-of-state below the rack, the entity holding title to the fuel, as it crosses the California border, is responsible for reporting the export in the LRT-CBTS.</w:t>
      </w:r>
    </w:p>
    <w:p w14:paraId="7380044E" w14:textId="5B07CBFB" w:rsidR="00FC338F" w:rsidRPr="00FC338F" w:rsidRDefault="00FC338F" w:rsidP="00F701A2">
      <w:pPr>
        <w:pStyle w:val="Heading2"/>
        <w:keepNext w:val="0"/>
        <w:keepLines w:val="0"/>
        <w:rPr>
          <w:rFonts w:eastAsia="Yu Gothic Light"/>
        </w:rPr>
      </w:pPr>
      <w:r w:rsidRPr="008237D8">
        <w:rPr>
          <w:rFonts w:eastAsia="Yu Gothic Light"/>
          <w:i/>
          <w:iCs/>
        </w:rPr>
        <w:t>For Gaseous Fuels.</w:t>
      </w:r>
      <w:r w:rsidRPr="00FC338F">
        <w:rPr>
          <w:rFonts w:eastAsia="Yu Gothic Light"/>
        </w:rPr>
        <w:t xml:space="preserve"> Gaseous fuels refer to natural gas fuels (including CNG, LNG and L-CNG), propane and hydrogen.</w:t>
      </w:r>
    </w:p>
    <w:p w14:paraId="4BC792D8" w14:textId="7D8D175D" w:rsidR="00FC338F" w:rsidRPr="00FC338F" w:rsidRDefault="00FC338F" w:rsidP="00F701A2">
      <w:pPr>
        <w:pStyle w:val="Heading3"/>
        <w:keepNext w:val="0"/>
        <w:keepLines w:val="0"/>
        <w:rPr>
          <w:rFonts w:eastAsia="Yu Gothic Light"/>
        </w:rPr>
      </w:pPr>
      <w:r w:rsidRPr="008237D8">
        <w:rPr>
          <w:rFonts w:eastAsia="Yu Gothic Light"/>
          <w:i/>
          <w:iCs/>
        </w:rPr>
        <w:t>Designation of First Fuel Reporting Entities For Gaseous Fuels.</w:t>
      </w:r>
      <w:r w:rsidRPr="00FC338F">
        <w:rPr>
          <w:rFonts w:eastAsia="Yu Gothic Light"/>
        </w:rPr>
        <w:t xml:space="preserve"> The first fuel reporting entity for different gaseous fuels is identified in subsections (A) through (E) below. For gaseous fuels, subsection (2) below provides entities the ability to contractually designate another entity as the first fuel reporting entity for a given amount of gaseous fuel.</w:t>
      </w:r>
    </w:p>
    <w:p w14:paraId="771AADCE" w14:textId="331C98D1" w:rsidR="00FC338F" w:rsidRPr="00FC338F" w:rsidRDefault="00FC338F" w:rsidP="00F701A2">
      <w:pPr>
        <w:pStyle w:val="Heading4"/>
        <w:keepNext w:val="0"/>
        <w:keepLines w:val="0"/>
        <w:rPr>
          <w:rFonts w:eastAsia="Yu Gothic Light"/>
        </w:rPr>
      </w:pPr>
      <w:r w:rsidRPr="003E6DEF">
        <w:rPr>
          <w:rFonts w:eastAsia="Yu Gothic Light"/>
          <w:i/>
          <w:iCs w:val="0"/>
        </w:rPr>
        <w:t>Bio-CNG.</w:t>
      </w:r>
      <w:r w:rsidRPr="00FC338F">
        <w:rPr>
          <w:rFonts w:eastAsia="Yu Gothic Light"/>
        </w:rPr>
        <w:t xml:space="preserve"> For bio-CNG, including the bio-CNG portion of a blend with fossil CNG, the first fuel reporting entity is the producer or importer of the biomethane.</w:t>
      </w:r>
    </w:p>
    <w:p w14:paraId="453C0F62" w14:textId="3EE284A9" w:rsidR="00FC338F" w:rsidRPr="00FC338F" w:rsidRDefault="00FC338F" w:rsidP="00F701A2">
      <w:pPr>
        <w:pStyle w:val="Heading4"/>
        <w:keepNext w:val="0"/>
        <w:keepLines w:val="0"/>
        <w:rPr>
          <w:rFonts w:eastAsia="Yu Gothic Light"/>
        </w:rPr>
      </w:pPr>
      <w:r w:rsidRPr="003E6DEF">
        <w:rPr>
          <w:rFonts w:eastAsia="Yu Gothic Light"/>
          <w:i/>
          <w:iCs w:val="0"/>
        </w:rPr>
        <w:t>Bio-LNG and Bio-L-CNG.</w:t>
      </w:r>
      <w:r w:rsidRPr="00FC338F">
        <w:rPr>
          <w:rFonts w:eastAsia="Yu Gothic Light"/>
        </w:rPr>
        <w:t xml:space="preserve"> For bio-LNG and bio-L-CNG, including the biomethane portion of any blend with fossil LNG and L-CNG, the first fuel reporting entity is the producer or importer of the biomethane.</w:t>
      </w:r>
    </w:p>
    <w:p w14:paraId="6EE5EA43" w14:textId="1425E06B" w:rsidR="00FC338F" w:rsidRPr="00FC338F" w:rsidRDefault="00FC338F" w:rsidP="00F701A2">
      <w:pPr>
        <w:pStyle w:val="Heading4"/>
        <w:keepNext w:val="0"/>
        <w:keepLines w:val="0"/>
        <w:rPr>
          <w:rFonts w:eastAsia="Yu Gothic Light"/>
        </w:rPr>
      </w:pPr>
      <w:r w:rsidRPr="003E6DEF">
        <w:rPr>
          <w:rFonts w:eastAsia="Yu Gothic Light"/>
          <w:i/>
          <w:iCs w:val="0"/>
        </w:rPr>
        <w:t>Renewable Propane.</w:t>
      </w:r>
      <w:r w:rsidRPr="00FC338F">
        <w:rPr>
          <w:rFonts w:eastAsia="Yu Gothic Light"/>
        </w:rPr>
        <w:t xml:space="preserve"> For renewable propane, including the renewable propane portion of a blend with fossil propane, the first fuel reporting entity is the producer or importer of the renewable propane.</w:t>
      </w:r>
    </w:p>
    <w:p w14:paraId="43F565A9" w14:textId="15C74242" w:rsidR="00FC338F" w:rsidRPr="00FC338F" w:rsidRDefault="00FC338F" w:rsidP="00F701A2">
      <w:pPr>
        <w:pStyle w:val="Heading4"/>
        <w:keepNext w:val="0"/>
        <w:keepLines w:val="0"/>
        <w:rPr>
          <w:rFonts w:eastAsia="Yu Gothic Light"/>
        </w:rPr>
      </w:pPr>
      <w:r w:rsidRPr="003E6DEF">
        <w:rPr>
          <w:rFonts w:eastAsia="Yu Gothic Light"/>
          <w:i/>
          <w:iCs w:val="0"/>
        </w:rPr>
        <w:lastRenderedPageBreak/>
        <w:t xml:space="preserve">Fossil CNG, </w:t>
      </w:r>
      <w:proofErr w:type="gramStart"/>
      <w:r w:rsidRPr="003E6DEF">
        <w:rPr>
          <w:rFonts w:eastAsia="Yu Gothic Light"/>
          <w:i/>
          <w:iCs w:val="0"/>
        </w:rPr>
        <w:t>LNG, and</w:t>
      </w:r>
      <w:proofErr w:type="gramEnd"/>
      <w:r w:rsidRPr="003E6DEF">
        <w:rPr>
          <w:rFonts w:eastAsia="Yu Gothic Light"/>
          <w:i/>
          <w:iCs w:val="0"/>
        </w:rPr>
        <w:t xml:space="preserve"> L-CNG and Propane.</w:t>
      </w:r>
      <w:r w:rsidRPr="00FC338F">
        <w:rPr>
          <w:rFonts w:eastAsia="Yu Gothic Light"/>
        </w:rPr>
        <w:t xml:space="preserve"> For fossil CNG, LNG, L-CNG, and propane, including the fossil portion of any blend with a renewable fuel component, the first fuel reporting entity is the entity that owns the fueling equipment through which the fossil fuel is dispensed to motor vehicles for transportation use.</w:t>
      </w:r>
    </w:p>
    <w:p w14:paraId="043B9CD8" w14:textId="4590AE24" w:rsidR="00FC338F" w:rsidRPr="00FC338F" w:rsidRDefault="00FC338F" w:rsidP="00F701A2">
      <w:pPr>
        <w:pStyle w:val="Heading4"/>
        <w:keepNext w:val="0"/>
        <w:keepLines w:val="0"/>
        <w:rPr>
          <w:rFonts w:eastAsia="Yu Gothic Light"/>
        </w:rPr>
      </w:pPr>
      <w:r w:rsidRPr="003E6DEF">
        <w:rPr>
          <w:rFonts w:eastAsia="Yu Gothic Light"/>
          <w:i/>
          <w:iCs w:val="0"/>
        </w:rPr>
        <w:t>Hydrogen.</w:t>
      </w:r>
      <w:r w:rsidRPr="00FC338F">
        <w:rPr>
          <w:rFonts w:eastAsia="Yu Gothic Light"/>
        </w:rPr>
        <w:t xml:space="preserve"> The first fuel reporting entity for hydrogen is the entity that owns the fueling supply equipment (“hydrogen station owner”) through which hydrogen fuel is dispensed to motor vehicles for transportation use. Notwithstanding the above, the first fuel reporting entity for hydrogen used in fuel cell forklifts is the forklift fleet owner.</w:t>
      </w:r>
    </w:p>
    <w:p w14:paraId="64B39736" w14:textId="567D07FD" w:rsidR="00FC338F" w:rsidRPr="00FC338F" w:rsidRDefault="00FC338F" w:rsidP="00F701A2">
      <w:pPr>
        <w:pStyle w:val="Heading3"/>
        <w:keepNext w:val="0"/>
        <w:keepLines w:val="0"/>
        <w:rPr>
          <w:rFonts w:eastAsia="Yu Gothic Light"/>
        </w:rPr>
      </w:pPr>
      <w:r w:rsidRPr="00FC338F">
        <w:rPr>
          <w:rFonts w:eastAsia="Yu Gothic Light"/>
        </w:rPr>
        <w:t>Subsections (1)(A) through (1)(E) above notwithstanding, an entity may elect not to be the first fuel reporting entity for a given gaseous fuel, provided another entity has contractually agreed to be the first fuel reporting entity for the fuel on its behalf. In such cases the two entities must agree by written contract that:</w:t>
      </w:r>
    </w:p>
    <w:p w14:paraId="7B6E1D30" w14:textId="57947099" w:rsidR="00FC338F" w:rsidRPr="00FC338F" w:rsidRDefault="00FC338F" w:rsidP="00F701A2">
      <w:pPr>
        <w:pStyle w:val="Heading4"/>
        <w:keepNext w:val="0"/>
        <w:keepLines w:val="0"/>
        <w:rPr>
          <w:rFonts w:eastAsia="Yu Gothic Light"/>
        </w:rPr>
      </w:pPr>
      <w:r w:rsidRPr="00FC338F">
        <w:rPr>
          <w:rFonts w:eastAsia="Yu Gothic Light"/>
        </w:rPr>
        <w:t>The original first fuel reporting entity per subsections (1)(A) through (1)(E) above will not generate credits or deficits in the LCFS and will instead provide the amount of fuel dispensed, and other required information pursuant to sections 95483.2(b)(8), 95491 and 95491.1, to the contractually designated entity for the purpose of LCFS reporting and credit or deficit generation.</w:t>
      </w:r>
    </w:p>
    <w:p w14:paraId="48CFD50D" w14:textId="1D855219" w:rsidR="00FC338F" w:rsidRPr="00FC338F" w:rsidRDefault="00FC338F" w:rsidP="00F701A2">
      <w:pPr>
        <w:pStyle w:val="Heading4"/>
        <w:keepNext w:val="0"/>
        <w:keepLines w:val="0"/>
        <w:rPr>
          <w:rFonts w:eastAsia="Yu Gothic Light"/>
        </w:rPr>
      </w:pPr>
      <w:r w:rsidRPr="00FC338F">
        <w:rPr>
          <w:rFonts w:eastAsia="Yu Gothic Light"/>
        </w:rPr>
        <w:t>The contractually designated entity accepts all LCFS responsibilities as the first fuel reporting entity and as a credit or deficit generator, as applicable.</w:t>
      </w:r>
    </w:p>
    <w:p w14:paraId="29285441" w14:textId="384D5DEA" w:rsidR="00FC338F" w:rsidRPr="00CA0786" w:rsidRDefault="00FC338F" w:rsidP="00F701A2">
      <w:pPr>
        <w:pStyle w:val="Heading2"/>
        <w:keepNext w:val="0"/>
        <w:keepLines w:val="0"/>
        <w:rPr>
          <w:rFonts w:eastAsia="Yu Gothic Light"/>
          <w:i/>
          <w:iCs/>
        </w:rPr>
      </w:pPr>
      <w:r w:rsidRPr="00CA0786">
        <w:rPr>
          <w:rFonts w:eastAsia="Yu Gothic Light"/>
          <w:i/>
          <w:iCs/>
        </w:rPr>
        <w:t>For Electricity Used as a Transportation Fuel.</w:t>
      </w:r>
    </w:p>
    <w:p w14:paraId="0A15A03F" w14:textId="30882527" w:rsidR="00FC338F" w:rsidRPr="00FC338F" w:rsidRDefault="00FC338F" w:rsidP="00F701A2">
      <w:pPr>
        <w:pStyle w:val="Heading3"/>
        <w:keepNext w:val="0"/>
        <w:keepLines w:val="0"/>
        <w:rPr>
          <w:rFonts w:eastAsia="Yu Gothic Light"/>
        </w:rPr>
      </w:pPr>
      <w:r w:rsidRPr="00CA0786">
        <w:rPr>
          <w:rFonts w:eastAsia="Yu Gothic Light"/>
          <w:i/>
          <w:iCs/>
        </w:rPr>
        <w:t>Residential EV Charging.</w:t>
      </w:r>
      <w:r w:rsidRPr="00FC338F">
        <w:rPr>
          <w:rFonts w:eastAsia="Yu Gothic Light"/>
        </w:rPr>
        <w:t xml:space="preserve"> For on-road transportation fuel supplied for electric vehicle (EV) charging in a single-</w:t>
      </w:r>
      <w:ins w:id="586" w:author="CARB" w:date="2023-12-19T12:12:00Z">
        <w:r w:rsidR="0088346F">
          <w:rPr>
            <w:rFonts w:eastAsia="Yu Gothic Light"/>
          </w:rPr>
          <w:t>family residence,</w:t>
        </w:r>
      </w:ins>
      <w:r w:rsidRPr="00FC338F">
        <w:rPr>
          <w:rFonts w:eastAsia="Yu Gothic Light"/>
        </w:rPr>
        <w:t xml:space="preserve"> or</w:t>
      </w:r>
      <w:ins w:id="587" w:author="CARB" w:date="2023-12-19T12:12:00Z">
        <w:r w:rsidRPr="00FC338F">
          <w:rPr>
            <w:rFonts w:eastAsia="Yu Gothic Light"/>
          </w:rPr>
          <w:t xml:space="preserve"> </w:t>
        </w:r>
        <w:r w:rsidR="0088346F">
          <w:rPr>
            <w:rFonts w:eastAsia="Yu Gothic Light"/>
          </w:rPr>
          <w:t xml:space="preserve">at dedicated or reserved parking at </w:t>
        </w:r>
        <w:r w:rsidR="00DE261E">
          <w:rPr>
            <w:rFonts w:eastAsia="Yu Gothic Light"/>
          </w:rPr>
          <w:t>a</w:t>
        </w:r>
      </w:ins>
      <w:r w:rsidR="00DE261E">
        <w:rPr>
          <w:rFonts w:eastAsia="Yu Gothic Light"/>
        </w:rPr>
        <w:t xml:space="preserve"> </w:t>
      </w:r>
      <w:r w:rsidRPr="00FC338F">
        <w:rPr>
          <w:rFonts w:eastAsia="Yu Gothic Light"/>
        </w:rPr>
        <w:t>multi-family residence, the following entities are the credit generators:</w:t>
      </w:r>
    </w:p>
    <w:p w14:paraId="7DAC948C" w14:textId="061ABED0" w:rsidR="00FC338F" w:rsidRPr="00FC338F" w:rsidRDefault="00FC338F" w:rsidP="00F701A2">
      <w:pPr>
        <w:pStyle w:val="Heading4"/>
        <w:keepNext w:val="0"/>
        <w:keepLines w:val="0"/>
        <w:rPr>
          <w:rFonts w:eastAsia="Yu Gothic Light"/>
        </w:rPr>
      </w:pPr>
      <w:r w:rsidRPr="00692CD6">
        <w:rPr>
          <w:rFonts w:eastAsia="Yu Gothic Light"/>
          <w:i/>
        </w:rPr>
        <w:t>Base Credits.</w:t>
      </w:r>
      <w:r w:rsidRPr="00FC338F">
        <w:rPr>
          <w:rFonts w:eastAsia="Yu Gothic Light"/>
        </w:rPr>
        <w:t xml:space="preserve"> The EDU or its designee is the credit generator for base credits for the portion of residential EV charging assigned to that EDU by the Executive Officer. The EDU may authorize a third party to sell the EDU's credits. The EDU or its </w:t>
      </w:r>
      <w:proofErr w:type="gramStart"/>
      <w:r w:rsidRPr="00FC338F">
        <w:rPr>
          <w:rFonts w:eastAsia="Yu Gothic Light"/>
        </w:rPr>
        <w:t>designee</w:t>
      </w:r>
      <w:proofErr w:type="gramEnd"/>
      <w:r w:rsidRPr="00FC338F">
        <w:rPr>
          <w:rFonts w:eastAsia="Yu Gothic Light"/>
        </w:rPr>
        <w:t xml:space="preserve"> must meet the requirements set forth in paragraphs 1. through </w:t>
      </w:r>
      <w:del w:id="588" w:author="CARB" w:date="2023-12-19T12:12:00Z">
        <w:r w:rsidRPr="00FC338F">
          <w:rPr>
            <w:rFonts w:eastAsia="Yu Gothic Light"/>
          </w:rPr>
          <w:delText>6. below</w:delText>
        </w:r>
      </w:del>
      <w:ins w:id="589" w:author="CARB" w:date="2023-12-19T12:12:00Z">
        <w:r w:rsidR="00E1248B">
          <w:rPr>
            <w:rFonts w:eastAsia="Yu Gothic Light"/>
          </w:rPr>
          <w:t>5</w:t>
        </w:r>
        <w:r w:rsidRPr="00FC338F">
          <w:rPr>
            <w:rFonts w:eastAsia="Yu Gothic Light"/>
          </w:rPr>
          <w:t xml:space="preserve">. </w:t>
        </w:r>
        <w:r w:rsidR="00070FAD" w:rsidRPr="00FC338F">
          <w:rPr>
            <w:rFonts w:eastAsia="Yu Gothic Light"/>
          </w:rPr>
          <w:t>B</w:t>
        </w:r>
        <w:r w:rsidRPr="00FC338F">
          <w:rPr>
            <w:rFonts w:eastAsia="Yu Gothic Light"/>
          </w:rPr>
          <w:t>elow</w:t>
        </w:r>
      </w:ins>
      <w:r w:rsidRPr="00FC338F">
        <w:rPr>
          <w:rFonts w:eastAsia="Yu Gothic Light"/>
        </w:rPr>
        <w:t xml:space="preserve">, and </w:t>
      </w:r>
      <w:del w:id="590" w:author="CARB" w:date="2023-12-19T12:12:00Z">
        <w:r w:rsidRPr="00FC338F">
          <w:rPr>
            <w:rFonts w:eastAsia="Yu Gothic Light"/>
          </w:rPr>
          <w:delText xml:space="preserve">paragraphs 1. through 5. in section </w:delText>
        </w:r>
      </w:del>
      <w:r w:rsidR="00070FAD">
        <w:rPr>
          <w:rFonts w:eastAsia="Yu Gothic Light"/>
        </w:rPr>
        <w:t>95491(</w:t>
      </w:r>
      <w:del w:id="591" w:author="CARB" w:date="2023-12-19T12:12:00Z">
        <w:r w:rsidRPr="00FC338F">
          <w:rPr>
            <w:rFonts w:eastAsia="Yu Gothic Light"/>
          </w:rPr>
          <w:delText>d)(3)(A</w:delText>
        </w:r>
      </w:del>
      <w:ins w:id="592" w:author="CARB" w:date="2023-12-19T12:12:00Z">
        <w:r w:rsidR="00070FAD">
          <w:rPr>
            <w:rFonts w:eastAsia="Yu Gothic Light"/>
          </w:rPr>
          <w:t>e)(5</w:t>
        </w:r>
      </w:ins>
      <w:r w:rsidR="00070FAD">
        <w:rPr>
          <w:rFonts w:eastAsia="Yu Gothic Light"/>
        </w:rPr>
        <w:t>)</w:t>
      </w:r>
      <w:r w:rsidRPr="00FC338F">
        <w:rPr>
          <w:rFonts w:eastAsia="Yu Gothic Light"/>
        </w:rPr>
        <w:t>.</w:t>
      </w:r>
    </w:p>
    <w:p w14:paraId="04CC4AC9" w14:textId="325EF23C" w:rsidR="00FC338F" w:rsidRPr="00FC338F" w:rsidRDefault="00FC338F" w:rsidP="009040EE">
      <w:pPr>
        <w:ind w:left="2160"/>
      </w:pPr>
      <w:r w:rsidRPr="00FC338F">
        <w:t xml:space="preserve">Within 30 days of the effective date of this </w:t>
      </w:r>
      <w:proofErr w:type="spellStart"/>
      <w:r w:rsidRPr="00FC338F">
        <w:t>subarticle</w:t>
      </w:r>
      <w:proofErr w:type="spellEnd"/>
      <w:r w:rsidRPr="00FC338F">
        <w:t xml:space="preserve"> for large and medium IOUs and POUs, or </w:t>
      </w:r>
      <w:del w:id="593" w:author="CARB" w:date="2023-12-19T12:12:00Z">
        <w:r w:rsidRPr="00FC338F">
          <w:delText xml:space="preserve">by December 31, 2022 for small IOUs and POUs, or </w:delText>
        </w:r>
      </w:del>
      <w:r w:rsidRPr="00FC338F">
        <w:t>within 30 days of opting into the LCFS program, whichever is later, each</w:t>
      </w:r>
      <w:ins w:id="594" w:author="CARB" w:date="2023-12-19T12:12:00Z">
        <w:r>
          <w:t xml:space="preserve"> </w:t>
        </w:r>
        <w:r w:rsidR="0043297B">
          <w:t>large or medium</w:t>
        </w:r>
      </w:ins>
      <w:r w:rsidRPr="00FC338F">
        <w:t xml:space="preserve"> EDU seeking eligibility to </w:t>
      </w:r>
      <w:r w:rsidRPr="00FC338F">
        <w:lastRenderedPageBreak/>
        <w:t>generate base credits must demonstrate, by attestation or entrance into any applicable Clean Fuel Reward program (as defined in section 95481(a</w:t>
      </w:r>
      <w:del w:id="595" w:author="CARB" w:date="2023-12-19T12:12:00Z">
        <w:r w:rsidRPr="00FC338F">
          <w:delText>)(29</w:delText>
        </w:r>
      </w:del>
      <w:r w:rsidRPr="00FC338F">
        <w:t>)) governance agreement, its ability to contribute allocated credits to the Clean Fuel Reward program consistent with CPUC approval of Pacific Gas and Electric's, Southern California Edison's, and San Diego Gas and Electric's filing(s). The Executive Officer may revoke the eligibility of an EDU to generate base credits if it fails to make this required demonstration or if the EDU withdraws or has been removed as a party to the governance agreement. All base credits for any EDU that is not eligible to receive base credits pursuant to this provision will be allocated to the Clean Fuel Reward program pursuant to section 95486.1(c)(1)(A) paragraph 2. An EDU must submit any request to change their base credit generation eligibility status for the Clean Fuel Reward program to the Executive Officer by the September 30</w:t>
      </w:r>
      <w:del w:id="596" w:author="CARB" w:date="2023-12-19T12:12:00Z">
        <w:r w:rsidRPr="00FC338F">
          <w:delText>th</w:delText>
        </w:r>
      </w:del>
      <w:r w:rsidRPr="00FC338F">
        <w:t xml:space="preserve"> prior to the start of the effective credit generation year.</w:t>
      </w:r>
    </w:p>
    <w:p w14:paraId="0E645D46" w14:textId="52B6101C" w:rsidR="001A30FD" w:rsidRPr="003250BB" w:rsidRDefault="001A30FD" w:rsidP="00893322">
      <w:pPr>
        <w:pStyle w:val="Heading5"/>
        <w:keepNext w:val="0"/>
        <w:keepLines w:val="0"/>
        <w:rPr>
          <w:ins w:id="597" w:author="CARB" w:date="2023-12-19T12:12:00Z"/>
        </w:rPr>
      </w:pPr>
      <w:ins w:id="598" w:author="CARB" w:date="2023-12-19T12:12:00Z">
        <w:r w:rsidRPr="0008395D">
          <w:t>EDUs</w:t>
        </w:r>
        <w:r w:rsidR="00AE760F">
          <w:t xml:space="preserve"> seeking eligibility to generate base credits</w:t>
        </w:r>
        <w:r w:rsidRPr="0008395D">
          <w:t xml:space="preserve"> must provide rate options that encourage off-peak charging and minimize adverse impacts to the electrical grid;</w:t>
        </w:r>
      </w:ins>
    </w:p>
    <w:p w14:paraId="2241198B" w14:textId="471BBE67" w:rsidR="00FC338F" w:rsidRPr="00FC338F" w:rsidRDefault="00FC338F" w:rsidP="00F701A2">
      <w:pPr>
        <w:pStyle w:val="Heading5"/>
        <w:keepNext w:val="0"/>
        <w:keepLines w:val="0"/>
        <w:numPr>
          <w:numberingChange w:id="599" w:author="CARB" w:date="2023-12-19T12:12:00Z" w:original="%5:1:0:."/>
        </w:numPr>
        <w:rPr>
          <w:rFonts w:eastAsia="Yu Gothic Light"/>
        </w:rPr>
      </w:pPr>
      <w:r w:rsidRPr="00FC338F">
        <w:rPr>
          <w:rFonts w:eastAsia="Yu Gothic Light"/>
        </w:rPr>
        <w:t>Upon California Public Utilities Commission (CPUC) approval of Pacific Gas and Electric's, Southern California Edison's, and San Diego Gas and Electric's filing(s) to initiate a Clean Fuel Reward program, all opt-in EDUs must contribute a minimum percent of base credits for residential EV charging (or net base credit proceeds) to provide a Clean Fuel Reward funded exclusively by LCFS credit proceeds, as per the contribution tabulated below:</w:t>
      </w:r>
    </w:p>
    <w:tbl>
      <w:tblPr>
        <w:tblStyle w:val="TableGrid1"/>
        <w:tblW w:w="0" w:type="auto"/>
        <w:jc w:val="right"/>
        <w:tblLook w:val="04A0" w:firstRow="1" w:lastRow="0" w:firstColumn="1" w:lastColumn="0" w:noHBand="0" w:noVBand="1"/>
        <w:tblPrChange w:id="600" w:author="CARB" w:date="2023-12-19T12:12:00Z">
          <w:tblPr>
            <w:tblStyle w:val="TableGrid1"/>
            <w:tblW w:w="6749" w:type="dxa"/>
            <w:tblInd w:w="2880" w:type="dxa"/>
            <w:tblLook w:val="04A0" w:firstRow="1" w:lastRow="0" w:firstColumn="1" w:lastColumn="0" w:noHBand="0" w:noVBand="1"/>
          </w:tblPr>
        </w:tblPrChange>
      </w:tblPr>
      <w:tblGrid>
        <w:gridCol w:w="3371"/>
        <w:gridCol w:w="1930"/>
        <w:gridCol w:w="2272"/>
        <w:gridCol w:w="1777"/>
        <w:tblGridChange w:id="601">
          <w:tblGrid>
            <w:gridCol w:w="2785"/>
            <w:gridCol w:w="1982"/>
            <w:gridCol w:w="1982"/>
          </w:tblGrid>
        </w:tblGridChange>
      </w:tblGrid>
      <w:tr w:rsidR="00D76A97" w14:paraId="437CC4F5" w14:textId="77777777" w:rsidTr="00127455">
        <w:trPr>
          <w:jc w:val="right"/>
          <w:trPrChange w:id="602" w:author="CARB" w:date="2023-12-19T12:12:00Z">
            <w:trPr>
              <w:trHeight w:val="440"/>
            </w:trPr>
          </w:trPrChange>
        </w:trPr>
        <w:tc>
          <w:tcPr>
            <w:tcW w:w="3780" w:type="dxa"/>
            <w:shd w:val="clear" w:color="auto" w:fill="D0CECE" w:themeFill="background2" w:themeFillShade="E6"/>
            <w:tcPrChange w:id="603" w:author="CARB" w:date="2023-12-19T12:12:00Z">
              <w:tcPr>
                <w:tcW w:w="2785" w:type="dxa"/>
                <w:shd w:val="clear" w:color="auto" w:fill="BFBFBF"/>
                <w:vAlign w:val="center"/>
              </w:tcPr>
            </w:tcPrChange>
          </w:tcPr>
          <w:p w14:paraId="2D64ED84" w14:textId="103D83A1" w:rsidR="00D76A97" w:rsidRPr="00990D93" w:rsidRDefault="00D76A97" w:rsidP="00990D93">
            <w:pPr>
              <w:jc w:val="center"/>
              <w:rPr>
                <w:b/>
                <w:bCs/>
                <w:i/>
                <w:iCs/>
              </w:rPr>
            </w:pPr>
            <w:r w:rsidRPr="00990D93">
              <w:rPr>
                <w:b/>
                <w:bCs/>
                <w:i/>
                <w:iCs/>
              </w:rPr>
              <w:t>EDU category</w:t>
            </w:r>
          </w:p>
        </w:tc>
        <w:tc>
          <w:tcPr>
            <w:tcW w:w="1982" w:type="dxa"/>
            <w:shd w:val="clear" w:color="auto" w:fill="BFBFBF"/>
            <w:cellDel w:id="604" w:author="CARB" w:date="2023-12-19T12:12:00Z"/>
            <w:tcPrChange w:id="605" w:author="CARB" w:date="2023-12-19T12:12:00Z">
              <w:tcPr>
                <w:tcW w:w="1982" w:type="dxa"/>
                <w:shd w:val="clear" w:color="auto" w:fill="BFBFBF"/>
                <w:vAlign w:val="center"/>
                <w:cellDel w:id="606" w:author="CARB" w:date="2023-12-19T12:12:00Z"/>
              </w:tcPr>
            </w:tcPrChange>
          </w:tcPr>
          <w:p w14:paraId="7769CF2D" w14:textId="77777777" w:rsidR="004A156E" w:rsidRPr="004801AE" w:rsidRDefault="004A156E" w:rsidP="00F701A2">
            <w:pPr>
              <w:spacing w:line="259" w:lineRule="auto"/>
              <w:jc w:val="center"/>
              <w:rPr>
                <w:rFonts w:cs="Arial"/>
                <w:b/>
                <w:i/>
                <w:iCs/>
                <w:szCs w:val="24"/>
              </w:rPr>
            </w:pPr>
            <w:del w:id="607" w:author="CARB" w:date="2023-12-19T12:12:00Z">
              <w:r w:rsidRPr="004801AE">
                <w:rPr>
                  <w:rFonts w:cs="Arial"/>
                  <w:b/>
                  <w:i/>
                  <w:iCs/>
                  <w:szCs w:val="24"/>
                </w:rPr>
                <w:delText>% Contribution in years 2019 through 2022</w:delText>
              </w:r>
            </w:del>
          </w:p>
        </w:tc>
        <w:tc>
          <w:tcPr>
            <w:tcW w:w="2520" w:type="dxa"/>
            <w:gridSpan w:val="2"/>
            <w:shd w:val="clear" w:color="auto" w:fill="D0CECE" w:themeFill="background2" w:themeFillShade="E6"/>
            <w:tcPrChange w:id="608" w:author="CARB" w:date="2023-12-19T12:12:00Z">
              <w:tcPr>
                <w:tcW w:w="1982" w:type="dxa"/>
                <w:shd w:val="clear" w:color="auto" w:fill="BFBFBF"/>
              </w:tcPr>
            </w:tcPrChange>
          </w:tcPr>
          <w:p w14:paraId="13F89BC6" w14:textId="0A918AD1" w:rsidR="00D76A97" w:rsidRPr="00990D93" w:rsidRDefault="00D76A97" w:rsidP="00990D93">
            <w:pPr>
              <w:jc w:val="center"/>
              <w:rPr>
                <w:b/>
                <w:bCs/>
                <w:i/>
                <w:iCs/>
              </w:rPr>
            </w:pPr>
            <w:r w:rsidRPr="00990D93">
              <w:rPr>
                <w:b/>
                <w:bCs/>
                <w:i/>
                <w:iCs/>
              </w:rPr>
              <w:t>%</w:t>
            </w:r>
            <w:ins w:id="609" w:author="CARB" w:date="2023-12-19T12:12:00Z">
              <w:r w:rsidRPr="00990D93">
                <w:rPr>
                  <w:b/>
                  <w:bCs/>
                  <w:i/>
                  <w:iCs/>
                </w:rPr>
                <w:t xml:space="preserve"> </w:t>
              </w:r>
            </w:ins>
            <w:r w:rsidRPr="00990D93">
              <w:rPr>
                <w:b/>
                <w:bCs/>
                <w:i/>
                <w:iCs/>
              </w:rPr>
              <w:t>contribution</w:t>
            </w:r>
            <w:del w:id="610" w:author="CARB" w:date="2023-12-19T12:12:00Z">
              <w:r w:rsidR="004A156E" w:rsidRPr="004801AE">
                <w:rPr>
                  <w:rFonts w:cs="Arial"/>
                  <w:b/>
                  <w:i/>
                  <w:iCs/>
                  <w:szCs w:val="24"/>
                </w:rPr>
                <w:delText xml:space="preserve"> in years 2023 and subsequent years</w:delText>
              </w:r>
            </w:del>
          </w:p>
        </w:tc>
      </w:tr>
      <w:tr w:rsidR="00990D93" w14:paraId="105030AB" w14:textId="5D027560" w:rsidTr="00127455">
        <w:trPr>
          <w:jc w:val="right"/>
          <w:trPrChange w:id="611" w:author="CARB" w:date="2023-12-19T12:12:00Z">
            <w:trPr>
              <w:trHeight w:val="345"/>
            </w:trPr>
          </w:trPrChange>
        </w:trPr>
        <w:tc>
          <w:tcPr>
            <w:tcW w:w="3780" w:type="dxa"/>
            <w:gridSpan w:val="2"/>
            <w:vAlign w:val="center"/>
            <w:tcPrChange w:id="612" w:author="CARB" w:date="2023-12-19T12:12:00Z">
              <w:tcPr>
                <w:tcW w:w="2785" w:type="dxa"/>
                <w:vAlign w:val="center"/>
              </w:tcPr>
            </w:tcPrChange>
          </w:tcPr>
          <w:p w14:paraId="249CD687" w14:textId="0C872FA6" w:rsidR="00990D93" w:rsidRDefault="00990D93" w:rsidP="00990D93">
            <w:pPr>
              <w:jc w:val="center"/>
            </w:pPr>
            <w:r w:rsidRPr="00CF3550">
              <w:rPr>
                <w:color w:val="000000"/>
                <w:rPrChange w:id="613" w:author="CARB" w:date="2023-12-19T12:12:00Z">
                  <w:rPr/>
                </w:rPrChange>
              </w:rPr>
              <w:t>Large Investor-owned Utilities</w:t>
            </w:r>
            <w:del w:id="614" w:author="CARB" w:date="2023-12-19T12:12:00Z">
              <w:r w:rsidR="004A156E" w:rsidRPr="004801AE">
                <w:rPr>
                  <w:rFonts w:cs="Arial"/>
                  <w:szCs w:val="24"/>
                </w:rPr>
                <w:delText xml:space="preserve"> </w:delText>
              </w:r>
            </w:del>
          </w:p>
        </w:tc>
        <w:tc>
          <w:tcPr>
            <w:tcW w:w="2520" w:type="dxa"/>
            <w:vAlign w:val="center"/>
            <w:tcPrChange w:id="615" w:author="CARB" w:date="2023-12-19T12:12:00Z">
              <w:tcPr>
                <w:tcW w:w="1982" w:type="dxa"/>
                <w:vAlign w:val="center"/>
              </w:tcPr>
            </w:tcPrChange>
          </w:tcPr>
          <w:p w14:paraId="2FDEC59F" w14:textId="393B9DDD" w:rsidR="00990D93" w:rsidRDefault="004A156E" w:rsidP="00990D93">
            <w:pPr>
              <w:jc w:val="center"/>
            </w:pPr>
            <w:del w:id="616" w:author="CARB" w:date="2023-12-19T12:12:00Z">
              <w:r w:rsidRPr="004801AE">
                <w:rPr>
                  <w:rFonts w:cs="Arial"/>
                  <w:szCs w:val="24"/>
                </w:rPr>
                <w:delText>67</w:delText>
              </w:r>
            </w:del>
            <w:ins w:id="617" w:author="CARB" w:date="2023-12-19T12:12:00Z">
              <w:r w:rsidR="00990D93">
                <w:rPr>
                  <w:rFonts w:cs="Arial"/>
                  <w:color w:val="000000"/>
                  <w:szCs w:val="24"/>
                </w:rPr>
                <w:t>50</w:t>
              </w:r>
            </w:ins>
            <w:r w:rsidR="00990D93" w:rsidRPr="00CF3550">
              <w:rPr>
                <w:color w:val="000000"/>
                <w:rPrChange w:id="618" w:author="CARB" w:date="2023-12-19T12:12:00Z">
                  <w:rPr/>
                </w:rPrChange>
              </w:rPr>
              <w:t>%</w:t>
            </w:r>
          </w:p>
        </w:tc>
        <w:tc>
          <w:tcPr>
            <w:tcW w:w="1982" w:type="dxa"/>
            <w:cellDel w:id="619" w:author="CARB" w:date="2023-12-19T12:12:00Z"/>
            <w:tcPrChange w:id="620" w:author="CARB" w:date="2023-12-19T12:12:00Z">
              <w:tcPr>
                <w:tcW w:w="1982" w:type="dxa"/>
                <w:vAlign w:val="center"/>
                <w:cellDel w:id="621" w:author="CARB" w:date="2023-12-19T12:12:00Z"/>
              </w:tcPr>
            </w:tcPrChange>
          </w:tcPr>
          <w:p w14:paraId="288948F8" w14:textId="77777777" w:rsidR="004A156E" w:rsidRPr="004801AE" w:rsidRDefault="004A156E" w:rsidP="00F701A2">
            <w:pPr>
              <w:spacing w:line="259" w:lineRule="auto"/>
              <w:jc w:val="center"/>
              <w:rPr>
                <w:rFonts w:cs="Arial"/>
                <w:szCs w:val="24"/>
              </w:rPr>
            </w:pPr>
            <w:del w:id="622" w:author="CARB" w:date="2023-12-19T12:12:00Z">
              <w:r w:rsidRPr="004801AE">
                <w:rPr>
                  <w:rFonts w:cs="Arial"/>
                  <w:szCs w:val="24"/>
                </w:rPr>
                <w:delText>67%</w:delText>
              </w:r>
            </w:del>
          </w:p>
        </w:tc>
      </w:tr>
      <w:tr w:rsidR="00990D93" w14:paraId="63A3920A" w14:textId="28B177C3" w:rsidTr="00127455">
        <w:trPr>
          <w:jc w:val="right"/>
          <w:trPrChange w:id="623" w:author="CARB" w:date="2023-12-19T12:12:00Z">
            <w:trPr>
              <w:trHeight w:val="331"/>
            </w:trPr>
          </w:trPrChange>
        </w:trPr>
        <w:tc>
          <w:tcPr>
            <w:tcW w:w="3780" w:type="dxa"/>
            <w:gridSpan w:val="2"/>
            <w:vAlign w:val="center"/>
            <w:tcPrChange w:id="624" w:author="CARB" w:date="2023-12-19T12:12:00Z">
              <w:tcPr>
                <w:tcW w:w="2785" w:type="dxa"/>
                <w:vAlign w:val="center"/>
              </w:tcPr>
            </w:tcPrChange>
          </w:tcPr>
          <w:p w14:paraId="4BED3870" w14:textId="2477224C" w:rsidR="00990D93" w:rsidRDefault="00990D93" w:rsidP="00990D93">
            <w:pPr>
              <w:jc w:val="center"/>
            </w:pPr>
            <w:r w:rsidRPr="00CF3550">
              <w:rPr>
                <w:color w:val="000000"/>
                <w:rPrChange w:id="625" w:author="CARB" w:date="2023-12-19T12:12:00Z">
                  <w:rPr/>
                </w:rPrChange>
              </w:rPr>
              <w:t xml:space="preserve">Large </w:t>
            </w:r>
            <w:proofErr w:type="gramStart"/>
            <w:r w:rsidRPr="00CF3550">
              <w:rPr>
                <w:color w:val="000000"/>
                <w:rPrChange w:id="626" w:author="CARB" w:date="2023-12-19T12:12:00Z">
                  <w:rPr/>
                </w:rPrChange>
              </w:rPr>
              <w:t>Publicly-owned</w:t>
            </w:r>
            <w:proofErr w:type="gramEnd"/>
            <w:r w:rsidRPr="00CF3550">
              <w:rPr>
                <w:color w:val="000000"/>
                <w:rPrChange w:id="627" w:author="CARB" w:date="2023-12-19T12:12:00Z">
                  <w:rPr/>
                </w:rPrChange>
              </w:rPr>
              <w:t xml:space="preserve"> </w:t>
            </w:r>
            <w:ins w:id="628" w:author="CARB" w:date="2023-12-19T12:12:00Z">
              <w:r>
                <w:rPr>
                  <w:rFonts w:cs="Arial"/>
                  <w:color w:val="000000"/>
                  <w:szCs w:val="24"/>
                </w:rPr>
                <w:t xml:space="preserve">and Medium Investor-owned </w:t>
              </w:r>
            </w:ins>
            <w:r w:rsidRPr="00CF3550">
              <w:rPr>
                <w:color w:val="000000"/>
                <w:rPrChange w:id="629" w:author="CARB" w:date="2023-12-19T12:12:00Z">
                  <w:rPr/>
                </w:rPrChange>
              </w:rPr>
              <w:t>Utilities</w:t>
            </w:r>
            <w:del w:id="630" w:author="CARB" w:date="2023-12-19T12:12:00Z">
              <w:r w:rsidR="004A156E" w:rsidRPr="004801AE">
                <w:rPr>
                  <w:rFonts w:cs="Arial"/>
                  <w:szCs w:val="24"/>
                </w:rPr>
                <w:delText xml:space="preserve"> </w:delText>
              </w:r>
            </w:del>
          </w:p>
        </w:tc>
        <w:tc>
          <w:tcPr>
            <w:tcW w:w="2520" w:type="dxa"/>
            <w:vAlign w:val="center"/>
            <w:tcPrChange w:id="631" w:author="CARB" w:date="2023-12-19T12:12:00Z">
              <w:tcPr>
                <w:tcW w:w="1982" w:type="dxa"/>
                <w:vAlign w:val="center"/>
              </w:tcPr>
            </w:tcPrChange>
          </w:tcPr>
          <w:p w14:paraId="669B01DE" w14:textId="096B7F66" w:rsidR="00990D93" w:rsidRDefault="004A156E" w:rsidP="00990D93">
            <w:pPr>
              <w:jc w:val="center"/>
            </w:pPr>
            <w:del w:id="632" w:author="CARB" w:date="2023-12-19T12:12:00Z">
              <w:r w:rsidRPr="004801AE">
                <w:rPr>
                  <w:rFonts w:cs="Arial"/>
                  <w:szCs w:val="24"/>
                </w:rPr>
                <w:delText>35</w:delText>
              </w:r>
            </w:del>
            <w:ins w:id="633" w:author="CARB" w:date="2023-12-19T12:12:00Z">
              <w:r w:rsidR="00990D93">
                <w:rPr>
                  <w:rFonts w:cs="Arial"/>
                  <w:color w:val="000000"/>
                  <w:szCs w:val="24"/>
                </w:rPr>
                <w:t>25</w:t>
              </w:r>
            </w:ins>
            <w:r w:rsidR="00990D93" w:rsidRPr="00CF3550">
              <w:rPr>
                <w:color w:val="000000"/>
                <w:rPrChange w:id="634" w:author="CARB" w:date="2023-12-19T12:12:00Z">
                  <w:rPr/>
                </w:rPrChange>
              </w:rPr>
              <w:t>%</w:t>
            </w:r>
          </w:p>
        </w:tc>
        <w:tc>
          <w:tcPr>
            <w:tcW w:w="1982" w:type="dxa"/>
            <w:cellDel w:id="635" w:author="CARB" w:date="2023-12-19T12:12:00Z"/>
            <w:tcPrChange w:id="636" w:author="CARB" w:date="2023-12-19T12:12:00Z">
              <w:tcPr>
                <w:tcW w:w="1982" w:type="dxa"/>
                <w:vAlign w:val="center"/>
                <w:cellDel w:id="637" w:author="CARB" w:date="2023-12-19T12:12:00Z"/>
              </w:tcPr>
            </w:tcPrChange>
          </w:tcPr>
          <w:p w14:paraId="44CA8168" w14:textId="77777777" w:rsidR="004A156E" w:rsidRPr="004801AE" w:rsidRDefault="004A156E" w:rsidP="00F701A2">
            <w:pPr>
              <w:spacing w:line="259" w:lineRule="auto"/>
              <w:jc w:val="center"/>
              <w:rPr>
                <w:rFonts w:cs="Arial"/>
                <w:szCs w:val="24"/>
              </w:rPr>
            </w:pPr>
            <w:del w:id="638" w:author="CARB" w:date="2023-12-19T12:12:00Z">
              <w:r w:rsidRPr="004801AE">
                <w:rPr>
                  <w:rFonts w:cs="Arial"/>
                  <w:szCs w:val="24"/>
                </w:rPr>
                <w:delText>45%</w:delText>
              </w:r>
            </w:del>
          </w:p>
        </w:tc>
      </w:tr>
      <w:tr w:rsidR="00990D93" w14:paraId="6A6571A1" w14:textId="6629399B" w:rsidTr="00127455">
        <w:trPr>
          <w:jc w:val="right"/>
          <w:trPrChange w:id="639" w:author="CARB" w:date="2023-12-19T12:12:00Z">
            <w:trPr>
              <w:trHeight w:val="345"/>
            </w:trPr>
          </w:trPrChange>
        </w:trPr>
        <w:tc>
          <w:tcPr>
            <w:tcW w:w="3780" w:type="dxa"/>
            <w:gridSpan w:val="2"/>
            <w:vAlign w:val="center"/>
            <w:tcPrChange w:id="640" w:author="CARB" w:date="2023-12-19T12:12:00Z">
              <w:tcPr>
                <w:tcW w:w="2785" w:type="dxa"/>
                <w:vAlign w:val="center"/>
              </w:tcPr>
            </w:tcPrChange>
          </w:tcPr>
          <w:p w14:paraId="48A148EA" w14:textId="741FB980" w:rsidR="00990D93" w:rsidRDefault="00990D93" w:rsidP="00990D93">
            <w:pPr>
              <w:jc w:val="center"/>
            </w:pPr>
            <w:r w:rsidRPr="00CF3550">
              <w:rPr>
                <w:color w:val="000000"/>
                <w:rPrChange w:id="641" w:author="CARB" w:date="2023-12-19T12:12:00Z">
                  <w:rPr/>
                </w:rPrChange>
              </w:rPr>
              <w:t xml:space="preserve">Medium </w:t>
            </w:r>
            <w:proofErr w:type="gramStart"/>
            <w:r w:rsidRPr="00CF3550">
              <w:rPr>
                <w:color w:val="000000"/>
                <w:rPrChange w:id="642" w:author="CARB" w:date="2023-12-19T12:12:00Z">
                  <w:rPr/>
                </w:rPrChange>
              </w:rPr>
              <w:t>Publicly-owned</w:t>
            </w:r>
            <w:proofErr w:type="gramEnd"/>
            <w:r w:rsidRPr="00CF3550">
              <w:rPr>
                <w:color w:val="000000"/>
                <w:rPrChange w:id="643" w:author="CARB" w:date="2023-12-19T12:12:00Z">
                  <w:rPr/>
                </w:rPrChange>
              </w:rPr>
              <w:t xml:space="preserve"> Utilities</w:t>
            </w:r>
            <w:del w:id="644" w:author="CARB" w:date="2023-12-19T12:12:00Z">
              <w:r w:rsidR="004A156E" w:rsidRPr="004801AE">
                <w:rPr>
                  <w:rFonts w:cs="Arial"/>
                  <w:szCs w:val="24"/>
                </w:rPr>
                <w:delText xml:space="preserve"> and Medium Investor-owned Utilities</w:delText>
              </w:r>
            </w:del>
          </w:p>
        </w:tc>
        <w:tc>
          <w:tcPr>
            <w:tcW w:w="2520" w:type="dxa"/>
            <w:vAlign w:val="center"/>
            <w:tcPrChange w:id="645" w:author="CARB" w:date="2023-12-19T12:12:00Z">
              <w:tcPr>
                <w:tcW w:w="1982" w:type="dxa"/>
                <w:vAlign w:val="center"/>
              </w:tcPr>
            </w:tcPrChange>
          </w:tcPr>
          <w:p w14:paraId="6E771B76" w14:textId="001C50E6" w:rsidR="00990D93" w:rsidRDefault="004A156E" w:rsidP="00990D93">
            <w:pPr>
              <w:jc w:val="center"/>
            </w:pPr>
            <w:del w:id="646" w:author="CARB" w:date="2023-12-19T12:12:00Z">
              <w:r w:rsidRPr="004801AE">
                <w:rPr>
                  <w:rFonts w:cs="Arial"/>
                  <w:szCs w:val="24"/>
                </w:rPr>
                <w:delText>20</w:delText>
              </w:r>
            </w:del>
            <w:ins w:id="647" w:author="CARB" w:date="2023-12-19T12:12:00Z">
              <w:r w:rsidR="00990D93">
                <w:rPr>
                  <w:rFonts w:cs="Arial"/>
                  <w:color w:val="000000"/>
                  <w:szCs w:val="24"/>
                </w:rPr>
                <w:t>10</w:t>
              </w:r>
            </w:ins>
            <w:r w:rsidR="00990D93" w:rsidRPr="00CF3550">
              <w:rPr>
                <w:color w:val="000000"/>
                <w:rPrChange w:id="648" w:author="CARB" w:date="2023-12-19T12:12:00Z">
                  <w:rPr/>
                </w:rPrChange>
              </w:rPr>
              <w:t>%</w:t>
            </w:r>
          </w:p>
        </w:tc>
        <w:tc>
          <w:tcPr>
            <w:tcW w:w="1982" w:type="dxa"/>
            <w:cellDel w:id="649" w:author="CARB" w:date="2023-12-19T12:12:00Z"/>
            <w:tcPrChange w:id="650" w:author="CARB" w:date="2023-12-19T12:12:00Z">
              <w:tcPr>
                <w:tcW w:w="1982" w:type="dxa"/>
                <w:vAlign w:val="center"/>
                <w:cellDel w:id="651" w:author="CARB" w:date="2023-12-19T12:12:00Z"/>
              </w:tcPr>
            </w:tcPrChange>
          </w:tcPr>
          <w:p w14:paraId="0654269E" w14:textId="77777777" w:rsidR="004A156E" w:rsidRPr="004801AE" w:rsidRDefault="004A156E" w:rsidP="00F701A2">
            <w:pPr>
              <w:spacing w:line="259" w:lineRule="auto"/>
              <w:jc w:val="center"/>
              <w:rPr>
                <w:rFonts w:cs="Arial"/>
                <w:szCs w:val="24"/>
              </w:rPr>
            </w:pPr>
            <w:del w:id="652" w:author="CARB" w:date="2023-12-19T12:12:00Z">
              <w:r w:rsidRPr="004801AE">
                <w:rPr>
                  <w:rFonts w:cs="Arial"/>
                  <w:szCs w:val="24"/>
                </w:rPr>
                <w:delText>25%</w:delText>
              </w:r>
            </w:del>
          </w:p>
        </w:tc>
      </w:tr>
      <w:tr w:rsidR="00990D93" w14:paraId="08CC52B9" w14:textId="2D4BE253" w:rsidTr="00127455">
        <w:trPr>
          <w:jc w:val="right"/>
          <w:trPrChange w:id="653" w:author="CARB" w:date="2023-12-19T12:12:00Z">
            <w:trPr>
              <w:trHeight w:val="345"/>
            </w:trPr>
          </w:trPrChange>
        </w:trPr>
        <w:tc>
          <w:tcPr>
            <w:tcW w:w="3780" w:type="dxa"/>
            <w:gridSpan w:val="2"/>
            <w:vAlign w:val="center"/>
            <w:tcPrChange w:id="654" w:author="CARB" w:date="2023-12-19T12:12:00Z">
              <w:tcPr>
                <w:tcW w:w="2785" w:type="dxa"/>
                <w:vAlign w:val="center"/>
              </w:tcPr>
            </w:tcPrChange>
          </w:tcPr>
          <w:p w14:paraId="73708921" w14:textId="50EF06F1" w:rsidR="00990D93" w:rsidRDefault="00990D93" w:rsidP="00990D93">
            <w:pPr>
              <w:jc w:val="center"/>
            </w:pPr>
            <w:r w:rsidRPr="00CF3550">
              <w:rPr>
                <w:color w:val="000000"/>
                <w:rPrChange w:id="655" w:author="CARB" w:date="2023-12-19T12:12:00Z">
                  <w:rPr/>
                </w:rPrChange>
              </w:rPr>
              <w:t xml:space="preserve">Small </w:t>
            </w:r>
            <w:proofErr w:type="gramStart"/>
            <w:r w:rsidRPr="00CF3550">
              <w:rPr>
                <w:color w:val="000000"/>
                <w:rPrChange w:id="656" w:author="CARB" w:date="2023-12-19T12:12:00Z">
                  <w:rPr/>
                </w:rPrChange>
              </w:rPr>
              <w:t>Publicly-owned</w:t>
            </w:r>
            <w:proofErr w:type="gramEnd"/>
            <w:r w:rsidRPr="00CF3550">
              <w:rPr>
                <w:color w:val="000000"/>
                <w:rPrChange w:id="657" w:author="CARB" w:date="2023-12-19T12:12:00Z">
                  <w:rPr/>
                </w:rPrChange>
              </w:rPr>
              <w:t xml:space="preserve"> Utilities and Small Investor-owned Utilities</w:t>
            </w:r>
          </w:p>
        </w:tc>
        <w:tc>
          <w:tcPr>
            <w:tcW w:w="2520" w:type="dxa"/>
            <w:vAlign w:val="center"/>
            <w:tcPrChange w:id="658" w:author="CARB" w:date="2023-12-19T12:12:00Z">
              <w:tcPr>
                <w:tcW w:w="1982" w:type="dxa"/>
                <w:vAlign w:val="center"/>
              </w:tcPr>
            </w:tcPrChange>
          </w:tcPr>
          <w:p w14:paraId="3F49AF06" w14:textId="7CEA234A" w:rsidR="00990D93" w:rsidRDefault="00990D93" w:rsidP="00990D93">
            <w:pPr>
              <w:jc w:val="center"/>
            </w:pPr>
            <w:r>
              <w:rPr>
                <w:color w:val="000000"/>
                <w:rPrChange w:id="659" w:author="CARB" w:date="2023-12-19T12:12:00Z">
                  <w:rPr/>
                </w:rPrChange>
              </w:rPr>
              <w:t>0</w:t>
            </w:r>
            <w:r w:rsidRPr="00CF3550">
              <w:rPr>
                <w:color w:val="000000"/>
                <w:rPrChange w:id="660" w:author="CARB" w:date="2023-12-19T12:12:00Z">
                  <w:rPr/>
                </w:rPrChange>
              </w:rPr>
              <w:t>%</w:t>
            </w:r>
          </w:p>
        </w:tc>
        <w:tc>
          <w:tcPr>
            <w:tcW w:w="1982" w:type="dxa"/>
            <w:cellDel w:id="661" w:author="CARB" w:date="2023-12-19T12:12:00Z"/>
            <w:tcPrChange w:id="662" w:author="CARB" w:date="2023-12-19T12:12:00Z">
              <w:tcPr>
                <w:tcW w:w="1982" w:type="dxa"/>
                <w:vAlign w:val="center"/>
                <w:cellDel w:id="663" w:author="CARB" w:date="2023-12-19T12:12:00Z"/>
              </w:tcPr>
            </w:tcPrChange>
          </w:tcPr>
          <w:p w14:paraId="085ED76F" w14:textId="77777777" w:rsidR="004A156E" w:rsidRPr="004801AE" w:rsidRDefault="004A156E" w:rsidP="00F701A2">
            <w:pPr>
              <w:spacing w:line="259" w:lineRule="auto"/>
              <w:jc w:val="center"/>
              <w:rPr>
                <w:rFonts w:cs="Arial"/>
                <w:szCs w:val="24"/>
              </w:rPr>
            </w:pPr>
            <w:del w:id="664" w:author="CARB" w:date="2023-12-19T12:12:00Z">
              <w:r w:rsidRPr="004801AE">
                <w:rPr>
                  <w:rFonts w:cs="Arial"/>
                  <w:szCs w:val="24"/>
                </w:rPr>
                <w:delText>2%</w:delText>
              </w:r>
            </w:del>
          </w:p>
        </w:tc>
      </w:tr>
    </w:tbl>
    <w:p w14:paraId="5C41BDD9" w14:textId="77777777" w:rsidR="006F09D6" w:rsidRDefault="006F09D6" w:rsidP="006F09D6">
      <w:pPr>
        <w:ind w:left="2880"/>
        <w:rPr>
          <w:ins w:id="665" w:author="CARB" w:date="2023-12-19T12:12:00Z"/>
        </w:rPr>
      </w:pPr>
    </w:p>
    <w:p w14:paraId="0587B2AD" w14:textId="656AFE30" w:rsidR="00FC338F" w:rsidRPr="00FC338F" w:rsidRDefault="00FC338F">
      <w:pPr>
        <w:ind w:left="2880"/>
        <w:pPrChange w:id="666" w:author="CARB" w:date="2023-12-19T12:12:00Z">
          <w:pPr>
            <w:spacing w:before="160"/>
            <w:ind w:left="2880"/>
          </w:pPr>
        </w:pPrChange>
      </w:pPr>
      <w:r w:rsidRPr="00FC338F">
        <w:t xml:space="preserve">The Executive Officer will review the implementation of any Clean Fuel Reward program, including the actual credit value contribution of each utility to the program, and present </w:t>
      </w:r>
      <w:r w:rsidRPr="00FC338F">
        <w:lastRenderedPageBreak/>
        <w:t>a report to the Board by January 1, 202</w:t>
      </w:r>
      <w:del w:id="667" w:author="CARB" w:date="2023-12-19T12:12:00Z">
        <w:r w:rsidRPr="00FC338F">
          <w:delText>5</w:delText>
        </w:r>
      </w:del>
      <w:ins w:id="668" w:author="CARB" w:date="2023-12-19T12:12:00Z">
        <w:r w:rsidR="00965956">
          <w:t>7</w:t>
        </w:r>
      </w:ins>
      <w:r w:rsidRPr="00FC338F">
        <w:t xml:space="preserve"> with recommendations for further increasing utility contributions to the Clean Fuel Reward program.</w:t>
      </w:r>
    </w:p>
    <w:p w14:paraId="54A674CB" w14:textId="77777777" w:rsidR="00FC338F" w:rsidRPr="00FC338F" w:rsidRDefault="00FC338F" w:rsidP="00F701A2">
      <w:pPr>
        <w:pStyle w:val="Heading5"/>
        <w:keepNext w:val="0"/>
        <w:keepLines w:val="0"/>
        <w:spacing w:line="259" w:lineRule="auto"/>
        <w:rPr>
          <w:del w:id="669" w:author="CARB" w:date="2023-12-19T12:12:00Z"/>
          <w:rFonts w:eastAsia="Yu Gothic Light"/>
        </w:rPr>
      </w:pPr>
      <w:del w:id="670" w:author="CARB" w:date="2023-12-19T12:12:00Z">
        <w:r w:rsidRPr="00FC338F">
          <w:rPr>
            <w:rFonts w:eastAsia="Yu Gothic Light"/>
          </w:rPr>
          <w:delText>The reward amounts for any Clean Fuel Reward program must be calculated based on the vehicle's battery capacity as tabulated below:</w:delText>
        </w:r>
      </w:del>
    </w:p>
    <w:tbl>
      <w:tblPr>
        <w:tblStyle w:val="TableGrid1"/>
        <w:tblW w:w="6565" w:type="dxa"/>
        <w:tblInd w:w="2880" w:type="dxa"/>
        <w:tblLook w:val="04A0" w:firstRow="1" w:lastRow="0" w:firstColumn="1" w:lastColumn="0" w:noHBand="0" w:noVBand="1"/>
      </w:tblPr>
      <w:tblGrid>
        <w:gridCol w:w="2515"/>
        <w:gridCol w:w="4050"/>
      </w:tblGrid>
      <w:tr w:rsidR="00025DDF" w:rsidRPr="00CF3550" w14:paraId="59BDCA19" w14:textId="77777777" w:rsidTr="00FB3D77">
        <w:trPr>
          <w:trHeight w:val="823"/>
          <w:del w:id="671" w:author="CARB" w:date="2023-12-19T12:12:00Z"/>
        </w:trPr>
        <w:tc>
          <w:tcPr>
            <w:tcW w:w="2515" w:type="dxa"/>
            <w:shd w:val="clear" w:color="auto" w:fill="BFBFBF"/>
            <w:vAlign w:val="center"/>
          </w:tcPr>
          <w:p w14:paraId="10DB652B" w14:textId="77777777" w:rsidR="00025DDF" w:rsidRPr="000E249F" w:rsidRDefault="00025DDF" w:rsidP="00F701A2">
            <w:pPr>
              <w:jc w:val="center"/>
              <w:rPr>
                <w:del w:id="672" w:author="CARB" w:date="2023-12-19T12:12:00Z"/>
                <w:rFonts w:cs="Arial"/>
                <w:b/>
                <w:i/>
                <w:iCs/>
                <w:color w:val="000000"/>
                <w:szCs w:val="24"/>
              </w:rPr>
            </w:pPr>
            <w:del w:id="673" w:author="CARB" w:date="2023-12-19T12:12:00Z">
              <w:r w:rsidRPr="000E249F">
                <w:rPr>
                  <w:rFonts w:cs="Arial"/>
                  <w:b/>
                  <w:i/>
                  <w:iCs/>
                  <w:color w:val="000000"/>
                  <w:szCs w:val="24"/>
                </w:rPr>
                <w:delText>Battery Capacity (kWh)</w:delText>
              </w:r>
            </w:del>
          </w:p>
        </w:tc>
        <w:tc>
          <w:tcPr>
            <w:tcW w:w="4050" w:type="dxa"/>
            <w:shd w:val="clear" w:color="auto" w:fill="BFBFBF"/>
            <w:vAlign w:val="center"/>
          </w:tcPr>
          <w:p w14:paraId="4BC4D8CB" w14:textId="77777777" w:rsidR="00025DDF" w:rsidRPr="000E249F" w:rsidRDefault="00025DDF" w:rsidP="00F701A2">
            <w:pPr>
              <w:jc w:val="center"/>
              <w:rPr>
                <w:del w:id="674" w:author="CARB" w:date="2023-12-19T12:12:00Z"/>
                <w:rFonts w:cs="Arial"/>
                <w:b/>
                <w:i/>
                <w:iCs/>
                <w:color w:val="000000"/>
                <w:szCs w:val="24"/>
              </w:rPr>
            </w:pPr>
            <w:del w:id="675" w:author="CARB" w:date="2023-12-19T12:12:00Z">
              <w:r w:rsidRPr="000E249F">
                <w:rPr>
                  <w:rFonts w:cs="Arial"/>
                  <w:b/>
                  <w:i/>
                  <w:iCs/>
                  <w:color w:val="000000"/>
                  <w:szCs w:val="24"/>
                </w:rPr>
                <w:delText>Reward %</w:delText>
              </w:r>
            </w:del>
          </w:p>
        </w:tc>
      </w:tr>
      <w:tr w:rsidR="00025DDF" w:rsidRPr="00CF3550" w14:paraId="44697164" w14:textId="77777777" w:rsidTr="00FB3D77">
        <w:trPr>
          <w:trHeight w:val="557"/>
          <w:del w:id="676" w:author="CARB" w:date="2023-12-19T12:12:00Z"/>
        </w:trPr>
        <w:tc>
          <w:tcPr>
            <w:tcW w:w="2515" w:type="dxa"/>
            <w:vAlign w:val="center"/>
          </w:tcPr>
          <w:p w14:paraId="60FEFF91" w14:textId="77777777" w:rsidR="00025DDF" w:rsidRPr="00CF3550" w:rsidRDefault="00025DDF" w:rsidP="00F701A2">
            <w:pPr>
              <w:jc w:val="center"/>
              <w:rPr>
                <w:del w:id="677" w:author="CARB" w:date="2023-12-19T12:12:00Z"/>
                <w:rFonts w:cs="Arial"/>
                <w:color w:val="000000"/>
                <w:szCs w:val="24"/>
              </w:rPr>
            </w:pPr>
            <m:oMath>
              <m:r>
                <w:del w:id="678" w:author="CARB" w:date="2023-12-19T12:12:00Z">
                  <w:rPr>
                    <w:rFonts w:ascii="Cambria Math" w:hAnsi="Cambria Math" w:cs="Arial"/>
                    <w:color w:val="000000"/>
                    <w:szCs w:val="24"/>
                  </w:rPr>
                  <m:t>C</m:t>
                </w:del>
              </m:r>
            </m:oMath>
            <w:del w:id="679" w:author="CARB" w:date="2023-12-19T12:12:00Z">
              <w:r w:rsidRPr="00CF3550">
                <w:rPr>
                  <w:rFonts w:cs="Arial"/>
                  <w:color w:val="000000"/>
                  <w:szCs w:val="24"/>
                </w:rPr>
                <w:delText xml:space="preserve"> &lt; 5</w:delText>
              </w:r>
            </w:del>
          </w:p>
        </w:tc>
        <w:tc>
          <w:tcPr>
            <w:tcW w:w="4050" w:type="dxa"/>
            <w:vAlign w:val="center"/>
          </w:tcPr>
          <w:p w14:paraId="319F3964" w14:textId="77777777" w:rsidR="00025DDF" w:rsidRPr="00CF3550" w:rsidRDefault="00025DDF" w:rsidP="00F701A2">
            <w:pPr>
              <w:jc w:val="center"/>
              <w:rPr>
                <w:del w:id="680" w:author="CARB" w:date="2023-12-19T12:12:00Z"/>
                <w:rFonts w:cs="Arial"/>
                <w:color w:val="000000"/>
                <w:szCs w:val="24"/>
              </w:rPr>
            </w:pPr>
            <w:del w:id="681" w:author="CARB" w:date="2023-12-19T12:12:00Z">
              <w:r w:rsidRPr="00CF3550">
                <w:rPr>
                  <w:rFonts w:cs="Arial"/>
                  <w:color w:val="000000"/>
                  <w:szCs w:val="24"/>
                </w:rPr>
                <w:delText>0%</w:delText>
              </w:r>
            </w:del>
          </w:p>
        </w:tc>
      </w:tr>
      <w:tr w:rsidR="00025DDF" w:rsidRPr="00CF3550" w14:paraId="6ADBC5B0" w14:textId="77777777" w:rsidTr="00FB3D77">
        <w:trPr>
          <w:trHeight w:val="539"/>
          <w:del w:id="682" w:author="CARB" w:date="2023-12-19T12:12:00Z"/>
        </w:trPr>
        <w:tc>
          <w:tcPr>
            <w:tcW w:w="2515" w:type="dxa"/>
            <w:vAlign w:val="center"/>
          </w:tcPr>
          <w:p w14:paraId="1C2FEEC9" w14:textId="77777777" w:rsidR="00025DDF" w:rsidRPr="00CF3550" w:rsidRDefault="00025DDF" w:rsidP="00F701A2">
            <w:pPr>
              <w:jc w:val="center"/>
              <w:rPr>
                <w:del w:id="683" w:author="CARB" w:date="2023-12-19T12:12:00Z"/>
                <w:rFonts w:cs="Arial"/>
                <w:color w:val="000000"/>
                <w:szCs w:val="24"/>
              </w:rPr>
            </w:pPr>
            <m:oMath>
              <m:r>
                <w:del w:id="684" w:author="CARB" w:date="2023-12-19T12:12:00Z">
                  <w:rPr>
                    <w:rFonts w:ascii="Cambria Math" w:hAnsi="Cambria Math" w:cs="Arial"/>
                    <w:color w:val="000000"/>
                    <w:szCs w:val="24"/>
                  </w:rPr>
                  <m:t>C</m:t>
                </w:del>
              </m:r>
            </m:oMath>
            <w:del w:id="685" w:author="CARB" w:date="2023-12-19T12:12:00Z">
              <w:r w:rsidRPr="00CF3550">
                <w:rPr>
                  <w:rFonts w:cs="Arial"/>
                  <w:color w:val="000000"/>
                  <w:szCs w:val="24"/>
                </w:rPr>
                <w:delText xml:space="preserve"> = 5</w:delText>
              </w:r>
            </w:del>
          </w:p>
        </w:tc>
        <w:tc>
          <w:tcPr>
            <w:tcW w:w="4050" w:type="dxa"/>
            <w:vAlign w:val="center"/>
          </w:tcPr>
          <w:p w14:paraId="75E8463F" w14:textId="77777777" w:rsidR="00025DDF" w:rsidRPr="00CF3550" w:rsidRDefault="00025DDF" w:rsidP="00F701A2">
            <w:pPr>
              <w:jc w:val="center"/>
              <w:rPr>
                <w:del w:id="686" w:author="CARB" w:date="2023-12-19T12:12:00Z"/>
                <w:rFonts w:cs="Arial"/>
                <w:color w:val="000000"/>
                <w:szCs w:val="24"/>
              </w:rPr>
            </w:pPr>
            <w:del w:id="687" w:author="CARB" w:date="2023-12-19T12:12:00Z">
              <w:r w:rsidRPr="00CF3550">
                <w:rPr>
                  <w:rFonts w:cs="Arial"/>
                  <w:color w:val="000000"/>
                  <w:szCs w:val="24"/>
                </w:rPr>
                <w:delText>38.9%</w:delText>
              </w:r>
            </w:del>
          </w:p>
        </w:tc>
      </w:tr>
      <w:tr w:rsidR="00025DDF" w:rsidRPr="00CF3550" w14:paraId="48AC3A2F" w14:textId="77777777" w:rsidTr="00FB3D77">
        <w:trPr>
          <w:trHeight w:val="823"/>
          <w:del w:id="688" w:author="CARB" w:date="2023-12-19T12:12:00Z"/>
        </w:trPr>
        <w:tc>
          <w:tcPr>
            <w:tcW w:w="2515" w:type="dxa"/>
            <w:vAlign w:val="center"/>
          </w:tcPr>
          <w:p w14:paraId="0C3BD2DF" w14:textId="77777777" w:rsidR="00025DDF" w:rsidRPr="00CF3550" w:rsidRDefault="00025DDF" w:rsidP="00F701A2">
            <w:pPr>
              <w:jc w:val="center"/>
              <w:rPr>
                <w:del w:id="689" w:author="CARB" w:date="2023-12-19T12:12:00Z"/>
                <w:rFonts w:cs="Arial"/>
                <w:color w:val="000000"/>
                <w:szCs w:val="24"/>
              </w:rPr>
            </w:pPr>
            <w:del w:id="690" w:author="CARB" w:date="2023-12-19T12:12:00Z">
              <w:r w:rsidRPr="00CF3550">
                <w:rPr>
                  <w:rFonts w:cs="Arial"/>
                  <w:color w:val="000000"/>
                  <w:szCs w:val="24"/>
                </w:rPr>
                <w:delText>5 &lt;</w:delText>
              </w:r>
            </w:del>
            <m:oMath>
              <m:r>
                <w:del w:id="691" w:author="CARB" w:date="2023-12-19T12:12:00Z">
                  <m:rPr>
                    <m:sty m:val="p"/>
                  </m:rPr>
                  <w:rPr>
                    <w:rFonts w:ascii="Cambria Math" w:hAnsi="Cambria Math" w:cs="Arial"/>
                    <w:color w:val="000000"/>
                    <w:szCs w:val="24"/>
                  </w:rPr>
                  <m:t xml:space="preserve"> </m:t>
                </w:del>
              </m:r>
              <m:r>
                <w:del w:id="692" w:author="CARB" w:date="2023-12-19T12:12:00Z">
                  <w:rPr>
                    <w:rFonts w:ascii="Cambria Math" w:hAnsi="Cambria Math" w:cs="Arial"/>
                    <w:color w:val="000000"/>
                    <w:szCs w:val="24"/>
                  </w:rPr>
                  <m:t>C</m:t>
                </w:del>
              </m:r>
            </m:oMath>
            <w:del w:id="693" w:author="CARB" w:date="2023-12-19T12:12:00Z">
              <w:r w:rsidRPr="00CF3550">
                <w:rPr>
                  <w:rFonts w:cs="Arial"/>
                  <w:color w:val="000000"/>
                  <w:szCs w:val="24"/>
                </w:rPr>
                <w:delText xml:space="preserve"> &lt; 16</w:delText>
              </w:r>
            </w:del>
          </w:p>
        </w:tc>
        <w:tc>
          <w:tcPr>
            <w:tcW w:w="4050" w:type="dxa"/>
            <w:vAlign w:val="center"/>
          </w:tcPr>
          <w:p w14:paraId="6E157812" w14:textId="77777777" w:rsidR="00025DDF" w:rsidRPr="00CF3550" w:rsidRDefault="00000000" w:rsidP="004E7113">
            <w:pPr>
              <w:jc w:val="center"/>
              <w:rPr>
                <w:del w:id="694" w:author="CARB" w:date="2023-12-19T12:12:00Z"/>
                <w:rFonts w:cs="Arial"/>
                <w:color w:val="000000"/>
                <w:szCs w:val="24"/>
              </w:rPr>
            </w:pPr>
            <m:oMathPara>
              <m:oMath>
                <m:d>
                  <m:dPr>
                    <m:ctrlPr>
                      <w:del w:id="695" w:author="CARB" w:date="2023-12-19T12:12:00Z">
                        <w:rPr>
                          <w:rFonts w:ascii="Cambria Math" w:hAnsi="Cambria Math" w:cs="Arial"/>
                          <w:color w:val="000000"/>
                          <w:szCs w:val="24"/>
                        </w:rPr>
                      </w:del>
                    </m:ctrlPr>
                  </m:dPr>
                  <m:e>
                    <m:r>
                      <w:del w:id="696" w:author="CARB" w:date="2023-12-19T12:12:00Z">
                        <m:rPr>
                          <m:sty m:val="p"/>
                        </m:rPr>
                        <w:rPr>
                          <w:rFonts w:ascii="Cambria Math" w:hAnsi="Cambria Math" w:cs="Arial"/>
                          <w:color w:val="000000"/>
                          <w:szCs w:val="24"/>
                        </w:rPr>
                        <m:t>38.9+</m:t>
                      </w:del>
                    </m:r>
                    <m:f>
                      <m:fPr>
                        <m:ctrlPr>
                          <w:del w:id="697" w:author="CARB" w:date="2023-12-19T12:12:00Z">
                            <w:rPr>
                              <w:rFonts w:ascii="Cambria Math" w:hAnsi="Cambria Math" w:cs="Arial"/>
                              <w:color w:val="000000"/>
                              <w:szCs w:val="24"/>
                            </w:rPr>
                          </w:del>
                        </m:ctrlPr>
                      </m:fPr>
                      <m:num>
                        <m:d>
                          <m:dPr>
                            <m:ctrlPr>
                              <w:del w:id="698" w:author="CARB" w:date="2023-12-19T12:12:00Z">
                                <w:rPr>
                                  <w:rFonts w:ascii="Cambria Math" w:hAnsi="Cambria Math" w:cs="Arial"/>
                                  <w:color w:val="000000"/>
                                  <w:szCs w:val="24"/>
                                </w:rPr>
                              </w:del>
                            </m:ctrlPr>
                          </m:dPr>
                          <m:e>
                            <m:r>
                              <w:del w:id="699" w:author="CARB" w:date="2023-12-19T12:12:00Z">
                                <w:rPr>
                                  <w:rFonts w:ascii="Cambria Math" w:hAnsi="Cambria Math" w:cs="Arial"/>
                                  <w:color w:val="000000"/>
                                  <w:szCs w:val="24"/>
                                </w:rPr>
                                <m:t>C</m:t>
                              </w:del>
                            </m:r>
                            <m:r>
                              <w:del w:id="700" w:author="CARB" w:date="2023-12-19T12:12:00Z">
                                <m:rPr>
                                  <m:sty m:val="p"/>
                                </m:rPr>
                                <w:rPr>
                                  <w:rFonts w:ascii="Cambria Math" w:hAnsi="Cambria Math" w:cs="Arial"/>
                                  <w:color w:val="000000"/>
                                  <w:szCs w:val="24"/>
                                </w:rPr>
                                <m:t>-5</m:t>
                              </w:del>
                            </m:r>
                          </m:e>
                        </m:d>
                      </m:num>
                      <m:den>
                        <m:r>
                          <w:del w:id="701" w:author="CARB" w:date="2023-12-19T12:12:00Z">
                            <m:rPr>
                              <m:sty m:val="p"/>
                            </m:rPr>
                            <w:rPr>
                              <w:rFonts w:ascii="Cambria Math" w:hAnsi="Cambria Math" w:cs="Arial"/>
                              <w:color w:val="000000"/>
                              <w:szCs w:val="24"/>
                            </w:rPr>
                            <m:t>11</m:t>
                          </w:del>
                        </m:r>
                      </m:den>
                    </m:f>
                    <m:r>
                      <w:del w:id="702" w:author="CARB" w:date="2023-12-19T12:12:00Z">
                        <m:rPr>
                          <m:sty m:val="p"/>
                        </m:rPr>
                        <w:rPr>
                          <w:rFonts w:ascii="Cambria Math" w:hAnsi="Cambria Math" w:cs="Arial"/>
                          <w:color w:val="000000"/>
                          <w:szCs w:val="24"/>
                        </w:rPr>
                        <m:t xml:space="preserve"> ×61.1</m:t>
                      </w:del>
                    </m:r>
                  </m:e>
                </m:d>
                <m:r>
                  <w:del w:id="703" w:author="CARB" w:date="2023-12-19T12:12:00Z">
                    <m:rPr>
                      <m:sty m:val="p"/>
                    </m:rPr>
                    <w:rPr>
                      <w:rFonts w:ascii="Cambria Math" w:hAnsi="Cambria Math" w:cs="Arial"/>
                      <w:color w:val="000000"/>
                      <w:szCs w:val="24"/>
                    </w:rPr>
                    <m:t xml:space="preserve"> %</m:t>
                  </w:del>
                </m:r>
              </m:oMath>
            </m:oMathPara>
          </w:p>
        </w:tc>
      </w:tr>
      <w:tr w:rsidR="00025DDF" w:rsidRPr="00CF3550" w14:paraId="6234B847" w14:textId="77777777" w:rsidTr="00FB3D77">
        <w:trPr>
          <w:trHeight w:val="512"/>
          <w:del w:id="704" w:author="CARB" w:date="2023-12-19T12:12:00Z"/>
        </w:trPr>
        <w:tc>
          <w:tcPr>
            <w:tcW w:w="2515" w:type="dxa"/>
            <w:vAlign w:val="center"/>
          </w:tcPr>
          <w:p w14:paraId="1240E96E" w14:textId="77777777" w:rsidR="00025DDF" w:rsidRPr="00CF3550" w:rsidRDefault="00025DDF" w:rsidP="00F701A2">
            <w:pPr>
              <w:jc w:val="center"/>
              <w:rPr>
                <w:del w:id="705" w:author="CARB" w:date="2023-12-19T12:12:00Z"/>
                <w:rFonts w:cs="Arial"/>
                <w:color w:val="000000"/>
                <w:szCs w:val="24"/>
              </w:rPr>
            </w:pPr>
            <m:oMath>
              <m:r>
                <w:del w:id="706" w:author="CARB" w:date="2023-12-19T12:12:00Z">
                  <w:rPr>
                    <w:rFonts w:ascii="Cambria Math" w:eastAsia="Arial Unicode MS" w:hAnsi="Cambria Math" w:cs="Arial"/>
                    <w:color w:val="000000"/>
                    <w:szCs w:val="24"/>
                  </w:rPr>
                  <m:t>C</m:t>
                </w:del>
              </m:r>
            </m:oMath>
            <w:del w:id="707" w:author="CARB" w:date="2023-12-19T12:12:00Z">
              <w:r w:rsidRPr="00CF3550">
                <w:rPr>
                  <w:rFonts w:eastAsia="Arial Unicode MS" w:cs="Arial"/>
                  <w:color w:val="000000"/>
                  <w:szCs w:val="24"/>
                </w:rPr>
                <w:delText xml:space="preserve"> ≥ 16</w:delText>
              </w:r>
            </w:del>
          </w:p>
        </w:tc>
        <w:tc>
          <w:tcPr>
            <w:tcW w:w="4050" w:type="dxa"/>
            <w:vAlign w:val="center"/>
          </w:tcPr>
          <w:p w14:paraId="5F47D7F5" w14:textId="77777777" w:rsidR="00025DDF" w:rsidRPr="00CF3550" w:rsidRDefault="00025DDF" w:rsidP="00F701A2">
            <w:pPr>
              <w:jc w:val="center"/>
              <w:rPr>
                <w:del w:id="708" w:author="CARB" w:date="2023-12-19T12:12:00Z"/>
                <w:rFonts w:cs="Arial"/>
                <w:color w:val="000000"/>
                <w:szCs w:val="24"/>
              </w:rPr>
            </w:pPr>
            <w:del w:id="709" w:author="CARB" w:date="2023-12-19T12:12:00Z">
              <w:r w:rsidRPr="00CF3550">
                <w:rPr>
                  <w:rFonts w:cs="Arial"/>
                  <w:color w:val="000000"/>
                  <w:szCs w:val="24"/>
                </w:rPr>
                <w:delText>100%</w:delText>
              </w:r>
            </w:del>
          </w:p>
        </w:tc>
      </w:tr>
    </w:tbl>
    <w:p w14:paraId="1B8E79AD" w14:textId="77777777" w:rsidR="00FC338F" w:rsidRPr="00FC338F" w:rsidRDefault="00FC338F" w:rsidP="00425B26">
      <w:pPr>
        <w:spacing w:before="160"/>
        <w:ind w:left="2880"/>
        <w:rPr>
          <w:del w:id="710" w:author="CARB" w:date="2023-12-19T12:12:00Z"/>
        </w:rPr>
      </w:pPr>
      <w:del w:id="711" w:author="CARB" w:date="2023-12-19T12:12:00Z">
        <w:r w:rsidRPr="00FC338F">
          <w:delText>where:</w:delText>
        </w:r>
      </w:del>
    </w:p>
    <w:p w14:paraId="43DE9B51" w14:textId="77777777" w:rsidR="00FC338F" w:rsidRPr="00FC338F" w:rsidRDefault="009E31F0" w:rsidP="00425B26">
      <w:pPr>
        <w:ind w:left="2880"/>
        <w:rPr>
          <w:del w:id="712" w:author="CARB" w:date="2023-12-19T12:12:00Z"/>
        </w:rPr>
      </w:pPr>
      <m:oMath>
        <m:r>
          <w:del w:id="713" w:author="CARB" w:date="2023-12-19T12:12:00Z">
            <w:rPr>
              <w:rFonts w:ascii="Cambria Math" w:eastAsia="Arial Unicode MS" w:hAnsi="Cambria Math" w:cs="Arial"/>
              <w:color w:val="000000"/>
              <w:szCs w:val="24"/>
            </w:rPr>
            <m:t>Reward %</m:t>
          </w:del>
        </m:r>
      </m:oMath>
      <w:del w:id="714" w:author="CARB" w:date="2023-12-19T12:12:00Z">
        <w:r w:rsidRPr="003849A7">
          <w:rPr>
            <w:rFonts w:eastAsia="Arial Unicode MS" w:cs="Arial"/>
            <w:color w:val="000000"/>
            <w:szCs w:val="24"/>
          </w:rPr>
          <w:delText xml:space="preserve"> </w:delText>
        </w:r>
        <w:r w:rsidR="00FC338F" w:rsidRPr="00FC338F">
          <w:delText>means the percentage of maximum reward a vehicle would receive under the Clean Fuel Reward program funded by LCFS credit proceeds. The maximum reward is the amount a vehicle with a battery capacity of 16</w:delText>
        </w:r>
        <w:r w:rsidR="007738D8">
          <w:delText> </w:delText>
        </w:r>
        <w:r w:rsidR="00FC338F" w:rsidRPr="00FC338F">
          <w:delText>kWh or greater can receive; and</w:delText>
        </w:r>
      </w:del>
    </w:p>
    <w:p w14:paraId="0985506E" w14:textId="4DF9587A" w:rsidR="00FC338F" w:rsidRPr="00FC338F" w:rsidRDefault="00C4772A" w:rsidP="00514B34">
      <w:pPr>
        <w:ind w:left="2880"/>
      </w:pPr>
      <m:oMath>
        <m:r>
          <w:del w:id="715" w:author="CARB" w:date="2023-12-19T12:12:00Z">
            <w:rPr>
              <w:rFonts w:ascii="Cambria Math" w:eastAsia="Arial Unicode MS" w:hAnsi="Cambria Math" w:cs="Arial"/>
              <w:color w:val="000000"/>
              <w:szCs w:val="24"/>
            </w:rPr>
            <m:t>C</m:t>
          </w:del>
        </m:r>
      </m:oMath>
      <w:del w:id="716" w:author="CARB" w:date="2023-12-19T12:12:00Z">
        <w:r w:rsidR="00FC338F" w:rsidRPr="00FC338F">
          <w:delText xml:space="preserve"> means the rated battery capacity of the electric vehicle in kWh.</w:delText>
        </w:r>
      </w:del>
    </w:p>
    <w:p w14:paraId="67A1A088" w14:textId="20C2AB35" w:rsidR="00FC338F" w:rsidRPr="00FC338F" w:rsidRDefault="00FC338F" w:rsidP="00F701A2">
      <w:pPr>
        <w:pStyle w:val="Heading5"/>
        <w:keepNext w:val="0"/>
        <w:keepLines w:val="0"/>
        <w:rPr>
          <w:rFonts w:eastAsia="Yu Gothic Light"/>
        </w:rPr>
      </w:pPr>
      <w:r w:rsidRPr="00FC338F">
        <w:rPr>
          <w:rFonts w:eastAsia="Yu Gothic Light"/>
        </w:rPr>
        <w:t xml:space="preserve">All proceeds from base credits issued pursuant to section 95486.1(c)(1)(A) paragraph 2. </w:t>
      </w:r>
      <w:ins w:id="717" w:author="CARB" w:date="2023-12-19T12:12:00Z">
        <w:r w:rsidR="00580E30">
          <w:rPr>
            <w:rFonts w:eastAsia="Yu Gothic Light"/>
          </w:rPr>
          <w:t xml:space="preserve">As well as any previously allocated funds for the Clean Fuel Reward by all large and medium EDUs </w:t>
        </w:r>
      </w:ins>
      <w:r w:rsidRPr="00FC338F">
        <w:rPr>
          <w:rFonts w:eastAsia="Yu Gothic Light"/>
        </w:rPr>
        <w:t xml:space="preserve">must be contributed to </w:t>
      </w:r>
      <w:del w:id="718" w:author="CARB" w:date="2023-12-19T12:12:00Z">
        <w:r w:rsidRPr="00FC338F">
          <w:rPr>
            <w:rFonts w:eastAsia="Yu Gothic Light"/>
          </w:rPr>
          <w:delText>any</w:delText>
        </w:r>
      </w:del>
      <w:ins w:id="719" w:author="CARB" w:date="2023-12-19T12:12:00Z">
        <w:r w:rsidR="00580E30">
          <w:rPr>
            <w:rFonts w:eastAsia="Yu Gothic Light"/>
          </w:rPr>
          <w:t>the</w:t>
        </w:r>
      </w:ins>
      <w:r w:rsidRPr="00FC338F">
        <w:rPr>
          <w:rFonts w:eastAsia="Yu Gothic Light"/>
        </w:rPr>
        <w:t xml:space="preserve"> Clean Fuel Reward program.</w:t>
      </w:r>
    </w:p>
    <w:p w14:paraId="7B57F359" w14:textId="672EC7B3" w:rsidR="00FC338F" w:rsidRPr="00FC338F" w:rsidRDefault="00FC338F" w:rsidP="00F701A2">
      <w:pPr>
        <w:pStyle w:val="Heading5"/>
        <w:keepNext w:val="0"/>
        <w:keepLines w:val="0"/>
        <w:rPr>
          <w:rFonts w:eastAsia="Yu Gothic Light"/>
        </w:rPr>
      </w:pPr>
      <w:r w:rsidRPr="00FC338F">
        <w:rPr>
          <w:rFonts w:eastAsia="Yu Gothic Light"/>
        </w:rPr>
        <w:t xml:space="preserve">Administrative costs, excluding start-up costs (those costs associated with setting up the program and incurred prior to issuing rewards), to support any Clean Fuel Reward program funded by LCFS credit proceeds may not exceed </w:t>
      </w:r>
      <w:del w:id="720" w:author="CARB" w:date="2023-12-19T12:12:00Z">
        <w:r w:rsidRPr="00FC338F">
          <w:rPr>
            <w:rFonts w:eastAsia="Yu Gothic Light"/>
          </w:rPr>
          <w:delText>10</w:delText>
        </w:r>
      </w:del>
      <w:ins w:id="721" w:author="CARB" w:date="2023-12-19T12:12:00Z">
        <w:r w:rsidR="00580E30">
          <w:rPr>
            <w:rFonts w:eastAsia="Yu Gothic Light"/>
          </w:rPr>
          <w:t>5</w:t>
        </w:r>
      </w:ins>
      <w:r w:rsidRPr="00FC338F">
        <w:rPr>
          <w:rFonts w:eastAsia="Yu Gothic Light"/>
        </w:rPr>
        <w:t xml:space="preserve"> percent of LCFS credit proceeds contributed to the Clean Fuel Reward program annually, unless approved in advance by the Executive Officer.</w:t>
      </w:r>
    </w:p>
    <w:p w14:paraId="71BFED82" w14:textId="28EEC100" w:rsidR="00FC338F" w:rsidRPr="00FC338F" w:rsidRDefault="00FC338F" w:rsidP="00F701A2">
      <w:pPr>
        <w:pStyle w:val="Heading6"/>
        <w:keepNext w:val="0"/>
        <w:keepLines w:val="0"/>
        <w:rPr>
          <w:rFonts w:eastAsia="Yu Gothic Light"/>
        </w:rPr>
      </w:pPr>
      <w:r w:rsidRPr="00FC338F">
        <w:rPr>
          <w:rFonts w:eastAsia="Yu Gothic Light"/>
        </w:rPr>
        <w:t xml:space="preserve">A request to exceed </w:t>
      </w:r>
      <w:del w:id="722" w:author="CARB" w:date="2023-12-19T12:12:00Z">
        <w:r w:rsidRPr="00FC338F">
          <w:rPr>
            <w:rFonts w:eastAsia="Yu Gothic Light"/>
          </w:rPr>
          <w:delText>10</w:delText>
        </w:r>
      </w:del>
      <w:ins w:id="723" w:author="CARB" w:date="2023-12-19T12:12:00Z">
        <w:r w:rsidR="0041147F">
          <w:rPr>
            <w:rFonts w:eastAsia="Yu Gothic Light"/>
          </w:rPr>
          <w:t>5</w:t>
        </w:r>
      </w:ins>
      <w:r w:rsidRPr="00FC338F">
        <w:rPr>
          <w:rFonts w:eastAsia="Yu Gothic Light"/>
        </w:rPr>
        <w:t xml:space="preserve"> percent administrative costs must be submitted by the administrator of the Clean </w:t>
      </w:r>
      <w:r w:rsidRPr="00FC338F">
        <w:rPr>
          <w:rFonts w:eastAsia="Yu Gothic Light"/>
        </w:rPr>
        <w:lastRenderedPageBreak/>
        <w:t xml:space="preserve">Fuel Reward program to the Executive Officer </w:t>
      </w:r>
      <w:del w:id="724" w:author="CARB" w:date="2023-12-19T12:12:00Z">
        <w:r w:rsidRPr="00FC338F">
          <w:rPr>
            <w:rFonts w:eastAsia="Yu Gothic Light"/>
          </w:rPr>
          <w:delText>on</w:delText>
        </w:r>
      </w:del>
      <w:ins w:id="725" w:author="CARB" w:date="2023-12-19T12:12:00Z">
        <w:r w:rsidR="004F57E8">
          <w:rPr>
            <w:rFonts w:eastAsia="Yu Gothic Light"/>
          </w:rPr>
          <w:t>by September 30 of</w:t>
        </w:r>
      </w:ins>
      <w:r w:rsidR="004F57E8">
        <w:rPr>
          <w:rFonts w:eastAsia="Yu Gothic Light"/>
        </w:rPr>
        <w:t xml:space="preserve"> the </w:t>
      </w:r>
      <w:del w:id="726" w:author="CARB" w:date="2023-12-19T12:12:00Z">
        <w:r w:rsidRPr="00FC338F">
          <w:rPr>
            <w:rFonts w:eastAsia="Yu Gothic Light"/>
          </w:rPr>
          <w:delText>following schedule:</w:delText>
        </w:r>
      </w:del>
      <w:ins w:id="727" w:author="CARB" w:date="2023-12-19T12:12:00Z">
        <w:r w:rsidR="004F57E8">
          <w:rPr>
            <w:rFonts w:eastAsia="Yu Gothic Light"/>
          </w:rPr>
          <w:t>prior year</w:t>
        </w:r>
        <w:r w:rsidR="009B1DB4">
          <w:rPr>
            <w:rFonts w:eastAsia="Yu Gothic Light"/>
          </w:rPr>
          <w:t>.</w:t>
        </w:r>
      </w:ins>
    </w:p>
    <w:p w14:paraId="6A6EEDEC" w14:textId="77777777" w:rsidR="00FC338F" w:rsidRPr="00FC338F" w:rsidRDefault="00FC338F" w:rsidP="00F701A2">
      <w:pPr>
        <w:pStyle w:val="Heading7"/>
        <w:keepNext w:val="0"/>
        <w:keepLines w:val="0"/>
        <w:spacing w:line="259" w:lineRule="auto"/>
        <w:rPr>
          <w:del w:id="728" w:author="CARB" w:date="2023-12-19T12:12:00Z"/>
          <w:rFonts w:eastAsia="Yu Gothic Light"/>
        </w:rPr>
      </w:pPr>
      <w:del w:id="729" w:author="CARB" w:date="2023-12-19T12:12:00Z">
        <w:r w:rsidRPr="00FC338F">
          <w:rPr>
            <w:rFonts w:eastAsia="Yu Gothic Light"/>
          </w:rPr>
          <w:delText>For the first six calendar months of the program including the month in which the first issuance of reward takes place, a request must be submitted at least 30 days prior to the first reward issuance.</w:delText>
        </w:r>
      </w:del>
    </w:p>
    <w:p w14:paraId="3CAA572B" w14:textId="77777777" w:rsidR="00FC338F" w:rsidRPr="00FC338F" w:rsidRDefault="00FC338F" w:rsidP="00F701A2">
      <w:pPr>
        <w:pStyle w:val="Heading7"/>
        <w:keepNext w:val="0"/>
        <w:keepLines w:val="0"/>
        <w:spacing w:line="259" w:lineRule="auto"/>
        <w:rPr>
          <w:del w:id="730" w:author="CARB" w:date="2023-12-19T12:12:00Z"/>
          <w:rFonts w:eastAsia="Yu Gothic Light"/>
        </w:rPr>
      </w:pPr>
      <w:del w:id="731" w:author="CARB" w:date="2023-12-19T12:12:00Z">
        <w:r w:rsidRPr="00FC338F">
          <w:rPr>
            <w:rFonts w:eastAsia="Yu Gothic Light"/>
          </w:rPr>
          <w:delText>For the period starting with the seventh calendar month of the program through December 31, 2021, the request must be submitted at least 30 days prior to the beginning of month seven.</w:delText>
        </w:r>
      </w:del>
    </w:p>
    <w:p w14:paraId="6DDEDDB1" w14:textId="77777777" w:rsidR="00FC338F" w:rsidRPr="00FC338F" w:rsidRDefault="00FC338F" w:rsidP="00F701A2">
      <w:pPr>
        <w:pStyle w:val="Heading7"/>
        <w:keepNext w:val="0"/>
        <w:keepLines w:val="0"/>
        <w:spacing w:line="259" w:lineRule="auto"/>
        <w:rPr>
          <w:del w:id="732" w:author="CARB" w:date="2023-12-19T12:12:00Z"/>
          <w:rFonts w:eastAsia="Yu Gothic Light"/>
        </w:rPr>
      </w:pPr>
      <w:del w:id="733" w:author="CARB" w:date="2023-12-19T12:12:00Z">
        <w:r w:rsidRPr="00FC338F">
          <w:rPr>
            <w:rFonts w:eastAsia="Yu Gothic Light"/>
          </w:rPr>
          <w:delText>For calendar year 2022 and subsequent calendar years, the request must be submitted by September 30th of the prior year.</w:delText>
        </w:r>
      </w:del>
    </w:p>
    <w:p w14:paraId="3F1D65E6" w14:textId="47D8E690" w:rsidR="00FC338F" w:rsidRPr="00FC338F" w:rsidRDefault="00FC338F" w:rsidP="00F701A2">
      <w:pPr>
        <w:pStyle w:val="Heading6"/>
        <w:keepNext w:val="0"/>
        <w:keepLines w:val="0"/>
        <w:rPr>
          <w:rFonts w:eastAsia="Yu Gothic Light"/>
        </w:rPr>
      </w:pPr>
      <w:r w:rsidRPr="00FC338F">
        <w:rPr>
          <w:rFonts w:eastAsia="Yu Gothic Light"/>
        </w:rPr>
        <w:t>Request submitted to the Executive Officer must include, and will be evaluated for approval based on, a complete description for why higher administrative costs are necessary, a detailed list of expected administrative costs including a description of all efforts made to obtain competitive rates and minimize costs, and a detailed estimate of expected program proceeds. Within 30 days of receiving a request for higher administrative costs, the Executive Officer will inform the administrator of its decision in writing. If the request is rejected, the Executive Officer will provide a rationale for the decision. If the rejection is due to insufficient information, the administrator may resubmit the request after addressing the deficiencies identified in the Executive Officer decision.</w:t>
      </w:r>
    </w:p>
    <w:p w14:paraId="045F0947" w14:textId="77777777" w:rsidR="00FC338F" w:rsidRPr="00FC338F" w:rsidRDefault="00FC338F" w:rsidP="00F701A2">
      <w:pPr>
        <w:pStyle w:val="Heading5"/>
        <w:keepNext w:val="0"/>
        <w:keepLines w:val="0"/>
        <w:spacing w:line="259" w:lineRule="auto"/>
        <w:rPr>
          <w:del w:id="734" w:author="CARB" w:date="2023-12-19T12:12:00Z"/>
          <w:rFonts w:eastAsia="Yu Gothic Light"/>
        </w:rPr>
      </w:pPr>
      <w:del w:id="735" w:author="CARB" w:date="2023-12-19T12:12:00Z">
        <w:r w:rsidRPr="00454C37">
          <w:rPr>
            <w:rFonts w:eastAsia="Yu Gothic Light"/>
            <w:i/>
            <w:iCs/>
          </w:rPr>
          <w:delText>Reporting on Clean Fuel Reward Program Implementation.</w:delText>
        </w:r>
        <w:r w:rsidRPr="00FC338F">
          <w:rPr>
            <w:rFonts w:eastAsia="Yu Gothic Light"/>
          </w:rPr>
          <w:delText xml:space="preserve"> By April 30th the administrator of the Clean Fuel Reward program funded by LCFS credit proceeds shall submit a report to the Executive Officer describing the disposition of LCFS Clean Fuel Reward program funds from the previous calendar year. The first such report covering a period from the start of the program until the end of 2020 must be submitted by April 30, 2021. This report must include:</w:delText>
        </w:r>
      </w:del>
    </w:p>
    <w:p w14:paraId="4CF3A197" w14:textId="77777777" w:rsidR="00FC338F" w:rsidRPr="00FC338F" w:rsidRDefault="00FC338F" w:rsidP="00F701A2">
      <w:pPr>
        <w:pStyle w:val="Heading6"/>
        <w:keepNext w:val="0"/>
        <w:keepLines w:val="0"/>
        <w:spacing w:line="259" w:lineRule="auto"/>
        <w:rPr>
          <w:del w:id="736" w:author="CARB" w:date="2023-12-19T12:12:00Z"/>
          <w:rFonts w:eastAsia="Yu Gothic Light"/>
        </w:rPr>
      </w:pPr>
      <w:del w:id="737" w:author="CARB" w:date="2023-12-19T12:12:00Z">
        <w:r w:rsidRPr="00FC338F">
          <w:rPr>
            <w:rFonts w:eastAsia="Yu Gothic Light"/>
          </w:rPr>
          <w:delText>The monetary value of LCFS credit proceeds received by the Clean Fuel Reward program; and</w:delText>
        </w:r>
      </w:del>
    </w:p>
    <w:p w14:paraId="398AEB8F" w14:textId="77777777" w:rsidR="00FC338F" w:rsidRPr="00FC338F" w:rsidRDefault="00FC338F" w:rsidP="00F701A2">
      <w:pPr>
        <w:pStyle w:val="Heading6"/>
        <w:keepNext w:val="0"/>
        <w:keepLines w:val="0"/>
        <w:spacing w:line="259" w:lineRule="auto"/>
        <w:rPr>
          <w:del w:id="738" w:author="CARB" w:date="2023-12-19T12:12:00Z"/>
          <w:rFonts w:eastAsia="Yu Gothic Light"/>
        </w:rPr>
      </w:pPr>
      <w:del w:id="739" w:author="CARB" w:date="2023-12-19T12:12:00Z">
        <w:r w:rsidRPr="00FC338F">
          <w:rPr>
            <w:rFonts w:eastAsia="Yu Gothic Light"/>
          </w:rPr>
          <w:lastRenderedPageBreak/>
          <w:delText>A summary, detailed list, and explanation of administrative costs, including start-up costs, utility overhead costs, and costs for program-related marketing, education, and outreach activities.</w:delText>
        </w:r>
      </w:del>
    </w:p>
    <w:p w14:paraId="12AC7496" w14:textId="5CE3E8AF" w:rsidR="00FC338F" w:rsidRPr="00FC338F" w:rsidRDefault="00FC338F" w:rsidP="00F701A2">
      <w:pPr>
        <w:pStyle w:val="Heading5"/>
        <w:keepNext w:val="0"/>
        <w:keepLines w:val="0"/>
        <w:numPr>
          <w:numberingChange w:id="740" w:author="CARB" w:date="2023-12-19T12:12:00Z" w:original="%5:6:0:."/>
        </w:numPr>
        <w:rPr>
          <w:rFonts w:eastAsia="Yu Gothic Light"/>
        </w:rPr>
      </w:pPr>
      <w:r w:rsidRPr="00454C37">
        <w:rPr>
          <w:rFonts w:eastAsia="Yu Gothic Light"/>
          <w:i/>
          <w:iCs/>
        </w:rPr>
        <w:t>Restrictions on Use of Holdback Credits.</w:t>
      </w:r>
      <w:r w:rsidRPr="00FC338F">
        <w:rPr>
          <w:rFonts w:eastAsia="Yu Gothic Light"/>
        </w:rPr>
        <w:t xml:space="preserve"> Documentation of adherence to the following restrictions must be included in the annual report submitted pursuant to </w:t>
      </w:r>
      <w:r w:rsidR="003B02F6">
        <w:rPr>
          <w:rFonts w:eastAsia="Yu Gothic Light"/>
        </w:rPr>
        <w:t>section 95491(</w:t>
      </w:r>
      <w:del w:id="741" w:author="CARB" w:date="2023-12-19T12:12:00Z">
        <w:r w:rsidRPr="00FC338F">
          <w:rPr>
            <w:rFonts w:eastAsia="Yu Gothic Light"/>
          </w:rPr>
          <w:delText>d)(3</w:delText>
        </w:r>
      </w:del>
      <w:ins w:id="742" w:author="CARB" w:date="2023-12-19T12:12:00Z">
        <w:r w:rsidR="003B02F6">
          <w:rPr>
            <w:rFonts w:eastAsia="Yu Gothic Light"/>
          </w:rPr>
          <w:t>e)(5</w:t>
        </w:r>
      </w:ins>
      <w:r w:rsidR="003B02F6">
        <w:rPr>
          <w:rFonts w:eastAsia="Yu Gothic Light"/>
        </w:rPr>
        <w:t>)(A</w:t>
      </w:r>
      <w:del w:id="743" w:author="CARB" w:date="2023-12-19T12:12:00Z">
        <w:r w:rsidRPr="00FC338F">
          <w:rPr>
            <w:rFonts w:eastAsia="Yu Gothic Light"/>
          </w:rPr>
          <w:delText>)5.</w:delText>
        </w:r>
      </w:del>
      <w:ins w:id="744" w:author="CARB" w:date="2023-12-19T12:12:00Z">
        <w:r w:rsidR="003B02F6">
          <w:rPr>
            <w:rFonts w:eastAsia="Yu Gothic Light"/>
          </w:rPr>
          <w:t>)</w:t>
        </w:r>
        <w:r w:rsidRPr="00FC338F">
          <w:rPr>
            <w:rFonts w:eastAsia="Yu Gothic Light"/>
          </w:rPr>
          <w:t>.</w:t>
        </w:r>
      </w:ins>
    </w:p>
    <w:p w14:paraId="396449BA" w14:textId="65419CC3" w:rsidR="00FC338F" w:rsidRPr="00FC338F" w:rsidRDefault="00FC338F" w:rsidP="00F701A2">
      <w:pPr>
        <w:pStyle w:val="Heading6"/>
        <w:keepNext w:val="0"/>
        <w:keepLines w:val="0"/>
        <w:rPr>
          <w:rFonts w:eastAsia="Yu Gothic Light"/>
        </w:rPr>
      </w:pPr>
      <w:r w:rsidRPr="00104202">
        <w:rPr>
          <w:rFonts w:eastAsia="Yu Gothic Light"/>
          <w:i/>
          <w:iCs/>
        </w:rPr>
        <w:t>Holdback Credit Equity Projects.</w:t>
      </w:r>
      <w:r w:rsidRPr="00FC338F">
        <w:rPr>
          <w:rFonts w:eastAsia="Yu Gothic Light"/>
        </w:rPr>
        <w:t xml:space="preserve"> Effective January 1, 202</w:t>
      </w:r>
      <w:del w:id="745" w:author="CARB" w:date="2023-12-19T12:12:00Z">
        <w:r w:rsidRPr="00FC338F">
          <w:rPr>
            <w:rFonts w:eastAsia="Yu Gothic Light"/>
          </w:rPr>
          <w:delText>2</w:delText>
        </w:r>
      </w:del>
      <w:ins w:id="746" w:author="CARB" w:date="2023-12-19T12:12:00Z">
        <w:r w:rsidR="009B1DB4">
          <w:rPr>
            <w:rFonts w:eastAsia="Yu Gothic Light"/>
          </w:rPr>
          <w:t>5</w:t>
        </w:r>
      </w:ins>
      <w:r w:rsidRPr="00FC338F">
        <w:rPr>
          <w:rFonts w:eastAsia="Yu Gothic Light"/>
        </w:rPr>
        <w:t xml:space="preserve">, at least </w:t>
      </w:r>
      <w:del w:id="747" w:author="CARB" w:date="2023-12-19T12:12:00Z">
        <w:r w:rsidRPr="00FC338F">
          <w:rPr>
            <w:rFonts w:eastAsia="Yu Gothic Light"/>
          </w:rPr>
          <w:delText>30</w:delText>
        </w:r>
      </w:del>
      <w:ins w:id="748" w:author="CARB" w:date="2023-12-19T12:12:00Z">
        <w:r w:rsidR="005535A1">
          <w:rPr>
            <w:rFonts w:eastAsia="Yu Gothic Light"/>
          </w:rPr>
          <w:t>75</w:t>
        </w:r>
      </w:ins>
      <w:r w:rsidR="005535A1">
        <w:rPr>
          <w:rFonts w:eastAsia="Yu Gothic Light"/>
        </w:rPr>
        <w:t xml:space="preserve"> percent</w:t>
      </w:r>
      <w:del w:id="749" w:author="CARB" w:date="2023-12-19T12:12:00Z">
        <w:r w:rsidRPr="00FC338F">
          <w:rPr>
            <w:rFonts w:eastAsia="Yu Gothic Light"/>
          </w:rPr>
          <w:delText xml:space="preserve"> in year one, 40 percent in year two, and 50 percent in subsequent years</w:delText>
        </w:r>
      </w:del>
      <w:r w:rsidR="005535A1">
        <w:rPr>
          <w:rFonts w:eastAsia="Yu Gothic Light"/>
        </w:rPr>
        <w:t xml:space="preserve"> of </w:t>
      </w:r>
      <w:r w:rsidRPr="00FC338F">
        <w:rPr>
          <w:rFonts w:eastAsia="Yu Gothic Light"/>
        </w:rPr>
        <w:t xml:space="preserve">holdback credit proceeds must be used to support transportation electrification for the primary benefit of or primarily serving disadvantaged communities and/or low-income communities and/or rural areas or low-income individuals eligible under California Alternative Rates for Energy (CARE) or Family Electric Rate Assistance Program (FERA) or the definition of low-income in Health and Safety code section 50093 or the definition of low-income established by a </w:t>
      </w:r>
      <w:del w:id="750" w:author="CARB" w:date="2023-12-19T12:12:00Z">
        <w:r w:rsidRPr="00FC338F">
          <w:rPr>
            <w:rFonts w:eastAsia="Yu Gothic Light"/>
          </w:rPr>
          <w:delText>POU's governing body.</w:delText>
        </w:r>
      </w:del>
      <w:ins w:id="751" w:author="CARB" w:date="2023-12-19T12:12:00Z">
        <w:r w:rsidRPr="00FC338F">
          <w:rPr>
            <w:rFonts w:eastAsia="Yu Gothic Light"/>
          </w:rPr>
          <w:t>POU</w:t>
        </w:r>
        <w:r w:rsidR="00FA7242">
          <w:rPr>
            <w:rFonts w:eastAsia="Yu Gothic Light"/>
          </w:rPr>
          <w:t>’</w:t>
        </w:r>
        <w:r w:rsidRPr="00FC338F">
          <w:rPr>
            <w:rFonts w:eastAsia="Yu Gothic Light"/>
          </w:rPr>
          <w:t>s governing body</w:t>
        </w:r>
        <w:r w:rsidR="00FA7242">
          <w:rPr>
            <w:rFonts w:eastAsia="Yu Gothic Light"/>
          </w:rPr>
          <w:t xml:space="preserve"> or a community in which at least 75 percent of public school students in the project area are eligible to receive free or reduced-price meals under the National School Lunch Program, or a community located on lands belonging to a state and federally recognizes California Indian tribe</w:t>
        </w:r>
        <w:r w:rsidRPr="00FC338F">
          <w:rPr>
            <w:rFonts w:eastAsia="Yu Gothic Light"/>
          </w:rPr>
          <w:t>.</w:t>
        </w:r>
      </w:ins>
      <w:r w:rsidRPr="00FC338F">
        <w:rPr>
          <w:rFonts w:eastAsia="Yu Gothic Light"/>
        </w:rPr>
        <w:t xml:space="preserve"> These projects may include:</w:t>
      </w:r>
    </w:p>
    <w:p w14:paraId="2127C6D9" w14:textId="77777777" w:rsidR="00FC338F" w:rsidRPr="00FC338F" w:rsidRDefault="00FC338F" w:rsidP="00F701A2">
      <w:pPr>
        <w:pStyle w:val="Heading7"/>
        <w:keepNext w:val="0"/>
        <w:keepLines w:val="0"/>
        <w:spacing w:line="259" w:lineRule="auto"/>
        <w:rPr>
          <w:del w:id="752" w:author="CARB" w:date="2023-12-19T12:12:00Z"/>
          <w:rFonts w:eastAsia="Yu Gothic Light"/>
        </w:rPr>
      </w:pPr>
      <w:del w:id="753" w:author="CARB" w:date="2023-12-19T12:12:00Z">
        <w:r w:rsidRPr="00FC338F">
          <w:rPr>
            <w:rFonts w:eastAsia="Yu Gothic Light"/>
          </w:rPr>
          <w:delText>Electrification and battery swap programs for school or transit buses.</w:delText>
        </w:r>
      </w:del>
    </w:p>
    <w:p w14:paraId="44B9BE82" w14:textId="3C3DAE2E" w:rsidR="00FC338F" w:rsidRPr="00FC338F" w:rsidRDefault="00FC338F" w:rsidP="00F701A2">
      <w:pPr>
        <w:pStyle w:val="Heading7"/>
        <w:keepNext w:val="0"/>
        <w:keepLines w:val="0"/>
        <w:numPr>
          <w:numberingChange w:id="754" w:author="CARB" w:date="2023-12-19T12:12:00Z" w:original="%7:2:2:."/>
        </w:numPr>
        <w:rPr>
          <w:rFonts w:eastAsia="Yu Gothic Light"/>
        </w:rPr>
      </w:pPr>
      <w:r w:rsidRPr="00FC338F">
        <w:rPr>
          <w:rFonts w:eastAsia="Yu Gothic Light"/>
        </w:rPr>
        <w:t>Electrification of drayage trucks</w:t>
      </w:r>
      <w:ins w:id="755" w:author="CARB" w:date="2023-12-19T12:12:00Z">
        <w:r w:rsidR="00FA7242">
          <w:rPr>
            <w:rFonts w:eastAsia="Yu Gothic Light"/>
          </w:rPr>
          <w:t xml:space="preserve"> as well as other medium-, heavy-duty, or off-road vehicles</w:t>
        </w:r>
        <w:r w:rsidR="00462EFC">
          <w:rPr>
            <w:rFonts w:eastAsia="Yu Gothic Light"/>
          </w:rPr>
          <w:t xml:space="preserve"> including school and transit buses</w:t>
        </w:r>
      </w:ins>
      <w:r w:rsidR="00462EFC">
        <w:rPr>
          <w:rFonts w:eastAsia="Yu Gothic Light"/>
        </w:rPr>
        <w:t>.</w:t>
      </w:r>
    </w:p>
    <w:p w14:paraId="24CE518D" w14:textId="4B83FF64" w:rsidR="00FC338F" w:rsidRPr="00FC338F" w:rsidRDefault="00FC338F" w:rsidP="00F701A2">
      <w:pPr>
        <w:pStyle w:val="Heading7"/>
        <w:keepNext w:val="0"/>
        <w:keepLines w:val="0"/>
        <w:numPr>
          <w:numberingChange w:id="756" w:author="CARB" w:date="2023-12-19T12:12:00Z" w:original="%7:3:2:."/>
        </w:numPr>
        <w:rPr>
          <w:rFonts w:eastAsia="Yu Gothic Light"/>
        </w:rPr>
      </w:pPr>
      <w:r w:rsidRPr="00FC338F">
        <w:rPr>
          <w:rFonts w:eastAsia="Yu Gothic Light"/>
        </w:rPr>
        <w:t>Investment in public EV charging infrastructure and EV charging infrastructure in multi-family residences.</w:t>
      </w:r>
    </w:p>
    <w:p w14:paraId="1A1B5D46" w14:textId="4469EDEF" w:rsidR="00FC338F" w:rsidRPr="00FC338F" w:rsidRDefault="00FC338F" w:rsidP="00F701A2">
      <w:pPr>
        <w:pStyle w:val="Heading7"/>
        <w:keepNext w:val="0"/>
        <w:keepLines w:val="0"/>
        <w:numPr>
          <w:numberingChange w:id="757" w:author="CARB" w:date="2023-12-19T12:12:00Z" w:original="%7:4:2:."/>
        </w:numPr>
        <w:rPr>
          <w:rFonts w:eastAsia="Yu Gothic Light"/>
        </w:rPr>
      </w:pPr>
      <w:r w:rsidRPr="00FC338F">
        <w:rPr>
          <w:rFonts w:eastAsia="Yu Gothic Light"/>
        </w:rPr>
        <w:t>Investment in electric mobility solutions, such as EV sharing and ride hailing programs.</w:t>
      </w:r>
    </w:p>
    <w:p w14:paraId="37711E5B" w14:textId="77777777" w:rsidR="00FC338F" w:rsidRPr="00FC338F" w:rsidRDefault="00FC338F" w:rsidP="00F701A2">
      <w:pPr>
        <w:pStyle w:val="Heading7"/>
        <w:keepNext w:val="0"/>
        <w:keepLines w:val="0"/>
        <w:spacing w:line="259" w:lineRule="auto"/>
        <w:rPr>
          <w:del w:id="758" w:author="CARB" w:date="2023-12-19T12:12:00Z"/>
          <w:rFonts w:eastAsia="Yu Gothic Light"/>
        </w:rPr>
      </w:pPr>
      <w:del w:id="759" w:author="CARB" w:date="2023-12-19T12:12:00Z">
        <w:r w:rsidRPr="00FC338F">
          <w:rPr>
            <w:rFonts w:eastAsia="Yu Gothic Light"/>
          </w:rPr>
          <w:delText xml:space="preserve">Multilingual marketing, education, and outreach designed to increase awareness and adoption </w:delText>
        </w:r>
        <w:r w:rsidRPr="00FC338F">
          <w:rPr>
            <w:rFonts w:eastAsia="Yu Gothic Light"/>
          </w:rPr>
          <w:lastRenderedPageBreak/>
          <w:delText>of EVs and clean mobility options and including information about: the environmental, economic, and health benefits of EV transportation; basic maintenance and charging of EVs; electric rates designed to encourage EV use; and local, state, and federal incentives available for purchase of EVs.</w:delText>
        </w:r>
      </w:del>
    </w:p>
    <w:p w14:paraId="7D81812D" w14:textId="2D510B0F" w:rsidR="00FC338F" w:rsidRPr="00FC338F" w:rsidRDefault="00FC338F" w:rsidP="00F701A2">
      <w:pPr>
        <w:pStyle w:val="Heading7"/>
        <w:keepNext w:val="0"/>
        <w:keepLines w:val="0"/>
        <w:numPr>
          <w:numberingChange w:id="760" w:author="CARB" w:date="2023-12-19T12:12:00Z" w:original="%7:6:2:."/>
        </w:numPr>
        <w:rPr>
          <w:rFonts w:eastAsia="Yu Gothic Light"/>
        </w:rPr>
      </w:pPr>
      <w:r w:rsidRPr="00FC338F">
        <w:rPr>
          <w:rFonts w:eastAsia="Yu Gothic Light"/>
        </w:rPr>
        <w:t>Additional rebates and incentives for low</w:t>
      </w:r>
      <w:r w:rsidR="001D789D">
        <w:rPr>
          <w:rFonts w:eastAsia="Yu Gothic Light"/>
        </w:rPr>
        <w:noBreakHyphen/>
      </w:r>
      <w:r w:rsidRPr="00FC338F">
        <w:rPr>
          <w:rFonts w:eastAsia="Yu Gothic Light"/>
        </w:rPr>
        <w:t xml:space="preserve">income individuals beyond existing local, federal and State rebates and incentives </w:t>
      </w:r>
      <w:del w:id="761" w:author="CARB" w:date="2023-12-19T12:12:00Z">
        <w:r w:rsidRPr="00FC338F">
          <w:rPr>
            <w:rFonts w:eastAsia="Yu Gothic Light"/>
          </w:rPr>
          <w:delText xml:space="preserve">including the Clean Fuel Reward </w:delText>
        </w:r>
      </w:del>
      <w:r w:rsidRPr="00FC338F">
        <w:rPr>
          <w:rFonts w:eastAsia="Yu Gothic Light"/>
        </w:rPr>
        <w:t xml:space="preserve">for: purchasing or leasing new or previously owned EVs; installing EV charging infrastructure in residences; </w:t>
      </w:r>
      <w:del w:id="762" w:author="CARB" w:date="2023-12-19T12:12:00Z">
        <w:r w:rsidRPr="00FC338F">
          <w:rPr>
            <w:rFonts w:eastAsia="Yu Gothic Light"/>
          </w:rPr>
          <w:delText xml:space="preserve">promoting use of public transit and other clean mobility solutions; </w:delText>
        </w:r>
      </w:del>
      <w:r w:rsidRPr="00FC338F">
        <w:rPr>
          <w:rFonts w:eastAsia="Yu Gothic Light"/>
        </w:rPr>
        <w:t>and offsetting costs for residential or nonresidential EV charging.</w:t>
      </w:r>
    </w:p>
    <w:p w14:paraId="4EACC427" w14:textId="07F064BF" w:rsidR="00557AB7" w:rsidRDefault="00557AB7">
      <w:pPr>
        <w:pStyle w:val="Heading7"/>
        <w:keepNext w:val="0"/>
        <w:keepLines w:val="0"/>
        <w:rPr>
          <w:ins w:id="763" w:author="CARB" w:date="2023-12-19T12:12:00Z"/>
        </w:rPr>
      </w:pPr>
      <w:ins w:id="764" w:author="CARB" w:date="2023-12-19T12:12:00Z">
        <w:r>
          <w:t>Promoting use and additional incentives for use of public transit and other clean mobility solutions</w:t>
        </w:r>
        <w:r w:rsidR="00462EFC">
          <w:t>, via charging equipment or infrastructure for the following categories:</w:t>
        </w:r>
      </w:ins>
    </w:p>
    <w:p w14:paraId="300D6F10" w14:textId="7BBA869D" w:rsidR="00462EFC" w:rsidRDefault="00462EFC" w:rsidP="0068573B">
      <w:pPr>
        <w:pStyle w:val="Heading8"/>
        <w:keepNext w:val="0"/>
        <w:keepLines w:val="0"/>
        <w:rPr>
          <w:ins w:id="765" w:author="CARB" w:date="2023-12-19T12:12:00Z"/>
        </w:rPr>
      </w:pPr>
      <w:ins w:id="766" w:author="CARB" w:date="2023-12-19T12:12:00Z">
        <w:r>
          <w:t>EV sharing and ride hailing programs,</w:t>
        </w:r>
      </w:ins>
    </w:p>
    <w:p w14:paraId="78BB8783" w14:textId="07B6B28C" w:rsidR="00462EFC" w:rsidRDefault="00462EFC" w:rsidP="0068573B">
      <w:pPr>
        <w:pStyle w:val="Heading8"/>
        <w:keepNext w:val="0"/>
        <w:keepLines w:val="0"/>
        <w:rPr>
          <w:ins w:id="767" w:author="CARB" w:date="2023-12-19T12:12:00Z"/>
        </w:rPr>
      </w:pPr>
      <w:ins w:id="768" w:author="CARB" w:date="2023-12-19T12:12:00Z">
        <w:r>
          <w:t>Electrification of public transit and school buses, including battery swap programs, and</w:t>
        </w:r>
      </w:ins>
    </w:p>
    <w:p w14:paraId="2A3D99E8" w14:textId="5C19EF45" w:rsidR="00462EFC" w:rsidRPr="00462EFC" w:rsidRDefault="00462EFC" w:rsidP="00893322">
      <w:pPr>
        <w:pStyle w:val="Heading8"/>
        <w:keepNext w:val="0"/>
        <w:keepLines w:val="0"/>
        <w:rPr>
          <w:ins w:id="769" w:author="CARB" w:date="2023-12-19T12:12:00Z"/>
        </w:rPr>
      </w:pPr>
      <w:ins w:id="770" w:author="CARB" w:date="2023-12-19T12:12:00Z">
        <w:r>
          <w:t xml:space="preserve">Use or ownership of neighborhood electric vehicles, </w:t>
        </w:r>
        <w:proofErr w:type="spellStart"/>
        <w:r>
          <w:t>eBikes</w:t>
        </w:r>
        <w:proofErr w:type="spellEnd"/>
        <w:r>
          <w:t xml:space="preserve">, </w:t>
        </w:r>
        <w:proofErr w:type="spellStart"/>
        <w:r>
          <w:t>eScooters</w:t>
        </w:r>
        <w:proofErr w:type="spellEnd"/>
        <w:r>
          <w:t xml:space="preserve">, </w:t>
        </w:r>
        <w:proofErr w:type="spellStart"/>
        <w:r>
          <w:t>eMotorcycles</w:t>
        </w:r>
        <w:proofErr w:type="spellEnd"/>
        <w:r>
          <w:t>, and other micromobility solutions.</w:t>
        </w:r>
      </w:ins>
    </w:p>
    <w:p w14:paraId="7518F0CA" w14:textId="6CBD504A" w:rsidR="005F5463" w:rsidRDefault="005F5463" w:rsidP="00893322">
      <w:pPr>
        <w:pStyle w:val="Heading7"/>
        <w:keepNext w:val="0"/>
        <w:keepLines w:val="0"/>
        <w:rPr>
          <w:ins w:id="771" w:author="CARB" w:date="2023-12-19T12:12:00Z"/>
        </w:rPr>
      </w:pPr>
      <w:ins w:id="772" w:author="CARB" w:date="2023-12-19T12:12:00Z">
        <w:r>
          <w:t>Re-skilling and workforce development for transportation electrification and electric vehicle infrastructure applications</w:t>
        </w:r>
        <w:r w:rsidR="00462EFC">
          <w:t>, developed in coordination with the California Workforce Development Board or local workforce development agencies.</w:t>
        </w:r>
      </w:ins>
    </w:p>
    <w:p w14:paraId="4B2F5570" w14:textId="6158A854" w:rsidR="005F5463" w:rsidRDefault="005F5463" w:rsidP="00893322">
      <w:pPr>
        <w:pStyle w:val="Heading7"/>
        <w:keepNext w:val="0"/>
        <w:keepLines w:val="0"/>
        <w:rPr>
          <w:ins w:id="773" w:author="CARB" w:date="2023-12-19T12:12:00Z"/>
        </w:rPr>
      </w:pPr>
      <w:ins w:id="774" w:author="CARB" w:date="2023-12-19T12:12:00Z">
        <w:r>
          <w:t>Investments in grid-side distribution infrastructure</w:t>
        </w:r>
        <w:r w:rsidR="00527CD7">
          <w:t xml:space="preserve"> necessary for</w:t>
        </w:r>
        <w:r w:rsidR="00462EFC">
          <w:t xml:space="preserve"> medium- and</w:t>
        </w:r>
        <w:r w:rsidR="00527CD7">
          <w:t xml:space="preserve"> heavy-duty EV charging.</w:t>
        </w:r>
      </w:ins>
    </w:p>
    <w:p w14:paraId="522C1828" w14:textId="2C0A9213" w:rsidR="00527CD7" w:rsidRPr="00EE107E" w:rsidRDefault="00527CD7" w:rsidP="00893322">
      <w:pPr>
        <w:pStyle w:val="Heading7"/>
        <w:keepNext w:val="0"/>
        <w:keepLines w:val="0"/>
        <w:rPr>
          <w:ins w:id="775" w:author="CARB" w:date="2023-12-19T12:12:00Z"/>
        </w:rPr>
      </w:pPr>
      <w:ins w:id="776" w:author="CARB" w:date="2023-12-19T12:12:00Z">
        <w:r>
          <w:lastRenderedPageBreak/>
          <w:t>Transportation Electrification projects that are identified in, or consistent with, a Community Emission Reduction Plan created in response to AB 617.</w:t>
        </w:r>
      </w:ins>
    </w:p>
    <w:p w14:paraId="6C45A6B6" w14:textId="737C1DBE" w:rsidR="00FC338F" w:rsidRPr="00FC338F" w:rsidRDefault="00FC338F" w:rsidP="00F701A2">
      <w:pPr>
        <w:pStyle w:val="Heading7"/>
        <w:keepNext w:val="0"/>
        <w:keepLines w:val="0"/>
        <w:numPr>
          <w:numberingChange w:id="777" w:author="CARB" w:date="2023-12-19T12:12:00Z" w:original="%7:7:2:."/>
        </w:numPr>
        <w:rPr>
          <w:rFonts w:eastAsia="Yu Gothic Light"/>
        </w:rPr>
      </w:pPr>
      <w:r w:rsidRPr="00FC338F">
        <w:rPr>
          <w:rFonts w:eastAsia="Yu Gothic Light"/>
        </w:rPr>
        <w:t>Alternatively, EDUs, in coordination with local environmental justice advocates, local community-based organizations, and local municipalities, may develop and implement other projects that promote transportation electrification in disadvantaged and/or low</w:t>
      </w:r>
      <w:r w:rsidR="007738D8">
        <w:rPr>
          <w:rFonts w:eastAsia="Yu Gothic Light"/>
        </w:rPr>
        <w:noBreakHyphen/>
      </w:r>
      <w:r w:rsidRPr="00FC338F">
        <w:rPr>
          <w:rFonts w:eastAsia="Yu Gothic Light"/>
        </w:rPr>
        <w:t>income communities and/or rural areas or for low-income individuals. These alternative projects are subject to approval by the Executive Officer. Applications submitted to the Executive Officer must include, and will be evaluated for approval based on, a complete description of the project, demonstration that the project promotes transportation electrification in disadvantaged and/or low</w:t>
      </w:r>
      <w:r w:rsidR="007738D8">
        <w:rPr>
          <w:rFonts w:eastAsia="Yu Gothic Light"/>
        </w:rPr>
        <w:noBreakHyphen/>
      </w:r>
      <w:r w:rsidRPr="00FC338F">
        <w:rPr>
          <w:rFonts w:eastAsia="Yu Gothic Light"/>
        </w:rPr>
        <w:t>income communities and/or rural areas or provides increased access to electric transportation for low-income individuals, and evidence that the project was developed in coordination with local environmental justice advocates, local community-based organizations, and local municipalities.</w:t>
      </w:r>
    </w:p>
    <w:p w14:paraId="192211B2" w14:textId="77777777" w:rsidR="00FC338F" w:rsidRPr="00FC338F" w:rsidRDefault="00FC338F" w:rsidP="00F701A2">
      <w:pPr>
        <w:pStyle w:val="Heading6"/>
        <w:keepNext w:val="0"/>
        <w:keepLines w:val="0"/>
        <w:spacing w:line="259" w:lineRule="auto"/>
        <w:rPr>
          <w:del w:id="778" w:author="CARB" w:date="2023-12-19T12:12:00Z"/>
          <w:rFonts w:eastAsia="Yu Gothic Light"/>
        </w:rPr>
      </w:pPr>
      <w:del w:id="779" w:author="CARB" w:date="2023-12-19T12:12:00Z">
        <w:r w:rsidRPr="0012048F">
          <w:rPr>
            <w:rFonts w:eastAsia="Yu Gothic Light"/>
            <w:i/>
            <w:iCs/>
          </w:rPr>
          <w:delText>Additional Reporting Requirements for Holdback Credit Equity Projects.</w:delText>
        </w:r>
        <w:r w:rsidRPr="00FC338F">
          <w:rPr>
            <w:rFonts w:eastAsia="Yu Gothic Light"/>
          </w:rPr>
          <w:delText xml:space="preserve"> As part of annual reporting required pursuant to section 95491(d)(3)(A)5., EDUs must include a discussion on how their portfolio of holdback credit equity projects is consistent with the findings and recommendations of the SB 350 Low</w:delText>
        </w:r>
        <w:r w:rsidR="007738D8">
          <w:rPr>
            <w:rFonts w:eastAsia="Yu Gothic Light"/>
          </w:rPr>
          <w:noBreakHyphen/>
        </w:r>
        <w:r w:rsidRPr="00FC338F">
          <w:rPr>
            <w:rFonts w:eastAsia="Yu Gothic Light"/>
          </w:rPr>
          <w:delText xml:space="preserve">Income Barriers Study, Part B report prepared by CARB (rev. Feb. 2018), incorporated herein. This discussion must include, as applicable, a description of how the projects: support increased access to clean transportation and mobility options; consider, and to the extent feasible, either complement or build upon existing CARB, other State, or local incentive projects to diversify and maximize benefits from statewide investments; demonstrate partnership and support from local community-based organizations; </w:delText>
        </w:r>
        <w:r w:rsidRPr="00FC338F">
          <w:rPr>
            <w:rFonts w:eastAsia="Yu Gothic Light"/>
          </w:rPr>
          <w:lastRenderedPageBreak/>
          <w:delText>and meet community-identified clean transportation needs.</w:delText>
        </w:r>
      </w:del>
    </w:p>
    <w:p w14:paraId="1094DBBC" w14:textId="57A8BC6D" w:rsidR="00411C81" w:rsidRDefault="000C668D" w:rsidP="00F701A2">
      <w:pPr>
        <w:pStyle w:val="Heading6"/>
        <w:keepNext w:val="0"/>
        <w:keepLines w:val="0"/>
        <w:rPr>
          <w:ins w:id="780" w:author="CARB" w:date="2023-12-19T12:12:00Z"/>
          <w:rFonts w:eastAsia="Yu Gothic Light"/>
        </w:rPr>
      </w:pPr>
      <w:ins w:id="781" w:author="CARB" w:date="2023-12-19T12:12:00Z">
        <w:r>
          <w:rPr>
            <w:rFonts w:eastAsia="Yu Gothic Light"/>
            <w:i/>
            <w:iCs/>
          </w:rPr>
          <w:t>Other</w:t>
        </w:r>
        <w:r w:rsidR="00411C81" w:rsidRPr="00411C81">
          <w:rPr>
            <w:rFonts w:eastAsia="Yu Gothic Light"/>
            <w:i/>
            <w:iCs/>
          </w:rPr>
          <w:t xml:space="preserve"> Holdback Projects. </w:t>
        </w:r>
        <w:r w:rsidR="00411C81" w:rsidRPr="00411C81">
          <w:rPr>
            <w:rFonts w:eastAsia="Yu Gothic Light"/>
          </w:rPr>
          <w:t>Holdback projects that are not specified in subsection 95483(c)(1)(A)6.a. must follow the requirements specified in 95491(e)(5)</w:t>
        </w:r>
        <w:r w:rsidR="0015105C">
          <w:rPr>
            <w:rFonts w:eastAsia="Yu Gothic Light"/>
          </w:rPr>
          <w:t>.</w:t>
        </w:r>
        <w:r w:rsidR="00411C81" w:rsidRPr="00411C81">
          <w:rPr>
            <w:rFonts w:eastAsia="Yu Gothic Light"/>
          </w:rPr>
          <w:t xml:space="preserve"> </w:t>
        </w:r>
        <w:r w:rsidR="0015105C">
          <w:rPr>
            <w:rFonts w:eastAsia="Yu Gothic Light"/>
          </w:rPr>
          <w:t>B</w:t>
        </w:r>
        <w:r w:rsidR="00411C81" w:rsidRPr="00411C81">
          <w:rPr>
            <w:rFonts w:eastAsia="Yu Gothic Light"/>
          </w:rPr>
          <w:t xml:space="preserve">elow are examples of pre-approved uses for these </w:t>
        </w:r>
        <w:r w:rsidR="0015105C">
          <w:rPr>
            <w:rFonts w:eastAsia="Yu Gothic Light"/>
          </w:rPr>
          <w:t>other</w:t>
        </w:r>
        <w:r w:rsidR="00411C81" w:rsidRPr="00411C81">
          <w:rPr>
            <w:rFonts w:eastAsia="Yu Gothic Light"/>
          </w:rPr>
          <w:t xml:space="preserve"> holdback credit proceeds</w:t>
        </w:r>
        <w:r w:rsidR="00411C81">
          <w:rPr>
            <w:rFonts w:eastAsia="Yu Gothic Light"/>
          </w:rPr>
          <w:t>:</w:t>
        </w:r>
      </w:ins>
    </w:p>
    <w:p w14:paraId="09A0CD06" w14:textId="199CA802" w:rsidR="00411C81" w:rsidRDefault="00411C81" w:rsidP="0068573B">
      <w:pPr>
        <w:pStyle w:val="Heading7"/>
        <w:keepNext w:val="0"/>
        <w:keepLines w:val="0"/>
        <w:rPr>
          <w:ins w:id="782" w:author="CARB" w:date="2023-12-19T12:12:00Z"/>
        </w:rPr>
      </w:pPr>
      <w:ins w:id="783" w:author="CARB" w:date="2023-12-19T12:12:00Z">
        <w:r>
          <w:t>Investments in grid-side distribution infrastructure necessary for EV charging.</w:t>
        </w:r>
      </w:ins>
    </w:p>
    <w:p w14:paraId="433EF475" w14:textId="4E532191" w:rsidR="00411C81" w:rsidRDefault="00411C81" w:rsidP="0068573B">
      <w:pPr>
        <w:pStyle w:val="Heading7"/>
        <w:keepNext w:val="0"/>
        <w:keepLines w:val="0"/>
        <w:rPr>
          <w:ins w:id="784" w:author="CARB" w:date="2023-12-19T12:12:00Z"/>
        </w:rPr>
      </w:pPr>
      <w:ins w:id="785" w:author="CARB" w:date="2023-12-19T12:12:00Z">
        <w:r>
          <w:t>Support for vehicle-grid integration with projects such as:</w:t>
        </w:r>
      </w:ins>
    </w:p>
    <w:p w14:paraId="61C52339" w14:textId="1DD9C5EB" w:rsidR="00411C81" w:rsidRPr="00893322" w:rsidRDefault="00411C81" w:rsidP="0068573B">
      <w:pPr>
        <w:pStyle w:val="Heading8"/>
        <w:keepNext w:val="0"/>
        <w:keepLines w:val="0"/>
        <w:rPr>
          <w:ins w:id="786" w:author="CARB" w:date="2023-12-19T12:12:00Z"/>
          <w:rFonts w:eastAsia="Yu Gothic Light"/>
          <w:color w:val="auto"/>
        </w:rPr>
      </w:pPr>
      <w:ins w:id="787" w:author="CARB" w:date="2023-12-19T12:12:00Z">
        <w:r w:rsidRPr="00893322">
          <w:rPr>
            <w:rFonts w:eastAsia="Yu Gothic Light"/>
            <w:color w:val="auto"/>
          </w:rPr>
          <w:t>Encouraging the optimization of EV charging through education in the following areas: peak demand, rate pricing, grid emergencies, potential power shutoffs, infrastructure deferral, renewable integration, and/or other signals and grid needs to provide grid and customer benefits</w:t>
        </w:r>
        <w:r>
          <w:rPr>
            <w:rFonts w:eastAsia="Yu Gothic Light"/>
            <w:color w:val="auto"/>
          </w:rPr>
          <w:t>.</w:t>
        </w:r>
        <w:r w:rsidRPr="00893322">
          <w:rPr>
            <w:rFonts w:eastAsia="Yu Gothic Light"/>
            <w:color w:val="auto"/>
          </w:rPr>
          <w:t xml:space="preserve"> </w:t>
        </w:r>
      </w:ins>
    </w:p>
    <w:p w14:paraId="7CE4F638" w14:textId="665B8E7E" w:rsidR="00411C81" w:rsidRPr="00893322" w:rsidRDefault="00411C81" w:rsidP="0068573B">
      <w:pPr>
        <w:pStyle w:val="Heading8"/>
        <w:keepNext w:val="0"/>
        <w:keepLines w:val="0"/>
        <w:rPr>
          <w:ins w:id="788" w:author="CARB" w:date="2023-12-19T12:12:00Z"/>
          <w:rFonts w:eastAsia="Yu Gothic Light"/>
          <w:color w:val="auto"/>
        </w:rPr>
      </w:pPr>
      <w:ins w:id="789" w:author="CARB" w:date="2023-12-19T12:12:00Z">
        <w:r w:rsidRPr="00893322">
          <w:rPr>
            <w:rFonts w:eastAsia="Yu Gothic Light"/>
            <w:color w:val="auto"/>
          </w:rPr>
          <w:t>Providing program incentives to encourage driver participation in monitored/managed charging, demand response, or vehicle-to-load / vehicle-to-grid applications.</w:t>
        </w:r>
      </w:ins>
    </w:p>
    <w:p w14:paraId="553BFBCD" w14:textId="48FAC2BF" w:rsidR="00411C81" w:rsidRPr="00893322" w:rsidRDefault="00411C81" w:rsidP="0068573B">
      <w:pPr>
        <w:pStyle w:val="Heading8"/>
        <w:keepNext w:val="0"/>
        <w:keepLines w:val="0"/>
        <w:rPr>
          <w:ins w:id="790" w:author="CARB" w:date="2023-12-19T12:12:00Z"/>
          <w:rFonts w:eastAsia="Yu Gothic Light"/>
          <w:color w:val="auto"/>
        </w:rPr>
      </w:pPr>
      <w:ins w:id="791" w:author="CARB" w:date="2023-12-19T12:12:00Z">
        <w:r w:rsidRPr="00893322">
          <w:rPr>
            <w:rFonts w:eastAsia="Yu Gothic Light"/>
            <w:color w:val="auto"/>
          </w:rPr>
          <w:t>Supporting the deployment and installation of bidirectional charging equipment.</w:t>
        </w:r>
      </w:ins>
    </w:p>
    <w:p w14:paraId="2E4D80CC" w14:textId="6739620B" w:rsidR="00411C81" w:rsidRPr="00893322" w:rsidRDefault="00411C81" w:rsidP="0068573B">
      <w:pPr>
        <w:pStyle w:val="Heading8"/>
        <w:keepNext w:val="0"/>
        <w:keepLines w:val="0"/>
        <w:rPr>
          <w:ins w:id="792" w:author="CARB" w:date="2023-12-19T12:12:00Z"/>
          <w:rFonts w:eastAsia="Yu Gothic Light"/>
          <w:color w:val="auto"/>
        </w:rPr>
      </w:pPr>
      <w:ins w:id="793" w:author="CARB" w:date="2023-12-19T12:12:00Z">
        <w:r w:rsidRPr="00893322">
          <w:rPr>
            <w:rFonts w:eastAsia="Yu Gothic Light"/>
            <w:color w:val="auto"/>
          </w:rPr>
          <w:t xml:space="preserve">Other innovative approaches to promoting and managing EV charging and </w:t>
        </w:r>
        <w:proofErr w:type="gramStart"/>
        <w:r w:rsidRPr="00893322">
          <w:rPr>
            <w:rFonts w:eastAsia="Yu Gothic Light"/>
            <w:color w:val="auto"/>
          </w:rPr>
          <w:t>discharging that provides</w:t>
        </w:r>
        <w:proofErr w:type="gramEnd"/>
        <w:r w:rsidRPr="00893322">
          <w:rPr>
            <w:rFonts w:eastAsia="Yu Gothic Light"/>
            <w:color w:val="auto"/>
          </w:rPr>
          <w:t xml:space="preserve"> benefits to customers and the grid.</w:t>
        </w:r>
      </w:ins>
    </w:p>
    <w:p w14:paraId="77E54B80" w14:textId="77777777" w:rsidR="007724C6" w:rsidRPr="00973237" w:rsidRDefault="007724C6" w:rsidP="00893322">
      <w:pPr>
        <w:pStyle w:val="Heading7"/>
        <w:keepNext w:val="0"/>
        <w:keepLines w:val="0"/>
        <w:rPr>
          <w:ins w:id="794" w:author="CARB" w:date="2023-12-19T12:12:00Z"/>
        </w:rPr>
      </w:pPr>
      <w:ins w:id="795" w:author="CARB" w:date="2023-12-19T12:12:00Z">
        <w:r w:rsidRPr="00973237">
          <w:t>Hardware and software that decrease the cost of or avoid updates to infrastructure, including load management software or outlet splitting.</w:t>
        </w:r>
      </w:ins>
    </w:p>
    <w:p w14:paraId="40C1CBAF" w14:textId="4F317ABE" w:rsidR="00FC338F" w:rsidRPr="00FC338F" w:rsidRDefault="00FC338F" w:rsidP="00F701A2">
      <w:pPr>
        <w:pStyle w:val="Heading6"/>
        <w:keepNext w:val="0"/>
        <w:keepLines w:val="0"/>
        <w:rPr>
          <w:rFonts w:eastAsia="Yu Gothic Light"/>
        </w:rPr>
      </w:pPr>
      <w:r w:rsidRPr="0012048F">
        <w:rPr>
          <w:rFonts w:eastAsia="Yu Gothic Light"/>
          <w:i/>
          <w:iCs/>
        </w:rPr>
        <w:t>Administrative Costs of Holdback Credit Equity Projects.</w:t>
      </w:r>
      <w:r w:rsidRPr="00FC338F">
        <w:rPr>
          <w:rFonts w:eastAsia="Yu Gothic Light"/>
        </w:rPr>
        <w:t xml:space="preserve"> Administrative costs to support the development and implementation of holdback credit equity projects must not exceed </w:t>
      </w:r>
      <w:del w:id="796" w:author="CARB" w:date="2023-12-19T12:12:00Z">
        <w:r w:rsidRPr="00FC338F">
          <w:rPr>
            <w:rFonts w:eastAsia="Yu Gothic Light"/>
          </w:rPr>
          <w:delText>10</w:delText>
        </w:r>
      </w:del>
      <w:ins w:id="797" w:author="CARB" w:date="2023-12-19T12:12:00Z">
        <w:r w:rsidR="00527CD7">
          <w:rPr>
            <w:rFonts w:eastAsia="Yu Gothic Light"/>
          </w:rPr>
          <w:t>5</w:t>
        </w:r>
      </w:ins>
      <w:r w:rsidRPr="00FC338F">
        <w:rPr>
          <w:rFonts w:eastAsia="Yu Gothic Light"/>
        </w:rPr>
        <w:t xml:space="preserve"> percent of total </w:t>
      </w:r>
      <w:r w:rsidRPr="00FC338F">
        <w:rPr>
          <w:rFonts w:eastAsia="Yu Gothic Light"/>
        </w:rPr>
        <w:lastRenderedPageBreak/>
        <w:t>spending on holdback credit equity projects annually unless the EDU contracts with a community-based organization, and the exceedance is approved in advance by the Executive Officer. The request for administrative cost exceedance for a calendar year must be submitted by September 30</w:t>
      </w:r>
      <w:del w:id="798" w:author="CARB" w:date="2023-12-19T12:12:00Z">
        <w:r w:rsidRPr="00FC338F">
          <w:rPr>
            <w:rFonts w:eastAsia="Yu Gothic Light"/>
          </w:rPr>
          <w:delText>th</w:delText>
        </w:r>
      </w:del>
      <w:r w:rsidRPr="00FC338F">
        <w:rPr>
          <w:rFonts w:eastAsia="Yu Gothic Light"/>
        </w:rPr>
        <w:t xml:space="preserve"> of the prior year. The request must include, and will be evaluated for approval based on, a complete description of the equity projects planned by the EDU, an estimate of total administrative costs relative to total spending on the projects, and evidence that the community</w:t>
      </w:r>
      <w:r w:rsidR="00AC3D79">
        <w:rPr>
          <w:rFonts w:eastAsia="Yu Gothic Light"/>
        </w:rPr>
        <w:noBreakHyphen/>
      </w:r>
      <w:r w:rsidRPr="00FC338F">
        <w:rPr>
          <w:rFonts w:eastAsia="Yu Gothic Light"/>
        </w:rPr>
        <w:t>based organization is a non-profit organization focused on serving disadvantaged and/or low-income groups. Within 30 days of receiving a request for higher administrative costs, the Executive Officer will inform the EDU of its decision in writing. If the request is rejected the Executive Officer will provide a rationale for the decision. If the rejection is due to insufficient information, the EDU may resubmit the request after addressing the deficiencies identified in the Executive Officer decision.</w:t>
      </w:r>
    </w:p>
    <w:p w14:paraId="22F77766" w14:textId="199DF655" w:rsidR="00FC338F" w:rsidRPr="00FC338F" w:rsidRDefault="00FC338F" w:rsidP="00F701A2">
      <w:pPr>
        <w:pStyle w:val="Heading6"/>
        <w:keepNext w:val="0"/>
        <w:keepLines w:val="0"/>
        <w:rPr>
          <w:rFonts w:eastAsia="Yu Gothic Light"/>
        </w:rPr>
      </w:pPr>
      <w:r w:rsidRPr="00FC338F">
        <w:rPr>
          <w:rFonts w:eastAsia="Yu Gothic Light"/>
        </w:rPr>
        <w:t>Holdback credit proceeds must not be used for the following activities:</w:t>
      </w:r>
    </w:p>
    <w:p w14:paraId="113C1022" w14:textId="1C749CB3" w:rsidR="00FC338F" w:rsidRPr="00FC338F" w:rsidRDefault="00FC338F" w:rsidP="00F701A2">
      <w:pPr>
        <w:pStyle w:val="Heading7"/>
        <w:keepNext w:val="0"/>
        <w:keepLines w:val="0"/>
        <w:rPr>
          <w:rFonts w:eastAsia="Yu Gothic Light"/>
        </w:rPr>
      </w:pPr>
      <w:r w:rsidRPr="00FC338F">
        <w:rPr>
          <w:rFonts w:eastAsia="Yu Gothic Light"/>
        </w:rPr>
        <w:t>To meet compliance obligations under the market-based compliance mechanism set forth in title 17, California Code of Regulations Chapter 1, Subchapter 10, article 5 (commencing with section 95800), including the purchase of allowances, for electricity sold into the California Independent System Operator markets.</w:t>
      </w:r>
    </w:p>
    <w:p w14:paraId="4843B048" w14:textId="19E7A529" w:rsidR="00FC338F" w:rsidRPr="00FC338F" w:rsidRDefault="00FC338F" w:rsidP="00F701A2">
      <w:pPr>
        <w:pStyle w:val="Heading7"/>
        <w:keepNext w:val="0"/>
        <w:keepLines w:val="0"/>
        <w:rPr>
          <w:rFonts w:eastAsia="Yu Gothic Light"/>
        </w:rPr>
      </w:pPr>
      <w:r w:rsidRPr="00FC338F">
        <w:rPr>
          <w:rFonts w:eastAsia="Yu Gothic Light"/>
        </w:rPr>
        <w:t>To pay for the costs of MRR, the AB 32 Cost of Implementation Fee Regulation (California Code of Regulations, sections 95200-95207), or the market-based compliance mechanism set forth in title 17, California Code of Regulations Chapter 1, Subchapter 10, article 5 (commencing with section 95800), including the purchase of allowances.</w:t>
      </w:r>
    </w:p>
    <w:p w14:paraId="67CEA261" w14:textId="37C5DBCB" w:rsidR="00FC338F" w:rsidRPr="00FC338F" w:rsidRDefault="00FC338F" w:rsidP="00F701A2">
      <w:pPr>
        <w:pStyle w:val="Heading7"/>
        <w:keepNext w:val="0"/>
        <w:keepLines w:val="0"/>
        <w:rPr>
          <w:rFonts w:eastAsia="Yu Gothic Light"/>
        </w:rPr>
      </w:pPr>
      <w:r w:rsidRPr="00FC338F">
        <w:rPr>
          <w:rFonts w:eastAsia="Yu Gothic Light"/>
        </w:rPr>
        <w:t xml:space="preserve">To pay for lobbying costs, employee bonuses, shareholder dividends, or costs, penalties, or activities mandated by any legal settlement, administrative enforcement action, or court </w:t>
      </w:r>
      <w:r w:rsidRPr="00FC338F">
        <w:rPr>
          <w:rFonts w:eastAsia="Yu Gothic Light"/>
        </w:rPr>
        <w:lastRenderedPageBreak/>
        <w:t>order. This provision does not prohibit the use of holdback credits to pay costs, penalties, or liabilities associated with the Clean Fuel Reward program in the event that Clean Fuel Reward program funds are insufficient.</w:t>
      </w:r>
    </w:p>
    <w:p w14:paraId="755A6E18" w14:textId="383EBA4B" w:rsidR="00FC338F" w:rsidRPr="00FC338F" w:rsidRDefault="00FC338F" w:rsidP="00F701A2">
      <w:pPr>
        <w:pStyle w:val="Heading4"/>
        <w:keepNext w:val="0"/>
        <w:keepLines w:val="0"/>
        <w:rPr>
          <w:rFonts w:eastAsia="Yu Gothic Light"/>
        </w:rPr>
      </w:pPr>
      <w:r w:rsidRPr="00A47470">
        <w:rPr>
          <w:rFonts w:eastAsia="Yu Gothic Light"/>
          <w:i/>
          <w:iCs w:val="0"/>
        </w:rPr>
        <w:t>Incremental Credits.</w:t>
      </w:r>
      <w:r w:rsidRPr="00FC338F">
        <w:rPr>
          <w:rFonts w:eastAsia="Yu Gothic Light"/>
        </w:rPr>
        <w:t xml:space="preserve"> Any entity, including an EDU, is eligible to generate incremental credits for improvements in carbon intensity of electricity used for residential EV charging. An entity that generates incremental credits must meet the requirements set forth in </w:t>
      </w:r>
      <w:del w:id="799" w:author="CARB" w:date="2023-12-19T12:12:00Z">
        <w:r w:rsidRPr="00FC338F">
          <w:rPr>
            <w:rFonts w:eastAsia="Yu Gothic Light"/>
          </w:rPr>
          <w:delText>paragraphs 2. through 7. in section 95491(d)(3)(A</w:delText>
        </w:r>
      </w:del>
      <w:ins w:id="800" w:author="CARB" w:date="2023-12-19T12:12:00Z">
        <w:r w:rsidR="003B02F6">
          <w:rPr>
            <w:rFonts w:eastAsia="Yu Gothic Light"/>
          </w:rPr>
          <w:t>95491(e)(5</w:t>
        </w:r>
      </w:ins>
      <w:r w:rsidR="003B02F6">
        <w:rPr>
          <w:rFonts w:eastAsia="Yu Gothic Light"/>
        </w:rPr>
        <w:t>)</w:t>
      </w:r>
      <w:r w:rsidRPr="00FC338F">
        <w:rPr>
          <w:rFonts w:eastAsia="Yu Gothic Light"/>
        </w:rPr>
        <w:t>, as applicable.</w:t>
      </w:r>
    </w:p>
    <w:p w14:paraId="5D8B21AC" w14:textId="6DF0E596" w:rsidR="00FC338F" w:rsidRPr="00FC338F" w:rsidRDefault="00FC338F" w:rsidP="00F701A2">
      <w:pPr>
        <w:pStyle w:val="Heading5"/>
        <w:keepNext w:val="0"/>
        <w:keepLines w:val="0"/>
        <w:rPr>
          <w:rFonts w:eastAsia="Yu Gothic Light"/>
        </w:rPr>
      </w:pPr>
      <w:r w:rsidRPr="00FC338F">
        <w:rPr>
          <w:rFonts w:eastAsia="Yu Gothic Light"/>
        </w:rPr>
        <w:t>For metered residential EV charging, incremental credits for each FSE may be generated for one of the following:</w:t>
      </w:r>
    </w:p>
    <w:p w14:paraId="7FDC83E5" w14:textId="7861109A" w:rsidR="00FC338F" w:rsidRPr="00FC338F" w:rsidRDefault="00FC338F" w:rsidP="00F701A2">
      <w:pPr>
        <w:pStyle w:val="Heading6"/>
        <w:keepNext w:val="0"/>
        <w:keepLines w:val="0"/>
        <w:rPr>
          <w:rFonts w:eastAsia="Yu Gothic Light"/>
        </w:rPr>
      </w:pPr>
      <w:r w:rsidRPr="00FC338F">
        <w:rPr>
          <w:rFonts w:eastAsia="Yu Gothic Light"/>
        </w:rPr>
        <w:t>Low-CI electricity; or</w:t>
      </w:r>
    </w:p>
    <w:p w14:paraId="49BCDB22" w14:textId="0E554158" w:rsidR="00FC338F" w:rsidRPr="00FC338F" w:rsidRDefault="00FC338F" w:rsidP="00F701A2">
      <w:pPr>
        <w:pStyle w:val="Heading6"/>
        <w:keepNext w:val="0"/>
        <w:keepLines w:val="0"/>
        <w:rPr>
          <w:rFonts w:eastAsia="Yu Gothic Light"/>
        </w:rPr>
      </w:pPr>
      <w:r w:rsidRPr="00FC338F">
        <w:rPr>
          <w:rFonts w:eastAsia="Yu Gothic Light"/>
        </w:rPr>
        <w:t>Smart charging. In the case of an entity claiming smart charging incremental credits, the credit generator must demonstrate the residence is enrolled in a Time-of-Use rate plan, if offered by the LSE serving the residence.</w:t>
      </w:r>
    </w:p>
    <w:p w14:paraId="506B1E45" w14:textId="3F0D56EE" w:rsidR="00FC338F" w:rsidRPr="00FC338F" w:rsidRDefault="00FC338F" w:rsidP="00F701A2">
      <w:pPr>
        <w:pStyle w:val="Heading5"/>
        <w:keepNext w:val="0"/>
        <w:keepLines w:val="0"/>
        <w:rPr>
          <w:rFonts w:eastAsia="Yu Gothic Light"/>
        </w:rPr>
      </w:pPr>
      <w:r w:rsidRPr="00FC338F">
        <w:rPr>
          <w:rFonts w:eastAsia="Yu Gothic Light"/>
        </w:rPr>
        <w:t>Multiple claims for incremental credits for metered residential EV charging associated with a single FSE ID will be resolved pursuant to the following order of preference:</w:t>
      </w:r>
    </w:p>
    <w:p w14:paraId="7D9823FC" w14:textId="1BF268C3" w:rsidR="00FC338F" w:rsidRPr="00FC338F" w:rsidRDefault="00FC338F" w:rsidP="00F701A2">
      <w:pPr>
        <w:pStyle w:val="Heading6"/>
        <w:keepNext w:val="0"/>
        <w:keepLines w:val="0"/>
        <w:rPr>
          <w:rFonts w:eastAsia="Yu Gothic Light"/>
        </w:rPr>
      </w:pPr>
      <w:r w:rsidRPr="00FC338F">
        <w:rPr>
          <w:rFonts w:eastAsia="Yu Gothic Light"/>
        </w:rPr>
        <w:t>The Load Serving Entity (LSE) supplying electricity to the EV associated with the FSE ID and metered data has first priority to claim credits;</w:t>
      </w:r>
    </w:p>
    <w:p w14:paraId="50A98696" w14:textId="12397A23" w:rsidR="00FC338F" w:rsidRPr="00FC338F" w:rsidRDefault="00FC338F" w:rsidP="00F701A2">
      <w:pPr>
        <w:pStyle w:val="Heading6"/>
        <w:keepNext w:val="0"/>
        <w:keepLines w:val="0"/>
        <w:rPr>
          <w:rFonts w:eastAsia="Yu Gothic Light"/>
        </w:rPr>
      </w:pPr>
      <w:r w:rsidRPr="00FC338F">
        <w:rPr>
          <w:rFonts w:eastAsia="Yu Gothic Light"/>
        </w:rPr>
        <w:t>The manufacturer of the EV associated with the FSE ID has second priority; and</w:t>
      </w:r>
    </w:p>
    <w:p w14:paraId="129D1511" w14:textId="569318C8" w:rsidR="00FC338F" w:rsidRPr="00FC338F" w:rsidRDefault="00FC338F" w:rsidP="00F701A2">
      <w:pPr>
        <w:pStyle w:val="Heading6"/>
        <w:keepNext w:val="0"/>
        <w:keepLines w:val="0"/>
        <w:rPr>
          <w:rFonts w:eastAsia="Yu Gothic Light"/>
        </w:rPr>
      </w:pPr>
      <w:r w:rsidRPr="00FC338F">
        <w:rPr>
          <w:rFonts w:eastAsia="Yu Gothic Light"/>
        </w:rPr>
        <w:t xml:space="preserve">Any other entity has </w:t>
      </w:r>
      <w:proofErr w:type="gramStart"/>
      <w:r w:rsidRPr="00FC338F">
        <w:rPr>
          <w:rFonts w:eastAsia="Yu Gothic Light"/>
        </w:rPr>
        <w:t>third</w:t>
      </w:r>
      <w:proofErr w:type="gramEnd"/>
      <w:r w:rsidRPr="00FC338F">
        <w:rPr>
          <w:rFonts w:eastAsia="Yu Gothic Light"/>
        </w:rPr>
        <w:t xml:space="preserve"> priority.</w:t>
      </w:r>
    </w:p>
    <w:p w14:paraId="75028B46" w14:textId="1CB2F359" w:rsidR="00FC338F" w:rsidRPr="00FC338F" w:rsidRDefault="00FC338F" w:rsidP="00F701A2">
      <w:pPr>
        <w:pStyle w:val="Heading5"/>
        <w:keepNext w:val="0"/>
        <w:keepLines w:val="0"/>
        <w:rPr>
          <w:rFonts w:eastAsia="Yu Gothic Light"/>
        </w:rPr>
      </w:pPr>
      <w:r w:rsidRPr="00FC338F">
        <w:rPr>
          <w:rFonts w:eastAsia="Yu Gothic Light"/>
        </w:rPr>
        <w:t>For non-metered residential EV charging, the EDU is eligible to generate incremental credits for supplying low-CI electricity to the EVs in its service territory.</w:t>
      </w:r>
    </w:p>
    <w:p w14:paraId="64A5BB7D" w14:textId="2BCC8992" w:rsidR="00FC338F" w:rsidRPr="00FC338F" w:rsidRDefault="00FC338F" w:rsidP="00F701A2">
      <w:pPr>
        <w:pStyle w:val="Heading4"/>
        <w:keepNext w:val="0"/>
        <w:keepLines w:val="0"/>
        <w:rPr>
          <w:rFonts w:eastAsia="Yu Gothic Light"/>
        </w:rPr>
      </w:pPr>
      <w:r w:rsidRPr="00B43347">
        <w:rPr>
          <w:rFonts w:eastAsia="Yu Gothic Light"/>
          <w:i/>
          <w:iCs w:val="0"/>
        </w:rPr>
        <w:t>Advanced Credits.</w:t>
      </w:r>
      <w:r w:rsidRPr="00FC338F">
        <w:rPr>
          <w:rFonts w:eastAsia="Yu Gothic Light"/>
        </w:rPr>
        <w:t xml:space="preserve"> Large POUs and Large IOUs that opt-in to the LCFS and are eligible to receive base credits per section 95483(c)(1)(A) are the credit generators for advanced credits.</w:t>
      </w:r>
    </w:p>
    <w:p w14:paraId="1009ACD1" w14:textId="36D4B7BE" w:rsidR="00FC338F" w:rsidRPr="00B43347" w:rsidRDefault="00FC338F" w:rsidP="00F701A2">
      <w:pPr>
        <w:pStyle w:val="Heading3"/>
        <w:keepNext w:val="0"/>
        <w:keepLines w:val="0"/>
        <w:rPr>
          <w:rFonts w:eastAsia="Yu Gothic Light"/>
          <w:i/>
          <w:iCs/>
        </w:rPr>
      </w:pPr>
      <w:r w:rsidRPr="00B43347">
        <w:rPr>
          <w:rFonts w:eastAsia="Yu Gothic Light"/>
          <w:i/>
          <w:iCs/>
        </w:rPr>
        <w:t>Non-Residential EV Charging.</w:t>
      </w:r>
    </w:p>
    <w:p w14:paraId="12945C48" w14:textId="55F3C711" w:rsidR="00FC338F" w:rsidRPr="00FC338F" w:rsidRDefault="00FC338F" w:rsidP="00F701A2">
      <w:pPr>
        <w:pStyle w:val="Heading4"/>
        <w:keepNext w:val="0"/>
        <w:keepLines w:val="0"/>
        <w:rPr>
          <w:rFonts w:eastAsia="Yu Gothic Light"/>
        </w:rPr>
      </w:pPr>
      <w:r w:rsidRPr="00FC338F">
        <w:rPr>
          <w:rFonts w:eastAsia="Yu Gothic Light"/>
        </w:rPr>
        <w:lastRenderedPageBreak/>
        <w:t xml:space="preserve">For electricity supplied for non-residential EV charging, </w:t>
      </w:r>
      <w:ins w:id="801" w:author="CARB" w:date="2023-12-19T12:12:00Z">
        <w:r w:rsidR="001D53BA">
          <w:rPr>
            <w:rFonts w:eastAsia="Yu Gothic Light"/>
          </w:rPr>
          <w:t xml:space="preserve">including chargers at multi-family residences that are not limited to serving dedicated or reserved parking spaces, </w:t>
        </w:r>
      </w:ins>
      <w:r w:rsidRPr="00FC338F">
        <w:rPr>
          <w:rFonts w:eastAsia="Yu Gothic Light"/>
        </w:rPr>
        <w:t>the owner of the FSE is eligible to generate the credits.</w:t>
      </w:r>
    </w:p>
    <w:p w14:paraId="346C9D74" w14:textId="112C9423" w:rsidR="00FC338F" w:rsidRPr="00FC338F" w:rsidRDefault="00FC338F" w:rsidP="00F701A2">
      <w:pPr>
        <w:pStyle w:val="Heading4"/>
        <w:keepNext w:val="0"/>
        <w:keepLines w:val="0"/>
        <w:rPr>
          <w:rFonts w:eastAsia="Yu Gothic Light"/>
        </w:rPr>
      </w:pPr>
      <w:r w:rsidRPr="00FC338F">
        <w:rPr>
          <w:rFonts w:eastAsia="Yu Gothic Light"/>
        </w:rPr>
        <w:t>Subsection (A) above notwithstanding, the owner of FSE may elect not to be the credit generator and instead designate another entity to be the credit generator if the two entities agree by written contract that:</w:t>
      </w:r>
    </w:p>
    <w:p w14:paraId="6A600E0C" w14:textId="7F9D0070" w:rsidR="00FC338F" w:rsidRPr="00FC338F" w:rsidRDefault="00FC338F" w:rsidP="00F701A2">
      <w:pPr>
        <w:pStyle w:val="Heading5"/>
        <w:keepNext w:val="0"/>
        <w:keepLines w:val="0"/>
        <w:rPr>
          <w:rFonts w:eastAsia="Yu Gothic Light"/>
        </w:rPr>
      </w:pPr>
      <w:r w:rsidRPr="00FC338F">
        <w:rPr>
          <w:rFonts w:eastAsia="Yu Gothic Light"/>
        </w:rPr>
        <w:t>The owner of FSE will not generate credits and will instead provide the electricity data to the designated entity for LCFS reporting pursuant to sections 95483.2(b)(8), 95491 and 95491.1.</w:t>
      </w:r>
    </w:p>
    <w:p w14:paraId="0207DD78" w14:textId="7210F4E6" w:rsidR="00FC338F" w:rsidRPr="00FC338F" w:rsidRDefault="00FC338F" w:rsidP="00F701A2">
      <w:pPr>
        <w:pStyle w:val="Heading5"/>
        <w:keepNext w:val="0"/>
        <w:keepLines w:val="0"/>
        <w:rPr>
          <w:rFonts w:eastAsia="Yu Gothic Light"/>
        </w:rPr>
      </w:pPr>
      <w:r w:rsidRPr="00FC338F">
        <w:rPr>
          <w:rFonts w:eastAsia="Yu Gothic Light"/>
        </w:rPr>
        <w:t>The designated entity accepts all LCFS responsibilities as the fuel reporting entity and credit generator.</w:t>
      </w:r>
    </w:p>
    <w:p w14:paraId="4F059F5F" w14:textId="43487420" w:rsidR="00FC338F" w:rsidRPr="00FC338F" w:rsidRDefault="00FC338F" w:rsidP="00F701A2">
      <w:pPr>
        <w:pStyle w:val="Heading4"/>
        <w:keepNext w:val="0"/>
        <w:keepLines w:val="0"/>
        <w:rPr>
          <w:rFonts w:eastAsia="Yu Gothic Light"/>
        </w:rPr>
      </w:pPr>
      <w:r w:rsidRPr="00FC338F">
        <w:rPr>
          <w:rFonts w:eastAsia="Yu Gothic Light"/>
        </w:rPr>
        <w:t>An entity that generates credits for non-residential EV charging must meet the requirements set forth</w:t>
      </w:r>
      <w:r w:rsidR="0015677D">
        <w:rPr>
          <w:rFonts w:eastAsia="Yu Gothic Light"/>
        </w:rPr>
        <w:t xml:space="preserve"> </w:t>
      </w:r>
      <w:del w:id="802" w:author="CARB" w:date="2023-12-19T12:12:00Z">
        <w:r w:rsidRPr="00FC338F">
          <w:rPr>
            <w:rFonts w:eastAsia="Yu Gothic Light"/>
          </w:rPr>
          <w:delText xml:space="preserve">in paragraphs 2. through 7. in </w:delText>
        </w:r>
      </w:del>
      <w:r w:rsidR="0015677D">
        <w:rPr>
          <w:rFonts w:eastAsia="Yu Gothic Light"/>
        </w:rPr>
        <w:t>section 95491(</w:t>
      </w:r>
      <w:del w:id="803" w:author="CARB" w:date="2023-12-19T12:12:00Z">
        <w:r w:rsidRPr="00FC338F">
          <w:rPr>
            <w:rFonts w:eastAsia="Yu Gothic Light"/>
          </w:rPr>
          <w:delText>d)(3)(A), as applicable.</w:delText>
        </w:r>
      </w:del>
      <w:ins w:id="804" w:author="CARB" w:date="2023-12-19T12:12:00Z">
        <w:r w:rsidR="0015677D">
          <w:rPr>
            <w:rFonts w:eastAsia="Yu Gothic Light"/>
          </w:rPr>
          <w:t>e)(5).</w:t>
        </w:r>
      </w:ins>
    </w:p>
    <w:p w14:paraId="4FA54B75" w14:textId="4611CBD5" w:rsidR="00FC338F" w:rsidRPr="00FC338F" w:rsidRDefault="00FC338F" w:rsidP="00F701A2">
      <w:pPr>
        <w:pStyle w:val="Heading3"/>
        <w:keepNext w:val="0"/>
        <w:keepLines w:val="0"/>
        <w:rPr>
          <w:rFonts w:eastAsia="Yu Gothic Light"/>
        </w:rPr>
      </w:pPr>
      <w:r w:rsidRPr="00B43347">
        <w:rPr>
          <w:rFonts w:eastAsia="Yu Gothic Light"/>
          <w:i/>
          <w:iCs/>
        </w:rPr>
        <w:t>Fixed Guideway Systems.</w:t>
      </w:r>
      <w:r w:rsidRPr="00FC338F">
        <w:rPr>
          <w:rFonts w:eastAsia="Yu Gothic Light"/>
        </w:rPr>
        <w:t xml:space="preserve"> For electricity supplied as transportation fuel to a fixed guideway system, the transit agency operating the system is the fuel reporting entity and the credit generator for electricity used to propel the system. Upon submittal to the Executive Officer of the transit agency's written acknowledgment that it will not opt in and generate credits under this provision, the EDU becomes eligible to generate the credits for the electricity, and must meet the requirements set forth in sections 95491(d)(3)(A), paragraphs 3. through 5.</w:t>
      </w:r>
    </w:p>
    <w:p w14:paraId="4D9BB5E8" w14:textId="77777777" w:rsidR="00FC338F" w:rsidRPr="00B43347" w:rsidRDefault="001757E7" w:rsidP="00F701A2">
      <w:pPr>
        <w:pStyle w:val="Heading3"/>
        <w:keepNext w:val="0"/>
        <w:keepLines w:val="0"/>
        <w:spacing w:line="259" w:lineRule="auto"/>
        <w:rPr>
          <w:del w:id="805" w:author="CARB" w:date="2023-12-19T12:12:00Z"/>
          <w:rFonts w:eastAsia="Yu Gothic Light"/>
          <w:i/>
          <w:iCs/>
        </w:rPr>
      </w:pPr>
      <w:del w:id="806" w:author="Hopkins, Chris@ARB" w:date="2023-12-19T12:16:00Z">
        <w:r w:rsidDel="00EE6A79">
          <w:rPr>
            <w:rFonts w:eastAsia="Yu Gothic Light"/>
            <w:i/>
            <w:iCs/>
          </w:rPr>
          <w:delText>Electric</w:delText>
        </w:r>
      </w:del>
      <w:del w:id="807" w:author="Hopkins, Chris@ARB" w:date="2023-12-19T12:15:00Z">
        <w:r w:rsidDel="00EE6A79">
          <w:rPr>
            <w:rFonts w:eastAsia="Yu Gothic Light"/>
            <w:i/>
            <w:iCs/>
          </w:rPr>
          <w:delText xml:space="preserve"> Forklifts</w:delText>
        </w:r>
      </w:del>
      <w:del w:id="808" w:author="CARB" w:date="2023-12-19T12:12:00Z">
        <w:r w:rsidR="00FC338F" w:rsidRPr="00B43347">
          <w:rPr>
            <w:rFonts w:eastAsia="Yu Gothic Light"/>
            <w:i/>
            <w:iCs/>
          </w:rPr>
          <w:delText>.</w:delText>
        </w:r>
      </w:del>
    </w:p>
    <w:p w14:paraId="699E6DA7" w14:textId="77777777" w:rsidR="00FC338F" w:rsidRPr="00FC338F" w:rsidRDefault="00FC338F" w:rsidP="00F701A2">
      <w:pPr>
        <w:pStyle w:val="Heading4"/>
        <w:keepNext w:val="0"/>
        <w:keepLines w:val="0"/>
        <w:spacing w:line="259" w:lineRule="auto"/>
        <w:rPr>
          <w:del w:id="809" w:author="CARB" w:date="2023-12-19T12:12:00Z"/>
          <w:rFonts w:eastAsia="Yu Gothic Light"/>
        </w:rPr>
      </w:pPr>
      <w:del w:id="810" w:author="CARB" w:date="2023-12-19T12:12:00Z">
        <w:r w:rsidRPr="00FC338F">
          <w:rPr>
            <w:rFonts w:eastAsia="Yu Gothic Light"/>
          </w:rPr>
          <w:delText>For transportation fuel supplied to electric forklifts, the fleet owner is the fuel reporting entity and the credit generator for electricity supplied to a specified fleet.</w:delText>
        </w:r>
      </w:del>
    </w:p>
    <w:p w14:paraId="7DE1A0D7" w14:textId="77777777" w:rsidR="00FC338F" w:rsidRPr="00FC338F" w:rsidRDefault="00FC338F" w:rsidP="00F701A2">
      <w:pPr>
        <w:pStyle w:val="Heading4"/>
        <w:keepNext w:val="0"/>
        <w:keepLines w:val="0"/>
        <w:spacing w:line="259" w:lineRule="auto"/>
        <w:rPr>
          <w:del w:id="811" w:author="CARB" w:date="2023-12-19T12:12:00Z"/>
          <w:rFonts w:eastAsia="Yu Gothic Light"/>
        </w:rPr>
      </w:pPr>
      <w:del w:id="812" w:author="CARB" w:date="2023-12-19T12:12:00Z">
        <w:r w:rsidRPr="00FC338F">
          <w:rPr>
            <w:rFonts w:eastAsia="Yu Gothic Light"/>
          </w:rPr>
          <w:delText>Subsection (A) above notwithstanding, the electric forklift fleet owner may elect not to be the credit generator and instead designate another entity to be the credit generator, if the two entities agree by written contract that:</w:delText>
        </w:r>
      </w:del>
    </w:p>
    <w:p w14:paraId="53E45E00" w14:textId="77777777" w:rsidR="00FC338F" w:rsidRPr="00FC338F" w:rsidRDefault="00FC338F" w:rsidP="00F701A2">
      <w:pPr>
        <w:pStyle w:val="Heading5"/>
        <w:keepNext w:val="0"/>
        <w:keepLines w:val="0"/>
        <w:spacing w:line="259" w:lineRule="auto"/>
        <w:rPr>
          <w:del w:id="813" w:author="CARB" w:date="2023-12-19T12:12:00Z"/>
          <w:rFonts w:eastAsia="Yu Gothic Light"/>
        </w:rPr>
      </w:pPr>
      <w:del w:id="814" w:author="CARB" w:date="2023-12-19T12:12:00Z">
        <w:r w:rsidRPr="00FC338F">
          <w:rPr>
            <w:rFonts w:eastAsia="Yu Gothic Light"/>
          </w:rPr>
          <w:delText>The electric forklift fleet owner will not generate credits and will instead provide the electricity data to the designated entity for LCFS reporting pursuant to sections 95483.2(b)(8), 95491 and 95491.1.</w:delText>
        </w:r>
      </w:del>
    </w:p>
    <w:p w14:paraId="7AF7169D" w14:textId="77777777" w:rsidR="00FC338F" w:rsidRPr="00FC338F" w:rsidRDefault="00FC338F" w:rsidP="00F701A2">
      <w:pPr>
        <w:pStyle w:val="Heading5"/>
        <w:keepNext w:val="0"/>
        <w:keepLines w:val="0"/>
        <w:spacing w:line="259" w:lineRule="auto"/>
        <w:rPr>
          <w:del w:id="815" w:author="CARB" w:date="2023-12-19T12:12:00Z"/>
          <w:rFonts w:eastAsia="Yu Gothic Light"/>
        </w:rPr>
      </w:pPr>
      <w:del w:id="816" w:author="CARB" w:date="2023-12-19T12:12:00Z">
        <w:r w:rsidRPr="00FC338F">
          <w:rPr>
            <w:rFonts w:eastAsia="Yu Gothic Light"/>
          </w:rPr>
          <w:lastRenderedPageBreak/>
          <w:delText>The designated entity accepts all LCFS responsibilities as the fuel reporting entity and credit generator.</w:delText>
        </w:r>
      </w:del>
    </w:p>
    <w:p w14:paraId="742B8576" w14:textId="77777777" w:rsidR="00FC338F" w:rsidRPr="00FC338F" w:rsidRDefault="00FC338F" w:rsidP="00F701A2">
      <w:pPr>
        <w:pStyle w:val="Heading5"/>
        <w:keepNext w:val="0"/>
        <w:keepLines w:val="0"/>
        <w:spacing w:line="259" w:lineRule="auto"/>
        <w:rPr>
          <w:del w:id="817" w:author="CARB" w:date="2023-12-19T12:12:00Z"/>
          <w:rFonts w:eastAsia="Yu Gothic Light"/>
        </w:rPr>
      </w:pPr>
      <w:del w:id="818" w:author="CARB" w:date="2023-12-19T12:12:00Z">
        <w:r w:rsidRPr="00FC338F">
          <w:rPr>
            <w:rFonts w:eastAsia="Yu Gothic Light"/>
          </w:rPr>
          <w:delText>The EDU can generate credits for electricity supplied to electric forklift fleet in its service territory during a reporting period if not claimed by any other entity under paragraphs 1. and 2., above. The EDU must meet the requirements in section 95491(d)(3)(A), paragraphs 3. through 5.</w:delText>
        </w:r>
      </w:del>
    </w:p>
    <w:p w14:paraId="68E68C25" w14:textId="7DA65102" w:rsidR="00FC338F" w:rsidRPr="00CC7300" w:rsidRDefault="00EE6A79" w:rsidP="00F701A2">
      <w:pPr>
        <w:pStyle w:val="Heading3"/>
        <w:keepNext w:val="0"/>
        <w:keepLines w:val="0"/>
        <w:numPr>
          <w:numberingChange w:id="819" w:author="CARB" w:date="2023-12-19T12:12:00Z" w:original="(%3:5:0:)"/>
        </w:numPr>
        <w:rPr>
          <w:rFonts w:eastAsia="Yu Gothic Light"/>
          <w:i/>
          <w:iCs/>
        </w:rPr>
      </w:pPr>
      <w:ins w:id="820" w:author="Hopkins, Chris@ARB" w:date="2023-12-19T12:15:00Z">
        <w:r>
          <w:rPr>
            <w:rFonts w:eastAsia="Yu Gothic Light"/>
            <w:i/>
            <w:iCs/>
          </w:rPr>
          <w:t>Electric Forklifts</w:t>
        </w:r>
      </w:ins>
      <w:ins w:id="821" w:author="CARB" w:date="2023-12-19T12:12:00Z">
        <w:r w:rsidR="001757E7">
          <w:rPr>
            <w:rFonts w:eastAsia="Yu Gothic Light"/>
            <w:i/>
            <w:iCs/>
          </w:rPr>
          <w:t xml:space="preserve">, </w:t>
        </w:r>
      </w:ins>
      <w:r w:rsidR="00FC338F" w:rsidRPr="00CC7300">
        <w:rPr>
          <w:rFonts w:eastAsia="Yu Gothic Light"/>
          <w:i/>
          <w:iCs/>
        </w:rPr>
        <w:t>Electric Transport Refrigeration Units (</w:t>
      </w:r>
      <w:proofErr w:type="spellStart"/>
      <w:r w:rsidR="00FC338F" w:rsidRPr="00CC7300">
        <w:rPr>
          <w:rFonts w:eastAsia="Yu Gothic Light"/>
          <w:i/>
          <w:iCs/>
        </w:rPr>
        <w:t>eTRU</w:t>
      </w:r>
      <w:proofErr w:type="spellEnd"/>
      <w:r w:rsidR="00FC338F" w:rsidRPr="00CC7300">
        <w:rPr>
          <w:rFonts w:eastAsia="Yu Gothic Light"/>
          <w:i/>
          <w:iCs/>
        </w:rPr>
        <w:t>), Electric Cargo Handling Equipment (</w:t>
      </w:r>
      <w:proofErr w:type="spellStart"/>
      <w:r w:rsidR="00FC338F" w:rsidRPr="00CC7300">
        <w:rPr>
          <w:rFonts w:eastAsia="Yu Gothic Light"/>
          <w:i/>
          <w:iCs/>
        </w:rPr>
        <w:t>eCHE</w:t>
      </w:r>
      <w:proofErr w:type="spellEnd"/>
      <w:r w:rsidR="00FC338F" w:rsidRPr="00CC7300">
        <w:rPr>
          <w:rFonts w:eastAsia="Yu Gothic Light"/>
          <w:i/>
          <w:iCs/>
        </w:rPr>
        <w:t>), Electric Power for Ocean-going Vessel (</w:t>
      </w:r>
      <w:proofErr w:type="spellStart"/>
      <w:r w:rsidR="00FC338F" w:rsidRPr="00CC7300">
        <w:rPr>
          <w:rFonts w:eastAsia="Yu Gothic Light"/>
          <w:i/>
          <w:iCs/>
        </w:rPr>
        <w:t>eOGV</w:t>
      </w:r>
      <w:proofErr w:type="spellEnd"/>
      <w:r w:rsidR="00FC338F" w:rsidRPr="00CC7300">
        <w:rPr>
          <w:rFonts w:eastAsia="Yu Gothic Light"/>
          <w:i/>
          <w:iCs/>
        </w:rPr>
        <w:t>).</w:t>
      </w:r>
    </w:p>
    <w:p w14:paraId="382BD362" w14:textId="28C1CBC8" w:rsidR="00FC338F" w:rsidRPr="00FC338F" w:rsidRDefault="00FC338F" w:rsidP="00F701A2">
      <w:pPr>
        <w:pStyle w:val="Heading4"/>
        <w:keepNext w:val="0"/>
        <w:keepLines w:val="0"/>
        <w:rPr>
          <w:rFonts w:eastAsia="Yu Gothic Light"/>
        </w:rPr>
      </w:pPr>
      <w:r w:rsidRPr="00FC338F">
        <w:rPr>
          <w:rFonts w:eastAsia="Yu Gothic Light"/>
        </w:rPr>
        <w:t>For electricity supplied to</w:t>
      </w:r>
      <w:ins w:id="822" w:author="CARB" w:date="2023-12-19T12:12:00Z">
        <w:r w:rsidR="001757E7">
          <w:rPr>
            <w:rFonts w:eastAsia="Yu Gothic Light"/>
          </w:rPr>
          <w:t xml:space="preserve"> </w:t>
        </w:r>
        <w:r w:rsidR="001757E7" w:rsidRPr="005D135D">
          <w:rPr>
            <w:rFonts w:eastAsia="Yu Gothic Light"/>
          </w:rPr>
          <w:t>E</w:t>
        </w:r>
        <w:r w:rsidR="001757E7" w:rsidRPr="00EE107E">
          <w:rPr>
            <w:rFonts w:eastAsia="Yu Gothic Light"/>
            <w:szCs w:val="24"/>
          </w:rPr>
          <w:t>lectric Forkli</w:t>
        </w:r>
        <w:r w:rsidR="00D47074" w:rsidRPr="00EE107E">
          <w:rPr>
            <w:rFonts w:eastAsia="Yu Gothic Light"/>
            <w:szCs w:val="24"/>
          </w:rPr>
          <w:t>f</w:t>
        </w:r>
        <w:r w:rsidR="001757E7" w:rsidRPr="00EE107E">
          <w:rPr>
            <w:rFonts w:eastAsia="Yu Gothic Light"/>
            <w:szCs w:val="24"/>
          </w:rPr>
          <w:t>ts</w:t>
        </w:r>
        <w:r w:rsidR="001757E7">
          <w:rPr>
            <w:rFonts w:eastAsia="Yu Gothic Light"/>
            <w:i/>
            <w:szCs w:val="24"/>
          </w:rPr>
          <w:t>,</w:t>
        </w:r>
      </w:ins>
      <w:r w:rsidRPr="00FC338F">
        <w:rPr>
          <w:rFonts w:eastAsia="Yu Gothic Light"/>
        </w:rPr>
        <w:t xml:space="preserve"> </w:t>
      </w:r>
      <w:proofErr w:type="spellStart"/>
      <w:r w:rsidRPr="00FC338F">
        <w:rPr>
          <w:rFonts w:eastAsia="Yu Gothic Light"/>
        </w:rPr>
        <w:t>eTRU</w:t>
      </w:r>
      <w:proofErr w:type="spellEnd"/>
      <w:r w:rsidRPr="00FC338F">
        <w:rPr>
          <w:rFonts w:eastAsia="Yu Gothic Light"/>
        </w:rPr>
        <w:t xml:space="preserve">, </w:t>
      </w:r>
      <w:proofErr w:type="spellStart"/>
      <w:r w:rsidRPr="00FC338F">
        <w:rPr>
          <w:rFonts w:eastAsia="Yu Gothic Light"/>
        </w:rPr>
        <w:t>eCHE</w:t>
      </w:r>
      <w:proofErr w:type="spellEnd"/>
      <w:r w:rsidRPr="00FC338F">
        <w:rPr>
          <w:rFonts w:eastAsia="Yu Gothic Light"/>
        </w:rPr>
        <w:t xml:space="preserve">, or </w:t>
      </w:r>
      <w:proofErr w:type="spellStart"/>
      <w:r w:rsidRPr="00FC338F">
        <w:rPr>
          <w:rFonts w:eastAsia="Yu Gothic Light"/>
        </w:rPr>
        <w:t>eOGV</w:t>
      </w:r>
      <w:proofErr w:type="spellEnd"/>
      <w:r w:rsidRPr="00FC338F">
        <w:rPr>
          <w:rFonts w:eastAsia="Yu Gothic Light"/>
        </w:rPr>
        <w:t>, the owner of the FSE is the fuel reporting entity and the credit generator.</w:t>
      </w:r>
    </w:p>
    <w:p w14:paraId="68A4DEC3" w14:textId="1F606634" w:rsidR="00FC338F" w:rsidRPr="00FC338F" w:rsidRDefault="00FC338F" w:rsidP="00F701A2">
      <w:pPr>
        <w:pStyle w:val="Heading4"/>
        <w:keepNext w:val="0"/>
        <w:keepLines w:val="0"/>
        <w:rPr>
          <w:rFonts w:eastAsia="Yu Gothic Light"/>
        </w:rPr>
      </w:pPr>
      <w:r w:rsidRPr="00FC338F">
        <w:rPr>
          <w:rFonts w:eastAsia="Yu Gothic Light"/>
        </w:rPr>
        <w:t>Subsection (A) above notwithstanding, the owner of the FSE may elect not to be the credit generator and instead designate another entity to be the credit generator if the two entities agree by written contract that:</w:t>
      </w:r>
    </w:p>
    <w:p w14:paraId="3CC6ED9F" w14:textId="5506769C" w:rsidR="00FC338F" w:rsidRPr="00FC338F" w:rsidRDefault="00FC338F" w:rsidP="00F701A2">
      <w:pPr>
        <w:pStyle w:val="Heading5"/>
        <w:keepNext w:val="0"/>
        <w:keepLines w:val="0"/>
        <w:rPr>
          <w:rFonts w:eastAsia="Yu Gothic Light"/>
        </w:rPr>
      </w:pPr>
      <w:r w:rsidRPr="00FC338F">
        <w:rPr>
          <w:rFonts w:eastAsia="Yu Gothic Light"/>
        </w:rPr>
        <w:t>The owner of the FSE will not generate credits and will instead provide the electricity data to the designated entity for LCFS reporting pursuant to sections 95483.2(b)(8), 95491 and 95491.1.</w:t>
      </w:r>
    </w:p>
    <w:p w14:paraId="3696D297" w14:textId="37D8EB54" w:rsidR="00FC338F" w:rsidRPr="00FC338F" w:rsidRDefault="00FC338F" w:rsidP="00F701A2">
      <w:pPr>
        <w:pStyle w:val="Heading5"/>
        <w:keepNext w:val="0"/>
        <w:keepLines w:val="0"/>
        <w:rPr>
          <w:rFonts w:eastAsia="Yu Gothic Light"/>
        </w:rPr>
      </w:pPr>
      <w:r w:rsidRPr="00FC338F">
        <w:rPr>
          <w:rFonts w:eastAsia="Yu Gothic Light"/>
        </w:rPr>
        <w:t>The designated entity accepts all LCFS responsibilities as the fuel reporting entity and credit generator.</w:t>
      </w:r>
    </w:p>
    <w:p w14:paraId="1DBE5C4C" w14:textId="265EA07E" w:rsidR="00FC338F" w:rsidRPr="00FC338F" w:rsidRDefault="00FC338F" w:rsidP="00F701A2">
      <w:pPr>
        <w:pStyle w:val="Heading4"/>
        <w:keepNext w:val="0"/>
        <w:keepLines w:val="0"/>
        <w:rPr>
          <w:rFonts w:eastAsia="Yu Gothic Light"/>
        </w:rPr>
      </w:pPr>
      <w:r w:rsidRPr="00FC338F">
        <w:rPr>
          <w:rFonts w:eastAsia="Yu Gothic Light"/>
        </w:rPr>
        <w:t xml:space="preserve">An entity that generates credits for </w:t>
      </w:r>
      <w:ins w:id="823" w:author="CARB" w:date="2023-12-19T12:12:00Z">
        <w:r w:rsidR="001757E7">
          <w:rPr>
            <w:rFonts w:eastAsia="Yu Gothic Light"/>
          </w:rPr>
          <w:t xml:space="preserve">Electric Forklifts, </w:t>
        </w:r>
      </w:ins>
      <w:proofErr w:type="spellStart"/>
      <w:r w:rsidRPr="00FC338F">
        <w:rPr>
          <w:rFonts w:eastAsia="Yu Gothic Light"/>
        </w:rPr>
        <w:t>eTRU</w:t>
      </w:r>
      <w:proofErr w:type="spellEnd"/>
      <w:r w:rsidRPr="00FC338F">
        <w:rPr>
          <w:rFonts w:eastAsia="Yu Gothic Light"/>
        </w:rPr>
        <w:t xml:space="preserve">, </w:t>
      </w:r>
      <w:proofErr w:type="spellStart"/>
      <w:r w:rsidRPr="00FC338F">
        <w:rPr>
          <w:rFonts w:eastAsia="Yu Gothic Light"/>
        </w:rPr>
        <w:t>eCHE</w:t>
      </w:r>
      <w:proofErr w:type="spellEnd"/>
      <w:r w:rsidRPr="00FC338F">
        <w:rPr>
          <w:rFonts w:eastAsia="Yu Gothic Light"/>
        </w:rPr>
        <w:t xml:space="preserve">, or </w:t>
      </w:r>
      <w:proofErr w:type="spellStart"/>
      <w:r w:rsidRPr="00FC338F">
        <w:rPr>
          <w:rFonts w:eastAsia="Yu Gothic Light"/>
        </w:rPr>
        <w:t>eOGV</w:t>
      </w:r>
      <w:proofErr w:type="spellEnd"/>
      <w:r w:rsidRPr="00FC338F">
        <w:rPr>
          <w:rFonts w:eastAsia="Yu Gothic Light"/>
        </w:rPr>
        <w:t xml:space="preserve"> must meet the requirements set forth in</w:t>
      </w:r>
      <w:r w:rsidR="008900B8">
        <w:rPr>
          <w:rFonts w:eastAsia="Yu Gothic Light"/>
        </w:rPr>
        <w:t xml:space="preserve"> </w:t>
      </w:r>
      <w:del w:id="824" w:author="CARB" w:date="2023-12-19T12:12:00Z">
        <w:r w:rsidRPr="00FC338F">
          <w:rPr>
            <w:rFonts w:eastAsia="Yu Gothic Light"/>
          </w:rPr>
          <w:delText xml:space="preserve">paragraphs 2. through 7. in </w:delText>
        </w:r>
      </w:del>
      <w:r w:rsidR="008900B8">
        <w:rPr>
          <w:rFonts w:eastAsia="Yu Gothic Light"/>
        </w:rPr>
        <w:t>section 95491(</w:t>
      </w:r>
      <w:del w:id="825" w:author="CARB" w:date="2023-12-19T12:12:00Z">
        <w:r w:rsidRPr="00FC338F">
          <w:rPr>
            <w:rFonts w:eastAsia="Yu Gothic Light"/>
          </w:rPr>
          <w:delText>d)(3)(A), as applicable.</w:delText>
        </w:r>
      </w:del>
      <w:ins w:id="826" w:author="CARB" w:date="2023-12-19T12:12:00Z">
        <w:r w:rsidR="008900B8">
          <w:rPr>
            <w:rFonts w:eastAsia="Yu Gothic Light"/>
          </w:rPr>
          <w:t>e)(5).</w:t>
        </w:r>
      </w:ins>
    </w:p>
    <w:p w14:paraId="101B0378" w14:textId="6AA6C82C" w:rsidR="00FC338F" w:rsidRPr="00FC338F" w:rsidRDefault="00FC338F" w:rsidP="00F701A2">
      <w:pPr>
        <w:pStyle w:val="Heading3"/>
        <w:keepNext w:val="0"/>
        <w:keepLines w:val="0"/>
        <w:numPr>
          <w:numberingChange w:id="827" w:author="CARB" w:date="2023-12-19T12:12:00Z" w:original="(%3:6:0:)"/>
        </w:numPr>
        <w:rPr>
          <w:rFonts w:eastAsia="Yu Gothic Light"/>
        </w:rPr>
      </w:pPr>
      <w:r w:rsidRPr="00CC7300">
        <w:rPr>
          <w:rFonts w:eastAsia="Yu Gothic Light"/>
          <w:i/>
          <w:iCs/>
        </w:rPr>
        <w:t>Other Electric Transportation Applications.</w:t>
      </w:r>
      <w:r w:rsidRPr="00FC338F">
        <w:rPr>
          <w:rFonts w:eastAsia="Yu Gothic Light"/>
        </w:rPr>
        <w:t xml:space="preserve"> For electricity supplied to a transportation application not covered in subsection (1) through (5) above, any entity can apply to the Executive Officer to be the fuel reporting entity and the credit generator for electricity supplied as long as it meets the requirements of section 95488.7(a)(3) and 95491.</w:t>
      </w:r>
    </w:p>
    <w:p w14:paraId="54E3A5FF" w14:textId="4EDF7E15" w:rsidR="00F9325C" w:rsidRPr="004B24C0" w:rsidRDefault="00FC338F" w:rsidP="005D4173">
      <w:pPr>
        <w:rPr>
          <w:sz w:val="20"/>
          <w:szCs w:val="18"/>
        </w:rPr>
      </w:pPr>
      <w:r w:rsidRPr="004B24C0">
        <w:rPr>
          <w:sz w:val="20"/>
          <w:szCs w:val="18"/>
        </w:rPr>
        <w:t xml:space="preserve">NOTE: Authority cited: Sections 38510, 38530, 38560, 38560.5, 38571, 38580, 39600, 39601 and 43018, Health and Safety Code; 42 U.S.C. section 7545; and </w:t>
      </w:r>
      <w:r w:rsidRPr="004B24C0">
        <w:rPr>
          <w:i/>
          <w:sz w:val="20"/>
          <w:szCs w:val="18"/>
        </w:rPr>
        <w:t xml:space="preserve">Western Oil and Gas </w:t>
      </w:r>
      <w:proofErr w:type="spellStart"/>
      <w:r w:rsidRPr="004B24C0">
        <w:rPr>
          <w:i/>
          <w:sz w:val="20"/>
          <w:szCs w:val="18"/>
        </w:rPr>
        <w:t>Ass'n</w:t>
      </w:r>
      <w:proofErr w:type="spellEnd"/>
      <w:r w:rsidRPr="004B24C0">
        <w:rPr>
          <w:i/>
          <w:sz w:val="20"/>
          <w:szCs w:val="18"/>
        </w:rPr>
        <w:t xml:space="preserve"> v. Orange County Air Pollution Control District</w:t>
      </w:r>
      <w:r w:rsidRPr="004B24C0">
        <w:rPr>
          <w:sz w:val="20"/>
          <w:szCs w:val="18"/>
        </w:rPr>
        <w:t xml:space="preserve">, 14 Cal.3d 411, 121 </w:t>
      </w:r>
      <w:proofErr w:type="spellStart"/>
      <w:r w:rsidRPr="004B24C0">
        <w:rPr>
          <w:sz w:val="20"/>
          <w:szCs w:val="18"/>
        </w:rPr>
        <w:t>Cal.Rptr</w:t>
      </w:r>
      <w:proofErr w:type="spellEnd"/>
      <w:r w:rsidRPr="004B24C0">
        <w:rPr>
          <w:sz w:val="20"/>
          <w:szCs w:val="18"/>
        </w:rPr>
        <w:t xml:space="preserve">. 249 (1975). Reference: Sections 38501, 38510, 39515, 39516, 38571, 38580, 39000, 39001, 39002, 39003, 39515, 39516 and 43000, Health and Safety Code; Section 25000.5, Public Resources Code; and </w:t>
      </w:r>
      <w:r w:rsidRPr="004B24C0">
        <w:rPr>
          <w:i/>
          <w:sz w:val="20"/>
          <w:szCs w:val="18"/>
        </w:rPr>
        <w:t xml:space="preserve">Western Oil and Gas </w:t>
      </w:r>
      <w:proofErr w:type="spellStart"/>
      <w:r w:rsidRPr="004B24C0">
        <w:rPr>
          <w:i/>
          <w:sz w:val="20"/>
          <w:szCs w:val="18"/>
        </w:rPr>
        <w:t>Ass'n</w:t>
      </w:r>
      <w:proofErr w:type="spellEnd"/>
      <w:r w:rsidRPr="004B24C0">
        <w:rPr>
          <w:i/>
          <w:sz w:val="20"/>
          <w:szCs w:val="18"/>
        </w:rPr>
        <w:t xml:space="preserve"> v. Orange County Air Pollution Control District</w:t>
      </w:r>
      <w:r w:rsidRPr="004B24C0">
        <w:rPr>
          <w:sz w:val="20"/>
          <w:szCs w:val="18"/>
        </w:rPr>
        <w:t xml:space="preserve">, 14 Cal.3d 411, 121 </w:t>
      </w:r>
      <w:proofErr w:type="spellStart"/>
      <w:r w:rsidRPr="004B24C0">
        <w:rPr>
          <w:sz w:val="20"/>
          <w:szCs w:val="18"/>
        </w:rPr>
        <w:t>Cal.Rptr</w:t>
      </w:r>
      <w:proofErr w:type="spellEnd"/>
      <w:r w:rsidRPr="004B24C0">
        <w:rPr>
          <w:sz w:val="20"/>
          <w:szCs w:val="18"/>
        </w:rPr>
        <w:t>. 249 (1975).</w:t>
      </w:r>
    </w:p>
    <w:p w14:paraId="796CF3D3" w14:textId="35B5CE4C" w:rsidR="00FC338F" w:rsidRPr="00FC338F" w:rsidRDefault="00FC338F" w:rsidP="00EE6A79">
      <w:pPr>
        <w:pStyle w:val="Heading1"/>
        <w:keepLines w:val="0"/>
        <w:rPr>
          <w:rFonts w:eastAsia="Yu Gothic Light"/>
        </w:rPr>
      </w:pPr>
      <w:r w:rsidRPr="00FC338F">
        <w:rPr>
          <w:rFonts w:eastAsia="Yu Gothic Light"/>
        </w:rPr>
        <w:lastRenderedPageBreak/>
        <w:t>95483.1. Opt-In Entities.</w:t>
      </w:r>
      <w:r w:rsidR="008E4DA2">
        <w:rPr>
          <w:rFonts w:eastAsia="Yu Gothic Light"/>
        </w:rPr>
        <w:t xml:space="preserve"> </w:t>
      </w:r>
    </w:p>
    <w:p w14:paraId="2BC8FFE4" w14:textId="51F6AFA5" w:rsidR="00FC338F" w:rsidRPr="00FC338F" w:rsidRDefault="00FC338F" w:rsidP="00EE6A79">
      <w:pPr>
        <w:pStyle w:val="Heading2"/>
        <w:keepLines w:val="0"/>
        <w:rPr>
          <w:rFonts w:eastAsia="Yu Gothic Light"/>
        </w:rPr>
      </w:pPr>
      <w:r w:rsidRPr="003F34F2">
        <w:rPr>
          <w:rFonts w:eastAsia="Yu Gothic Light"/>
          <w:i/>
          <w:iCs/>
        </w:rPr>
        <w:t>Eligibility.</w:t>
      </w:r>
      <w:r w:rsidRPr="00FC338F">
        <w:rPr>
          <w:rFonts w:eastAsia="Yu Gothic Light"/>
        </w:rPr>
        <w:t xml:space="preserve"> An entity that meets one or more of the following criteria may opt into the LCFS program, thereby becoming a credit generator.</w:t>
      </w:r>
    </w:p>
    <w:p w14:paraId="7B64C29C" w14:textId="20AC81DE" w:rsidR="00FC338F" w:rsidRPr="00FC338F" w:rsidRDefault="00FC338F" w:rsidP="00F701A2">
      <w:pPr>
        <w:pStyle w:val="Heading3"/>
        <w:keepNext w:val="0"/>
        <w:keepLines w:val="0"/>
        <w:rPr>
          <w:rFonts w:eastAsia="Yu Gothic Light"/>
        </w:rPr>
      </w:pPr>
      <w:r w:rsidRPr="003F34F2">
        <w:rPr>
          <w:rFonts w:eastAsia="Yu Gothic Light"/>
          <w:i/>
          <w:iCs/>
        </w:rPr>
        <w:t>Opt-in Fuel Reporting Entity.</w:t>
      </w:r>
      <w:r w:rsidRPr="00FC338F">
        <w:rPr>
          <w:rFonts w:eastAsia="Yu Gothic Light"/>
        </w:rPr>
        <w:t xml:space="preserve"> An entity meeting any of the following criteria can opt into the LCFS program in a capacity of fuel reporting entity.</w:t>
      </w:r>
    </w:p>
    <w:p w14:paraId="5FF600D0" w14:textId="442D137D" w:rsidR="00FC338F" w:rsidRPr="00FC338F" w:rsidRDefault="00FC338F" w:rsidP="00F701A2">
      <w:pPr>
        <w:pStyle w:val="Heading4"/>
        <w:keepNext w:val="0"/>
        <w:keepLines w:val="0"/>
        <w:rPr>
          <w:rFonts w:eastAsia="Yu Gothic Light"/>
        </w:rPr>
      </w:pPr>
      <w:r w:rsidRPr="00FC338F">
        <w:rPr>
          <w:rFonts w:eastAsia="Yu Gothic Light"/>
        </w:rPr>
        <w:t>A qualified fuel reporting entity who provides a fuel specified in section 95482(b) that meets the requirements of section 95483, wherever applicable;</w:t>
      </w:r>
    </w:p>
    <w:p w14:paraId="7D61FF85" w14:textId="38F07F9E" w:rsidR="00FC338F" w:rsidRPr="00FC338F" w:rsidRDefault="00FC338F" w:rsidP="00F701A2">
      <w:pPr>
        <w:pStyle w:val="Heading4"/>
        <w:keepNext w:val="0"/>
        <w:keepLines w:val="0"/>
        <w:rPr>
          <w:rFonts w:eastAsia="Yu Gothic Light"/>
        </w:rPr>
      </w:pPr>
      <w:r w:rsidRPr="00FC338F">
        <w:rPr>
          <w:rFonts w:eastAsia="Yu Gothic Light"/>
        </w:rPr>
        <w:t xml:space="preserve">An out-of-state producer of oxygenate for blending with CARBOB or gasoline, or biomass-based diesel for blending with CARB diesel, who is not otherwise already subject to the LCFS regulation as an importer. An out-of-sate producer under this subsection may retain the ability to generate credits or deficits, for a specific quantity of fuel or </w:t>
      </w:r>
      <w:proofErr w:type="spellStart"/>
      <w:r w:rsidRPr="00FC338F">
        <w:rPr>
          <w:rFonts w:eastAsia="Yu Gothic Light"/>
        </w:rPr>
        <w:t>blendstock</w:t>
      </w:r>
      <w:proofErr w:type="spellEnd"/>
      <w:r w:rsidRPr="00FC338F">
        <w:rPr>
          <w:rFonts w:eastAsia="Yu Gothic Light"/>
        </w:rPr>
        <w:t>, only if it opts in as a first fuel reporting entity and meets the requirements of section 95483, wherever applicable.</w:t>
      </w:r>
    </w:p>
    <w:p w14:paraId="658E2DD6" w14:textId="14E30B33" w:rsidR="00FC338F" w:rsidRPr="00FC338F" w:rsidRDefault="00FC338F" w:rsidP="00F701A2">
      <w:pPr>
        <w:pStyle w:val="Heading4"/>
        <w:keepNext w:val="0"/>
        <w:keepLines w:val="0"/>
        <w:rPr>
          <w:rFonts w:eastAsia="Yu Gothic Light"/>
        </w:rPr>
      </w:pPr>
      <w:r w:rsidRPr="00FC338F">
        <w:rPr>
          <w:rFonts w:eastAsia="Yu Gothic Light"/>
        </w:rPr>
        <w:t>An entity that is in the distribution/marketing chain of imported fuel and is positioned on that chain between the producer in subsection (B) above and the importer (“intermediate entity”). The intermediate entity is subject to the following requirements.</w:t>
      </w:r>
    </w:p>
    <w:p w14:paraId="70DF83DF" w14:textId="77777777" w:rsidR="00FC338F" w:rsidRPr="00FC338F" w:rsidRDefault="00FC338F" w:rsidP="006F09D6">
      <w:pPr>
        <w:ind w:left="2160"/>
      </w:pPr>
      <w:r w:rsidRPr="00FC338F">
        <w:t>The intermediate entity must provide written documentation demonstrating all the following requirements to the Executive Officer's written satisfaction before opting into the LCFS:</w:t>
      </w:r>
    </w:p>
    <w:p w14:paraId="3A659F37" w14:textId="796C8E88" w:rsidR="00FC338F" w:rsidRPr="00FC338F" w:rsidRDefault="00FC338F" w:rsidP="00F701A2">
      <w:pPr>
        <w:pStyle w:val="Heading5"/>
        <w:keepNext w:val="0"/>
        <w:keepLines w:val="0"/>
        <w:rPr>
          <w:rFonts w:eastAsia="Yu Gothic Light"/>
        </w:rPr>
      </w:pPr>
      <w:r w:rsidRPr="00FC338F">
        <w:rPr>
          <w:rFonts w:eastAsia="Yu Gothic Light"/>
        </w:rPr>
        <w:t>The entity received ownership of the fuel for which the entity is claiming to generate LCFS credits;</w:t>
      </w:r>
    </w:p>
    <w:p w14:paraId="12CBAEB7" w14:textId="490D2724" w:rsidR="00FC338F" w:rsidRPr="00FC338F" w:rsidRDefault="00FC338F" w:rsidP="00F701A2">
      <w:pPr>
        <w:pStyle w:val="Heading5"/>
        <w:keepNext w:val="0"/>
        <w:keepLines w:val="0"/>
        <w:rPr>
          <w:rFonts w:eastAsia="Yu Gothic Light"/>
        </w:rPr>
      </w:pPr>
      <w:r w:rsidRPr="00FC338F">
        <w:rPr>
          <w:rFonts w:eastAsia="Yu Gothic Light"/>
        </w:rPr>
        <w:t>Either:</w:t>
      </w:r>
    </w:p>
    <w:p w14:paraId="63FF244C" w14:textId="6765C413" w:rsidR="00FC338F" w:rsidRPr="00FC338F" w:rsidRDefault="00FC338F" w:rsidP="00F701A2">
      <w:pPr>
        <w:pStyle w:val="Heading6"/>
        <w:keepNext w:val="0"/>
        <w:keepLines w:val="0"/>
        <w:rPr>
          <w:rFonts w:eastAsia="Yu Gothic Light"/>
        </w:rPr>
      </w:pPr>
      <w:r w:rsidRPr="00FC338F">
        <w:rPr>
          <w:rFonts w:eastAsia="Yu Gothic Light"/>
        </w:rPr>
        <w:t>The entity received the fuel reporting entity status from a producer that opted in under section 95483.1; or</w:t>
      </w:r>
    </w:p>
    <w:p w14:paraId="4E2075A3" w14:textId="7E771459" w:rsidR="00FC338F" w:rsidRPr="00FC338F" w:rsidRDefault="00FC338F" w:rsidP="00F701A2">
      <w:pPr>
        <w:pStyle w:val="Heading6"/>
        <w:keepNext w:val="0"/>
        <w:keepLines w:val="0"/>
        <w:rPr>
          <w:rFonts w:eastAsia="Yu Gothic Light"/>
        </w:rPr>
      </w:pPr>
      <w:r w:rsidRPr="00FC338F">
        <w:rPr>
          <w:rFonts w:eastAsia="Yu Gothic Light"/>
        </w:rPr>
        <w:t>The producer did not opt in under section 95483.1(a)(1).</w:t>
      </w:r>
    </w:p>
    <w:p w14:paraId="1BFD305C" w14:textId="7D3AE11A" w:rsidR="00FC338F" w:rsidRPr="00FC338F" w:rsidRDefault="00FC338F" w:rsidP="00F701A2">
      <w:pPr>
        <w:pStyle w:val="Heading5"/>
        <w:keepNext w:val="0"/>
        <w:keepLines w:val="0"/>
        <w:rPr>
          <w:rFonts w:eastAsia="Yu Gothic Light"/>
        </w:rPr>
      </w:pPr>
      <w:r w:rsidRPr="00FC338F">
        <w:rPr>
          <w:rFonts w:eastAsia="Yu Gothic Light"/>
        </w:rPr>
        <w:t>The entity actually delivered the fuel or caused the fuel to be delivered to California for use in California;</w:t>
      </w:r>
    </w:p>
    <w:p w14:paraId="1AD269D0" w14:textId="77777777" w:rsidR="00FC338F" w:rsidRPr="00FC338F" w:rsidRDefault="00FC338F" w:rsidP="006F09D6">
      <w:pPr>
        <w:ind w:left="2880"/>
      </w:pPr>
      <w:r w:rsidRPr="00FC338F">
        <w:t>The fuel delivered under subsection 3. is shown to have been sold for use in California or was otherwise actually used in California; and</w:t>
      </w:r>
    </w:p>
    <w:p w14:paraId="3C0DF714" w14:textId="6C44880A" w:rsidR="00FC338F" w:rsidRPr="00FC338F" w:rsidRDefault="00FC338F" w:rsidP="00F701A2">
      <w:pPr>
        <w:pStyle w:val="Heading5"/>
        <w:keepNext w:val="0"/>
        <w:keepLines w:val="0"/>
        <w:rPr>
          <w:rFonts w:eastAsia="Yu Gothic Light"/>
        </w:rPr>
      </w:pPr>
      <w:r w:rsidRPr="00FC338F">
        <w:rPr>
          <w:rFonts w:eastAsia="Yu Gothic Light"/>
        </w:rPr>
        <w:lastRenderedPageBreak/>
        <w:t xml:space="preserve">The entity is not </w:t>
      </w:r>
      <w:proofErr w:type="gramStart"/>
      <w:r w:rsidRPr="00FC338F">
        <w:rPr>
          <w:rFonts w:eastAsia="Yu Gothic Light"/>
        </w:rPr>
        <w:t>otherwise already</w:t>
      </w:r>
      <w:proofErr w:type="gramEnd"/>
      <w:r w:rsidRPr="00FC338F">
        <w:rPr>
          <w:rFonts w:eastAsia="Yu Gothic Light"/>
        </w:rPr>
        <w:t xml:space="preserve"> subject to the LCFS regulation as a fuel reporting entity.</w:t>
      </w:r>
    </w:p>
    <w:p w14:paraId="0A57961A" w14:textId="173FBC5F" w:rsidR="00FC338F" w:rsidRPr="00FC338F" w:rsidRDefault="00FC338F" w:rsidP="00F701A2">
      <w:pPr>
        <w:pStyle w:val="Heading5"/>
        <w:keepNext w:val="0"/>
        <w:keepLines w:val="0"/>
        <w:rPr>
          <w:rFonts w:eastAsia="Yu Gothic Light"/>
        </w:rPr>
      </w:pPr>
      <w:r w:rsidRPr="00FC338F">
        <w:rPr>
          <w:rFonts w:eastAsia="Yu Gothic Light"/>
        </w:rPr>
        <w:t xml:space="preserve">The demonstrations in </w:t>
      </w:r>
      <w:proofErr w:type="gramStart"/>
      <w:r w:rsidRPr="00FC338F">
        <w:rPr>
          <w:rFonts w:eastAsia="Yu Gothic Light"/>
        </w:rPr>
        <w:t>paragraphs</w:t>
      </w:r>
      <w:proofErr w:type="gramEnd"/>
      <w:r w:rsidRPr="00FC338F">
        <w:rPr>
          <w:rFonts w:eastAsia="Yu Gothic Light"/>
        </w:rPr>
        <w:t xml:space="preserve"> 1. through 4. above must be made for the specific quantity of fuel upon which the entity first elects to opt into the LCFS. For subsequent quantities of fuel for which the entity is claiming to be the fuel reporting entity pursuant to this subsection, the entity must retain documentation to support the demonstrations required in paragraphs 1. through 4., above, and must submit such documentation to the Executive Officer within 30 </w:t>
      </w:r>
      <w:del w:id="828" w:author="CARB" w:date="2023-12-19T12:12:00Z">
        <w:r w:rsidRPr="00FC338F">
          <w:rPr>
            <w:rFonts w:eastAsia="Yu Gothic Light"/>
          </w:rPr>
          <w:delText xml:space="preserve">calendar </w:delText>
        </w:r>
      </w:del>
      <w:r w:rsidRPr="00FC338F">
        <w:rPr>
          <w:rFonts w:eastAsia="Yu Gothic Light"/>
        </w:rPr>
        <w:t>days upon request.</w:t>
      </w:r>
    </w:p>
    <w:p w14:paraId="1C6389B7" w14:textId="29EC44A7" w:rsidR="00FC338F" w:rsidRPr="00FC338F" w:rsidRDefault="00FC338F" w:rsidP="00F701A2">
      <w:pPr>
        <w:pStyle w:val="Heading3"/>
        <w:keepNext w:val="0"/>
        <w:keepLines w:val="0"/>
        <w:rPr>
          <w:rFonts w:eastAsia="Yu Gothic Light"/>
        </w:rPr>
      </w:pPr>
      <w:r w:rsidRPr="00D073AC">
        <w:rPr>
          <w:rFonts w:eastAsia="Yu Gothic Light"/>
          <w:i/>
          <w:iCs/>
        </w:rPr>
        <w:t>Project Operators.</w:t>
      </w:r>
      <w:r w:rsidRPr="00FC338F">
        <w:rPr>
          <w:rFonts w:eastAsia="Yu Gothic Light"/>
        </w:rPr>
        <w:t xml:space="preserve"> An entity that has a project approved for crediting or is applying for approval by the Executive Officer under section 95489 must apply to opt into the LCFS program as a credit generator.</w:t>
      </w:r>
    </w:p>
    <w:p w14:paraId="6C9E862C" w14:textId="26D9458C" w:rsidR="00FC338F" w:rsidRPr="00D073AC" w:rsidRDefault="00FC338F" w:rsidP="00F701A2">
      <w:pPr>
        <w:pStyle w:val="Heading3"/>
        <w:keepNext w:val="0"/>
        <w:keepLines w:val="0"/>
        <w:rPr>
          <w:rFonts w:eastAsia="Yu Gothic Light"/>
          <w:i/>
          <w:iCs/>
        </w:rPr>
      </w:pPr>
      <w:r w:rsidRPr="00D073AC">
        <w:rPr>
          <w:rFonts w:eastAsia="Yu Gothic Light"/>
          <w:i/>
          <w:iCs/>
        </w:rPr>
        <w:t>Clearing Service Provider.</w:t>
      </w:r>
    </w:p>
    <w:p w14:paraId="211C9FBE" w14:textId="4FB76F7F" w:rsidR="00FC338F" w:rsidRPr="00FC338F" w:rsidRDefault="00FC338F" w:rsidP="00F701A2">
      <w:pPr>
        <w:pStyle w:val="Heading4"/>
        <w:keepNext w:val="0"/>
        <w:keepLines w:val="0"/>
        <w:rPr>
          <w:rFonts w:eastAsia="Yu Gothic Light"/>
        </w:rPr>
      </w:pPr>
      <w:r w:rsidRPr="00FC338F">
        <w:rPr>
          <w:rFonts w:eastAsia="Yu Gothic Light"/>
        </w:rPr>
        <w:t>An entity providing clearing services in which it takes only a temporary possession of LCFS credits for the purpose of clearing transactions between two entities with registered accounts in LRT</w:t>
      </w:r>
      <w:r w:rsidR="00D073AC">
        <w:rPr>
          <w:rFonts w:eastAsia="Yu Gothic Light"/>
        </w:rPr>
        <w:noBreakHyphen/>
      </w:r>
      <w:r w:rsidRPr="00FC338F">
        <w:rPr>
          <w:rFonts w:eastAsia="Yu Gothic Light"/>
        </w:rPr>
        <w:t>CBTS, may apply to opt in as a clearing service provider if the following conditions are met:</w:t>
      </w:r>
    </w:p>
    <w:p w14:paraId="5C4FBB6E" w14:textId="5BF2411C" w:rsidR="00FC338F" w:rsidRPr="00FC338F" w:rsidRDefault="00FC338F" w:rsidP="00F701A2">
      <w:pPr>
        <w:pStyle w:val="Heading5"/>
        <w:keepNext w:val="0"/>
        <w:keepLines w:val="0"/>
        <w:rPr>
          <w:rFonts w:eastAsia="Yu Gothic Light"/>
        </w:rPr>
      </w:pPr>
      <w:r w:rsidRPr="00FC338F">
        <w:rPr>
          <w:rFonts w:eastAsia="Yu Gothic Light"/>
        </w:rPr>
        <w:t xml:space="preserve">The eligible entity must be a </w:t>
      </w:r>
      <w:proofErr w:type="gramStart"/>
      <w:r w:rsidRPr="00FC338F">
        <w:rPr>
          <w:rFonts w:eastAsia="Yu Gothic Light"/>
        </w:rPr>
        <w:t>derivatives</w:t>
      </w:r>
      <w:proofErr w:type="gramEnd"/>
      <w:r w:rsidRPr="00FC338F">
        <w:rPr>
          <w:rFonts w:eastAsia="Yu Gothic Light"/>
        </w:rPr>
        <w:t xml:space="preserve"> clearing organization as defined in the Commodities Exchange Act (7 U.S.C § 1a (9)) that is registered with the U.S. Commodity Futures Trading Commission pursuant to the Commodities Exchange Act (7 U.S.C. § 7a-1(a)).</w:t>
      </w:r>
    </w:p>
    <w:p w14:paraId="3010F07E" w14:textId="34CD25AD" w:rsidR="00FC338F" w:rsidRPr="00FC338F" w:rsidRDefault="00FC338F" w:rsidP="00F701A2">
      <w:pPr>
        <w:pStyle w:val="Heading5"/>
        <w:keepNext w:val="0"/>
        <w:keepLines w:val="0"/>
        <w:rPr>
          <w:rFonts w:eastAsia="Yu Gothic Light"/>
        </w:rPr>
      </w:pPr>
      <w:r w:rsidRPr="00FC338F">
        <w:rPr>
          <w:rFonts w:eastAsia="Yu Gothic Light"/>
        </w:rPr>
        <w:t>The entity must register in the LRT-CBTS pursuant to section 95483.2(b).</w:t>
      </w:r>
    </w:p>
    <w:p w14:paraId="7A51330C" w14:textId="71C95529" w:rsidR="00FC338F" w:rsidRPr="00FC338F" w:rsidRDefault="00FC338F" w:rsidP="00F701A2">
      <w:pPr>
        <w:pStyle w:val="Heading5"/>
        <w:keepNext w:val="0"/>
        <w:keepLines w:val="0"/>
        <w:rPr>
          <w:rFonts w:eastAsia="Yu Gothic Light"/>
        </w:rPr>
      </w:pPr>
      <w:r w:rsidRPr="00FC338F">
        <w:rPr>
          <w:rFonts w:eastAsia="Yu Gothic Light"/>
        </w:rPr>
        <w:t>The entity must be located in the United States, according to the registration information reported pursuant to section 95483.2(b).</w:t>
      </w:r>
    </w:p>
    <w:p w14:paraId="2BE4C50B" w14:textId="4E619D7C" w:rsidR="00FC338F" w:rsidRPr="00FC338F" w:rsidRDefault="00FC338F" w:rsidP="00F701A2">
      <w:pPr>
        <w:pStyle w:val="Heading4"/>
        <w:keepNext w:val="0"/>
        <w:keepLines w:val="0"/>
        <w:rPr>
          <w:rFonts w:eastAsia="Yu Gothic Light"/>
        </w:rPr>
      </w:pPr>
      <w:r w:rsidRPr="00FC338F">
        <w:rPr>
          <w:rFonts w:eastAsia="Yu Gothic Light"/>
        </w:rPr>
        <w:t xml:space="preserve">A clearing service provider cannot own credits but can hold LCFS </w:t>
      </w:r>
      <w:proofErr w:type="gramStart"/>
      <w:r w:rsidRPr="00FC338F">
        <w:rPr>
          <w:rFonts w:eastAsia="Yu Gothic Light"/>
        </w:rPr>
        <w:t>credits</w:t>
      </w:r>
      <w:proofErr w:type="gramEnd"/>
      <w:r w:rsidRPr="00FC338F">
        <w:rPr>
          <w:rFonts w:eastAsia="Yu Gothic Light"/>
        </w:rPr>
        <w:t xml:space="preserve"> up to five days for clearing purposes only.</w:t>
      </w:r>
    </w:p>
    <w:p w14:paraId="6A8933DF" w14:textId="4855E352" w:rsidR="00FC338F" w:rsidRPr="00FC338F" w:rsidRDefault="00FC338F" w:rsidP="00F701A2">
      <w:pPr>
        <w:pStyle w:val="Heading2"/>
        <w:keepNext w:val="0"/>
        <w:keepLines w:val="0"/>
        <w:rPr>
          <w:rFonts w:eastAsia="Yu Gothic Light"/>
        </w:rPr>
      </w:pPr>
      <w:r w:rsidRPr="00D073AC">
        <w:rPr>
          <w:rFonts w:eastAsia="Yu Gothic Light"/>
          <w:i/>
          <w:iCs/>
        </w:rPr>
        <w:t>Opting in Procedure.</w:t>
      </w:r>
      <w:r w:rsidRPr="00FC338F">
        <w:rPr>
          <w:rFonts w:eastAsia="Yu Gothic Light"/>
        </w:rPr>
        <w:t xml:space="preserve"> The procedure for opting into and opting out of the LCFS for such a person is set forth as follows.</w:t>
      </w:r>
    </w:p>
    <w:p w14:paraId="5BEC33E3" w14:textId="6BB9F808" w:rsidR="00FC338F" w:rsidRPr="00FC338F" w:rsidRDefault="00FC338F" w:rsidP="00F701A2">
      <w:pPr>
        <w:pStyle w:val="Heading3"/>
        <w:keepNext w:val="0"/>
        <w:keepLines w:val="0"/>
        <w:rPr>
          <w:rFonts w:eastAsia="Yu Gothic Light"/>
        </w:rPr>
      </w:pPr>
      <w:r w:rsidRPr="00FC338F">
        <w:rPr>
          <w:rFonts w:eastAsia="Yu Gothic Light"/>
        </w:rPr>
        <w:t>Opting into the LCFS program becomes effective when the opt-in entity establishes an account in the LRT-CBTS, pursuant to section 95483.2. The opt-in entity may not report and generate credits and deficits based on transactions that precede the quarter in which the entity opted in.</w:t>
      </w:r>
    </w:p>
    <w:p w14:paraId="0DB2160B" w14:textId="1ED56633" w:rsidR="00FC338F" w:rsidRPr="00FC338F" w:rsidRDefault="00FC338F" w:rsidP="00F701A2">
      <w:pPr>
        <w:pStyle w:val="Heading3"/>
        <w:keepNext w:val="0"/>
        <w:keepLines w:val="0"/>
        <w:rPr>
          <w:rFonts w:eastAsia="Yu Gothic Light"/>
        </w:rPr>
      </w:pPr>
      <w:r w:rsidRPr="00FC338F">
        <w:rPr>
          <w:rFonts w:eastAsia="Yu Gothic Light"/>
        </w:rPr>
        <w:lastRenderedPageBreak/>
        <w:t>Establishing an account in the LRT-CBTS under subsection (b)(1) above means that the entity understands the requirements of the LCFS regulation and has agreed to be subject to all the requirements and provisions of the LCFS regulation.</w:t>
      </w:r>
    </w:p>
    <w:p w14:paraId="352F538B" w14:textId="3ABFA45B" w:rsidR="00FC338F" w:rsidRPr="00FC338F" w:rsidRDefault="00FC338F" w:rsidP="00F701A2">
      <w:pPr>
        <w:pStyle w:val="Heading2"/>
        <w:keepNext w:val="0"/>
        <w:keepLines w:val="0"/>
        <w:rPr>
          <w:rFonts w:eastAsia="Yu Gothic Light"/>
        </w:rPr>
      </w:pPr>
      <w:r w:rsidRPr="00A0058B">
        <w:rPr>
          <w:rFonts w:eastAsia="Yu Gothic Light"/>
          <w:i/>
          <w:iCs/>
        </w:rPr>
        <w:t>Opting Out Procedure.</w:t>
      </w:r>
      <w:r w:rsidRPr="00FC338F">
        <w:rPr>
          <w:rFonts w:eastAsia="Yu Gothic Light"/>
        </w:rPr>
        <w:t xml:space="preserve"> An opt-in entity may decide later to opt out of the LCFS program by following the following procedure:</w:t>
      </w:r>
    </w:p>
    <w:p w14:paraId="16009143" w14:textId="41124283" w:rsidR="00FC338F" w:rsidRPr="00FC338F" w:rsidRDefault="00FC338F" w:rsidP="00F701A2">
      <w:pPr>
        <w:pStyle w:val="Heading3"/>
        <w:keepNext w:val="0"/>
        <w:keepLines w:val="0"/>
        <w:rPr>
          <w:rFonts w:eastAsia="Yu Gothic Light"/>
        </w:rPr>
      </w:pPr>
      <w:r w:rsidRPr="00FC338F">
        <w:rPr>
          <w:rFonts w:eastAsia="Yu Gothic Light"/>
        </w:rPr>
        <w:t>For opt-out to be effective, the opt-in entity must complete all actions specified below:</w:t>
      </w:r>
    </w:p>
    <w:p w14:paraId="33B39D52" w14:textId="4B5F0DD3" w:rsidR="00FC338F" w:rsidRPr="00FC338F" w:rsidRDefault="00FC338F" w:rsidP="00F701A2">
      <w:pPr>
        <w:pStyle w:val="Heading4"/>
        <w:keepNext w:val="0"/>
        <w:keepLines w:val="0"/>
        <w:rPr>
          <w:rFonts w:eastAsia="Yu Gothic Light"/>
        </w:rPr>
      </w:pPr>
      <w:r w:rsidRPr="00FC338F">
        <w:rPr>
          <w:rFonts w:eastAsia="Yu Gothic Light"/>
        </w:rPr>
        <w:t>Provide to the Executive Officer a 90-day notice of intent to opt out and a proposed effective opt-out date;</w:t>
      </w:r>
    </w:p>
    <w:p w14:paraId="050EA6AA" w14:textId="03C43E3E" w:rsidR="00FC338F" w:rsidRPr="00FC338F" w:rsidRDefault="00FC338F" w:rsidP="00F701A2">
      <w:pPr>
        <w:pStyle w:val="Heading4"/>
        <w:keepNext w:val="0"/>
        <w:keepLines w:val="0"/>
        <w:rPr>
          <w:rFonts w:eastAsia="Yu Gothic Light"/>
        </w:rPr>
      </w:pPr>
      <w:r w:rsidRPr="00FC338F">
        <w:rPr>
          <w:rFonts w:eastAsia="Yu Gothic Light"/>
        </w:rPr>
        <w:t>Submit in the LRT-CBTS any outstanding quarterly fuel transactions or project reports up to the quarter in which the effective opt-out date falls and a final annual compliance report (covering the year through the opt-out date); and</w:t>
      </w:r>
    </w:p>
    <w:p w14:paraId="444C0E81" w14:textId="6B8DFC32" w:rsidR="00FC338F" w:rsidRPr="00FC338F" w:rsidRDefault="00FC338F" w:rsidP="00F701A2">
      <w:pPr>
        <w:pStyle w:val="Heading4"/>
        <w:keepNext w:val="0"/>
        <w:keepLines w:val="0"/>
        <w:rPr>
          <w:rFonts w:eastAsia="Yu Gothic Light"/>
        </w:rPr>
      </w:pPr>
      <w:r w:rsidRPr="00FC338F">
        <w:rPr>
          <w:rFonts w:eastAsia="Yu Gothic Light"/>
        </w:rPr>
        <w:t>Identify in the 90-day notice any actions to be taken to eliminate any remaining deficits by the effective opt-out date.</w:t>
      </w:r>
    </w:p>
    <w:p w14:paraId="767FAAA0" w14:textId="6496164D" w:rsidR="00FC338F" w:rsidRPr="00FC338F" w:rsidRDefault="00FC338F" w:rsidP="00F701A2">
      <w:pPr>
        <w:pStyle w:val="Heading3"/>
        <w:keepNext w:val="0"/>
        <w:keepLines w:val="0"/>
        <w:rPr>
          <w:rFonts w:eastAsia="Yu Gothic Light"/>
        </w:rPr>
      </w:pPr>
      <w:r w:rsidRPr="00A0058B">
        <w:rPr>
          <w:rFonts w:eastAsia="Yu Gothic Light"/>
          <w:i/>
          <w:iCs/>
        </w:rPr>
        <w:t>Opt-Out Approval.</w:t>
      </w:r>
      <w:r w:rsidRPr="00FC338F">
        <w:rPr>
          <w:rFonts w:eastAsia="Yu Gothic Light"/>
        </w:rPr>
        <w:t xml:space="preserve"> The Executive Officer shall notify the opt-in entity of the final “approval” status of the opt-out request. Any credits that remain in the opt-in entity's account at the time of the effective opt-out date shall be forfeited and the opt-in entity's account in the LRT-CBTS shall be closed.</w:t>
      </w:r>
    </w:p>
    <w:p w14:paraId="1579B33B" w14:textId="6B41C88C" w:rsidR="00F9325C" w:rsidRPr="005D4173" w:rsidRDefault="00FC338F" w:rsidP="005D4173">
      <w:pPr>
        <w:rPr>
          <w:sz w:val="20"/>
          <w:szCs w:val="18"/>
        </w:rPr>
      </w:pPr>
      <w:r w:rsidRPr="005D4173">
        <w:rPr>
          <w:sz w:val="20"/>
          <w:szCs w:val="18"/>
        </w:rPr>
        <w:t xml:space="preserve">NOTE: Authority cited: Sections 38510, 38530, 38560, 38560.5, 38571, 38580, 39600, 39601, 41510, 41511 and 43018, Health and Safety Code; 42 U.S.C. section 7545; and </w:t>
      </w:r>
      <w:r w:rsidRPr="005D4173">
        <w:rPr>
          <w:i/>
          <w:sz w:val="20"/>
          <w:szCs w:val="18"/>
        </w:rPr>
        <w:t xml:space="preserve">Western Oil and Gas </w:t>
      </w:r>
      <w:proofErr w:type="spellStart"/>
      <w:r w:rsidRPr="005D4173">
        <w:rPr>
          <w:i/>
          <w:sz w:val="20"/>
          <w:szCs w:val="18"/>
        </w:rPr>
        <w:t>Ass'n</w:t>
      </w:r>
      <w:proofErr w:type="spellEnd"/>
      <w:r w:rsidRPr="005D4173">
        <w:rPr>
          <w:i/>
          <w:sz w:val="20"/>
          <w:szCs w:val="18"/>
        </w:rPr>
        <w:t xml:space="preserve"> v. Orange County Air Pollution Control District</w:t>
      </w:r>
      <w:r w:rsidRPr="005D4173">
        <w:rPr>
          <w:sz w:val="20"/>
          <w:szCs w:val="18"/>
        </w:rPr>
        <w:t xml:space="preserve">, 14 Cal.3d 411, 121 </w:t>
      </w:r>
      <w:proofErr w:type="spellStart"/>
      <w:r w:rsidRPr="005D4173">
        <w:rPr>
          <w:sz w:val="20"/>
          <w:szCs w:val="18"/>
        </w:rPr>
        <w:t>Cal.Rptr</w:t>
      </w:r>
      <w:proofErr w:type="spellEnd"/>
      <w:r w:rsidRPr="005D4173">
        <w:rPr>
          <w:sz w:val="20"/>
          <w:szCs w:val="18"/>
        </w:rPr>
        <w:t xml:space="preserve">. 249 (1975). Reference: Sections 38501, 38510, 39515, 39516, 38571, 38580, 39000, 39001, 39002, 39003, 39515, 39516, 41510, 41511 and 43000, Health and Safety Code; Section 25000.5, Public Resources Code; and </w:t>
      </w:r>
      <w:r w:rsidRPr="005D4173">
        <w:rPr>
          <w:i/>
          <w:sz w:val="20"/>
          <w:szCs w:val="18"/>
        </w:rPr>
        <w:t xml:space="preserve">Western Oil and Gas </w:t>
      </w:r>
      <w:proofErr w:type="spellStart"/>
      <w:r w:rsidRPr="005D4173">
        <w:rPr>
          <w:i/>
          <w:sz w:val="20"/>
          <w:szCs w:val="18"/>
        </w:rPr>
        <w:t>Ass'n</w:t>
      </w:r>
      <w:proofErr w:type="spellEnd"/>
      <w:r w:rsidRPr="005D4173">
        <w:rPr>
          <w:i/>
          <w:sz w:val="20"/>
          <w:szCs w:val="18"/>
        </w:rPr>
        <w:t xml:space="preserve"> v. Orange County Air Pollution Control District</w:t>
      </w:r>
      <w:r w:rsidRPr="005D4173">
        <w:rPr>
          <w:sz w:val="20"/>
          <w:szCs w:val="18"/>
        </w:rPr>
        <w:t xml:space="preserve">, 14 Cal.3d 411, 121 </w:t>
      </w:r>
      <w:proofErr w:type="spellStart"/>
      <w:r w:rsidRPr="005D4173">
        <w:rPr>
          <w:sz w:val="20"/>
          <w:szCs w:val="18"/>
        </w:rPr>
        <w:t>Cal.Rptr</w:t>
      </w:r>
      <w:proofErr w:type="spellEnd"/>
      <w:r w:rsidRPr="005D4173">
        <w:rPr>
          <w:sz w:val="20"/>
          <w:szCs w:val="18"/>
        </w:rPr>
        <w:t>. 249 (1975).</w:t>
      </w:r>
    </w:p>
    <w:p w14:paraId="3817E682" w14:textId="21FF1147" w:rsidR="00FC338F" w:rsidRPr="00FC338F" w:rsidRDefault="00FC338F" w:rsidP="00F701A2">
      <w:pPr>
        <w:pStyle w:val="Heading1"/>
        <w:keepNext w:val="0"/>
        <w:keepLines w:val="0"/>
        <w:rPr>
          <w:rFonts w:eastAsia="Yu Gothic Light"/>
        </w:rPr>
      </w:pPr>
      <w:r w:rsidRPr="00FC338F">
        <w:rPr>
          <w:rFonts w:eastAsia="Yu Gothic Light"/>
        </w:rPr>
        <w:t>95483.2. LCFS Data Management System.</w:t>
      </w:r>
    </w:p>
    <w:p w14:paraId="08B95A7C" w14:textId="77777777" w:rsidR="00FC338F" w:rsidRPr="00FC338F" w:rsidRDefault="00FC338F" w:rsidP="006F09D6">
      <w:r w:rsidRPr="00FC338F">
        <w:t>The LCFS Data Management System refers to all the online systems responsible for LCFS data management and program implementation.</w:t>
      </w:r>
    </w:p>
    <w:p w14:paraId="7294C7ED" w14:textId="2D17891E" w:rsidR="00FC338F" w:rsidRPr="00FC338F" w:rsidRDefault="00FC338F" w:rsidP="006F09D6">
      <w:r w:rsidRPr="00FC338F">
        <w:t xml:space="preserve">The LCFS Data Management System comprises </w:t>
      </w:r>
      <w:del w:id="829" w:author="CARB" w:date="2023-12-19T12:12:00Z">
        <w:r w:rsidRPr="00FC338F">
          <w:delText>three</w:delText>
        </w:r>
      </w:del>
      <w:ins w:id="830" w:author="CARB" w:date="2023-12-19T12:12:00Z">
        <w:r w:rsidR="00C53D93">
          <w:t>two</w:t>
        </w:r>
      </w:ins>
      <w:r w:rsidRPr="00FC338F">
        <w:t xml:space="preserve"> interactive and secured web</w:t>
      </w:r>
      <w:r w:rsidR="00263DEA">
        <w:noBreakHyphen/>
      </w:r>
      <w:r w:rsidRPr="00FC338F">
        <w:t>based systems: Alternative Fuel Portal</w:t>
      </w:r>
      <w:del w:id="831" w:author="CARB" w:date="2023-12-19T12:12:00Z">
        <w:r w:rsidRPr="00FC338F">
          <w:delText>,</w:delText>
        </w:r>
      </w:del>
      <w:ins w:id="832" w:author="CARB" w:date="2023-12-19T12:12:00Z">
        <w:r w:rsidR="000E61D3">
          <w:t xml:space="preserve"> and</w:t>
        </w:r>
      </w:ins>
      <w:r w:rsidR="000E61D3">
        <w:t xml:space="preserve"> </w:t>
      </w:r>
      <w:r w:rsidRPr="00FC338F">
        <w:t>LCFS Reporting Tool and Credit Bank and Transfer System</w:t>
      </w:r>
      <w:del w:id="833" w:author="CARB" w:date="2023-12-19T12:12:00Z">
        <w:r w:rsidRPr="00FC338F">
          <w:delText>, and LCFS Verification Portal</w:delText>
        </w:r>
      </w:del>
      <w:r w:rsidRPr="00FC338F">
        <w:t>.</w:t>
      </w:r>
    </w:p>
    <w:p w14:paraId="724899F7" w14:textId="7AF40AFE" w:rsidR="00FC338F" w:rsidRPr="00FC338F" w:rsidRDefault="00FC338F" w:rsidP="00F701A2">
      <w:pPr>
        <w:pStyle w:val="Heading2"/>
        <w:keepNext w:val="0"/>
        <w:keepLines w:val="0"/>
        <w:rPr>
          <w:rFonts w:eastAsia="Yu Gothic Light"/>
        </w:rPr>
      </w:pPr>
      <w:r w:rsidRPr="009806D0">
        <w:rPr>
          <w:rFonts w:eastAsia="Yu Gothic Light"/>
          <w:i/>
          <w:iCs/>
        </w:rPr>
        <w:t>Alternative Fuel Portal (AFP).</w:t>
      </w:r>
      <w:r w:rsidRPr="00FC338F">
        <w:rPr>
          <w:rFonts w:eastAsia="Yu Gothic Light"/>
        </w:rPr>
        <w:t xml:space="preserve"> The AFP supports fuel pathway applications, certifications, and verifications. It also handles the registration of fuel production facilities and opt-in projects</w:t>
      </w:r>
      <w:del w:id="834" w:author="CARB" w:date="2023-12-19T12:12:00Z">
        <w:r w:rsidRPr="00FC338F">
          <w:rPr>
            <w:rFonts w:eastAsia="Yu Gothic Light"/>
          </w:rPr>
          <w:delText>.</w:delText>
        </w:r>
      </w:del>
      <w:ins w:id="835" w:author="CARB" w:date="2023-12-19T12:12:00Z">
        <w:r w:rsidR="00F51988">
          <w:rPr>
            <w:rFonts w:eastAsia="Yu Gothic Light"/>
          </w:rPr>
          <w:t>, except for the projects described in section 95489(c)-(f)</w:t>
        </w:r>
        <w:r w:rsidR="00356C10">
          <w:rPr>
            <w:rFonts w:eastAsia="Yu Gothic Light"/>
          </w:rPr>
          <w:t>.</w:t>
        </w:r>
      </w:ins>
    </w:p>
    <w:p w14:paraId="639D7C53" w14:textId="763671B9" w:rsidR="00FC338F" w:rsidRPr="00FC338F" w:rsidRDefault="00FC338F" w:rsidP="00F701A2">
      <w:pPr>
        <w:pStyle w:val="Heading3"/>
        <w:keepNext w:val="0"/>
        <w:keepLines w:val="0"/>
        <w:rPr>
          <w:rFonts w:eastAsia="Yu Gothic Light"/>
        </w:rPr>
      </w:pPr>
      <w:r w:rsidRPr="009806D0">
        <w:rPr>
          <w:rFonts w:eastAsia="Yu Gothic Light"/>
          <w:i/>
          <w:iCs/>
        </w:rPr>
        <w:lastRenderedPageBreak/>
        <w:t>Eligibility.</w:t>
      </w:r>
      <w:r w:rsidRPr="00FC338F">
        <w:rPr>
          <w:rFonts w:eastAsia="Yu Gothic Light"/>
        </w:rPr>
        <w:t xml:space="preserve"> Any person who intends to be a fuel pathway applicant or an opt-in project operator can request to establish an account in the AFP.</w:t>
      </w:r>
    </w:p>
    <w:p w14:paraId="37B7B16A" w14:textId="7C0B3E06" w:rsidR="00FC338F" w:rsidRPr="00FC338F" w:rsidRDefault="00FC338F" w:rsidP="00F701A2">
      <w:pPr>
        <w:pStyle w:val="Heading3"/>
        <w:keepNext w:val="0"/>
        <w:keepLines w:val="0"/>
        <w:rPr>
          <w:rFonts w:eastAsia="Yu Gothic Light"/>
        </w:rPr>
      </w:pPr>
      <w:r w:rsidRPr="009806D0">
        <w:rPr>
          <w:rFonts w:eastAsia="Yu Gothic Light"/>
          <w:i/>
          <w:iCs/>
        </w:rPr>
        <w:t>Requirements to Establish an Account in AFP.</w:t>
      </w:r>
      <w:r w:rsidRPr="00FC338F">
        <w:rPr>
          <w:rFonts w:eastAsia="Yu Gothic Light"/>
        </w:rPr>
        <w:t xml:space="preserve"> To establish an account in the AFP, an entity must complete and submit the online AFP account registration form and provide the following:</w:t>
      </w:r>
    </w:p>
    <w:p w14:paraId="23765739" w14:textId="294AC4B3" w:rsidR="00FC338F" w:rsidRPr="00FC338F" w:rsidRDefault="00FC338F" w:rsidP="00F701A2">
      <w:pPr>
        <w:pStyle w:val="Heading4"/>
        <w:keepNext w:val="0"/>
        <w:keepLines w:val="0"/>
        <w:rPr>
          <w:rFonts w:eastAsia="Yu Gothic Light"/>
        </w:rPr>
      </w:pPr>
      <w:r w:rsidRPr="00FC338F">
        <w:rPr>
          <w:rFonts w:eastAsia="Yu Gothic Light"/>
        </w:rPr>
        <w:t>Organization name, address, state and country, Organization Federal Employer Identification Number (FEIN), company EPA ID, if available, facility location(s).</w:t>
      </w:r>
    </w:p>
    <w:p w14:paraId="3ADF3252" w14:textId="23AD662F" w:rsidR="00FC338F" w:rsidRPr="00FC338F" w:rsidRDefault="00FC338F" w:rsidP="00F701A2">
      <w:pPr>
        <w:pStyle w:val="Heading4"/>
        <w:keepNext w:val="0"/>
        <w:keepLines w:val="0"/>
        <w:rPr>
          <w:rFonts w:eastAsia="Yu Gothic Light"/>
        </w:rPr>
      </w:pPr>
      <w:r w:rsidRPr="00FC338F">
        <w:rPr>
          <w:rFonts w:eastAsia="Yu Gothic Light"/>
        </w:rPr>
        <w:t xml:space="preserve">A letter on company letterhead stating the basis for qualifying for an account pursuant to subsection (1) above. This letter must be signed by the company owner, a president, a managing partner, or a corporate officer. An electronic copy of the signed letter must be uploaded </w:t>
      </w:r>
      <w:proofErr w:type="gramStart"/>
      <w:r w:rsidRPr="00FC338F">
        <w:rPr>
          <w:rFonts w:eastAsia="Yu Gothic Light"/>
        </w:rPr>
        <w:t>in</w:t>
      </w:r>
      <w:proofErr w:type="gramEnd"/>
      <w:r w:rsidRPr="00FC338F">
        <w:rPr>
          <w:rFonts w:eastAsia="Yu Gothic Light"/>
        </w:rPr>
        <w:t xml:space="preserve"> the AFP.</w:t>
      </w:r>
    </w:p>
    <w:p w14:paraId="7CF752C9" w14:textId="6942B5ED" w:rsidR="00FC338F" w:rsidRPr="00FC338F" w:rsidRDefault="00FC338F" w:rsidP="00F701A2">
      <w:pPr>
        <w:pStyle w:val="Heading4"/>
        <w:keepNext w:val="0"/>
        <w:keepLines w:val="0"/>
        <w:rPr>
          <w:rFonts w:eastAsia="Yu Gothic Light"/>
        </w:rPr>
      </w:pPr>
      <w:r w:rsidRPr="00FC338F">
        <w:rPr>
          <w:rFonts w:eastAsia="Yu Gothic Light"/>
        </w:rPr>
        <w:t>The registrant must designate a primary account representative and at least one alternate account representative. The primary account representative and the alternate account representative(s) must attest, as follows:</w:t>
      </w:r>
    </w:p>
    <w:p w14:paraId="45F30BEE" w14:textId="77777777" w:rsidR="00FC338F" w:rsidRPr="00FC338F" w:rsidRDefault="00FC338F" w:rsidP="00514B34">
      <w:pPr>
        <w:ind w:left="2160"/>
      </w:pPr>
      <w:r w:rsidRPr="00FC338F">
        <w:rPr>
          <w:rFonts w:hint="eastAsia"/>
        </w:rPr>
        <w:t>“</w:t>
      </w:r>
      <w:r w:rsidRPr="00FC338F">
        <w:t>I certify under penalty of perjury under the laws of the State of California as follows: I was selected as the primary account representative or the secondary account representative, as applicable, by an agreement that is binding on all persons who have the legal right to access the AFP account. I have all the necessary authority to carry out the duties and responsibilities contained in California Code of Regulations, title 17, sections 95480 et seq. on behalf of such persons and that each such person shall be fully bound by my representations, actions, inactions, or submissions and by any order or decision issued to me by the Executive Officer or a court regarding the account.”</w:t>
      </w:r>
    </w:p>
    <w:p w14:paraId="41A1775B" w14:textId="174DBEF9" w:rsidR="00FC338F" w:rsidRPr="00FC338F" w:rsidRDefault="00FC338F" w:rsidP="00F701A2">
      <w:pPr>
        <w:pStyle w:val="Heading4"/>
        <w:keepNext w:val="0"/>
        <w:keepLines w:val="0"/>
        <w:rPr>
          <w:rFonts w:eastAsia="Yu Gothic Light"/>
        </w:rPr>
      </w:pPr>
      <w:r w:rsidRPr="00FC338F">
        <w:rPr>
          <w:rFonts w:eastAsia="Yu Gothic Light"/>
        </w:rPr>
        <w:t>For each representative, name, title, relationship to the organization, business phone, e-mail address, username, and password.</w:t>
      </w:r>
    </w:p>
    <w:p w14:paraId="69B20EE3" w14:textId="6EE5C614" w:rsidR="00FC338F" w:rsidRPr="00FC338F" w:rsidRDefault="00FC338F" w:rsidP="00F701A2">
      <w:pPr>
        <w:pStyle w:val="Heading4"/>
        <w:keepNext w:val="0"/>
        <w:keepLines w:val="0"/>
        <w:rPr>
          <w:rFonts w:eastAsia="Yu Gothic Light"/>
        </w:rPr>
      </w:pPr>
      <w:r w:rsidRPr="00FC338F">
        <w:rPr>
          <w:rFonts w:eastAsia="Yu Gothic Light"/>
        </w:rPr>
        <w:t xml:space="preserve">The account representatives can be changed by </w:t>
      </w:r>
      <w:proofErr w:type="gramStart"/>
      <w:r w:rsidRPr="00FC338F">
        <w:rPr>
          <w:rFonts w:eastAsia="Yu Gothic Light"/>
        </w:rPr>
        <w:t>following</w:t>
      </w:r>
      <w:proofErr w:type="gramEnd"/>
      <w:r w:rsidRPr="00FC338F">
        <w:rPr>
          <w:rFonts w:eastAsia="Yu Gothic Light"/>
        </w:rPr>
        <w:t xml:space="preserve"> steps set forth in subsection (B), (C), and (D) above. Notwithstanding any such change, all representations, actions, inactions, and submissions by the previous account representatives prior to the time and date when the Executive Officer receives the superseding information shall be binding on the entity.</w:t>
      </w:r>
    </w:p>
    <w:p w14:paraId="54BA348C" w14:textId="606AB2B3" w:rsidR="00FC338F" w:rsidRPr="00887CD2" w:rsidRDefault="00FC338F" w:rsidP="00F701A2">
      <w:pPr>
        <w:pStyle w:val="Heading3"/>
        <w:keepNext w:val="0"/>
        <w:keepLines w:val="0"/>
        <w:rPr>
          <w:rFonts w:eastAsia="Yu Gothic Light"/>
          <w:i/>
          <w:iCs/>
        </w:rPr>
      </w:pPr>
      <w:r w:rsidRPr="00887CD2">
        <w:rPr>
          <w:rFonts w:eastAsia="Yu Gothic Light"/>
          <w:i/>
          <w:iCs/>
        </w:rPr>
        <w:t>Account Approval.</w:t>
      </w:r>
    </w:p>
    <w:p w14:paraId="494F1C5E" w14:textId="7515211B" w:rsidR="00FC338F" w:rsidRPr="00FC338F" w:rsidRDefault="00FC338F" w:rsidP="00F701A2">
      <w:pPr>
        <w:pStyle w:val="Heading4"/>
        <w:keepNext w:val="0"/>
        <w:keepLines w:val="0"/>
        <w:rPr>
          <w:rFonts w:eastAsia="Yu Gothic Light"/>
        </w:rPr>
      </w:pPr>
      <w:r w:rsidRPr="00FC338F">
        <w:rPr>
          <w:rFonts w:eastAsia="Yu Gothic Light"/>
        </w:rPr>
        <w:lastRenderedPageBreak/>
        <w:t>The account is established when the Executive Officer approves the application.</w:t>
      </w:r>
    </w:p>
    <w:p w14:paraId="4F0201CA" w14:textId="66EA2103" w:rsidR="00FC338F" w:rsidRPr="00FC338F" w:rsidRDefault="00FC338F" w:rsidP="00F701A2">
      <w:pPr>
        <w:pStyle w:val="Heading4"/>
        <w:keepNext w:val="0"/>
        <w:keepLines w:val="0"/>
        <w:rPr>
          <w:rFonts w:eastAsia="Yu Gothic Light"/>
        </w:rPr>
      </w:pPr>
      <w:r w:rsidRPr="00FC338F">
        <w:rPr>
          <w:rFonts w:eastAsia="Yu Gothic Light"/>
        </w:rPr>
        <w:t>Account registration application may be denied based on false, misleading, or missing information.</w:t>
      </w:r>
    </w:p>
    <w:p w14:paraId="20DD7D13" w14:textId="1BCCFC1B" w:rsidR="00FC338F" w:rsidRPr="00E511DB" w:rsidRDefault="00FC338F" w:rsidP="00F701A2">
      <w:pPr>
        <w:pStyle w:val="Heading3"/>
        <w:keepNext w:val="0"/>
        <w:keepLines w:val="0"/>
        <w:rPr>
          <w:rFonts w:eastAsia="Yu Gothic Light"/>
        </w:rPr>
      </w:pPr>
      <w:r w:rsidRPr="00E511DB">
        <w:rPr>
          <w:rFonts w:eastAsia="Yu Gothic Light"/>
          <w:i/>
          <w:iCs/>
        </w:rPr>
        <w:t>Account Management Roles and Duties</w:t>
      </w:r>
      <w:r w:rsidRPr="00E511DB">
        <w:rPr>
          <w:rFonts w:eastAsia="Yu Gothic Light"/>
        </w:rPr>
        <w:t>.</w:t>
      </w:r>
    </w:p>
    <w:p w14:paraId="55BC1045" w14:textId="52D0195F" w:rsidR="00FC338F" w:rsidRPr="00FC338F" w:rsidRDefault="00FC338F" w:rsidP="00F701A2">
      <w:pPr>
        <w:pStyle w:val="Heading4"/>
        <w:keepNext w:val="0"/>
        <w:keepLines w:val="0"/>
        <w:rPr>
          <w:rFonts w:eastAsia="Yu Gothic Light"/>
        </w:rPr>
      </w:pPr>
      <w:r w:rsidRPr="00FC338F">
        <w:rPr>
          <w:rFonts w:eastAsia="Yu Gothic Light"/>
        </w:rPr>
        <w:t>The account representative is responsible for making any changes to the company profile within AFP.</w:t>
      </w:r>
    </w:p>
    <w:p w14:paraId="7E0C00BD" w14:textId="2F51884C" w:rsidR="00FC338F" w:rsidRPr="00FC338F" w:rsidRDefault="00FC338F" w:rsidP="00F701A2">
      <w:pPr>
        <w:pStyle w:val="Heading4"/>
        <w:keepNext w:val="0"/>
        <w:keepLines w:val="0"/>
        <w:rPr>
          <w:rFonts w:eastAsia="Yu Gothic Light"/>
        </w:rPr>
      </w:pPr>
      <w:r w:rsidRPr="00FC338F">
        <w:rPr>
          <w:rFonts w:eastAsia="Yu Gothic Light"/>
        </w:rPr>
        <w:t>The account representative may designate users within the company who can access and manage the account.</w:t>
      </w:r>
    </w:p>
    <w:p w14:paraId="70EAE175" w14:textId="7F56B1AF" w:rsidR="00FC338F" w:rsidRPr="00FC338F" w:rsidRDefault="00FC338F" w:rsidP="00F701A2">
      <w:pPr>
        <w:pStyle w:val="Heading4"/>
        <w:keepNext w:val="0"/>
        <w:keepLines w:val="0"/>
        <w:rPr>
          <w:rFonts w:eastAsia="Yu Gothic Light"/>
        </w:rPr>
      </w:pPr>
      <w:r w:rsidRPr="00FC338F">
        <w:rPr>
          <w:rFonts w:eastAsia="Yu Gothic Light"/>
        </w:rPr>
        <w:t xml:space="preserve">If any information required by section 95483.2(a)(2) changes, the entity holding the account must update the account to reflect the changes within 30 </w:t>
      </w:r>
      <w:del w:id="836" w:author="CARB" w:date="2023-12-19T12:12:00Z">
        <w:r w:rsidRPr="00FC338F">
          <w:rPr>
            <w:rFonts w:eastAsia="Yu Gothic Light"/>
          </w:rPr>
          <w:delText xml:space="preserve">calendar </w:delText>
        </w:r>
      </w:del>
      <w:r w:rsidRPr="00FC338F">
        <w:rPr>
          <w:rFonts w:eastAsia="Yu Gothic Light"/>
        </w:rPr>
        <w:t>days.</w:t>
      </w:r>
    </w:p>
    <w:p w14:paraId="6B957255" w14:textId="3BEB9577" w:rsidR="00FC338F" w:rsidRPr="00FC338F" w:rsidRDefault="00FC338F" w:rsidP="00F701A2">
      <w:pPr>
        <w:pStyle w:val="Heading2"/>
        <w:keepNext w:val="0"/>
        <w:keepLines w:val="0"/>
        <w:rPr>
          <w:rFonts w:eastAsia="Yu Gothic Light"/>
        </w:rPr>
      </w:pPr>
      <w:r w:rsidRPr="00C77C3E">
        <w:rPr>
          <w:rFonts w:eastAsia="Yu Gothic Light"/>
          <w:i/>
          <w:iCs/>
        </w:rPr>
        <w:t>LCFS Reporting Tool and Credit Bank &amp; Transfer System (LRT-CBTS).</w:t>
      </w:r>
      <w:r w:rsidRPr="00FC338F">
        <w:rPr>
          <w:rFonts w:eastAsia="Yu Gothic Light"/>
        </w:rPr>
        <w:t xml:space="preserve"> The LRT</w:t>
      </w:r>
      <w:r w:rsidR="00C77C3E">
        <w:rPr>
          <w:rFonts w:eastAsia="Yu Gothic Light"/>
        </w:rPr>
        <w:noBreakHyphen/>
      </w:r>
      <w:r w:rsidRPr="00FC338F">
        <w:rPr>
          <w:rFonts w:eastAsia="Yu Gothic Light"/>
        </w:rPr>
        <w:t xml:space="preserve">CBTS is designed to support fuel transaction reporting, compliance demonstration, credit generation, banking, </w:t>
      </w:r>
      <w:del w:id="837" w:author="CARB" w:date="2023-12-19T12:12:00Z">
        <w:r w:rsidRPr="00FC338F">
          <w:rPr>
            <w:rFonts w:eastAsia="Yu Gothic Light"/>
          </w:rPr>
          <w:delText>and transfers.</w:delText>
        </w:r>
      </w:del>
      <w:ins w:id="838" w:author="CARB" w:date="2023-12-19T12:12:00Z">
        <w:r w:rsidRPr="00FC338F">
          <w:rPr>
            <w:rFonts w:eastAsia="Yu Gothic Light"/>
          </w:rPr>
          <w:t>transfers</w:t>
        </w:r>
        <w:r w:rsidR="00356C10">
          <w:rPr>
            <w:rFonts w:eastAsia="Yu Gothic Light"/>
          </w:rPr>
          <w:t>, and additional verification processes described in section 95483.2(c)</w:t>
        </w:r>
        <w:r w:rsidRPr="00FC338F">
          <w:rPr>
            <w:rFonts w:eastAsia="Yu Gothic Light"/>
          </w:rPr>
          <w:t>.</w:t>
        </w:r>
      </w:ins>
    </w:p>
    <w:p w14:paraId="1C635725" w14:textId="7E9E50E6" w:rsidR="00FC338F" w:rsidRPr="00FC338F" w:rsidRDefault="00FC338F" w:rsidP="00F701A2">
      <w:pPr>
        <w:pStyle w:val="Heading3"/>
        <w:keepNext w:val="0"/>
        <w:keepLines w:val="0"/>
        <w:rPr>
          <w:rFonts w:eastAsia="Yu Gothic Light"/>
        </w:rPr>
      </w:pPr>
      <w:r w:rsidRPr="00C77C3E">
        <w:rPr>
          <w:rFonts w:eastAsia="Yu Gothic Light"/>
          <w:i/>
          <w:iCs/>
        </w:rPr>
        <w:t>Eligibility.</w:t>
      </w:r>
      <w:r w:rsidRPr="00FC338F">
        <w:rPr>
          <w:rFonts w:eastAsia="Yu Gothic Light"/>
        </w:rPr>
        <w:t xml:space="preserve"> The following entities can request to establish an account in the LRT-CBTS:</w:t>
      </w:r>
    </w:p>
    <w:p w14:paraId="303BFE2C" w14:textId="54383E8E" w:rsidR="00FC338F" w:rsidRPr="00FC338F" w:rsidRDefault="00FC338F" w:rsidP="00F701A2">
      <w:pPr>
        <w:pStyle w:val="Heading4"/>
        <w:keepNext w:val="0"/>
        <w:keepLines w:val="0"/>
        <w:rPr>
          <w:rFonts w:eastAsia="Yu Gothic Light"/>
        </w:rPr>
      </w:pPr>
      <w:r w:rsidRPr="00FC338F">
        <w:rPr>
          <w:rFonts w:eastAsia="Yu Gothic Light"/>
        </w:rPr>
        <w:t>A fuel reporting entity;</w:t>
      </w:r>
    </w:p>
    <w:p w14:paraId="0892BB80" w14:textId="694DB0EE" w:rsidR="00FC338F" w:rsidRPr="00FC338F" w:rsidRDefault="00FC338F" w:rsidP="00F701A2">
      <w:pPr>
        <w:pStyle w:val="Heading4"/>
        <w:keepNext w:val="0"/>
        <w:keepLines w:val="0"/>
        <w:rPr>
          <w:rFonts w:eastAsia="Yu Gothic Light"/>
        </w:rPr>
      </w:pPr>
      <w:r w:rsidRPr="00FC338F">
        <w:rPr>
          <w:rFonts w:eastAsia="Yu Gothic Light"/>
        </w:rPr>
        <w:t>An entity opting into LCFS, pursuant to section 95483 or 95483.1; or</w:t>
      </w:r>
    </w:p>
    <w:p w14:paraId="002FC4FE" w14:textId="5006E929" w:rsidR="00FC338F" w:rsidRPr="00FC338F" w:rsidRDefault="00FC338F" w:rsidP="00F701A2">
      <w:pPr>
        <w:pStyle w:val="Heading4"/>
        <w:keepNext w:val="0"/>
        <w:keepLines w:val="0"/>
        <w:rPr>
          <w:rFonts w:eastAsia="Yu Gothic Light"/>
        </w:rPr>
      </w:pPr>
      <w:r w:rsidRPr="00FC338F">
        <w:rPr>
          <w:rFonts w:eastAsia="Yu Gothic Light"/>
        </w:rPr>
        <w:t>An LCFS credit broker.</w:t>
      </w:r>
    </w:p>
    <w:p w14:paraId="292C04A9" w14:textId="38444827" w:rsidR="00FC338F" w:rsidRPr="00FC338F" w:rsidRDefault="00FC338F" w:rsidP="00F701A2">
      <w:pPr>
        <w:pStyle w:val="Heading3"/>
        <w:keepNext w:val="0"/>
        <w:keepLines w:val="0"/>
        <w:rPr>
          <w:rFonts w:eastAsia="Yu Gothic Light"/>
        </w:rPr>
      </w:pPr>
      <w:r w:rsidRPr="00C77C3E">
        <w:rPr>
          <w:rFonts w:eastAsia="Yu Gothic Light"/>
          <w:i/>
          <w:iCs/>
        </w:rPr>
        <w:t>Deadline to Establish LRT-CBTS Account</w:t>
      </w:r>
      <w:r w:rsidRPr="00FC338F">
        <w:rPr>
          <w:rFonts w:eastAsia="Yu Gothic Light"/>
        </w:rPr>
        <w:t>.</w:t>
      </w:r>
    </w:p>
    <w:p w14:paraId="6E53CCED" w14:textId="36C4653A" w:rsidR="00FC338F" w:rsidRPr="00FC338F" w:rsidRDefault="00FC338F" w:rsidP="00F701A2">
      <w:pPr>
        <w:pStyle w:val="Heading4"/>
        <w:keepNext w:val="0"/>
        <w:keepLines w:val="0"/>
        <w:rPr>
          <w:rFonts w:eastAsia="Yu Gothic Light"/>
        </w:rPr>
      </w:pPr>
      <w:r w:rsidRPr="00FC338F">
        <w:rPr>
          <w:rFonts w:eastAsia="Yu Gothic Light"/>
        </w:rPr>
        <w:t>An entity responsible for reporting any transportation fuels pursuant to section 95483 must complete registration at least 30</w:t>
      </w:r>
      <w:r w:rsidR="00263DEA">
        <w:rPr>
          <w:rFonts w:eastAsia="Yu Gothic Light"/>
        </w:rPr>
        <w:t> </w:t>
      </w:r>
      <w:r w:rsidRPr="00FC338F">
        <w:rPr>
          <w:rFonts w:eastAsia="Yu Gothic Light"/>
        </w:rPr>
        <w:t>days prior to the date for filing any required report.</w:t>
      </w:r>
    </w:p>
    <w:p w14:paraId="606F9F07" w14:textId="27340FEE" w:rsidR="00FC338F" w:rsidRPr="00FC338F" w:rsidRDefault="00FC338F" w:rsidP="00F701A2">
      <w:pPr>
        <w:pStyle w:val="Heading4"/>
        <w:keepNext w:val="0"/>
        <w:keepLines w:val="0"/>
        <w:rPr>
          <w:rFonts w:eastAsia="Yu Gothic Light"/>
        </w:rPr>
      </w:pPr>
      <w:r w:rsidRPr="00FC338F">
        <w:rPr>
          <w:rFonts w:eastAsia="Yu Gothic Light"/>
        </w:rPr>
        <w:t>An opt-in entity can register anytime during a calendar year. All quarterly and annual reporting is then required, beginning with the quarter in which registration was approved, and continuing until any opt-out is completed.</w:t>
      </w:r>
    </w:p>
    <w:p w14:paraId="408983D1" w14:textId="4FE1C14B" w:rsidR="00FC338F" w:rsidRPr="00FC338F" w:rsidRDefault="00FC338F" w:rsidP="00F701A2">
      <w:pPr>
        <w:pStyle w:val="Heading4"/>
        <w:keepNext w:val="0"/>
        <w:keepLines w:val="0"/>
        <w:rPr>
          <w:rFonts w:eastAsia="Yu Gothic Light"/>
        </w:rPr>
      </w:pPr>
      <w:r w:rsidRPr="00FC338F">
        <w:rPr>
          <w:rFonts w:eastAsia="Yu Gothic Light"/>
        </w:rPr>
        <w:t>Any broker must register in LRT-CBTS prior to facilitating any LCFS credit trades.</w:t>
      </w:r>
    </w:p>
    <w:p w14:paraId="76F90E5D" w14:textId="132A8589" w:rsidR="00FC338F" w:rsidRPr="00FC338F" w:rsidRDefault="00FC338F" w:rsidP="00F701A2">
      <w:pPr>
        <w:pStyle w:val="Heading3"/>
        <w:keepNext w:val="0"/>
        <w:keepLines w:val="0"/>
        <w:rPr>
          <w:rFonts w:eastAsia="Yu Gothic Light"/>
        </w:rPr>
      </w:pPr>
      <w:r w:rsidRPr="003D2217">
        <w:rPr>
          <w:rFonts w:eastAsia="Yu Gothic Light"/>
          <w:i/>
          <w:iCs/>
        </w:rPr>
        <w:lastRenderedPageBreak/>
        <w:t>Requirements to Establish an Account in LRT-CBTS.</w:t>
      </w:r>
      <w:r w:rsidRPr="00FC338F">
        <w:rPr>
          <w:rFonts w:eastAsia="Yu Gothic Light"/>
        </w:rPr>
        <w:t xml:space="preserve"> A company owner, a president, a managing partner, or a corporate officer with legal binding authority must complete and submit the online LRT-CBTS account registration form and provide the following:</w:t>
      </w:r>
    </w:p>
    <w:p w14:paraId="2DB693E7" w14:textId="35015347" w:rsidR="00FC338F" w:rsidRPr="00FC338F" w:rsidRDefault="00FC338F" w:rsidP="00F701A2">
      <w:pPr>
        <w:pStyle w:val="Heading4"/>
        <w:keepNext w:val="0"/>
        <w:keepLines w:val="0"/>
        <w:rPr>
          <w:rFonts w:eastAsia="Yu Gothic Light"/>
        </w:rPr>
      </w:pPr>
      <w:r w:rsidRPr="00FC338F">
        <w:rPr>
          <w:rFonts w:eastAsia="Yu Gothic Light"/>
        </w:rPr>
        <w:t>Organization name, address, state and country, Organization Federal Employer Identification Number (FEIN), date and place of incorporation.</w:t>
      </w:r>
    </w:p>
    <w:p w14:paraId="5E43E013" w14:textId="0FB3589E" w:rsidR="00FC338F" w:rsidRPr="00FC338F" w:rsidRDefault="00FC338F" w:rsidP="00F701A2">
      <w:pPr>
        <w:pStyle w:val="Heading4"/>
        <w:keepNext w:val="0"/>
        <w:keepLines w:val="0"/>
        <w:rPr>
          <w:rFonts w:eastAsia="Yu Gothic Light"/>
        </w:rPr>
      </w:pPr>
      <w:r w:rsidRPr="00FC338F">
        <w:rPr>
          <w:rFonts w:eastAsia="Yu Gothic Light"/>
        </w:rPr>
        <w:t>A letter on company letterhead stating the basis for qualifying for an account pursuant to subsection (1) above. This letter must be signed by the company owner, a president, a managing partner, or a corporate officer. A signed pdf copy must be uploaded in the LRT-CBTS to complete the application process.</w:t>
      </w:r>
    </w:p>
    <w:p w14:paraId="087480D7" w14:textId="57E7E271" w:rsidR="00FC338F" w:rsidRPr="00FC338F" w:rsidRDefault="00FC338F" w:rsidP="00F701A2">
      <w:pPr>
        <w:pStyle w:val="Heading4"/>
        <w:keepNext w:val="0"/>
        <w:keepLines w:val="0"/>
        <w:rPr>
          <w:rFonts w:eastAsia="Yu Gothic Light"/>
        </w:rPr>
      </w:pPr>
      <w:r w:rsidRPr="00FC338F">
        <w:rPr>
          <w:rFonts w:eastAsia="Yu Gothic Light"/>
        </w:rPr>
        <w:t>The online LRT-CBTS registration form must designate a primary account representative and at least one alternate account representative. The primary account representative and the alternate account representative(s) must attest in writing, as follows:</w:t>
      </w:r>
    </w:p>
    <w:p w14:paraId="4AD08A7E" w14:textId="77777777" w:rsidR="00FC338F" w:rsidRPr="00FC338F" w:rsidRDefault="00FC338F" w:rsidP="00514B34">
      <w:pPr>
        <w:ind w:left="2160"/>
      </w:pPr>
      <w:r w:rsidRPr="00FC338F">
        <w:rPr>
          <w:rFonts w:hint="eastAsia"/>
        </w:rPr>
        <w:t>“</w:t>
      </w:r>
      <w:r w:rsidRPr="00FC338F">
        <w:t>I certify under penalty of perjury under the laws of the State of California as follows: I was selected as the primary account representative or the secondary account representative, as applicable, by an agreement that is binding on all persons who have the legal right to control LCFS credits held in the account. I have all the necessary authority to carry out the duties and responsibilities contained in California Code of Regulations, title 17, sections 95480 et seq. on behalf of such persons and that each such person shall be fully bound by my representations, actions, inactions, or submissions and by any order or decision issued to me by the Executive Officer or a court regarding the account.”</w:t>
      </w:r>
    </w:p>
    <w:p w14:paraId="536DB454" w14:textId="39ADC204" w:rsidR="00FC338F" w:rsidRPr="00FC338F" w:rsidRDefault="00FC338F" w:rsidP="00F701A2">
      <w:pPr>
        <w:pStyle w:val="Heading4"/>
        <w:keepNext w:val="0"/>
        <w:keepLines w:val="0"/>
        <w:rPr>
          <w:rFonts w:eastAsia="Yu Gothic Light"/>
        </w:rPr>
      </w:pPr>
      <w:r w:rsidRPr="00FC338F">
        <w:rPr>
          <w:rFonts w:eastAsia="Yu Gothic Light"/>
        </w:rPr>
        <w:t>For each representative, name, title, relationship to the organization, business and mobile phone, e-mail address, username, and password.</w:t>
      </w:r>
    </w:p>
    <w:p w14:paraId="079F1A79" w14:textId="0BAC086E" w:rsidR="00FC338F" w:rsidRPr="00FC338F" w:rsidRDefault="00FC338F" w:rsidP="00F701A2">
      <w:pPr>
        <w:pStyle w:val="Heading4"/>
        <w:keepNext w:val="0"/>
        <w:keepLines w:val="0"/>
        <w:rPr>
          <w:rFonts w:eastAsia="Yu Gothic Light"/>
        </w:rPr>
      </w:pPr>
      <w:r w:rsidRPr="00FC338F">
        <w:rPr>
          <w:rFonts w:eastAsia="Yu Gothic Light"/>
        </w:rPr>
        <w:t xml:space="preserve">The account representatives can be changed by </w:t>
      </w:r>
      <w:proofErr w:type="gramStart"/>
      <w:r w:rsidRPr="00FC338F">
        <w:rPr>
          <w:rFonts w:eastAsia="Yu Gothic Light"/>
        </w:rPr>
        <w:t>following</w:t>
      </w:r>
      <w:proofErr w:type="gramEnd"/>
      <w:r w:rsidRPr="00FC338F">
        <w:rPr>
          <w:rFonts w:eastAsia="Yu Gothic Light"/>
        </w:rPr>
        <w:t xml:space="preserve"> steps set forth in subsections (B) through (D) above. Notwithstanding any such change, all representations, actions, inactions, and submissions by the previous account representatives prior to the time and date when the Executive Officer receives the superseding information shall be binding on the entity.</w:t>
      </w:r>
    </w:p>
    <w:p w14:paraId="6031C8D3" w14:textId="325A852B" w:rsidR="00FC338F" w:rsidRPr="00FC338F" w:rsidRDefault="00FC338F" w:rsidP="00F701A2">
      <w:pPr>
        <w:pStyle w:val="Heading4"/>
        <w:keepNext w:val="0"/>
        <w:keepLines w:val="0"/>
        <w:rPr>
          <w:rFonts w:eastAsia="Yu Gothic Light"/>
        </w:rPr>
      </w:pPr>
      <w:r w:rsidRPr="00FC338F">
        <w:rPr>
          <w:rFonts w:eastAsia="Yu Gothic Light"/>
        </w:rPr>
        <w:t xml:space="preserve">A designated fuel reporting entity pursuant to section 95483(b) and (c) must also provide a written contractual agreement </w:t>
      </w:r>
      <w:r w:rsidRPr="00FC338F">
        <w:rPr>
          <w:rFonts w:eastAsia="Yu Gothic Light"/>
        </w:rPr>
        <w:lastRenderedPageBreak/>
        <w:t>demonstrating it acquired the first fuel reporting entity status from another entity for each such entity.</w:t>
      </w:r>
    </w:p>
    <w:p w14:paraId="14BB491A" w14:textId="5A98AC1A" w:rsidR="00FC338F" w:rsidRPr="00FC338F" w:rsidRDefault="00FC338F" w:rsidP="00F701A2">
      <w:pPr>
        <w:pStyle w:val="Heading4"/>
        <w:keepNext w:val="0"/>
        <w:keepLines w:val="0"/>
        <w:rPr>
          <w:rFonts w:eastAsia="Yu Gothic Light"/>
        </w:rPr>
      </w:pPr>
      <w:r w:rsidRPr="003D2217">
        <w:rPr>
          <w:rFonts w:eastAsia="Yu Gothic Light"/>
          <w:i/>
          <w:iCs w:val="0"/>
        </w:rPr>
        <w:t>Clearing Service Providers.</w:t>
      </w:r>
      <w:r w:rsidRPr="00FC338F">
        <w:rPr>
          <w:rFonts w:eastAsia="Yu Gothic Light"/>
        </w:rPr>
        <w:t xml:space="preserve"> In addition to requirements specified in 95483.2(b)(3)(A) through (E), a clearing service provider requesting to establish an LRT-CBTS account must provide documents demonstrating their eligibility pursuant to section 95483.1(a)(3).</w:t>
      </w:r>
    </w:p>
    <w:p w14:paraId="6C031E05" w14:textId="216D6ABF" w:rsidR="00FC338F" w:rsidRPr="00FC338F" w:rsidRDefault="00FC338F" w:rsidP="00F701A2">
      <w:pPr>
        <w:pStyle w:val="Heading3"/>
        <w:keepNext w:val="0"/>
        <w:keepLines w:val="0"/>
        <w:rPr>
          <w:rFonts w:eastAsia="Yu Gothic Light"/>
        </w:rPr>
      </w:pPr>
      <w:r w:rsidRPr="003D2217">
        <w:rPr>
          <w:rFonts w:eastAsia="Yu Gothic Light"/>
          <w:i/>
          <w:iCs/>
        </w:rPr>
        <w:t>LCFS Credit Broker.</w:t>
      </w:r>
      <w:r w:rsidRPr="00FC338F">
        <w:rPr>
          <w:rFonts w:eastAsia="Yu Gothic Light"/>
        </w:rPr>
        <w:t xml:space="preserve"> A broker may represent other LRT-CBTS account holders in LCFS credit transfers. To register a broker account, the broker must provide the following:</w:t>
      </w:r>
    </w:p>
    <w:p w14:paraId="7797DA63" w14:textId="59354335" w:rsidR="00FC338F" w:rsidRPr="00FC338F" w:rsidRDefault="00FC338F" w:rsidP="00F701A2">
      <w:pPr>
        <w:pStyle w:val="Heading4"/>
        <w:keepNext w:val="0"/>
        <w:keepLines w:val="0"/>
        <w:rPr>
          <w:rFonts w:eastAsia="Yu Gothic Light"/>
        </w:rPr>
      </w:pPr>
      <w:r w:rsidRPr="00FC338F">
        <w:rPr>
          <w:rFonts w:eastAsia="Yu Gothic Light"/>
        </w:rPr>
        <w:t>Broker's organization name, address, state and country, Organization Federal Employer Identification Number (FEIN), date, and place of incorporation, if applicable.</w:t>
      </w:r>
    </w:p>
    <w:p w14:paraId="3D6553D9" w14:textId="3BB3FE48" w:rsidR="00FC338F" w:rsidRPr="00FC338F" w:rsidRDefault="00FC338F" w:rsidP="00F701A2">
      <w:pPr>
        <w:pStyle w:val="Heading4"/>
        <w:keepNext w:val="0"/>
        <w:keepLines w:val="0"/>
        <w:rPr>
          <w:rFonts w:eastAsia="Yu Gothic Light"/>
        </w:rPr>
      </w:pPr>
      <w:r w:rsidRPr="00FC338F">
        <w:rPr>
          <w:rFonts w:eastAsia="Yu Gothic Light"/>
        </w:rPr>
        <w:t>Broker's name, business and mobile phone, e-mail address, username, and password.</w:t>
      </w:r>
    </w:p>
    <w:p w14:paraId="2856730B" w14:textId="456B29B6" w:rsidR="00FC338F" w:rsidRPr="00FC338F" w:rsidRDefault="00FC338F" w:rsidP="00F701A2">
      <w:pPr>
        <w:pStyle w:val="Heading4"/>
        <w:keepNext w:val="0"/>
        <w:keepLines w:val="0"/>
        <w:rPr>
          <w:rFonts w:eastAsia="Yu Gothic Light"/>
        </w:rPr>
      </w:pPr>
      <w:r w:rsidRPr="00FC338F">
        <w:rPr>
          <w:rFonts w:eastAsia="Yu Gothic Light"/>
        </w:rPr>
        <w:t xml:space="preserve">Broker's statement attesting: “By submitting this broker registration application to the LCFS program for a broker account in the LRT-CBTS, I am </w:t>
      </w:r>
      <w:proofErr w:type="gramStart"/>
      <w:r w:rsidRPr="00FC338F">
        <w:rPr>
          <w:rFonts w:eastAsia="Yu Gothic Light"/>
        </w:rPr>
        <w:t>submitting</w:t>
      </w:r>
      <w:proofErr w:type="gramEnd"/>
      <w:r w:rsidRPr="00FC338F">
        <w:rPr>
          <w:rFonts w:eastAsia="Yu Gothic Light"/>
        </w:rPr>
        <w:t xml:space="preserve"> to the jurisdiction of the California courts. I certify under penalty of perjury that I have not been convicted of a felony in the last five years.”</w:t>
      </w:r>
    </w:p>
    <w:p w14:paraId="5FE4AA80" w14:textId="089AF529" w:rsidR="00FC338F" w:rsidRPr="00FC338F" w:rsidRDefault="00FC338F" w:rsidP="00F701A2">
      <w:pPr>
        <w:pStyle w:val="Heading3"/>
        <w:keepNext w:val="0"/>
        <w:keepLines w:val="0"/>
        <w:rPr>
          <w:rFonts w:eastAsia="Yu Gothic Light"/>
        </w:rPr>
      </w:pPr>
      <w:r w:rsidRPr="004767D1">
        <w:rPr>
          <w:rFonts w:eastAsia="Yu Gothic Light"/>
          <w:i/>
          <w:iCs/>
        </w:rPr>
        <w:t>Account Approval</w:t>
      </w:r>
      <w:r w:rsidRPr="00FC338F">
        <w:rPr>
          <w:rFonts w:eastAsia="Yu Gothic Light"/>
        </w:rPr>
        <w:t>.</w:t>
      </w:r>
    </w:p>
    <w:p w14:paraId="2DBB0672" w14:textId="39B97010" w:rsidR="00FC338F" w:rsidRPr="00FC338F" w:rsidRDefault="00FC338F" w:rsidP="00F701A2">
      <w:pPr>
        <w:pStyle w:val="Heading4"/>
        <w:keepNext w:val="0"/>
        <w:keepLines w:val="0"/>
        <w:rPr>
          <w:rFonts w:eastAsia="Yu Gothic Light"/>
        </w:rPr>
      </w:pPr>
      <w:r w:rsidRPr="00FC338F">
        <w:rPr>
          <w:rFonts w:eastAsia="Yu Gothic Light"/>
        </w:rPr>
        <w:t>The account is established when the Executive Officer approves the application.</w:t>
      </w:r>
    </w:p>
    <w:p w14:paraId="587FFD45" w14:textId="7FEE0D29" w:rsidR="00FC338F" w:rsidRPr="00FC338F" w:rsidRDefault="00FC338F" w:rsidP="00F701A2">
      <w:pPr>
        <w:pStyle w:val="Heading4"/>
        <w:keepNext w:val="0"/>
        <w:keepLines w:val="0"/>
        <w:rPr>
          <w:rFonts w:eastAsia="Yu Gothic Light"/>
        </w:rPr>
      </w:pPr>
      <w:r w:rsidRPr="00FC338F">
        <w:rPr>
          <w:rFonts w:eastAsia="Yu Gothic Light"/>
        </w:rPr>
        <w:t>Account registration application may be denied based on false, misleading or missing information.</w:t>
      </w:r>
    </w:p>
    <w:p w14:paraId="2518FBE1" w14:textId="6552DE96" w:rsidR="00FC338F" w:rsidRPr="00FC338F" w:rsidRDefault="00FC338F" w:rsidP="00F701A2">
      <w:pPr>
        <w:pStyle w:val="Heading3"/>
        <w:keepNext w:val="0"/>
        <w:keepLines w:val="0"/>
        <w:rPr>
          <w:rFonts w:eastAsia="Yu Gothic Light"/>
        </w:rPr>
      </w:pPr>
      <w:r w:rsidRPr="004767D1">
        <w:rPr>
          <w:rFonts w:eastAsia="Yu Gothic Light"/>
          <w:i/>
          <w:iCs/>
        </w:rPr>
        <w:t>Account Management Roles and Duties</w:t>
      </w:r>
      <w:r w:rsidRPr="00FC338F">
        <w:rPr>
          <w:rFonts w:eastAsia="Yu Gothic Light"/>
        </w:rPr>
        <w:t>.</w:t>
      </w:r>
    </w:p>
    <w:p w14:paraId="3AD906F0" w14:textId="0D58440C" w:rsidR="00FC338F" w:rsidRPr="00FC338F" w:rsidRDefault="00FC338F" w:rsidP="00F701A2">
      <w:pPr>
        <w:pStyle w:val="Heading4"/>
        <w:keepNext w:val="0"/>
        <w:keepLines w:val="0"/>
        <w:rPr>
          <w:rFonts w:eastAsia="Yu Gothic Light"/>
        </w:rPr>
      </w:pPr>
      <w:r w:rsidRPr="00FC338F">
        <w:rPr>
          <w:rFonts w:eastAsia="Yu Gothic Light"/>
        </w:rPr>
        <w:t>The account representative is responsible for making any changes to the company profile within LRT-CBTS.</w:t>
      </w:r>
    </w:p>
    <w:p w14:paraId="23E572BB" w14:textId="3C1C2609" w:rsidR="00FC338F" w:rsidRPr="00FC338F" w:rsidRDefault="00FC338F" w:rsidP="00F701A2">
      <w:pPr>
        <w:pStyle w:val="Heading4"/>
        <w:keepNext w:val="0"/>
        <w:keepLines w:val="0"/>
        <w:rPr>
          <w:rFonts w:eastAsia="Yu Gothic Light"/>
        </w:rPr>
      </w:pPr>
      <w:r w:rsidRPr="00FC338F">
        <w:rPr>
          <w:rFonts w:eastAsia="Yu Gothic Light"/>
        </w:rPr>
        <w:t>The account representative may designate users within the company who can access and manage the account.</w:t>
      </w:r>
    </w:p>
    <w:p w14:paraId="2C2EC573" w14:textId="47B69194" w:rsidR="00FC338F" w:rsidRPr="00FC338F" w:rsidRDefault="00FC338F" w:rsidP="00F701A2">
      <w:pPr>
        <w:pStyle w:val="Heading4"/>
        <w:keepNext w:val="0"/>
        <w:keepLines w:val="0"/>
        <w:rPr>
          <w:rFonts w:eastAsia="Yu Gothic Light"/>
        </w:rPr>
      </w:pPr>
      <w:r w:rsidRPr="00FC338F">
        <w:rPr>
          <w:rFonts w:eastAsia="Yu Gothic Light"/>
        </w:rPr>
        <w:t>The account representative is responsible for meeting the reporting requirements as set forth in section 95491.</w:t>
      </w:r>
    </w:p>
    <w:p w14:paraId="1B9F7802" w14:textId="57D1B8B1" w:rsidR="00FC338F" w:rsidRPr="00FC338F" w:rsidRDefault="00FC338F" w:rsidP="00F701A2">
      <w:pPr>
        <w:pStyle w:val="Heading4"/>
        <w:keepNext w:val="0"/>
        <w:keepLines w:val="0"/>
        <w:rPr>
          <w:rFonts w:eastAsia="Yu Gothic Light"/>
        </w:rPr>
      </w:pPr>
      <w:r w:rsidRPr="00FC338F">
        <w:rPr>
          <w:rFonts w:eastAsia="Yu Gothic Light"/>
        </w:rPr>
        <w:t xml:space="preserve">If any information required by section 95483.2(b)(3) changes, the entity holding the account must update the account to reflect the changes within 30 </w:t>
      </w:r>
      <w:del w:id="839" w:author="CARB" w:date="2023-12-19T12:12:00Z">
        <w:r w:rsidRPr="00FC338F">
          <w:rPr>
            <w:rFonts w:eastAsia="Yu Gothic Light"/>
          </w:rPr>
          <w:delText xml:space="preserve">calendar </w:delText>
        </w:r>
      </w:del>
      <w:r w:rsidRPr="00FC338F">
        <w:rPr>
          <w:rFonts w:eastAsia="Yu Gothic Light"/>
        </w:rPr>
        <w:t>days.</w:t>
      </w:r>
    </w:p>
    <w:p w14:paraId="545AE95E" w14:textId="7C4F4F83" w:rsidR="00FC338F" w:rsidRPr="00FC338F" w:rsidRDefault="00FC338F" w:rsidP="00F701A2">
      <w:pPr>
        <w:pStyle w:val="Heading3"/>
        <w:keepNext w:val="0"/>
        <w:keepLines w:val="0"/>
        <w:rPr>
          <w:rFonts w:eastAsia="Yu Gothic Light"/>
        </w:rPr>
      </w:pPr>
      <w:r w:rsidRPr="006C759D">
        <w:rPr>
          <w:rFonts w:eastAsia="Yu Gothic Light"/>
          <w:i/>
          <w:iCs/>
        </w:rPr>
        <w:lastRenderedPageBreak/>
        <w:t>Account Closure</w:t>
      </w:r>
      <w:r w:rsidRPr="00FC338F">
        <w:rPr>
          <w:rFonts w:eastAsia="Yu Gothic Light"/>
        </w:rPr>
        <w:t>.</w:t>
      </w:r>
    </w:p>
    <w:p w14:paraId="247C7857" w14:textId="507192D3" w:rsidR="00FC338F" w:rsidRPr="00FC338F" w:rsidRDefault="00FC338F" w:rsidP="00F701A2">
      <w:pPr>
        <w:pStyle w:val="Heading4"/>
        <w:keepNext w:val="0"/>
        <w:keepLines w:val="0"/>
        <w:rPr>
          <w:rFonts w:eastAsia="Yu Gothic Light"/>
        </w:rPr>
      </w:pPr>
      <w:r w:rsidRPr="00FC338F">
        <w:rPr>
          <w:rFonts w:eastAsia="Yu Gothic Light"/>
        </w:rPr>
        <w:t>An LRT-CBTS account is subject to suspension or closure based on any of the following:</w:t>
      </w:r>
    </w:p>
    <w:p w14:paraId="5D6157E5" w14:textId="42DB5CD0" w:rsidR="00FC338F" w:rsidRPr="00FC338F" w:rsidRDefault="00FC338F" w:rsidP="00F701A2">
      <w:pPr>
        <w:pStyle w:val="Heading5"/>
        <w:keepNext w:val="0"/>
        <w:keepLines w:val="0"/>
        <w:rPr>
          <w:rFonts w:eastAsia="Yu Gothic Light"/>
        </w:rPr>
      </w:pPr>
      <w:r w:rsidRPr="00FC338F">
        <w:rPr>
          <w:rFonts w:eastAsia="Yu Gothic Light"/>
        </w:rPr>
        <w:t>The account holder is no longer eligible to establish an LRT</w:t>
      </w:r>
      <w:r w:rsidR="006C759D">
        <w:rPr>
          <w:rFonts w:eastAsia="Yu Gothic Light"/>
        </w:rPr>
        <w:noBreakHyphen/>
      </w:r>
      <w:r w:rsidRPr="00FC338F">
        <w:rPr>
          <w:rFonts w:eastAsia="Yu Gothic Light"/>
        </w:rPr>
        <w:t>CBTS account pursuant to section 95483.2(b)(1);</w:t>
      </w:r>
    </w:p>
    <w:p w14:paraId="7A75D8E9" w14:textId="350FE93A" w:rsidR="00FC338F" w:rsidRPr="00FC338F" w:rsidRDefault="00FC338F" w:rsidP="00F701A2">
      <w:pPr>
        <w:pStyle w:val="Heading5"/>
        <w:keepNext w:val="0"/>
        <w:keepLines w:val="0"/>
        <w:rPr>
          <w:rFonts w:eastAsia="Yu Gothic Light"/>
        </w:rPr>
      </w:pPr>
      <w:r w:rsidRPr="00FC338F">
        <w:rPr>
          <w:rFonts w:eastAsia="Yu Gothic Light"/>
        </w:rPr>
        <w:t>The account holder fails to comply with requirements of section 95483.2(b); and</w:t>
      </w:r>
    </w:p>
    <w:p w14:paraId="160F51FE" w14:textId="47FFA753" w:rsidR="00FC338F" w:rsidRPr="00FC338F" w:rsidRDefault="00FC338F" w:rsidP="00F701A2">
      <w:pPr>
        <w:pStyle w:val="Heading5"/>
        <w:keepNext w:val="0"/>
        <w:keepLines w:val="0"/>
        <w:rPr>
          <w:rFonts w:eastAsia="Yu Gothic Light"/>
        </w:rPr>
      </w:pPr>
      <w:r w:rsidRPr="00FC338F">
        <w:rPr>
          <w:rFonts w:eastAsia="Yu Gothic Light"/>
        </w:rPr>
        <w:t>The account holder intends to opt out pursuant to section 95483.1(c).</w:t>
      </w:r>
    </w:p>
    <w:p w14:paraId="14ED0C99" w14:textId="1891E77F" w:rsidR="00FC338F" w:rsidRPr="00FC338F" w:rsidRDefault="00FC338F" w:rsidP="00F701A2">
      <w:pPr>
        <w:pStyle w:val="Heading4"/>
        <w:keepNext w:val="0"/>
        <w:keepLines w:val="0"/>
        <w:rPr>
          <w:rFonts w:eastAsia="Yu Gothic Light"/>
        </w:rPr>
      </w:pPr>
      <w:r w:rsidRPr="00FC338F">
        <w:rPr>
          <w:rFonts w:eastAsia="Yu Gothic Light"/>
        </w:rPr>
        <w:t>The account holder must provide a notice of intent to the LRT</w:t>
      </w:r>
      <w:r w:rsidR="006C759D">
        <w:rPr>
          <w:rFonts w:eastAsia="Yu Gothic Light"/>
        </w:rPr>
        <w:noBreakHyphen/>
      </w:r>
      <w:r w:rsidRPr="00FC338F">
        <w:rPr>
          <w:rFonts w:eastAsia="Yu Gothic Light"/>
        </w:rPr>
        <w:t>CBTS Administrator to close the account within 90 days after any condition in subsection (A) above. The entity must submit a final quarterly report for the quarter in which the notice was provided, submit a final annual report, and submit verification that any remaining deficits have been eliminated. The Executive Officer shall notify the entity of the final account closure. Any credits that remain in the entity's account at the time of the closure will be placed in the Buffer Account.</w:t>
      </w:r>
    </w:p>
    <w:p w14:paraId="2684A73E" w14:textId="306A860C" w:rsidR="00FC338F" w:rsidRPr="00FC338F" w:rsidRDefault="00FC338F" w:rsidP="00F701A2">
      <w:pPr>
        <w:pStyle w:val="Heading4"/>
        <w:keepNext w:val="0"/>
        <w:keepLines w:val="0"/>
        <w:rPr>
          <w:rFonts w:eastAsia="Yu Gothic Light"/>
        </w:rPr>
      </w:pPr>
      <w:r w:rsidRPr="00FC338F">
        <w:rPr>
          <w:rFonts w:eastAsia="Yu Gothic Light"/>
        </w:rPr>
        <w:t xml:space="preserve">Failure to provide notice pursuant to subsection (B) above will result in account closure and forfeit of any credits that remain in the </w:t>
      </w:r>
      <w:proofErr w:type="gramStart"/>
      <w:r w:rsidRPr="00FC338F">
        <w:rPr>
          <w:rFonts w:eastAsia="Yu Gothic Light"/>
        </w:rPr>
        <w:t>entities</w:t>
      </w:r>
      <w:proofErr w:type="gramEnd"/>
      <w:r w:rsidRPr="00FC338F">
        <w:rPr>
          <w:rFonts w:eastAsia="Yu Gothic Light"/>
        </w:rPr>
        <w:t xml:space="preserve"> account at the time of the closure.</w:t>
      </w:r>
    </w:p>
    <w:p w14:paraId="7DF0A27E" w14:textId="15F566DE" w:rsidR="00FC338F" w:rsidRPr="00FC338F" w:rsidRDefault="00FC338F" w:rsidP="00F701A2">
      <w:pPr>
        <w:pStyle w:val="Heading4"/>
        <w:keepNext w:val="0"/>
        <w:keepLines w:val="0"/>
        <w:rPr>
          <w:rFonts w:eastAsia="Yu Gothic Light"/>
        </w:rPr>
      </w:pPr>
      <w:r w:rsidRPr="00FC338F">
        <w:rPr>
          <w:rFonts w:eastAsia="Yu Gothic Light"/>
        </w:rPr>
        <w:t>When an entity requests to reopen the LRT-CBTS account that was previously closed, the entity must follow the requirements as set forth in section 95483.2(b) to reopen the account.</w:t>
      </w:r>
    </w:p>
    <w:p w14:paraId="1A09684F" w14:textId="6CA8299B" w:rsidR="00FC338F" w:rsidRPr="00FC338F" w:rsidRDefault="00FC338F" w:rsidP="00F701A2">
      <w:pPr>
        <w:pStyle w:val="Heading3"/>
        <w:keepNext w:val="0"/>
        <w:keepLines w:val="0"/>
        <w:rPr>
          <w:rFonts w:eastAsia="Yu Gothic Light"/>
        </w:rPr>
      </w:pPr>
      <w:r w:rsidRPr="006C759D">
        <w:rPr>
          <w:rFonts w:eastAsia="Yu Gothic Light"/>
          <w:i/>
          <w:iCs/>
        </w:rPr>
        <w:t>Registration of Fueling Supply Equipment (FSE).</w:t>
      </w:r>
      <w:r w:rsidRPr="00FC338F">
        <w:rPr>
          <w:rFonts w:eastAsia="Yu Gothic Light"/>
        </w:rPr>
        <w:t xml:space="preserve"> After establishing the LRT-CBTS account, fuel reporting entities for natural gas, electricity, propane, and hydrogen must register all fueling supply equipment in the LRT-CBTS using the FSE registration template available on the LRT-CBTS home page. The completed FSE registration template with supporting documents must be uploaded into the LRT-CBTS. Upon FSE registration, the applicant will receive a unique LCFS FSE ID that must be used for reporting fuel transactions in the LRT-CBTS pursuant to 95491. The following must be provided:</w:t>
      </w:r>
    </w:p>
    <w:p w14:paraId="157B994E" w14:textId="3DD50A29" w:rsidR="00FC338F" w:rsidRPr="00FC338F" w:rsidRDefault="00FC338F" w:rsidP="00F701A2">
      <w:pPr>
        <w:pStyle w:val="Heading4"/>
        <w:keepNext w:val="0"/>
        <w:keepLines w:val="0"/>
        <w:rPr>
          <w:rFonts w:eastAsia="Yu Gothic Light"/>
        </w:rPr>
      </w:pPr>
      <w:r w:rsidRPr="006C759D">
        <w:rPr>
          <w:rFonts w:eastAsia="Yu Gothic Light"/>
          <w:i/>
          <w:iCs w:val="0"/>
        </w:rPr>
        <w:t>General Requirements.</w:t>
      </w:r>
      <w:r w:rsidRPr="00FC338F">
        <w:rPr>
          <w:rFonts w:eastAsia="Yu Gothic Light"/>
        </w:rPr>
        <w:t xml:space="preserve"> All FSE registrations must include:</w:t>
      </w:r>
    </w:p>
    <w:p w14:paraId="55A621A6" w14:textId="67A11D08" w:rsidR="00FC338F" w:rsidRPr="00FC338F" w:rsidRDefault="00FC338F" w:rsidP="00F701A2">
      <w:pPr>
        <w:pStyle w:val="Heading5"/>
        <w:keepNext w:val="0"/>
        <w:keepLines w:val="0"/>
        <w:rPr>
          <w:rFonts w:eastAsia="Yu Gothic Light"/>
        </w:rPr>
      </w:pPr>
      <w:r w:rsidRPr="00FC338F">
        <w:rPr>
          <w:rFonts w:eastAsia="Yu Gothic Light"/>
        </w:rPr>
        <w:t>Federal Employer Identification Number (FEIN) for the entity registering, name of the facility at which FSE is situated, street address, latitude, and longitude of the FSE location.</w:t>
      </w:r>
    </w:p>
    <w:p w14:paraId="17EA8433" w14:textId="17A0542F" w:rsidR="00FC338F" w:rsidRPr="00FC338F" w:rsidRDefault="00FC338F" w:rsidP="00F701A2">
      <w:pPr>
        <w:pStyle w:val="Heading5"/>
        <w:keepNext w:val="0"/>
        <w:keepLines w:val="0"/>
        <w:rPr>
          <w:rFonts w:eastAsia="Yu Gothic Light"/>
        </w:rPr>
      </w:pPr>
      <w:r w:rsidRPr="00FC338F">
        <w:rPr>
          <w:rFonts w:eastAsia="Yu Gothic Light"/>
        </w:rPr>
        <w:lastRenderedPageBreak/>
        <w:t>Name and address of the entity that owns the FSE, if different from the entity registering the FSE.</w:t>
      </w:r>
    </w:p>
    <w:p w14:paraId="5FA5F68C" w14:textId="367E1A7E" w:rsidR="00FC338F" w:rsidRPr="006C759D" w:rsidRDefault="00FC338F" w:rsidP="00F701A2">
      <w:pPr>
        <w:pStyle w:val="Heading4"/>
        <w:keepNext w:val="0"/>
        <w:keepLines w:val="0"/>
        <w:rPr>
          <w:rFonts w:eastAsia="Yu Gothic Light"/>
          <w:i/>
          <w:iCs w:val="0"/>
        </w:rPr>
      </w:pPr>
      <w:r w:rsidRPr="006C759D">
        <w:rPr>
          <w:rFonts w:eastAsia="Yu Gothic Light"/>
          <w:i/>
          <w:iCs w:val="0"/>
        </w:rPr>
        <w:t>Specific Requirements by Fuel Type.</w:t>
      </w:r>
    </w:p>
    <w:p w14:paraId="28AFEDDA" w14:textId="63544551" w:rsidR="00FC338F" w:rsidRPr="00FC338F" w:rsidRDefault="00FC338F" w:rsidP="00F701A2">
      <w:pPr>
        <w:pStyle w:val="Heading5"/>
        <w:keepNext w:val="0"/>
        <w:keepLines w:val="0"/>
        <w:rPr>
          <w:rFonts w:eastAsia="Yu Gothic Light"/>
        </w:rPr>
      </w:pPr>
      <w:r w:rsidRPr="00FC338F">
        <w:rPr>
          <w:rFonts w:eastAsia="Yu Gothic Light"/>
        </w:rPr>
        <w:t>For CNG, FSE refers to a fueling station associated with a utility meter. A CNG station with multiple dispensers is considered a single FSE. Fuel reporting entities for CNG must provide the natural gas utility meter number at the FSE location, name of the utility company, and a copy of the most recent utility bill.</w:t>
      </w:r>
    </w:p>
    <w:p w14:paraId="61BAA499" w14:textId="758AFF8F" w:rsidR="00FC338F" w:rsidRPr="00FC338F" w:rsidRDefault="00FC338F" w:rsidP="00F701A2">
      <w:pPr>
        <w:pStyle w:val="Heading5"/>
        <w:keepNext w:val="0"/>
        <w:keepLines w:val="0"/>
        <w:rPr>
          <w:rFonts w:eastAsia="Yu Gothic Light"/>
        </w:rPr>
      </w:pPr>
      <w:r w:rsidRPr="00FC338F">
        <w:rPr>
          <w:rFonts w:eastAsia="Yu Gothic Light"/>
        </w:rPr>
        <w:t>For LNG and propane, FSE refers to a fueling station. An LNG or propane station with multiple dispensers is considered a single FSE. Fuel reporting entities for LNG and propane must provide a unique identifier associated with the FSE used for their own fuel accounting or financial accounting or other purposes and copy of invoice or bill of lading for the most recent fuel delivery.</w:t>
      </w:r>
    </w:p>
    <w:p w14:paraId="2B16C958" w14:textId="338CE0E3" w:rsidR="00FC338F" w:rsidRPr="00FC338F" w:rsidRDefault="00FC338F" w:rsidP="00F701A2">
      <w:pPr>
        <w:pStyle w:val="Heading5"/>
        <w:keepNext w:val="0"/>
        <w:keepLines w:val="0"/>
        <w:rPr>
          <w:rFonts w:eastAsia="Yu Gothic Light"/>
        </w:rPr>
      </w:pPr>
      <w:r w:rsidRPr="00FC338F">
        <w:rPr>
          <w:rFonts w:eastAsia="Yu Gothic Light"/>
        </w:rPr>
        <w:t>For non-residential EV charging, FSE refers to each piece of equipment capable of measuring the electricity dispensed for EV charging. Fuel reporting entities for non-residential EV charging for on-road applications must provide the serial number assigned to the FSE by the original equipment manufacturer (OEM) and the name of OEM. If there are multiple FSEs at the same location, each unique piece of equipment must be registered separately.</w:t>
      </w:r>
    </w:p>
    <w:p w14:paraId="6C269090" w14:textId="3D0211C1" w:rsidR="00FC338F" w:rsidRPr="00FC338F" w:rsidRDefault="00FC338F" w:rsidP="00F701A2">
      <w:pPr>
        <w:pStyle w:val="Heading5"/>
        <w:keepNext w:val="0"/>
        <w:keepLines w:val="0"/>
        <w:rPr>
          <w:rFonts w:eastAsia="Yu Gothic Light"/>
        </w:rPr>
      </w:pPr>
      <w:r w:rsidRPr="00FC338F">
        <w:rPr>
          <w:rFonts w:eastAsia="Yu Gothic Light"/>
        </w:rPr>
        <w:t>For residential metered EV charging, FSE refers to a piece of equipment or on-vehicle telematics capable of measuring the electricity dispensed for EV charging.</w:t>
      </w:r>
    </w:p>
    <w:p w14:paraId="6928C5C1" w14:textId="49396B8F" w:rsidR="00FC338F" w:rsidRPr="00FC338F" w:rsidRDefault="00FC338F" w:rsidP="00F701A2">
      <w:pPr>
        <w:pStyle w:val="Heading6"/>
        <w:keepNext w:val="0"/>
        <w:keepLines w:val="0"/>
        <w:rPr>
          <w:rFonts w:eastAsia="Yu Gothic Light"/>
        </w:rPr>
      </w:pPr>
      <w:r w:rsidRPr="00FC338F">
        <w:rPr>
          <w:rFonts w:eastAsia="Yu Gothic Light"/>
        </w:rPr>
        <w:t>Fuel reporting entities for metered residential EV charging using off-vehicle meters must provide the serial number assigned to the FSE by the OEM, the name of the equipment OEM, and the Vehicle Identification Number (VIN) for the vehicle expected to be charged at the location.</w:t>
      </w:r>
    </w:p>
    <w:p w14:paraId="5C375CB8" w14:textId="75710DA5" w:rsidR="00FC338F" w:rsidRPr="00FC338F" w:rsidRDefault="00FC338F" w:rsidP="00F701A2">
      <w:pPr>
        <w:pStyle w:val="Heading6"/>
        <w:keepNext w:val="0"/>
        <w:keepLines w:val="0"/>
        <w:rPr>
          <w:rFonts w:eastAsia="Yu Gothic Light"/>
        </w:rPr>
      </w:pPr>
      <w:r w:rsidRPr="00FC338F">
        <w:rPr>
          <w:rFonts w:eastAsia="Yu Gothic Light"/>
        </w:rPr>
        <w:t xml:space="preserve">Fuel reporting entities using vehicle telematics must provide </w:t>
      </w:r>
      <w:proofErr w:type="gramStart"/>
      <w:r w:rsidRPr="00FC338F">
        <w:rPr>
          <w:rFonts w:eastAsia="Yu Gothic Light"/>
        </w:rPr>
        <w:t>the VIN</w:t>
      </w:r>
      <w:proofErr w:type="gramEnd"/>
      <w:r w:rsidRPr="00FC338F">
        <w:rPr>
          <w:rFonts w:eastAsia="Yu Gothic Light"/>
        </w:rPr>
        <w:t>.</w:t>
      </w:r>
    </w:p>
    <w:p w14:paraId="52ECF65B" w14:textId="5C617153" w:rsidR="00FC338F" w:rsidRPr="00FC338F" w:rsidRDefault="00FC338F" w:rsidP="00F701A2">
      <w:pPr>
        <w:pStyle w:val="Heading6"/>
        <w:keepNext w:val="0"/>
        <w:keepLines w:val="0"/>
        <w:rPr>
          <w:rFonts w:eastAsia="Yu Gothic Light"/>
        </w:rPr>
      </w:pPr>
      <w:r w:rsidRPr="00FC338F">
        <w:rPr>
          <w:rFonts w:eastAsia="Yu Gothic Light"/>
        </w:rPr>
        <w:t>FSE registration is optional when reporting metered electricity to generate base credits.</w:t>
      </w:r>
    </w:p>
    <w:p w14:paraId="67B3D008" w14:textId="5907FB8A" w:rsidR="00FC338F" w:rsidRPr="00FC338F" w:rsidRDefault="00FC338F" w:rsidP="00F701A2">
      <w:pPr>
        <w:pStyle w:val="Heading6"/>
        <w:keepNext w:val="0"/>
        <w:keepLines w:val="0"/>
        <w:rPr>
          <w:rFonts w:eastAsia="Yu Gothic Light"/>
        </w:rPr>
      </w:pPr>
      <w:r w:rsidRPr="00FC338F">
        <w:rPr>
          <w:rFonts w:eastAsia="Yu Gothic Light"/>
        </w:rPr>
        <w:lastRenderedPageBreak/>
        <w:t>Notwithstanding subsection (8)(A) above, location information and address is not required for residential charging.</w:t>
      </w:r>
    </w:p>
    <w:p w14:paraId="645F3F50" w14:textId="215F2652" w:rsidR="00FC338F" w:rsidRPr="00FC338F" w:rsidRDefault="00FC338F" w:rsidP="00F701A2">
      <w:pPr>
        <w:pStyle w:val="Heading5"/>
        <w:keepNext w:val="0"/>
        <w:keepLines w:val="0"/>
        <w:rPr>
          <w:rFonts w:eastAsia="Yu Gothic Light"/>
        </w:rPr>
      </w:pPr>
      <w:r w:rsidRPr="00FC338F">
        <w:rPr>
          <w:rFonts w:eastAsia="Yu Gothic Light"/>
        </w:rPr>
        <w:t>Fuel reporting entities for fixed guideway systems are exempt from subsection (A)1. above. The LRT-CBTS will assign FSE IDs for reporting purposes based on the information provided in the LRT-CBTS account registration form.</w:t>
      </w:r>
    </w:p>
    <w:p w14:paraId="45E291F8" w14:textId="23A73C90" w:rsidR="00FC338F" w:rsidRPr="00FC338F" w:rsidRDefault="00FC338F" w:rsidP="00F701A2">
      <w:pPr>
        <w:pStyle w:val="Heading5"/>
        <w:keepNext w:val="0"/>
        <w:keepLines w:val="0"/>
        <w:rPr>
          <w:rFonts w:eastAsia="Yu Gothic Light"/>
        </w:rPr>
      </w:pPr>
      <w:r w:rsidRPr="00FC338F">
        <w:rPr>
          <w:rFonts w:eastAsia="Yu Gothic Light"/>
        </w:rPr>
        <w:t xml:space="preserve">For electric forklifts, </w:t>
      </w:r>
      <w:proofErr w:type="spellStart"/>
      <w:r w:rsidRPr="00FC338F">
        <w:rPr>
          <w:rFonts w:eastAsia="Yu Gothic Light"/>
        </w:rPr>
        <w:t>eCHE</w:t>
      </w:r>
      <w:proofErr w:type="spellEnd"/>
      <w:r w:rsidRPr="00FC338F">
        <w:rPr>
          <w:rFonts w:eastAsia="Yu Gothic Light"/>
        </w:rPr>
        <w:t xml:space="preserve">, </w:t>
      </w:r>
      <w:del w:id="840" w:author="CARB" w:date="2023-12-19T12:12:00Z">
        <w:r w:rsidRPr="00FC338F">
          <w:rPr>
            <w:rFonts w:eastAsia="Yu Gothic Light"/>
          </w:rPr>
          <w:delText xml:space="preserve">or </w:delText>
        </w:r>
      </w:del>
      <w:proofErr w:type="spellStart"/>
      <w:r w:rsidRPr="00FC338F">
        <w:rPr>
          <w:rFonts w:eastAsia="Yu Gothic Light"/>
        </w:rPr>
        <w:t>eOGV</w:t>
      </w:r>
      <w:proofErr w:type="spellEnd"/>
      <w:ins w:id="841" w:author="CARB" w:date="2023-12-19T12:12:00Z">
        <w:r w:rsidRPr="00FC338F">
          <w:rPr>
            <w:rFonts w:eastAsia="Yu Gothic Light"/>
          </w:rPr>
          <w:t>,</w:t>
        </w:r>
        <w:r w:rsidR="00B758DA">
          <w:rPr>
            <w:rFonts w:eastAsia="Yu Gothic Light"/>
          </w:rPr>
          <w:t xml:space="preserve"> or </w:t>
        </w:r>
        <w:proofErr w:type="spellStart"/>
        <w:r w:rsidR="00B758DA">
          <w:rPr>
            <w:rFonts w:eastAsia="Yu Gothic Light"/>
          </w:rPr>
          <w:t>eTRU</w:t>
        </w:r>
      </w:ins>
      <w:proofErr w:type="spellEnd"/>
      <w:r w:rsidR="00B758DA">
        <w:rPr>
          <w:rFonts w:eastAsia="Yu Gothic Light"/>
        </w:rPr>
        <w:t>,</w:t>
      </w:r>
      <w:r w:rsidRPr="00FC338F">
        <w:rPr>
          <w:rFonts w:eastAsia="Yu Gothic Light"/>
        </w:rPr>
        <w:t xml:space="preserve"> FSE refers to the facility or location where electricity is dispensed for fueling. If there are multiple FSEs capable of measuring the electricity dispensed at the facility or location, then it is optional to provide serial number assigned to each equipment by the OEM and the name of OEM.</w:t>
      </w:r>
    </w:p>
    <w:p w14:paraId="61CB271E" w14:textId="77777777" w:rsidR="00FC338F" w:rsidRPr="00FC338F" w:rsidRDefault="00FC338F" w:rsidP="00F701A2">
      <w:pPr>
        <w:pStyle w:val="Heading5"/>
        <w:keepNext w:val="0"/>
        <w:keepLines w:val="0"/>
        <w:spacing w:line="259" w:lineRule="auto"/>
        <w:rPr>
          <w:del w:id="842" w:author="CARB" w:date="2023-12-19T12:12:00Z"/>
          <w:rFonts w:eastAsia="Yu Gothic Light"/>
        </w:rPr>
      </w:pPr>
      <w:del w:id="843" w:author="CARB" w:date="2023-12-19T12:12:00Z">
        <w:r w:rsidRPr="00FC338F">
          <w:rPr>
            <w:rFonts w:eastAsia="Yu Gothic Light"/>
          </w:rPr>
          <w:delText>For eTRU, FSE refers to each eTRU. Fuel reporting entities for eTRU fueling must provide the serial number assigned to the unit by the OEM and the name of the OEM.</w:delText>
        </w:r>
      </w:del>
    </w:p>
    <w:p w14:paraId="0E315664" w14:textId="36855CFD" w:rsidR="00FC338F" w:rsidRPr="00FC338F" w:rsidRDefault="00FC338F" w:rsidP="00F701A2">
      <w:pPr>
        <w:pStyle w:val="Heading5"/>
        <w:keepNext w:val="0"/>
        <w:keepLines w:val="0"/>
        <w:numPr>
          <w:numberingChange w:id="844" w:author="CARB" w:date="2023-12-19T12:12:00Z" w:original="%5:8:0:."/>
        </w:numPr>
        <w:rPr>
          <w:rFonts w:eastAsia="Yu Gothic Light"/>
        </w:rPr>
      </w:pPr>
      <w:r w:rsidRPr="00FC338F">
        <w:rPr>
          <w:rFonts w:eastAsia="Yu Gothic Light"/>
        </w:rPr>
        <w:t>For hydrogen, FSE refers to a fueling station. A hydrogen station with multiple dispensers is considered a single FSE. Fuel reporting entities for hydrogen must provide the station ID assigned by SOSS.</w:t>
      </w:r>
    </w:p>
    <w:p w14:paraId="4CAAFB48" w14:textId="659BA28C" w:rsidR="00FC338F" w:rsidRPr="00FC338F" w:rsidRDefault="00FC338F" w:rsidP="00F701A2">
      <w:pPr>
        <w:pStyle w:val="Heading5"/>
        <w:keepNext w:val="0"/>
        <w:keepLines w:val="0"/>
        <w:numPr>
          <w:numberingChange w:id="845" w:author="CARB" w:date="2023-12-19T12:12:00Z" w:original="%5:9:0:."/>
        </w:numPr>
        <w:rPr>
          <w:rFonts w:eastAsia="Yu Gothic Light"/>
        </w:rPr>
      </w:pPr>
      <w:r w:rsidRPr="00FC338F">
        <w:rPr>
          <w:rFonts w:eastAsia="Yu Gothic Light"/>
        </w:rPr>
        <w:t>For transportation applications not covered in paragraphs 1. through 8. above, FSE refers to a fuel dispenser or a transportation equipment with the capability to measure the dispensed fuel in that equipment.</w:t>
      </w:r>
    </w:p>
    <w:p w14:paraId="288646EE" w14:textId="55E292A4" w:rsidR="00FC338F" w:rsidRPr="00FC338F" w:rsidRDefault="00FC338F" w:rsidP="00F701A2">
      <w:pPr>
        <w:pStyle w:val="Heading2"/>
        <w:keepNext w:val="0"/>
        <w:keepLines w:val="0"/>
        <w:rPr>
          <w:rFonts w:eastAsia="Yu Gothic Light"/>
        </w:rPr>
      </w:pPr>
      <w:del w:id="846" w:author="CARB" w:date="2023-12-19T12:12:00Z">
        <w:r w:rsidRPr="00910A5B">
          <w:rPr>
            <w:rFonts w:eastAsia="Yu Gothic Light"/>
            <w:i/>
            <w:iCs/>
          </w:rPr>
          <w:delText>LCFS Verification Portal (LVP).</w:delText>
        </w:r>
      </w:del>
      <w:ins w:id="847" w:author="CARB" w:date="2023-12-19T12:12:00Z">
        <w:r w:rsidR="00D019E1">
          <w:rPr>
            <w:rFonts w:eastAsia="Yu Gothic Light"/>
            <w:i/>
            <w:iCs/>
          </w:rPr>
          <w:t>LRT-CBTS for verification</w:t>
        </w:r>
        <w:r w:rsidRPr="00910A5B">
          <w:rPr>
            <w:rFonts w:eastAsia="Yu Gothic Light"/>
            <w:i/>
            <w:iCs/>
          </w:rPr>
          <w:t>.</w:t>
        </w:r>
      </w:ins>
      <w:r w:rsidRPr="00FC338F">
        <w:rPr>
          <w:rFonts w:eastAsia="Yu Gothic Light"/>
        </w:rPr>
        <w:t xml:space="preserve"> The </w:t>
      </w:r>
      <w:del w:id="848" w:author="CARB" w:date="2023-12-19T12:12:00Z">
        <w:r w:rsidRPr="00FC338F">
          <w:rPr>
            <w:rFonts w:eastAsia="Yu Gothic Light"/>
          </w:rPr>
          <w:delText>LVP</w:delText>
        </w:r>
      </w:del>
      <w:ins w:id="849" w:author="CARB" w:date="2023-12-19T12:12:00Z">
        <w:r w:rsidR="002364F8">
          <w:rPr>
            <w:rFonts w:eastAsia="Yu Gothic Light"/>
          </w:rPr>
          <w:t>LRT-CBTS</w:t>
        </w:r>
      </w:ins>
      <w:r w:rsidR="002364F8">
        <w:rPr>
          <w:rFonts w:eastAsia="Yu Gothic Light"/>
        </w:rPr>
        <w:t xml:space="preserve"> is </w:t>
      </w:r>
      <w:del w:id="850" w:author="CARB" w:date="2023-12-19T12:12:00Z">
        <w:r w:rsidRPr="00FC338F">
          <w:rPr>
            <w:rFonts w:eastAsia="Yu Gothic Light"/>
          </w:rPr>
          <w:delText>designed to support</w:delText>
        </w:r>
      </w:del>
      <w:ins w:id="851" w:author="CARB" w:date="2023-12-19T12:12:00Z">
        <w:r w:rsidR="002364F8">
          <w:rPr>
            <w:rFonts w:eastAsia="Yu Gothic Light"/>
          </w:rPr>
          <w:t>capable of supporting</w:t>
        </w:r>
      </w:ins>
      <w:r w:rsidR="002364F8">
        <w:rPr>
          <w:rFonts w:eastAsia="Yu Gothic Light"/>
        </w:rPr>
        <w:t xml:space="preserve"> LCFS verification processes.</w:t>
      </w:r>
    </w:p>
    <w:p w14:paraId="59BF246C" w14:textId="70209264" w:rsidR="00FC338F" w:rsidRPr="00FC338F" w:rsidRDefault="00FC338F" w:rsidP="00F701A2">
      <w:pPr>
        <w:pStyle w:val="Heading3"/>
        <w:keepNext w:val="0"/>
        <w:keepLines w:val="0"/>
        <w:rPr>
          <w:rFonts w:eastAsia="Yu Gothic Light"/>
        </w:rPr>
      </w:pPr>
      <w:r w:rsidRPr="00910A5B">
        <w:rPr>
          <w:rFonts w:eastAsia="Yu Gothic Light"/>
          <w:i/>
          <w:iCs/>
        </w:rPr>
        <w:t>Eligibility.</w:t>
      </w:r>
      <w:r w:rsidRPr="00FC338F">
        <w:rPr>
          <w:rFonts w:eastAsia="Yu Gothic Light"/>
        </w:rPr>
        <w:t xml:space="preserve"> Any entity providing verification services pursuant to section 95500 (Executive Officer accredited verification body) can request an account in </w:t>
      </w:r>
      <w:del w:id="852" w:author="CARB" w:date="2023-12-19T12:12:00Z">
        <w:r w:rsidRPr="00FC338F">
          <w:rPr>
            <w:rFonts w:eastAsia="Yu Gothic Light"/>
          </w:rPr>
          <w:delText>LVP</w:delText>
        </w:r>
      </w:del>
      <w:ins w:id="853" w:author="CARB" w:date="2023-12-19T12:12:00Z">
        <w:r w:rsidR="00E64E82">
          <w:rPr>
            <w:rFonts w:eastAsia="Yu Gothic Light"/>
          </w:rPr>
          <w:t>LRT-CBTS</w:t>
        </w:r>
      </w:ins>
      <w:r w:rsidRPr="00FC338F">
        <w:rPr>
          <w:rFonts w:eastAsia="Yu Gothic Light"/>
        </w:rPr>
        <w:t>.</w:t>
      </w:r>
    </w:p>
    <w:p w14:paraId="37C98ED9" w14:textId="1A5637AD" w:rsidR="00FC338F" w:rsidRPr="00FC338F" w:rsidRDefault="00FC338F" w:rsidP="00F701A2">
      <w:pPr>
        <w:pStyle w:val="Heading3"/>
        <w:keepNext w:val="0"/>
        <w:keepLines w:val="0"/>
        <w:rPr>
          <w:rFonts w:eastAsia="Yu Gothic Light"/>
        </w:rPr>
      </w:pPr>
      <w:r w:rsidRPr="00910A5B">
        <w:rPr>
          <w:rFonts w:eastAsia="Yu Gothic Light"/>
          <w:i/>
          <w:iCs/>
        </w:rPr>
        <w:t xml:space="preserve">Requirements to Establish an Account in </w:t>
      </w:r>
      <w:del w:id="854" w:author="CARB" w:date="2023-12-19T12:12:00Z">
        <w:r w:rsidRPr="00910A5B">
          <w:rPr>
            <w:rFonts w:eastAsia="Yu Gothic Light"/>
            <w:i/>
            <w:iCs/>
          </w:rPr>
          <w:delText>LVP</w:delText>
        </w:r>
      </w:del>
      <w:ins w:id="855" w:author="CARB" w:date="2023-12-19T12:12:00Z">
        <w:r w:rsidR="00E64E82">
          <w:rPr>
            <w:rFonts w:eastAsia="Yu Gothic Light"/>
            <w:i/>
            <w:iCs/>
          </w:rPr>
          <w:t>LRT-CBTS</w:t>
        </w:r>
      </w:ins>
      <w:r w:rsidRPr="00910A5B">
        <w:rPr>
          <w:rFonts w:eastAsia="Yu Gothic Light"/>
          <w:i/>
          <w:iCs/>
        </w:rPr>
        <w:t>.</w:t>
      </w:r>
      <w:r w:rsidRPr="00FC338F">
        <w:rPr>
          <w:rFonts w:eastAsia="Yu Gothic Light"/>
        </w:rPr>
        <w:t xml:space="preserve"> A company owner, a president, a managing partner, a corporate officer, or any other person with binding legal authority must complete and submit the online </w:t>
      </w:r>
      <w:del w:id="856" w:author="CARB" w:date="2023-12-19T12:12:00Z">
        <w:r w:rsidRPr="00FC338F">
          <w:rPr>
            <w:rFonts w:eastAsia="Yu Gothic Light"/>
          </w:rPr>
          <w:delText>LVP</w:delText>
        </w:r>
      </w:del>
      <w:ins w:id="857" w:author="CARB" w:date="2023-12-19T12:12:00Z">
        <w:r w:rsidR="00E64E82">
          <w:rPr>
            <w:rFonts w:eastAsia="Yu Gothic Light"/>
          </w:rPr>
          <w:t>LRT-CBTS</w:t>
        </w:r>
      </w:ins>
      <w:r w:rsidRPr="00FC338F">
        <w:rPr>
          <w:rFonts w:eastAsia="Yu Gothic Light"/>
        </w:rPr>
        <w:t xml:space="preserve"> account registration form and provide the following:</w:t>
      </w:r>
    </w:p>
    <w:p w14:paraId="40AF9E8F" w14:textId="4791A193" w:rsidR="00FC338F" w:rsidRPr="00FC338F" w:rsidRDefault="00FC338F" w:rsidP="00F701A2">
      <w:pPr>
        <w:pStyle w:val="Heading4"/>
        <w:keepNext w:val="0"/>
        <w:keepLines w:val="0"/>
        <w:rPr>
          <w:rFonts w:eastAsia="Yu Gothic Light"/>
        </w:rPr>
      </w:pPr>
      <w:r w:rsidRPr="00FC338F">
        <w:rPr>
          <w:rFonts w:eastAsia="Yu Gothic Light"/>
        </w:rPr>
        <w:t>Organization name, address, state and country, Organization Federal Employer Identification Number (FEIN), date and place of incorporation.</w:t>
      </w:r>
    </w:p>
    <w:p w14:paraId="5E2E0D06" w14:textId="78A2B16D" w:rsidR="00FC338F" w:rsidRPr="00FC338F" w:rsidRDefault="00FC338F" w:rsidP="00F701A2">
      <w:pPr>
        <w:pStyle w:val="Heading4"/>
        <w:keepNext w:val="0"/>
        <w:keepLines w:val="0"/>
        <w:rPr>
          <w:rFonts w:eastAsia="Yu Gothic Light"/>
        </w:rPr>
      </w:pPr>
      <w:r w:rsidRPr="00FC338F">
        <w:rPr>
          <w:rFonts w:eastAsia="Yu Gothic Light"/>
        </w:rPr>
        <w:lastRenderedPageBreak/>
        <w:t xml:space="preserve">The online </w:t>
      </w:r>
      <w:del w:id="858" w:author="CARB" w:date="2023-12-19T12:12:00Z">
        <w:r w:rsidRPr="00FC338F">
          <w:rPr>
            <w:rFonts w:eastAsia="Yu Gothic Light"/>
          </w:rPr>
          <w:delText>LVP</w:delText>
        </w:r>
      </w:del>
      <w:ins w:id="859" w:author="CARB" w:date="2023-12-19T12:12:00Z">
        <w:r w:rsidR="00E64E82">
          <w:rPr>
            <w:rFonts w:eastAsia="Yu Gothic Light"/>
          </w:rPr>
          <w:t>LRT-CBTS</w:t>
        </w:r>
      </w:ins>
      <w:r w:rsidRPr="00FC338F">
        <w:rPr>
          <w:rFonts w:eastAsia="Yu Gothic Light"/>
        </w:rPr>
        <w:t xml:space="preserve"> registration form must designate a primary account representative and at least one alternate account representative.</w:t>
      </w:r>
    </w:p>
    <w:p w14:paraId="1E984321" w14:textId="77777777" w:rsidR="00FC338F" w:rsidRPr="00FC338F" w:rsidRDefault="00FC338F" w:rsidP="006F09D6">
      <w:pPr>
        <w:ind w:left="2160"/>
      </w:pPr>
      <w:r w:rsidRPr="00FC338F">
        <w:t>The primary account representative and the alternate account representative(s) must attest in writing, as follows:</w:t>
      </w:r>
    </w:p>
    <w:p w14:paraId="7C28A5F7" w14:textId="77777777" w:rsidR="00FC338F" w:rsidRPr="00FC338F" w:rsidRDefault="00FC338F" w:rsidP="006F09D6">
      <w:pPr>
        <w:ind w:left="2160"/>
      </w:pPr>
      <w:r w:rsidRPr="00FC338F">
        <w:rPr>
          <w:rFonts w:hint="eastAsia"/>
        </w:rPr>
        <w:t>“</w:t>
      </w:r>
      <w:r w:rsidRPr="00FC338F">
        <w:t>I certify under penalty of perjury under the laws of the State of California as follows: I was selected as the primary account representative or the secondary account representative, as applicable, by an agreement that is binding on all persons who have the legal right to submit information on behalf of the verification body. I have all the necessary authority to carry out the duties and responsibilities contained in California Code of Regulations, title 17, sections 95480 et seq. on behalf of such persons and that each such person shall be fully bound by my representations, actions, inactions, or submissions and by any order or decision issued to me by the Executive Officer or a court regarding the account.”</w:t>
      </w:r>
    </w:p>
    <w:p w14:paraId="02F27648" w14:textId="5B7FA88F" w:rsidR="00FC338F" w:rsidRPr="00FC338F" w:rsidRDefault="00FC338F" w:rsidP="00F701A2">
      <w:pPr>
        <w:pStyle w:val="Heading4"/>
        <w:keepNext w:val="0"/>
        <w:keepLines w:val="0"/>
        <w:rPr>
          <w:rFonts w:eastAsia="Yu Gothic Light"/>
        </w:rPr>
      </w:pPr>
      <w:r w:rsidRPr="00FC338F">
        <w:rPr>
          <w:rFonts w:eastAsia="Yu Gothic Light"/>
        </w:rPr>
        <w:t>For each representative, name, title, relationship to the organization, business and mobile phone, e-mail address, username, and password.</w:t>
      </w:r>
    </w:p>
    <w:p w14:paraId="489E9FB6" w14:textId="0C9879BE" w:rsidR="00FC338F" w:rsidRPr="00FC338F" w:rsidRDefault="00FC338F" w:rsidP="00F701A2">
      <w:pPr>
        <w:pStyle w:val="Heading4"/>
        <w:keepNext w:val="0"/>
        <w:keepLines w:val="0"/>
        <w:rPr>
          <w:rFonts w:eastAsia="Yu Gothic Light"/>
        </w:rPr>
      </w:pPr>
      <w:r w:rsidRPr="00FC338F">
        <w:rPr>
          <w:rFonts w:eastAsia="Yu Gothic Light"/>
        </w:rPr>
        <w:t xml:space="preserve">The account representatives can be changed by </w:t>
      </w:r>
      <w:proofErr w:type="gramStart"/>
      <w:r w:rsidRPr="00FC338F">
        <w:rPr>
          <w:rFonts w:eastAsia="Yu Gothic Light"/>
        </w:rPr>
        <w:t>following</w:t>
      </w:r>
      <w:proofErr w:type="gramEnd"/>
      <w:r w:rsidRPr="00FC338F">
        <w:rPr>
          <w:rFonts w:eastAsia="Yu Gothic Light"/>
        </w:rPr>
        <w:t xml:space="preserve"> steps set forth in subsection (B) and (C) above. Notwithstanding any such change, all representations, actions, inactions, and submissions by the previous account representatives prior to the time and date when the Executive Officer receives the superseding information shall be binding on the entity.</w:t>
      </w:r>
    </w:p>
    <w:p w14:paraId="2C6F7825" w14:textId="7C51545E" w:rsidR="00FC338F" w:rsidRPr="00FC338F" w:rsidRDefault="00FC338F" w:rsidP="00F701A2">
      <w:pPr>
        <w:pStyle w:val="Heading3"/>
        <w:keepNext w:val="0"/>
        <w:keepLines w:val="0"/>
        <w:rPr>
          <w:rFonts w:eastAsia="Yu Gothic Light"/>
        </w:rPr>
      </w:pPr>
      <w:r w:rsidRPr="008F5EE5">
        <w:rPr>
          <w:rFonts w:eastAsia="Yu Gothic Light"/>
          <w:i/>
          <w:iCs/>
        </w:rPr>
        <w:t>Account Approval</w:t>
      </w:r>
      <w:r w:rsidRPr="00FC338F">
        <w:rPr>
          <w:rFonts w:eastAsia="Yu Gothic Light"/>
        </w:rPr>
        <w:t>.</w:t>
      </w:r>
    </w:p>
    <w:p w14:paraId="61D910B9" w14:textId="69936A40" w:rsidR="00FC338F" w:rsidRPr="00FC338F" w:rsidRDefault="00FC338F" w:rsidP="00F701A2">
      <w:pPr>
        <w:pStyle w:val="Heading4"/>
        <w:keepNext w:val="0"/>
        <w:keepLines w:val="0"/>
        <w:rPr>
          <w:rFonts w:eastAsia="Yu Gothic Light"/>
        </w:rPr>
      </w:pPr>
      <w:r w:rsidRPr="00FC338F">
        <w:rPr>
          <w:rFonts w:eastAsia="Yu Gothic Light"/>
        </w:rPr>
        <w:t>The account is established when the Executive Officer approves the application.</w:t>
      </w:r>
    </w:p>
    <w:p w14:paraId="07DD9B5B" w14:textId="35EFE854" w:rsidR="00FC338F" w:rsidRPr="00FC338F" w:rsidRDefault="00FC338F" w:rsidP="00F701A2">
      <w:pPr>
        <w:pStyle w:val="Heading4"/>
        <w:keepNext w:val="0"/>
        <w:keepLines w:val="0"/>
        <w:rPr>
          <w:rFonts w:eastAsia="Yu Gothic Light"/>
        </w:rPr>
      </w:pPr>
      <w:r w:rsidRPr="00FC338F">
        <w:rPr>
          <w:rFonts w:eastAsia="Yu Gothic Light"/>
        </w:rPr>
        <w:t>Account registration application may be denied based on false, misleading or missing information.</w:t>
      </w:r>
    </w:p>
    <w:p w14:paraId="4A574545" w14:textId="323E7CA3" w:rsidR="00FC338F" w:rsidRPr="00FC338F" w:rsidRDefault="00FC338F" w:rsidP="00F701A2">
      <w:pPr>
        <w:pStyle w:val="Heading3"/>
        <w:keepNext w:val="0"/>
        <w:keepLines w:val="0"/>
        <w:rPr>
          <w:rFonts w:eastAsia="Yu Gothic Light"/>
        </w:rPr>
      </w:pPr>
      <w:r w:rsidRPr="008F5EE5">
        <w:rPr>
          <w:rFonts w:eastAsia="Yu Gothic Light"/>
          <w:i/>
          <w:iCs/>
        </w:rPr>
        <w:t>Account Management Roles and Duties</w:t>
      </w:r>
      <w:r w:rsidRPr="00FC338F">
        <w:rPr>
          <w:rFonts w:eastAsia="Yu Gothic Light"/>
        </w:rPr>
        <w:t>.</w:t>
      </w:r>
    </w:p>
    <w:p w14:paraId="296C0763" w14:textId="147D8AAD" w:rsidR="00FC338F" w:rsidRPr="00FC338F" w:rsidRDefault="00FC338F" w:rsidP="00F701A2">
      <w:pPr>
        <w:pStyle w:val="Heading4"/>
        <w:keepNext w:val="0"/>
        <w:keepLines w:val="0"/>
        <w:rPr>
          <w:rFonts w:eastAsia="Yu Gothic Light"/>
        </w:rPr>
      </w:pPr>
      <w:r w:rsidRPr="00FC338F">
        <w:rPr>
          <w:rFonts w:eastAsia="Yu Gothic Light"/>
        </w:rPr>
        <w:t xml:space="preserve">The account representative is responsible for making any changes to the company profile within </w:t>
      </w:r>
      <w:del w:id="860" w:author="CARB" w:date="2023-12-19T12:12:00Z">
        <w:r w:rsidRPr="00FC338F">
          <w:rPr>
            <w:rFonts w:eastAsia="Yu Gothic Light"/>
          </w:rPr>
          <w:delText>LVP</w:delText>
        </w:r>
      </w:del>
      <w:ins w:id="861" w:author="CARB" w:date="2023-12-19T12:12:00Z">
        <w:r w:rsidR="00E64E82">
          <w:rPr>
            <w:rFonts w:eastAsia="Yu Gothic Light"/>
          </w:rPr>
          <w:t>LRT-CBTS</w:t>
        </w:r>
      </w:ins>
      <w:r w:rsidRPr="00FC338F">
        <w:rPr>
          <w:rFonts w:eastAsia="Yu Gothic Light"/>
        </w:rPr>
        <w:t>.</w:t>
      </w:r>
    </w:p>
    <w:p w14:paraId="0FF74519" w14:textId="11A17205" w:rsidR="00FC338F" w:rsidRPr="00FC338F" w:rsidRDefault="00FC338F" w:rsidP="00F701A2">
      <w:pPr>
        <w:pStyle w:val="Heading4"/>
        <w:keepNext w:val="0"/>
        <w:keepLines w:val="0"/>
        <w:rPr>
          <w:rFonts w:eastAsia="Yu Gothic Light"/>
        </w:rPr>
      </w:pPr>
      <w:r w:rsidRPr="00FC338F">
        <w:rPr>
          <w:rFonts w:eastAsia="Yu Gothic Light"/>
        </w:rPr>
        <w:t>The account representative may designate users within the company who can access and manage the account.</w:t>
      </w:r>
    </w:p>
    <w:p w14:paraId="73E70D91" w14:textId="09E132D3" w:rsidR="00FC338F" w:rsidRPr="00FC338F" w:rsidRDefault="00FC338F" w:rsidP="00F701A2">
      <w:pPr>
        <w:pStyle w:val="Heading4"/>
        <w:keepNext w:val="0"/>
        <w:keepLines w:val="0"/>
        <w:rPr>
          <w:rFonts w:eastAsia="Yu Gothic Light"/>
        </w:rPr>
      </w:pPr>
      <w:r w:rsidRPr="00FC338F">
        <w:rPr>
          <w:rFonts w:eastAsia="Yu Gothic Light"/>
        </w:rPr>
        <w:lastRenderedPageBreak/>
        <w:t>The account representative is responsible for meeting the requirements as set forth in section 95500 through 95502.</w:t>
      </w:r>
    </w:p>
    <w:p w14:paraId="635C73A9" w14:textId="2F3DCDDD" w:rsidR="00FC338F" w:rsidRPr="00FC338F" w:rsidRDefault="00FC338F" w:rsidP="00F701A2">
      <w:pPr>
        <w:pStyle w:val="Heading4"/>
        <w:keepNext w:val="0"/>
        <w:keepLines w:val="0"/>
        <w:rPr>
          <w:rFonts w:eastAsia="Yu Gothic Light"/>
        </w:rPr>
      </w:pPr>
      <w:r w:rsidRPr="00FC338F">
        <w:rPr>
          <w:rFonts w:eastAsia="Yu Gothic Light"/>
        </w:rPr>
        <w:t xml:space="preserve">If any information required by section 95483.2(c)(2) changes, the entity holding the account must update the account to reflect the changes within 30 </w:t>
      </w:r>
      <w:del w:id="862" w:author="CARB" w:date="2023-12-19T12:12:00Z">
        <w:r w:rsidRPr="00FC338F">
          <w:rPr>
            <w:rFonts w:eastAsia="Yu Gothic Light"/>
          </w:rPr>
          <w:delText xml:space="preserve">calendar </w:delText>
        </w:r>
      </w:del>
      <w:r w:rsidRPr="00FC338F">
        <w:rPr>
          <w:rFonts w:eastAsia="Yu Gothic Light"/>
        </w:rPr>
        <w:t>days.</w:t>
      </w:r>
    </w:p>
    <w:p w14:paraId="365B90BD" w14:textId="503013D2" w:rsidR="004F2B2B" w:rsidRPr="005D4173" w:rsidRDefault="00FC338F" w:rsidP="005D4173">
      <w:pPr>
        <w:rPr>
          <w:sz w:val="20"/>
          <w:szCs w:val="18"/>
        </w:rPr>
      </w:pPr>
      <w:r w:rsidRPr="005D4173">
        <w:rPr>
          <w:sz w:val="20"/>
          <w:szCs w:val="18"/>
        </w:rPr>
        <w:t xml:space="preserve">NOTE: Authority cited: Sections 38510, 38530, 38560, 38560.5, 38571, 38580, 39600, 39601 and 43018, Health and Safety Code; 42 U.S.C. section 7545; and </w:t>
      </w:r>
      <w:r w:rsidRPr="005D4173">
        <w:rPr>
          <w:i/>
          <w:sz w:val="20"/>
          <w:szCs w:val="18"/>
        </w:rPr>
        <w:t xml:space="preserve">Western Oil and Gas </w:t>
      </w:r>
      <w:proofErr w:type="spellStart"/>
      <w:r w:rsidRPr="005D4173">
        <w:rPr>
          <w:i/>
          <w:sz w:val="20"/>
          <w:szCs w:val="18"/>
        </w:rPr>
        <w:t>Ass'n</w:t>
      </w:r>
      <w:proofErr w:type="spellEnd"/>
      <w:r w:rsidRPr="005D4173">
        <w:rPr>
          <w:i/>
          <w:sz w:val="20"/>
          <w:szCs w:val="18"/>
        </w:rPr>
        <w:t xml:space="preserve"> v. Orange County Air Pollution Control District</w:t>
      </w:r>
      <w:r w:rsidRPr="005D4173">
        <w:rPr>
          <w:sz w:val="20"/>
          <w:szCs w:val="18"/>
        </w:rPr>
        <w:t xml:space="preserve">, 14 Cal.3d 411, 121 </w:t>
      </w:r>
      <w:proofErr w:type="spellStart"/>
      <w:r w:rsidRPr="005D4173">
        <w:rPr>
          <w:sz w:val="20"/>
          <w:szCs w:val="18"/>
        </w:rPr>
        <w:t>Cal.Rptr</w:t>
      </w:r>
      <w:proofErr w:type="spellEnd"/>
      <w:r w:rsidRPr="005D4173">
        <w:rPr>
          <w:sz w:val="20"/>
          <w:szCs w:val="18"/>
        </w:rPr>
        <w:t xml:space="preserve">. 249 (1975). Reference: Sections 38501, 38510, 39515, 39516, 38571, 38580, 39000, 39001, 39002, 39003, 39515, 39516 and 43000, Health and Safety Code; Section 25000.5, Public Resources Code; and </w:t>
      </w:r>
      <w:r w:rsidRPr="005D4173">
        <w:rPr>
          <w:i/>
          <w:sz w:val="20"/>
          <w:szCs w:val="18"/>
        </w:rPr>
        <w:t xml:space="preserve">Western Oil and Gas </w:t>
      </w:r>
      <w:proofErr w:type="spellStart"/>
      <w:r w:rsidRPr="005D4173">
        <w:rPr>
          <w:i/>
          <w:sz w:val="20"/>
          <w:szCs w:val="18"/>
        </w:rPr>
        <w:t>Ass'n</w:t>
      </w:r>
      <w:proofErr w:type="spellEnd"/>
      <w:r w:rsidRPr="005D4173">
        <w:rPr>
          <w:i/>
          <w:sz w:val="20"/>
          <w:szCs w:val="18"/>
        </w:rPr>
        <w:t xml:space="preserve"> v. Orange County Air Pollution Control District</w:t>
      </w:r>
      <w:r w:rsidRPr="005D4173">
        <w:rPr>
          <w:sz w:val="20"/>
          <w:szCs w:val="18"/>
        </w:rPr>
        <w:t xml:space="preserve">, 14 Cal.3d 411, 121 </w:t>
      </w:r>
      <w:proofErr w:type="spellStart"/>
      <w:r w:rsidRPr="005D4173">
        <w:rPr>
          <w:sz w:val="20"/>
          <w:szCs w:val="18"/>
        </w:rPr>
        <w:t>Cal.Rptr</w:t>
      </w:r>
      <w:proofErr w:type="spellEnd"/>
      <w:r w:rsidRPr="005D4173">
        <w:rPr>
          <w:sz w:val="20"/>
          <w:szCs w:val="18"/>
        </w:rPr>
        <w:t>. 249 (1975).</w:t>
      </w:r>
    </w:p>
    <w:p w14:paraId="32C87083" w14:textId="522CBB84" w:rsidR="00FC338F" w:rsidRPr="00FC338F" w:rsidRDefault="00FC338F" w:rsidP="00F701A2">
      <w:pPr>
        <w:pStyle w:val="Heading1"/>
        <w:keepNext w:val="0"/>
        <w:keepLines w:val="0"/>
        <w:rPr>
          <w:rFonts w:eastAsia="Yu Gothic Light"/>
        </w:rPr>
      </w:pPr>
      <w:r w:rsidRPr="00FC338F">
        <w:rPr>
          <w:rFonts w:eastAsia="Yu Gothic Light"/>
        </w:rPr>
        <w:t xml:space="preserve">95483.3. </w:t>
      </w:r>
      <w:bookmarkStart w:id="863" w:name="_Hlk143066793"/>
      <w:r w:rsidRPr="00FC338F">
        <w:rPr>
          <w:rFonts w:eastAsia="Yu Gothic Light"/>
        </w:rPr>
        <w:t>Change of Ownership or Operational Control.</w:t>
      </w:r>
      <w:bookmarkEnd w:id="863"/>
    </w:p>
    <w:p w14:paraId="31DD10E7" w14:textId="77121A33" w:rsidR="00FC338F" w:rsidRPr="00FC338F" w:rsidRDefault="00FC338F" w:rsidP="005D64B2">
      <w:r w:rsidRPr="00FC338F">
        <w:t>If an entity or a facility registered in the LRT-CBTS</w:t>
      </w:r>
      <w:del w:id="864" w:author="CARB" w:date="2023-12-19T12:12:00Z">
        <w:r w:rsidRPr="00FC338F">
          <w:delText>, the AFP,</w:delText>
        </w:r>
      </w:del>
      <w:r w:rsidR="00CD66A2">
        <w:t xml:space="preserve"> or</w:t>
      </w:r>
      <w:r w:rsidRPr="00FC338F">
        <w:t xml:space="preserve"> the </w:t>
      </w:r>
      <w:del w:id="865" w:author="CARB" w:date="2023-12-19T12:12:00Z">
        <w:r w:rsidRPr="00FC338F">
          <w:delText>LVP</w:delText>
        </w:r>
      </w:del>
      <w:ins w:id="866" w:author="CARB" w:date="2023-12-19T12:12:00Z">
        <w:r w:rsidRPr="00FC338F">
          <w:t>AFP</w:t>
        </w:r>
      </w:ins>
      <w:r w:rsidRPr="00FC338F">
        <w:t xml:space="preserve"> undergoes a change of ownership or operational control, the following requirements apply.</w:t>
      </w:r>
    </w:p>
    <w:p w14:paraId="4FC4AE0F" w14:textId="69D57B5D" w:rsidR="00FC338F" w:rsidRPr="00FC338F" w:rsidRDefault="00FC338F" w:rsidP="00F701A2">
      <w:pPr>
        <w:pStyle w:val="Heading2"/>
        <w:keepNext w:val="0"/>
        <w:keepLines w:val="0"/>
        <w:rPr>
          <w:rFonts w:eastAsia="Yu Gothic Light"/>
        </w:rPr>
      </w:pPr>
      <w:r w:rsidRPr="008F5EE5">
        <w:rPr>
          <w:rFonts w:eastAsia="Yu Gothic Light"/>
          <w:i/>
          <w:iCs/>
        </w:rPr>
        <w:t>CARB Notifications.</w:t>
      </w:r>
      <w:r w:rsidRPr="00FC338F">
        <w:rPr>
          <w:rFonts w:eastAsia="Yu Gothic Light"/>
        </w:rPr>
        <w:t xml:space="preserve"> Within 30 days of the change of ownership or operational control, the previous owner or operator of the regulated entity or facility and the new owner or operator of the entity or facility must provide the following information to CARB:</w:t>
      </w:r>
    </w:p>
    <w:p w14:paraId="533B51ED" w14:textId="1D317B15" w:rsidR="00FC338F" w:rsidRPr="00FC338F" w:rsidRDefault="00FC338F" w:rsidP="00F701A2">
      <w:pPr>
        <w:pStyle w:val="Heading3"/>
        <w:keepNext w:val="0"/>
        <w:keepLines w:val="0"/>
        <w:rPr>
          <w:rFonts w:eastAsia="Yu Gothic Light"/>
        </w:rPr>
      </w:pPr>
      <w:r w:rsidRPr="00FC338F">
        <w:rPr>
          <w:rFonts w:eastAsia="Yu Gothic Light"/>
        </w:rPr>
        <w:t>The previous owner or operator must notify CARB in writing of the ownership or operational control change, including the name of the new owner or operator and the date of the ownership or operational control change.</w:t>
      </w:r>
    </w:p>
    <w:p w14:paraId="403A64F8" w14:textId="6E2B3B2B" w:rsidR="00FC338F" w:rsidRPr="00FC338F" w:rsidRDefault="00FC338F" w:rsidP="00F701A2">
      <w:pPr>
        <w:pStyle w:val="Heading3"/>
        <w:keepNext w:val="0"/>
        <w:keepLines w:val="0"/>
        <w:rPr>
          <w:rFonts w:eastAsia="Yu Gothic Light"/>
        </w:rPr>
      </w:pPr>
      <w:r w:rsidRPr="00FC338F">
        <w:rPr>
          <w:rFonts w:eastAsia="Yu Gothic Light"/>
        </w:rPr>
        <w:t>The new owner or operator must notify CARB in writing of the ownership or operational control change, including the following information:</w:t>
      </w:r>
    </w:p>
    <w:p w14:paraId="0BAE7DB4" w14:textId="3147E8F5" w:rsidR="00FC338F" w:rsidRPr="00FC338F" w:rsidRDefault="00FC338F" w:rsidP="00F701A2">
      <w:pPr>
        <w:pStyle w:val="Heading4"/>
        <w:keepNext w:val="0"/>
        <w:keepLines w:val="0"/>
        <w:rPr>
          <w:rFonts w:eastAsia="Yu Gothic Light"/>
        </w:rPr>
      </w:pPr>
      <w:r w:rsidRPr="00FC338F">
        <w:rPr>
          <w:rFonts w:eastAsia="Yu Gothic Light"/>
        </w:rPr>
        <w:t>Previous owner or operator;</w:t>
      </w:r>
    </w:p>
    <w:p w14:paraId="1BE4A8C8" w14:textId="6E162BFE" w:rsidR="00FC338F" w:rsidRPr="00FC338F" w:rsidRDefault="00FC338F" w:rsidP="00F701A2">
      <w:pPr>
        <w:pStyle w:val="Heading4"/>
        <w:keepNext w:val="0"/>
        <w:keepLines w:val="0"/>
        <w:rPr>
          <w:rFonts w:eastAsia="Yu Gothic Light"/>
        </w:rPr>
      </w:pPr>
      <w:r w:rsidRPr="00FC338F">
        <w:rPr>
          <w:rFonts w:eastAsia="Yu Gothic Light"/>
        </w:rPr>
        <w:t>New owner or operator;</w:t>
      </w:r>
    </w:p>
    <w:p w14:paraId="607BCD90" w14:textId="77D079C2" w:rsidR="00FC338F" w:rsidRPr="00FC338F" w:rsidRDefault="00FC338F" w:rsidP="00F701A2">
      <w:pPr>
        <w:pStyle w:val="Heading4"/>
        <w:keepNext w:val="0"/>
        <w:keepLines w:val="0"/>
        <w:rPr>
          <w:rFonts w:eastAsia="Yu Gothic Light"/>
        </w:rPr>
      </w:pPr>
      <w:r w:rsidRPr="00FC338F">
        <w:rPr>
          <w:rFonts w:eastAsia="Yu Gothic Light"/>
        </w:rPr>
        <w:t>Date of ownership or operator change;</w:t>
      </w:r>
    </w:p>
    <w:p w14:paraId="2D9AF329" w14:textId="4393C83B" w:rsidR="00FC338F" w:rsidRPr="00FC338F" w:rsidRDefault="00FC338F" w:rsidP="00F701A2">
      <w:pPr>
        <w:pStyle w:val="Heading4"/>
        <w:keepNext w:val="0"/>
        <w:keepLines w:val="0"/>
        <w:rPr>
          <w:rFonts w:eastAsia="Yu Gothic Light"/>
        </w:rPr>
      </w:pPr>
      <w:r w:rsidRPr="00FC338F">
        <w:rPr>
          <w:rFonts w:eastAsia="Yu Gothic Light"/>
        </w:rPr>
        <w:t>Name of new account representatives pursuant to section 95483.2 for the affected entity's account in the LRT-CBTS</w:t>
      </w:r>
      <w:del w:id="867" w:author="CARB" w:date="2023-12-19T12:12:00Z">
        <w:r w:rsidRPr="00FC338F">
          <w:rPr>
            <w:rFonts w:eastAsia="Yu Gothic Light"/>
          </w:rPr>
          <w:delText>, AFP</w:delText>
        </w:r>
      </w:del>
      <w:r w:rsidR="00CD66A2">
        <w:rPr>
          <w:rFonts w:eastAsia="Yu Gothic Light"/>
        </w:rPr>
        <w:t xml:space="preserve"> or</w:t>
      </w:r>
      <w:r w:rsidRPr="00FC338F">
        <w:rPr>
          <w:rFonts w:eastAsia="Yu Gothic Light"/>
        </w:rPr>
        <w:t xml:space="preserve"> </w:t>
      </w:r>
      <w:del w:id="868" w:author="CARB" w:date="2023-12-19T12:12:00Z">
        <w:r w:rsidRPr="00FC338F">
          <w:rPr>
            <w:rFonts w:eastAsia="Yu Gothic Light"/>
          </w:rPr>
          <w:delText>LVP</w:delText>
        </w:r>
      </w:del>
      <w:ins w:id="869" w:author="CARB" w:date="2023-12-19T12:12:00Z">
        <w:r w:rsidRPr="00FC338F">
          <w:rPr>
            <w:rFonts w:eastAsia="Yu Gothic Light"/>
          </w:rPr>
          <w:t>AFP</w:t>
        </w:r>
      </w:ins>
      <w:r w:rsidRPr="00FC338F">
        <w:rPr>
          <w:rFonts w:eastAsia="Yu Gothic Light"/>
        </w:rPr>
        <w:t>.</w:t>
      </w:r>
    </w:p>
    <w:p w14:paraId="417A4A00" w14:textId="4E2FB596" w:rsidR="00FC338F" w:rsidRPr="00FC338F" w:rsidRDefault="00FC338F" w:rsidP="00F701A2">
      <w:pPr>
        <w:pStyle w:val="Heading3"/>
        <w:keepNext w:val="0"/>
        <w:keepLines w:val="0"/>
        <w:rPr>
          <w:rFonts w:eastAsia="Yu Gothic Light"/>
        </w:rPr>
      </w:pPr>
      <w:r w:rsidRPr="00FC338F">
        <w:rPr>
          <w:rFonts w:eastAsia="Yu Gothic Light"/>
        </w:rPr>
        <w:t>The first owner must give the Executive Officer direction regarding the disposition of net credits in the first owner's LRT-CBTS account and the certified fuel pathways associated with the first owner's AFP account.</w:t>
      </w:r>
    </w:p>
    <w:p w14:paraId="3B7AFDE5" w14:textId="1C66F499" w:rsidR="00FC338F" w:rsidRPr="00FC338F" w:rsidRDefault="00FC338F" w:rsidP="00F701A2">
      <w:pPr>
        <w:pStyle w:val="Heading2"/>
        <w:keepNext w:val="0"/>
        <w:keepLines w:val="0"/>
        <w:rPr>
          <w:rFonts w:eastAsia="Yu Gothic Light"/>
        </w:rPr>
      </w:pPr>
      <w:r w:rsidRPr="00634040">
        <w:rPr>
          <w:rFonts w:eastAsia="Yu Gothic Light"/>
          <w:i/>
          <w:iCs/>
        </w:rPr>
        <w:t>Reporting Responsibilities.</w:t>
      </w:r>
      <w:r w:rsidRPr="00FC338F">
        <w:rPr>
          <w:rFonts w:eastAsia="Yu Gothic Light"/>
        </w:rPr>
        <w:t xml:space="preserve"> The owner or operator of record at the time of a reporting or verification deadline specified in this </w:t>
      </w:r>
      <w:proofErr w:type="spellStart"/>
      <w:r w:rsidRPr="00FC338F">
        <w:rPr>
          <w:rFonts w:eastAsia="Yu Gothic Light"/>
        </w:rPr>
        <w:t>subarticle</w:t>
      </w:r>
      <w:proofErr w:type="spellEnd"/>
      <w:r w:rsidRPr="00FC338F">
        <w:rPr>
          <w:rFonts w:eastAsia="Yu Gothic Light"/>
        </w:rPr>
        <w:t xml:space="preserve"> has the responsibility for complying with the requirements of this </w:t>
      </w:r>
      <w:proofErr w:type="spellStart"/>
      <w:r w:rsidRPr="00FC338F">
        <w:rPr>
          <w:rFonts w:eastAsia="Yu Gothic Light"/>
        </w:rPr>
        <w:t>subarticle</w:t>
      </w:r>
      <w:proofErr w:type="spellEnd"/>
      <w:r w:rsidRPr="00FC338F">
        <w:rPr>
          <w:rFonts w:eastAsia="Yu Gothic Light"/>
        </w:rPr>
        <w:t xml:space="preserve">, including submitting </w:t>
      </w:r>
      <w:r w:rsidRPr="00FC338F">
        <w:rPr>
          <w:rFonts w:eastAsia="Yu Gothic Light"/>
        </w:rPr>
        <w:lastRenderedPageBreak/>
        <w:t>quarterly and annual reports, certifying that the reports are accurate and complete, obtaining verification services, and completing verification.</w:t>
      </w:r>
    </w:p>
    <w:p w14:paraId="3DE0F49B" w14:textId="013C9D45" w:rsidR="00FC338F" w:rsidRPr="00FC338F" w:rsidRDefault="00FC338F" w:rsidP="00F701A2">
      <w:pPr>
        <w:pStyle w:val="Heading3"/>
        <w:keepNext w:val="0"/>
        <w:keepLines w:val="0"/>
        <w:rPr>
          <w:rFonts w:eastAsia="Yu Gothic Light"/>
        </w:rPr>
      </w:pPr>
      <w:r w:rsidRPr="00FC338F">
        <w:rPr>
          <w:rFonts w:eastAsia="Yu Gothic Light"/>
        </w:rPr>
        <w:t xml:space="preserve">Reported data must not be split or subdivided for a reporting period, based on ownership. A single reporting period data report must be submitted </w:t>
      </w:r>
      <w:proofErr w:type="gramStart"/>
      <w:r w:rsidRPr="00FC338F">
        <w:rPr>
          <w:rFonts w:eastAsia="Yu Gothic Light"/>
        </w:rPr>
        <w:t>for</w:t>
      </w:r>
      <w:proofErr w:type="gramEnd"/>
      <w:r w:rsidRPr="00FC338F">
        <w:rPr>
          <w:rFonts w:eastAsia="Yu Gothic Light"/>
        </w:rPr>
        <w:t xml:space="preserve"> the entity by the current owner or operator. This report must represent </w:t>
      </w:r>
      <w:proofErr w:type="gramStart"/>
      <w:r w:rsidRPr="00FC338F">
        <w:rPr>
          <w:rFonts w:eastAsia="Yu Gothic Light"/>
        </w:rPr>
        <w:t>required</w:t>
      </w:r>
      <w:proofErr w:type="gramEnd"/>
      <w:r w:rsidRPr="00FC338F">
        <w:rPr>
          <w:rFonts w:eastAsia="Yu Gothic Light"/>
        </w:rPr>
        <w:t xml:space="preserve"> data for the entire reporting period.</w:t>
      </w:r>
    </w:p>
    <w:p w14:paraId="07CC9CC6" w14:textId="4228EFBD" w:rsidR="00FC338F" w:rsidRPr="00FC338F" w:rsidRDefault="00FC338F" w:rsidP="00F701A2">
      <w:pPr>
        <w:pStyle w:val="Heading3"/>
        <w:keepNext w:val="0"/>
        <w:keepLines w:val="0"/>
        <w:rPr>
          <w:rFonts w:eastAsia="Yu Gothic Light"/>
        </w:rPr>
      </w:pPr>
      <w:r w:rsidRPr="00FC338F">
        <w:rPr>
          <w:rFonts w:eastAsia="Yu Gothic Light"/>
        </w:rPr>
        <w:t>Previous owners or operators are required to provide data and records to new owners or operators that is necessary and required for preparing quarterly and annual reports required by this article.</w:t>
      </w:r>
    </w:p>
    <w:p w14:paraId="56C96250" w14:textId="151095FA" w:rsidR="00FC338F" w:rsidRPr="00FC338F" w:rsidRDefault="00FC338F" w:rsidP="00F701A2">
      <w:pPr>
        <w:pStyle w:val="Heading2"/>
        <w:keepNext w:val="0"/>
        <w:keepLines w:val="0"/>
        <w:rPr>
          <w:rFonts w:eastAsia="Yu Gothic Light"/>
        </w:rPr>
      </w:pPr>
      <w:r w:rsidRPr="00634040">
        <w:rPr>
          <w:rFonts w:eastAsia="Yu Gothic Light"/>
          <w:i/>
          <w:iCs/>
        </w:rPr>
        <w:t>New Owner Responsible for Net Deficits.</w:t>
      </w:r>
      <w:r w:rsidRPr="00FC338F">
        <w:rPr>
          <w:rFonts w:eastAsia="Yu Gothic Light"/>
        </w:rPr>
        <w:t xml:space="preserve"> The new owner, when filing the annual report, is responsible for demonstrating compliance pursuant to section 95485.</w:t>
      </w:r>
    </w:p>
    <w:p w14:paraId="159BBB1F" w14:textId="2F39FEEA" w:rsidR="00FC338F" w:rsidRPr="00FC338F" w:rsidRDefault="00FC338F" w:rsidP="00F701A2">
      <w:pPr>
        <w:pStyle w:val="Heading2"/>
        <w:keepNext w:val="0"/>
        <w:keepLines w:val="0"/>
        <w:rPr>
          <w:rFonts w:eastAsia="Yu Gothic Light"/>
        </w:rPr>
      </w:pPr>
      <w:r w:rsidRPr="00634040">
        <w:rPr>
          <w:rFonts w:eastAsia="Yu Gothic Light"/>
          <w:i/>
          <w:iCs/>
        </w:rPr>
        <w:t>Bankruptcy.</w:t>
      </w:r>
      <w:r w:rsidRPr="00FC338F">
        <w:rPr>
          <w:rFonts w:eastAsia="Yu Gothic Light"/>
        </w:rPr>
        <w:t xml:space="preserve"> Deficits constitute regulatory obligations under California law.</w:t>
      </w:r>
    </w:p>
    <w:p w14:paraId="7CDA414A" w14:textId="35C63099" w:rsidR="00FC338F" w:rsidRPr="00FC338F" w:rsidRDefault="00FC338F" w:rsidP="00F701A2">
      <w:pPr>
        <w:pStyle w:val="Heading2"/>
        <w:keepNext w:val="0"/>
        <w:keepLines w:val="0"/>
        <w:rPr>
          <w:rFonts w:eastAsia="Yu Gothic Light"/>
        </w:rPr>
      </w:pPr>
      <w:r w:rsidRPr="00634040">
        <w:rPr>
          <w:rFonts w:eastAsia="Yu Gothic Light"/>
          <w:i/>
          <w:iCs/>
        </w:rPr>
        <w:t>Fate of Credits After an Entity Dissolves.</w:t>
      </w:r>
      <w:r w:rsidRPr="00FC338F">
        <w:rPr>
          <w:rFonts w:eastAsia="Yu Gothic Light"/>
        </w:rPr>
        <w:t xml:space="preserve"> The Executive Officer will place into the Buffer Account any net credits in the account of a party that dissolves or otherwise ceases to exist without notifying the Executive Officer pursuant to paragraph (3) of subdivision (a) of this section.</w:t>
      </w:r>
    </w:p>
    <w:p w14:paraId="2D1ED28E" w14:textId="26B9D3A5" w:rsidR="00FC338F" w:rsidRPr="00FC338F" w:rsidRDefault="00FC338F" w:rsidP="00F701A2">
      <w:pPr>
        <w:pStyle w:val="Heading2"/>
        <w:keepNext w:val="0"/>
        <w:keepLines w:val="0"/>
        <w:rPr>
          <w:rFonts w:eastAsia="Yu Gothic Light"/>
        </w:rPr>
      </w:pPr>
      <w:r w:rsidRPr="00B80711">
        <w:rPr>
          <w:rFonts w:eastAsia="Yu Gothic Light"/>
          <w:i/>
          <w:iCs/>
        </w:rPr>
        <w:t>Fate of Deficits After an Entity Dissolves.</w:t>
      </w:r>
      <w:r w:rsidRPr="00FC338F">
        <w:rPr>
          <w:rFonts w:eastAsia="Yu Gothic Light"/>
        </w:rPr>
        <w:t xml:space="preserve"> Prior to dissolution, a fuel reporting entity is responsible for retiring credits equal to any net deficits in its LRT-CBTS account and fulfill account closure requirements as set forth in section 95483.2(b)(7).</w:t>
      </w:r>
    </w:p>
    <w:p w14:paraId="5EAC9F8F" w14:textId="2846D5BB" w:rsidR="004F2B2B" w:rsidRPr="005D4173" w:rsidRDefault="00FC338F" w:rsidP="005D4173">
      <w:pPr>
        <w:rPr>
          <w:sz w:val="20"/>
          <w:szCs w:val="18"/>
        </w:rPr>
      </w:pPr>
      <w:r w:rsidRPr="005D4173">
        <w:rPr>
          <w:sz w:val="20"/>
          <w:szCs w:val="18"/>
        </w:rPr>
        <w:t xml:space="preserve">NOTE: Authority cited: Sections 38510, 38530, 38560, 38560.5, 38571, 38580, 39600, 39601 and 43018, Health and Safety Code; 42 U.S.C. section 7545; and </w:t>
      </w:r>
      <w:r w:rsidRPr="005D4173">
        <w:rPr>
          <w:i/>
          <w:sz w:val="20"/>
          <w:szCs w:val="18"/>
        </w:rPr>
        <w:t xml:space="preserve">Western Oil and Gas </w:t>
      </w:r>
      <w:proofErr w:type="spellStart"/>
      <w:r w:rsidRPr="005D4173">
        <w:rPr>
          <w:i/>
          <w:sz w:val="20"/>
          <w:szCs w:val="18"/>
        </w:rPr>
        <w:t>Ass'n</w:t>
      </w:r>
      <w:proofErr w:type="spellEnd"/>
      <w:r w:rsidRPr="005D4173">
        <w:rPr>
          <w:i/>
          <w:sz w:val="20"/>
          <w:szCs w:val="18"/>
        </w:rPr>
        <w:t xml:space="preserve"> v. Orange County Air Pollution Control District</w:t>
      </w:r>
      <w:r w:rsidRPr="005D4173">
        <w:rPr>
          <w:sz w:val="20"/>
          <w:szCs w:val="18"/>
        </w:rPr>
        <w:t xml:space="preserve">, 14 Cal.3d 411, 121 </w:t>
      </w:r>
      <w:proofErr w:type="spellStart"/>
      <w:r w:rsidRPr="005D4173">
        <w:rPr>
          <w:sz w:val="20"/>
          <w:szCs w:val="18"/>
        </w:rPr>
        <w:t>Cal.Rptr</w:t>
      </w:r>
      <w:proofErr w:type="spellEnd"/>
      <w:r w:rsidRPr="005D4173">
        <w:rPr>
          <w:sz w:val="20"/>
          <w:szCs w:val="18"/>
        </w:rPr>
        <w:t xml:space="preserve">. 249 (1975). Reference: Sections 38501, 38510, 39515, 39516, 38571, 38580, 39000, 39001, 39002, 39003, 39515, 39516 and 43000, Health and Safety Code; Section 25000.5, Public Resources Code; and </w:t>
      </w:r>
      <w:r w:rsidRPr="005D4173">
        <w:rPr>
          <w:i/>
          <w:sz w:val="20"/>
          <w:szCs w:val="18"/>
        </w:rPr>
        <w:t xml:space="preserve">Western Oil and Gas </w:t>
      </w:r>
      <w:proofErr w:type="spellStart"/>
      <w:r w:rsidRPr="005D4173">
        <w:rPr>
          <w:i/>
          <w:sz w:val="20"/>
          <w:szCs w:val="18"/>
        </w:rPr>
        <w:t>Ass'n</w:t>
      </w:r>
      <w:proofErr w:type="spellEnd"/>
      <w:r w:rsidRPr="005D4173">
        <w:rPr>
          <w:i/>
          <w:sz w:val="20"/>
          <w:szCs w:val="18"/>
        </w:rPr>
        <w:t xml:space="preserve"> v. Orange County Air Pollution Control District</w:t>
      </w:r>
      <w:r w:rsidRPr="005D4173">
        <w:rPr>
          <w:sz w:val="20"/>
          <w:szCs w:val="18"/>
        </w:rPr>
        <w:t xml:space="preserve">, 14 Cal.3d 411, 121 </w:t>
      </w:r>
      <w:proofErr w:type="spellStart"/>
      <w:r w:rsidRPr="005D4173">
        <w:rPr>
          <w:sz w:val="20"/>
          <w:szCs w:val="18"/>
        </w:rPr>
        <w:t>Cal.Rptr</w:t>
      </w:r>
      <w:proofErr w:type="spellEnd"/>
      <w:r w:rsidRPr="005D4173">
        <w:rPr>
          <w:sz w:val="20"/>
          <w:szCs w:val="18"/>
        </w:rPr>
        <w:t>. 249 (1975).</w:t>
      </w:r>
    </w:p>
    <w:p w14:paraId="10CE174A" w14:textId="61460C08" w:rsidR="00075AF5" w:rsidRPr="00075AF5" w:rsidRDefault="00075AF5" w:rsidP="00F701A2">
      <w:pPr>
        <w:pStyle w:val="Heading1"/>
        <w:keepNext w:val="0"/>
        <w:keepLines w:val="0"/>
        <w:rPr>
          <w:rFonts w:eastAsia="Yu Gothic Light"/>
        </w:rPr>
      </w:pPr>
      <w:r w:rsidRPr="00075AF5">
        <w:rPr>
          <w:rFonts w:eastAsia="Yu Gothic Light"/>
        </w:rPr>
        <w:t>95484. Annual Carbon Intensity Benchmarks.</w:t>
      </w:r>
    </w:p>
    <w:p w14:paraId="001822F9" w14:textId="00EB45EB" w:rsidR="00075AF5" w:rsidRDefault="00075AF5" w:rsidP="00F701A2">
      <w:pPr>
        <w:pStyle w:val="Heading2"/>
        <w:keepNext w:val="0"/>
        <w:keepLines w:val="0"/>
        <w:rPr>
          <w:rFonts w:eastAsia="Yu Gothic Light"/>
        </w:rPr>
      </w:pPr>
      <w:r w:rsidRPr="00075AF5">
        <w:rPr>
          <w:rFonts w:eastAsia="Yu Gothic Light"/>
        </w:rPr>
        <w:t>The Executive Officer's credit and deficit calculations, as described in Sections 95486 and 95486.1, will use the appropriate annual carbon intensity benchmarks set forth in Tables 1, 2, and 3 of this section.</w:t>
      </w:r>
    </w:p>
    <w:p w14:paraId="56F81443" w14:textId="75825E40" w:rsidR="00D44148" w:rsidRPr="00EE107E" w:rsidRDefault="009C786E" w:rsidP="00893322">
      <w:pPr>
        <w:pStyle w:val="Heading2"/>
        <w:keepNext w:val="0"/>
        <w:keepLines w:val="0"/>
        <w:rPr>
          <w:ins w:id="870" w:author="CARB" w:date="2023-12-19T12:12:00Z"/>
        </w:rPr>
      </w:pPr>
      <w:ins w:id="871" w:author="CARB" w:date="2023-12-19T12:12:00Z">
        <w:r w:rsidRPr="00EE107E">
          <w:rPr>
            <w:i/>
          </w:rPr>
          <w:t>Auto</w:t>
        </w:r>
        <w:r w:rsidR="009E3E9F">
          <w:rPr>
            <w:i/>
          </w:rPr>
          <w:t>matic</w:t>
        </w:r>
        <w:r w:rsidRPr="00EE107E">
          <w:rPr>
            <w:i/>
          </w:rPr>
          <w:t xml:space="preserve"> Acceleration Mechanism.</w:t>
        </w:r>
        <w:r w:rsidRPr="00EE107E">
          <w:t xml:space="preserve"> Starting 2027, on May 15</w:t>
        </w:r>
        <w:r w:rsidRPr="00EE107E">
          <w:rPr>
            <w:vertAlign w:val="subscript"/>
          </w:rPr>
          <w:t xml:space="preserve"> </w:t>
        </w:r>
        <w:r w:rsidRPr="00EE107E">
          <w:t>of each year, the Executive Officer will announce</w:t>
        </w:r>
        <w:r w:rsidR="00F82AE6" w:rsidRPr="00EE107E">
          <w:t xml:space="preserve"> on the LCFS website</w:t>
        </w:r>
        <w:r w:rsidRPr="00EE107E">
          <w:t xml:space="preserve"> whether the Auto</w:t>
        </w:r>
        <w:r w:rsidR="009E3E9F">
          <w:t>matic</w:t>
        </w:r>
        <w:r w:rsidRPr="00EE107E">
          <w:t xml:space="preserve"> Acceleration Mechanism has been triggered and the cumulative number of times that the Auto</w:t>
        </w:r>
        <w:r w:rsidR="009E3E9F">
          <w:t>matic</w:t>
        </w:r>
        <w:r w:rsidRPr="00EE107E">
          <w:t xml:space="preserve"> Acceleration Mechanism has been triggered.</w:t>
        </w:r>
      </w:ins>
    </w:p>
    <w:p w14:paraId="73CE9D89" w14:textId="3BCA221C" w:rsidR="00A2046E" w:rsidRPr="00BF589D" w:rsidRDefault="00A2046E" w:rsidP="00893322">
      <w:pPr>
        <w:pStyle w:val="Heading3"/>
        <w:keepNext w:val="0"/>
        <w:keepLines w:val="0"/>
        <w:rPr>
          <w:ins w:id="872" w:author="CARB" w:date="2023-12-19T12:12:00Z"/>
        </w:rPr>
      </w:pPr>
      <w:ins w:id="873" w:author="CARB" w:date="2023-12-19T12:12:00Z">
        <w:r w:rsidRPr="00BF589D">
          <w:t>The Auto</w:t>
        </w:r>
        <w:r w:rsidR="009E3E9F">
          <w:t>matic</w:t>
        </w:r>
        <w:r w:rsidRPr="00BF589D">
          <w:t xml:space="preserve"> Acceleration Mechanism cannot be triggered in the calendar year that immediately follows an announcement that the Auto Acceleration Mechanism has been triggered.</w:t>
        </w:r>
      </w:ins>
    </w:p>
    <w:p w14:paraId="49C1D1F5" w14:textId="5759AA08" w:rsidR="00A2046E" w:rsidRPr="00BF589D" w:rsidRDefault="00A2046E" w:rsidP="00893322">
      <w:pPr>
        <w:pStyle w:val="Heading3"/>
        <w:keepNext w:val="0"/>
        <w:keepLines w:val="0"/>
        <w:rPr>
          <w:ins w:id="874" w:author="CARB" w:date="2023-12-19T12:12:00Z"/>
        </w:rPr>
      </w:pPr>
      <w:ins w:id="875" w:author="CARB" w:date="2023-12-19T12:12:00Z">
        <w:r w:rsidRPr="00BF589D">
          <w:lastRenderedPageBreak/>
          <w:t>The Auto</w:t>
        </w:r>
        <w:r w:rsidR="009E3E9F">
          <w:t>matic</w:t>
        </w:r>
        <w:r w:rsidRPr="00BF589D">
          <w:t xml:space="preserve"> Acceleration Mechanism is triggered when the conditions in both subparagraphs </w:t>
        </w:r>
        <w:r w:rsidR="00F82AE6">
          <w:t>(A)</w:t>
        </w:r>
        <w:r w:rsidRPr="00BF589D">
          <w:t xml:space="preserve"> and </w:t>
        </w:r>
        <w:r w:rsidR="00F82AE6">
          <w:t>(B)</w:t>
        </w:r>
        <w:r w:rsidRPr="00BF589D">
          <w:t xml:space="preserve"> below are met, and if it was not triggered in the immediately prior calendar year.</w:t>
        </w:r>
      </w:ins>
    </w:p>
    <w:p w14:paraId="249993C7" w14:textId="554EA31C" w:rsidR="00A2046E" w:rsidRPr="00BF589D" w:rsidRDefault="00D556D5" w:rsidP="00893322">
      <w:pPr>
        <w:pStyle w:val="Heading4"/>
        <w:keepNext w:val="0"/>
        <w:keepLines w:val="0"/>
        <w:rPr>
          <w:ins w:id="876" w:author="CARB" w:date="2023-12-19T12:12:00Z"/>
        </w:rPr>
      </w:pPr>
      <w:ins w:id="877" w:author="CARB" w:date="2023-12-19T12:12:00Z">
        <w:r w:rsidRPr="00101492">
          <w:t>The Credit Bank to Average Quarterly Deficit Ratio exceeds 3:</w:t>
        </w:r>
      </w:ins>
    </w:p>
    <w:p w14:paraId="4166AEAA" w14:textId="77777777" w:rsidR="005E1925" w:rsidRPr="00101492" w:rsidRDefault="00000000" w:rsidP="005D64B2">
      <w:pPr>
        <w:ind w:left="2160" w:firstLine="720"/>
        <w:rPr>
          <w:ins w:id="878" w:author="CARB" w:date="2023-12-19T12:12:00Z"/>
          <w:rFonts w:cs="Arial"/>
        </w:rPr>
      </w:pPr>
      <m:oMathPara>
        <m:oMathParaPr>
          <m:jc m:val="left"/>
        </m:oMathParaPr>
        <m:oMath>
          <m:f>
            <m:fPr>
              <m:ctrlPr>
                <w:ins w:id="879" w:author="CARB" w:date="2023-12-19T12:12:00Z">
                  <w:rPr>
                    <w:rFonts w:ascii="Cambria Math" w:hAnsi="Cambria Math"/>
                    <w:i/>
                    <w:iCs/>
                  </w:rPr>
                </w:ins>
              </m:ctrlPr>
            </m:fPr>
            <m:num>
              <m:sSub>
                <m:sSubPr>
                  <m:ctrlPr>
                    <w:ins w:id="880" w:author="CARB" w:date="2023-12-19T12:12:00Z">
                      <w:rPr>
                        <w:rFonts w:ascii="Cambria Math" w:hAnsi="Cambria Math"/>
                        <w:i/>
                        <w:iCs/>
                      </w:rPr>
                    </w:ins>
                  </m:ctrlPr>
                </m:sSubPr>
                <m:e>
                  <m:r>
                    <w:ins w:id="881" w:author="CARB" w:date="2023-12-19T12:12:00Z">
                      <w:rPr>
                        <w:rFonts w:ascii="Cambria Math" w:hAnsi="Cambria Math"/>
                      </w:rPr>
                      <m:t>Credit Bank</m:t>
                    </w:ins>
                  </m:r>
                </m:e>
                <m:sub>
                  <m:r>
                    <w:ins w:id="882" w:author="CARB" w:date="2023-12-19T12:12:00Z">
                      <w:rPr>
                        <w:rFonts w:ascii="Cambria Math" w:hAnsi="Cambria Math"/>
                      </w:rPr>
                      <m:t>20xx</m:t>
                    </w:ins>
                  </m:r>
                </m:sub>
              </m:sSub>
            </m:num>
            <m:den>
              <m:f>
                <m:fPr>
                  <m:type m:val="skw"/>
                  <m:ctrlPr>
                    <w:ins w:id="883" w:author="CARB" w:date="2023-12-19T12:12:00Z">
                      <w:rPr>
                        <w:rFonts w:ascii="Cambria Math" w:hAnsi="Cambria Math"/>
                        <w:i/>
                        <w:iCs/>
                      </w:rPr>
                    </w:ins>
                  </m:ctrlPr>
                </m:fPr>
                <m:num>
                  <m:r>
                    <w:ins w:id="884" w:author="CARB" w:date="2023-12-19T12:12:00Z">
                      <w:rPr>
                        <w:rFonts w:ascii="Cambria Math" w:hAnsi="Cambria Math"/>
                      </w:rPr>
                      <m:t>1</m:t>
                    </w:ins>
                  </m:r>
                </m:num>
                <m:den>
                  <m:r>
                    <w:ins w:id="885" w:author="CARB" w:date="2023-12-19T12:12:00Z">
                      <w:rPr>
                        <w:rFonts w:ascii="Cambria Math" w:hAnsi="Cambria Math"/>
                      </w:rPr>
                      <m:t>4</m:t>
                    </w:ins>
                  </m:r>
                </m:den>
              </m:f>
              <m:r>
                <w:ins w:id="886" w:author="CARB" w:date="2023-12-19T12:12:00Z">
                  <w:rPr>
                    <w:rFonts w:ascii="Cambria Math" w:hAnsi="Cambria Math"/>
                  </w:rPr>
                  <m:t>×</m:t>
                </w:ins>
              </m:r>
              <m:sSub>
                <m:sSubPr>
                  <m:ctrlPr>
                    <w:ins w:id="887" w:author="CARB" w:date="2023-12-19T12:12:00Z">
                      <w:rPr>
                        <w:rFonts w:ascii="Cambria Math" w:hAnsi="Cambria Math"/>
                        <w:i/>
                        <w:iCs/>
                      </w:rPr>
                    </w:ins>
                  </m:ctrlPr>
                </m:sSubPr>
                <m:e>
                  <m:r>
                    <w:ins w:id="888" w:author="CARB" w:date="2023-12-19T12:12:00Z">
                      <w:rPr>
                        <w:rFonts w:ascii="Cambria Math" w:hAnsi="Cambria Math"/>
                      </w:rPr>
                      <m:t>Deficits</m:t>
                    </w:ins>
                  </m:r>
                </m:e>
                <m:sub>
                  <m:r>
                    <w:ins w:id="889" w:author="CARB" w:date="2023-12-19T12:12:00Z">
                      <w:rPr>
                        <w:rFonts w:ascii="Cambria Math" w:hAnsi="Cambria Math"/>
                      </w:rPr>
                      <m:t>20xx</m:t>
                    </w:ins>
                  </m:r>
                </m:sub>
              </m:sSub>
            </m:den>
          </m:f>
          <m:r>
            <w:ins w:id="890" w:author="CARB" w:date="2023-12-19T12:12:00Z">
              <w:rPr>
                <w:rFonts w:ascii="Cambria Math" w:hAnsi="Cambria Math"/>
              </w:rPr>
              <m:t>&gt;3</m:t>
            </w:ins>
          </m:r>
        </m:oMath>
      </m:oMathPara>
    </w:p>
    <w:p w14:paraId="2815799D" w14:textId="6D248A4F" w:rsidR="008602F0" w:rsidRPr="00101492" w:rsidRDefault="008602F0" w:rsidP="005D64B2">
      <w:pPr>
        <w:ind w:left="1440" w:firstLine="720"/>
        <w:rPr>
          <w:ins w:id="891" w:author="CARB" w:date="2023-12-19T12:12:00Z"/>
        </w:rPr>
      </w:pPr>
      <w:ins w:id="892" w:author="CARB" w:date="2023-12-19T12:12:00Z">
        <w:r w:rsidRPr="00101492">
          <w:t>where:</w:t>
        </w:r>
      </w:ins>
    </w:p>
    <w:p w14:paraId="5AE747A3" w14:textId="27DCD57D" w:rsidR="008602F0" w:rsidRPr="00101492" w:rsidRDefault="00000000" w:rsidP="005D64B2">
      <w:pPr>
        <w:ind w:left="2160"/>
        <w:rPr>
          <w:ins w:id="893" w:author="CARB" w:date="2023-12-19T12:12:00Z"/>
        </w:rPr>
      </w:pPr>
      <m:oMath>
        <m:sSub>
          <m:sSubPr>
            <m:ctrlPr>
              <w:ins w:id="894" w:author="CARB" w:date="2023-12-19T12:12:00Z">
                <w:rPr>
                  <w:rFonts w:ascii="Cambria Math" w:hAnsi="Cambria Math"/>
                  <w:i/>
                  <w:iCs/>
                </w:rPr>
              </w:ins>
            </m:ctrlPr>
          </m:sSubPr>
          <m:e>
            <m:r>
              <w:ins w:id="895" w:author="CARB" w:date="2023-12-19T12:12:00Z">
                <w:rPr>
                  <w:rFonts w:ascii="Cambria Math" w:hAnsi="Cambria Math"/>
                </w:rPr>
                <m:t>Credit Bank</m:t>
              </w:ins>
            </m:r>
          </m:e>
          <m:sub>
            <m:r>
              <w:ins w:id="896" w:author="CARB" w:date="2023-12-19T12:12:00Z">
                <w:rPr>
                  <w:rFonts w:ascii="Cambria Math" w:hAnsi="Cambria Math"/>
                </w:rPr>
                <m:t>20xx</m:t>
              </w:ins>
            </m:r>
          </m:sub>
        </m:sSub>
      </m:oMath>
      <w:ins w:id="897" w:author="CARB" w:date="2023-12-19T12:12:00Z">
        <w:r w:rsidR="00272C9D">
          <w:tab/>
        </w:r>
        <w:r w:rsidR="008602F0" w:rsidRPr="00101492">
          <w:t>is the final credit bank for the program as calculated at the end of compliance year 20xx, the compliance year preceding the year for the current May 15 Auto</w:t>
        </w:r>
        <w:r w:rsidR="009E3E9F">
          <w:t>matic</w:t>
        </w:r>
        <w:r w:rsidR="008602F0" w:rsidRPr="00101492">
          <w:t xml:space="preserve"> Acceleration Mechanism announcement; and</w:t>
        </w:r>
      </w:ins>
    </w:p>
    <w:p w14:paraId="5466FB88" w14:textId="13289326" w:rsidR="008602F0" w:rsidRPr="00101492" w:rsidRDefault="00000000" w:rsidP="005D64B2">
      <w:pPr>
        <w:ind w:left="2160"/>
        <w:rPr>
          <w:ins w:id="898" w:author="CARB" w:date="2023-12-19T12:12:00Z"/>
        </w:rPr>
      </w:pPr>
      <m:oMath>
        <m:sSub>
          <m:sSubPr>
            <m:ctrlPr>
              <w:ins w:id="899" w:author="CARB" w:date="2023-12-19T12:12:00Z">
                <w:rPr>
                  <w:rFonts w:ascii="Cambria Math" w:hAnsi="Cambria Math"/>
                  <w:i/>
                  <w:iCs/>
                </w:rPr>
              </w:ins>
            </m:ctrlPr>
          </m:sSubPr>
          <m:e>
            <m:r>
              <w:ins w:id="900" w:author="CARB" w:date="2023-12-19T12:12:00Z">
                <w:rPr>
                  <w:rFonts w:ascii="Cambria Math" w:hAnsi="Cambria Math"/>
                </w:rPr>
                <m:t>Deficits</m:t>
              </w:ins>
            </m:r>
          </m:e>
          <m:sub>
            <m:r>
              <w:ins w:id="901" w:author="CARB" w:date="2023-12-19T12:12:00Z">
                <w:rPr>
                  <w:rFonts w:ascii="Cambria Math" w:hAnsi="Cambria Math"/>
                </w:rPr>
                <m:t>20xx</m:t>
              </w:ins>
            </m:r>
          </m:sub>
        </m:sSub>
      </m:oMath>
      <w:ins w:id="902" w:author="CARB" w:date="2023-12-19T12:12:00Z">
        <w:r w:rsidR="008602F0" w:rsidRPr="00101492">
          <w:t xml:space="preserve"> is the total number of deficits generated under the program as calculated at the end of compliance year 20xx, the compliance year preceding the year for the current May 15 Auto</w:t>
        </w:r>
        <w:r w:rsidR="009E3E9F">
          <w:t>matic</w:t>
        </w:r>
        <w:r w:rsidR="008602F0" w:rsidRPr="00101492">
          <w:t xml:space="preserve"> Acceleration Mechanism announcement.</w:t>
        </w:r>
      </w:ins>
    </w:p>
    <w:p w14:paraId="00065841" w14:textId="0BB161DA" w:rsidR="00C77726" w:rsidRPr="00101492" w:rsidRDefault="00962923" w:rsidP="00893322">
      <w:pPr>
        <w:pStyle w:val="Heading4"/>
        <w:keepNext w:val="0"/>
        <w:keepLines w:val="0"/>
        <w:rPr>
          <w:ins w:id="903" w:author="CARB" w:date="2023-12-19T12:12:00Z"/>
        </w:rPr>
      </w:pPr>
      <w:ins w:id="904" w:author="CARB" w:date="2023-12-19T12:12:00Z">
        <w:r w:rsidRPr="00101492">
          <w:t>Credit Generation exceeds Deficit Generation:</w:t>
        </w:r>
      </w:ins>
    </w:p>
    <w:p w14:paraId="5E27FA16" w14:textId="77777777" w:rsidR="003D1810" w:rsidRPr="00101492" w:rsidRDefault="00000000" w:rsidP="00FA01EE">
      <w:pPr>
        <w:ind w:left="2160" w:firstLine="720"/>
        <w:rPr>
          <w:ins w:id="905" w:author="CARB" w:date="2023-12-19T12:12:00Z"/>
          <w:rFonts w:cs="Arial"/>
        </w:rPr>
      </w:pPr>
      <m:oMathPara>
        <m:oMathParaPr>
          <m:jc m:val="left"/>
        </m:oMathParaPr>
        <m:oMath>
          <m:f>
            <m:fPr>
              <m:ctrlPr>
                <w:ins w:id="906" w:author="CARB" w:date="2023-12-19T12:12:00Z">
                  <w:rPr>
                    <w:rFonts w:ascii="Cambria Math" w:hAnsi="Cambria Math"/>
                    <w:i/>
                    <w:iCs/>
                  </w:rPr>
                </w:ins>
              </m:ctrlPr>
            </m:fPr>
            <m:num>
              <m:sSub>
                <m:sSubPr>
                  <m:ctrlPr>
                    <w:ins w:id="907" w:author="CARB" w:date="2023-12-19T12:12:00Z">
                      <w:rPr>
                        <w:rFonts w:ascii="Cambria Math" w:hAnsi="Cambria Math"/>
                        <w:i/>
                        <w:iCs/>
                      </w:rPr>
                    </w:ins>
                  </m:ctrlPr>
                </m:sSubPr>
                <m:e>
                  <m:r>
                    <w:ins w:id="908" w:author="CARB" w:date="2023-12-19T12:12:00Z">
                      <w:rPr>
                        <w:rFonts w:ascii="Cambria Math" w:hAnsi="Cambria Math"/>
                      </w:rPr>
                      <m:t>Credits</m:t>
                    </w:ins>
                  </m:r>
                </m:e>
                <m:sub>
                  <m:r>
                    <w:ins w:id="909" w:author="CARB" w:date="2023-12-19T12:12:00Z">
                      <w:rPr>
                        <w:rFonts w:ascii="Cambria Math" w:hAnsi="Cambria Math"/>
                      </w:rPr>
                      <m:t>20xx</m:t>
                    </w:ins>
                  </m:r>
                </m:sub>
              </m:sSub>
            </m:num>
            <m:den>
              <m:sSub>
                <m:sSubPr>
                  <m:ctrlPr>
                    <w:ins w:id="910" w:author="CARB" w:date="2023-12-19T12:12:00Z">
                      <w:rPr>
                        <w:rFonts w:ascii="Cambria Math" w:hAnsi="Cambria Math"/>
                        <w:i/>
                        <w:iCs/>
                      </w:rPr>
                    </w:ins>
                  </m:ctrlPr>
                </m:sSubPr>
                <m:e>
                  <m:r>
                    <w:ins w:id="911" w:author="CARB" w:date="2023-12-19T12:12:00Z">
                      <w:rPr>
                        <w:rFonts w:ascii="Cambria Math" w:hAnsi="Cambria Math"/>
                      </w:rPr>
                      <m:t>Deficits</m:t>
                    </w:ins>
                  </m:r>
                </m:e>
                <m:sub>
                  <m:r>
                    <w:ins w:id="912" w:author="CARB" w:date="2023-12-19T12:12:00Z">
                      <w:rPr>
                        <w:rFonts w:ascii="Cambria Math" w:hAnsi="Cambria Math"/>
                      </w:rPr>
                      <m:t>20xx</m:t>
                    </w:ins>
                  </m:r>
                </m:sub>
              </m:sSub>
            </m:den>
          </m:f>
          <m:r>
            <w:ins w:id="913" w:author="CARB" w:date="2023-12-19T12:12:00Z">
              <w:rPr>
                <w:rFonts w:ascii="Cambria Math" w:hAnsi="Cambria Math"/>
              </w:rPr>
              <m:t> &gt;1</m:t>
            </w:ins>
          </m:r>
        </m:oMath>
      </m:oMathPara>
    </w:p>
    <w:p w14:paraId="7B34F913" w14:textId="02E3ED28" w:rsidR="00F55F92" w:rsidRDefault="00F55F92" w:rsidP="00B20B48">
      <w:pPr>
        <w:rPr>
          <w:ins w:id="914" w:author="CARB" w:date="2023-12-19T12:12:00Z"/>
        </w:rPr>
      </w:pPr>
    </w:p>
    <w:p w14:paraId="1CABF4DD" w14:textId="7D032145" w:rsidR="00616E5B" w:rsidRPr="00101492" w:rsidRDefault="00754041" w:rsidP="00FA01EE">
      <w:pPr>
        <w:ind w:left="1440" w:firstLine="720"/>
        <w:rPr>
          <w:ins w:id="915" w:author="CARB" w:date="2023-12-19T12:12:00Z"/>
          <w:rFonts w:cs="Arial"/>
          <w:u w:val="single"/>
        </w:rPr>
      </w:pPr>
      <w:ins w:id="916" w:author="CARB" w:date="2023-12-19T12:12:00Z">
        <w:r w:rsidRPr="00101492">
          <w:t>where:</w:t>
        </w:r>
      </w:ins>
    </w:p>
    <w:p w14:paraId="2C9A81E9" w14:textId="31D29722" w:rsidR="00F015DC" w:rsidRPr="00101492" w:rsidRDefault="00000000" w:rsidP="00B20B48">
      <w:pPr>
        <w:ind w:left="2160"/>
        <w:rPr>
          <w:ins w:id="917" w:author="CARB" w:date="2023-12-19T12:12:00Z"/>
        </w:rPr>
      </w:pPr>
      <m:oMath>
        <m:sSub>
          <m:sSubPr>
            <m:ctrlPr>
              <w:ins w:id="918" w:author="CARB" w:date="2023-12-19T12:12:00Z">
                <w:rPr>
                  <w:rFonts w:ascii="Cambria Math" w:hAnsi="Cambria Math"/>
                  <w:i/>
                  <w:iCs/>
                </w:rPr>
              </w:ins>
            </m:ctrlPr>
          </m:sSubPr>
          <m:e>
            <m:r>
              <w:ins w:id="919" w:author="CARB" w:date="2023-12-19T12:12:00Z">
                <w:rPr>
                  <w:rFonts w:ascii="Cambria Math" w:hAnsi="Cambria Math"/>
                </w:rPr>
                <m:t>Credits</m:t>
              </w:ins>
            </m:r>
          </m:e>
          <m:sub>
            <m:r>
              <w:ins w:id="920" w:author="CARB" w:date="2023-12-19T12:12:00Z">
                <w:rPr>
                  <w:rFonts w:ascii="Cambria Math" w:hAnsi="Cambria Math"/>
                </w:rPr>
                <m:t>20xx</m:t>
              </w:ins>
            </m:r>
          </m:sub>
        </m:sSub>
      </m:oMath>
      <w:ins w:id="921" w:author="CARB" w:date="2023-12-19T12:12:00Z">
        <w:r w:rsidR="00616E5B" w:rsidRPr="00101492">
          <w:t xml:space="preserve"> is the total number of credits generated under the program as calculated at the end of compliance year 20xx, the compliance year preceding the year for the current May 15 Auto</w:t>
        </w:r>
        <w:r w:rsidR="009E3E9F">
          <w:t>matic</w:t>
        </w:r>
        <w:r w:rsidR="00616E5B" w:rsidRPr="00101492">
          <w:t xml:space="preserve"> Acceleration Mechanism announcement; and</w:t>
        </w:r>
        <w:bookmarkStart w:id="922" w:name="_Hlk145661953"/>
        <w:r w:rsidR="004962BB">
          <w:t xml:space="preserve"> </w:t>
        </w:r>
      </w:ins>
      <m:oMath>
        <m:sSub>
          <m:sSubPr>
            <m:ctrlPr>
              <w:ins w:id="923" w:author="CARB" w:date="2023-12-19T12:12:00Z">
                <w:rPr>
                  <w:rFonts w:ascii="Cambria Math" w:hAnsi="Cambria Math"/>
                  <w:i/>
                </w:rPr>
              </w:ins>
            </m:ctrlPr>
          </m:sSubPr>
          <m:e>
            <m:r>
              <w:ins w:id="924" w:author="CARB" w:date="2023-12-19T12:12:00Z">
                <w:rPr>
                  <w:rFonts w:ascii="Cambria Math" w:hAnsi="Cambria Math"/>
                </w:rPr>
                <m:t>Deficits</m:t>
              </w:ins>
            </m:r>
          </m:e>
          <m:sub>
            <m:r>
              <w:ins w:id="925" w:author="CARB" w:date="2023-12-19T12:12:00Z">
                <w:rPr>
                  <w:rFonts w:ascii="Cambria Math" w:hAnsi="Cambria Math"/>
                </w:rPr>
                <m:t>20xx</m:t>
              </w:ins>
            </m:r>
          </m:sub>
        </m:sSub>
      </m:oMath>
      <w:ins w:id="926" w:author="CARB" w:date="2023-12-19T12:12:00Z">
        <w:r w:rsidR="00616E5B" w:rsidRPr="00101492">
          <w:t xml:space="preserve"> is the total number of deficits generated under the program as calculated at the end of compliance year </w:t>
        </w:r>
        <w:r w:rsidR="00616E5B" w:rsidRPr="00E41D3F">
          <w:t>20xx,</w:t>
        </w:r>
        <w:r w:rsidR="00616E5B" w:rsidRPr="00101492">
          <w:t xml:space="preserve"> the compliance year preceding the year for the current May 15 Auto</w:t>
        </w:r>
        <w:r w:rsidR="009E3E9F">
          <w:t>matic</w:t>
        </w:r>
        <w:r w:rsidR="00616E5B" w:rsidRPr="00101492">
          <w:t xml:space="preserve"> Acceleration Mechanism announcement.</w:t>
        </w:r>
      </w:ins>
    </w:p>
    <w:p w14:paraId="4615108D" w14:textId="40FB2F66" w:rsidR="00F527BC" w:rsidRPr="00101492" w:rsidRDefault="00060A55" w:rsidP="00893322">
      <w:pPr>
        <w:pStyle w:val="Heading2"/>
        <w:keepNext w:val="0"/>
        <w:keepLines w:val="0"/>
        <w:rPr>
          <w:ins w:id="927" w:author="CARB" w:date="2023-12-19T12:12:00Z"/>
        </w:rPr>
      </w:pPr>
      <w:ins w:id="928" w:author="CARB" w:date="2023-12-19T12:12:00Z">
        <w:r w:rsidRPr="00101492">
          <w:t xml:space="preserve">Updating the Benchmark Schedules. Starting January 1, 2028, the compliance year for which an </w:t>
        </w:r>
        <w:r w:rsidR="00327422">
          <w:t>a</w:t>
        </w:r>
        <w:r w:rsidRPr="00101492">
          <w:t xml:space="preserve">verage </w:t>
        </w:r>
        <w:r w:rsidR="00327422">
          <w:t>c</w:t>
        </w:r>
        <w:r w:rsidRPr="00101492">
          <w:t xml:space="preserve">arbon </w:t>
        </w:r>
        <w:r w:rsidR="00327422">
          <w:t>i</w:t>
        </w:r>
        <w:r w:rsidRPr="00101492">
          <w:t xml:space="preserve">ntensity benchmark applies will also </w:t>
        </w:r>
        <w:proofErr w:type="gramStart"/>
        <w:r w:rsidRPr="00101492">
          <w:t>take into account</w:t>
        </w:r>
        <w:proofErr w:type="gramEnd"/>
        <w:r w:rsidRPr="00101492">
          <w:t xml:space="preserve"> the number of times the Auto</w:t>
        </w:r>
        <w:r w:rsidR="009E3E9F">
          <w:t>matic</w:t>
        </w:r>
        <w:r w:rsidRPr="00101492">
          <w:t xml:space="preserve"> Acceleration Mechanism has been triggered pursuant to section 95484(b).</w:t>
        </w:r>
      </w:ins>
    </w:p>
    <w:bookmarkEnd w:id="922"/>
    <w:p w14:paraId="1A3E36DA" w14:textId="6A096A74" w:rsidR="00060A55" w:rsidRPr="00101492" w:rsidRDefault="00CC0639" w:rsidP="00893322">
      <w:pPr>
        <w:pStyle w:val="Heading3"/>
        <w:keepNext w:val="0"/>
        <w:keepLines w:val="0"/>
        <w:rPr>
          <w:ins w:id="929" w:author="CARB" w:date="2023-12-19T12:12:00Z"/>
        </w:rPr>
      </w:pPr>
      <w:ins w:id="930" w:author="CARB" w:date="2023-12-19T12:12:00Z">
        <w:r w:rsidRPr="00101492">
          <w:t>An updated benchmark schedule will be posted to the LCFS website on May 15 for any year that the Executive Officer announces that the Auto</w:t>
        </w:r>
        <w:r w:rsidR="009E3E9F">
          <w:t>matic</w:t>
        </w:r>
        <w:r w:rsidRPr="00101492">
          <w:t xml:space="preserve"> Acceleration Mechanism has been triggered.</w:t>
        </w:r>
      </w:ins>
    </w:p>
    <w:p w14:paraId="193BC45D" w14:textId="4830AEA2" w:rsidR="00CC0639" w:rsidRPr="00101492" w:rsidRDefault="00452768" w:rsidP="00893322">
      <w:pPr>
        <w:pStyle w:val="Heading3"/>
        <w:keepNext w:val="0"/>
        <w:keepLines w:val="0"/>
        <w:rPr>
          <w:ins w:id="931" w:author="CARB" w:date="2023-12-19T12:12:00Z"/>
        </w:rPr>
      </w:pPr>
      <w:ins w:id="932" w:author="CARB" w:date="2023-12-19T12:12:00Z">
        <w:r w:rsidRPr="00101492">
          <w:lastRenderedPageBreak/>
          <w:t xml:space="preserve">An updated benchmark schedule posted pursuant to 95484(c)(1) will override any prior benchmark schedules and will </w:t>
        </w:r>
        <w:r w:rsidR="003E0195">
          <w:t>take</w:t>
        </w:r>
        <w:r w:rsidRPr="00101492">
          <w:t xml:space="preserve"> effect January 1 of the calendar year after the Auto</w:t>
        </w:r>
        <w:r w:rsidR="009E3E9F">
          <w:t>matic</w:t>
        </w:r>
        <w:r w:rsidRPr="00101492">
          <w:t xml:space="preserve"> Acceleration Mechanism was triggered.</w:t>
        </w:r>
      </w:ins>
    </w:p>
    <w:p w14:paraId="29DD76E1" w14:textId="13D66EED" w:rsidR="00075AF5" w:rsidRPr="00075AF5" w:rsidRDefault="37BF356A" w:rsidP="00F701A2">
      <w:pPr>
        <w:pStyle w:val="Heading2"/>
        <w:keepNext w:val="0"/>
        <w:keepLines w:val="0"/>
        <w:numPr>
          <w:numberingChange w:id="933" w:author="CARB" w:date="2023-12-19T12:12:00Z" w:original="(%2:2:4:)"/>
        </w:numPr>
        <w:rPr>
          <w:rFonts w:eastAsia="Yu Gothic Light"/>
        </w:rPr>
      </w:pPr>
      <w:r w:rsidRPr="14D6E132">
        <w:rPr>
          <w:rFonts w:eastAsia="Yu Gothic Light"/>
        </w:rPr>
        <w:t>B</w:t>
      </w:r>
      <w:r w:rsidRPr="14D6E132">
        <w:rPr>
          <w:rFonts w:eastAsia="Yu Gothic Light"/>
          <w:i/>
          <w:iCs/>
        </w:rPr>
        <w:t>enchmarks for Gasoline and Fuels used as a Substitute for Gasoline</w:t>
      </w:r>
      <w:r w:rsidRPr="14D6E132">
        <w:rPr>
          <w:rFonts w:eastAsia="Yu Gothic Light"/>
        </w:rPr>
        <w:t>.</w:t>
      </w:r>
      <w:ins w:id="934" w:author="CARB" w:date="2023-12-19T12:12:00Z">
        <w:r w:rsidR="31361952" w:rsidRPr="00012026">
          <w:rPr>
            <w:rFonts w:eastAsiaTheme="minorEastAsia" w:cs="Arial"/>
          </w:rPr>
          <w:t xml:space="preserve"> </w:t>
        </w:r>
        <w:r w:rsidR="31361952" w:rsidRPr="00012026">
          <w:rPr>
            <w:rFonts w:eastAsia="Yu Gothic Light"/>
          </w:rPr>
          <w:t xml:space="preserve">Starting in 2028 the defined </w:t>
        </w:r>
        <w:r w:rsidR="00327422">
          <w:rPr>
            <w:rFonts w:eastAsia="Yu Gothic Light"/>
          </w:rPr>
          <w:t>a</w:t>
        </w:r>
        <w:r w:rsidR="31361952" w:rsidRPr="00012026">
          <w:rPr>
            <w:rFonts w:eastAsia="Yu Gothic Light"/>
          </w:rPr>
          <w:t xml:space="preserve">verage </w:t>
        </w:r>
        <w:r w:rsidR="00327422">
          <w:rPr>
            <w:rFonts w:eastAsia="Yu Gothic Light"/>
          </w:rPr>
          <w:t>c</w:t>
        </w:r>
        <w:r w:rsidR="31361952" w:rsidRPr="00012026">
          <w:rPr>
            <w:rFonts w:eastAsia="Yu Gothic Light"/>
          </w:rPr>
          <w:t xml:space="preserve">arbon </w:t>
        </w:r>
        <w:r w:rsidR="00327422">
          <w:rPr>
            <w:rFonts w:eastAsia="Yu Gothic Light"/>
          </w:rPr>
          <w:t>i</w:t>
        </w:r>
        <w:r w:rsidR="31361952" w:rsidRPr="00012026">
          <w:rPr>
            <w:rFonts w:eastAsia="Yu Gothic Light"/>
          </w:rPr>
          <w:t xml:space="preserve">ntensity </w:t>
        </w:r>
        <w:r w:rsidR="000310CD">
          <w:rPr>
            <w:rFonts w:eastAsia="Yu Gothic Light"/>
          </w:rPr>
          <w:t>benchmarks</w:t>
        </w:r>
        <w:r w:rsidR="00AC1C40">
          <w:rPr>
            <w:rFonts w:eastAsia="Yu Gothic Light"/>
          </w:rPr>
          <w:t xml:space="preserve"> for</w:t>
        </w:r>
        <w:r w:rsidR="000310CD">
          <w:rPr>
            <w:rFonts w:eastAsia="Yu Gothic Light"/>
          </w:rPr>
          <w:t xml:space="preserve"> each future year</w:t>
        </w:r>
        <w:r w:rsidR="31361952" w:rsidRPr="00012026">
          <w:rPr>
            <w:rFonts w:eastAsia="Yu Gothic Light"/>
          </w:rPr>
          <w:t xml:space="preserve"> will be advanced by one year each time the Auto</w:t>
        </w:r>
        <w:r w:rsidR="009E3E9F">
          <w:rPr>
            <w:rFonts w:eastAsia="Yu Gothic Light"/>
          </w:rPr>
          <w:t>matic</w:t>
        </w:r>
        <w:r w:rsidR="31361952" w:rsidRPr="00012026">
          <w:rPr>
            <w:rFonts w:eastAsia="Yu Gothic Light"/>
          </w:rPr>
          <w:t xml:space="preserve"> Acceleration Mechanism has been triggered pursuant to section 95484(b).</w:t>
        </w:r>
      </w:ins>
    </w:p>
    <w:p w14:paraId="2A6F90AB" w14:textId="17755933" w:rsidR="00C92715" w:rsidRDefault="00075AF5" w:rsidP="003711D5">
      <w:pPr>
        <w:jc w:val="center"/>
        <w:rPr>
          <w:b/>
          <w:bCs/>
        </w:rPr>
      </w:pPr>
      <w:r w:rsidRPr="00012026">
        <w:rPr>
          <w:b/>
        </w:rPr>
        <w:t>Table 1. LCFS Carbon Intensity Benchmarks for 2011 to 20</w:t>
      </w:r>
      <w:del w:id="935" w:author="CARB" w:date="2023-12-19T12:12:00Z">
        <w:r w:rsidRPr="00425B26">
          <w:rPr>
            <w:b/>
            <w:bCs/>
          </w:rPr>
          <w:delText>30</w:delText>
        </w:r>
      </w:del>
      <w:ins w:id="936" w:author="CARB" w:date="2023-12-19T12:12:00Z">
        <w:r w:rsidR="00A14A7A" w:rsidRPr="00012026">
          <w:rPr>
            <w:b/>
          </w:rPr>
          <w:t>45</w:t>
        </w:r>
      </w:ins>
      <w:r w:rsidRPr="00012026">
        <w:rPr>
          <w:b/>
        </w:rPr>
        <w:t xml:space="preserve"> for Gasoline and Fuels Used as a Substitute for Gasoline.</w:t>
      </w:r>
    </w:p>
    <w:tbl>
      <w:tblPr>
        <w:tblStyle w:val="TableGrid"/>
        <w:tblW w:w="0" w:type="auto"/>
        <w:jc w:val="center"/>
        <w:tblLook w:val="04A0" w:firstRow="1" w:lastRow="0" w:firstColumn="1" w:lastColumn="0" w:noHBand="0" w:noVBand="1"/>
      </w:tblPr>
      <w:tblGrid>
        <w:gridCol w:w="715"/>
        <w:gridCol w:w="277"/>
        <w:gridCol w:w="2880"/>
        <w:gridCol w:w="2116"/>
        <w:gridCol w:w="1322"/>
        <w:gridCol w:w="1785"/>
      </w:tblGrid>
      <w:tr w:rsidR="00EE6A79" w14:paraId="6182A503" w14:textId="23C7CAF7" w:rsidTr="0035753E">
        <w:trPr>
          <w:tblHeader/>
          <w:jc w:val="center"/>
        </w:trPr>
        <w:tc>
          <w:tcPr>
            <w:tcW w:w="3872" w:type="dxa"/>
            <w:gridSpan w:val="3"/>
            <w:vAlign w:val="center"/>
          </w:tcPr>
          <w:p w14:paraId="3E902049" w14:textId="77777777" w:rsidR="007E3EA7" w:rsidRPr="00A15CCE" w:rsidRDefault="007E3EA7">
            <w:pPr>
              <w:pStyle w:val="Heading2"/>
              <w:numPr>
                <w:ilvl w:val="0"/>
                <w:numId w:val="0"/>
              </w:numPr>
              <w:jc w:val="center"/>
              <w:rPr>
                <w:b/>
                <w:rPrChange w:id="937" w:author="CARB" w:date="2023-12-19T12:12:00Z">
                  <w:rPr>
                    <w:b/>
                    <w:i/>
                  </w:rPr>
                </w:rPrChange>
              </w:rPr>
              <w:pPrChange w:id="938" w:author="CARB" w:date="2023-12-19T12:12:00Z">
                <w:pPr>
                  <w:pStyle w:val="Body1"/>
                  <w:jc w:val="center"/>
                  <w:outlineLvl w:val="9"/>
                </w:pPr>
              </w:pPrChange>
            </w:pPr>
            <w:r w:rsidRPr="00A15CCE">
              <w:rPr>
                <w:b/>
                <w:i/>
                <w:sz w:val="20"/>
                <w:rPrChange w:id="939" w:author="CARB" w:date="2023-12-19T12:12:00Z">
                  <w:rPr>
                    <w:b/>
                    <w:i/>
                  </w:rPr>
                </w:rPrChange>
              </w:rPr>
              <w:t>Year</w:t>
            </w:r>
          </w:p>
        </w:tc>
        <w:tc>
          <w:tcPr>
            <w:tcW w:w="2116" w:type="dxa"/>
            <w:vAlign w:val="center"/>
          </w:tcPr>
          <w:p w14:paraId="3A336650" w14:textId="0BEBC43C" w:rsidR="007E3EA7" w:rsidRPr="00B203F3" w:rsidRDefault="007E3EA7">
            <w:pPr>
              <w:pStyle w:val="Body1"/>
              <w:keepNext/>
              <w:keepLines/>
              <w:spacing w:before="120"/>
              <w:jc w:val="center"/>
              <w:outlineLvl w:val="9"/>
              <w:rPr>
                <w:rFonts w:ascii="Avenir LT Std 55 Roman" w:hAnsi="Avenir LT Std 55 Roman"/>
                <w:b/>
                <w:i/>
                <w:sz w:val="20"/>
                <w:rPrChange w:id="940" w:author="CARB" w:date="2023-12-19T12:12:00Z">
                  <w:rPr>
                    <w:b/>
                    <w:i/>
                  </w:rPr>
                </w:rPrChange>
              </w:rPr>
              <w:pPrChange w:id="941" w:author="CARB" w:date="2023-12-19T12:12:00Z">
                <w:pPr>
                  <w:pStyle w:val="Body1"/>
                  <w:jc w:val="center"/>
                  <w:outlineLvl w:val="9"/>
                </w:pPr>
              </w:pPrChange>
            </w:pPr>
            <w:r w:rsidRPr="00B203F3">
              <w:rPr>
                <w:rFonts w:ascii="Avenir LT Std 55 Roman" w:hAnsi="Avenir LT Std 55 Roman"/>
                <w:b/>
                <w:i/>
                <w:sz w:val="20"/>
                <w:rPrChange w:id="942" w:author="CARB" w:date="2023-12-19T12:12:00Z">
                  <w:rPr>
                    <w:b/>
                    <w:i/>
                  </w:rPr>
                </w:rPrChange>
              </w:rPr>
              <w:t>Average Carbon Intensity</w:t>
            </w:r>
            <w:del w:id="943" w:author="CARB" w:date="2023-12-19T12:12:00Z">
              <w:r w:rsidR="00EF43AA" w:rsidRPr="00A44DDD">
                <w:rPr>
                  <w:rFonts w:cs="Arial"/>
                  <w:b/>
                  <w:i/>
                </w:rPr>
                <w:delText xml:space="preserve"> </w:delText>
              </w:r>
            </w:del>
          </w:p>
          <w:p w14:paraId="60E8E413" w14:textId="77777777" w:rsidR="007E3EA7" w:rsidRDefault="007E3EA7">
            <w:pPr>
              <w:jc w:val="center"/>
              <w:rPr>
                <w:rPrChange w:id="944" w:author="CARB" w:date="2023-12-19T12:12:00Z">
                  <w:rPr>
                    <w:b/>
                    <w:i/>
                    <w:strike/>
                  </w:rPr>
                </w:rPrChange>
              </w:rPr>
              <w:pPrChange w:id="945" w:author="CARB" w:date="2023-12-19T12:12:00Z">
                <w:pPr>
                  <w:pStyle w:val="Body1"/>
                  <w:jc w:val="center"/>
                  <w:outlineLvl w:val="9"/>
                </w:pPr>
              </w:pPrChange>
            </w:pPr>
            <w:r w:rsidRPr="00B203F3">
              <w:rPr>
                <w:b/>
                <w:i/>
                <w:sz w:val="20"/>
                <w:rPrChange w:id="946" w:author="CARB" w:date="2023-12-19T12:12:00Z">
                  <w:rPr>
                    <w:b/>
                    <w:i/>
                  </w:rPr>
                </w:rPrChange>
              </w:rPr>
              <w:t>(gCO</w:t>
            </w:r>
            <w:r w:rsidRPr="00012026">
              <w:rPr>
                <w:b/>
                <w:i/>
                <w:sz w:val="20"/>
                <w:vertAlign w:val="subscript"/>
                <w:rPrChange w:id="947" w:author="CARB" w:date="2023-12-19T12:12:00Z">
                  <w:rPr>
                    <w:b/>
                    <w:i/>
                    <w:vertAlign w:val="subscript"/>
                  </w:rPr>
                </w:rPrChange>
              </w:rPr>
              <w:t>2</w:t>
            </w:r>
            <w:r w:rsidRPr="00B203F3">
              <w:rPr>
                <w:b/>
                <w:i/>
                <w:sz w:val="20"/>
                <w:rPrChange w:id="948" w:author="CARB" w:date="2023-12-19T12:12:00Z">
                  <w:rPr>
                    <w:b/>
                    <w:i/>
                  </w:rPr>
                </w:rPrChange>
              </w:rPr>
              <w:t>e/MJ)</w:t>
            </w:r>
          </w:p>
        </w:tc>
        <w:tc>
          <w:tcPr>
            <w:tcW w:w="1322" w:type="dxa"/>
            <w:tcBorders>
              <w:top w:val="single" w:sz="6" w:space="0" w:color="C0C0C0"/>
              <w:left w:val="none" w:sz="16" w:space="0" w:color="000000"/>
              <w:bottom w:val="single" w:sz="6" w:space="0" w:color="C0C0C0"/>
              <w:right w:val="none" w:sz="16" w:space="0" w:color="000000"/>
            </w:tcBorders>
            <w:shd w:val="clear" w:color="auto" w:fill="D9D9D9"/>
            <w:cellDel w:id="949" w:author="CARB" w:date="2023-12-19T12:12:00Z"/>
          </w:tcPr>
          <w:p w14:paraId="3E81AE42" w14:textId="77777777" w:rsidR="00EF43AA" w:rsidRPr="00A44DDD" w:rsidRDefault="00EF43AA" w:rsidP="00F701A2">
            <w:pPr>
              <w:pStyle w:val="Body1"/>
              <w:jc w:val="center"/>
              <w:outlineLvl w:val="9"/>
              <w:rPr>
                <w:rFonts w:cs="Arial"/>
                <w:b/>
                <w:i/>
              </w:rPr>
            </w:pPr>
            <w:del w:id="950" w:author="CARB" w:date="2023-12-19T12:12:00Z">
              <w:r w:rsidRPr="00A44DDD">
                <w:rPr>
                  <w:rFonts w:cs="Arial"/>
                  <w:b/>
                  <w:i/>
                </w:rPr>
                <w:delText>Year</w:delText>
              </w:r>
            </w:del>
          </w:p>
        </w:tc>
        <w:tc>
          <w:tcPr>
            <w:tcW w:w="1785" w:type="dxa"/>
            <w:tcBorders>
              <w:top w:val="single" w:sz="6" w:space="0" w:color="C0C0C0"/>
              <w:left w:val="none" w:sz="16" w:space="0" w:color="000000"/>
              <w:bottom w:val="single" w:sz="6" w:space="0" w:color="C0C0C0"/>
              <w:right w:val="single" w:sz="6" w:space="0" w:color="C0C0C0"/>
            </w:tcBorders>
            <w:shd w:val="clear" w:color="auto" w:fill="D9D9D9"/>
            <w:cellDel w:id="951" w:author="CARB" w:date="2023-12-19T12:12:00Z"/>
          </w:tcPr>
          <w:p w14:paraId="1006DD44" w14:textId="77777777" w:rsidR="00EF43AA" w:rsidRPr="00A44DDD" w:rsidRDefault="00EF43AA" w:rsidP="00F701A2">
            <w:pPr>
              <w:pStyle w:val="Body1"/>
              <w:jc w:val="center"/>
              <w:outlineLvl w:val="9"/>
              <w:rPr>
                <w:del w:id="952" w:author="CARB" w:date="2023-12-19T12:12:00Z"/>
                <w:rFonts w:cs="Arial"/>
                <w:b/>
                <w:i/>
              </w:rPr>
            </w:pPr>
            <w:del w:id="953" w:author="CARB" w:date="2023-12-19T12:12:00Z">
              <w:r w:rsidRPr="00A44DDD">
                <w:rPr>
                  <w:rFonts w:cs="Arial"/>
                  <w:b/>
                  <w:i/>
                </w:rPr>
                <w:delText xml:space="preserve">Average Carbon Intensity </w:delText>
              </w:r>
            </w:del>
          </w:p>
          <w:p w14:paraId="72633186" w14:textId="77777777" w:rsidR="00EF43AA" w:rsidRPr="00A44DDD" w:rsidRDefault="00EF43AA" w:rsidP="00F701A2">
            <w:pPr>
              <w:pStyle w:val="Body1"/>
              <w:jc w:val="center"/>
              <w:outlineLvl w:val="9"/>
              <w:rPr>
                <w:rFonts w:cs="Arial"/>
                <w:b/>
                <w:i/>
              </w:rPr>
            </w:pPr>
            <w:del w:id="954" w:author="CARB" w:date="2023-12-19T12:12:00Z">
              <w:r w:rsidRPr="00A44DDD">
                <w:rPr>
                  <w:rFonts w:cs="Arial"/>
                  <w:b/>
                  <w:i/>
                </w:rPr>
                <w:delText>(gCO</w:delText>
              </w:r>
              <w:r w:rsidRPr="00A44DDD">
                <w:rPr>
                  <w:rFonts w:cs="Arial"/>
                  <w:b/>
                  <w:i/>
                  <w:vertAlign w:val="subscript"/>
                </w:rPr>
                <w:delText>2</w:delText>
              </w:r>
              <w:r w:rsidRPr="00A44DDD">
                <w:rPr>
                  <w:rFonts w:cs="Arial"/>
                  <w:b/>
                  <w:i/>
                </w:rPr>
                <w:delText>e/MJ)</w:delText>
              </w:r>
            </w:del>
          </w:p>
        </w:tc>
      </w:tr>
      <w:tr w:rsidR="00EE6A79" w14:paraId="6206DF4D" w14:textId="289F92DE" w:rsidTr="0035753E">
        <w:trPr>
          <w:jc w:val="center"/>
        </w:trPr>
        <w:tc>
          <w:tcPr>
            <w:tcW w:w="3872" w:type="dxa"/>
            <w:gridSpan w:val="3"/>
            <w:shd w:val="clear" w:color="auto" w:fill="auto"/>
            <w:vAlign w:val="center"/>
          </w:tcPr>
          <w:p w14:paraId="6C014472" w14:textId="77777777" w:rsidR="007E3EA7" w:rsidRDefault="007E3EA7">
            <w:pPr>
              <w:jc w:val="center"/>
              <w:pPrChange w:id="955" w:author="CARB" w:date="2023-12-19T12:12:00Z">
                <w:pPr>
                  <w:pStyle w:val="Body1"/>
                  <w:jc w:val="center"/>
                  <w:outlineLvl w:val="9"/>
                </w:pPr>
              </w:pPrChange>
            </w:pPr>
            <w:r w:rsidRPr="00B203F3">
              <w:rPr>
                <w:sz w:val="22"/>
                <w:rPrChange w:id="956" w:author="CARB" w:date="2023-12-19T12:12:00Z">
                  <w:rPr/>
                </w:rPrChange>
              </w:rPr>
              <w:t>2010</w:t>
            </w:r>
          </w:p>
        </w:tc>
        <w:tc>
          <w:tcPr>
            <w:tcW w:w="2116" w:type="dxa"/>
            <w:shd w:val="clear" w:color="auto" w:fill="auto"/>
            <w:vAlign w:val="center"/>
          </w:tcPr>
          <w:p w14:paraId="07ABB9E3" w14:textId="77777777" w:rsidR="007E3EA7" w:rsidRDefault="007E3EA7">
            <w:pPr>
              <w:contextualSpacing/>
              <w:jc w:val="center"/>
              <w:rPr>
                <w:rPrChange w:id="957" w:author="CARB" w:date="2023-12-19T12:12:00Z">
                  <w:rPr>
                    <w:strike/>
                  </w:rPr>
                </w:rPrChange>
              </w:rPr>
              <w:pPrChange w:id="958" w:author="CARB" w:date="2023-12-19T12:12:00Z">
                <w:pPr>
                  <w:pStyle w:val="Body1"/>
                  <w:jc w:val="center"/>
                  <w:outlineLvl w:val="9"/>
                </w:pPr>
              </w:pPrChange>
            </w:pPr>
            <w:r w:rsidRPr="00B203F3">
              <w:rPr>
                <w:sz w:val="22"/>
                <w:rPrChange w:id="959" w:author="CARB" w:date="2023-12-19T12:12:00Z">
                  <w:rPr/>
                </w:rPrChange>
              </w:rPr>
              <w:t>Reporting Only</w:t>
            </w:r>
          </w:p>
        </w:tc>
        <w:tc>
          <w:tcPr>
            <w:tcW w:w="1322" w:type="dxa"/>
            <w:tcBorders>
              <w:top w:val="single" w:sz="6" w:space="0" w:color="C0C0C0"/>
              <w:left w:val="none" w:sz="8" w:space="0" w:color="000000"/>
              <w:bottom w:val="single" w:sz="6" w:space="0" w:color="C0C0C0"/>
              <w:right w:val="none" w:sz="8" w:space="0" w:color="000000"/>
            </w:tcBorders>
            <w:shd w:val="clear" w:color="auto" w:fill="F3F3F3"/>
            <w:cellDel w:id="960" w:author="CARB" w:date="2023-12-19T12:12:00Z"/>
          </w:tcPr>
          <w:p w14:paraId="77AA7ECD" w14:textId="274132A9" w:rsidR="00EF43AA" w:rsidRPr="00A44DDD" w:rsidRDefault="00DB7D46" w:rsidP="00F701A2">
            <w:pPr>
              <w:pStyle w:val="Body1"/>
              <w:jc w:val="center"/>
              <w:outlineLvl w:val="9"/>
              <w:rPr>
                <w:rFonts w:cs="Arial"/>
              </w:rPr>
            </w:pPr>
            <w:del w:id="961" w:author="Hopkins, Chris@ARB" w:date="2023-12-19T13:50:00Z">
              <w:r w:rsidDel="00DB7D46">
                <w:rPr>
                  <w:rFonts w:cs="Arial"/>
                </w:rPr>
                <w:delText>2020</w:delText>
              </w:r>
            </w:del>
          </w:p>
        </w:tc>
        <w:tc>
          <w:tcPr>
            <w:tcW w:w="1785" w:type="dxa"/>
            <w:tcBorders>
              <w:top w:val="single" w:sz="6" w:space="0" w:color="C0C0C0"/>
              <w:left w:val="none" w:sz="8" w:space="0" w:color="000000"/>
              <w:bottom w:val="single" w:sz="6" w:space="0" w:color="C0C0C0"/>
              <w:right w:val="single" w:sz="6" w:space="0" w:color="C0C0C0"/>
            </w:tcBorders>
            <w:shd w:val="clear" w:color="auto" w:fill="F3F3F3"/>
            <w:cellDel w:id="962" w:author="CARB" w:date="2023-12-19T12:12:00Z"/>
          </w:tcPr>
          <w:p w14:paraId="62CF78E7" w14:textId="3C727916" w:rsidR="00EF43AA" w:rsidRPr="00A44DDD" w:rsidRDefault="00DB7D46" w:rsidP="00F701A2">
            <w:pPr>
              <w:pStyle w:val="Body1"/>
              <w:jc w:val="center"/>
              <w:outlineLvl w:val="9"/>
              <w:rPr>
                <w:rFonts w:cs="Arial"/>
              </w:rPr>
            </w:pPr>
            <w:del w:id="963" w:author="Hopkins, Chris@ARB" w:date="2023-12-19T13:51:00Z">
              <w:r w:rsidDel="00DB7D46">
                <w:rPr>
                  <w:rFonts w:cs="Arial"/>
                </w:rPr>
                <w:delText>91.98</w:delText>
              </w:r>
            </w:del>
          </w:p>
        </w:tc>
      </w:tr>
      <w:tr w:rsidR="00EE6A79" w14:paraId="67CE1F67" w14:textId="21EC43E1" w:rsidTr="0035753E">
        <w:trPr>
          <w:jc w:val="center"/>
        </w:trPr>
        <w:tc>
          <w:tcPr>
            <w:tcW w:w="3872" w:type="dxa"/>
            <w:gridSpan w:val="3"/>
            <w:shd w:val="clear" w:color="auto" w:fill="auto"/>
            <w:vAlign w:val="center"/>
          </w:tcPr>
          <w:p w14:paraId="3CB182C3" w14:textId="77777777" w:rsidR="007E3EA7" w:rsidRDefault="007E3EA7">
            <w:pPr>
              <w:jc w:val="center"/>
              <w:pPrChange w:id="964" w:author="CARB" w:date="2023-12-19T12:12:00Z">
                <w:pPr>
                  <w:pStyle w:val="Body1"/>
                  <w:jc w:val="center"/>
                  <w:outlineLvl w:val="9"/>
                </w:pPr>
              </w:pPrChange>
            </w:pPr>
            <w:r w:rsidRPr="00B203F3">
              <w:rPr>
                <w:sz w:val="22"/>
                <w:rPrChange w:id="965" w:author="CARB" w:date="2023-12-19T12:12:00Z">
                  <w:rPr/>
                </w:rPrChange>
              </w:rPr>
              <w:t>2011*</w:t>
            </w:r>
          </w:p>
        </w:tc>
        <w:tc>
          <w:tcPr>
            <w:tcW w:w="2116" w:type="dxa"/>
            <w:shd w:val="clear" w:color="auto" w:fill="auto"/>
            <w:vAlign w:val="center"/>
          </w:tcPr>
          <w:p w14:paraId="00F23B00" w14:textId="77777777" w:rsidR="007E3EA7" w:rsidRDefault="007E3EA7">
            <w:pPr>
              <w:jc w:val="center"/>
              <w:rPr>
                <w:rPrChange w:id="966" w:author="CARB" w:date="2023-12-19T12:12:00Z">
                  <w:rPr>
                    <w:strike/>
                  </w:rPr>
                </w:rPrChange>
              </w:rPr>
              <w:pPrChange w:id="967" w:author="CARB" w:date="2023-12-19T12:12:00Z">
                <w:pPr>
                  <w:pStyle w:val="Body1"/>
                  <w:jc w:val="center"/>
                  <w:outlineLvl w:val="9"/>
                </w:pPr>
              </w:pPrChange>
            </w:pPr>
            <w:r w:rsidRPr="00B203F3">
              <w:rPr>
                <w:sz w:val="22"/>
                <w:rPrChange w:id="968" w:author="CARB" w:date="2023-12-19T12:12:00Z">
                  <w:rPr/>
                </w:rPrChange>
              </w:rPr>
              <w:t>95.61</w:t>
            </w:r>
          </w:p>
        </w:tc>
        <w:tc>
          <w:tcPr>
            <w:tcW w:w="1322" w:type="dxa"/>
            <w:tcBorders>
              <w:top w:val="single" w:sz="6" w:space="0" w:color="C0C0C0"/>
              <w:left w:val="none" w:sz="16" w:space="0" w:color="000000"/>
              <w:bottom w:val="single" w:sz="6" w:space="0" w:color="C0C0C0"/>
              <w:right w:val="none" w:sz="16" w:space="0" w:color="000000"/>
            </w:tcBorders>
            <w:shd w:val="clear" w:color="auto" w:fill="E6E6E6"/>
            <w:cellDel w:id="969" w:author="CARB" w:date="2023-12-19T12:12:00Z"/>
          </w:tcPr>
          <w:p w14:paraId="340A2DEE" w14:textId="77777777" w:rsidR="00EF43AA" w:rsidRPr="00A44DDD" w:rsidRDefault="00EF43AA" w:rsidP="00F701A2">
            <w:pPr>
              <w:pStyle w:val="Body1"/>
              <w:jc w:val="center"/>
              <w:outlineLvl w:val="9"/>
              <w:rPr>
                <w:rFonts w:cs="Arial"/>
              </w:rPr>
            </w:pPr>
            <w:del w:id="970" w:author="CARB" w:date="2023-12-19T12:12:00Z">
              <w:r w:rsidRPr="00A44DDD">
                <w:rPr>
                  <w:rFonts w:cs="Arial"/>
                </w:rPr>
                <w:delText>2021</w:delText>
              </w:r>
            </w:del>
          </w:p>
        </w:tc>
        <w:tc>
          <w:tcPr>
            <w:tcW w:w="1785" w:type="dxa"/>
            <w:tcBorders>
              <w:top w:val="single" w:sz="6" w:space="0" w:color="C0C0C0"/>
              <w:left w:val="none" w:sz="16" w:space="0" w:color="000000"/>
              <w:bottom w:val="single" w:sz="6" w:space="0" w:color="C0C0C0"/>
              <w:right w:val="single" w:sz="6" w:space="0" w:color="C0C0C0"/>
            </w:tcBorders>
            <w:shd w:val="clear" w:color="auto" w:fill="E6E6E6"/>
            <w:cellDel w:id="971" w:author="CARB" w:date="2023-12-19T12:12:00Z"/>
          </w:tcPr>
          <w:p w14:paraId="0590D61C" w14:textId="77777777" w:rsidR="00EF43AA" w:rsidRPr="00A44DDD" w:rsidRDefault="00EF43AA" w:rsidP="00F701A2">
            <w:pPr>
              <w:spacing w:line="259" w:lineRule="auto"/>
              <w:jc w:val="center"/>
              <w:rPr>
                <w:rFonts w:cs="Arial"/>
                <w:szCs w:val="24"/>
              </w:rPr>
            </w:pPr>
            <w:del w:id="972" w:author="CARB" w:date="2023-12-19T12:12:00Z">
              <w:r w:rsidRPr="00A44DDD">
                <w:rPr>
                  <w:rFonts w:cs="Arial"/>
                  <w:szCs w:val="24"/>
                </w:rPr>
                <w:delText>90.74</w:delText>
              </w:r>
            </w:del>
          </w:p>
        </w:tc>
      </w:tr>
      <w:tr w:rsidR="00EE6A79" w14:paraId="05302BE3" w14:textId="76ED1B08" w:rsidTr="0035753E">
        <w:trPr>
          <w:jc w:val="center"/>
        </w:trPr>
        <w:tc>
          <w:tcPr>
            <w:tcW w:w="3872" w:type="dxa"/>
            <w:gridSpan w:val="3"/>
            <w:shd w:val="clear" w:color="auto" w:fill="auto"/>
            <w:vAlign w:val="center"/>
          </w:tcPr>
          <w:p w14:paraId="6997994B" w14:textId="77777777" w:rsidR="007E3EA7" w:rsidRDefault="007E3EA7">
            <w:pPr>
              <w:jc w:val="center"/>
              <w:pPrChange w:id="973" w:author="CARB" w:date="2023-12-19T12:12:00Z">
                <w:pPr>
                  <w:pStyle w:val="Body1"/>
                  <w:jc w:val="center"/>
                  <w:outlineLvl w:val="9"/>
                </w:pPr>
              </w:pPrChange>
            </w:pPr>
            <w:r w:rsidRPr="00B203F3">
              <w:rPr>
                <w:sz w:val="22"/>
                <w:rPrChange w:id="974" w:author="CARB" w:date="2023-12-19T12:12:00Z">
                  <w:rPr/>
                </w:rPrChange>
              </w:rPr>
              <w:t>2012</w:t>
            </w:r>
          </w:p>
        </w:tc>
        <w:tc>
          <w:tcPr>
            <w:tcW w:w="2116" w:type="dxa"/>
            <w:shd w:val="clear" w:color="auto" w:fill="auto"/>
            <w:vAlign w:val="center"/>
          </w:tcPr>
          <w:p w14:paraId="77E0C69B" w14:textId="77777777" w:rsidR="007E3EA7" w:rsidRDefault="007E3EA7">
            <w:pPr>
              <w:jc w:val="center"/>
              <w:rPr>
                <w:rPrChange w:id="975" w:author="CARB" w:date="2023-12-19T12:12:00Z">
                  <w:rPr>
                    <w:strike/>
                  </w:rPr>
                </w:rPrChange>
              </w:rPr>
              <w:pPrChange w:id="976" w:author="CARB" w:date="2023-12-19T12:12:00Z">
                <w:pPr>
                  <w:pStyle w:val="Body1"/>
                  <w:jc w:val="center"/>
                  <w:outlineLvl w:val="9"/>
                </w:pPr>
              </w:pPrChange>
            </w:pPr>
            <w:r w:rsidRPr="00B203F3">
              <w:rPr>
                <w:sz w:val="22"/>
                <w:rPrChange w:id="977" w:author="CARB" w:date="2023-12-19T12:12:00Z">
                  <w:rPr/>
                </w:rPrChange>
              </w:rPr>
              <w:t>95.37</w:t>
            </w:r>
          </w:p>
        </w:tc>
        <w:tc>
          <w:tcPr>
            <w:tcW w:w="1322" w:type="dxa"/>
            <w:tcBorders>
              <w:top w:val="single" w:sz="6" w:space="0" w:color="C0C0C0"/>
              <w:left w:val="none" w:sz="8" w:space="0" w:color="000000"/>
              <w:bottom w:val="single" w:sz="6" w:space="0" w:color="C0C0C0"/>
              <w:right w:val="none" w:sz="8" w:space="0" w:color="000000"/>
            </w:tcBorders>
            <w:shd w:val="clear" w:color="auto" w:fill="F3F3F3"/>
            <w:cellDel w:id="978" w:author="CARB" w:date="2023-12-19T12:12:00Z"/>
          </w:tcPr>
          <w:p w14:paraId="00723224" w14:textId="77777777" w:rsidR="00EF43AA" w:rsidRPr="00A44DDD" w:rsidRDefault="00EF43AA" w:rsidP="00F701A2">
            <w:pPr>
              <w:pStyle w:val="Body1"/>
              <w:jc w:val="center"/>
              <w:outlineLvl w:val="9"/>
              <w:rPr>
                <w:rFonts w:cs="Arial"/>
              </w:rPr>
            </w:pPr>
            <w:del w:id="979" w:author="CARB" w:date="2023-12-19T12:12:00Z">
              <w:r w:rsidRPr="00A44DDD">
                <w:rPr>
                  <w:rFonts w:cs="Arial"/>
                </w:rPr>
                <w:delText>2022</w:delText>
              </w:r>
            </w:del>
          </w:p>
        </w:tc>
        <w:tc>
          <w:tcPr>
            <w:tcW w:w="1785" w:type="dxa"/>
            <w:tcBorders>
              <w:top w:val="single" w:sz="6" w:space="0" w:color="C0C0C0"/>
              <w:left w:val="none" w:sz="8" w:space="0" w:color="000000"/>
              <w:bottom w:val="single" w:sz="6" w:space="0" w:color="C0C0C0"/>
              <w:right w:val="single" w:sz="6" w:space="0" w:color="C0C0C0"/>
            </w:tcBorders>
            <w:shd w:val="clear" w:color="auto" w:fill="F3F3F3"/>
            <w:cellDel w:id="980" w:author="CARB" w:date="2023-12-19T12:12:00Z"/>
          </w:tcPr>
          <w:p w14:paraId="37FA4A46" w14:textId="77777777" w:rsidR="00EF43AA" w:rsidRPr="00A44DDD" w:rsidRDefault="00EF43AA" w:rsidP="00F701A2">
            <w:pPr>
              <w:spacing w:line="259" w:lineRule="auto"/>
              <w:jc w:val="center"/>
              <w:rPr>
                <w:rFonts w:cs="Arial"/>
                <w:szCs w:val="24"/>
              </w:rPr>
            </w:pPr>
            <w:del w:id="981" w:author="CARB" w:date="2023-12-19T12:12:00Z">
              <w:r w:rsidRPr="00A44DDD">
                <w:rPr>
                  <w:rFonts w:cs="Arial"/>
                  <w:szCs w:val="24"/>
                </w:rPr>
                <w:delText>89.50</w:delText>
              </w:r>
            </w:del>
          </w:p>
        </w:tc>
      </w:tr>
      <w:tr w:rsidR="00EE6A79" w14:paraId="2C277749" w14:textId="0EFC6B90" w:rsidTr="0035753E">
        <w:trPr>
          <w:trHeight w:val="350"/>
          <w:jc w:val="center"/>
        </w:trPr>
        <w:tc>
          <w:tcPr>
            <w:tcW w:w="3872" w:type="dxa"/>
            <w:gridSpan w:val="3"/>
            <w:shd w:val="clear" w:color="auto" w:fill="auto"/>
            <w:vAlign w:val="center"/>
          </w:tcPr>
          <w:p w14:paraId="24105572" w14:textId="77777777" w:rsidR="007E3EA7" w:rsidRDefault="007E3EA7">
            <w:pPr>
              <w:jc w:val="center"/>
              <w:pPrChange w:id="982" w:author="CARB" w:date="2023-12-19T12:12:00Z">
                <w:pPr>
                  <w:pStyle w:val="Body1"/>
                  <w:jc w:val="center"/>
                  <w:outlineLvl w:val="9"/>
                </w:pPr>
              </w:pPrChange>
            </w:pPr>
            <w:r w:rsidRPr="00B203F3">
              <w:rPr>
                <w:sz w:val="22"/>
                <w:rPrChange w:id="983" w:author="CARB" w:date="2023-12-19T12:12:00Z">
                  <w:rPr/>
                </w:rPrChange>
              </w:rPr>
              <w:t>2013**</w:t>
            </w:r>
          </w:p>
        </w:tc>
        <w:tc>
          <w:tcPr>
            <w:tcW w:w="2116" w:type="dxa"/>
            <w:shd w:val="clear" w:color="auto" w:fill="auto"/>
            <w:vAlign w:val="center"/>
          </w:tcPr>
          <w:p w14:paraId="21AAAFD0" w14:textId="77777777" w:rsidR="007E3EA7" w:rsidRDefault="007E3EA7">
            <w:pPr>
              <w:jc w:val="center"/>
              <w:rPr>
                <w:rPrChange w:id="984" w:author="CARB" w:date="2023-12-19T12:12:00Z">
                  <w:rPr>
                    <w:strike/>
                  </w:rPr>
                </w:rPrChange>
              </w:rPr>
              <w:pPrChange w:id="985" w:author="CARB" w:date="2023-12-19T12:12:00Z">
                <w:pPr>
                  <w:pStyle w:val="Body1"/>
                  <w:jc w:val="center"/>
                  <w:outlineLvl w:val="9"/>
                </w:pPr>
              </w:pPrChange>
            </w:pPr>
            <w:r w:rsidRPr="00B203F3">
              <w:rPr>
                <w:sz w:val="22"/>
                <w:rPrChange w:id="986" w:author="CARB" w:date="2023-12-19T12:12:00Z">
                  <w:rPr/>
                </w:rPrChange>
              </w:rPr>
              <w:t>97.96</w:t>
            </w:r>
          </w:p>
        </w:tc>
        <w:tc>
          <w:tcPr>
            <w:tcW w:w="1322" w:type="dxa"/>
            <w:tcBorders>
              <w:top w:val="single" w:sz="6" w:space="0" w:color="C0C0C0"/>
              <w:left w:val="none" w:sz="16" w:space="0" w:color="000000"/>
              <w:bottom w:val="single" w:sz="6" w:space="0" w:color="C0C0C0"/>
              <w:right w:val="none" w:sz="16" w:space="0" w:color="000000"/>
            </w:tcBorders>
            <w:shd w:val="clear" w:color="auto" w:fill="E6E6E6"/>
            <w:cellDel w:id="987" w:author="CARB" w:date="2023-12-19T12:12:00Z"/>
          </w:tcPr>
          <w:p w14:paraId="7FF7B6E7" w14:textId="77777777" w:rsidR="00EF43AA" w:rsidRPr="00A44DDD" w:rsidRDefault="00EF43AA" w:rsidP="00F701A2">
            <w:pPr>
              <w:pStyle w:val="Body1"/>
              <w:jc w:val="center"/>
              <w:outlineLvl w:val="9"/>
              <w:rPr>
                <w:rFonts w:cs="Arial"/>
              </w:rPr>
            </w:pPr>
            <w:del w:id="988" w:author="CARB" w:date="2023-12-19T12:12:00Z">
              <w:r w:rsidRPr="00A44DDD">
                <w:rPr>
                  <w:rFonts w:cs="Arial"/>
                </w:rPr>
                <w:delText>2023</w:delText>
              </w:r>
            </w:del>
          </w:p>
        </w:tc>
        <w:tc>
          <w:tcPr>
            <w:tcW w:w="1785" w:type="dxa"/>
            <w:tcBorders>
              <w:top w:val="single" w:sz="6" w:space="0" w:color="C0C0C0"/>
              <w:left w:val="none" w:sz="16" w:space="0" w:color="000000"/>
              <w:bottom w:val="single" w:sz="6" w:space="0" w:color="C0C0C0"/>
              <w:right w:val="single" w:sz="6" w:space="0" w:color="C0C0C0"/>
            </w:tcBorders>
            <w:shd w:val="clear" w:color="auto" w:fill="E6E6E6"/>
            <w:cellDel w:id="989" w:author="CARB" w:date="2023-12-19T12:12:00Z"/>
          </w:tcPr>
          <w:p w14:paraId="5D30B4DA" w14:textId="77777777" w:rsidR="00EF43AA" w:rsidRPr="00A44DDD" w:rsidRDefault="00EF43AA" w:rsidP="00F701A2">
            <w:pPr>
              <w:spacing w:line="259" w:lineRule="auto"/>
              <w:jc w:val="center"/>
              <w:rPr>
                <w:rFonts w:cs="Arial"/>
                <w:szCs w:val="24"/>
              </w:rPr>
            </w:pPr>
            <w:del w:id="990" w:author="CARB" w:date="2023-12-19T12:12:00Z">
              <w:r w:rsidRPr="00A44DDD">
                <w:rPr>
                  <w:rFonts w:cs="Arial"/>
                  <w:szCs w:val="24"/>
                </w:rPr>
                <w:delText>88.25</w:delText>
              </w:r>
            </w:del>
          </w:p>
        </w:tc>
      </w:tr>
      <w:tr w:rsidR="00EE6A79" w14:paraId="612633FD" w14:textId="511626F3" w:rsidTr="0035753E">
        <w:trPr>
          <w:jc w:val="center"/>
        </w:trPr>
        <w:tc>
          <w:tcPr>
            <w:tcW w:w="3872" w:type="dxa"/>
            <w:gridSpan w:val="3"/>
            <w:shd w:val="clear" w:color="auto" w:fill="auto"/>
            <w:vAlign w:val="center"/>
          </w:tcPr>
          <w:p w14:paraId="0117F242" w14:textId="77777777" w:rsidR="007E3EA7" w:rsidRDefault="007E3EA7">
            <w:pPr>
              <w:jc w:val="center"/>
              <w:pPrChange w:id="991" w:author="CARB" w:date="2023-12-19T12:12:00Z">
                <w:pPr>
                  <w:pStyle w:val="Body1"/>
                  <w:jc w:val="center"/>
                  <w:outlineLvl w:val="9"/>
                </w:pPr>
              </w:pPrChange>
            </w:pPr>
            <w:r w:rsidRPr="00B203F3">
              <w:rPr>
                <w:sz w:val="22"/>
                <w:rPrChange w:id="992" w:author="CARB" w:date="2023-12-19T12:12:00Z">
                  <w:rPr/>
                </w:rPrChange>
              </w:rPr>
              <w:t>2014</w:t>
            </w:r>
          </w:p>
        </w:tc>
        <w:tc>
          <w:tcPr>
            <w:tcW w:w="2116" w:type="dxa"/>
            <w:shd w:val="clear" w:color="auto" w:fill="auto"/>
            <w:vAlign w:val="center"/>
          </w:tcPr>
          <w:p w14:paraId="0EB56D13" w14:textId="77777777" w:rsidR="007E3EA7" w:rsidRDefault="007E3EA7">
            <w:pPr>
              <w:jc w:val="center"/>
              <w:rPr>
                <w:rPrChange w:id="993" w:author="CARB" w:date="2023-12-19T12:12:00Z">
                  <w:rPr>
                    <w:strike/>
                  </w:rPr>
                </w:rPrChange>
              </w:rPr>
              <w:pPrChange w:id="994" w:author="CARB" w:date="2023-12-19T12:12:00Z">
                <w:pPr>
                  <w:pStyle w:val="Body1"/>
                  <w:jc w:val="center"/>
                  <w:outlineLvl w:val="9"/>
                </w:pPr>
              </w:pPrChange>
            </w:pPr>
            <w:r w:rsidRPr="00B203F3">
              <w:rPr>
                <w:sz w:val="22"/>
                <w:rPrChange w:id="995" w:author="CARB" w:date="2023-12-19T12:12:00Z">
                  <w:rPr/>
                </w:rPrChange>
              </w:rPr>
              <w:t>97.96</w:t>
            </w:r>
          </w:p>
        </w:tc>
        <w:tc>
          <w:tcPr>
            <w:tcW w:w="1322" w:type="dxa"/>
            <w:tcBorders>
              <w:top w:val="single" w:sz="6" w:space="0" w:color="C0C0C0"/>
              <w:left w:val="none" w:sz="8" w:space="0" w:color="000000"/>
              <w:bottom w:val="single" w:sz="6" w:space="0" w:color="C0C0C0"/>
              <w:right w:val="none" w:sz="8" w:space="0" w:color="000000"/>
            </w:tcBorders>
            <w:shd w:val="clear" w:color="auto" w:fill="F3F3F3"/>
            <w:cellDel w:id="996" w:author="CARB" w:date="2023-12-19T12:12:00Z"/>
          </w:tcPr>
          <w:p w14:paraId="4FD5629E" w14:textId="77777777" w:rsidR="00EF43AA" w:rsidRPr="00A44DDD" w:rsidRDefault="00EF43AA" w:rsidP="00F701A2">
            <w:pPr>
              <w:pStyle w:val="Body1"/>
              <w:jc w:val="center"/>
              <w:outlineLvl w:val="9"/>
              <w:rPr>
                <w:rFonts w:cs="Arial"/>
              </w:rPr>
            </w:pPr>
            <w:del w:id="997" w:author="CARB" w:date="2023-12-19T12:12:00Z">
              <w:r w:rsidRPr="00A44DDD">
                <w:rPr>
                  <w:rFonts w:cs="Arial"/>
                </w:rPr>
                <w:delText>2024</w:delText>
              </w:r>
            </w:del>
          </w:p>
        </w:tc>
        <w:tc>
          <w:tcPr>
            <w:tcW w:w="1785" w:type="dxa"/>
            <w:tcBorders>
              <w:top w:val="single" w:sz="6" w:space="0" w:color="C0C0C0"/>
              <w:left w:val="none" w:sz="8" w:space="0" w:color="000000"/>
              <w:bottom w:val="single" w:sz="6" w:space="0" w:color="C0C0C0"/>
              <w:right w:val="single" w:sz="6" w:space="0" w:color="C0C0C0"/>
            </w:tcBorders>
            <w:shd w:val="clear" w:color="auto" w:fill="F3F3F3"/>
            <w:cellDel w:id="998" w:author="CARB" w:date="2023-12-19T12:12:00Z"/>
          </w:tcPr>
          <w:p w14:paraId="48353684" w14:textId="77777777" w:rsidR="00EF43AA" w:rsidRPr="00A44DDD" w:rsidRDefault="00EF43AA" w:rsidP="00F701A2">
            <w:pPr>
              <w:spacing w:line="259" w:lineRule="auto"/>
              <w:jc w:val="center"/>
              <w:rPr>
                <w:rFonts w:cs="Arial"/>
                <w:szCs w:val="24"/>
              </w:rPr>
            </w:pPr>
            <w:del w:id="999" w:author="CARB" w:date="2023-12-19T12:12:00Z">
              <w:r w:rsidRPr="00A44DDD">
                <w:rPr>
                  <w:rFonts w:cs="Arial"/>
                  <w:szCs w:val="24"/>
                </w:rPr>
                <w:delText>87.01</w:delText>
              </w:r>
            </w:del>
          </w:p>
        </w:tc>
      </w:tr>
      <w:tr w:rsidR="00EE6A79" w14:paraId="066DC431" w14:textId="2D00B295" w:rsidTr="0035753E">
        <w:trPr>
          <w:trHeight w:val="305"/>
          <w:jc w:val="center"/>
        </w:trPr>
        <w:tc>
          <w:tcPr>
            <w:tcW w:w="3872" w:type="dxa"/>
            <w:gridSpan w:val="3"/>
            <w:shd w:val="clear" w:color="auto" w:fill="auto"/>
            <w:vAlign w:val="center"/>
          </w:tcPr>
          <w:p w14:paraId="11A55E32" w14:textId="77777777" w:rsidR="007E3EA7" w:rsidRDefault="007E3EA7">
            <w:pPr>
              <w:jc w:val="center"/>
              <w:pPrChange w:id="1000" w:author="CARB" w:date="2023-12-19T12:12:00Z">
                <w:pPr>
                  <w:pStyle w:val="Body1"/>
                  <w:jc w:val="center"/>
                  <w:outlineLvl w:val="9"/>
                </w:pPr>
              </w:pPrChange>
            </w:pPr>
            <w:r w:rsidRPr="00B203F3">
              <w:rPr>
                <w:sz w:val="22"/>
                <w:rPrChange w:id="1001" w:author="CARB" w:date="2023-12-19T12:12:00Z">
                  <w:rPr/>
                </w:rPrChange>
              </w:rPr>
              <w:t>2015</w:t>
            </w:r>
          </w:p>
        </w:tc>
        <w:tc>
          <w:tcPr>
            <w:tcW w:w="2116" w:type="dxa"/>
            <w:shd w:val="clear" w:color="auto" w:fill="auto"/>
            <w:vAlign w:val="center"/>
          </w:tcPr>
          <w:p w14:paraId="101B67E7" w14:textId="77777777" w:rsidR="007E3EA7" w:rsidRDefault="007E3EA7">
            <w:pPr>
              <w:jc w:val="center"/>
              <w:rPr>
                <w:rPrChange w:id="1002" w:author="CARB" w:date="2023-12-19T12:12:00Z">
                  <w:rPr>
                    <w:strike/>
                  </w:rPr>
                </w:rPrChange>
              </w:rPr>
              <w:pPrChange w:id="1003" w:author="CARB" w:date="2023-12-19T12:12:00Z">
                <w:pPr>
                  <w:pStyle w:val="Body1"/>
                  <w:jc w:val="center"/>
                  <w:outlineLvl w:val="9"/>
                </w:pPr>
              </w:pPrChange>
            </w:pPr>
            <w:r w:rsidRPr="00B203F3">
              <w:rPr>
                <w:sz w:val="22"/>
                <w:rPrChange w:id="1004" w:author="CARB" w:date="2023-12-19T12:12:00Z">
                  <w:rPr/>
                </w:rPrChange>
              </w:rPr>
              <w:t>97.96</w:t>
            </w:r>
          </w:p>
        </w:tc>
        <w:tc>
          <w:tcPr>
            <w:tcW w:w="1322" w:type="dxa"/>
            <w:tcBorders>
              <w:top w:val="single" w:sz="6" w:space="0" w:color="C0C0C0"/>
              <w:left w:val="none" w:sz="16" w:space="0" w:color="000000"/>
              <w:bottom w:val="single" w:sz="6" w:space="0" w:color="C0C0C0"/>
              <w:right w:val="none" w:sz="16" w:space="0" w:color="000000"/>
            </w:tcBorders>
            <w:shd w:val="clear" w:color="auto" w:fill="E6E6E6"/>
            <w:cellDel w:id="1005" w:author="CARB" w:date="2023-12-19T12:12:00Z"/>
          </w:tcPr>
          <w:p w14:paraId="4CA2E94B" w14:textId="77777777" w:rsidR="00EF43AA" w:rsidRPr="00A44DDD" w:rsidRDefault="00EF43AA" w:rsidP="00F701A2">
            <w:pPr>
              <w:pStyle w:val="Body1"/>
              <w:jc w:val="center"/>
              <w:outlineLvl w:val="9"/>
              <w:rPr>
                <w:rFonts w:cs="Arial"/>
              </w:rPr>
            </w:pPr>
            <w:del w:id="1006" w:author="CARB" w:date="2023-12-19T12:12:00Z">
              <w:r w:rsidRPr="00A44DDD">
                <w:rPr>
                  <w:rFonts w:cs="Arial"/>
                </w:rPr>
                <w:delText>2025</w:delText>
              </w:r>
            </w:del>
          </w:p>
        </w:tc>
        <w:tc>
          <w:tcPr>
            <w:tcW w:w="1785" w:type="dxa"/>
            <w:tcBorders>
              <w:top w:val="single" w:sz="6" w:space="0" w:color="C0C0C0"/>
              <w:left w:val="none" w:sz="16" w:space="0" w:color="000000"/>
              <w:bottom w:val="single" w:sz="6" w:space="0" w:color="C0C0C0"/>
              <w:right w:val="single" w:sz="6" w:space="0" w:color="C0C0C0"/>
            </w:tcBorders>
            <w:shd w:val="clear" w:color="auto" w:fill="E6E6E6"/>
            <w:cellDel w:id="1007" w:author="CARB" w:date="2023-12-19T12:12:00Z"/>
          </w:tcPr>
          <w:p w14:paraId="20DCBFE9" w14:textId="77777777" w:rsidR="00EF43AA" w:rsidRPr="00A44DDD" w:rsidRDefault="00EF43AA" w:rsidP="00F701A2">
            <w:pPr>
              <w:spacing w:line="259" w:lineRule="auto"/>
              <w:jc w:val="center"/>
              <w:rPr>
                <w:rFonts w:cs="Arial"/>
                <w:szCs w:val="24"/>
              </w:rPr>
            </w:pPr>
            <w:del w:id="1008" w:author="CARB" w:date="2023-12-19T12:12:00Z">
              <w:r w:rsidRPr="00A44DDD">
                <w:rPr>
                  <w:rFonts w:cs="Arial"/>
                  <w:szCs w:val="24"/>
                </w:rPr>
                <w:delText>85.77</w:delText>
              </w:r>
            </w:del>
          </w:p>
        </w:tc>
      </w:tr>
      <w:tr w:rsidR="00EE6A79" w14:paraId="0BC066AA" w14:textId="59BC1734" w:rsidTr="0035753E">
        <w:trPr>
          <w:jc w:val="center"/>
        </w:trPr>
        <w:tc>
          <w:tcPr>
            <w:tcW w:w="3872" w:type="dxa"/>
            <w:gridSpan w:val="3"/>
            <w:shd w:val="clear" w:color="auto" w:fill="auto"/>
            <w:vAlign w:val="center"/>
          </w:tcPr>
          <w:p w14:paraId="3C0C32EA" w14:textId="77777777" w:rsidR="007E3EA7" w:rsidRDefault="007E3EA7">
            <w:pPr>
              <w:jc w:val="center"/>
              <w:pPrChange w:id="1009" w:author="CARB" w:date="2023-12-19T12:12:00Z">
                <w:pPr>
                  <w:pStyle w:val="Body1"/>
                  <w:jc w:val="center"/>
                  <w:outlineLvl w:val="9"/>
                </w:pPr>
              </w:pPrChange>
            </w:pPr>
            <w:r w:rsidRPr="00B203F3">
              <w:rPr>
                <w:sz w:val="22"/>
                <w:rPrChange w:id="1010" w:author="CARB" w:date="2023-12-19T12:12:00Z">
                  <w:rPr/>
                </w:rPrChange>
              </w:rPr>
              <w:t>2016***</w:t>
            </w:r>
          </w:p>
        </w:tc>
        <w:tc>
          <w:tcPr>
            <w:tcW w:w="2116" w:type="dxa"/>
            <w:shd w:val="clear" w:color="auto" w:fill="auto"/>
            <w:vAlign w:val="center"/>
          </w:tcPr>
          <w:p w14:paraId="3B0A0DCE" w14:textId="77777777" w:rsidR="007E3EA7" w:rsidRDefault="007E3EA7">
            <w:pPr>
              <w:jc w:val="center"/>
              <w:rPr>
                <w:rPrChange w:id="1011" w:author="CARB" w:date="2023-12-19T12:12:00Z">
                  <w:rPr>
                    <w:strike/>
                  </w:rPr>
                </w:rPrChange>
              </w:rPr>
              <w:pPrChange w:id="1012" w:author="CARB" w:date="2023-12-19T12:12:00Z">
                <w:pPr>
                  <w:pStyle w:val="Body1"/>
                  <w:jc w:val="center"/>
                  <w:outlineLvl w:val="9"/>
                </w:pPr>
              </w:pPrChange>
            </w:pPr>
            <w:r w:rsidRPr="00B203F3">
              <w:rPr>
                <w:sz w:val="22"/>
                <w:rPrChange w:id="1013" w:author="CARB" w:date="2023-12-19T12:12:00Z">
                  <w:rPr/>
                </w:rPrChange>
              </w:rPr>
              <w:t>96.50</w:t>
            </w:r>
          </w:p>
        </w:tc>
        <w:tc>
          <w:tcPr>
            <w:tcW w:w="1322" w:type="dxa"/>
            <w:tcBorders>
              <w:top w:val="single" w:sz="6" w:space="0" w:color="C0C0C0"/>
              <w:left w:val="none" w:sz="8" w:space="0" w:color="000000"/>
              <w:bottom w:val="single" w:sz="6" w:space="0" w:color="C0C0C0"/>
              <w:right w:val="none" w:sz="8" w:space="0" w:color="000000"/>
            </w:tcBorders>
            <w:shd w:val="clear" w:color="auto" w:fill="F3F3F3"/>
            <w:cellDel w:id="1014" w:author="CARB" w:date="2023-12-19T12:12:00Z"/>
          </w:tcPr>
          <w:p w14:paraId="34019E7B" w14:textId="77777777" w:rsidR="00EF43AA" w:rsidRPr="00A44DDD" w:rsidRDefault="00EF43AA" w:rsidP="00F701A2">
            <w:pPr>
              <w:pStyle w:val="Body1"/>
              <w:jc w:val="center"/>
              <w:outlineLvl w:val="9"/>
              <w:rPr>
                <w:rFonts w:cs="Arial"/>
              </w:rPr>
            </w:pPr>
            <w:del w:id="1015" w:author="CARB" w:date="2023-12-19T12:12:00Z">
              <w:r w:rsidRPr="00A44DDD">
                <w:rPr>
                  <w:rFonts w:cs="Arial"/>
                </w:rPr>
                <w:delText>2026</w:delText>
              </w:r>
            </w:del>
          </w:p>
        </w:tc>
        <w:tc>
          <w:tcPr>
            <w:tcW w:w="1785" w:type="dxa"/>
            <w:tcBorders>
              <w:top w:val="single" w:sz="6" w:space="0" w:color="C0C0C0"/>
              <w:left w:val="none" w:sz="8" w:space="0" w:color="000000"/>
              <w:bottom w:val="single" w:sz="6" w:space="0" w:color="C0C0C0"/>
              <w:right w:val="single" w:sz="6" w:space="0" w:color="C0C0C0"/>
            </w:tcBorders>
            <w:shd w:val="clear" w:color="auto" w:fill="F3F3F3"/>
            <w:cellDel w:id="1016" w:author="CARB" w:date="2023-12-19T12:12:00Z"/>
          </w:tcPr>
          <w:p w14:paraId="3D29919A" w14:textId="77777777" w:rsidR="00EF43AA" w:rsidRPr="00A44DDD" w:rsidRDefault="00EF43AA" w:rsidP="00F701A2">
            <w:pPr>
              <w:spacing w:line="259" w:lineRule="auto"/>
              <w:jc w:val="center"/>
              <w:rPr>
                <w:rFonts w:cs="Arial"/>
                <w:szCs w:val="24"/>
              </w:rPr>
            </w:pPr>
            <w:del w:id="1017" w:author="CARB" w:date="2023-12-19T12:12:00Z">
              <w:r w:rsidRPr="00A44DDD">
                <w:rPr>
                  <w:rFonts w:cs="Arial"/>
                  <w:szCs w:val="24"/>
                </w:rPr>
                <w:delText>84.52</w:delText>
              </w:r>
            </w:del>
          </w:p>
        </w:tc>
      </w:tr>
      <w:tr w:rsidR="00EE6A79" w14:paraId="52838E52" w14:textId="7B33289D" w:rsidTr="0035753E">
        <w:trPr>
          <w:jc w:val="center"/>
        </w:trPr>
        <w:tc>
          <w:tcPr>
            <w:tcW w:w="3872" w:type="dxa"/>
            <w:gridSpan w:val="3"/>
            <w:shd w:val="clear" w:color="auto" w:fill="auto"/>
            <w:vAlign w:val="center"/>
          </w:tcPr>
          <w:p w14:paraId="6F2F3E87" w14:textId="77777777" w:rsidR="007E3EA7" w:rsidRPr="00B203F3" w:rsidRDefault="007E3EA7">
            <w:pPr>
              <w:jc w:val="center"/>
              <w:rPr>
                <w:sz w:val="22"/>
                <w:rPrChange w:id="1018" w:author="CARB" w:date="2023-12-19T12:12:00Z">
                  <w:rPr/>
                </w:rPrChange>
              </w:rPr>
              <w:pPrChange w:id="1019" w:author="CARB" w:date="2023-12-19T12:12:00Z">
                <w:pPr>
                  <w:pStyle w:val="Body1"/>
                  <w:jc w:val="center"/>
                  <w:outlineLvl w:val="9"/>
                </w:pPr>
              </w:pPrChange>
            </w:pPr>
            <w:r w:rsidRPr="00B203F3">
              <w:rPr>
                <w:sz w:val="22"/>
                <w:rPrChange w:id="1020" w:author="CARB" w:date="2023-12-19T12:12:00Z">
                  <w:rPr/>
                </w:rPrChange>
              </w:rPr>
              <w:t>2017</w:t>
            </w:r>
          </w:p>
        </w:tc>
        <w:tc>
          <w:tcPr>
            <w:tcW w:w="2116" w:type="dxa"/>
            <w:shd w:val="clear" w:color="auto" w:fill="auto"/>
            <w:vAlign w:val="center"/>
          </w:tcPr>
          <w:p w14:paraId="027EB8C8" w14:textId="77777777" w:rsidR="007E3EA7" w:rsidRPr="00B203F3" w:rsidRDefault="007E3EA7">
            <w:pPr>
              <w:jc w:val="center"/>
              <w:rPr>
                <w:sz w:val="22"/>
                <w:rPrChange w:id="1021" w:author="CARB" w:date="2023-12-19T12:12:00Z">
                  <w:rPr>
                    <w:strike/>
                  </w:rPr>
                </w:rPrChange>
              </w:rPr>
              <w:pPrChange w:id="1022" w:author="CARB" w:date="2023-12-19T12:12:00Z">
                <w:pPr>
                  <w:pStyle w:val="Body1"/>
                  <w:jc w:val="center"/>
                  <w:outlineLvl w:val="9"/>
                </w:pPr>
              </w:pPrChange>
            </w:pPr>
            <w:r w:rsidRPr="00B203F3">
              <w:rPr>
                <w:sz w:val="22"/>
                <w:rPrChange w:id="1023" w:author="CARB" w:date="2023-12-19T12:12:00Z">
                  <w:rPr/>
                </w:rPrChange>
              </w:rPr>
              <w:t>95.02</w:t>
            </w:r>
          </w:p>
        </w:tc>
        <w:tc>
          <w:tcPr>
            <w:tcW w:w="1322" w:type="dxa"/>
            <w:tcBorders>
              <w:top w:val="single" w:sz="6" w:space="0" w:color="C0C0C0"/>
              <w:left w:val="none" w:sz="16" w:space="0" w:color="000000"/>
              <w:bottom w:val="single" w:sz="6" w:space="0" w:color="C0C0C0"/>
              <w:right w:val="none" w:sz="16" w:space="0" w:color="000000"/>
            </w:tcBorders>
            <w:shd w:val="clear" w:color="auto" w:fill="E6E6E6"/>
            <w:cellDel w:id="1024" w:author="CARB" w:date="2023-12-19T12:12:00Z"/>
          </w:tcPr>
          <w:p w14:paraId="79D1D788" w14:textId="77777777" w:rsidR="00EF43AA" w:rsidRPr="00A44DDD" w:rsidRDefault="00EF43AA" w:rsidP="00F701A2">
            <w:pPr>
              <w:pStyle w:val="Body1"/>
              <w:jc w:val="center"/>
              <w:outlineLvl w:val="9"/>
              <w:rPr>
                <w:rFonts w:cs="Arial"/>
              </w:rPr>
            </w:pPr>
            <w:del w:id="1025" w:author="CARB" w:date="2023-12-19T12:12:00Z">
              <w:r w:rsidRPr="00A44DDD">
                <w:rPr>
                  <w:rFonts w:cs="Arial"/>
                </w:rPr>
                <w:delText>2027</w:delText>
              </w:r>
            </w:del>
          </w:p>
        </w:tc>
        <w:tc>
          <w:tcPr>
            <w:tcW w:w="1785" w:type="dxa"/>
            <w:tcBorders>
              <w:top w:val="single" w:sz="6" w:space="0" w:color="C0C0C0"/>
              <w:left w:val="none" w:sz="16" w:space="0" w:color="000000"/>
              <w:bottom w:val="single" w:sz="6" w:space="0" w:color="C0C0C0"/>
              <w:right w:val="single" w:sz="6" w:space="0" w:color="C0C0C0"/>
            </w:tcBorders>
            <w:shd w:val="clear" w:color="auto" w:fill="E6E6E6"/>
            <w:cellDel w:id="1026" w:author="CARB" w:date="2023-12-19T12:12:00Z"/>
          </w:tcPr>
          <w:p w14:paraId="02467711" w14:textId="77777777" w:rsidR="00EF43AA" w:rsidRPr="00A44DDD" w:rsidRDefault="00EF43AA" w:rsidP="00F701A2">
            <w:pPr>
              <w:spacing w:line="259" w:lineRule="auto"/>
              <w:jc w:val="center"/>
              <w:rPr>
                <w:rFonts w:cs="Arial"/>
                <w:szCs w:val="24"/>
              </w:rPr>
            </w:pPr>
            <w:del w:id="1027" w:author="CARB" w:date="2023-12-19T12:12:00Z">
              <w:r w:rsidRPr="00A44DDD">
                <w:rPr>
                  <w:rFonts w:cs="Arial"/>
                  <w:szCs w:val="24"/>
                </w:rPr>
                <w:delText>83.28</w:delText>
              </w:r>
            </w:del>
          </w:p>
        </w:tc>
      </w:tr>
      <w:tr w:rsidR="00EE6A79" w14:paraId="75FC7422" w14:textId="7D7A6D5B" w:rsidTr="0035753E">
        <w:trPr>
          <w:jc w:val="center"/>
        </w:trPr>
        <w:tc>
          <w:tcPr>
            <w:tcW w:w="3872" w:type="dxa"/>
            <w:gridSpan w:val="3"/>
            <w:shd w:val="clear" w:color="auto" w:fill="auto"/>
            <w:vAlign w:val="center"/>
          </w:tcPr>
          <w:p w14:paraId="1BF7CC71" w14:textId="77777777" w:rsidR="007E3EA7" w:rsidRPr="00B203F3" w:rsidRDefault="007E3EA7">
            <w:pPr>
              <w:jc w:val="center"/>
              <w:rPr>
                <w:sz w:val="22"/>
                <w:rPrChange w:id="1028" w:author="CARB" w:date="2023-12-19T12:12:00Z">
                  <w:rPr/>
                </w:rPrChange>
              </w:rPr>
              <w:pPrChange w:id="1029" w:author="CARB" w:date="2023-12-19T12:12:00Z">
                <w:pPr>
                  <w:pStyle w:val="Body1"/>
                  <w:jc w:val="center"/>
                  <w:outlineLvl w:val="9"/>
                </w:pPr>
              </w:pPrChange>
            </w:pPr>
            <w:r w:rsidRPr="00B203F3">
              <w:rPr>
                <w:sz w:val="22"/>
                <w:rPrChange w:id="1030" w:author="CARB" w:date="2023-12-19T12:12:00Z">
                  <w:rPr/>
                </w:rPrChange>
              </w:rPr>
              <w:t>2018</w:t>
            </w:r>
          </w:p>
        </w:tc>
        <w:tc>
          <w:tcPr>
            <w:tcW w:w="2116" w:type="dxa"/>
            <w:shd w:val="clear" w:color="auto" w:fill="auto"/>
            <w:vAlign w:val="center"/>
          </w:tcPr>
          <w:p w14:paraId="0C6ABDB5" w14:textId="77777777" w:rsidR="007E3EA7" w:rsidRPr="00B203F3" w:rsidRDefault="007E3EA7">
            <w:pPr>
              <w:jc w:val="center"/>
              <w:rPr>
                <w:sz w:val="22"/>
                <w:rPrChange w:id="1031" w:author="CARB" w:date="2023-12-19T12:12:00Z">
                  <w:rPr>
                    <w:strike/>
                  </w:rPr>
                </w:rPrChange>
              </w:rPr>
              <w:pPrChange w:id="1032" w:author="CARB" w:date="2023-12-19T12:12:00Z">
                <w:pPr>
                  <w:pStyle w:val="Body1"/>
                  <w:jc w:val="center"/>
                  <w:outlineLvl w:val="9"/>
                </w:pPr>
              </w:pPrChange>
            </w:pPr>
            <w:r w:rsidRPr="00B203F3">
              <w:rPr>
                <w:sz w:val="22"/>
                <w:rPrChange w:id="1033" w:author="CARB" w:date="2023-12-19T12:12:00Z">
                  <w:rPr/>
                </w:rPrChange>
              </w:rPr>
              <w:t>93.55</w:t>
            </w:r>
          </w:p>
        </w:tc>
        <w:tc>
          <w:tcPr>
            <w:tcW w:w="1322" w:type="dxa"/>
            <w:tcBorders>
              <w:top w:val="single" w:sz="6" w:space="0" w:color="C0C0C0"/>
              <w:left w:val="none" w:sz="8" w:space="0" w:color="000000"/>
              <w:bottom w:val="single" w:sz="6" w:space="0" w:color="C0C0C0"/>
              <w:right w:val="none" w:sz="8" w:space="0" w:color="000000"/>
            </w:tcBorders>
            <w:shd w:val="clear" w:color="auto" w:fill="F3F3F3"/>
            <w:cellDel w:id="1034" w:author="CARB" w:date="2023-12-19T12:12:00Z"/>
          </w:tcPr>
          <w:p w14:paraId="75C35540" w14:textId="77777777" w:rsidR="00EF43AA" w:rsidRPr="00A44DDD" w:rsidRDefault="00EF43AA" w:rsidP="00F701A2">
            <w:pPr>
              <w:pStyle w:val="Body1"/>
              <w:jc w:val="center"/>
              <w:outlineLvl w:val="9"/>
              <w:rPr>
                <w:rFonts w:cs="Arial"/>
              </w:rPr>
            </w:pPr>
            <w:del w:id="1035" w:author="CARB" w:date="2023-12-19T12:12:00Z">
              <w:r w:rsidRPr="00A44DDD">
                <w:rPr>
                  <w:rFonts w:cs="Arial"/>
                </w:rPr>
                <w:delText>2028</w:delText>
              </w:r>
            </w:del>
          </w:p>
        </w:tc>
        <w:tc>
          <w:tcPr>
            <w:tcW w:w="1785" w:type="dxa"/>
            <w:tcBorders>
              <w:top w:val="single" w:sz="6" w:space="0" w:color="C0C0C0"/>
              <w:left w:val="none" w:sz="8" w:space="0" w:color="000000"/>
              <w:bottom w:val="single" w:sz="6" w:space="0" w:color="C0C0C0"/>
              <w:right w:val="single" w:sz="6" w:space="0" w:color="C0C0C0"/>
            </w:tcBorders>
            <w:shd w:val="clear" w:color="auto" w:fill="F3F3F3"/>
            <w:cellDel w:id="1036" w:author="CARB" w:date="2023-12-19T12:12:00Z"/>
          </w:tcPr>
          <w:p w14:paraId="61AA5E3A" w14:textId="77777777" w:rsidR="00EF43AA" w:rsidRPr="00A44DDD" w:rsidRDefault="00EF43AA" w:rsidP="00F701A2">
            <w:pPr>
              <w:spacing w:line="259" w:lineRule="auto"/>
              <w:jc w:val="center"/>
              <w:rPr>
                <w:rFonts w:cs="Arial"/>
                <w:szCs w:val="24"/>
              </w:rPr>
            </w:pPr>
            <w:del w:id="1037" w:author="CARB" w:date="2023-12-19T12:12:00Z">
              <w:r w:rsidRPr="00A44DDD">
                <w:rPr>
                  <w:rFonts w:cs="Arial"/>
                  <w:szCs w:val="24"/>
                </w:rPr>
                <w:delText>82.04</w:delText>
              </w:r>
            </w:del>
          </w:p>
        </w:tc>
      </w:tr>
      <w:tr w:rsidR="00EE6A79" w14:paraId="299EAAAC" w14:textId="6DE7B471" w:rsidTr="0035753E">
        <w:trPr>
          <w:jc w:val="center"/>
        </w:trPr>
        <w:tc>
          <w:tcPr>
            <w:tcW w:w="3872" w:type="dxa"/>
            <w:gridSpan w:val="3"/>
            <w:shd w:val="clear" w:color="auto" w:fill="auto"/>
            <w:vAlign w:val="center"/>
          </w:tcPr>
          <w:p w14:paraId="71004312" w14:textId="77777777" w:rsidR="007E3EA7" w:rsidRPr="00B203F3" w:rsidRDefault="007E3EA7">
            <w:pPr>
              <w:jc w:val="center"/>
              <w:rPr>
                <w:sz w:val="22"/>
                <w:rPrChange w:id="1038" w:author="CARB" w:date="2023-12-19T12:12:00Z">
                  <w:rPr/>
                </w:rPrChange>
              </w:rPr>
              <w:pPrChange w:id="1039" w:author="CARB" w:date="2023-12-19T12:12:00Z">
                <w:pPr>
                  <w:pStyle w:val="Body1"/>
                  <w:jc w:val="center"/>
                  <w:outlineLvl w:val="9"/>
                </w:pPr>
              </w:pPrChange>
            </w:pPr>
            <w:r w:rsidRPr="00B203F3">
              <w:rPr>
                <w:sz w:val="22"/>
                <w:rPrChange w:id="1040" w:author="CARB" w:date="2023-12-19T12:12:00Z">
                  <w:rPr/>
                </w:rPrChange>
              </w:rPr>
              <w:t>2019****</w:t>
            </w:r>
          </w:p>
        </w:tc>
        <w:tc>
          <w:tcPr>
            <w:tcW w:w="2116" w:type="dxa"/>
            <w:shd w:val="clear" w:color="auto" w:fill="auto"/>
            <w:vAlign w:val="center"/>
          </w:tcPr>
          <w:p w14:paraId="3219FA28" w14:textId="21555643" w:rsidR="007E3EA7" w:rsidRPr="00B203F3" w:rsidRDefault="00EF43AA">
            <w:pPr>
              <w:jc w:val="center"/>
              <w:rPr>
                <w:sz w:val="22"/>
                <w:rPrChange w:id="1041" w:author="CARB" w:date="2023-12-19T12:12:00Z">
                  <w:rPr>
                    <w:b/>
                    <w:strike/>
                  </w:rPr>
                </w:rPrChange>
              </w:rPr>
              <w:pPrChange w:id="1042" w:author="CARB" w:date="2023-12-19T12:12:00Z">
                <w:pPr>
                  <w:pStyle w:val="Body1"/>
                  <w:jc w:val="center"/>
                  <w:outlineLvl w:val="9"/>
                </w:pPr>
              </w:pPrChange>
            </w:pPr>
            <w:del w:id="1043" w:author="CARB" w:date="2023-12-19T12:12:00Z">
              <w:r w:rsidRPr="00A44DDD">
                <w:rPr>
                  <w:rFonts w:cs="Arial"/>
                </w:rPr>
                <w:delText xml:space="preserve"> </w:delText>
              </w:r>
            </w:del>
            <w:r w:rsidR="007E3EA7" w:rsidRPr="00B203F3">
              <w:rPr>
                <w:sz w:val="22"/>
                <w:rPrChange w:id="1044" w:author="CARB" w:date="2023-12-19T12:12:00Z">
                  <w:rPr/>
                </w:rPrChange>
              </w:rPr>
              <w:t>93.23</w:t>
            </w:r>
          </w:p>
        </w:tc>
        <w:tc>
          <w:tcPr>
            <w:tcW w:w="1322" w:type="dxa"/>
            <w:tcBorders>
              <w:top w:val="single" w:sz="6" w:space="0" w:color="C0C0C0"/>
              <w:left w:val="none" w:sz="16" w:space="0" w:color="000000"/>
              <w:bottom w:val="single" w:sz="6" w:space="0" w:color="C0C0C0"/>
              <w:right w:val="none" w:sz="16" w:space="0" w:color="000000"/>
            </w:tcBorders>
            <w:shd w:val="clear" w:color="auto" w:fill="E6E6E6"/>
            <w:cellDel w:id="1045" w:author="CARB" w:date="2023-12-19T12:12:00Z"/>
          </w:tcPr>
          <w:p w14:paraId="0EDD2E75" w14:textId="77777777" w:rsidR="00EF43AA" w:rsidRPr="00A44DDD" w:rsidRDefault="00EF43AA" w:rsidP="00F701A2">
            <w:pPr>
              <w:pStyle w:val="Body1"/>
              <w:jc w:val="center"/>
              <w:outlineLvl w:val="9"/>
              <w:rPr>
                <w:rFonts w:cs="Arial"/>
              </w:rPr>
            </w:pPr>
            <w:del w:id="1046" w:author="CARB" w:date="2023-12-19T12:12:00Z">
              <w:r w:rsidRPr="00A44DDD">
                <w:rPr>
                  <w:rFonts w:cs="Arial"/>
                </w:rPr>
                <w:delText>2029</w:delText>
              </w:r>
            </w:del>
          </w:p>
        </w:tc>
        <w:tc>
          <w:tcPr>
            <w:tcW w:w="1785" w:type="dxa"/>
            <w:tcBorders>
              <w:top w:val="single" w:sz="6" w:space="0" w:color="C0C0C0"/>
              <w:left w:val="none" w:sz="16" w:space="0" w:color="000000"/>
              <w:bottom w:val="single" w:sz="6" w:space="0" w:color="C0C0C0"/>
              <w:right w:val="single" w:sz="6" w:space="0" w:color="C0C0C0"/>
            </w:tcBorders>
            <w:shd w:val="clear" w:color="auto" w:fill="E6E6E6"/>
            <w:cellDel w:id="1047" w:author="CARB" w:date="2023-12-19T12:12:00Z"/>
          </w:tcPr>
          <w:p w14:paraId="564C0682" w14:textId="77777777" w:rsidR="00EF43AA" w:rsidRPr="00A44DDD" w:rsidRDefault="00EF43AA" w:rsidP="00F701A2">
            <w:pPr>
              <w:spacing w:line="259" w:lineRule="auto"/>
              <w:jc w:val="center"/>
              <w:rPr>
                <w:rFonts w:cs="Arial"/>
                <w:szCs w:val="24"/>
              </w:rPr>
            </w:pPr>
            <w:del w:id="1048" w:author="CARB" w:date="2023-12-19T12:12:00Z">
              <w:r w:rsidRPr="00A44DDD">
                <w:rPr>
                  <w:rFonts w:cs="Arial"/>
                  <w:szCs w:val="24"/>
                </w:rPr>
                <w:delText>80.80</w:delText>
              </w:r>
            </w:del>
          </w:p>
        </w:tc>
      </w:tr>
      <w:tr w:rsidR="007E3EA7" w14:paraId="08DF0845" w14:textId="77777777" w:rsidTr="0035753E">
        <w:trPr>
          <w:jc w:val="center"/>
          <w:ins w:id="1049" w:author="CARB" w:date="2023-12-19T12:12:00Z"/>
        </w:trPr>
        <w:tc>
          <w:tcPr>
            <w:tcW w:w="3872" w:type="dxa"/>
            <w:gridSpan w:val="3"/>
            <w:shd w:val="clear" w:color="auto" w:fill="auto"/>
            <w:vAlign w:val="center"/>
          </w:tcPr>
          <w:p w14:paraId="47064FAB" w14:textId="77777777" w:rsidR="007E3EA7" w:rsidRPr="00B203F3" w:rsidRDefault="007E3EA7">
            <w:pPr>
              <w:jc w:val="center"/>
              <w:rPr>
                <w:ins w:id="1050" w:author="CARB" w:date="2023-12-19T12:12:00Z"/>
                <w:rFonts w:cs="Arial"/>
                <w:sz w:val="22"/>
              </w:rPr>
            </w:pPr>
            <w:ins w:id="1051" w:author="CARB" w:date="2023-12-19T12:12:00Z">
              <w:r w:rsidRPr="00B203F3">
                <w:rPr>
                  <w:rFonts w:cs="Arial"/>
                  <w:sz w:val="22"/>
                </w:rPr>
                <w:t>2020</w:t>
              </w:r>
            </w:ins>
          </w:p>
        </w:tc>
        <w:tc>
          <w:tcPr>
            <w:tcW w:w="5223" w:type="dxa"/>
            <w:gridSpan w:val="3"/>
            <w:shd w:val="clear" w:color="auto" w:fill="auto"/>
            <w:vAlign w:val="center"/>
          </w:tcPr>
          <w:p w14:paraId="582B1C06" w14:textId="77777777" w:rsidR="007E3EA7" w:rsidRPr="00B203F3" w:rsidRDefault="007E3EA7">
            <w:pPr>
              <w:jc w:val="center"/>
              <w:rPr>
                <w:ins w:id="1052" w:author="CARB" w:date="2023-12-19T12:12:00Z"/>
                <w:rFonts w:cs="Arial"/>
                <w:sz w:val="22"/>
              </w:rPr>
            </w:pPr>
            <w:ins w:id="1053" w:author="CARB" w:date="2023-12-19T12:12:00Z">
              <w:r w:rsidRPr="00B203F3">
                <w:rPr>
                  <w:rFonts w:cs="Arial"/>
                  <w:sz w:val="22"/>
                </w:rPr>
                <w:t>91.98</w:t>
              </w:r>
            </w:ins>
          </w:p>
        </w:tc>
      </w:tr>
      <w:tr w:rsidR="007E3EA7" w14:paraId="4A6CDC4A" w14:textId="77777777" w:rsidTr="0035753E">
        <w:trPr>
          <w:jc w:val="center"/>
          <w:ins w:id="1054" w:author="CARB" w:date="2023-12-19T12:12:00Z"/>
        </w:trPr>
        <w:tc>
          <w:tcPr>
            <w:tcW w:w="3872" w:type="dxa"/>
            <w:gridSpan w:val="3"/>
            <w:shd w:val="clear" w:color="auto" w:fill="auto"/>
            <w:vAlign w:val="center"/>
          </w:tcPr>
          <w:p w14:paraId="6F4CFCBB" w14:textId="77777777" w:rsidR="007E3EA7" w:rsidRPr="00B203F3" w:rsidRDefault="007E3EA7">
            <w:pPr>
              <w:jc w:val="center"/>
              <w:rPr>
                <w:ins w:id="1055" w:author="CARB" w:date="2023-12-19T12:12:00Z"/>
                <w:rFonts w:cs="Arial"/>
                <w:sz w:val="22"/>
              </w:rPr>
            </w:pPr>
            <w:ins w:id="1056" w:author="CARB" w:date="2023-12-19T12:12:00Z">
              <w:r w:rsidRPr="00B203F3">
                <w:rPr>
                  <w:rFonts w:cs="Arial"/>
                  <w:sz w:val="22"/>
                </w:rPr>
                <w:t>2021</w:t>
              </w:r>
            </w:ins>
          </w:p>
        </w:tc>
        <w:tc>
          <w:tcPr>
            <w:tcW w:w="5223" w:type="dxa"/>
            <w:gridSpan w:val="3"/>
            <w:shd w:val="clear" w:color="auto" w:fill="auto"/>
            <w:vAlign w:val="center"/>
          </w:tcPr>
          <w:p w14:paraId="77887E94" w14:textId="77777777" w:rsidR="007E3EA7" w:rsidRPr="00B203F3" w:rsidRDefault="007E3EA7">
            <w:pPr>
              <w:jc w:val="center"/>
              <w:rPr>
                <w:ins w:id="1057" w:author="CARB" w:date="2023-12-19T12:12:00Z"/>
                <w:rFonts w:cs="Arial"/>
                <w:sz w:val="22"/>
              </w:rPr>
            </w:pPr>
            <w:ins w:id="1058" w:author="CARB" w:date="2023-12-19T12:12:00Z">
              <w:r w:rsidRPr="00B203F3">
                <w:rPr>
                  <w:rFonts w:cs="Arial"/>
                  <w:sz w:val="22"/>
                </w:rPr>
                <w:t>90.74</w:t>
              </w:r>
            </w:ins>
          </w:p>
        </w:tc>
      </w:tr>
      <w:tr w:rsidR="007E3EA7" w14:paraId="7A632942" w14:textId="77777777" w:rsidTr="0035753E">
        <w:trPr>
          <w:jc w:val="center"/>
          <w:ins w:id="1059" w:author="CARB" w:date="2023-12-19T12:12:00Z"/>
        </w:trPr>
        <w:tc>
          <w:tcPr>
            <w:tcW w:w="3872" w:type="dxa"/>
            <w:gridSpan w:val="3"/>
            <w:shd w:val="clear" w:color="auto" w:fill="auto"/>
            <w:vAlign w:val="center"/>
          </w:tcPr>
          <w:p w14:paraId="4D4BEBB5" w14:textId="77777777" w:rsidR="007E3EA7" w:rsidRPr="00B203F3" w:rsidRDefault="007E3EA7">
            <w:pPr>
              <w:jc w:val="center"/>
              <w:rPr>
                <w:ins w:id="1060" w:author="CARB" w:date="2023-12-19T12:12:00Z"/>
                <w:rFonts w:cs="Arial"/>
                <w:sz w:val="22"/>
              </w:rPr>
            </w:pPr>
            <w:ins w:id="1061" w:author="CARB" w:date="2023-12-19T12:12:00Z">
              <w:r w:rsidRPr="00B203F3">
                <w:rPr>
                  <w:rFonts w:cs="Arial"/>
                  <w:sz w:val="22"/>
                </w:rPr>
                <w:t>2022</w:t>
              </w:r>
            </w:ins>
          </w:p>
        </w:tc>
        <w:tc>
          <w:tcPr>
            <w:tcW w:w="5223" w:type="dxa"/>
            <w:gridSpan w:val="3"/>
            <w:shd w:val="clear" w:color="auto" w:fill="auto"/>
            <w:vAlign w:val="center"/>
          </w:tcPr>
          <w:p w14:paraId="749E5D03" w14:textId="77777777" w:rsidR="007E3EA7" w:rsidRPr="00B203F3" w:rsidRDefault="007E3EA7">
            <w:pPr>
              <w:jc w:val="center"/>
              <w:rPr>
                <w:ins w:id="1062" w:author="CARB" w:date="2023-12-19T12:12:00Z"/>
                <w:rFonts w:cs="Arial"/>
                <w:sz w:val="22"/>
              </w:rPr>
            </w:pPr>
            <w:ins w:id="1063" w:author="CARB" w:date="2023-12-19T12:12:00Z">
              <w:r w:rsidRPr="00B203F3">
                <w:rPr>
                  <w:rFonts w:cs="Arial"/>
                  <w:sz w:val="22"/>
                </w:rPr>
                <w:t>89.50</w:t>
              </w:r>
            </w:ins>
          </w:p>
        </w:tc>
      </w:tr>
      <w:tr w:rsidR="007E3EA7" w14:paraId="1F9AB753" w14:textId="77777777" w:rsidTr="0035753E">
        <w:trPr>
          <w:jc w:val="center"/>
          <w:ins w:id="1064" w:author="CARB" w:date="2023-12-19T12:12:00Z"/>
        </w:trPr>
        <w:tc>
          <w:tcPr>
            <w:tcW w:w="3872" w:type="dxa"/>
            <w:gridSpan w:val="3"/>
            <w:shd w:val="clear" w:color="auto" w:fill="auto"/>
            <w:vAlign w:val="center"/>
          </w:tcPr>
          <w:p w14:paraId="4932BBD7" w14:textId="77777777" w:rsidR="007E3EA7" w:rsidRPr="00B203F3" w:rsidRDefault="007E3EA7">
            <w:pPr>
              <w:jc w:val="center"/>
              <w:rPr>
                <w:ins w:id="1065" w:author="CARB" w:date="2023-12-19T12:12:00Z"/>
                <w:rFonts w:cs="Arial"/>
                <w:sz w:val="22"/>
              </w:rPr>
            </w:pPr>
            <w:ins w:id="1066" w:author="CARB" w:date="2023-12-19T12:12:00Z">
              <w:r w:rsidRPr="00B203F3">
                <w:rPr>
                  <w:rFonts w:cs="Arial"/>
                  <w:sz w:val="22"/>
                </w:rPr>
                <w:t>2023</w:t>
              </w:r>
            </w:ins>
          </w:p>
        </w:tc>
        <w:tc>
          <w:tcPr>
            <w:tcW w:w="5223" w:type="dxa"/>
            <w:gridSpan w:val="3"/>
            <w:shd w:val="clear" w:color="auto" w:fill="auto"/>
            <w:vAlign w:val="center"/>
          </w:tcPr>
          <w:p w14:paraId="3A5D127A" w14:textId="77777777" w:rsidR="007E3EA7" w:rsidRPr="00B203F3" w:rsidRDefault="007E3EA7">
            <w:pPr>
              <w:jc w:val="center"/>
              <w:rPr>
                <w:ins w:id="1067" w:author="CARB" w:date="2023-12-19T12:12:00Z"/>
                <w:rFonts w:cs="Arial"/>
                <w:sz w:val="22"/>
              </w:rPr>
            </w:pPr>
            <w:ins w:id="1068" w:author="CARB" w:date="2023-12-19T12:12:00Z">
              <w:r w:rsidRPr="00B203F3">
                <w:rPr>
                  <w:sz w:val="22"/>
                </w:rPr>
                <w:t>88.25</w:t>
              </w:r>
            </w:ins>
          </w:p>
        </w:tc>
      </w:tr>
      <w:tr w:rsidR="007E3EA7" w14:paraId="07E84E9E" w14:textId="77777777" w:rsidTr="0035753E">
        <w:trPr>
          <w:jc w:val="center"/>
          <w:ins w:id="1069" w:author="CARB" w:date="2023-12-19T12:12:00Z"/>
        </w:trPr>
        <w:tc>
          <w:tcPr>
            <w:tcW w:w="3872" w:type="dxa"/>
            <w:gridSpan w:val="3"/>
            <w:shd w:val="clear" w:color="auto" w:fill="auto"/>
            <w:vAlign w:val="center"/>
          </w:tcPr>
          <w:p w14:paraId="0D77BF4D" w14:textId="322E51B9" w:rsidR="007E3EA7" w:rsidRPr="00B203F3" w:rsidRDefault="007E3EA7">
            <w:pPr>
              <w:jc w:val="center"/>
              <w:rPr>
                <w:ins w:id="1070" w:author="CARB" w:date="2023-12-19T12:12:00Z"/>
                <w:rFonts w:cs="Arial"/>
                <w:sz w:val="22"/>
              </w:rPr>
            </w:pPr>
            <w:ins w:id="1071" w:author="CARB" w:date="2023-12-19T12:12:00Z">
              <w:r w:rsidRPr="00B203F3">
                <w:rPr>
                  <w:rFonts w:cs="Arial"/>
                  <w:sz w:val="22"/>
                </w:rPr>
                <w:t>2024</w:t>
              </w:r>
            </w:ins>
          </w:p>
        </w:tc>
        <w:tc>
          <w:tcPr>
            <w:tcW w:w="5223" w:type="dxa"/>
            <w:gridSpan w:val="3"/>
            <w:shd w:val="clear" w:color="auto" w:fill="auto"/>
            <w:vAlign w:val="center"/>
          </w:tcPr>
          <w:p w14:paraId="45F29FC6" w14:textId="77777777" w:rsidR="007E3EA7" w:rsidRPr="00B203F3" w:rsidRDefault="007E3EA7">
            <w:pPr>
              <w:jc w:val="center"/>
              <w:rPr>
                <w:ins w:id="1072" w:author="CARB" w:date="2023-12-19T12:12:00Z"/>
                <w:rFonts w:cs="Arial"/>
                <w:sz w:val="22"/>
              </w:rPr>
            </w:pPr>
            <w:ins w:id="1073" w:author="CARB" w:date="2023-12-19T12:12:00Z">
              <w:r w:rsidRPr="00B203F3">
                <w:rPr>
                  <w:rFonts w:cs="Arial"/>
                  <w:sz w:val="22"/>
                </w:rPr>
                <w:t>87.01</w:t>
              </w:r>
            </w:ins>
          </w:p>
        </w:tc>
      </w:tr>
      <w:tr w:rsidR="007E3EA7" w14:paraId="2E2FFF57" w14:textId="77777777" w:rsidTr="0035753E">
        <w:trPr>
          <w:jc w:val="center"/>
          <w:ins w:id="1074" w:author="CARB" w:date="2023-12-19T12:12:00Z"/>
        </w:trPr>
        <w:tc>
          <w:tcPr>
            <w:tcW w:w="3872" w:type="dxa"/>
            <w:gridSpan w:val="3"/>
            <w:shd w:val="clear" w:color="auto" w:fill="auto"/>
            <w:vAlign w:val="center"/>
          </w:tcPr>
          <w:p w14:paraId="761CB526" w14:textId="4D8BEE76" w:rsidR="007E3EA7" w:rsidRPr="00B203F3" w:rsidRDefault="007E3EA7">
            <w:pPr>
              <w:jc w:val="center"/>
              <w:rPr>
                <w:ins w:id="1075" w:author="CARB" w:date="2023-12-19T12:12:00Z"/>
                <w:rFonts w:cs="Arial"/>
                <w:sz w:val="22"/>
              </w:rPr>
            </w:pPr>
            <w:ins w:id="1076" w:author="CARB" w:date="2023-12-19T12:12:00Z">
              <w:r w:rsidRPr="00B203F3">
                <w:rPr>
                  <w:rFonts w:cs="Arial"/>
                  <w:sz w:val="22"/>
                </w:rPr>
                <w:t>2025</w:t>
              </w:r>
            </w:ins>
            <w:ins w:id="1077" w:author="Wilkins, Kate@ARB" w:date="2024-01-02T12:09:00Z">
              <w:r w:rsidR="007C6F61" w:rsidRPr="007C6F61">
                <w:rPr>
                  <w:rFonts w:cs="Arial"/>
                  <w:sz w:val="22"/>
                  <w:vertAlign w:val="superscript"/>
                  <w:rPrChange w:id="1078" w:author="Wilkins, Kate@ARB" w:date="2024-01-02T12:10:00Z">
                    <w:rPr>
                      <w:rFonts w:cs="Arial"/>
                      <w:sz w:val="22"/>
                    </w:rPr>
                  </w:rPrChange>
                </w:rPr>
                <w:t>a</w:t>
              </w:r>
            </w:ins>
            <w:ins w:id="1079" w:author="Wilkins, Kate@ARB" w:date="2024-01-02T12:10:00Z">
              <w:r w:rsidR="007C6F61" w:rsidRPr="007C6F61">
                <w:rPr>
                  <w:rFonts w:cs="Arial"/>
                  <w:sz w:val="22"/>
                  <w:vertAlign w:val="superscript"/>
                  <w:rPrChange w:id="1080" w:author="Wilkins, Kate@ARB" w:date="2024-01-02T12:10:00Z">
                    <w:rPr>
                      <w:rFonts w:cs="Arial"/>
                      <w:sz w:val="22"/>
                    </w:rPr>
                  </w:rPrChange>
                </w:rPr>
                <w:t>,</w:t>
              </w:r>
            </w:ins>
            <w:ins w:id="1081" w:author="CARB" w:date="2023-12-19T12:12:00Z">
              <w:r w:rsidR="001078D6" w:rsidRPr="00E41D3F">
                <w:rPr>
                  <w:rFonts w:cs="Arial"/>
                  <w:sz w:val="22"/>
                  <w:vertAlign w:val="superscript"/>
                </w:rPr>
                <w:t>b</w:t>
              </w:r>
            </w:ins>
          </w:p>
        </w:tc>
        <w:tc>
          <w:tcPr>
            <w:tcW w:w="5223" w:type="dxa"/>
            <w:gridSpan w:val="3"/>
            <w:shd w:val="clear" w:color="auto" w:fill="auto"/>
            <w:vAlign w:val="bottom"/>
          </w:tcPr>
          <w:p w14:paraId="465E6405" w14:textId="2F7BD2D1" w:rsidR="007E3EA7" w:rsidRPr="00B203F3" w:rsidRDefault="007E3EA7">
            <w:pPr>
              <w:jc w:val="center"/>
              <w:rPr>
                <w:ins w:id="1082" w:author="CARB" w:date="2023-12-19T12:12:00Z"/>
                <w:rFonts w:cs="Arial"/>
                <w:sz w:val="22"/>
              </w:rPr>
            </w:pPr>
            <w:ins w:id="1083" w:author="CARB" w:date="2023-12-19T12:12:00Z">
              <w:r>
                <w:rPr>
                  <w:rFonts w:cs="Arial"/>
                  <w:sz w:val="22"/>
                </w:rPr>
                <w:t>80.</w:t>
              </w:r>
              <w:r w:rsidR="00FA4D24" w:rsidRPr="00BD672B">
                <w:rPr>
                  <w:rFonts w:cs="Arial"/>
                  <w:sz w:val="22"/>
                </w:rPr>
                <w:t>55</w:t>
              </w:r>
            </w:ins>
          </w:p>
        </w:tc>
      </w:tr>
      <w:tr w:rsidR="007E3EA7" w14:paraId="7A9A0FBC" w14:textId="77777777" w:rsidTr="0035753E">
        <w:trPr>
          <w:jc w:val="center"/>
          <w:ins w:id="1084" w:author="CARB" w:date="2023-12-19T12:12:00Z"/>
        </w:trPr>
        <w:tc>
          <w:tcPr>
            <w:tcW w:w="3872" w:type="dxa"/>
            <w:gridSpan w:val="3"/>
            <w:shd w:val="clear" w:color="auto" w:fill="auto"/>
            <w:vAlign w:val="center"/>
          </w:tcPr>
          <w:p w14:paraId="02637930" w14:textId="77777777" w:rsidR="007E3EA7" w:rsidRPr="00B203F3" w:rsidRDefault="007E3EA7">
            <w:pPr>
              <w:jc w:val="center"/>
              <w:rPr>
                <w:ins w:id="1085" w:author="CARB" w:date="2023-12-19T12:12:00Z"/>
                <w:rFonts w:cs="Arial"/>
                <w:sz w:val="22"/>
              </w:rPr>
            </w:pPr>
            <w:ins w:id="1086" w:author="CARB" w:date="2023-12-19T12:12:00Z">
              <w:r w:rsidRPr="00B203F3">
                <w:rPr>
                  <w:rFonts w:cs="Arial"/>
                  <w:sz w:val="22"/>
                </w:rPr>
                <w:t>2026</w:t>
              </w:r>
            </w:ins>
          </w:p>
        </w:tc>
        <w:tc>
          <w:tcPr>
            <w:tcW w:w="5223" w:type="dxa"/>
            <w:gridSpan w:val="3"/>
            <w:shd w:val="clear" w:color="auto" w:fill="auto"/>
            <w:vAlign w:val="bottom"/>
          </w:tcPr>
          <w:p w14:paraId="3D2CCBFA" w14:textId="3C536582" w:rsidR="007E3EA7" w:rsidRPr="00B203F3" w:rsidRDefault="007E3EA7">
            <w:pPr>
              <w:jc w:val="center"/>
              <w:rPr>
                <w:ins w:id="1087" w:author="CARB" w:date="2023-12-19T12:12:00Z"/>
                <w:rFonts w:cs="Arial"/>
                <w:sz w:val="22"/>
              </w:rPr>
            </w:pPr>
            <w:ins w:id="1088" w:author="CARB" w:date="2023-12-19T12:12:00Z">
              <w:r>
                <w:rPr>
                  <w:rFonts w:cs="Arial"/>
                  <w:sz w:val="22"/>
                </w:rPr>
                <w:t>78.</w:t>
              </w:r>
              <w:r w:rsidR="00FA4D24" w:rsidRPr="00BD672B">
                <w:rPr>
                  <w:rFonts w:cs="Arial"/>
                  <w:sz w:val="22"/>
                </w:rPr>
                <w:t>32</w:t>
              </w:r>
            </w:ins>
          </w:p>
        </w:tc>
      </w:tr>
      <w:tr w:rsidR="007E3EA7" w14:paraId="2D799E48" w14:textId="77777777" w:rsidTr="0035753E">
        <w:trPr>
          <w:jc w:val="center"/>
          <w:ins w:id="1089" w:author="CARB" w:date="2023-12-19T12:12:00Z"/>
        </w:trPr>
        <w:tc>
          <w:tcPr>
            <w:tcW w:w="3872" w:type="dxa"/>
            <w:gridSpan w:val="3"/>
            <w:shd w:val="clear" w:color="auto" w:fill="auto"/>
            <w:vAlign w:val="center"/>
          </w:tcPr>
          <w:p w14:paraId="035A8EF2" w14:textId="77777777" w:rsidR="007E3EA7" w:rsidRPr="00B203F3" w:rsidRDefault="007E3EA7">
            <w:pPr>
              <w:jc w:val="center"/>
              <w:rPr>
                <w:ins w:id="1090" w:author="CARB" w:date="2023-12-19T12:12:00Z"/>
                <w:rFonts w:cs="Arial"/>
                <w:sz w:val="22"/>
              </w:rPr>
            </w:pPr>
            <w:ins w:id="1091" w:author="CARB" w:date="2023-12-19T12:12:00Z">
              <w:r w:rsidRPr="00B203F3">
                <w:rPr>
                  <w:rFonts w:cs="Arial"/>
                  <w:sz w:val="22"/>
                </w:rPr>
                <w:t>2027</w:t>
              </w:r>
            </w:ins>
          </w:p>
        </w:tc>
        <w:tc>
          <w:tcPr>
            <w:tcW w:w="5223" w:type="dxa"/>
            <w:gridSpan w:val="3"/>
            <w:shd w:val="clear" w:color="auto" w:fill="auto"/>
            <w:vAlign w:val="bottom"/>
          </w:tcPr>
          <w:p w14:paraId="442A7FE7" w14:textId="6669EDF0" w:rsidR="007E3EA7" w:rsidRPr="00B203F3" w:rsidRDefault="007E3EA7">
            <w:pPr>
              <w:jc w:val="center"/>
              <w:rPr>
                <w:ins w:id="1092" w:author="CARB" w:date="2023-12-19T12:12:00Z"/>
                <w:rFonts w:cs="Arial"/>
                <w:sz w:val="22"/>
              </w:rPr>
            </w:pPr>
            <w:ins w:id="1093" w:author="CARB" w:date="2023-12-19T12:12:00Z">
              <w:r>
                <w:rPr>
                  <w:rFonts w:cs="Arial"/>
                  <w:sz w:val="22"/>
                </w:rPr>
                <w:t>76.</w:t>
              </w:r>
              <w:r w:rsidR="00FA4D24" w:rsidRPr="00BD672B">
                <w:rPr>
                  <w:rFonts w:cs="Arial"/>
                  <w:sz w:val="22"/>
                </w:rPr>
                <w:t>09</w:t>
              </w:r>
            </w:ins>
          </w:p>
        </w:tc>
      </w:tr>
      <w:tr w:rsidR="007E3EA7" w14:paraId="7B5D8AEA" w14:textId="77777777" w:rsidTr="0035753E">
        <w:trPr>
          <w:jc w:val="center"/>
          <w:ins w:id="1094" w:author="CARB" w:date="2023-12-19T12:12:00Z"/>
        </w:trPr>
        <w:tc>
          <w:tcPr>
            <w:tcW w:w="3872" w:type="dxa"/>
            <w:gridSpan w:val="3"/>
            <w:shd w:val="clear" w:color="auto" w:fill="auto"/>
            <w:vAlign w:val="center"/>
          </w:tcPr>
          <w:p w14:paraId="2DB9F012" w14:textId="77777777" w:rsidR="007E3EA7" w:rsidRPr="00B203F3" w:rsidRDefault="007E3EA7">
            <w:pPr>
              <w:jc w:val="center"/>
              <w:rPr>
                <w:ins w:id="1095" w:author="CARB" w:date="2023-12-19T12:12:00Z"/>
                <w:rFonts w:cs="Arial"/>
                <w:sz w:val="22"/>
              </w:rPr>
            </w:pPr>
            <w:ins w:id="1096" w:author="CARB" w:date="2023-12-19T12:12:00Z">
              <w:r w:rsidRPr="00B203F3">
                <w:rPr>
                  <w:rFonts w:cs="Arial"/>
                  <w:sz w:val="22"/>
                </w:rPr>
                <w:t>2028</w:t>
              </w:r>
            </w:ins>
          </w:p>
        </w:tc>
        <w:tc>
          <w:tcPr>
            <w:tcW w:w="5223" w:type="dxa"/>
            <w:gridSpan w:val="3"/>
            <w:shd w:val="clear" w:color="auto" w:fill="auto"/>
            <w:vAlign w:val="bottom"/>
          </w:tcPr>
          <w:p w14:paraId="513BBA0E" w14:textId="394645A2" w:rsidR="007E3EA7" w:rsidRPr="00B203F3" w:rsidRDefault="00FA4D24">
            <w:pPr>
              <w:jc w:val="center"/>
              <w:rPr>
                <w:ins w:id="1097" w:author="CARB" w:date="2023-12-19T12:12:00Z"/>
                <w:rFonts w:cs="Arial"/>
                <w:sz w:val="22"/>
              </w:rPr>
            </w:pPr>
            <w:ins w:id="1098" w:author="CARB" w:date="2023-12-19T12:12:00Z">
              <w:r w:rsidRPr="00BD672B">
                <w:rPr>
                  <w:rFonts w:cs="Arial"/>
                  <w:sz w:val="22"/>
                </w:rPr>
                <w:t>73.86</w:t>
              </w:r>
              <w:r w:rsidR="00A05D3B" w:rsidRPr="002564AD">
                <w:rPr>
                  <w:rFonts w:ascii="Calibri" w:hAnsi="Calibri" w:cs="Calibri"/>
                  <w:sz w:val="20"/>
                  <w:szCs w:val="20"/>
                  <w:vertAlign w:val="superscript"/>
                </w:rPr>
                <w:t xml:space="preserve"> δ</w:t>
              </w:r>
            </w:ins>
          </w:p>
        </w:tc>
      </w:tr>
      <w:tr w:rsidR="007E3EA7" w14:paraId="020FCC32" w14:textId="77777777" w:rsidTr="0035753E">
        <w:trPr>
          <w:jc w:val="center"/>
          <w:ins w:id="1099" w:author="CARB" w:date="2023-12-19T12:12:00Z"/>
        </w:trPr>
        <w:tc>
          <w:tcPr>
            <w:tcW w:w="3872" w:type="dxa"/>
            <w:gridSpan w:val="3"/>
            <w:shd w:val="clear" w:color="auto" w:fill="auto"/>
            <w:vAlign w:val="center"/>
          </w:tcPr>
          <w:p w14:paraId="4EA73F6C" w14:textId="77777777" w:rsidR="007E3EA7" w:rsidRPr="00B203F3" w:rsidRDefault="007E3EA7">
            <w:pPr>
              <w:jc w:val="center"/>
              <w:rPr>
                <w:ins w:id="1100" w:author="CARB" w:date="2023-12-19T12:12:00Z"/>
                <w:rFonts w:cs="Arial"/>
                <w:sz w:val="22"/>
              </w:rPr>
            </w:pPr>
            <w:ins w:id="1101" w:author="CARB" w:date="2023-12-19T12:12:00Z">
              <w:r w:rsidRPr="00B203F3">
                <w:rPr>
                  <w:rFonts w:cs="Arial"/>
                  <w:sz w:val="22"/>
                </w:rPr>
                <w:t>2029</w:t>
              </w:r>
            </w:ins>
          </w:p>
        </w:tc>
        <w:tc>
          <w:tcPr>
            <w:tcW w:w="5223" w:type="dxa"/>
            <w:gridSpan w:val="3"/>
            <w:shd w:val="clear" w:color="auto" w:fill="auto"/>
            <w:vAlign w:val="bottom"/>
          </w:tcPr>
          <w:p w14:paraId="0138FB5D" w14:textId="0BCA5B44" w:rsidR="007E3EA7" w:rsidRPr="00B203F3" w:rsidRDefault="007E3EA7">
            <w:pPr>
              <w:jc w:val="center"/>
              <w:rPr>
                <w:ins w:id="1102" w:author="CARB" w:date="2023-12-19T12:12:00Z"/>
                <w:rFonts w:cs="Arial"/>
                <w:sz w:val="22"/>
              </w:rPr>
            </w:pPr>
            <w:ins w:id="1103" w:author="CARB" w:date="2023-12-19T12:12:00Z">
              <w:r>
                <w:rPr>
                  <w:rFonts w:cs="Arial"/>
                  <w:sz w:val="22"/>
                </w:rPr>
                <w:t>71.</w:t>
              </w:r>
              <w:r w:rsidR="00FA4D24" w:rsidRPr="00BD672B">
                <w:rPr>
                  <w:rFonts w:cs="Arial"/>
                  <w:sz w:val="22"/>
                </w:rPr>
                <w:t>63</w:t>
              </w:r>
              <w:r w:rsidR="00954BF0" w:rsidRPr="002564AD">
                <w:rPr>
                  <w:rFonts w:ascii="Calibri" w:hAnsi="Calibri" w:cs="Calibri"/>
                  <w:sz w:val="20"/>
                  <w:szCs w:val="20"/>
                  <w:vertAlign w:val="superscript"/>
                </w:rPr>
                <w:t xml:space="preserve"> δ</w:t>
              </w:r>
            </w:ins>
          </w:p>
        </w:tc>
      </w:tr>
      <w:tr w:rsidR="007E3EA7" w14:paraId="248D73A2" w14:textId="77777777" w:rsidTr="0035753E">
        <w:trPr>
          <w:jc w:val="center"/>
          <w:ins w:id="1104" w:author="CARB" w:date="2023-12-19T12:12:00Z"/>
        </w:trPr>
        <w:tc>
          <w:tcPr>
            <w:tcW w:w="3872" w:type="dxa"/>
            <w:gridSpan w:val="3"/>
            <w:shd w:val="clear" w:color="auto" w:fill="auto"/>
            <w:vAlign w:val="center"/>
          </w:tcPr>
          <w:p w14:paraId="3319507D" w14:textId="77777777" w:rsidR="007E3EA7" w:rsidRPr="00B203F3" w:rsidRDefault="007E3EA7">
            <w:pPr>
              <w:jc w:val="center"/>
              <w:rPr>
                <w:ins w:id="1105" w:author="CARB" w:date="2023-12-19T12:12:00Z"/>
                <w:rFonts w:cs="Arial"/>
                <w:sz w:val="22"/>
              </w:rPr>
            </w:pPr>
            <w:ins w:id="1106" w:author="CARB" w:date="2023-12-19T12:12:00Z">
              <w:r w:rsidRPr="00B203F3">
                <w:rPr>
                  <w:rFonts w:cs="Arial"/>
                  <w:sz w:val="22"/>
                </w:rPr>
                <w:t>2030</w:t>
              </w:r>
            </w:ins>
          </w:p>
        </w:tc>
        <w:tc>
          <w:tcPr>
            <w:tcW w:w="5223" w:type="dxa"/>
            <w:gridSpan w:val="3"/>
            <w:shd w:val="clear" w:color="auto" w:fill="auto"/>
            <w:vAlign w:val="bottom"/>
          </w:tcPr>
          <w:p w14:paraId="6D31A4D5" w14:textId="65F66A3E" w:rsidR="007E3EA7" w:rsidRPr="00B203F3" w:rsidRDefault="007E3EA7">
            <w:pPr>
              <w:jc w:val="center"/>
              <w:rPr>
                <w:ins w:id="1107" w:author="CARB" w:date="2023-12-19T12:12:00Z"/>
                <w:rFonts w:cs="Arial"/>
                <w:sz w:val="22"/>
              </w:rPr>
            </w:pPr>
            <w:ins w:id="1108" w:author="CARB" w:date="2023-12-19T12:12:00Z">
              <w:r>
                <w:rPr>
                  <w:rFonts w:cs="Arial"/>
                  <w:sz w:val="22"/>
                </w:rPr>
                <w:t>69.</w:t>
              </w:r>
              <w:r w:rsidR="00FA4D24" w:rsidRPr="00BD672B">
                <w:rPr>
                  <w:rFonts w:cs="Arial"/>
                  <w:sz w:val="22"/>
                </w:rPr>
                <w:t>40</w:t>
              </w:r>
              <w:r w:rsidR="00954BF0" w:rsidRPr="002564AD">
                <w:rPr>
                  <w:rFonts w:ascii="Calibri" w:hAnsi="Calibri" w:cs="Calibri"/>
                  <w:sz w:val="20"/>
                  <w:szCs w:val="20"/>
                  <w:vertAlign w:val="superscript"/>
                </w:rPr>
                <w:t xml:space="preserve"> δ</w:t>
              </w:r>
            </w:ins>
          </w:p>
        </w:tc>
      </w:tr>
      <w:tr w:rsidR="007E3EA7" w14:paraId="25835E1E" w14:textId="77777777" w:rsidTr="0035753E">
        <w:trPr>
          <w:jc w:val="center"/>
          <w:ins w:id="1109" w:author="CARB" w:date="2023-12-19T12:12:00Z"/>
        </w:trPr>
        <w:tc>
          <w:tcPr>
            <w:tcW w:w="3872" w:type="dxa"/>
            <w:gridSpan w:val="3"/>
            <w:shd w:val="clear" w:color="auto" w:fill="auto"/>
            <w:vAlign w:val="center"/>
          </w:tcPr>
          <w:p w14:paraId="6199CD77" w14:textId="77777777" w:rsidR="007E3EA7" w:rsidRPr="00B203F3" w:rsidRDefault="007E3EA7">
            <w:pPr>
              <w:jc w:val="center"/>
              <w:rPr>
                <w:ins w:id="1110" w:author="CARB" w:date="2023-12-19T12:12:00Z"/>
                <w:rFonts w:cs="Arial"/>
                <w:sz w:val="22"/>
              </w:rPr>
            </w:pPr>
            <w:ins w:id="1111" w:author="CARB" w:date="2023-12-19T12:12:00Z">
              <w:r w:rsidRPr="00B203F3">
                <w:rPr>
                  <w:rFonts w:cs="Arial"/>
                  <w:sz w:val="22"/>
                </w:rPr>
                <w:t>2031</w:t>
              </w:r>
            </w:ins>
          </w:p>
        </w:tc>
        <w:tc>
          <w:tcPr>
            <w:tcW w:w="5223" w:type="dxa"/>
            <w:gridSpan w:val="3"/>
            <w:shd w:val="clear" w:color="auto" w:fill="auto"/>
            <w:vAlign w:val="bottom"/>
          </w:tcPr>
          <w:p w14:paraId="646C303C" w14:textId="4CC30940" w:rsidR="007E3EA7" w:rsidRPr="00B203F3" w:rsidRDefault="00FA4D24">
            <w:pPr>
              <w:jc w:val="center"/>
              <w:rPr>
                <w:ins w:id="1112" w:author="CARB" w:date="2023-12-19T12:12:00Z"/>
                <w:rFonts w:cs="Arial"/>
                <w:sz w:val="22"/>
              </w:rPr>
            </w:pPr>
            <w:ins w:id="1113" w:author="CARB" w:date="2023-12-19T12:12:00Z">
              <w:r w:rsidRPr="00BD672B">
                <w:rPr>
                  <w:rFonts w:cs="Arial"/>
                  <w:sz w:val="22"/>
                </w:rPr>
                <w:t>64.94</w:t>
              </w:r>
              <w:r w:rsidR="00954BF0" w:rsidRPr="002564AD">
                <w:rPr>
                  <w:rFonts w:ascii="Calibri" w:hAnsi="Calibri" w:cs="Calibri"/>
                  <w:sz w:val="20"/>
                  <w:szCs w:val="20"/>
                  <w:vertAlign w:val="superscript"/>
                </w:rPr>
                <w:t xml:space="preserve"> δ</w:t>
              </w:r>
            </w:ins>
          </w:p>
        </w:tc>
      </w:tr>
      <w:tr w:rsidR="007E3EA7" w14:paraId="2E7BF69D" w14:textId="77777777" w:rsidTr="0035753E">
        <w:trPr>
          <w:jc w:val="center"/>
          <w:ins w:id="1114" w:author="CARB" w:date="2023-12-19T12:12:00Z"/>
        </w:trPr>
        <w:tc>
          <w:tcPr>
            <w:tcW w:w="3872" w:type="dxa"/>
            <w:gridSpan w:val="3"/>
            <w:shd w:val="clear" w:color="auto" w:fill="auto"/>
            <w:vAlign w:val="center"/>
          </w:tcPr>
          <w:p w14:paraId="3BBE6317" w14:textId="77777777" w:rsidR="007E3EA7" w:rsidRPr="00B203F3" w:rsidRDefault="007E3EA7">
            <w:pPr>
              <w:jc w:val="center"/>
              <w:rPr>
                <w:ins w:id="1115" w:author="CARB" w:date="2023-12-19T12:12:00Z"/>
                <w:rFonts w:cs="Arial"/>
                <w:sz w:val="22"/>
              </w:rPr>
            </w:pPr>
            <w:ins w:id="1116" w:author="CARB" w:date="2023-12-19T12:12:00Z">
              <w:r w:rsidRPr="00B203F3">
                <w:rPr>
                  <w:rFonts w:cs="Arial"/>
                  <w:sz w:val="22"/>
                </w:rPr>
                <w:t>2032</w:t>
              </w:r>
            </w:ins>
          </w:p>
        </w:tc>
        <w:tc>
          <w:tcPr>
            <w:tcW w:w="5223" w:type="dxa"/>
            <w:gridSpan w:val="3"/>
            <w:shd w:val="clear" w:color="auto" w:fill="auto"/>
            <w:vAlign w:val="bottom"/>
          </w:tcPr>
          <w:p w14:paraId="11EC3A0E" w14:textId="3FCD2D26" w:rsidR="007E3EA7" w:rsidRPr="00B203F3" w:rsidRDefault="007E3EA7">
            <w:pPr>
              <w:jc w:val="center"/>
              <w:rPr>
                <w:ins w:id="1117" w:author="CARB" w:date="2023-12-19T12:12:00Z"/>
                <w:rFonts w:cs="Arial"/>
                <w:sz w:val="22"/>
              </w:rPr>
            </w:pPr>
            <w:ins w:id="1118" w:author="CARB" w:date="2023-12-19T12:12:00Z">
              <w:r w:rsidRPr="00BD672B">
                <w:rPr>
                  <w:rFonts w:cs="Arial"/>
                  <w:sz w:val="22"/>
                </w:rPr>
                <w:t>60.</w:t>
              </w:r>
              <w:r w:rsidR="00FA4D24" w:rsidRPr="00BD672B">
                <w:rPr>
                  <w:rFonts w:cs="Arial"/>
                  <w:sz w:val="22"/>
                </w:rPr>
                <w:t>48</w:t>
              </w:r>
              <w:r w:rsidR="00954BF0" w:rsidRPr="002564AD">
                <w:rPr>
                  <w:rFonts w:ascii="Calibri" w:hAnsi="Calibri" w:cs="Calibri"/>
                  <w:sz w:val="20"/>
                  <w:szCs w:val="20"/>
                  <w:vertAlign w:val="superscript"/>
                </w:rPr>
                <w:t xml:space="preserve"> δ</w:t>
              </w:r>
            </w:ins>
          </w:p>
        </w:tc>
      </w:tr>
      <w:tr w:rsidR="007E3EA7" w14:paraId="57D9A580" w14:textId="77777777" w:rsidTr="0035753E">
        <w:trPr>
          <w:jc w:val="center"/>
          <w:ins w:id="1119" w:author="CARB" w:date="2023-12-19T12:12:00Z"/>
        </w:trPr>
        <w:tc>
          <w:tcPr>
            <w:tcW w:w="3872" w:type="dxa"/>
            <w:gridSpan w:val="3"/>
            <w:shd w:val="clear" w:color="auto" w:fill="auto"/>
            <w:vAlign w:val="center"/>
          </w:tcPr>
          <w:p w14:paraId="64B0C278" w14:textId="77777777" w:rsidR="007E3EA7" w:rsidRPr="00B203F3" w:rsidRDefault="007E3EA7">
            <w:pPr>
              <w:jc w:val="center"/>
              <w:rPr>
                <w:ins w:id="1120" w:author="CARB" w:date="2023-12-19T12:12:00Z"/>
                <w:rFonts w:cs="Arial"/>
                <w:sz w:val="22"/>
              </w:rPr>
            </w:pPr>
            <w:ins w:id="1121" w:author="CARB" w:date="2023-12-19T12:12:00Z">
              <w:r w:rsidRPr="00B203F3">
                <w:rPr>
                  <w:rFonts w:cs="Arial"/>
                  <w:sz w:val="22"/>
                </w:rPr>
                <w:t>2033</w:t>
              </w:r>
            </w:ins>
          </w:p>
        </w:tc>
        <w:tc>
          <w:tcPr>
            <w:tcW w:w="5223" w:type="dxa"/>
            <w:gridSpan w:val="3"/>
            <w:shd w:val="clear" w:color="auto" w:fill="auto"/>
            <w:vAlign w:val="bottom"/>
          </w:tcPr>
          <w:p w14:paraId="6C2162D6" w14:textId="5822D09C" w:rsidR="007E3EA7" w:rsidRPr="00B203F3" w:rsidRDefault="007E3EA7">
            <w:pPr>
              <w:jc w:val="center"/>
              <w:rPr>
                <w:ins w:id="1122" w:author="CARB" w:date="2023-12-19T12:12:00Z"/>
                <w:rFonts w:cs="Arial"/>
                <w:sz w:val="22"/>
              </w:rPr>
            </w:pPr>
            <w:ins w:id="1123" w:author="CARB" w:date="2023-12-19T12:12:00Z">
              <w:r w:rsidRPr="00BD672B">
                <w:rPr>
                  <w:rFonts w:cs="Arial"/>
                  <w:sz w:val="22"/>
                </w:rPr>
                <w:t>56.</w:t>
              </w:r>
              <w:r w:rsidR="00FA4D24" w:rsidRPr="00BD672B">
                <w:rPr>
                  <w:rFonts w:cs="Arial"/>
                  <w:sz w:val="22"/>
                </w:rPr>
                <w:t>02</w:t>
              </w:r>
              <w:r w:rsidR="00954BF0" w:rsidRPr="002564AD">
                <w:rPr>
                  <w:rFonts w:ascii="Calibri" w:hAnsi="Calibri" w:cs="Calibri"/>
                  <w:sz w:val="20"/>
                  <w:szCs w:val="20"/>
                  <w:vertAlign w:val="superscript"/>
                </w:rPr>
                <w:t xml:space="preserve"> δ</w:t>
              </w:r>
            </w:ins>
          </w:p>
        </w:tc>
      </w:tr>
      <w:tr w:rsidR="007E3EA7" w14:paraId="7EDC1FC7" w14:textId="77777777" w:rsidTr="0035753E">
        <w:trPr>
          <w:jc w:val="center"/>
          <w:ins w:id="1124" w:author="CARB" w:date="2023-12-19T12:12:00Z"/>
        </w:trPr>
        <w:tc>
          <w:tcPr>
            <w:tcW w:w="3872" w:type="dxa"/>
            <w:gridSpan w:val="3"/>
            <w:shd w:val="clear" w:color="auto" w:fill="auto"/>
            <w:vAlign w:val="center"/>
          </w:tcPr>
          <w:p w14:paraId="53AEFFC8" w14:textId="77777777" w:rsidR="007E3EA7" w:rsidRPr="00B203F3" w:rsidRDefault="007E3EA7">
            <w:pPr>
              <w:jc w:val="center"/>
              <w:rPr>
                <w:ins w:id="1125" w:author="CARB" w:date="2023-12-19T12:12:00Z"/>
                <w:rFonts w:cs="Arial"/>
                <w:sz w:val="22"/>
              </w:rPr>
            </w:pPr>
            <w:ins w:id="1126" w:author="CARB" w:date="2023-12-19T12:12:00Z">
              <w:r w:rsidRPr="00B203F3">
                <w:rPr>
                  <w:rFonts w:cs="Arial"/>
                  <w:sz w:val="22"/>
                </w:rPr>
                <w:t>2034</w:t>
              </w:r>
            </w:ins>
          </w:p>
        </w:tc>
        <w:tc>
          <w:tcPr>
            <w:tcW w:w="5223" w:type="dxa"/>
            <w:gridSpan w:val="3"/>
            <w:shd w:val="clear" w:color="auto" w:fill="auto"/>
            <w:vAlign w:val="bottom"/>
          </w:tcPr>
          <w:p w14:paraId="7B978527" w14:textId="41FF6CB9" w:rsidR="007E3EA7" w:rsidRPr="00B203F3" w:rsidRDefault="007E3EA7">
            <w:pPr>
              <w:jc w:val="center"/>
              <w:rPr>
                <w:ins w:id="1127" w:author="CARB" w:date="2023-12-19T12:12:00Z"/>
                <w:rFonts w:cs="Arial"/>
                <w:sz w:val="22"/>
              </w:rPr>
            </w:pPr>
            <w:ins w:id="1128" w:author="CARB" w:date="2023-12-19T12:12:00Z">
              <w:r>
                <w:rPr>
                  <w:rFonts w:cs="Arial"/>
                  <w:sz w:val="22"/>
                </w:rPr>
                <w:t>51.</w:t>
              </w:r>
              <w:r w:rsidR="00FA4D24" w:rsidRPr="00BD672B">
                <w:rPr>
                  <w:rFonts w:cs="Arial"/>
                  <w:sz w:val="22"/>
                </w:rPr>
                <w:t>55</w:t>
              </w:r>
              <w:r w:rsidR="009470D3" w:rsidRPr="002564AD">
                <w:rPr>
                  <w:rFonts w:ascii="Calibri" w:hAnsi="Calibri" w:cs="Calibri"/>
                  <w:sz w:val="20"/>
                  <w:szCs w:val="20"/>
                  <w:vertAlign w:val="superscript"/>
                </w:rPr>
                <w:t xml:space="preserve"> δ</w:t>
              </w:r>
            </w:ins>
          </w:p>
        </w:tc>
      </w:tr>
      <w:tr w:rsidR="007E3EA7" w14:paraId="263A7244" w14:textId="77777777" w:rsidTr="0035753E">
        <w:trPr>
          <w:trHeight w:val="305"/>
          <w:jc w:val="center"/>
          <w:ins w:id="1129" w:author="CARB" w:date="2023-12-19T12:12:00Z"/>
        </w:trPr>
        <w:tc>
          <w:tcPr>
            <w:tcW w:w="3872" w:type="dxa"/>
            <w:gridSpan w:val="3"/>
            <w:shd w:val="clear" w:color="auto" w:fill="auto"/>
            <w:vAlign w:val="center"/>
          </w:tcPr>
          <w:p w14:paraId="5DBC03D0" w14:textId="77777777" w:rsidR="007E3EA7" w:rsidRPr="00B203F3" w:rsidRDefault="007E3EA7">
            <w:pPr>
              <w:jc w:val="center"/>
              <w:rPr>
                <w:ins w:id="1130" w:author="CARB" w:date="2023-12-19T12:12:00Z"/>
                <w:rFonts w:cs="Arial"/>
                <w:sz w:val="22"/>
              </w:rPr>
            </w:pPr>
            <w:ins w:id="1131" w:author="CARB" w:date="2023-12-19T12:12:00Z">
              <w:r w:rsidRPr="00B203F3">
                <w:rPr>
                  <w:rFonts w:cs="Arial"/>
                  <w:sz w:val="22"/>
                </w:rPr>
                <w:t>2035</w:t>
              </w:r>
            </w:ins>
          </w:p>
        </w:tc>
        <w:tc>
          <w:tcPr>
            <w:tcW w:w="5223" w:type="dxa"/>
            <w:gridSpan w:val="3"/>
            <w:shd w:val="clear" w:color="auto" w:fill="auto"/>
            <w:vAlign w:val="bottom"/>
          </w:tcPr>
          <w:p w14:paraId="10EB1968" w14:textId="78755F0D" w:rsidR="007E3EA7" w:rsidRPr="00B203F3" w:rsidRDefault="007E3EA7">
            <w:pPr>
              <w:jc w:val="center"/>
              <w:rPr>
                <w:ins w:id="1132" w:author="CARB" w:date="2023-12-19T12:12:00Z"/>
                <w:rFonts w:cs="Arial"/>
                <w:sz w:val="22"/>
              </w:rPr>
            </w:pPr>
            <w:ins w:id="1133" w:author="CARB" w:date="2023-12-19T12:12:00Z">
              <w:r>
                <w:rPr>
                  <w:rFonts w:cs="Arial"/>
                  <w:sz w:val="22"/>
                </w:rPr>
                <w:t>47.</w:t>
              </w:r>
              <w:r w:rsidR="00FA4D24" w:rsidRPr="00BD672B">
                <w:rPr>
                  <w:rFonts w:cs="Arial"/>
                  <w:sz w:val="22"/>
                </w:rPr>
                <w:t>09</w:t>
              </w:r>
              <w:r w:rsidR="009470D3" w:rsidRPr="002564AD">
                <w:rPr>
                  <w:rFonts w:ascii="Calibri" w:hAnsi="Calibri" w:cs="Calibri"/>
                  <w:sz w:val="20"/>
                  <w:szCs w:val="20"/>
                  <w:vertAlign w:val="superscript"/>
                </w:rPr>
                <w:t xml:space="preserve"> δ</w:t>
              </w:r>
            </w:ins>
          </w:p>
        </w:tc>
      </w:tr>
      <w:tr w:rsidR="007E3EA7" w14:paraId="67F24907" w14:textId="77777777" w:rsidTr="0035753E">
        <w:trPr>
          <w:jc w:val="center"/>
          <w:ins w:id="1134" w:author="CARB" w:date="2023-12-19T12:12:00Z"/>
        </w:trPr>
        <w:tc>
          <w:tcPr>
            <w:tcW w:w="3872" w:type="dxa"/>
            <w:gridSpan w:val="3"/>
            <w:shd w:val="clear" w:color="auto" w:fill="auto"/>
            <w:vAlign w:val="center"/>
          </w:tcPr>
          <w:p w14:paraId="2B3E591F" w14:textId="77777777" w:rsidR="007E3EA7" w:rsidRPr="00B203F3" w:rsidRDefault="007E3EA7">
            <w:pPr>
              <w:jc w:val="center"/>
              <w:rPr>
                <w:ins w:id="1135" w:author="CARB" w:date="2023-12-19T12:12:00Z"/>
                <w:rFonts w:cs="Arial"/>
                <w:sz w:val="22"/>
              </w:rPr>
            </w:pPr>
            <w:ins w:id="1136" w:author="CARB" w:date="2023-12-19T12:12:00Z">
              <w:r w:rsidRPr="00B203F3">
                <w:rPr>
                  <w:rFonts w:cs="Arial"/>
                  <w:sz w:val="22"/>
                </w:rPr>
                <w:t>2036</w:t>
              </w:r>
            </w:ins>
          </w:p>
        </w:tc>
        <w:tc>
          <w:tcPr>
            <w:tcW w:w="5223" w:type="dxa"/>
            <w:gridSpan w:val="3"/>
            <w:shd w:val="clear" w:color="auto" w:fill="auto"/>
            <w:vAlign w:val="bottom"/>
          </w:tcPr>
          <w:p w14:paraId="11EDB981" w14:textId="69EFEAF1" w:rsidR="007E3EA7" w:rsidRPr="00B203F3" w:rsidRDefault="007E3EA7">
            <w:pPr>
              <w:jc w:val="center"/>
              <w:rPr>
                <w:ins w:id="1137" w:author="CARB" w:date="2023-12-19T12:12:00Z"/>
                <w:rFonts w:cs="Arial"/>
                <w:sz w:val="22"/>
              </w:rPr>
            </w:pPr>
            <w:ins w:id="1138" w:author="CARB" w:date="2023-12-19T12:12:00Z">
              <w:r>
                <w:rPr>
                  <w:rFonts w:cs="Arial"/>
                  <w:sz w:val="22"/>
                </w:rPr>
                <w:t>42.</w:t>
              </w:r>
              <w:r w:rsidR="00FA4D24" w:rsidRPr="00BD672B">
                <w:rPr>
                  <w:rFonts w:cs="Arial"/>
                  <w:sz w:val="22"/>
                </w:rPr>
                <w:t>63</w:t>
              </w:r>
              <w:r w:rsidR="009470D3" w:rsidRPr="002564AD">
                <w:rPr>
                  <w:rFonts w:ascii="Calibri" w:hAnsi="Calibri" w:cs="Calibri"/>
                  <w:sz w:val="20"/>
                  <w:szCs w:val="20"/>
                  <w:vertAlign w:val="superscript"/>
                </w:rPr>
                <w:t xml:space="preserve"> δ</w:t>
              </w:r>
            </w:ins>
          </w:p>
        </w:tc>
      </w:tr>
      <w:tr w:rsidR="007E3EA7" w14:paraId="430A45EE" w14:textId="77777777" w:rsidTr="0035753E">
        <w:trPr>
          <w:jc w:val="center"/>
          <w:ins w:id="1139" w:author="CARB" w:date="2023-12-19T12:12:00Z"/>
        </w:trPr>
        <w:tc>
          <w:tcPr>
            <w:tcW w:w="3872" w:type="dxa"/>
            <w:gridSpan w:val="3"/>
            <w:shd w:val="clear" w:color="auto" w:fill="auto"/>
            <w:vAlign w:val="center"/>
          </w:tcPr>
          <w:p w14:paraId="54E8701A" w14:textId="77777777" w:rsidR="007E3EA7" w:rsidRPr="00B203F3" w:rsidRDefault="007E3EA7">
            <w:pPr>
              <w:jc w:val="center"/>
              <w:rPr>
                <w:ins w:id="1140" w:author="CARB" w:date="2023-12-19T12:12:00Z"/>
                <w:rFonts w:cs="Arial"/>
                <w:sz w:val="22"/>
              </w:rPr>
            </w:pPr>
            <w:ins w:id="1141" w:author="CARB" w:date="2023-12-19T12:12:00Z">
              <w:r w:rsidRPr="00B203F3">
                <w:rPr>
                  <w:rFonts w:cs="Arial"/>
                  <w:sz w:val="22"/>
                </w:rPr>
                <w:t>2037</w:t>
              </w:r>
            </w:ins>
          </w:p>
        </w:tc>
        <w:tc>
          <w:tcPr>
            <w:tcW w:w="5223" w:type="dxa"/>
            <w:gridSpan w:val="3"/>
            <w:shd w:val="clear" w:color="auto" w:fill="auto"/>
            <w:vAlign w:val="bottom"/>
          </w:tcPr>
          <w:p w14:paraId="7421781F" w14:textId="2808B0F4" w:rsidR="007E3EA7" w:rsidRPr="00B203F3" w:rsidRDefault="007E3EA7">
            <w:pPr>
              <w:jc w:val="center"/>
              <w:rPr>
                <w:ins w:id="1142" w:author="CARB" w:date="2023-12-19T12:12:00Z"/>
                <w:rFonts w:cs="Arial"/>
                <w:sz w:val="22"/>
              </w:rPr>
            </w:pPr>
            <w:ins w:id="1143" w:author="CARB" w:date="2023-12-19T12:12:00Z">
              <w:r>
                <w:rPr>
                  <w:rFonts w:cs="Arial"/>
                  <w:sz w:val="22"/>
                </w:rPr>
                <w:t>38.</w:t>
              </w:r>
              <w:r w:rsidR="00FA4D24" w:rsidRPr="00BD672B">
                <w:rPr>
                  <w:rFonts w:cs="Arial"/>
                  <w:sz w:val="22"/>
                </w:rPr>
                <w:t>17</w:t>
              </w:r>
              <w:r w:rsidR="009470D3" w:rsidRPr="002564AD">
                <w:rPr>
                  <w:rFonts w:ascii="Calibri" w:hAnsi="Calibri" w:cs="Calibri"/>
                  <w:sz w:val="20"/>
                  <w:szCs w:val="20"/>
                  <w:vertAlign w:val="superscript"/>
                </w:rPr>
                <w:t xml:space="preserve"> δ</w:t>
              </w:r>
            </w:ins>
          </w:p>
        </w:tc>
      </w:tr>
      <w:tr w:rsidR="007E3EA7" w14:paraId="5729CDFC" w14:textId="77777777" w:rsidTr="0035753E">
        <w:trPr>
          <w:jc w:val="center"/>
          <w:ins w:id="1144" w:author="CARB" w:date="2023-12-19T12:12:00Z"/>
        </w:trPr>
        <w:tc>
          <w:tcPr>
            <w:tcW w:w="3872" w:type="dxa"/>
            <w:gridSpan w:val="3"/>
            <w:shd w:val="clear" w:color="auto" w:fill="auto"/>
            <w:vAlign w:val="center"/>
          </w:tcPr>
          <w:p w14:paraId="7C29A149" w14:textId="77777777" w:rsidR="007E3EA7" w:rsidRPr="00B203F3" w:rsidRDefault="007E3EA7">
            <w:pPr>
              <w:jc w:val="center"/>
              <w:rPr>
                <w:ins w:id="1145" w:author="CARB" w:date="2023-12-19T12:12:00Z"/>
                <w:rFonts w:cs="Arial"/>
                <w:sz w:val="22"/>
              </w:rPr>
            </w:pPr>
            <w:ins w:id="1146" w:author="CARB" w:date="2023-12-19T12:12:00Z">
              <w:r w:rsidRPr="00B203F3">
                <w:rPr>
                  <w:rFonts w:cs="Arial"/>
                  <w:sz w:val="22"/>
                </w:rPr>
                <w:t>2038</w:t>
              </w:r>
            </w:ins>
          </w:p>
        </w:tc>
        <w:tc>
          <w:tcPr>
            <w:tcW w:w="5223" w:type="dxa"/>
            <w:gridSpan w:val="3"/>
            <w:shd w:val="clear" w:color="auto" w:fill="auto"/>
            <w:vAlign w:val="bottom"/>
          </w:tcPr>
          <w:p w14:paraId="641D67F3" w14:textId="77357905" w:rsidR="007E3EA7" w:rsidRPr="00B203F3" w:rsidRDefault="007E3EA7">
            <w:pPr>
              <w:jc w:val="center"/>
              <w:rPr>
                <w:ins w:id="1147" w:author="CARB" w:date="2023-12-19T12:12:00Z"/>
                <w:rFonts w:cs="Arial"/>
                <w:sz w:val="22"/>
              </w:rPr>
            </w:pPr>
            <w:ins w:id="1148" w:author="CARB" w:date="2023-12-19T12:12:00Z">
              <w:r>
                <w:rPr>
                  <w:rFonts w:cs="Arial"/>
                  <w:sz w:val="22"/>
                </w:rPr>
                <w:t>33.</w:t>
              </w:r>
              <w:r w:rsidR="00FA4D24" w:rsidRPr="00BD672B">
                <w:rPr>
                  <w:rFonts w:cs="Arial"/>
                  <w:sz w:val="22"/>
                </w:rPr>
                <w:t>71</w:t>
              </w:r>
              <w:r w:rsidR="009470D3" w:rsidRPr="002564AD">
                <w:rPr>
                  <w:rFonts w:ascii="Calibri" w:hAnsi="Calibri" w:cs="Calibri"/>
                  <w:sz w:val="20"/>
                  <w:szCs w:val="20"/>
                  <w:vertAlign w:val="superscript"/>
                </w:rPr>
                <w:t xml:space="preserve"> δ</w:t>
              </w:r>
            </w:ins>
          </w:p>
        </w:tc>
      </w:tr>
      <w:tr w:rsidR="007E3EA7" w14:paraId="27582ACD" w14:textId="77777777" w:rsidTr="0035753E">
        <w:trPr>
          <w:jc w:val="center"/>
          <w:ins w:id="1149" w:author="CARB" w:date="2023-12-19T12:12:00Z"/>
        </w:trPr>
        <w:tc>
          <w:tcPr>
            <w:tcW w:w="3872" w:type="dxa"/>
            <w:gridSpan w:val="3"/>
            <w:shd w:val="clear" w:color="auto" w:fill="auto"/>
            <w:vAlign w:val="center"/>
          </w:tcPr>
          <w:p w14:paraId="79D02E49" w14:textId="77777777" w:rsidR="007E3EA7" w:rsidRPr="00B203F3" w:rsidRDefault="007E3EA7">
            <w:pPr>
              <w:jc w:val="center"/>
              <w:rPr>
                <w:ins w:id="1150" w:author="CARB" w:date="2023-12-19T12:12:00Z"/>
                <w:rFonts w:cs="Arial"/>
                <w:sz w:val="22"/>
              </w:rPr>
            </w:pPr>
            <w:ins w:id="1151" w:author="CARB" w:date="2023-12-19T12:12:00Z">
              <w:r w:rsidRPr="00B203F3">
                <w:rPr>
                  <w:rFonts w:cs="Arial"/>
                  <w:sz w:val="22"/>
                </w:rPr>
                <w:lastRenderedPageBreak/>
                <w:t>2039</w:t>
              </w:r>
            </w:ins>
          </w:p>
        </w:tc>
        <w:tc>
          <w:tcPr>
            <w:tcW w:w="5223" w:type="dxa"/>
            <w:gridSpan w:val="3"/>
            <w:shd w:val="clear" w:color="auto" w:fill="auto"/>
            <w:vAlign w:val="bottom"/>
          </w:tcPr>
          <w:p w14:paraId="428C9C62" w14:textId="547E4B52" w:rsidR="007E3EA7" w:rsidRPr="00B203F3" w:rsidRDefault="007E3EA7">
            <w:pPr>
              <w:jc w:val="center"/>
              <w:rPr>
                <w:ins w:id="1152" w:author="CARB" w:date="2023-12-19T12:12:00Z"/>
                <w:rFonts w:cs="Arial"/>
                <w:sz w:val="22"/>
              </w:rPr>
            </w:pPr>
            <w:ins w:id="1153" w:author="CARB" w:date="2023-12-19T12:12:00Z">
              <w:r>
                <w:rPr>
                  <w:rFonts w:cs="Arial"/>
                  <w:sz w:val="22"/>
                </w:rPr>
                <w:t>29.</w:t>
              </w:r>
              <w:r w:rsidR="00FA4D24" w:rsidRPr="00BD672B">
                <w:rPr>
                  <w:rFonts w:cs="Arial"/>
                  <w:sz w:val="22"/>
                </w:rPr>
                <w:t>24</w:t>
              </w:r>
              <w:r w:rsidR="009470D3" w:rsidRPr="002564AD">
                <w:rPr>
                  <w:rFonts w:ascii="Calibri" w:hAnsi="Calibri" w:cs="Calibri"/>
                  <w:sz w:val="20"/>
                  <w:szCs w:val="20"/>
                  <w:vertAlign w:val="superscript"/>
                </w:rPr>
                <w:t xml:space="preserve"> δ</w:t>
              </w:r>
            </w:ins>
          </w:p>
        </w:tc>
      </w:tr>
      <w:tr w:rsidR="007E3EA7" w14:paraId="08751218" w14:textId="77777777" w:rsidTr="0035753E">
        <w:trPr>
          <w:jc w:val="center"/>
          <w:ins w:id="1154" w:author="CARB" w:date="2023-12-19T12:12:00Z"/>
        </w:trPr>
        <w:tc>
          <w:tcPr>
            <w:tcW w:w="3872" w:type="dxa"/>
            <w:gridSpan w:val="3"/>
            <w:shd w:val="clear" w:color="auto" w:fill="auto"/>
            <w:vAlign w:val="center"/>
          </w:tcPr>
          <w:p w14:paraId="7C6ED415" w14:textId="77777777" w:rsidR="007E3EA7" w:rsidRPr="00B203F3" w:rsidRDefault="007E3EA7">
            <w:pPr>
              <w:jc w:val="center"/>
              <w:rPr>
                <w:ins w:id="1155" w:author="CARB" w:date="2023-12-19T12:12:00Z"/>
                <w:rFonts w:cs="Arial"/>
                <w:sz w:val="22"/>
              </w:rPr>
            </w:pPr>
            <w:ins w:id="1156" w:author="CARB" w:date="2023-12-19T12:12:00Z">
              <w:r w:rsidRPr="00B203F3">
                <w:rPr>
                  <w:rFonts w:cs="Arial"/>
                  <w:sz w:val="22"/>
                </w:rPr>
                <w:t>2040</w:t>
              </w:r>
            </w:ins>
          </w:p>
        </w:tc>
        <w:tc>
          <w:tcPr>
            <w:tcW w:w="5223" w:type="dxa"/>
            <w:gridSpan w:val="3"/>
            <w:shd w:val="clear" w:color="auto" w:fill="auto"/>
            <w:vAlign w:val="bottom"/>
          </w:tcPr>
          <w:p w14:paraId="42CB331F" w14:textId="38E3A1F2" w:rsidR="007E3EA7" w:rsidRPr="00B203F3" w:rsidRDefault="007E3EA7">
            <w:pPr>
              <w:jc w:val="center"/>
              <w:rPr>
                <w:ins w:id="1157" w:author="CARB" w:date="2023-12-19T12:12:00Z"/>
                <w:rFonts w:cs="Arial"/>
                <w:sz w:val="22"/>
              </w:rPr>
            </w:pPr>
            <w:ins w:id="1158" w:author="CARB" w:date="2023-12-19T12:12:00Z">
              <w:r>
                <w:rPr>
                  <w:rFonts w:cs="Arial"/>
                  <w:sz w:val="22"/>
                </w:rPr>
                <w:t>24.</w:t>
              </w:r>
              <w:r w:rsidR="00FA4D24" w:rsidRPr="00BD672B">
                <w:rPr>
                  <w:rFonts w:cs="Arial"/>
                  <w:sz w:val="22"/>
                </w:rPr>
                <w:t>78</w:t>
              </w:r>
              <w:r w:rsidR="009470D3" w:rsidRPr="002564AD">
                <w:rPr>
                  <w:rFonts w:ascii="Calibri" w:hAnsi="Calibri" w:cs="Calibri"/>
                  <w:sz w:val="20"/>
                  <w:szCs w:val="20"/>
                  <w:vertAlign w:val="superscript"/>
                </w:rPr>
                <w:t xml:space="preserve"> δ</w:t>
              </w:r>
            </w:ins>
          </w:p>
        </w:tc>
      </w:tr>
      <w:tr w:rsidR="007E3EA7" w14:paraId="3C5ACA8D" w14:textId="77777777" w:rsidTr="0035753E">
        <w:trPr>
          <w:jc w:val="center"/>
          <w:ins w:id="1159" w:author="CARB" w:date="2023-12-19T12:12:00Z"/>
        </w:trPr>
        <w:tc>
          <w:tcPr>
            <w:tcW w:w="3872" w:type="dxa"/>
            <w:gridSpan w:val="3"/>
            <w:shd w:val="clear" w:color="auto" w:fill="auto"/>
            <w:vAlign w:val="center"/>
          </w:tcPr>
          <w:p w14:paraId="0E43D06E" w14:textId="77777777" w:rsidR="007E3EA7" w:rsidRPr="00B203F3" w:rsidRDefault="007E3EA7">
            <w:pPr>
              <w:jc w:val="center"/>
              <w:rPr>
                <w:ins w:id="1160" w:author="CARB" w:date="2023-12-19T12:12:00Z"/>
                <w:rFonts w:cs="Arial"/>
                <w:sz w:val="22"/>
              </w:rPr>
            </w:pPr>
            <w:ins w:id="1161" w:author="CARB" w:date="2023-12-19T12:12:00Z">
              <w:r w:rsidRPr="00B203F3">
                <w:rPr>
                  <w:rFonts w:cs="Arial"/>
                  <w:sz w:val="22"/>
                </w:rPr>
                <w:t>2041</w:t>
              </w:r>
            </w:ins>
          </w:p>
        </w:tc>
        <w:tc>
          <w:tcPr>
            <w:tcW w:w="5223" w:type="dxa"/>
            <w:gridSpan w:val="3"/>
            <w:shd w:val="clear" w:color="auto" w:fill="auto"/>
            <w:vAlign w:val="bottom"/>
          </w:tcPr>
          <w:p w14:paraId="5A9FB7CB" w14:textId="1B08B0C4" w:rsidR="007E3EA7" w:rsidRPr="00B203F3" w:rsidRDefault="007E3EA7">
            <w:pPr>
              <w:jc w:val="center"/>
              <w:rPr>
                <w:ins w:id="1162" w:author="CARB" w:date="2023-12-19T12:12:00Z"/>
                <w:rFonts w:cs="Arial"/>
                <w:sz w:val="22"/>
              </w:rPr>
            </w:pPr>
            <w:ins w:id="1163" w:author="CARB" w:date="2023-12-19T12:12:00Z">
              <w:r>
                <w:rPr>
                  <w:rFonts w:cs="Arial"/>
                  <w:sz w:val="22"/>
                </w:rPr>
                <w:t>21.</w:t>
              </w:r>
              <w:r w:rsidR="00FA4D24" w:rsidRPr="00BD672B">
                <w:rPr>
                  <w:rFonts w:cs="Arial"/>
                  <w:sz w:val="22"/>
                </w:rPr>
                <w:t>81</w:t>
              </w:r>
              <w:r w:rsidR="009470D3" w:rsidRPr="002564AD">
                <w:rPr>
                  <w:rFonts w:ascii="Calibri" w:hAnsi="Calibri" w:cs="Calibri"/>
                  <w:sz w:val="20"/>
                  <w:szCs w:val="20"/>
                  <w:vertAlign w:val="superscript"/>
                </w:rPr>
                <w:t xml:space="preserve"> δ</w:t>
              </w:r>
            </w:ins>
          </w:p>
        </w:tc>
      </w:tr>
      <w:tr w:rsidR="007E3EA7" w14:paraId="64AFD980" w14:textId="77777777" w:rsidTr="0035753E">
        <w:trPr>
          <w:jc w:val="center"/>
          <w:ins w:id="1164" w:author="CARB" w:date="2023-12-19T12:12:00Z"/>
        </w:trPr>
        <w:tc>
          <w:tcPr>
            <w:tcW w:w="3872" w:type="dxa"/>
            <w:gridSpan w:val="3"/>
            <w:shd w:val="clear" w:color="auto" w:fill="auto"/>
            <w:vAlign w:val="center"/>
          </w:tcPr>
          <w:p w14:paraId="02195AF8" w14:textId="77777777" w:rsidR="007E3EA7" w:rsidRPr="00B203F3" w:rsidRDefault="007E3EA7">
            <w:pPr>
              <w:jc w:val="center"/>
              <w:rPr>
                <w:ins w:id="1165" w:author="CARB" w:date="2023-12-19T12:12:00Z"/>
                <w:rFonts w:cs="Arial"/>
                <w:sz w:val="22"/>
              </w:rPr>
            </w:pPr>
            <w:ins w:id="1166" w:author="CARB" w:date="2023-12-19T12:12:00Z">
              <w:r w:rsidRPr="00B203F3">
                <w:rPr>
                  <w:rFonts w:cs="Arial"/>
                  <w:sz w:val="22"/>
                </w:rPr>
                <w:t>2042</w:t>
              </w:r>
            </w:ins>
          </w:p>
        </w:tc>
        <w:tc>
          <w:tcPr>
            <w:tcW w:w="5223" w:type="dxa"/>
            <w:gridSpan w:val="3"/>
            <w:shd w:val="clear" w:color="auto" w:fill="auto"/>
            <w:vAlign w:val="bottom"/>
          </w:tcPr>
          <w:p w14:paraId="21C3841C" w14:textId="2E0E25AA" w:rsidR="007E3EA7" w:rsidRPr="00B203F3" w:rsidRDefault="007E3EA7">
            <w:pPr>
              <w:jc w:val="center"/>
              <w:rPr>
                <w:ins w:id="1167" w:author="CARB" w:date="2023-12-19T12:12:00Z"/>
                <w:rFonts w:cs="Arial"/>
                <w:sz w:val="22"/>
              </w:rPr>
            </w:pPr>
            <w:ins w:id="1168" w:author="CARB" w:date="2023-12-19T12:12:00Z">
              <w:r>
                <w:rPr>
                  <w:rFonts w:cs="Arial"/>
                  <w:sz w:val="22"/>
                </w:rPr>
                <w:t>18.</w:t>
              </w:r>
              <w:r w:rsidR="00FA4D24" w:rsidRPr="00BD672B">
                <w:rPr>
                  <w:rFonts w:cs="Arial"/>
                  <w:sz w:val="22"/>
                </w:rPr>
                <w:t>83</w:t>
              </w:r>
              <w:r w:rsidR="009470D3" w:rsidRPr="002564AD">
                <w:rPr>
                  <w:rFonts w:ascii="Calibri" w:hAnsi="Calibri" w:cs="Calibri"/>
                  <w:sz w:val="20"/>
                  <w:szCs w:val="20"/>
                  <w:vertAlign w:val="superscript"/>
                </w:rPr>
                <w:t xml:space="preserve"> δ</w:t>
              </w:r>
            </w:ins>
          </w:p>
        </w:tc>
      </w:tr>
      <w:tr w:rsidR="007E3EA7" w14:paraId="135087E0" w14:textId="77777777" w:rsidTr="0035753E">
        <w:trPr>
          <w:jc w:val="center"/>
          <w:ins w:id="1169" w:author="CARB" w:date="2023-12-19T12:12:00Z"/>
        </w:trPr>
        <w:tc>
          <w:tcPr>
            <w:tcW w:w="3872" w:type="dxa"/>
            <w:gridSpan w:val="3"/>
            <w:shd w:val="clear" w:color="auto" w:fill="auto"/>
            <w:vAlign w:val="center"/>
          </w:tcPr>
          <w:p w14:paraId="4937DE3D" w14:textId="77777777" w:rsidR="007E3EA7" w:rsidRPr="00B203F3" w:rsidRDefault="007E3EA7">
            <w:pPr>
              <w:jc w:val="center"/>
              <w:rPr>
                <w:ins w:id="1170" w:author="CARB" w:date="2023-12-19T12:12:00Z"/>
                <w:rFonts w:cs="Arial"/>
                <w:sz w:val="22"/>
              </w:rPr>
            </w:pPr>
            <w:ins w:id="1171" w:author="CARB" w:date="2023-12-19T12:12:00Z">
              <w:r w:rsidRPr="00B203F3">
                <w:rPr>
                  <w:rFonts w:cs="Arial"/>
                  <w:sz w:val="22"/>
                </w:rPr>
                <w:t>2043</w:t>
              </w:r>
            </w:ins>
          </w:p>
        </w:tc>
        <w:tc>
          <w:tcPr>
            <w:tcW w:w="5223" w:type="dxa"/>
            <w:gridSpan w:val="3"/>
            <w:shd w:val="clear" w:color="auto" w:fill="auto"/>
            <w:vAlign w:val="bottom"/>
          </w:tcPr>
          <w:p w14:paraId="7F55A2B9" w14:textId="5E0A5089" w:rsidR="007E3EA7" w:rsidRPr="00B203F3" w:rsidRDefault="007E3EA7">
            <w:pPr>
              <w:jc w:val="center"/>
              <w:rPr>
                <w:ins w:id="1172" w:author="CARB" w:date="2023-12-19T12:12:00Z"/>
                <w:rFonts w:cs="Arial"/>
                <w:sz w:val="22"/>
              </w:rPr>
            </w:pPr>
            <w:ins w:id="1173" w:author="CARB" w:date="2023-12-19T12:12:00Z">
              <w:r>
                <w:rPr>
                  <w:rFonts w:cs="Arial"/>
                  <w:sz w:val="22"/>
                </w:rPr>
                <w:t>15.</w:t>
              </w:r>
              <w:r w:rsidR="00FA4D24" w:rsidRPr="00BD672B">
                <w:rPr>
                  <w:rFonts w:cs="Arial"/>
                  <w:sz w:val="22"/>
                </w:rPr>
                <w:t>86</w:t>
              </w:r>
              <w:r w:rsidR="009470D3" w:rsidRPr="002564AD">
                <w:rPr>
                  <w:rFonts w:ascii="Calibri" w:hAnsi="Calibri" w:cs="Calibri"/>
                  <w:sz w:val="20"/>
                  <w:szCs w:val="20"/>
                  <w:vertAlign w:val="superscript"/>
                </w:rPr>
                <w:t xml:space="preserve"> δ</w:t>
              </w:r>
            </w:ins>
          </w:p>
        </w:tc>
      </w:tr>
      <w:tr w:rsidR="007E3EA7" w14:paraId="07D34F52" w14:textId="77777777" w:rsidTr="0035753E">
        <w:trPr>
          <w:trHeight w:val="278"/>
          <w:jc w:val="center"/>
          <w:ins w:id="1174" w:author="CARB" w:date="2023-12-19T12:12:00Z"/>
        </w:trPr>
        <w:tc>
          <w:tcPr>
            <w:tcW w:w="3872" w:type="dxa"/>
            <w:gridSpan w:val="3"/>
            <w:shd w:val="clear" w:color="auto" w:fill="auto"/>
            <w:vAlign w:val="center"/>
          </w:tcPr>
          <w:p w14:paraId="137948CF" w14:textId="77777777" w:rsidR="007E3EA7" w:rsidRPr="00B203F3" w:rsidRDefault="007E3EA7">
            <w:pPr>
              <w:jc w:val="center"/>
              <w:rPr>
                <w:ins w:id="1175" w:author="CARB" w:date="2023-12-19T12:12:00Z"/>
                <w:rFonts w:cs="Arial"/>
                <w:sz w:val="22"/>
              </w:rPr>
            </w:pPr>
            <w:ins w:id="1176" w:author="CARB" w:date="2023-12-19T12:12:00Z">
              <w:r w:rsidRPr="00B203F3">
                <w:rPr>
                  <w:rFonts w:cs="Arial"/>
                  <w:sz w:val="22"/>
                </w:rPr>
                <w:t>2044</w:t>
              </w:r>
            </w:ins>
          </w:p>
        </w:tc>
        <w:tc>
          <w:tcPr>
            <w:tcW w:w="5223" w:type="dxa"/>
            <w:gridSpan w:val="3"/>
            <w:shd w:val="clear" w:color="auto" w:fill="auto"/>
            <w:vAlign w:val="bottom"/>
          </w:tcPr>
          <w:p w14:paraId="2EEAFC06" w14:textId="120C0EB8" w:rsidR="007E3EA7" w:rsidRPr="00B203F3" w:rsidRDefault="007E3EA7">
            <w:pPr>
              <w:jc w:val="center"/>
              <w:rPr>
                <w:ins w:id="1177" w:author="CARB" w:date="2023-12-19T12:12:00Z"/>
                <w:rFonts w:cs="Arial"/>
                <w:sz w:val="22"/>
              </w:rPr>
            </w:pPr>
            <w:ins w:id="1178" w:author="CARB" w:date="2023-12-19T12:12:00Z">
              <w:r>
                <w:rPr>
                  <w:rFonts w:cs="Arial"/>
                  <w:sz w:val="22"/>
                </w:rPr>
                <w:t>12.</w:t>
              </w:r>
              <w:r w:rsidR="00FA4D24" w:rsidRPr="00BD672B">
                <w:rPr>
                  <w:rFonts w:cs="Arial"/>
                  <w:sz w:val="22"/>
                </w:rPr>
                <w:t>88</w:t>
              </w:r>
              <w:r w:rsidR="009470D3" w:rsidRPr="002564AD">
                <w:rPr>
                  <w:rFonts w:ascii="Calibri" w:hAnsi="Calibri" w:cs="Calibri"/>
                  <w:sz w:val="20"/>
                  <w:szCs w:val="20"/>
                  <w:vertAlign w:val="superscript"/>
                </w:rPr>
                <w:t xml:space="preserve"> δ</w:t>
              </w:r>
            </w:ins>
          </w:p>
        </w:tc>
      </w:tr>
      <w:tr w:rsidR="00EE6A79" w14:paraId="05EE68A0" w14:textId="77777777" w:rsidTr="0035753E">
        <w:trPr>
          <w:jc w:val="center"/>
        </w:trPr>
        <w:tc>
          <w:tcPr>
            <w:tcW w:w="715" w:type="dxa"/>
            <w:tcBorders>
              <w:top w:val="single" w:sz="6" w:space="0" w:color="C0C0C0"/>
              <w:left w:val="single" w:sz="6" w:space="0" w:color="C0C0C0"/>
              <w:bottom w:val="single" w:sz="6" w:space="0" w:color="C0C0C0"/>
              <w:right w:val="none" w:sz="16" w:space="0" w:color="000000"/>
            </w:tcBorders>
            <w:shd w:val="clear" w:color="auto" w:fill="F3F3F3"/>
            <w:cellDel w:id="1179" w:author="CARB" w:date="2023-12-19T12:12:00Z"/>
          </w:tcPr>
          <w:p w14:paraId="21BE2FFE" w14:textId="5D517C17" w:rsidR="00EF43AA" w:rsidRPr="00A44DDD" w:rsidRDefault="00EF43AA" w:rsidP="00F701A2">
            <w:pPr>
              <w:pStyle w:val="Body1"/>
              <w:jc w:val="center"/>
              <w:outlineLvl w:val="9"/>
              <w:rPr>
                <w:rFonts w:cs="Arial"/>
              </w:rPr>
            </w:pPr>
          </w:p>
        </w:tc>
        <w:tc>
          <w:tcPr>
            <w:tcW w:w="277" w:type="dxa"/>
            <w:tcBorders>
              <w:top w:val="single" w:sz="6" w:space="0" w:color="C0C0C0"/>
              <w:left w:val="none" w:sz="8" w:space="0" w:color="000000"/>
              <w:bottom w:val="single" w:sz="6" w:space="0" w:color="C0C0C0"/>
              <w:right w:val="single" w:sz="6" w:space="0" w:color="C0C0C0"/>
            </w:tcBorders>
            <w:shd w:val="clear" w:color="auto" w:fill="F3F3F3"/>
            <w:cellDel w:id="1180" w:author="CARB" w:date="2023-12-19T12:12:00Z"/>
          </w:tcPr>
          <w:p w14:paraId="1843E510" w14:textId="18D92470" w:rsidR="00EF43AA" w:rsidRPr="00A44DDD" w:rsidRDefault="00EF43AA" w:rsidP="00F701A2">
            <w:pPr>
              <w:pStyle w:val="Body1"/>
              <w:jc w:val="center"/>
              <w:outlineLvl w:val="9"/>
              <w:rPr>
                <w:rFonts w:cs="Arial"/>
              </w:rPr>
            </w:pPr>
          </w:p>
        </w:tc>
        <w:tc>
          <w:tcPr>
            <w:tcW w:w="2880" w:type="dxa"/>
            <w:shd w:val="clear" w:color="auto" w:fill="auto"/>
            <w:vAlign w:val="center"/>
          </w:tcPr>
          <w:p w14:paraId="5096A7CC" w14:textId="5BDDD420" w:rsidR="007E3EA7" w:rsidRPr="00B203F3" w:rsidRDefault="007E3EA7">
            <w:pPr>
              <w:jc w:val="center"/>
              <w:rPr>
                <w:sz w:val="22"/>
                <w:rPrChange w:id="1181" w:author="CARB" w:date="2023-12-19T12:12:00Z">
                  <w:rPr/>
                </w:rPrChange>
              </w:rPr>
              <w:pPrChange w:id="1182" w:author="CARB" w:date="2023-12-19T12:12:00Z">
                <w:pPr>
                  <w:pStyle w:val="Body1"/>
                  <w:jc w:val="center"/>
                  <w:outlineLvl w:val="9"/>
                </w:pPr>
              </w:pPrChange>
            </w:pPr>
            <w:r w:rsidRPr="00B203F3">
              <w:rPr>
                <w:sz w:val="22"/>
                <w:rPrChange w:id="1183" w:author="CARB" w:date="2023-12-19T12:12:00Z">
                  <w:rPr/>
                </w:rPrChange>
              </w:rPr>
              <w:t>20</w:t>
            </w:r>
            <w:del w:id="1184" w:author="CARB" w:date="2023-12-19T12:12:00Z">
              <w:r w:rsidR="00EF43AA" w:rsidRPr="00A44DDD">
                <w:rPr>
                  <w:rFonts w:cs="Arial"/>
                </w:rPr>
                <w:delText>30</w:delText>
              </w:r>
            </w:del>
            <w:ins w:id="1185" w:author="CARB" w:date="2023-12-19T12:12:00Z">
              <w:r w:rsidRPr="00B203F3">
                <w:rPr>
                  <w:rFonts w:cs="Arial"/>
                  <w:sz w:val="22"/>
                </w:rPr>
                <w:t>45</w:t>
              </w:r>
            </w:ins>
            <w:r w:rsidRPr="00B203F3">
              <w:rPr>
                <w:sz w:val="22"/>
                <w:rPrChange w:id="1186" w:author="CARB" w:date="2023-12-19T12:12:00Z">
                  <w:rPr/>
                </w:rPrChange>
              </w:rPr>
              <w:t xml:space="preserve"> and subsequent years</w:t>
            </w:r>
          </w:p>
        </w:tc>
        <w:tc>
          <w:tcPr>
            <w:tcW w:w="5223" w:type="dxa"/>
            <w:gridSpan w:val="3"/>
            <w:shd w:val="clear" w:color="auto" w:fill="auto"/>
            <w:vAlign w:val="bottom"/>
          </w:tcPr>
          <w:p w14:paraId="3EB020FD" w14:textId="681FBB85" w:rsidR="007E3EA7" w:rsidRPr="00B203F3" w:rsidRDefault="00EF43AA">
            <w:pPr>
              <w:jc w:val="center"/>
              <w:rPr>
                <w:sz w:val="22"/>
                <w:rPrChange w:id="1187" w:author="CARB" w:date="2023-12-19T12:12:00Z">
                  <w:rPr>
                    <w:b/>
                  </w:rPr>
                </w:rPrChange>
              </w:rPr>
            </w:pPr>
            <w:del w:id="1188" w:author="CARB" w:date="2023-12-19T12:12:00Z">
              <w:r w:rsidRPr="00A44DDD">
                <w:rPr>
                  <w:rFonts w:cs="Arial"/>
                  <w:szCs w:val="24"/>
                </w:rPr>
                <w:delText>79.55</w:delText>
              </w:r>
            </w:del>
            <w:ins w:id="1189" w:author="CARB" w:date="2023-12-19T12:12:00Z">
              <w:r w:rsidR="007E3EA7">
                <w:rPr>
                  <w:rFonts w:cs="Arial"/>
                  <w:sz w:val="22"/>
                </w:rPr>
                <w:t>9.</w:t>
              </w:r>
              <w:r w:rsidR="00FA4D24" w:rsidRPr="00BD672B">
                <w:rPr>
                  <w:rFonts w:cs="Arial"/>
                  <w:sz w:val="22"/>
                </w:rPr>
                <w:t>91</w:t>
              </w:r>
              <w:r w:rsidR="009470D3" w:rsidRPr="002564AD">
                <w:rPr>
                  <w:rFonts w:ascii="Calibri" w:hAnsi="Calibri" w:cs="Calibri"/>
                  <w:sz w:val="20"/>
                  <w:szCs w:val="20"/>
                  <w:vertAlign w:val="superscript"/>
                </w:rPr>
                <w:t xml:space="preserve"> δ</w:t>
              </w:r>
            </w:ins>
          </w:p>
        </w:tc>
      </w:tr>
    </w:tbl>
    <w:p w14:paraId="4D84EE30" w14:textId="77777777" w:rsidR="004D7025" w:rsidRPr="00012026" w:rsidRDefault="004D7025" w:rsidP="00E41D3F">
      <w:pPr>
        <w:rPr>
          <w:ins w:id="1190" w:author="CARB" w:date="2023-12-19T12:12:00Z"/>
          <w:rFonts w:asciiTheme="minorHAnsi" w:hAnsiTheme="minorHAnsi"/>
        </w:rPr>
      </w:pPr>
    </w:p>
    <w:p w14:paraId="00576BE1" w14:textId="246A415B" w:rsidR="002564AD" w:rsidRPr="00012026" w:rsidRDefault="002564AD" w:rsidP="002564AD">
      <w:pPr>
        <w:spacing w:after="0"/>
        <w:rPr>
          <w:ins w:id="1191" w:author="CARB" w:date="2023-12-19T12:12:00Z"/>
          <w:sz w:val="20"/>
          <w:szCs w:val="20"/>
        </w:rPr>
      </w:pPr>
      <w:ins w:id="1192" w:author="CARB" w:date="2023-12-19T12:12:00Z">
        <w:r w:rsidRPr="002564AD">
          <w:rPr>
            <w:rFonts w:ascii="Calibri" w:hAnsi="Calibri" w:cs="Calibri"/>
            <w:sz w:val="20"/>
            <w:szCs w:val="20"/>
            <w:vertAlign w:val="superscript"/>
          </w:rPr>
          <w:t>δ</w:t>
        </w:r>
        <w:r w:rsidRPr="00012026">
          <w:rPr>
            <w:sz w:val="20"/>
            <w:szCs w:val="20"/>
            <w:vertAlign w:val="superscript"/>
          </w:rPr>
          <w:t xml:space="preserve"> </w:t>
        </w:r>
        <w:r w:rsidRPr="00012026">
          <w:rPr>
            <w:sz w:val="20"/>
            <w:szCs w:val="20"/>
          </w:rPr>
          <w:t xml:space="preserve">These CI targets </w:t>
        </w:r>
        <w:r w:rsidR="00E654AE">
          <w:rPr>
            <w:sz w:val="20"/>
            <w:szCs w:val="20"/>
          </w:rPr>
          <w:t>may be accelerated by</w:t>
        </w:r>
        <w:r w:rsidRPr="00012026">
          <w:rPr>
            <w:sz w:val="20"/>
            <w:szCs w:val="20"/>
          </w:rPr>
          <w:t xml:space="preserve"> the Auto</w:t>
        </w:r>
        <w:r w:rsidR="009E3E9F">
          <w:rPr>
            <w:sz w:val="20"/>
            <w:szCs w:val="20"/>
          </w:rPr>
          <w:t xml:space="preserve">matic </w:t>
        </w:r>
        <w:r w:rsidRPr="00012026">
          <w:rPr>
            <w:sz w:val="20"/>
            <w:szCs w:val="20"/>
          </w:rPr>
          <w:t>Acceleration Mechanism pursuant to section 95484(b)</w:t>
        </w:r>
        <w:r w:rsidR="009A47D2">
          <w:rPr>
            <w:sz w:val="20"/>
            <w:szCs w:val="20"/>
          </w:rPr>
          <w:t>.</w:t>
        </w:r>
      </w:ins>
    </w:p>
    <w:p w14:paraId="5FDF573E" w14:textId="0FD3D57F" w:rsidR="00075AF5" w:rsidRPr="00EF43AA" w:rsidRDefault="00075AF5" w:rsidP="0041662A">
      <w:pPr>
        <w:spacing w:after="0"/>
        <w:rPr>
          <w:rFonts w:eastAsia="Yu Gothic Light"/>
          <w:sz w:val="20"/>
          <w:szCs w:val="20"/>
        </w:rPr>
      </w:pPr>
      <w:r w:rsidRPr="00EF43AA">
        <w:rPr>
          <w:rFonts w:eastAsia="Yu Gothic Light"/>
          <w:sz w:val="20"/>
          <w:szCs w:val="20"/>
        </w:rPr>
        <w:t xml:space="preserve">* The benchmarks for </w:t>
      </w:r>
      <w:proofErr w:type="gramStart"/>
      <w:r w:rsidRPr="00EF43AA">
        <w:rPr>
          <w:rFonts w:eastAsia="Yu Gothic Light"/>
          <w:sz w:val="20"/>
          <w:szCs w:val="20"/>
        </w:rPr>
        <w:t>years</w:t>
      </w:r>
      <w:proofErr w:type="gramEnd"/>
      <w:r w:rsidRPr="00EF43AA">
        <w:rPr>
          <w:rFonts w:eastAsia="Yu Gothic Light"/>
          <w:sz w:val="20"/>
          <w:szCs w:val="20"/>
        </w:rPr>
        <w:t xml:space="preserve"> 2011 and 2012 reflect reductions from base year (2010) CI values for </w:t>
      </w:r>
      <w:proofErr w:type="spellStart"/>
      <w:r w:rsidRPr="00EF43AA">
        <w:rPr>
          <w:rFonts w:eastAsia="Yu Gothic Light"/>
          <w:sz w:val="20"/>
          <w:szCs w:val="20"/>
        </w:rPr>
        <w:t>CaRFG</w:t>
      </w:r>
      <w:proofErr w:type="spellEnd"/>
      <w:r w:rsidRPr="00EF43AA">
        <w:rPr>
          <w:rFonts w:eastAsia="Yu Gothic Light"/>
          <w:sz w:val="20"/>
          <w:szCs w:val="20"/>
        </w:rPr>
        <w:t xml:space="preserve"> (95.85) calculated using the CI for crude oil supplied to California refineries in 2006.</w:t>
      </w:r>
    </w:p>
    <w:p w14:paraId="1622DFF6" w14:textId="510345E9" w:rsidR="00075AF5" w:rsidRPr="00EF43AA" w:rsidRDefault="00075AF5" w:rsidP="0041662A">
      <w:pPr>
        <w:spacing w:after="0"/>
        <w:rPr>
          <w:rFonts w:eastAsia="Yu Gothic Light"/>
          <w:sz w:val="20"/>
          <w:szCs w:val="20"/>
        </w:rPr>
      </w:pPr>
      <w:r w:rsidRPr="00EF43AA">
        <w:rPr>
          <w:rFonts w:eastAsia="Yu Gothic Light"/>
          <w:sz w:val="20"/>
          <w:szCs w:val="20"/>
        </w:rPr>
        <w:t>** The benchmarks for years 2013 t</w:t>
      </w:r>
      <w:ins w:id="1193" w:author="Wilkins, Kate@ARB" w:date="2024-01-02T12:12:00Z">
        <w:r w:rsidR="007C6F61">
          <w:rPr>
            <w:rFonts w:eastAsia="Yu Gothic Light"/>
            <w:sz w:val="20"/>
            <w:szCs w:val="20"/>
          </w:rPr>
          <w:t>hrough</w:t>
        </w:r>
      </w:ins>
      <w:del w:id="1194" w:author="Wilkins, Kate@ARB" w:date="2024-01-02T12:12:00Z">
        <w:r w:rsidRPr="00EF43AA" w:rsidDel="007C6F61">
          <w:rPr>
            <w:rFonts w:eastAsia="Yu Gothic Light"/>
            <w:sz w:val="20"/>
            <w:szCs w:val="20"/>
          </w:rPr>
          <w:delText>o</w:delText>
        </w:r>
      </w:del>
      <w:r w:rsidRPr="00EF43AA">
        <w:rPr>
          <w:rFonts w:eastAsia="Yu Gothic Light"/>
          <w:sz w:val="20"/>
          <w:szCs w:val="20"/>
        </w:rPr>
        <w:t xml:space="preserve"> 2015 reflect reductions from revised base year (2010) CI values for </w:t>
      </w:r>
      <w:proofErr w:type="spellStart"/>
      <w:r w:rsidRPr="00EF43AA">
        <w:rPr>
          <w:rFonts w:eastAsia="Yu Gothic Light"/>
          <w:sz w:val="20"/>
          <w:szCs w:val="20"/>
        </w:rPr>
        <w:t>CaRFG</w:t>
      </w:r>
      <w:proofErr w:type="spellEnd"/>
      <w:r w:rsidRPr="00EF43AA">
        <w:rPr>
          <w:rFonts w:eastAsia="Yu Gothic Light"/>
          <w:sz w:val="20"/>
          <w:szCs w:val="20"/>
        </w:rPr>
        <w:t xml:space="preserve"> (98.95) calculated using the CI for crude oil supplied to California refineries in 2010. </w:t>
      </w:r>
    </w:p>
    <w:p w14:paraId="52F68C33" w14:textId="3BC5EE6D" w:rsidR="00075AF5" w:rsidRPr="00EF43AA" w:rsidRDefault="00075AF5" w:rsidP="0041662A">
      <w:pPr>
        <w:spacing w:after="0"/>
        <w:rPr>
          <w:rFonts w:eastAsia="Yu Gothic Light"/>
          <w:sz w:val="20"/>
          <w:szCs w:val="20"/>
        </w:rPr>
      </w:pPr>
      <w:r w:rsidRPr="00EF43AA">
        <w:rPr>
          <w:rFonts w:eastAsia="Yu Gothic Light"/>
          <w:sz w:val="20"/>
          <w:szCs w:val="20"/>
        </w:rPr>
        <w:t>*** The benchmarks for years 2016 t</w:t>
      </w:r>
      <w:ins w:id="1195" w:author="Wilkins, Kate@ARB" w:date="2024-01-02T12:11:00Z">
        <w:r w:rsidR="007C6F61">
          <w:rPr>
            <w:rFonts w:eastAsia="Yu Gothic Light"/>
            <w:sz w:val="20"/>
            <w:szCs w:val="20"/>
          </w:rPr>
          <w:t>hrough</w:t>
        </w:r>
      </w:ins>
      <w:del w:id="1196" w:author="Wilkins, Kate@ARB" w:date="2024-01-02T12:11:00Z">
        <w:r w:rsidRPr="00EF43AA" w:rsidDel="007C6F61">
          <w:rPr>
            <w:rFonts w:eastAsia="Yu Gothic Light"/>
            <w:sz w:val="20"/>
            <w:szCs w:val="20"/>
          </w:rPr>
          <w:delText>o</w:delText>
        </w:r>
      </w:del>
      <w:r w:rsidRPr="00EF43AA">
        <w:rPr>
          <w:rFonts w:eastAsia="Yu Gothic Light"/>
          <w:sz w:val="20"/>
          <w:szCs w:val="20"/>
        </w:rPr>
        <w:t xml:space="preserve"> 2018 reflect reductions from revised base year (2010) CI values for </w:t>
      </w:r>
      <w:proofErr w:type="spellStart"/>
      <w:r w:rsidRPr="00EF43AA">
        <w:rPr>
          <w:rFonts w:eastAsia="Yu Gothic Light"/>
          <w:sz w:val="20"/>
          <w:szCs w:val="20"/>
        </w:rPr>
        <w:t>CaRFG</w:t>
      </w:r>
      <w:proofErr w:type="spellEnd"/>
      <w:r w:rsidRPr="00EF43AA">
        <w:rPr>
          <w:rFonts w:eastAsia="Yu Gothic Light"/>
          <w:sz w:val="20"/>
          <w:szCs w:val="20"/>
        </w:rPr>
        <w:t xml:space="preserve"> (98.47).</w:t>
      </w:r>
    </w:p>
    <w:p w14:paraId="576D6455" w14:textId="3D2494E7" w:rsidR="00075AF5" w:rsidRDefault="37BF356A" w:rsidP="0041662A">
      <w:pPr>
        <w:spacing w:after="0"/>
        <w:rPr>
          <w:rFonts w:eastAsia="Yu Gothic Light"/>
          <w:sz w:val="20"/>
          <w:szCs w:val="20"/>
        </w:rPr>
      </w:pPr>
      <w:r w:rsidRPr="14D6E132">
        <w:rPr>
          <w:rFonts w:eastAsia="Yu Gothic Light"/>
          <w:sz w:val="20"/>
          <w:szCs w:val="20"/>
        </w:rPr>
        <w:t>**** The benchmarks for years 2019 t</w:t>
      </w:r>
      <w:ins w:id="1197" w:author="Wilkins, Kate@ARB" w:date="2024-01-02T12:11:00Z">
        <w:r w:rsidR="007C6F61">
          <w:rPr>
            <w:rFonts w:eastAsia="Yu Gothic Light"/>
            <w:sz w:val="20"/>
            <w:szCs w:val="20"/>
          </w:rPr>
          <w:t>hrough</w:t>
        </w:r>
      </w:ins>
      <w:del w:id="1198" w:author="Wilkins, Kate@ARB" w:date="2024-01-02T12:11:00Z">
        <w:r w:rsidRPr="14D6E132" w:rsidDel="007C6F61">
          <w:rPr>
            <w:rFonts w:eastAsia="Yu Gothic Light"/>
            <w:sz w:val="20"/>
            <w:szCs w:val="20"/>
          </w:rPr>
          <w:delText>o</w:delText>
        </w:r>
      </w:del>
      <w:r w:rsidRPr="14D6E132">
        <w:rPr>
          <w:rFonts w:eastAsia="Yu Gothic Light"/>
          <w:sz w:val="20"/>
          <w:szCs w:val="20"/>
        </w:rPr>
        <w:t xml:space="preserve"> 20</w:t>
      </w:r>
      <w:ins w:id="1199" w:author="Wilkins, Kate@ARB" w:date="2024-01-02T12:12:00Z">
        <w:r w:rsidR="007C6F61">
          <w:rPr>
            <w:rFonts w:eastAsia="Yu Gothic Light"/>
            <w:sz w:val="20"/>
            <w:szCs w:val="20"/>
          </w:rPr>
          <w:t>24</w:t>
        </w:r>
      </w:ins>
      <w:del w:id="1200" w:author="Wilkins, Kate@ARB" w:date="2024-01-02T12:12:00Z">
        <w:r w:rsidRPr="14D6E132" w:rsidDel="007C6F61">
          <w:rPr>
            <w:rFonts w:eastAsia="Yu Gothic Light"/>
            <w:sz w:val="20"/>
            <w:szCs w:val="20"/>
          </w:rPr>
          <w:delText>30</w:delText>
        </w:r>
      </w:del>
      <w:r w:rsidRPr="14D6E132">
        <w:rPr>
          <w:rFonts w:eastAsia="Yu Gothic Light"/>
          <w:sz w:val="20"/>
          <w:szCs w:val="20"/>
        </w:rPr>
        <w:t xml:space="preserve"> reflect reductions from revised base year (2010) CI values for </w:t>
      </w:r>
      <w:proofErr w:type="spellStart"/>
      <w:r w:rsidRPr="14D6E132">
        <w:rPr>
          <w:rFonts w:eastAsia="Yu Gothic Light"/>
          <w:sz w:val="20"/>
          <w:szCs w:val="20"/>
        </w:rPr>
        <w:t>CaRFG</w:t>
      </w:r>
      <w:proofErr w:type="spellEnd"/>
      <w:r w:rsidRPr="14D6E132">
        <w:rPr>
          <w:rFonts w:eastAsia="Yu Gothic Light"/>
          <w:sz w:val="20"/>
          <w:szCs w:val="20"/>
        </w:rPr>
        <w:t xml:space="preserve"> (99.44</w:t>
      </w:r>
      <w:del w:id="1201" w:author="CARB" w:date="2023-12-19T12:12:00Z">
        <w:r w:rsidR="00075AF5" w:rsidRPr="00425B26">
          <w:rPr>
            <w:sz w:val="20"/>
            <w:szCs w:val="18"/>
          </w:rPr>
          <w:delText>).</w:delText>
        </w:r>
      </w:del>
      <w:ins w:id="1202" w:author="CARB" w:date="2023-12-19T12:12:00Z">
        <w:r w:rsidRPr="14D6E132">
          <w:rPr>
            <w:rFonts w:eastAsia="Yu Gothic Light"/>
            <w:sz w:val="20"/>
            <w:szCs w:val="20"/>
          </w:rPr>
          <w:t>)</w:t>
        </w:r>
      </w:ins>
    </w:p>
    <w:p w14:paraId="3D756D4F" w14:textId="7C87A2CF" w:rsidR="009A47D2" w:rsidRPr="00CE01D5" w:rsidRDefault="009A47D2" w:rsidP="009A47D2">
      <w:pPr>
        <w:spacing w:after="0"/>
        <w:rPr>
          <w:ins w:id="1203" w:author="CARB" w:date="2023-12-19T12:12:00Z"/>
          <w:sz w:val="20"/>
          <w:szCs w:val="20"/>
        </w:rPr>
      </w:pPr>
      <w:proofErr w:type="spellStart"/>
      <w:ins w:id="1204" w:author="CARB" w:date="2023-12-19T12:12:00Z">
        <w:r w:rsidRPr="00012026">
          <w:rPr>
            <w:sz w:val="20"/>
            <w:szCs w:val="20"/>
            <w:vertAlign w:val="superscript"/>
          </w:rPr>
          <w:t>a</w:t>
        </w:r>
        <w:proofErr w:type="spellEnd"/>
        <w:r w:rsidRPr="4F10FDBC">
          <w:rPr>
            <w:sz w:val="20"/>
            <w:szCs w:val="20"/>
          </w:rPr>
          <w:t xml:space="preserve"> The benchmark for years 202</w:t>
        </w:r>
      </w:ins>
      <w:ins w:id="1205" w:author="Wilkins, Kate@ARB" w:date="2024-01-02T12:13:00Z">
        <w:r w:rsidR="007C6F61">
          <w:rPr>
            <w:sz w:val="20"/>
            <w:szCs w:val="20"/>
          </w:rPr>
          <w:t>5</w:t>
        </w:r>
      </w:ins>
      <w:ins w:id="1206" w:author="CARB" w:date="2023-12-19T12:12:00Z">
        <w:r w:rsidRPr="4F10FDBC">
          <w:rPr>
            <w:sz w:val="20"/>
            <w:szCs w:val="20"/>
          </w:rPr>
          <w:t xml:space="preserve"> through 2045 reflect reductions from revised base year (2010) CI Values for </w:t>
        </w:r>
        <w:proofErr w:type="spellStart"/>
        <w:r w:rsidRPr="4F10FDBC">
          <w:rPr>
            <w:sz w:val="20"/>
            <w:szCs w:val="20"/>
          </w:rPr>
          <w:t>CaRFG</w:t>
        </w:r>
        <w:proofErr w:type="spellEnd"/>
        <w:r w:rsidRPr="4F10FDBC">
          <w:rPr>
            <w:sz w:val="20"/>
            <w:szCs w:val="20"/>
          </w:rPr>
          <w:t xml:space="preserve"> (</w:t>
        </w:r>
        <w:r w:rsidR="00FE0ACF" w:rsidRPr="6AC4511A">
          <w:rPr>
            <w:sz w:val="20"/>
            <w:szCs w:val="20"/>
          </w:rPr>
          <w:t>99.15</w:t>
        </w:r>
        <w:r w:rsidRPr="4F10FDBC">
          <w:rPr>
            <w:sz w:val="20"/>
            <w:szCs w:val="20"/>
          </w:rPr>
          <w:t>).</w:t>
        </w:r>
      </w:ins>
    </w:p>
    <w:p w14:paraId="7952E6EA" w14:textId="31942FD7" w:rsidR="0090371F" w:rsidRPr="00CE01D5" w:rsidRDefault="007C55AB" w:rsidP="009A47D2">
      <w:pPr>
        <w:spacing w:after="0"/>
        <w:rPr>
          <w:ins w:id="1207" w:author="CARB" w:date="2023-12-19T12:12:00Z"/>
          <w:sz w:val="20"/>
          <w:szCs w:val="20"/>
        </w:rPr>
      </w:pPr>
      <w:ins w:id="1208" w:author="CARB" w:date="2023-12-19T12:12:00Z">
        <w:r>
          <w:rPr>
            <w:sz w:val="20"/>
            <w:szCs w:val="20"/>
            <w:vertAlign w:val="superscript"/>
          </w:rPr>
          <w:t>b</w:t>
        </w:r>
        <w:r w:rsidR="0090371F">
          <w:rPr>
            <w:sz w:val="20"/>
            <w:szCs w:val="20"/>
          </w:rPr>
          <w:t xml:space="preserve"> The benchmark schedule in 2025 has been updated to </w:t>
        </w:r>
        <w:r w:rsidR="001078D6">
          <w:rPr>
            <w:sz w:val="20"/>
            <w:szCs w:val="20"/>
          </w:rPr>
          <w:t>include a</w:t>
        </w:r>
        <w:r w:rsidR="0090371F">
          <w:rPr>
            <w:sz w:val="20"/>
            <w:szCs w:val="20"/>
          </w:rPr>
          <w:t xml:space="preserve"> 5% increase in stringency</w:t>
        </w:r>
        <w:r w:rsidR="00D2562D">
          <w:rPr>
            <w:sz w:val="20"/>
            <w:szCs w:val="20"/>
          </w:rPr>
          <w:t>, achieving a</w:t>
        </w:r>
        <w:r w:rsidR="001078D6">
          <w:rPr>
            <w:sz w:val="20"/>
            <w:szCs w:val="20"/>
          </w:rPr>
          <w:t>n</w:t>
        </w:r>
        <w:r w:rsidR="00D2562D">
          <w:rPr>
            <w:sz w:val="20"/>
            <w:szCs w:val="20"/>
          </w:rPr>
          <w:t xml:space="preserve"> 18.75% </w:t>
        </w:r>
        <w:r w:rsidR="007956AE">
          <w:rPr>
            <w:sz w:val="20"/>
            <w:szCs w:val="20"/>
          </w:rPr>
          <w:t xml:space="preserve">CI </w:t>
        </w:r>
        <w:r w:rsidR="00D2562D">
          <w:rPr>
            <w:sz w:val="20"/>
            <w:szCs w:val="20"/>
          </w:rPr>
          <w:t xml:space="preserve">reduction compared to </w:t>
        </w:r>
        <w:r w:rsidR="001078D6">
          <w:rPr>
            <w:sz w:val="20"/>
            <w:szCs w:val="20"/>
          </w:rPr>
          <w:t>the</w:t>
        </w:r>
        <w:r w:rsidR="00D2562D">
          <w:rPr>
            <w:sz w:val="20"/>
            <w:szCs w:val="20"/>
          </w:rPr>
          <w:t xml:space="preserve"> 13.75%</w:t>
        </w:r>
        <w:r w:rsidR="007956AE">
          <w:rPr>
            <w:sz w:val="20"/>
            <w:szCs w:val="20"/>
          </w:rPr>
          <w:t xml:space="preserve"> CI </w:t>
        </w:r>
        <w:r w:rsidR="00D2562D">
          <w:rPr>
            <w:sz w:val="20"/>
            <w:szCs w:val="20"/>
          </w:rPr>
          <w:t xml:space="preserve">reduction </w:t>
        </w:r>
        <w:r w:rsidR="001078D6">
          <w:rPr>
            <w:sz w:val="20"/>
            <w:szCs w:val="20"/>
          </w:rPr>
          <w:t xml:space="preserve">specified </w:t>
        </w:r>
        <w:r w:rsidR="00FD62B3">
          <w:rPr>
            <w:sz w:val="20"/>
            <w:szCs w:val="20"/>
          </w:rPr>
          <w:t>in the 201</w:t>
        </w:r>
        <w:r w:rsidR="00FB5412">
          <w:rPr>
            <w:sz w:val="20"/>
            <w:szCs w:val="20"/>
          </w:rPr>
          <w:t>8</w:t>
        </w:r>
        <w:r w:rsidR="00FD62B3">
          <w:rPr>
            <w:sz w:val="20"/>
            <w:szCs w:val="20"/>
          </w:rPr>
          <w:t xml:space="preserve"> </w:t>
        </w:r>
        <w:r w:rsidR="007956AE">
          <w:rPr>
            <w:sz w:val="20"/>
            <w:szCs w:val="20"/>
          </w:rPr>
          <w:t xml:space="preserve">adopted </w:t>
        </w:r>
        <w:r w:rsidR="00FD62B3">
          <w:rPr>
            <w:sz w:val="20"/>
            <w:szCs w:val="20"/>
          </w:rPr>
          <w:t xml:space="preserve">regulation. </w:t>
        </w:r>
      </w:ins>
    </w:p>
    <w:p w14:paraId="431EEA23" w14:textId="5AB6AD00" w:rsidR="00075AF5" w:rsidRPr="00075AF5" w:rsidRDefault="37BF356A" w:rsidP="00F701A2">
      <w:pPr>
        <w:pStyle w:val="Heading2"/>
        <w:keepNext w:val="0"/>
        <w:keepLines w:val="0"/>
        <w:numPr>
          <w:numberingChange w:id="1209" w:author="CARB" w:date="2023-12-19T12:12:00Z" w:original="(%2:3:4:)"/>
        </w:numPr>
        <w:rPr>
          <w:rFonts w:eastAsia="Yu Gothic Light"/>
        </w:rPr>
      </w:pPr>
      <w:r w:rsidRPr="14D6E132">
        <w:rPr>
          <w:rFonts w:eastAsia="Yu Gothic Light"/>
          <w:i/>
          <w:iCs/>
        </w:rPr>
        <w:t>Benchmarks for Diesel Fuel and Fuels used as a Substitute for Diesel Fuel</w:t>
      </w:r>
      <w:r w:rsidRPr="14D6E132">
        <w:rPr>
          <w:rFonts w:eastAsia="Yu Gothic Light"/>
        </w:rPr>
        <w:t>.</w:t>
      </w:r>
      <w:ins w:id="1210" w:author="CARB" w:date="2023-12-19T12:12:00Z">
        <w:r w:rsidR="4F26D9D8" w:rsidRPr="14D6E132">
          <w:rPr>
            <w:rFonts w:eastAsia="Yu Gothic Light"/>
          </w:rPr>
          <w:t xml:space="preserve"> </w:t>
        </w:r>
        <w:r w:rsidR="3716BD15" w:rsidRPr="00012026">
          <w:rPr>
            <w:rFonts w:eastAsia="Yu Gothic Light"/>
          </w:rPr>
          <w:t xml:space="preserve">Starting in 2028 the defined </w:t>
        </w:r>
        <w:r w:rsidR="00327422">
          <w:rPr>
            <w:rFonts w:eastAsia="Yu Gothic Light"/>
          </w:rPr>
          <w:t>a</w:t>
        </w:r>
        <w:r w:rsidR="3716BD15" w:rsidRPr="00012026">
          <w:rPr>
            <w:rFonts w:eastAsia="Yu Gothic Light"/>
          </w:rPr>
          <w:t xml:space="preserve">verage </w:t>
        </w:r>
        <w:r w:rsidR="00327422">
          <w:rPr>
            <w:rFonts w:eastAsia="Yu Gothic Light"/>
          </w:rPr>
          <w:t>c</w:t>
        </w:r>
        <w:r w:rsidR="3716BD15" w:rsidRPr="00012026">
          <w:rPr>
            <w:rFonts w:eastAsia="Yu Gothic Light"/>
          </w:rPr>
          <w:t xml:space="preserve">arbon </w:t>
        </w:r>
        <w:r w:rsidR="00327422">
          <w:rPr>
            <w:rFonts w:eastAsia="Yu Gothic Light"/>
          </w:rPr>
          <w:t>i</w:t>
        </w:r>
        <w:r w:rsidR="3716BD15" w:rsidRPr="00012026">
          <w:rPr>
            <w:rFonts w:eastAsia="Yu Gothic Light"/>
          </w:rPr>
          <w:t xml:space="preserve">ntensity </w:t>
        </w:r>
        <w:r w:rsidR="00C1011A">
          <w:rPr>
            <w:rFonts w:eastAsia="Yu Gothic Light"/>
          </w:rPr>
          <w:t>ben</w:t>
        </w:r>
        <w:r w:rsidR="002E41A6">
          <w:rPr>
            <w:rFonts w:eastAsia="Yu Gothic Light"/>
          </w:rPr>
          <w:t>chmarks for each future year</w:t>
        </w:r>
        <w:r w:rsidR="3716BD15" w:rsidRPr="00012026">
          <w:rPr>
            <w:rFonts w:eastAsia="Yu Gothic Light"/>
          </w:rPr>
          <w:t xml:space="preserve"> will be advanced by one year each time the Auto</w:t>
        </w:r>
        <w:r w:rsidR="009E3E9F">
          <w:rPr>
            <w:rFonts w:eastAsia="Yu Gothic Light"/>
          </w:rPr>
          <w:t>matic</w:t>
        </w:r>
        <w:r w:rsidR="3716BD15" w:rsidRPr="00012026">
          <w:rPr>
            <w:rFonts w:eastAsia="Yu Gothic Light"/>
          </w:rPr>
          <w:t xml:space="preserve"> Acceleration Mechanism has been triggered pursuant to section 95484(b).</w:t>
        </w:r>
      </w:ins>
    </w:p>
    <w:p w14:paraId="3C46CB84" w14:textId="09E025F6" w:rsidR="00075AF5" w:rsidRPr="003711D5" w:rsidRDefault="00075AF5" w:rsidP="003711D5">
      <w:pPr>
        <w:jc w:val="center"/>
        <w:rPr>
          <w:b/>
        </w:rPr>
      </w:pPr>
      <w:r w:rsidRPr="003711D5">
        <w:rPr>
          <w:b/>
        </w:rPr>
        <w:t>Table 2. LCFS Carbon Intensity Benchmarks for 2011 to 20</w:t>
      </w:r>
      <w:del w:id="1211" w:author="CARB" w:date="2023-12-19T12:12:00Z">
        <w:r w:rsidRPr="00425B26">
          <w:rPr>
            <w:b/>
            <w:bCs/>
          </w:rPr>
          <w:delText>30</w:delText>
        </w:r>
      </w:del>
      <w:ins w:id="1212" w:author="CARB" w:date="2023-12-19T12:12:00Z">
        <w:r w:rsidR="00A14A7A" w:rsidRPr="003711D5">
          <w:rPr>
            <w:b/>
          </w:rPr>
          <w:t>45</w:t>
        </w:r>
      </w:ins>
      <w:r w:rsidRPr="003711D5">
        <w:rPr>
          <w:b/>
        </w:rPr>
        <w:t xml:space="preserve"> for Diesel Fuel and Fuels Used as a Substitute for Diesel Fuel.</w:t>
      </w:r>
    </w:p>
    <w:tbl>
      <w:tblPr>
        <w:tblStyle w:val="TableGrid"/>
        <w:tblW w:w="0" w:type="auto"/>
        <w:jc w:val="center"/>
        <w:tblLook w:val="04A0" w:firstRow="1" w:lastRow="0" w:firstColumn="1" w:lastColumn="0" w:noHBand="0" w:noVBand="1"/>
      </w:tblPr>
      <w:tblGrid>
        <w:gridCol w:w="625"/>
        <w:gridCol w:w="277"/>
        <w:gridCol w:w="2878"/>
        <w:gridCol w:w="2165"/>
        <w:gridCol w:w="1266"/>
        <w:gridCol w:w="1781"/>
      </w:tblGrid>
      <w:tr w:rsidR="00EE6A79" w:rsidRPr="006F504E" w14:paraId="20F72CEC" w14:textId="367A8C20" w:rsidTr="0035753E">
        <w:trPr>
          <w:tblHeader/>
          <w:jc w:val="center"/>
        </w:trPr>
        <w:tc>
          <w:tcPr>
            <w:tcW w:w="3780" w:type="dxa"/>
            <w:gridSpan w:val="3"/>
            <w:vAlign w:val="center"/>
          </w:tcPr>
          <w:p w14:paraId="38A19780" w14:textId="642B2296" w:rsidR="00EA39D1" w:rsidRPr="00010045" w:rsidRDefault="00EA39D1">
            <w:pPr>
              <w:jc w:val="center"/>
              <w:rPr>
                <w:sz w:val="22"/>
                <w:rPrChange w:id="1213" w:author="CARB" w:date="2023-12-19T12:12:00Z">
                  <w:rPr>
                    <w:b/>
                    <w:i/>
                  </w:rPr>
                </w:rPrChange>
              </w:rPr>
              <w:pPrChange w:id="1214" w:author="CARB" w:date="2023-12-19T12:12:00Z">
                <w:pPr>
                  <w:pStyle w:val="Body1"/>
                  <w:jc w:val="center"/>
                  <w:outlineLvl w:val="9"/>
                </w:pPr>
              </w:pPrChange>
            </w:pPr>
            <w:r w:rsidRPr="00010045">
              <w:rPr>
                <w:b/>
                <w:i/>
                <w:sz w:val="22"/>
                <w:rPrChange w:id="1215" w:author="CARB" w:date="2023-12-19T12:12:00Z">
                  <w:rPr>
                    <w:b/>
                    <w:i/>
                  </w:rPr>
                </w:rPrChange>
              </w:rPr>
              <w:t>Year</w:t>
            </w:r>
          </w:p>
        </w:tc>
        <w:tc>
          <w:tcPr>
            <w:tcW w:w="2165" w:type="dxa"/>
            <w:vAlign w:val="center"/>
          </w:tcPr>
          <w:p w14:paraId="65DAB3A6" w14:textId="771D03CA" w:rsidR="00EA39D1" w:rsidRPr="00010045" w:rsidRDefault="00EA39D1">
            <w:pPr>
              <w:pStyle w:val="Body1"/>
              <w:keepNext/>
              <w:keepLines/>
              <w:spacing w:before="120" w:after="120"/>
              <w:jc w:val="center"/>
              <w:outlineLvl w:val="9"/>
              <w:rPr>
                <w:rFonts w:ascii="Avenir LT Std 55 Roman" w:hAnsi="Avenir LT Std 55 Roman"/>
                <w:b/>
                <w:i/>
                <w:sz w:val="22"/>
                <w:rPrChange w:id="1216" w:author="CARB" w:date="2023-12-19T12:12:00Z">
                  <w:rPr>
                    <w:b/>
                    <w:i/>
                  </w:rPr>
                </w:rPrChange>
              </w:rPr>
              <w:pPrChange w:id="1217" w:author="CARB" w:date="2023-12-19T12:12:00Z">
                <w:pPr>
                  <w:pStyle w:val="Body1"/>
                  <w:jc w:val="center"/>
                  <w:outlineLvl w:val="9"/>
                </w:pPr>
              </w:pPrChange>
            </w:pPr>
            <w:r w:rsidRPr="00010045">
              <w:rPr>
                <w:rFonts w:ascii="Avenir LT Std 55 Roman" w:hAnsi="Avenir LT Std 55 Roman"/>
                <w:b/>
                <w:i/>
                <w:sz w:val="22"/>
                <w:rPrChange w:id="1218" w:author="CARB" w:date="2023-12-19T12:12:00Z">
                  <w:rPr>
                    <w:b/>
                    <w:i/>
                  </w:rPr>
                </w:rPrChange>
              </w:rPr>
              <w:t>Average Carbon Intensity</w:t>
            </w:r>
            <w:del w:id="1219" w:author="CARB" w:date="2023-12-19T12:12:00Z">
              <w:r w:rsidR="008E4CC0" w:rsidRPr="00A44DDD">
                <w:rPr>
                  <w:rFonts w:cs="Arial"/>
                  <w:b/>
                  <w:i/>
                </w:rPr>
                <w:delText xml:space="preserve"> </w:delText>
              </w:r>
            </w:del>
          </w:p>
          <w:p w14:paraId="2A3DD3E8" w14:textId="122ADB5F" w:rsidR="00EA39D1" w:rsidRPr="00010045" w:rsidRDefault="00EA39D1">
            <w:pPr>
              <w:jc w:val="center"/>
              <w:rPr>
                <w:sz w:val="22"/>
                <w:rPrChange w:id="1220" w:author="CARB" w:date="2023-12-19T12:12:00Z">
                  <w:rPr>
                    <w:b/>
                    <w:i/>
                    <w:strike/>
                  </w:rPr>
                </w:rPrChange>
              </w:rPr>
              <w:pPrChange w:id="1221" w:author="CARB" w:date="2023-12-19T12:12:00Z">
                <w:pPr>
                  <w:pStyle w:val="Body1"/>
                  <w:jc w:val="center"/>
                  <w:outlineLvl w:val="9"/>
                </w:pPr>
              </w:pPrChange>
            </w:pPr>
            <w:r w:rsidRPr="00010045">
              <w:rPr>
                <w:b/>
                <w:i/>
                <w:sz w:val="22"/>
                <w:rPrChange w:id="1222" w:author="CARB" w:date="2023-12-19T12:12:00Z">
                  <w:rPr>
                    <w:b/>
                    <w:i/>
                  </w:rPr>
                </w:rPrChange>
              </w:rPr>
              <w:t>(gCO</w:t>
            </w:r>
            <w:r w:rsidRPr="00010045">
              <w:rPr>
                <w:b/>
                <w:i/>
                <w:sz w:val="22"/>
                <w:vertAlign w:val="subscript"/>
                <w:rPrChange w:id="1223" w:author="CARB" w:date="2023-12-19T12:12:00Z">
                  <w:rPr>
                    <w:b/>
                    <w:i/>
                    <w:vertAlign w:val="subscript"/>
                  </w:rPr>
                </w:rPrChange>
              </w:rPr>
              <w:t>2</w:t>
            </w:r>
            <w:r w:rsidRPr="00010045">
              <w:rPr>
                <w:b/>
                <w:i/>
                <w:sz w:val="22"/>
                <w:rPrChange w:id="1224" w:author="CARB" w:date="2023-12-19T12:12:00Z">
                  <w:rPr>
                    <w:b/>
                    <w:i/>
                  </w:rPr>
                </w:rPrChange>
              </w:rPr>
              <w:t>e/MJ)</w:t>
            </w:r>
          </w:p>
        </w:tc>
        <w:tc>
          <w:tcPr>
            <w:tcW w:w="1266" w:type="dxa"/>
            <w:tcBorders>
              <w:top w:val="single" w:sz="6" w:space="0" w:color="C0C0C0"/>
              <w:left w:val="none" w:sz="16" w:space="0" w:color="000000"/>
              <w:bottom w:val="single" w:sz="6" w:space="0" w:color="C0C0C0"/>
              <w:right w:val="none" w:sz="16" w:space="0" w:color="000000"/>
            </w:tcBorders>
            <w:shd w:val="clear" w:color="auto" w:fill="D9D9D9"/>
            <w:cellDel w:id="1225" w:author="CARB" w:date="2023-12-19T12:12:00Z"/>
          </w:tcPr>
          <w:p w14:paraId="1ED06A87" w14:textId="77777777" w:rsidR="008E4CC0" w:rsidRPr="00A44DDD" w:rsidRDefault="008E4CC0" w:rsidP="00F701A2">
            <w:pPr>
              <w:pStyle w:val="Body1"/>
              <w:jc w:val="center"/>
              <w:outlineLvl w:val="9"/>
              <w:rPr>
                <w:rFonts w:cs="Arial"/>
                <w:b/>
                <w:i/>
              </w:rPr>
            </w:pPr>
            <w:del w:id="1226" w:author="CARB" w:date="2023-12-19T12:12:00Z">
              <w:r w:rsidRPr="00A44DDD">
                <w:rPr>
                  <w:rFonts w:cs="Arial"/>
                  <w:b/>
                  <w:i/>
                </w:rPr>
                <w:delText>Year</w:delText>
              </w:r>
            </w:del>
          </w:p>
        </w:tc>
        <w:tc>
          <w:tcPr>
            <w:tcW w:w="1781" w:type="dxa"/>
            <w:tcBorders>
              <w:top w:val="single" w:sz="6" w:space="0" w:color="C0C0C0"/>
              <w:left w:val="none" w:sz="16" w:space="0" w:color="000000"/>
              <w:bottom w:val="single" w:sz="6" w:space="0" w:color="C0C0C0"/>
              <w:right w:val="single" w:sz="6" w:space="0" w:color="C0C0C0"/>
            </w:tcBorders>
            <w:shd w:val="clear" w:color="auto" w:fill="D9D9D9"/>
            <w:cellDel w:id="1227" w:author="CARB" w:date="2023-12-19T12:12:00Z"/>
          </w:tcPr>
          <w:p w14:paraId="3C9383B3" w14:textId="77777777" w:rsidR="008E4CC0" w:rsidRPr="00A44DDD" w:rsidRDefault="008E4CC0" w:rsidP="00F701A2">
            <w:pPr>
              <w:pStyle w:val="Body1"/>
              <w:jc w:val="center"/>
              <w:outlineLvl w:val="9"/>
              <w:rPr>
                <w:del w:id="1228" w:author="CARB" w:date="2023-12-19T12:12:00Z"/>
                <w:rFonts w:cs="Arial"/>
                <w:b/>
                <w:i/>
              </w:rPr>
            </w:pPr>
            <w:del w:id="1229" w:author="CARB" w:date="2023-12-19T12:12:00Z">
              <w:r w:rsidRPr="00A44DDD">
                <w:rPr>
                  <w:rFonts w:cs="Arial"/>
                  <w:b/>
                  <w:i/>
                </w:rPr>
                <w:delText xml:space="preserve">Average Carbon Intensity </w:delText>
              </w:r>
            </w:del>
          </w:p>
          <w:p w14:paraId="02304EE3" w14:textId="77777777" w:rsidR="008E4CC0" w:rsidRPr="00A44DDD" w:rsidRDefault="008E4CC0" w:rsidP="00F701A2">
            <w:pPr>
              <w:pStyle w:val="Body1"/>
              <w:jc w:val="center"/>
              <w:outlineLvl w:val="9"/>
              <w:rPr>
                <w:rFonts w:cs="Arial"/>
                <w:b/>
                <w:i/>
              </w:rPr>
            </w:pPr>
            <w:del w:id="1230" w:author="CARB" w:date="2023-12-19T12:12:00Z">
              <w:r w:rsidRPr="00A44DDD">
                <w:rPr>
                  <w:rFonts w:cs="Arial"/>
                  <w:b/>
                  <w:i/>
                </w:rPr>
                <w:delText>(gCO</w:delText>
              </w:r>
              <w:r w:rsidRPr="00A44DDD">
                <w:rPr>
                  <w:rFonts w:cs="Arial"/>
                  <w:b/>
                  <w:i/>
                  <w:vertAlign w:val="subscript"/>
                </w:rPr>
                <w:delText>2</w:delText>
              </w:r>
              <w:r w:rsidRPr="00A44DDD">
                <w:rPr>
                  <w:rFonts w:cs="Arial"/>
                  <w:b/>
                  <w:i/>
                </w:rPr>
                <w:delText>e/MJ)</w:delText>
              </w:r>
            </w:del>
          </w:p>
        </w:tc>
      </w:tr>
      <w:tr w:rsidR="00EE6A79" w:rsidRPr="006F504E" w14:paraId="6C459BB6" w14:textId="3258D667" w:rsidTr="0035753E">
        <w:trPr>
          <w:jc w:val="center"/>
        </w:trPr>
        <w:tc>
          <w:tcPr>
            <w:tcW w:w="3780" w:type="dxa"/>
            <w:gridSpan w:val="3"/>
          </w:tcPr>
          <w:p w14:paraId="458311B5" w14:textId="112E8CDA" w:rsidR="00EA39D1" w:rsidRPr="00010045" w:rsidRDefault="00EA39D1">
            <w:pPr>
              <w:jc w:val="center"/>
              <w:rPr>
                <w:sz w:val="22"/>
                <w:rPrChange w:id="1231" w:author="CARB" w:date="2023-12-19T12:12:00Z">
                  <w:rPr/>
                </w:rPrChange>
              </w:rPr>
              <w:pPrChange w:id="1232" w:author="CARB" w:date="2023-12-19T12:12:00Z">
                <w:pPr>
                  <w:pStyle w:val="Body1"/>
                  <w:jc w:val="center"/>
                  <w:outlineLvl w:val="9"/>
                </w:pPr>
              </w:pPrChange>
            </w:pPr>
            <w:r w:rsidRPr="006F504E">
              <w:rPr>
                <w:sz w:val="22"/>
                <w:rPrChange w:id="1233" w:author="CARB" w:date="2023-12-19T12:12:00Z">
                  <w:rPr/>
                </w:rPrChange>
              </w:rPr>
              <w:t>2010</w:t>
            </w:r>
          </w:p>
        </w:tc>
        <w:tc>
          <w:tcPr>
            <w:tcW w:w="2165" w:type="dxa"/>
          </w:tcPr>
          <w:p w14:paraId="504B1A87" w14:textId="41DE49A8" w:rsidR="00EA39D1" w:rsidRPr="00010045" w:rsidRDefault="00EA39D1">
            <w:pPr>
              <w:jc w:val="center"/>
              <w:rPr>
                <w:sz w:val="22"/>
                <w:rPrChange w:id="1234" w:author="CARB" w:date="2023-12-19T12:12:00Z">
                  <w:rPr>
                    <w:strike/>
                  </w:rPr>
                </w:rPrChange>
              </w:rPr>
              <w:pPrChange w:id="1235" w:author="CARB" w:date="2023-12-19T12:12:00Z">
                <w:pPr>
                  <w:pStyle w:val="Body1"/>
                  <w:jc w:val="center"/>
                  <w:outlineLvl w:val="9"/>
                </w:pPr>
              </w:pPrChange>
            </w:pPr>
            <w:r w:rsidRPr="006F504E">
              <w:rPr>
                <w:sz w:val="22"/>
                <w:rPrChange w:id="1236" w:author="CARB" w:date="2023-12-19T12:12:00Z">
                  <w:rPr/>
                </w:rPrChange>
              </w:rPr>
              <w:t>Reporting Only</w:t>
            </w:r>
          </w:p>
        </w:tc>
        <w:tc>
          <w:tcPr>
            <w:tcW w:w="1266" w:type="dxa"/>
            <w:tcBorders>
              <w:top w:val="single" w:sz="6" w:space="0" w:color="C0C0C0"/>
              <w:left w:val="none" w:sz="8" w:space="0" w:color="000000"/>
              <w:bottom w:val="single" w:sz="6" w:space="0" w:color="C0C0C0"/>
              <w:right w:val="none" w:sz="8" w:space="0" w:color="000000"/>
            </w:tcBorders>
            <w:shd w:val="clear" w:color="auto" w:fill="F3F3F3"/>
            <w:cellDel w:id="1237" w:author="CARB" w:date="2023-12-19T12:12:00Z"/>
          </w:tcPr>
          <w:p w14:paraId="61982CA1" w14:textId="1B20E9DB" w:rsidR="008E4CC0" w:rsidRPr="00A44DDD" w:rsidRDefault="00DB7D46" w:rsidP="00F701A2">
            <w:pPr>
              <w:pStyle w:val="Body1"/>
              <w:jc w:val="center"/>
              <w:outlineLvl w:val="9"/>
              <w:rPr>
                <w:rFonts w:cs="Arial"/>
              </w:rPr>
            </w:pPr>
            <w:del w:id="1238" w:author="Hopkins, Chris@ARB" w:date="2023-12-19T13:54:00Z">
              <w:r w:rsidDel="00DB7D46">
                <w:rPr>
                  <w:rFonts w:cs="Arial"/>
                </w:rPr>
                <w:delText>2020</w:delText>
              </w:r>
            </w:del>
          </w:p>
        </w:tc>
        <w:tc>
          <w:tcPr>
            <w:tcW w:w="1781" w:type="dxa"/>
            <w:tcBorders>
              <w:top w:val="single" w:sz="6" w:space="0" w:color="C0C0C0"/>
              <w:left w:val="none" w:sz="8" w:space="0" w:color="000000"/>
              <w:bottom w:val="single" w:sz="6" w:space="0" w:color="C0C0C0"/>
              <w:right w:val="single" w:sz="6" w:space="0" w:color="C0C0C0"/>
            </w:tcBorders>
            <w:shd w:val="clear" w:color="auto" w:fill="F3F3F3"/>
            <w:cellDel w:id="1239" w:author="CARB" w:date="2023-12-19T12:12:00Z"/>
          </w:tcPr>
          <w:p w14:paraId="25F4F8F4" w14:textId="3D4056A5" w:rsidR="008E4CC0" w:rsidRPr="00A44DDD" w:rsidRDefault="00DB7D46" w:rsidP="00F701A2">
            <w:pPr>
              <w:pStyle w:val="Body1"/>
              <w:jc w:val="center"/>
              <w:outlineLvl w:val="9"/>
              <w:rPr>
                <w:rFonts w:cs="Arial"/>
              </w:rPr>
            </w:pPr>
            <w:del w:id="1240" w:author="Hopkins, Chris@ARB" w:date="2023-12-19T14:22:00Z">
              <w:r w:rsidDel="0035753E">
                <w:rPr>
                  <w:rFonts w:cs="Arial"/>
                </w:rPr>
                <w:delText>92.9</w:delText>
              </w:r>
            </w:del>
            <w:del w:id="1241" w:author="Hopkins, Chris@ARB" w:date="2023-12-19T13:54:00Z">
              <w:r w:rsidDel="00DB7D46">
                <w:rPr>
                  <w:rFonts w:cs="Arial"/>
                </w:rPr>
                <w:delText>2</w:delText>
              </w:r>
            </w:del>
          </w:p>
        </w:tc>
      </w:tr>
      <w:tr w:rsidR="00EE6A79" w:rsidRPr="006F504E" w14:paraId="1E0E8663" w14:textId="1094FEA1" w:rsidTr="0035753E">
        <w:trPr>
          <w:jc w:val="center"/>
        </w:trPr>
        <w:tc>
          <w:tcPr>
            <w:tcW w:w="3780" w:type="dxa"/>
            <w:gridSpan w:val="3"/>
          </w:tcPr>
          <w:p w14:paraId="457379D2" w14:textId="5B7F9398" w:rsidR="00114032" w:rsidRPr="00010045" w:rsidRDefault="00114032">
            <w:pPr>
              <w:jc w:val="center"/>
              <w:rPr>
                <w:sz w:val="22"/>
                <w:rPrChange w:id="1242" w:author="CARB" w:date="2023-12-19T12:12:00Z">
                  <w:rPr/>
                </w:rPrChange>
              </w:rPr>
              <w:pPrChange w:id="1243" w:author="CARB" w:date="2023-12-19T12:12:00Z">
                <w:pPr>
                  <w:pStyle w:val="Body1"/>
                  <w:jc w:val="center"/>
                  <w:outlineLvl w:val="9"/>
                </w:pPr>
              </w:pPrChange>
            </w:pPr>
            <w:r w:rsidRPr="006F504E">
              <w:rPr>
                <w:sz w:val="22"/>
                <w:rPrChange w:id="1244" w:author="CARB" w:date="2023-12-19T12:12:00Z">
                  <w:rPr/>
                </w:rPrChange>
              </w:rPr>
              <w:t>2011*</w:t>
            </w:r>
          </w:p>
        </w:tc>
        <w:tc>
          <w:tcPr>
            <w:tcW w:w="2165" w:type="dxa"/>
          </w:tcPr>
          <w:p w14:paraId="7A154BEC" w14:textId="736A14E6" w:rsidR="00114032" w:rsidRPr="00010045" w:rsidRDefault="006013AD">
            <w:pPr>
              <w:jc w:val="center"/>
              <w:rPr>
                <w:sz w:val="22"/>
                <w:rPrChange w:id="1245" w:author="CARB" w:date="2023-12-19T12:12:00Z">
                  <w:rPr>
                    <w:strike/>
                  </w:rPr>
                </w:rPrChange>
              </w:rPr>
              <w:pPrChange w:id="1246" w:author="CARB" w:date="2023-12-19T12:12:00Z">
                <w:pPr>
                  <w:pStyle w:val="Body1"/>
                  <w:jc w:val="center"/>
                  <w:outlineLvl w:val="9"/>
                </w:pPr>
              </w:pPrChange>
            </w:pPr>
            <w:r>
              <w:rPr>
                <w:sz w:val="22"/>
                <w:rPrChange w:id="1247" w:author="CARB" w:date="2023-12-19T12:12:00Z">
                  <w:rPr/>
                </w:rPrChange>
              </w:rPr>
              <w:t>94.47</w:t>
            </w:r>
          </w:p>
        </w:tc>
        <w:tc>
          <w:tcPr>
            <w:tcW w:w="1266" w:type="dxa"/>
            <w:tcBorders>
              <w:top w:val="single" w:sz="6" w:space="0" w:color="C0C0C0"/>
              <w:left w:val="none" w:sz="16" w:space="0" w:color="000000"/>
              <w:bottom w:val="single" w:sz="6" w:space="0" w:color="C0C0C0"/>
              <w:right w:val="none" w:sz="16" w:space="0" w:color="000000"/>
            </w:tcBorders>
            <w:shd w:val="clear" w:color="auto" w:fill="E6E6E6"/>
            <w:cellDel w:id="1248" w:author="CARB" w:date="2023-12-19T12:12:00Z"/>
          </w:tcPr>
          <w:p w14:paraId="68EAA743" w14:textId="77777777" w:rsidR="008E4CC0" w:rsidRPr="00A44DDD" w:rsidRDefault="008E4CC0" w:rsidP="00F701A2">
            <w:pPr>
              <w:pStyle w:val="Body1"/>
              <w:jc w:val="center"/>
              <w:outlineLvl w:val="9"/>
              <w:rPr>
                <w:rFonts w:cs="Arial"/>
              </w:rPr>
            </w:pPr>
            <w:del w:id="1249" w:author="CARB" w:date="2023-12-19T12:12:00Z">
              <w:r w:rsidRPr="00A44DDD">
                <w:rPr>
                  <w:rFonts w:cs="Arial"/>
                </w:rPr>
                <w:delText>2021</w:delText>
              </w:r>
            </w:del>
          </w:p>
        </w:tc>
        <w:tc>
          <w:tcPr>
            <w:tcW w:w="1781" w:type="dxa"/>
            <w:tcBorders>
              <w:top w:val="single" w:sz="6" w:space="0" w:color="C0C0C0"/>
              <w:left w:val="none" w:sz="16" w:space="0" w:color="000000"/>
              <w:bottom w:val="single" w:sz="6" w:space="0" w:color="C0C0C0"/>
              <w:right w:val="single" w:sz="6" w:space="0" w:color="C0C0C0"/>
            </w:tcBorders>
            <w:shd w:val="clear" w:color="auto" w:fill="E6E6E6"/>
            <w:cellDel w:id="1250" w:author="CARB" w:date="2023-12-19T12:12:00Z"/>
          </w:tcPr>
          <w:p w14:paraId="0D1FB65F" w14:textId="77777777" w:rsidR="008E4CC0" w:rsidRPr="00A44DDD" w:rsidRDefault="008E4CC0" w:rsidP="00F701A2">
            <w:pPr>
              <w:spacing w:line="259" w:lineRule="auto"/>
              <w:jc w:val="center"/>
              <w:rPr>
                <w:rFonts w:cs="Arial"/>
                <w:szCs w:val="24"/>
              </w:rPr>
            </w:pPr>
            <w:del w:id="1251" w:author="CARB" w:date="2023-12-19T12:12:00Z">
              <w:r w:rsidRPr="00A44DDD">
                <w:rPr>
                  <w:rFonts w:cs="Arial"/>
                  <w:szCs w:val="24"/>
                </w:rPr>
                <w:delText>91.66</w:delText>
              </w:r>
            </w:del>
          </w:p>
        </w:tc>
      </w:tr>
      <w:tr w:rsidR="00EE6A79" w:rsidRPr="006F504E" w14:paraId="6CB45309" w14:textId="0A7993F9" w:rsidTr="0035753E">
        <w:trPr>
          <w:jc w:val="center"/>
        </w:trPr>
        <w:tc>
          <w:tcPr>
            <w:tcW w:w="3780" w:type="dxa"/>
            <w:gridSpan w:val="3"/>
          </w:tcPr>
          <w:p w14:paraId="2E463BF0" w14:textId="484E1CBD" w:rsidR="00114032" w:rsidRPr="00010045" w:rsidRDefault="00114032">
            <w:pPr>
              <w:jc w:val="center"/>
              <w:rPr>
                <w:sz w:val="22"/>
                <w:rPrChange w:id="1252" w:author="CARB" w:date="2023-12-19T12:12:00Z">
                  <w:rPr/>
                </w:rPrChange>
              </w:rPr>
              <w:pPrChange w:id="1253" w:author="CARB" w:date="2023-12-19T12:12:00Z">
                <w:pPr>
                  <w:pStyle w:val="Body1"/>
                  <w:jc w:val="center"/>
                  <w:outlineLvl w:val="9"/>
                </w:pPr>
              </w:pPrChange>
            </w:pPr>
            <w:r w:rsidRPr="006F504E">
              <w:rPr>
                <w:sz w:val="22"/>
                <w:rPrChange w:id="1254" w:author="CARB" w:date="2023-12-19T12:12:00Z">
                  <w:rPr/>
                </w:rPrChange>
              </w:rPr>
              <w:t>2012</w:t>
            </w:r>
          </w:p>
        </w:tc>
        <w:tc>
          <w:tcPr>
            <w:tcW w:w="2165" w:type="dxa"/>
          </w:tcPr>
          <w:p w14:paraId="577633F6" w14:textId="7845834E" w:rsidR="00114032" w:rsidRPr="00010045" w:rsidRDefault="006013AD">
            <w:pPr>
              <w:jc w:val="center"/>
              <w:rPr>
                <w:sz w:val="22"/>
                <w:rPrChange w:id="1255" w:author="CARB" w:date="2023-12-19T12:12:00Z">
                  <w:rPr>
                    <w:strike/>
                  </w:rPr>
                </w:rPrChange>
              </w:rPr>
              <w:pPrChange w:id="1256" w:author="CARB" w:date="2023-12-19T12:12:00Z">
                <w:pPr>
                  <w:pStyle w:val="Body1"/>
                  <w:jc w:val="center"/>
                  <w:outlineLvl w:val="9"/>
                </w:pPr>
              </w:pPrChange>
            </w:pPr>
            <w:r>
              <w:rPr>
                <w:sz w:val="22"/>
                <w:rPrChange w:id="1257" w:author="CARB" w:date="2023-12-19T12:12:00Z">
                  <w:rPr/>
                </w:rPrChange>
              </w:rPr>
              <w:t>94.24</w:t>
            </w:r>
          </w:p>
        </w:tc>
        <w:tc>
          <w:tcPr>
            <w:tcW w:w="1266" w:type="dxa"/>
            <w:tcBorders>
              <w:top w:val="single" w:sz="6" w:space="0" w:color="C0C0C0"/>
              <w:left w:val="none" w:sz="8" w:space="0" w:color="000000"/>
              <w:bottom w:val="single" w:sz="6" w:space="0" w:color="C0C0C0"/>
              <w:right w:val="none" w:sz="8" w:space="0" w:color="000000"/>
            </w:tcBorders>
            <w:shd w:val="clear" w:color="auto" w:fill="F3F3F3"/>
            <w:cellDel w:id="1258" w:author="CARB" w:date="2023-12-19T12:12:00Z"/>
          </w:tcPr>
          <w:p w14:paraId="610BB34F" w14:textId="77777777" w:rsidR="008E4CC0" w:rsidRPr="00A44DDD" w:rsidRDefault="008E4CC0" w:rsidP="00F701A2">
            <w:pPr>
              <w:pStyle w:val="Body1"/>
              <w:jc w:val="center"/>
              <w:outlineLvl w:val="9"/>
              <w:rPr>
                <w:rFonts w:cs="Arial"/>
              </w:rPr>
            </w:pPr>
            <w:del w:id="1259" w:author="CARB" w:date="2023-12-19T12:12:00Z">
              <w:r w:rsidRPr="00A44DDD">
                <w:rPr>
                  <w:rFonts w:cs="Arial"/>
                </w:rPr>
                <w:delText>2022</w:delText>
              </w:r>
            </w:del>
          </w:p>
        </w:tc>
        <w:tc>
          <w:tcPr>
            <w:tcW w:w="1781" w:type="dxa"/>
            <w:tcBorders>
              <w:top w:val="single" w:sz="6" w:space="0" w:color="C0C0C0"/>
              <w:left w:val="none" w:sz="8" w:space="0" w:color="000000"/>
              <w:bottom w:val="single" w:sz="6" w:space="0" w:color="C0C0C0"/>
              <w:right w:val="single" w:sz="6" w:space="0" w:color="C0C0C0"/>
            </w:tcBorders>
            <w:shd w:val="clear" w:color="auto" w:fill="F3F3F3"/>
            <w:cellDel w:id="1260" w:author="CARB" w:date="2023-12-19T12:12:00Z"/>
          </w:tcPr>
          <w:p w14:paraId="18EADA88" w14:textId="77777777" w:rsidR="008E4CC0" w:rsidRPr="00A44DDD" w:rsidRDefault="008E4CC0" w:rsidP="00F701A2">
            <w:pPr>
              <w:spacing w:line="259" w:lineRule="auto"/>
              <w:jc w:val="center"/>
              <w:rPr>
                <w:rFonts w:cs="Arial"/>
                <w:szCs w:val="24"/>
              </w:rPr>
            </w:pPr>
            <w:del w:id="1261" w:author="CARB" w:date="2023-12-19T12:12:00Z">
              <w:r w:rsidRPr="00A44DDD">
                <w:rPr>
                  <w:rFonts w:cs="Arial"/>
                  <w:szCs w:val="24"/>
                </w:rPr>
                <w:delText>90.41</w:delText>
              </w:r>
            </w:del>
          </w:p>
        </w:tc>
      </w:tr>
      <w:tr w:rsidR="00EE6A79" w:rsidRPr="006F504E" w14:paraId="1CD9F302" w14:textId="156B5B3A" w:rsidTr="0035753E">
        <w:trPr>
          <w:jc w:val="center"/>
        </w:trPr>
        <w:tc>
          <w:tcPr>
            <w:tcW w:w="3780" w:type="dxa"/>
            <w:gridSpan w:val="3"/>
          </w:tcPr>
          <w:p w14:paraId="5CE264F9" w14:textId="77B1556D" w:rsidR="00114032" w:rsidRPr="00010045" w:rsidRDefault="00114032">
            <w:pPr>
              <w:jc w:val="center"/>
              <w:rPr>
                <w:sz w:val="22"/>
                <w:rPrChange w:id="1262" w:author="CARB" w:date="2023-12-19T12:12:00Z">
                  <w:rPr/>
                </w:rPrChange>
              </w:rPr>
              <w:pPrChange w:id="1263" w:author="CARB" w:date="2023-12-19T12:12:00Z">
                <w:pPr>
                  <w:pStyle w:val="Body1"/>
                  <w:jc w:val="center"/>
                  <w:outlineLvl w:val="9"/>
                </w:pPr>
              </w:pPrChange>
            </w:pPr>
            <w:r w:rsidRPr="006F504E">
              <w:rPr>
                <w:sz w:val="22"/>
                <w:rPrChange w:id="1264" w:author="CARB" w:date="2023-12-19T12:12:00Z">
                  <w:rPr/>
                </w:rPrChange>
              </w:rPr>
              <w:t>2013**</w:t>
            </w:r>
          </w:p>
        </w:tc>
        <w:tc>
          <w:tcPr>
            <w:tcW w:w="2165" w:type="dxa"/>
          </w:tcPr>
          <w:p w14:paraId="74488317" w14:textId="486BF283" w:rsidR="00114032" w:rsidRPr="00010045" w:rsidRDefault="006013AD">
            <w:pPr>
              <w:jc w:val="center"/>
              <w:rPr>
                <w:sz w:val="22"/>
                <w:rPrChange w:id="1265" w:author="CARB" w:date="2023-12-19T12:12:00Z">
                  <w:rPr>
                    <w:strike/>
                  </w:rPr>
                </w:rPrChange>
              </w:rPr>
              <w:pPrChange w:id="1266" w:author="CARB" w:date="2023-12-19T12:12:00Z">
                <w:pPr>
                  <w:pStyle w:val="Body1"/>
                  <w:jc w:val="center"/>
                  <w:outlineLvl w:val="9"/>
                </w:pPr>
              </w:pPrChange>
            </w:pPr>
            <w:r>
              <w:rPr>
                <w:sz w:val="22"/>
                <w:rPrChange w:id="1267" w:author="CARB" w:date="2023-12-19T12:12:00Z">
                  <w:rPr/>
                </w:rPrChange>
              </w:rPr>
              <w:t>97.05</w:t>
            </w:r>
          </w:p>
        </w:tc>
        <w:tc>
          <w:tcPr>
            <w:tcW w:w="1266" w:type="dxa"/>
            <w:tcBorders>
              <w:top w:val="single" w:sz="6" w:space="0" w:color="C0C0C0"/>
              <w:left w:val="none" w:sz="16" w:space="0" w:color="000000"/>
              <w:bottom w:val="single" w:sz="6" w:space="0" w:color="C0C0C0"/>
              <w:right w:val="none" w:sz="16" w:space="0" w:color="000000"/>
            </w:tcBorders>
            <w:shd w:val="clear" w:color="auto" w:fill="E6E6E6"/>
            <w:cellDel w:id="1268" w:author="CARB" w:date="2023-12-19T12:12:00Z"/>
          </w:tcPr>
          <w:p w14:paraId="25758DC2" w14:textId="77777777" w:rsidR="008E4CC0" w:rsidRPr="00A44DDD" w:rsidRDefault="008E4CC0" w:rsidP="00F701A2">
            <w:pPr>
              <w:pStyle w:val="Body1"/>
              <w:jc w:val="center"/>
              <w:outlineLvl w:val="9"/>
              <w:rPr>
                <w:rFonts w:cs="Arial"/>
              </w:rPr>
            </w:pPr>
            <w:del w:id="1269" w:author="CARB" w:date="2023-12-19T12:12:00Z">
              <w:r w:rsidRPr="00A44DDD">
                <w:rPr>
                  <w:rFonts w:cs="Arial"/>
                </w:rPr>
                <w:delText>2023</w:delText>
              </w:r>
            </w:del>
          </w:p>
        </w:tc>
        <w:tc>
          <w:tcPr>
            <w:tcW w:w="1781" w:type="dxa"/>
            <w:tcBorders>
              <w:top w:val="single" w:sz="6" w:space="0" w:color="C0C0C0"/>
              <w:left w:val="none" w:sz="16" w:space="0" w:color="000000"/>
              <w:bottom w:val="single" w:sz="6" w:space="0" w:color="C0C0C0"/>
              <w:right w:val="single" w:sz="6" w:space="0" w:color="C0C0C0"/>
            </w:tcBorders>
            <w:shd w:val="clear" w:color="auto" w:fill="E6E6E6"/>
            <w:cellDel w:id="1270" w:author="CARB" w:date="2023-12-19T12:12:00Z"/>
          </w:tcPr>
          <w:p w14:paraId="29CC2504" w14:textId="77777777" w:rsidR="008E4CC0" w:rsidRPr="00A44DDD" w:rsidRDefault="008E4CC0" w:rsidP="00F701A2">
            <w:pPr>
              <w:spacing w:line="259" w:lineRule="auto"/>
              <w:jc w:val="center"/>
              <w:rPr>
                <w:rFonts w:cs="Arial"/>
                <w:szCs w:val="24"/>
              </w:rPr>
            </w:pPr>
            <w:del w:id="1271" w:author="CARB" w:date="2023-12-19T12:12:00Z">
              <w:r w:rsidRPr="00A44DDD">
                <w:rPr>
                  <w:rFonts w:cs="Arial"/>
                  <w:szCs w:val="24"/>
                </w:rPr>
                <w:delText>89.15</w:delText>
              </w:r>
            </w:del>
          </w:p>
        </w:tc>
      </w:tr>
      <w:tr w:rsidR="00EE6A79" w:rsidRPr="006F504E" w14:paraId="4E96AA4B" w14:textId="6A9C9E5A" w:rsidTr="0035753E">
        <w:trPr>
          <w:jc w:val="center"/>
        </w:trPr>
        <w:tc>
          <w:tcPr>
            <w:tcW w:w="3780" w:type="dxa"/>
            <w:gridSpan w:val="3"/>
          </w:tcPr>
          <w:p w14:paraId="704C4BB2" w14:textId="69271D79" w:rsidR="00114032" w:rsidRPr="00010045" w:rsidRDefault="00114032">
            <w:pPr>
              <w:jc w:val="center"/>
              <w:rPr>
                <w:sz w:val="22"/>
                <w:rPrChange w:id="1272" w:author="CARB" w:date="2023-12-19T12:12:00Z">
                  <w:rPr/>
                </w:rPrChange>
              </w:rPr>
              <w:pPrChange w:id="1273" w:author="CARB" w:date="2023-12-19T12:12:00Z">
                <w:pPr>
                  <w:pStyle w:val="Body1"/>
                  <w:jc w:val="center"/>
                  <w:outlineLvl w:val="9"/>
                </w:pPr>
              </w:pPrChange>
            </w:pPr>
            <w:r w:rsidRPr="006F504E">
              <w:rPr>
                <w:sz w:val="22"/>
                <w:rPrChange w:id="1274" w:author="CARB" w:date="2023-12-19T12:12:00Z">
                  <w:rPr/>
                </w:rPrChange>
              </w:rPr>
              <w:t>2014</w:t>
            </w:r>
          </w:p>
        </w:tc>
        <w:tc>
          <w:tcPr>
            <w:tcW w:w="2165" w:type="dxa"/>
          </w:tcPr>
          <w:p w14:paraId="3A00DFCE" w14:textId="4109B5F1" w:rsidR="00114032" w:rsidRPr="00010045" w:rsidRDefault="006013AD">
            <w:pPr>
              <w:jc w:val="center"/>
              <w:rPr>
                <w:sz w:val="22"/>
                <w:rPrChange w:id="1275" w:author="CARB" w:date="2023-12-19T12:12:00Z">
                  <w:rPr>
                    <w:strike/>
                  </w:rPr>
                </w:rPrChange>
              </w:rPr>
              <w:pPrChange w:id="1276" w:author="CARB" w:date="2023-12-19T12:12:00Z">
                <w:pPr>
                  <w:pStyle w:val="Body1"/>
                  <w:jc w:val="center"/>
                  <w:outlineLvl w:val="9"/>
                </w:pPr>
              </w:pPrChange>
            </w:pPr>
            <w:r>
              <w:rPr>
                <w:sz w:val="22"/>
                <w:rPrChange w:id="1277" w:author="CARB" w:date="2023-12-19T12:12:00Z">
                  <w:rPr/>
                </w:rPrChange>
              </w:rPr>
              <w:t>97.05</w:t>
            </w:r>
          </w:p>
        </w:tc>
        <w:tc>
          <w:tcPr>
            <w:tcW w:w="1266" w:type="dxa"/>
            <w:tcBorders>
              <w:top w:val="single" w:sz="6" w:space="0" w:color="C0C0C0"/>
              <w:left w:val="none" w:sz="8" w:space="0" w:color="000000"/>
              <w:bottom w:val="single" w:sz="6" w:space="0" w:color="C0C0C0"/>
              <w:right w:val="none" w:sz="8" w:space="0" w:color="000000"/>
            </w:tcBorders>
            <w:shd w:val="clear" w:color="auto" w:fill="F3F3F3"/>
            <w:cellDel w:id="1278" w:author="CARB" w:date="2023-12-19T12:12:00Z"/>
          </w:tcPr>
          <w:p w14:paraId="331EFF5A" w14:textId="77777777" w:rsidR="008E4CC0" w:rsidRPr="00A44DDD" w:rsidRDefault="008E4CC0" w:rsidP="00F701A2">
            <w:pPr>
              <w:pStyle w:val="Body1"/>
              <w:jc w:val="center"/>
              <w:outlineLvl w:val="9"/>
              <w:rPr>
                <w:rFonts w:cs="Arial"/>
              </w:rPr>
            </w:pPr>
            <w:del w:id="1279" w:author="CARB" w:date="2023-12-19T12:12:00Z">
              <w:r w:rsidRPr="00A44DDD">
                <w:rPr>
                  <w:rFonts w:cs="Arial"/>
                </w:rPr>
                <w:delText>2024</w:delText>
              </w:r>
            </w:del>
          </w:p>
        </w:tc>
        <w:tc>
          <w:tcPr>
            <w:tcW w:w="1781" w:type="dxa"/>
            <w:tcBorders>
              <w:top w:val="single" w:sz="6" w:space="0" w:color="C0C0C0"/>
              <w:left w:val="none" w:sz="8" w:space="0" w:color="000000"/>
              <w:bottom w:val="single" w:sz="6" w:space="0" w:color="C0C0C0"/>
              <w:right w:val="single" w:sz="6" w:space="0" w:color="C0C0C0"/>
            </w:tcBorders>
            <w:shd w:val="clear" w:color="auto" w:fill="F3F3F3"/>
            <w:cellDel w:id="1280" w:author="CARB" w:date="2023-12-19T12:12:00Z"/>
          </w:tcPr>
          <w:p w14:paraId="4736F15E" w14:textId="77777777" w:rsidR="008E4CC0" w:rsidRPr="00A44DDD" w:rsidRDefault="008E4CC0" w:rsidP="00F701A2">
            <w:pPr>
              <w:spacing w:line="259" w:lineRule="auto"/>
              <w:jc w:val="center"/>
              <w:rPr>
                <w:rFonts w:cs="Arial"/>
                <w:szCs w:val="24"/>
              </w:rPr>
            </w:pPr>
            <w:del w:id="1281" w:author="CARB" w:date="2023-12-19T12:12:00Z">
              <w:r w:rsidRPr="00A44DDD">
                <w:rPr>
                  <w:rFonts w:cs="Arial"/>
                  <w:szCs w:val="24"/>
                </w:rPr>
                <w:delText>87.89</w:delText>
              </w:r>
            </w:del>
          </w:p>
        </w:tc>
      </w:tr>
      <w:tr w:rsidR="00EE6A79" w:rsidRPr="006F504E" w14:paraId="702C5EEF" w14:textId="605A5A9E" w:rsidTr="0035753E">
        <w:trPr>
          <w:jc w:val="center"/>
        </w:trPr>
        <w:tc>
          <w:tcPr>
            <w:tcW w:w="3780" w:type="dxa"/>
            <w:gridSpan w:val="3"/>
          </w:tcPr>
          <w:p w14:paraId="050FCB87" w14:textId="1CA293EF" w:rsidR="00114032" w:rsidRPr="00010045" w:rsidRDefault="00114032">
            <w:pPr>
              <w:jc w:val="center"/>
              <w:rPr>
                <w:sz w:val="22"/>
                <w:rPrChange w:id="1282" w:author="CARB" w:date="2023-12-19T12:12:00Z">
                  <w:rPr/>
                </w:rPrChange>
              </w:rPr>
              <w:pPrChange w:id="1283" w:author="CARB" w:date="2023-12-19T12:12:00Z">
                <w:pPr>
                  <w:pStyle w:val="Body1"/>
                  <w:jc w:val="center"/>
                  <w:outlineLvl w:val="9"/>
                </w:pPr>
              </w:pPrChange>
            </w:pPr>
            <w:r w:rsidRPr="006F504E">
              <w:rPr>
                <w:sz w:val="22"/>
                <w:rPrChange w:id="1284" w:author="CARB" w:date="2023-12-19T12:12:00Z">
                  <w:rPr/>
                </w:rPrChange>
              </w:rPr>
              <w:t>2015</w:t>
            </w:r>
          </w:p>
        </w:tc>
        <w:tc>
          <w:tcPr>
            <w:tcW w:w="2165" w:type="dxa"/>
          </w:tcPr>
          <w:p w14:paraId="49FFAA12" w14:textId="36897B06" w:rsidR="00114032" w:rsidRPr="00010045" w:rsidRDefault="00872CB6">
            <w:pPr>
              <w:jc w:val="center"/>
              <w:rPr>
                <w:sz w:val="22"/>
                <w:rPrChange w:id="1285" w:author="CARB" w:date="2023-12-19T12:12:00Z">
                  <w:rPr>
                    <w:strike/>
                  </w:rPr>
                </w:rPrChange>
              </w:rPr>
              <w:pPrChange w:id="1286" w:author="CARB" w:date="2023-12-19T12:12:00Z">
                <w:pPr>
                  <w:pStyle w:val="Body1"/>
                  <w:jc w:val="center"/>
                  <w:outlineLvl w:val="9"/>
                </w:pPr>
              </w:pPrChange>
            </w:pPr>
            <w:r>
              <w:rPr>
                <w:sz w:val="22"/>
                <w:rPrChange w:id="1287" w:author="CARB" w:date="2023-12-19T12:12:00Z">
                  <w:rPr/>
                </w:rPrChange>
              </w:rPr>
              <w:t>97.05</w:t>
            </w:r>
          </w:p>
        </w:tc>
        <w:tc>
          <w:tcPr>
            <w:tcW w:w="1266" w:type="dxa"/>
            <w:tcBorders>
              <w:top w:val="single" w:sz="6" w:space="0" w:color="C0C0C0"/>
              <w:left w:val="none" w:sz="16" w:space="0" w:color="000000"/>
              <w:bottom w:val="single" w:sz="6" w:space="0" w:color="C0C0C0"/>
              <w:right w:val="none" w:sz="16" w:space="0" w:color="000000"/>
            </w:tcBorders>
            <w:shd w:val="clear" w:color="auto" w:fill="E6E6E6"/>
            <w:cellDel w:id="1288" w:author="CARB" w:date="2023-12-19T12:12:00Z"/>
          </w:tcPr>
          <w:p w14:paraId="5DC07353" w14:textId="77777777" w:rsidR="008E4CC0" w:rsidRPr="00A44DDD" w:rsidRDefault="008E4CC0" w:rsidP="00F701A2">
            <w:pPr>
              <w:pStyle w:val="Body1"/>
              <w:jc w:val="center"/>
              <w:outlineLvl w:val="9"/>
              <w:rPr>
                <w:rFonts w:cs="Arial"/>
              </w:rPr>
            </w:pPr>
            <w:del w:id="1289" w:author="CARB" w:date="2023-12-19T12:12:00Z">
              <w:r w:rsidRPr="00A44DDD">
                <w:rPr>
                  <w:rFonts w:cs="Arial"/>
                </w:rPr>
                <w:delText>2025</w:delText>
              </w:r>
            </w:del>
          </w:p>
        </w:tc>
        <w:tc>
          <w:tcPr>
            <w:tcW w:w="1781" w:type="dxa"/>
            <w:tcBorders>
              <w:top w:val="single" w:sz="6" w:space="0" w:color="C0C0C0"/>
              <w:left w:val="none" w:sz="16" w:space="0" w:color="000000"/>
              <w:bottom w:val="single" w:sz="6" w:space="0" w:color="C0C0C0"/>
              <w:right w:val="single" w:sz="6" w:space="0" w:color="C0C0C0"/>
            </w:tcBorders>
            <w:shd w:val="clear" w:color="auto" w:fill="E6E6E6"/>
            <w:cellDel w:id="1290" w:author="CARB" w:date="2023-12-19T12:12:00Z"/>
          </w:tcPr>
          <w:p w14:paraId="3B151809" w14:textId="77777777" w:rsidR="008E4CC0" w:rsidRPr="00A44DDD" w:rsidRDefault="008E4CC0" w:rsidP="00F701A2">
            <w:pPr>
              <w:spacing w:line="259" w:lineRule="auto"/>
              <w:jc w:val="center"/>
              <w:rPr>
                <w:rFonts w:cs="Arial"/>
                <w:szCs w:val="24"/>
              </w:rPr>
            </w:pPr>
            <w:del w:id="1291" w:author="CARB" w:date="2023-12-19T12:12:00Z">
              <w:r w:rsidRPr="00A44DDD">
                <w:rPr>
                  <w:rFonts w:cs="Arial"/>
                  <w:szCs w:val="24"/>
                </w:rPr>
                <w:delText>86.64</w:delText>
              </w:r>
            </w:del>
          </w:p>
        </w:tc>
      </w:tr>
      <w:tr w:rsidR="00EE6A79" w:rsidRPr="006F504E" w14:paraId="231DA841" w14:textId="61707B42" w:rsidTr="0035753E">
        <w:trPr>
          <w:jc w:val="center"/>
        </w:trPr>
        <w:tc>
          <w:tcPr>
            <w:tcW w:w="3780" w:type="dxa"/>
            <w:gridSpan w:val="3"/>
          </w:tcPr>
          <w:p w14:paraId="7142F454" w14:textId="2411FDA9" w:rsidR="00114032" w:rsidRPr="00010045" w:rsidRDefault="00114032">
            <w:pPr>
              <w:jc w:val="center"/>
              <w:rPr>
                <w:sz w:val="22"/>
                <w:rPrChange w:id="1292" w:author="CARB" w:date="2023-12-19T12:12:00Z">
                  <w:rPr/>
                </w:rPrChange>
              </w:rPr>
              <w:pPrChange w:id="1293" w:author="CARB" w:date="2023-12-19T12:12:00Z">
                <w:pPr>
                  <w:pStyle w:val="Body1"/>
                  <w:jc w:val="center"/>
                  <w:outlineLvl w:val="9"/>
                </w:pPr>
              </w:pPrChange>
            </w:pPr>
            <w:r w:rsidRPr="006F504E">
              <w:rPr>
                <w:sz w:val="22"/>
                <w:rPrChange w:id="1294" w:author="CARB" w:date="2023-12-19T12:12:00Z">
                  <w:rPr/>
                </w:rPrChange>
              </w:rPr>
              <w:t>2016***</w:t>
            </w:r>
          </w:p>
        </w:tc>
        <w:tc>
          <w:tcPr>
            <w:tcW w:w="2165" w:type="dxa"/>
          </w:tcPr>
          <w:p w14:paraId="30A41DF2" w14:textId="756E2A03" w:rsidR="00114032" w:rsidRPr="00010045" w:rsidRDefault="00D3532F">
            <w:pPr>
              <w:jc w:val="center"/>
              <w:rPr>
                <w:sz w:val="22"/>
                <w:rPrChange w:id="1295" w:author="CARB" w:date="2023-12-19T12:12:00Z">
                  <w:rPr>
                    <w:strike/>
                  </w:rPr>
                </w:rPrChange>
              </w:rPr>
              <w:pPrChange w:id="1296" w:author="CARB" w:date="2023-12-19T12:12:00Z">
                <w:pPr>
                  <w:pStyle w:val="Body1"/>
                  <w:jc w:val="center"/>
                  <w:outlineLvl w:val="9"/>
                </w:pPr>
              </w:pPrChange>
            </w:pPr>
            <w:r>
              <w:rPr>
                <w:sz w:val="22"/>
                <w:rPrChange w:id="1297" w:author="CARB" w:date="2023-12-19T12:12:00Z">
                  <w:rPr/>
                </w:rPrChange>
              </w:rPr>
              <w:t>99.97</w:t>
            </w:r>
          </w:p>
        </w:tc>
        <w:tc>
          <w:tcPr>
            <w:tcW w:w="1266" w:type="dxa"/>
            <w:tcBorders>
              <w:top w:val="single" w:sz="6" w:space="0" w:color="C0C0C0"/>
              <w:left w:val="none" w:sz="8" w:space="0" w:color="000000"/>
              <w:bottom w:val="single" w:sz="6" w:space="0" w:color="C0C0C0"/>
              <w:right w:val="none" w:sz="8" w:space="0" w:color="000000"/>
            </w:tcBorders>
            <w:shd w:val="clear" w:color="auto" w:fill="F3F3F3"/>
            <w:cellDel w:id="1298" w:author="CARB" w:date="2023-12-19T12:12:00Z"/>
          </w:tcPr>
          <w:p w14:paraId="342C74C0" w14:textId="77777777" w:rsidR="008E4CC0" w:rsidRPr="00A44DDD" w:rsidRDefault="008E4CC0" w:rsidP="00F701A2">
            <w:pPr>
              <w:pStyle w:val="Body1"/>
              <w:jc w:val="center"/>
              <w:outlineLvl w:val="9"/>
              <w:rPr>
                <w:rFonts w:cs="Arial"/>
              </w:rPr>
            </w:pPr>
            <w:del w:id="1299" w:author="CARB" w:date="2023-12-19T12:12:00Z">
              <w:r w:rsidRPr="00A44DDD">
                <w:rPr>
                  <w:rFonts w:cs="Arial"/>
                </w:rPr>
                <w:delText>2026</w:delText>
              </w:r>
            </w:del>
          </w:p>
        </w:tc>
        <w:tc>
          <w:tcPr>
            <w:tcW w:w="1781" w:type="dxa"/>
            <w:tcBorders>
              <w:top w:val="single" w:sz="6" w:space="0" w:color="C0C0C0"/>
              <w:left w:val="none" w:sz="8" w:space="0" w:color="000000"/>
              <w:bottom w:val="single" w:sz="6" w:space="0" w:color="C0C0C0"/>
              <w:right w:val="single" w:sz="6" w:space="0" w:color="C0C0C0"/>
            </w:tcBorders>
            <w:shd w:val="clear" w:color="auto" w:fill="F3F3F3"/>
            <w:cellDel w:id="1300" w:author="CARB" w:date="2023-12-19T12:12:00Z"/>
          </w:tcPr>
          <w:p w14:paraId="2887C95C" w14:textId="77777777" w:rsidR="008E4CC0" w:rsidRPr="00A44DDD" w:rsidRDefault="008E4CC0" w:rsidP="00F701A2">
            <w:pPr>
              <w:spacing w:line="259" w:lineRule="auto"/>
              <w:jc w:val="center"/>
              <w:rPr>
                <w:rFonts w:cs="Arial"/>
                <w:szCs w:val="24"/>
              </w:rPr>
            </w:pPr>
            <w:del w:id="1301" w:author="CARB" w:date="2023-12-19T12:12:00Z">
              <w:r w:rsidRPr="00A44DDD">
                <w:rPr>
                  <w:rFonts w:cs="Arial"/>
                  <w:szCs w:val="24"/>
                </w:rPr>
                <w:delText>85.38</w:delText>
              </w:r>
            </w:del>
          </w:p>
        </w:tc>
      </w:tr>
      <w:tr w:rsidR="00EE6A79" w:rsidRPr="006F504E" w14:paraId="4AA11C1A" w14:textId="048BBC06" w:rsidTr="0035753E">
        <w:trPr>
          <w:jc w:val="center"/>
        </w:trPr>
        <w:tc>
          <w:tcPr>
            <w:tcW w:w="3780" w:type="dxa"/>
            <w:gridSpan w:val="3"/>
          </w:tcPr>
          <w:p w14:paraId="234727B8" w14:textId="613CFAF5" w:rsidR="00114032" w:rsidRPr="00010045" w:rsidRDefault="00114032">
            <w:pPr>
              <w:jc w:val="center"/>
              <w:rPr>
                <w:sz w:val="22"/>
                <w:rPrChange w:id="1302" w:author="CARB" w:date="2023-12-19T12:12:00Z">
                  <w:rPr/>
                </w:rPrChange>
              </w:rPr>
              <w:pPrChange w:id="1303" w:author="CARB" w:date="2023-12-19T12:12:00Z">
                <w:pPr>
                  <w:pStyle w:val="Body1"/>
                  <w:jc w:val="center"/>
                  <w:outlineLvl w:val="9"/>
                </w:pPr>
              </w:pPrChange>
            </w:pPr>
            <w:r w:rsidRPr="006F504E">
              <w:rPr>
                <w:sz w:val="22"/>
                <w:rPrChange w:id="1304" w:author="CARB" w:date="2023-12-19T12:12:00Z">
                  <w:rPr/>
                </w:rPrChange>
              </w:rPr>
              <w:t>2017</w:t>
            </w:r>
          </w:p>
        </w:tc>
        <w:tc>
          <w:tcPr>
            <w:tcW w:w="2165" w:type="dxa"/>
          </w:tcPr>
          <w:p w14:paraId="7BCB8B04" w14:textId="0A267825" w:rsidR="00114032" w:rsidRPr="00010045" w:rsidRDefault="00D3532F">
            <w:pPr>
              <w:jc w:val="center"/>
              <w:rPr>
                <w:sz w:val="22"/>
                <w:rPrChange w:id="1305" w:author="CARB" w:date="2023-12-19T12:12:00Z">
                  <w:rPr>
                    <w:strike/>
                  </w:rPr>
                </w:rPrChange>
              </w:rPr>
              <w:pPrChange w:id="1306" w:author="CARB" w:date="2023-12-19T12:12:00Z">
                <w:pPr>
                  <w:pStyle w:val="Body1"/>
                  <w:jc w:val="center"/>
                  <w:outlineLvl w:val="9"/>
                </w:pPr>
              </w:pPrChange>
            </w:pPr>
            <w:r>
              <w:rPr>
                <w:sz w:val="22"/>
                <w:rPrChange w:id="1307" w:author="CARB" w:date="2023-12-19T12:12:00Z">
                  <w:rPr/>
                </w:rPrChange>
              </w:rPr>
              <w:t>98.44</w:t>
            </w:r>
          </w:p>
        </w:tc>
        <w:tc>
          <w:tcPr>
            <w:tcW w:w="1266" w:type="dxa"/>
            <w:tcBorders>
              <w:top w:val="single" w:sz="6" w:space="0" w:color="C0C0C0"/>
              <w:left w:val="none" w:sz="16" w:space="0" w:color="000000"/>
              <w:bottom w:val="single" w:sz="6" w:space="0" w:color="C0C0C0"/>
              <w:right w:val="none" w:sz="16" w:space="0" w:color="000000"/>
            </w:tcBorders>
            <w:shd w:val="clear" w:color="auto" w:fill="E6E6E6"/>
            <w:cellDel w:id="1308" w:author="CARB" w:date="2023-12-19T12:12:00Z"/>
          </w:tcPr>
          <w:p w14:paraId="3BA34534" w14:textId="77777777" w:rsidR="008E4CC0" w:rsidRPr="00A44DDD" w:rsidRDefault="008E4CC0" w:rsidP="00F701A2">
            <w:pPr>
              <w:pStyle w:val="Body1"/>
              <w:jc w:val="center"/>
              <w:outlineLvl w:val="9"/>
              <w:rPr>
                <w:rFonts w:cs="Arial"/>
              </w:rPr>
            </w:pPr>
            <w:del w:id="1309" w:author="CARB" w:date="2023-12-19T12:12:00Z">
              <w:r w:rsidRPr="00A44DDD">
                <w:rPr>
                  <w:rFonts w:cs="Arial"/>
                </w:rPr>
                <w:delText>2027</w:delText>
              </w:r>
            </w:del>
          </w:p>
        </w:tc>
        <w:tc>
          <w:tcPr>
            <w:tcW w:w="1781" w:type="dxa"/>
            <w:tcBorders>
              <w:top w:val="single" w:sz="6" w:space="0" w:color="C0C0C0"/>
              <w:left w:val="none" w:sz="16" w:space="0" w:color="000000"/>
              <w:bottom w:val="single" w:sz="6" w:space="0" w:color="C0C0C0"/>
              <w:right w:val="single" w:sz="6" w:space="0" w:color="C0C0C0"/>
            </w:tcBorders>
            <w:shd w:val="clear" w:color="auto" w:fill="E6E6E6"/>
            <w:cellDel w:id="1310" w:author="CARB" w:date="2023-12-19T12:12:00Z"/>
          </w:tcPr>
          <w:p w14:paraId="01A2BF53" w14:textId="77777777" w:rsidR="008E4CC0" w:rsidRPr="00A44DDD" w:rsidRDefault="008E4CC0" w:rsidP="00F701A2">
            <w:pPr>
              <w:spacing w:line="259" w:lineRule="auto"/>
              <w:jc w:val="center"/>
              <w:rPr>
                <w:rFonts w:cs="Arial"/>
                <w:szCs w:val="24"/>
              </w:rPr>
            </w:pPr>
            <w:del w:id="1311" w:author="CARB" w:date="2023-12-19T12:12:00Z">
              <w:r w:rsidRPr="00A44DDD">
                <w:rPr>
                  <w:rFonts w:cs="Arial"/>
                  <w:szCs w:val="24"/>
                </w:rPr>
                <w:delText>84.13</w:delText>
              </w:r>
            </w:del>
          </w:p>
        </w:tc>
      </w:tr>
      <w:tr w:rsidR="00EE6A79" w:rsidRPr="006F504E" w14:paraId="35CC059A" w14:textId="57BDEC08" w:rsidTr="0035753E">
        <w:trPr>
          <w:jc w:val="center"/>
        </w:trPr>
        <w:tc>
          <w:tcPr>
            <w:tcW w:w="3780" w:type="dxa"/>
            <w:gridSpan w:val="3"/>
          </w:tcPr>
          <w:p w14:paraId="5F0ACA19" w14:textId="7B747C8A" w:rsidR="00114032" w:rsidRPr="00010045" w:rsidRDefault="00114032">
            <w:pPr>
              <w:jc w:val="center"/>
              <w:rPr>
                <w:sz w:val="22"/>
                <w:rPrChange w:id="1312" w:author="CARB" w:date="2023-12-19T12:12:00Z">
                  <w:rPr/>
                </w:rPrChange>
              </w:rPr>
              <w:pPrChange w:id="1313" w:author="CARB" w:date="2023-12-19T12:12:00Z">
                <w:pPr>
                  <w:pStyle w:val="Body1"/>
                  <w:jc w:val="center"/>
                  <w:outlineLvl w:val="9"/>
                </w:pPr>
              </w:pPrChange>
            </w:pPr>
            <w:r w:rsidRPr="006F504E">
              <w:rPr>
                <w:sz w:val="22"/>
                <w:rPrChange w:id="1314" w:author="CARB" w:date="2023-12-19T12:12:00Z">
                  <w:rPr/>
                </w:rPrChange>
              </w:rPr>
              <w:lastRenderedPageBreak/>
              <w:t>2018</w:t>
            </w:r>
          </w:p>
        </w:tc>
        <w:tc>
          <w:tcPr>
            <w:tcW w:w="2165" w:type="dxa"/>
          </w:tcPr>
          <w:p w14:paraId="3BF80B08" w14:textId="3D825460" w:rsidR="00114032" w:rsidRPr="00010045" w:rsidRDefault="00D3532F">
            <w:pPr>
              <w:jc w:val="center"/>
              <w:rPr>
                <w:sz w:val="22"/>
                <w:rPrChange w:id="1315" w:author="CARB" w:date="2023-12-19T12:12:00Z">
                  <w:rPr>
                    <w:strike/>
                  </w:rPr>
                </w:rPrChange>
              </w:rPr>
              <w:pPrChange w:id="1316" w:author="CARB" w:date="2023-12-19T12:12:00Z">
                <w:pPr>
                  <w:pStyle w:val="Body1"/>
                  <w:jc w:val="center"/>
                  <w:outlineLvl w:val="9"/>
                </w:pPr>
              </w:pPrChange>
            </w:pPr>
            <w:r>
              <w:rPr>
                <w:sz w:val="22"/>
                <w:rPrChange w:id="1317" w:author="CARB" w:date="2023-12-19T12:12:00Z">
                  <w:rPr/>
                </w:rPrChange>
              </w:rPr>
              <w:t>96.91</w:t>
            </w:r>
          </w:p>
        </w:tc>
        <w:tc>
          <w:tcPr>
            <w:tcW w:w="1266" w:type="dxa"/>
            <w:tcBorders>
              <w:top w:val="single" w:sz="6" w:space="0" w:color="C0C0C0"/>
              <w:left w:val="none" w:sz="8" w:space="0" w:color="000000"/>
              <w:bottom w:val="single" w:sz="6" w:space="0" w:color="C0C0C0"/>
              <w:right w:val="none" w:sz="8" w:space="0" w:color="000000"/>
            </w:tcBorders>
            <w:shd w:val="clear" w:color="auto" w:fill="F3F3F3"/>
            <w:cellDel w:id="1318" w:author="CARB" w:date="2023-12-19T12:12:00Z"/>
          </w:tcPr>
          <w:p w14:paraId="5C4C64CF" w14:textId="77777777" w:rsidR="008E4CC0" w:rsidRPr="00A44DDD" w:rsidRDefault="008E4CC0" w:rsidP="00F701A2">
            <w:pPr>
              <w:pStyle w:val="Body1"/>
              <w:jc w:val="center"/>
              <w:outlineLvl w:val="9"/>
              <w:rPr>
                <w:rFonts w:cs="Arial"/>
              </w:rPr>
            </w:pPr>
            <w:del w:id="1319" w:author="CARB" w:date="2023-12-19T12:12:00Z">
              <w:r w:rsidRPr="00A44DDD">
                <w:rPr>
                  <w:rFonts w:cs="Arial"/>
                </w:rPr>
                <w:delText>2028</w:delText>
              </w:r>
            </w:del>
          </w:p>
        </w:tc>
        <w:tc>
          <w:tcPr>
            <w:tcW w:w="1781" w:type="dxa"/>
            <w:tcBorders>
              <w:top w:val="single" w:sz="6" w:space="0" w:color="C0C0C0"/>
              <w:left w:val="none" w:sz="8" w:space="0" w:color="000000"/>
              <w:bottom w:val="single" w:sz="6" w:space="0" w:color="C0C0C0"/>
              <w:right w:val="single" w:sz="6" w:space="0" w:color="C0C0C0"/>
            </w:tcBorders>
            <w:shd w:val="clear" w:color="auto" w:fill="F3F3F3"/>
            <w:cellDel w:id="1320" w:author="CARB" w:date="2023-12-19T12:12:00Z"/>
          </w:tcPr>
          <w:p w14:paraId="79C4446B" w14:textId="77777777" w:rsidR="008E4CC0" w:rsidRPr="00A44DDD" w:rsidRDefault="008E4CC0" w:rsidP="00F701A2">
            <w:pPr>
              <w:spacing w:line="259" w:lineRule="auto"/>
              <w:jc w:val="center"/>
              <w:rPr>
                <w:rFonts w:cs="Arial"/>
                <w:szCs w:val="24"/>
              </w:rPr>
            </w:pPr>
            <w:del w:id="1321" w:author="CARB" w:date="2023-12-19T12:12:00Z">
              <w:r w:rsidRPr="00A44DDD">
                <w:rPr>
                  <w:rFonts w:cs="Arial"/>
                  <w:szCs w:val="24"/>
                </w:rPr>
                <w:delText>82.87</w:delText>
              </w:r>
            </w:del>
          </w:p>
        </w:tc>
      </w:tr>
      <w:tr w:rsidR="00EE6A79" w:rsidRPr="006F504E" w14:paraId="3C3A1464" w14:textId="130D9DD2" w:rsidTr="0035753E">
        <w:trPr>
          <w:jc w:val="center"/>
        </w:trPr>
        <w:tc>
          <w:tcPr>
            <w:tcW w:w="3780" w:type="dxa"/>
            <w:gridSpan w:val="3"/>
          </w:tcPr>
          <w:p w14:paraId="6051FDC7" w14:textId="00B02206" w:rsidR="00114032" w:rsidRPr="00010045" w:rsidRDefault="00114032">
            <w:pPr>
              <w:jc w:val="center"/>
              <w:rPr>
                <w:sz w:val="22"/>
                <w:rPrChange w:id="1322" w:author="CARB" w:date="2023-12-19T12:12:00Z">
                  <w:rPr/>
                </w:rPrChange>
              </w:rPr>
              <w:pPrChange w:id="1323" w:author="CARB" w:date="2023-12-19T12:12:00Z">
                <w:pPr>
                  <w:pStyle w:val="Body1"/>
                  <w:jc w:val="center"/>
                  <w:outlineLvl w:val="9"/>
                </w:pPr>
              </w:pPrChange>
            </w:pPr>
            <w:r w:rsidRPr="006F504E">
              <w:rPr>
                <w:sz w:val="22"/>
                <w:rPrChange w:id="1324" w:author="CARB" w:date="2023-12-19T12:12:00Z">
                  <w:rPr/>
                </w:rPrChange>
              </w:rPr>
              <w:t>2019****</w:t>
            </w:r>
          </w:p>
        </w:tc>
        <w:tc>
          <w:tcPr>
            <w:tcW w:w="2165" w:type="dxa"/>
          </w:tcPr>
          <w:p w14:paraId="4481A23F" w14:textId="55CE1F2E" w:rsidR="00114032" w:rsidRPr="00010045" w:rsidRDefault="00D3532F">
            <w:pPr>
              <w:jc w:val="center"/>
              <w:rPr>
                <w:sz w:val="22"/>
                <w:highlight w:val="yellow"/>
                <w:rPrChange w:id="1325" w:author="CARB" w:date="2023-12-19T12:12:00Z">
                  <w:rPr>
                    <w:strike/>
                  </w:rPr>
                </w:rPrChange>
              </w:rPr>
              <w:pPrChange w:id="1326" w:author="CARB" w:date="2023-12-19T12:12:00Z">
                <w:pPr>
                  <w:pStyle w:val="Body1"/>
                  <w:jc w:val="center"/>
                  <w:outlineLvl w:val="9"/>
                </w:pPr>
              </w:pPrChange>
            </w:pPr>
            <w:r w:rsidRPr="00D3532F">
              <w:rPr>
                <w:sz w:val="22"/>
                <w:rPrChange w:id="1327" w:author="CARB" w:date="2023-12-19T12:12:00Z">
                  <w:rPr/>
                </w:rPrChange>
              </w:rPr>
              <w:t>94.17</w:t>
            </w:r>
          </w:p>
        </w:tc>
        <w:tc>
          <w:tcPr>
            <w:tcW w:w="1266" w:type="dxa"/>
            <w:tcBorders>
              <w:top w:val="single" w:sz="6" w:space="0" w:color="C0C0C0"/>
              <w:left w:val="none" w:sz="16" w:space="0" w:color="000000"/>
              <w:bottom w:val="single" w:sz="6" w:space="0" w:color="C0C0C0"/>
              <w:right w:val="none" w:sz="16" w:space="0" w:color="000000"/>
            </w:tcBorders>
            <w:shd w:val="clear" w:color="auto" w:fill="E6E6E6"/>
            <w:cellDel w:id="1328" w:author="CARB" w:date="2023-12-19T12:12:00Z"/>
          </w:tcPr>
          <w:p w14:paraId="2E9DE120" w14:textId="77777777" w:rsidR="008E4CC0" w:rsidRPr="00A44DDD" w:rsidRDefault="008E4CC0" w:rsidP="00F701A2">
            <w:pPr>
              <w:pStyle w:val="Body1"/>
              <w:jc w:val="center"/>
              <w:outlineLvl w:val="9"/>
              <w:rPr>
                <w:rFonts w:cs="Arial"/>
              </w:rPr>
            </w:pPr>
            <w:del w:id="1329" w:author="CARB" w:date="2023-12-19T12:12:00Z">
              <w:r w:rsidRPr="00A44DDD">
                <w:rPr>
                  <w:rFonts w:cs="Arial"/>
                </w:rPr>
                <w:delText>2029</w:delText>
              </w:r>
            </w:del>
          </w:p>
        </w:tc>
        <w:tc>
          <w:tcPr>
            <w:tcW w:w="1781" w:type="dxa"/>
            <w:tcBorders>
              <w:top w:val="single" w:sz="6" w:space="0" w:color="C0C0C0"/>
              <w:left w:val="none" w:sz="16" w:space="0" w:color="000000"/>
              <w:bottom w:val="single" w:sz="6" w:space="0" w:color="C0C0C0"/>
              <w:right w:val="single" w:sz="6" w:space="0" w:color="C0C0C0"/>
            </w:tcBorders>
            <w:shd w:val="clear" w:color="auto" w:fill="E6E6E6"/>
            <w:cellDel w:id="1330" w:author="CARB" w:date="2023-12-19T12:12:00Z"/>
          </w:tcPr>
          <w:p w14:paraId="79D24559" w14:textId="77777777" w:rsidR="008E4CC0" w:rsidRPr="00A44DDD" w:rsidRDefault="008E4CC0" w:rsidP="00F701A2">
            <w:pPr>
              <w:spacing w:line="259" w:lineRule="auto"/>
              <w:jc w:val="center"/>
              <w:rPr>
                <w:rFonts w:cs="Arial"/>
                <w:szCs w:val="24"/>
              </w:rPr>
            </w:pPr>
            <w:del w:id="1331" w:author="CARB" w:date="2023-12-19T12:12:00Z">
              <w:r w:rsidRPr="00A44DDD">
                <w:rPr>
                  <w:rFonts w:cs="Arial"/>
                  <w:szCs w:val="24"/>
                </w:rPr>
                <w:delText xml:space="preserve">81.62 </w:delText>
              </w:r>
            </w:del>
          </w:p>
        </w:tc>
      </w:tr>
      <w:tr w:rsidR="00114032" w:rsidRPr="006F504E" w14:paraId="1491FBAC" w14:textId="77777777" w:rsidTr="0035753E">
        <w:trPr>
          <w:jc w:val="center"/>
          <w:ins w:id="1332" w:author="CARB" w:date="2023-12-19T12:12:00Z"/>
        </w:trPr>
        <w:tc>
          <w:tcPr>
            <w:tcW w:w="3780" w:type="dxa"/>
            <w:gridSpan w:val="3"/>
          </w:tcPr>
          <w:p w14:paraId="4ED753F2" w14:textId="0015E293" w:rsidR="00114032" w:rsidRPr="00010045" w:rsidRDefault="00114032" w:rsidP="00114032">
            <w:pPr>
              <w:jc w:val="center"/>
              <w:rPr>
                <w:ins w:id="1333" w:author="CARB" w:date="2023-12-19T12:12:00Z"/>
                <w:sz w:val="22"/>
              </w:rPr>
            </w:pPr>
            <w:ins w:id="1334" w:author="CARB" w:date="2023-12-19T12:12:00Z">
              <w:r w:rsidRPr="006F504E">
                <w:rPr>
                  <w:rFonts w:cs="Arial"/>
                  <w:sz w:val="22"/>
                </w:rPr>
                <w:t>2020</w:t>
              </w:r>
            </w:ins>
          </w:p>
        </w:tc>
        <w:tc>
          <w:tcPr>
            <w:tcW w:w="5212" w:type="dxa"/>
            <w:gridSpan w:val="3"/>
          </w:tcPr>
          <w:p w14:paraId="35BC5191" w14:textId="25F214CE" w:rsidR="00114032" w:rsidRPr="00010045" w:rsidRDefault="006952A4" w:rsidP="006952A4">
            <w:pPr>
              <w:jc w:val="center"/>
              <w:rPr>
                <w:ins w:id="1335" w:author="CARB" w:date="2023-12-19T12:12:00Z"/>
                <w:sz w:val="22"/>
              </w:rPr>
            </w:pPr>
            <w:ins w:id="1336" w:author="CARB" w:date="2023-12-19T12:12:00Z">
              <w:r w:rsidRPr="00010045">
                <w:rPr>
                  <w:sz w:val="22"/>
                </w:rPr>
                <w:t>92.92</w:t>
              </w:r>
            </w:ins>
          </w:p>
        </w:tc>
      </w:tr>
      <w:tr w:rsidR="00114032" w:rsidRPr="006F504E" w14:paraId="1E33E982" w14:textId="77777777" w:rsidTr="0035753E">
        <w:trPr>
          <w:jc w:val="center"/>
          <w:ins w:id="1337" w:author="CARB" w:date="2023-12-19T12:12:00Z"/>
        </w:trPr>
        <w:tc>
          <w:tcPr>
            <w:tcW w:w="3780" w:type="dxa"/>
            <w:gridSpan w:val="3"/>
          </w:tcPr>
          <w:p w14:paraId="3CC1F35D" w14:textId="62A1E330" w:rsidR="00114032" w:rsidRPr="00010045" w:rsidRDefault="00114032" w:rsidP="00114032">
            <w:pPr>
              <w:jc w:val="center"/>
              <w:rPr>
                <w:ins w:id="1338" w:author="CARB" w:date="2023-12-19T12:12:00Z"/>
                <w:sz w:val="22"/>
              </w:rPr>
            </w:pPr>
            <w:ins w:id="1339" w:author="CARB" w:date="2023-12-19T12:12:00Z">
              <w:r w:rsidRPr="006F504E">
                <w:rPr>
                  <w:rFonts w:cs="Arial"/>
                  <w:sz w:val="22"/>
                </w:rPr>
                <w:t>2021</w:t>
              </w:r>
            </w:ins>
          </w:p>
        </w:tc>
        <w:tc>
          <w:tcPr>
            <w:tcW w:w="5212" w:type="dxa"/>
            <w:gridSpan w:val="3"/>
          </w:tcPr>
          <w:p w14:paraId="77A208AE" w14:textId="249F9B65" w:rsidR="00114032" w:rsidRPr="00010045" w:rsidRDefault="006952A4" w:rsidP="006952A4">
            <w:pPr>
              <w:jc w:val="center"/>
              <w:rPr>
                <w:ins w:id="1340" w:author="CARB" w:date="2023-12-19T12:12:00Z"/>
                <w:sz w:val="22"/>
              </w:rPr>
            </w:pPr>
            <w:ins w:id="1341" w:author="CARB" w:date="2023-12-19T12:12:00Z">
              <w:r w:rsidRPr="00010045">
                <w:rPr>
                  <w:sz w:val="22"/>
                </w:rPr>
                <w:t>91.66</w:t>
              </w:r>
            </w:ins>
          </w:p>
        </w:tc>
      </w:tr>
      <w:tr w:rsidR="00114032" w:rsidRPr="006F504E" w14:paraId="34B11780" w14:textId="77777777" w:rsidTr="0035753E">
        <w:trPr>
          <w:jc w:val="center"/>
          <w:ins w:id="1342" w:author="CARB" w:date="2023-12-19T12:12:00Z"/>
        </w:trPr>
        <w:tc>
          <w:tcPr>
            <w:tcW w:w="3780" w:type="dxa"/>
            <w:gridSpan w:val="3"/>
          </w:tcPr>
          <w:p w14:paraId="25BB1436" w14:textId="274BBC32" w:rsidR="00114032" w:rsidRPr="00010045" w:rsidRDefault="00114032" w:rsidP="00114032">
            <w:pPr>
              <w:jc w:val="center"/>
              <w:rPr>
                <w:ins w:id="1343" w:author="CARB" w:date="2023-12-19T12:12:00Z"/>
                <w:sz w:val="22"/>
              </w:rPr>
            </w:pPr>
            <w:ins w:id="1344" w:author="CARB" w:date="2023-12-19T12:12:00Z">
              <w:r w:rsidRPr="006F504E">
                <w:rPr>
                  <w:rFonts w:cs="Arial"/>
                  <w:sz w:val="22"/>
                </w:rPr>
                <w:t>2022</w:t>
              </w:r>
            </w:ins>
          </w:p>
        </w:tc>
        <w:tc>
          <w:tcPr>
            <w:tcW w:w="5212" w:type="dxa"/>
            <w:gridSpan w:val="3"/>
          </w:tcPr>
          <w:p w14:paraId="1503250D" w14:textId="5EB4D026" w:rsidR="00114032" w:rsidRPr="00010045" w:rsidRDefault="006952A4" w:rsidP="006952A4">
            <w:pPr>
              <w:jc w:val="center"/>
              <w:rPr>
                <w:ins w:id="1345" w:author="CARB" w:date="2023-12-19T12:12:00Z"/>
                <w:sz w:val="22"/>
              </w:rPr>
            </w:pPr>
            <w:ins w:id="1346" w:author="CARB" w:date="2023-12-19T12:12:00Z">
              <w:r w:rsidRPr="00010045">
                <w:rPr>
                  <w:sz w:val="22"/>
                </w:rPr>
                <w:t>90.41</w:t>
              </w:r>
            </w:ins>
          </w:p>
        </w:tc>
      </w:tr>
      <w:tr w:rsidR="00114032" w:rsidRPr="006F504E" w14:paraId="0B9AEED9" w14:textId="77777777" w:rsidTr="0035753E">
        <w:trPr>
          <w:jc w:val="center"/>
          <w:ins w:id="1347" w:author="CARB" w:date="2023-12-19T12:12:00Z"/>
        </w:trPr>
        <w:tc>
          <w:tcPr>
            <w:tcW w:w="3780" w:type="dxa"/>
            <w:gridSpan w:val="3"/>
          </w:tcPr>
          <w:p w14:paraId="47FCC868" w14:textId="1F7F9818" w:rsidR="00114032" w:rsidRPr="00010045" w:rsidRDefault="00114032" w:rsidP="00114032">
            <w:pPr>
              <w:jc w:val="center"/>
              <w:rPr>
                <w:ins w:id="1348" w:author="CARB" w:date="2023-12-19T12:12:00Z"/>
                <w:sz w:val="22"/>
              </w:rPr>
            </w:pPr>
            <w:ins w:id="1349" w:author="CARB" w:date="2023-12-19T12:12:00Z">
              <w:r w:rsidRPr="006F504E">
                <w:rPr>
                  <w:rFonts w:cs="Arial"/>
                  <w:sz w:val="22"/>
                </w:rPr>
                <w:t>2023</w:t>
              </w:r>
            </w:ins>
          </w:p>
        </w:tc>
        <w:tc>
          <w:tcPr>
            <w:tcW w:w="5212" w:type="dxa"/>
            <w:gridSpan w:val="3"/>
          </w:tcPr>
          <w:p w14:paraId="47A121CF" w14:textId="2D78E9EB" w:rsidR="00114032" w:rsidRPr="00010045" w:rsidRDefault="006952A4" w:rsidP="006952A4">
            <w:pPr>
              <w:jc w:val="center"/>
              <w:rPr>
                <w:ins w:id="1350" w:author="CARB" w:date="2023-12-19T12:12:00Z"/>
                <w:sz w:val="22"/>
              </w:rPr>
            </w:pPr>
            <w:ins w:id="1351" w:author="CARB" w:date="2023-12-19T12:12:00Z">
              <w:r w:rsidRPr="00010045">
                <w:rPr>
                  <w:sz w:val="22"/>
                </w:rPr>
                <w:t>89.15</w:t>
              </w:r>
            </w:ins>
          </w:p>
        </w:tc>
      </w:tr>
      <w:tr w:rsidR="00114032" w:rsidRPr="006F504E" w14:paraId="6A609BC7" w14:textId="77777777" w:rsidTr="0035753E">
        <w:trPr>
          <w:jc w:val="center"/>
          <w:ins w:id="1352" w:author="CARB" w:date="2023-12-19T12:12:00Z"/>
        </w:trPr>
        <w:tc>
          <w:tcPr>
            <w:tcW w:w="3780" w:type="dxa"/>
            <w:gridSpan w:val="3"/>
          </w:tcPr>
          <w:p w14:paraId="1C2BFAB1" w14:textId="5D52261F" w:rsidR="00114032" w:rsidRPr="00010045" w:rsidRDefault="00114032" w:rsidP="00114032">
            <w:pPr>
              <w:jc w:val="center"/>
              <w:rPr>
                <w:ins w:id="1353" w:author="CARB" w:date="2023-12-19T12:12:00Z"/>
                <w:sz w:val="22"/>
              </w:rPr>
            </w:pPr>
            <w:ins w:id="1354" w:author="CARB" w:date="2023-12-19T12:12:00Z">
              <w:r w:rsidRPr="006F504E">
                <w:rPr>
                  <w:rFonts w:cs="Arial"/>
                  <w:sz w:val="22"/>
                </w:rPr>
                <w:t>2024</w:t>
              </w:r>
            </w:ins>
          </w:p>
        </w:tc>
        <w:tc>
          <w:tcPr>
            <w:tcW w:w="5212" w:type="dxa"/>
            <w:gridSpan w:val="3"/>
          </w:tcPr>
          <w:p w14:paraId="5E3D227A" w14:textId="22CA4D2E" w:rsidR="00114032" w:rsidRPr="00010045" w:rsidRDefault="006952A4" w:rsidP="006952A4">
            <w:pPr>
              <w:jc w:val="center"/>
              <w:rPr>
                <w:ins w:id="1355" w:author="CARB" w:date="2023-12-19T12:12:00Z"/>
                <w:sz w:val="22"/>
              </w:rPr>
            </w:pPr>
            <w:ins w:id="1356" w:author="CARB" w:date="2023-12-19T12:12:00Z">
              <w:r w:rsidRPr="00010045">
                <w:rPr>
                  <w:sz w:val="22"/>
                </w:rPr>
                <w:t>87.89</w:t>
              </w:r>
            </w:ins>
          </w:p>
        </w:tc>
      </w:tr>
      <w:tr w:rsidR="00114032" w:rsidRPr="006F504E" w14:paraId="594D4D8E" w14:textId="77777777" w:rsidTr="0035753E">
        <w:trPr>
          <w:jc w:val="center"/>
          <w:ins w:id="1357" w:author="CARB" w:date="2023-12-19T12:12:00Z"/>
        </w:trPr>
        <w:tc>
          <w:tcPr>
            <w:tcW w:w="3780" w:type="dxa"/>
            <w:gridSpan w:val="3"/>
          </w:tcPr>
          <w:p w14:paraId="7CA6E5F7" w14:textId="667ADF2F" w:rsidR="00114032" w:rsidRPr="00010045" w:rsidRDefault="00114032" w:rsidP="77AB287E">
            <w:pPr>
              <w:jc w:val="center"/>
              <w:rPr>
                <w:ins w:id="1358" w:author="CARB" w:date="2023-12-19T12:12:00Z"/>
                <w:sz w:val="22"/>
              </w:rPr>
            </w:pPr>
            <w:ins w:id="1359" w:author="CARB" w:date="2023-12-19T12:12:00Z">
              <w:r w:rsidRPr="77AB287E">
                <w:rPr>
                  <w:rFonts w:cs="Arial"/>
                  <w:sz w:val="22"/>
                </w:rPr>
                <w:t>2025</w:t>
              </w:r>
            </w:ins>
            <w:ins w:id="1360" w:author="Wilkins, Kate@ARB" w:date="2024-01-02T12:13:00Z">
              <w:r w:rsidR="007C6F61" w:rsidRPr="007C6F61">
                <w:rPr>
                  <w:rFonts w:cs="Arial"/>
                  <w:sz w:val="22"/>
                  <w:vertAlign w:val="superscript"/>
                  <w:rPrChange w:id="1361" w:author="Wilkins, Kate@ARB" w:date="2024-01-02T12:13:00Z">
                    <w:rPr>
                      <w:rFonts w:cs="Arial"/>
                      <w:sz w:val="22"/>
                    </w:rPr>
                  </w:rPrChange>
                </w:rPr>
                <w:t>a,</w:t>
              </w:r>
            </w:ins>
            <w:ins w:id="1362" w:author="CARB" w:date="2023-12-19T12:12:00Z">
              <w:r w:rsidR="001078D6" w:rsidRPr="00010045">
                <w:rPr>
                  <w:rFonts w:cs="Arial"/>
                  <w:sz w:val="22"/>
                  <w:vertAlign w:val="superscript"/>
                </w:rPr>
                <w:t>b</w:t>
              </w:r>
            </w:ins>
          </w:p>
        </w:tc>
        <w:tc>
          <w:tcPr>
            <w:tcW w:w="5212" w:type="dxa"/>
            <w:gridSpan w:val="3"/>
            <w:vAlign w:val="bottom"/>
          </w:tcPr>
          <w:p w14:paraId="29D130E3" w14:textId="55DB8CEB" w:rsidR="00114032" w:rsidRPr="00010045" w:rsidRDefault="006952A4" w:rsidP="77AB287E">
            <w:pPr>
              <w:jc w:val="center"/>
              <w:rPr>
                <w:ins w:id="1363" w:author="CARB" w:date="2023-12-19T12:12:00Z"/>
                <w:sz w:val="22"/>
              </w:rPr>
            </w:pPr>
            <w:ins w:id="1364" w:author="CARB" w:date="2023-12-19T12:12:00Z">
              <w:r w:rsidRPr="00010045">
                <w:rPr>
                  <w:sz w:val="22"/>
                </w:rPr>
                <w:t>85.</w:t>
              </w:r>
              <w:r w:rsidR="000E6AC2" w:rsidRPr="00676CD6">
                <w:rPr>
                  <w:sz w:val="22"/>
                </w:rPr>
                <w:t>93</w:t>
              </w:r>
            </w:ins>
          </w:p>
        </w:tc>
      </w:tr>
      <w:tr w:rsidR="00114032" w:rsidRPr="006F504E" w14:paraId="02741E28" w14:textId="77777777" w:rsidTr="0035753E">
        <w:trPr>
          <w:jc w:val="center"/>
          <w:ins w:id="1365" w:author="CARB" w:date="2023-12-19T12:12:00Z"/>
        </w:trPr>
        <w:tc>
          <w:tcPr>
            <w:tcW w:w="3780" w:type="dxa"/>
            <w:gridSpan w:val="3"/>
          </w:tcPr>
          <w:p w14:paraId="0B2B9119" w14:textId="58396787" w:rsidR="00114032" w:rsidRPr="00010045" w:rsidRDefault="00114032" w:rsidP="00114032">
            <w:pPr>
              <w:jc w:val="center"/>
              <w:rPr>
                <w:ins w:id="1366" w:author="CARB" w:date="2023-12-19T12:12:00Z"/>
                <w:sz w:val="22"/>
              </w:rPr>
            </w:pPr>
            <w:ins w:id="1367" w:author="CARB" w:date="2023-12-19T12:12:00Z">
              <w:r w:rsidRPr="006F504E">
                <w:rPr>
                  <w:rFonts w:cs="Arial"/>
                  <w:sz w:val="22"/>
                </w:rPr>
                <w:t>2026</w:t>
              </w:r>
            </w:ins>
          </w:p>
        </w:tc>
        <w:tc>
          <w:tcPr>
            <w:tcW w:w="5212" w:type="dxa"/>
            <w:gridSpan w:val="3"/>
            <w:vAlign w:val="bottom"/>
          </w:tcPr>
          <w:p w14:paraId="216A34B1" w14:textId="7081CB36" w:rsidR="00114032" w:rsidRPr="00010045" w:rsidRDefault="00D475E3" w:rsidP="00D475E3">
            <w:pPr>
              <w:jc w:val="center"/>
              <w:rPr>
                <w:ins w:id="1368" w:author="CARB" w:date="2023-12-19T12:12:00Z"/>
                <w:sz w:val="22"/>
              </w:rPr>
            </w:pPr>
            <w:ins w:id="1369" w:author="CARB" w:date="2023-12-19T12:12:00Z">
              <w:r w:rsidRPr="00010045">
                <w:rPr>
                  <w:sz w:val="22"/>
                </w:rPr>
                <w:t>83.</w:t>
              </w:r>
              <w:r w:rsidR="000E6AC2" w:rsidRPr="00676CD6">
                <w:rPr>
                  <w:sz w:val="22"/>
                </w:rPr>
                <w:t>55</w:t>
              </w:r>
            </w:ins>
          </w:p>
        </w:tc>
      </w:tr>
      <w:tr w:rsidR="00114032" w:rsidRPr="006F504E" w14:paraId="556BF533" w14:textId="77777777" w:rsidTr="0035753E">
        <w:trPr>
          <w:jc w:val="center"/>
          <w:ins w:id="1370" w:author="CARB" w:date="2023-12-19T12:12:00Z"/>
        </w:trPr>
        <w:tc>
          <w:tcPr>
            <w:tcW w:w="3780" w:type="dxa"/>
            <w:gridSpan w:val="3"/>
          </w:tcPr>
          <w:p w14:paraId="0937F082" w14:textId="2D459696" w:rsidR="00114032" w:rsidRPr="00010045" w:rsidRDefault="00114032" w:rsidP="00114032">
            <w:pPr>
              <w:jc w:val="center"/>
              <w:rPr>
                <w:ins w:id="1371" w:author="CARB" w:date="2023-12-19T12:12:00Z"/>
                <w:sz w:val="22"/>
              </w:rPr>
            </w:pPr>
            <w:ins w:id="1372" w:author="CARB" w:date="2023-12-19T12:12:00Z">
              <w:r w:rsidRPr="006F504E">
                <w:rPr>
                  <w:rFonts w:cs="Arial"/>
                  <w:sz w:val="22"/>
                </w:rPr>
                <w:t>2027</w:t>
              </w:r>
            </w:ins>
          </w:p>
        </w:tc>
        <w:tc>
          <w:tcPr>
            <w:tcW w:w="5212" w:type="dxa"/>
            <w:gridSpan w:val="3"/>
            <w:vAlign w:val="bottom"/>
          </w:tcPr>
          <w:p w14:paraId="42125C4E" w14:textId="4520F7DE" w:rsidR="00114032" w:rsidRPr="00010045" w:rsidRDefault="00D475E3" w:rsidP="00D475E3">
            <w:pPr>
              <w:jc w:val="center"/>
              <w:rPr>
                <w:ins w:id="1373" w:author="CARB" w:date="2023-12-19T12:12:00Z"/>
                <w:sz w:val="22"/>
              </w:rPr>
            </w:pPr>
            <w:ins w:id="1374" w:author="CARB" w:date="2023-12-19T12:12:00Z">
              <w:r w:rsidRPr="00010045">
                <w:rPr>
                  <w:sz w:val="22"/>
                </w:rPr>
                <w:t>81.</w:t>
              </w:r>
              <w:r w:rsidR="000E6AC2" w:rsidRPr="00676CD6">
                <w:rPr>
                  <w:sz w:val="22"/>
                </w:rPr>
                <w:t>17</w:t>
              </w:r>
            </w:ins>
          </w:p>
        </w:tc>
      </w:tr>
      <w:tr w:rsidR="00114032" w:rsidRPr="006F504E" w14:paraId="4D7C82E1" w14:textId="77777777" w:rsidTr="0035753E">
        <w:trPr>
          <w:jc w:val="center"/>
          <w:ins w:id="1375" w:author="CARB" w:date="2023-12-19T12:12:00Z"/>
        </w:trPr>
        <w:tc>
          <w:tcPr>
            <w:tcW w:w="3780" w:type="dxa"/>
            <w:gridSpan w:val="3"/>
          </w:tcPr>
          <w:p w14:paraId="31D31FD8" w14:textId="61AECB96" w:rsidR="00114032" w:rsidRPr="00010045" w:rsidRDefault="00114032" w:rsidP="00114032">
            <w:pPr>
              <w:jc w:val="center"/>
              <w:rPr>
                <w:ins w:id="1376" w:author="CARB" w:date="2023-12-19T12:12:00Z"/>
                <w:sz w:val="22"/>
              </w:rPr>
            </w:pPr>
            <w:ins w:id="1377" w:author="CARB" w:date="2023-12-19T12:12:00Z">
              <w:r w:rsidRPr="006F504E">
                <w:rPr>
                  <w:rFonts w:cs="Arial"/>
                  <w:sz w:val="22"/>
                </w:rPr>
                <w:t>2028</w:t>
              </w:r>
            </w:ins>
          </w:p>
        </w:tc>
        <w:tc>
          <w:tcPr>
            <w:tcW w:w="5212" w:type="dxa"/>
            <w:gridSpan w:val="3"/>
            <w:vAlign w:val="bottom"/>
          </w:tcPr>
          <w:p w14:paraId="0B7974A5" w14:textId="688E59FF" w:rsidR="00114032" w:rsidRPr="00010045" w:rsidRDefault="00D475E3" w:rsidP="00D475E3">
            <w:pPr>
              <w:jc w:val="center"/>
              <w:rPr>
                <w:ins w:id="1378" w:author="CARB" w:date="2023-12-19T12:12:00Z"/>
                <w:sz w:val="22"/>
              </w:rPr>
            </w:pPr>
            <w:ins w:id="1379" w:author="CARB" w:date="2023-12-19T12:12:00Z">
              <w:r w:rsidRPr="00010045">
                <w:rPr>
                  <w:sz w:val="22"/>
                </w:rPr>
                <w:t>78.</w:t>
              </w:r>
              <w:r w:rsidR="000E6AC2" w:rsidRPr="00676CD6">
                <w:rPr>
                  <w:sz w:val="22"/>
                </w:rPr>
                <w:t>79</w:t>
              </w:r>
              <w:r w:rsidR="00E4212B" w:rsidRPr="002564AD">
                <w:rPr>
                  <w:rFonts w:ascii="Calibri" w:hAnsi="Calibri" w:cs="Calibri"/>
                  <w:sz w:val="20"/>
                  <w:szCs w:val="20"/>
                  <w:vertAlign w:val="superscript"/>
                </w:rPr>
                <w:t xml:space="preserve"> δ</w:t>
              </w:r>
            </w:ins>
          </w:p>
        </w:tc>
      </w:tr>
      <w:tr w:rsidR="00114032" w:rsidRPr="006F504E" w14:paraId="38B47537" w14:textId="77777777" w:rsidTr="0035753E">
        <w:trPr>
          <w:jc w:val="center"/>
          <w:ins w:id="1380" w:author="CARB" w:date="2023-12-19T12:12:00Z"/>
        </w:trPr>
        <w:tc>
          <w:tcPr>
            <w:tcW w:w="3780" w:type="dxa"/>
            <w:gridSpan w:val="3"/>
          </w:tcPr>
          <w:p w14:paraId="0A93E35B" w14:textId="09C52432" w:rsidR="00114032" w:rsidRPr="00010045" w:rsidRDefault="00114032" w:rsidP="00114032">
            <w:pPr>
              <w:jc w:val="center"/>
              <w:rPr>
                <w:ins w:id="1381" w:author="CARB" w:date="2023-12-19T12:12:00Z"/>
                <w:sz w:val="22"/>
              </w:rPr>
            </w:pPr>
            <w:ins w:id="1382" w:author="CARB" w:date="2023-12-19T12:12:00Z">
              <w:r w:rsidRPr="006F504E">
                <w:rPr>
                  <w:rFonts w:cs="Arial"/>
                  <w:sz w:val="22"/>
                </w:rPr>
                <w:t>2029</w:t>
              </w:r>
            </w:ins>
          </w:p>
        </w:tc>
        <w:tc>
          <w:tcPr>
            <w:tcW w:w="5212" w:type="dxa"/>
            <w:gridSpan w:val="3"/>
            <w:vAlign w:val="bottom"/>
          </w:tcPr>
          <w:p w14:paraId="6685DE77" w14:textId="2B533F27" w:rsidR="00114032" w:rsidRPr="00010045" w:rsidRDefault="00E77E42" w:rsidP="00E77E42">
            <w:pPr>
              <w:jc w:val="center"/>
              <w:rPr>
                <w:ins w:id="1383" w:author="CARB" w:date="2023-12-19T12:12:00Z"/>
                <w:sz w:val="22"/>
              </w:rPr>
            </w:pPr>
            <w:ins w:id="1384" w:author="CARB" w:date="2023-12-19T12:12:00Z">
              <w:r w:rsidRPr="00010045">
                <w:rPr>
                  <w:sz w:val="22"/>
                </w:rPr>
                <w:t>76.</w:t>
              </w:r>
              <w:r w:rsidR="000E6AC2" w:rsidRPr="00676CD6">
                <w:rPr>
                  <w:sz w:val="22"/>
                </w:rPr>
                <w:t>41</w:t>
              </w:r>
              <w:r w:rsidR="00E4212B" w:rsidRPr="002564AD">
                <w:rPr>
                  <w:rFonts w:ascii="Calibri" w:hAnsi="Calibri" w:cs="Calibri"/>
                  <w:sz w:val="20"/>
                  <w:szCs w:val="20"/>
                  <w:vertAlign w:val="superscript"/>
                </w:rPr>
                <w:t xml:space="preserve"> δ</w:t>
              </w:r>
            </w:ins>
          </w:p>
        </w:tc>
      </w:tr>
      <w:tr w:rsidR="00114032" w:rsidRPr="006F504E" w14:paraId="5EEEE150" w14:textId="77777777" w:rsidTr="0035753E">
        <w:trPr>
          <w:jc w:val="center"/>
          <w:ins w:id="1385" w:author="CARB" w:date="2023-12-19T12:12:00Z"/>
        </w:trPr>
        <w:tc>
          <w:tcPr>
            <w:tcW w:w="3780" w:type="dxa"/>
            <w:gridSpan w:val="3"/>
          </w:tcPr>
          <w:p w14:paraId="50E15C16" w14:textId="6B0A3873" w:rsidR="00114032" w:rsidRPr="00010045" w:rsidRDefault="00114032" w:rsidP="00114032">
            <w:pPr>
              <w:jc w:val="center"/>
              <w:rPr>
                <w:ins w:id="1386" w:author="CARB" w:date="2023-12-19T12:12:00Z"/>
                <w:sz w:val="22"/>
              </w:rPr>
            </w:pPr>
            <w:ins w:id="1387" w:author="CARB" w:date="2023-12-19T12:12:00Z">
              <w:r w:rsidRPr="006F504E">
                <w:rPr>
                  <w:rFonts w:cs="Arial"/>
                  <w:sz w:val="22"/>
                </w:rPr>
                <w:t>2030</w:t>
              </w:r>
            </w:ins>
          </w:p>
        </w:tc>
        <w:tc>
          <w:tcPr>
            <w:tcW w:w="5212" w:type="dxa"/>
            <w:gridSpan w:val="3"/>
            <w:vAlign w:val="bottom"/>
          </w:tcPr>
          <w:p w14:paraId="7096A96E" w14:textId="2FADBBB9" w:rsidR="00114032" w:rsidRPr="00010045" w:rsidRDefault="00B4349E" w:rsidP="00B4349E">
            <w:pPr>
              <w:jc w:val="center"/>
              <w:rPr>
                <w:ins w:id="1388" w:author="CARB" w:date="2023-12-19T12:12:00Z"/>
                <w:sz w:val="22"/>
              </w:rPr>
            </w:pPr>
            <w:ins w:id="1389" w:author="CARB" w:date="2023-12-19T12:12:00Z">
              <w:r w:rsidRPr="00010045">
                <w:rPr>
                  <w:sz w:val="22"/>
                </w:rPr>
                <w:t>74.</w:t>
              </w:r>
              <w:r w:rsidR="000E6AC2" w:rsidRPr="00676CD6">
                <w:rPr>
                  <w:sz w:val="22"/>
                </w:rPr>
                <w:t>03</w:t>
              </w:r>
              <w:r w:rsidR="00E4212B" w:rsidRPr="002564AD">
                <w:rPr>
                  <w:rFonts w:ascii="Calibri" w:hAnsi="Calibri" w:cs="Calibri"/>
                  <w:sz w:val="20"/>
                  <w:szCs w:val="20"/>
                  <w:vertAlign w:val="superscript"/>
                </w:rPr>
                <w:t xml:space="preserve"> δ</w:t>
              </w:r>
            </w:ins>
          </w:p>
        </w:tc>
      </w:tr>
      <w:tr w:rsidR="00114032" w:rsidRPr="006F504E" w14:paraId="79D69E11" w14:textId="77777777" w:rsidTr="0035753E">
        <w:trPr>
          <w:jc w:val="center"/>
          <w:ins w:id="1390" w:author="CARB" w:date="2023-12-19T12:12:00Z"/>
        </w:trPr>
        <w:tc>
          <w:tcPr>
            <w:tcW w:w="3780" w:type="dxa"/>
            <w:gridSpan w:val="3"/>
          </w:tcPr>
          <w:p w14:paraId="533D7BB7" w14:textId="02248D04" w:rsidR="00114032" w:rsidRPr="00010045" w:rsidRDefault="00114032" w:rsidP="00114032">
            <w:pPr>
              <w:jc w:val="center"/>
              <w:rPr>
                <w:ins w:id="1391" w:author="CARB" w:date="2023-12-19T12:12:00Z"/>
                <w:sz w:val="22"/>
              </w:rPr>
            </w:pPr>
            <w:ins w:id="1392" w:author="CARB" w:date="2023-12-19T12:12:00Z">
              <w:r w:rsidRPr="006F504E">
                <w:rPr>
                  <w:rFonts w:cs="Arial"/>
                  <w:sz w:val="22"/>
                </w:rPr>
                <w:t>2031</w:t>
              </w:r>
            </w:ins>
          </w:p>
        </w:tc>
        <w:tc>
          <w:tcPr>
            <w:tcW w:w="5212" w:type="dxa"/>
            <w:gridSpan w:val="3"/>
            <w:vAlign w:val="bottom"/>
          </w:tcPr>
          <w:p w14:paraId="78C006ED" w14:textId="3349183C" w:rsidR="00114032" w:rsidRPr="00010045" w:rsidRDefault="00DF366B" w:rsidP="00DF366B">
            <w:pPr>
              <w:jc w:val="center"/>
              <w:rPr>
                <w:ins w:id="1393" w:author="CARB" w:date="2023-12-19T12:12:00Z"/>
                <w:sz w:val="22"/>
              </w:rPr>
            </w:pPr>
            <w:ins w:id="1394" w:author="CARB" w:date="2023-12-19T12:12:00Z">
              <w:r w:rsidRPr="00010045">
                <w:rPr>
                  <w:sz w:val="22"/>
                </w:rPr>
                <w:t>69.</w:t>
              </w:r>
              <w:r w:rsidR="000E6AC2" w:rsidRPr="00676CD6">
                <w:rPr>
                  <w:sz w:val="22"/>
                </w:rPr>
                <w:t>27</w:t>
              </w:r>
              <w:r w:rsidR="00E4212B" w:rsidRPr="002564AD">
                <w:rPr>
                  <w:rFonts w:ascii="Calibri" w:hAnsi="Calibri" w:cs="Calibri"/>
                  <w:sz w:val="20"/>
                  <w:szCs w:val="20"/>
                  <w:vertAlign w:val="superscript"/>
                </w:rPr>
                <w:t xml:space="preserve"> δ</w:t>
              </w:r>
            </w:ins>
          </w:p>
        </w:tc>
      </w:tr>
      <w:tr w:rsidR="00114032" w:rsidRPr="006F504E" w14:paraId="3F782933" w14:textId="77777777" w:rsidTr="0035753E">
        <w:trPr>
          <w:jc w:val="center"/>
          <w:ins w:id="1395" w:author="CARB" w:date="2023-12-19T12:12:00Z"/>
        </w:trPr>
        <w:tc>
          <w:tcPr>
            <w:tcW w:w="3780" w:type="dxa"/>
            <w:gridSpan w:val="3"/>
          </w:tcPr>
          <w:p w14:paraId="77EE921E" w14:textId="4F428208" w:rsidR="00114032" w:rsidRPr="00010045" w:rsidRDefault="00114032" w:rsidP="00114032">
            <w:pPr>
              <w:jc w:val="center"/>
              <w:rPr>
                <w:ins w:id="1396" w:author="CARB" w:date="2023-12-19T12:12:00Z"/>
                <w:sz w:val="22"/>
              </w:rPr>
            </w:pPr>
            <w:ins w:id="1397" w:author="CARB" w:date="2023-12-19T12:12:00Z">
              <w:r w:rsidRPr="006F504E">
                <w:rPr>
                  <w:rFonts w:cs="Arial"/>
                  <w:sz w:val="22"/>
                </w:rPr>
                <w:t>2032</w:t>
              </w:r>
            </w:ins>
          </w:p>
        </w:tc>
        <w:tc>
          <w:tcPr>
            <w:tcW w:w="5212" w:type="dxa"/>
            <w:gridSpan w:val="3"/>
            <w:vAlign w:val="bottom"/>
          </w:tcPr>
          <w:p w14:paraId="16686F07" w14:textId="51962358" w:rsidR="00114032" w:rsidRPr="00010045" w:rsidRDefault="00DF366B" w:rsidP="00DF366B">
            <w:pPr>
              <w:jc w:val="center"/>
              <w:rPr>
                <w:ins w:id="1398" w:author="CARB" w:date="2023-12-19T12:12:00Z"/>
                <w:sz w:val="22"/>
              </w:rPr>
            </w:pPr>
            <w:ins w:id="1399" w:author="CARB" w:date="2023-12-19T12:12:00Z">
              <w:r w:rsidRPr="00010045">
                <w:rPr>
                  <w:sz w:val="22"/>
                </w:rPr>
                <w:t>64.</w:t>
              </w:r>
              <w:r w:rsidR="000E6AC2" w:rsidRPr="00676CD6">
                <w:rPr>
                  <w:sz w:val="22"/>
                </w:rPr>
                <w:t>51</w:t>
              </w:r>
              <w:r w:rsidR="00E4212B" w:rsidRPr="002564AD">
                <w:rPr>
                  <w:rFonts w:ascii="Calibri" w:hAnsi="Calibri" w:cs="Calibri"/>
                  <w:sz w:val="20"/>
                  <w:szCs w:val="20"/>
                  <w:vertAlign w:val="superscript"/>
                </w:rPr>
                <w:t xml:space="preserve"> δ</w:t>
              </w:r>
            </w:ins>
          </w:p>
        </w:tc>
      </w:tr>
      <w:tr w:rsidR="00114032" w:rsidRPr="006F504E" w14:paraId="246702D5" w14:textId="77777777" w:rsidTr="0035753E">
        <w:trPr>
          <w:jc w:val="center"/>
          <w:ins w:id="1400" w:author="CARB" w:date="2023-12-19T12:12:00Z"/>
        </w:trPr>
        <w:tc>
          <w:tcPr>
            <w:tcW w:w="3780" w:type="dxa"/>
            <w:gridSpan w:val="3"/>
          </w:tcPr>
          <w:p w14:paraId="1BBD3ECB" w14:textId="458353DC" w:rsidR="00114032" w:rsidRPr="00010045" w:rsidRDefault="00114032" w:rsidP="00114032">
            <w:pPr>
              <w:jc w:val="center"/>
              <w:rPr>
                <w:ins w:id="1401" w:author="CARB" w:date="2023-12-19T12:12:00Z"/>
                <w:sz w:val="22"/>
              </w:rPr>
            </w:pPr>
            <w:ins w:id="1402" w:author="CARB" w:date="2023-12-19T12:12:00Z">
              <w:r w:rsidRPr="006F504E">
                <w:rPr>
                  <w:rFonts w:cs="Arial"/>
                  <w:sz w:val="22"/>
                </w:rPr>
                <w:t>2033</w:t>
              </w:r>
            </w:ins>
          </w:p>
        </w:tc>
        <w:tc>
          <w:tcPr>
            <w:tcW w:w="5212" w:type="dxa"/>
            <w:gridSpan w:val="3"/>
            <w:vAlign w:val="bottom"/>
          </w:tcPr>
          <w:p w14:paraId="461EBDE0" w14:textId="57811669" w:rsidR="00114032" w:rsidRPr="00010045" w:rsidRDefault="007A5050" w:rsidP="007A5050">
            <w:pPr>
              <w:jc w:val="center"/>
              <w:rPr>
                <w:ins w:id="1403" w:author="CARB" w:date="2023-12-19T12:12:00Z"/>
                <w:sz w:val="22"/>
              </w:rPr>
            </w:pPr>
            <w:ins w:id="1404" w:author="CARB" w:date="2023-12-19T12:12:00Z">
              <w:r w:rsidRPr="00010045">
                <w:rPr>
                  <w:sz w:val="22"/>
                </w:rPr>
                <w:t>59.</w:t>
              </w:r>
              <w:r w:rsidR="000E6AC2" w:rsidRPr="00676CD6">
                <w:rPr>
                  <w:sz w:val="22"/>
                </w:rPr>
                <w:t>75</w:t>
              </w:r>
              <w:r w:rsidR="00E4212B" w:rsidRPr="002564AD">
                <w:rPr>
                  <w:rFonts w:ascii="Calibri" w:hAnsi="Calibri" w:cs="Calibri"/>
                  <w:sz w:val="20"/>
                  <w:szCs w:val="20"/>
                  <w:vertAlign w:val="superscript"/>
                </w:rPr>
                <w:t xml:space="preserve"> δ</w:t>
              </w:r>
            </w:ins>
          </w:p>
        </w:tc>
      </w:tr>
      <w:tr w:rsidR="00114032" w:rsidRPr="006F504E" w14:paraId="5B576DA1" w14:textId="77777777" w:rsidTr="0035753E">
        <w:trPr>
          <w:jc w:val="center"/>
          <w:ins w:id="1405" w:author="CARB" w:date="2023-12-19T12:12:00Z"/>
        </w:trPr>
        <w:tc>
          <w:tcPr>
            <w:tcW w:w="3780" w:type="dxa"/>
            <w:gridSpan w:val="3"/>
          </w:tcPr>
          <w:p w14:paraId="5427E9A2" w14:textId="7135426D" w:rsidR="00114032" w:rsidRPr="00010045" w:rsidRDefault="00114032" w:rsidP="006952A4">
            <w:pPr>
              <w:jc w:val="center"/>
              <w:rPr>
                <w:ins w:id="1406" w:author="CARB" w:date="2023-12-19T12:12:00Z"/>
                <w:sz w:val="22"/>
              </w:rPr>
            </w:pPr>
            <w:ins w:id="1407" w:author="CARB" w:date="2023-12-19T12:12:00Z">
              <w:r w:rsidRPr="006F504E">
                <w:rPr>
                  <w:rFonts w:cs="Arial"/>
                  <w:sz w:val="22"/>
                </w:rPr>
                <w:t>2034</w:t>
              </w:r>
            </w:ins>
          </w:p>
        </w:tc>
        <w:tc>
          <w:tcPr>
            <w:tcW w:w="5212" w:type="dxa"/>
            <w:gridSpan w:val="3"/>
            <w:vAlign w:val="bottom"/>
          </w:tcPr>
          <w:p w14:paraId="1A3AC2FF" w14:textId="1E705A8A" w:rsidR="00114032" w:rsidRPr="00010045" w:rsidRDefault="000E6AC2" w:rsidP="007A5050">
            <w:pPr>
              <w:jc w:val="center"/>
              <w:rPr>
                <w:ins w:id="1408" w:author="CARB" w:date="2023-12-19T12:12:00Z"/>
                <w:sz w:val="22"/>
              </w:rPr>
            </w:pPr>
            <w:ins w:id="1409" w:author="CARB" w:date="2023-12-19T12:12:00Z">
              <w:r w:rsidRPr="00676CD6">
                <w:rPr>
                  <w:sz w:val="22"/>
                </w:rPr>
                <w:t>54.99</w:t>
              </w:r>
              <w:r w:rsidR="00E4212B" w:rsidRPr="002564AD">
                <w:rPr>
                  <w:rFonts w:ascii="Calibri" w:hAnsi="Calibri" w:cs="Calibri"/>
                  <w:sz w:val="20"/>
                  <w:szCs w:val="20"/>
                  <w:vertAlign w:val="superscript"/>
                </w:rPr>
                <w:t xml:space="preserve"> δ</w:t>
              </w:r>
            </w:ins>
          </w:p>
        </w:tc>
      </w:tr>
      <w:tr w:rsidR="00114032" w:rsidRPr="006F504E" w14:paraId="6E3A20F8" w14:textId="77777777" w:rsidTr="0035753E">
        <w:trPr>
          <w:jc w:val="center"/>
          <w:ins w:id="1410" w:author="CARB" w:date="2023-12-19T12:12:00Z"/>
        </w:trPr>
        <w:tc>
          <w:tcPr>
            <w:tcW w:w="3780" w:type="dxa"/>
            <w:gridSpan w:val="3"/>
          </w:tcPr>
          <w:p w14:paraId="67DBA1EA" w14:textId="2342465C" w:rsidR="00114032" w:rsidRPr="00010045" w:rsidRDefault="00114032" w:rsidP="006952A4">
            <w:pPr>
              <w:jc w:val="center"/>
              <w:rPr>
                <w:ins w:id="1411" w:author="CARB" w:date="2023-12-19T12:12:00Z"/>
                <w:sz w:val="22"/>
              </w:rPr>
            </w:pPr>
            <w:ins w:id="1412" w:author="CARB" w:date="2023-12-19T12:12:00Z">
              <w:r w:rsidRPr="006F504E">
                <w:rPr>
                  <w:rFonts w:cs="Arial"/>
                  <w:sz w:val="22"/>
                </w:rPr>
                <w:t>2035</w:t>
              </w:r>
            </w:ins>
          </w:p>
        </w:tc>
        <w:tc>
          <w:tcPr>
            <w:tcW w:w="5212" w:type="dxa"/>
            <w:gridSpan w:val="3"/>
            <w:vAlign w:val="bottom"/>
          </w:tcPr>
          <w:p w14:paraId="6FDF8D3C" w14:textId="6CBA1228" w:rsidR="00114032" w:rsidRPr="00010045" w:rsidRDefault="007A5050" w:rsidP="007A5050">
            <w:pPr>
              <w:jc w:val="center"/>
              <w:rPr>
                <w:ins w:id="1413" w:author="CARB" w:date="2023-12-19T12:12:00Z"/>
                <w:sz w:val="22"/>
              </w:rPr>
            </w:pPr>
            <w:ins w:id="1414" w:author="CARB" w:date="2023-12-19T12:12:00Z">
              <w:r w:rsidRPr="00010045">
                <w:rPr>
                  <w:sz w:val="22"/>
                </w:rPr>
                <w:t>50.</w:t>
              </w:r>
              <w:r w:rsidR="000E6AC2" w:rsidRPr="00676CD6">
                <w:rPr>
                  <w:sz w:val="22"/>
                </w:rPr>
                <w:t>23</w:t>
              </w:r>
              <w:r w:rsidR="00E4212B" w:rsidRPr="002564AD">
                <w:rPr>
                  <w:rFonts w:ascii="Calibri" w:hAnsi="Calibri" w:cs="Calibri"/>
                  <w:sz w:val="20"/>
                  <w:szCs w:val="20"/>
                  <w:vertAlign w:val="superscript"/>
                </w:rPr>
                <w:t xml:space="preserve"> δ</w:t>
              </w:r>
            </w:ins>
          </w:p>
        </w:tc>
      </w:tr>
      <w:tr w:rsidR="00114032" w:rsidRPr="006F504E" w14:paraId="70213128" w14:textId="77777777" w:rsidTr="0035753E">
        <w:trPr>
          <w:jc w:val="center"/>
          <w:ins w:id="1415" w:author="CARB" w:date="2023-12-19T12:12:00Z"/>
        </w:trPr>
        <w:tc>
          <w:tcPr>
            <w:tcW w:w="3780" w:type="dxa"/>
            <w:gridSpan w:val="3"/>
          </w:tcPr>
          <w:p w14:paraId="71ED7CBF" w14:textId="40920D84" w:rsidR="00114032" w:rsidRPr="00010045" w:rsidRDefault="00114032" w:rsidP="006952A4">
            <w:pPr>
              <w:jc w:val="center"/>
              <w:rPr>
                <w:ins w:id="1416" w:author="CARB" w:date="2023-12-19T12:12:00Z"/>
                <w:sz w:val="22"/>
              </w:rPr>
            </w:pPr>
            <w:ins w:id="1417" w:author="CARB" w:date="2023-12-19T12:12:00Z">
              <w:r w:rsidRPr="006F504E">
                <w:rPr>
                  <w:rFonts w:cs="Arial"/>
                  <w:sz w:val="22"/>
                </w:rPr>
                <w:t>2036</w:t>
              </w:r>
            </w:ins>
          </w:p>
        </w:tc>
        <w:tc>
          <w:tcPr>
            <w:tcW w:w="5212" w:type="dxa"/>
            <w:gridSpan w:val="3"/>
            <w:vAlign w:val="bottom"/>
          </w:tcPr>
          <w:p w14:paraId="3ED7994F" w14:textId="6AEC6B15" w:rsidR="00114032" w:rsidRPr="00010045" w:rsidRDefault="007A5050" w:rsidP="007A5050">
            <w:pPr>
              <w:jc w:val="center"/>
              <w:rPr>
                <w:ins w:id="1418" w:author="CARB" w:date="2023-12-19T12:12:00Z"/>
                <w:sz w:val="22"/>
              </w:rPr>
            </w:pPr>
            <w:ins w:id="1419" w:author="CARB" w:date="2023-12-19T12:12:00Z">
              <w:r w:rsidRPr="00010045">
                <w:rPr>
                  <w:sz w:val="22"/>
                </w:rPr>
                <w:t>45.</w:t>
              </w:r>
              <w:r w:rsidR="000E6AC2" w:rsidRPr="00676CD6">
                <w:rPr>
                  <w:sz w:val="22"/>
                </w:rPr>
                <w:t>47</w:t>
              </w:r>
              <w:r w:rsidR="00E4212B" w:rsidRPr="002564AD">
                <w:rPr>
                  <w:rFonts w:ascii="Calibri" w:hAnsi="Calibri" w:cs="Calibri"/>
                  <w:sz w:val="20"/>
                  <w:szCs w:val="20"/>
                  <w:vertAlign w:val="superscript"/>
                </w:rPr>
                <w:t xml:space="preserve"> δ</w:t>
              </w:r>
            </w:ins>
          </w:p>
        </w:tc>
      </w:tr>
      <w:tr w:rsidR="00114032" w:rsidRPr="006F504E" w14:paraId="02F8379F" w14:textId="77777777" w:rsidTr="0035753E">
        <w:trPr>
          <w:jc w:val="center"/>
          <w:ins w:id="1420" w:author="CARB" w:date="2023-12-19T12:12:00Z"/>
        </w:trPr>
        <w:tc>
          <w:tcPr>
            <w:tcW w:w="3780" w:type="dxa"/>
            <w:gridSpan w:val="3"/>
          </w:tcPr>
          <w:p w14:paraId="4CD5EFE2" w14:textId="3E1D4F7A" w:rsidR="00114032" w:rsidRPr="00010045" w:rsidRDefault="00114032" w:rsidP="006952A4">
            <w:pPr>
              <w:jc w:val="center"/>
              <w:rPr>
                <w:ins w:id="1421" w:author="CARB" w:date="2023-12-19T12:12:00Z"/>
                <w:sz w:val="22"/>
              </w:rPr>
            </w:pPr>
            <w:ins w:id="1422" w:author="CARB" w:date="2023-12-19T12:12:00Z">
              <w:r w:rsidRPr="006F504E">
                <w:rPr>
                  <w:rFonts w:cs="Arial"/>
                  <w:sz w:val="22"/>
                </w:rPr>
                <w:t>2037</w:t>
              </w:r>
            </w:ins>
          </w:p>
        </w:tc>
        <w:tc>
          <w:tcPr>
            <w:tcW w:w="5212" w:type="dxa"/>
            <w:gridSpan w:val="3"/>
            <w:vAlign w:val="bottom"/>
          </w:tcPr>
          <w:p w14:paraId="466099C7" w14:textId="281BDD3B" w:rsidR="00114032" w:rsidRPr="00010045" w:rsidRDefault="002D5CDD" w:rsidP="002D5CDD">
            <w:pPr>
              <w:jc w:val="center"/>
              <w:rPr>
                <w:ins w:id="1423" w:author="CARB" w:date="2023-12-19T12:12:00Z"/>
                <w:sz w:val="22"/>
              </w:rPr>
            </w:pPr>
            <w:ins w:id="1424" w:author="CARB" w:date="2023-12-19T12:12:00Z">
              <w:r w:rsidRPr="00010045">
                <w:rPr>
                  <w:sz w:val="22"/>
                </w:rPr>
                <w:t>40.</w:t>
              </w:r>
              <w:r w:rsidR="000E6AC2" w:rsidRPr="00676CD6">
                <w:rPr>
                  <w:sz w:val="22"/>
                </w:rPr>
                <w:t>71</w:t>
              </w:r>
              <w:r w:rsidR="00E4212B" w:rsidRPr="002564AD">
                <w:rPr>
                  <w:rFonts w:ascii="Calibri" w:hAnsi="Calibri" w:cs="Calibri"/>
                  <w:sz w:val="20"/>
                  <w:szCs w:val="20"/>
                  <w:vertAlign w:val="superscript"/>
                </w:rPr>
                <w:t xml:space="preserve"> δ</w:t>
              </w:r>
            </w:ins>
          </w:p>
        </w:tc>
      </w:tr>
      <w:tr w:rsidR="00114032" w:rsidRPr="006F504E" w14:paraId="1A0E45F5" w14:textId="77777777" w:rsidTr="0035753E">
        <w:trPr>
          <w:jc w:val="center"/>
          <w:ins w:id="1425" w:author="CARB" w:date="2023-12-19T12:12:00Z"/>
        </w:trPr>
        <w:tc>
          <w:tcPr>
            <w:tcW w:w="3780" w:type="dxa"/>
            <w:gridSpan w:val="3"/>
          </w:tcPr>
          <w:p w14:paraId="7C135E81" w14:textId="057EE2F3" w:rsidR="00114032" w:rsidRPr="00010045" w:rsidRDefault="00114032" w:rsidP="006952A4">
            <w:pPr>
              <w:jc w:val="center"/>
              <w:rPr>
                <w:ins w:id="1426" w:author="CARB" w:date="2023-12-19T12:12:00Z"/>
                <w:sz w:val="22"/>
              </w:rPr>
            </w:pPr>
            <w:ins w:id="1427" w:author="CARB" w:date="2023-12-19T12:12:00Z">
              <w:r w:rsidRPr="006F504E">
                <w:rPr>
                  <w:rFonts w:cs="Arial"/>
                  <w:sz w:val="22"/>
                </w:rPr>
                <w:t>2038</w:t>
              </w:r>
            </w:ins>
          </w:p>
        </w:tc>
        <w:tc>
          <w:tcPr>
            <w:tcW w:w="5212" w:type="dxa"/>
            <w:gridSpan w:val="3"/>
            <w:vAlign w:val="bottom"/>
          </w:tcPr>
          <w:p w14:paraId="0E1D6DE9" w14:textId="197F6CB0" w:rsidR="00114032" w:rsidRPr="00010045" w:rsidRDefault="006458E6" w:rsidP="006458E6">
            <w:pPr>
              <w:jc w:val="center"/>
              <w:rPr>
                <w:ins w:id="1428" w:author="CARB" w:date="2023-12-19T12:12:00Z"/>
                <w:sz w:val="22"/>
              </w:rPr>
            </w:pPr>
            <w:ins w:id="1429" w:author="CARB" w:date="2023-12-19T12:12:00Z">
              <w:r w:rsidRPr="00010045">
                <w:rPr>
                  <w:sz w:val="22"/>
                </w:rPr>
                <w:t>35.</w:t>
              </w:r>
              <w:r w:rsidR="000E6AC2" w:rsidRPr="00676CD6">
                <w:rPr>
                  <w:sz w:val="22"/>
                </w:rPr>
                <w:t>95</w:t>
              </w:r>
              <w:r w:rsidR="00E4212B" w:rsidRPr="002564AD">
                <w:rPr>
                  <w:rFonts w:ascii="Calibri" w:hAnsi="Calibri" w:cs="Calibri"/>
                  <w:sz w:val="20"/>
                  <w:szCs w:val="20"/>
                  <w:vertAlign w:val="superscript"/>
                </w:rPr>
                <w:t xml:space="preserve"> δ</w:t>
              </w:r>
            </w:ins>
          </w:p>
        </w:tc>
      </w:tr>
      <w:tr w:rsidR="00114032" w:rsidRPr="006F504E" w14:paraId="4229802E" w14:textId="77777777" w:rsidTr="0035753E">
        <w:trPr>
          <w:jc w:val="center"/>
          <w:ins w:id="1430" w:author="CARB" w:date="2023-12-19T12:12:00Z"/>
        </w:trPr>
        <w:tc>
          <w:tcPr>
            <w:tcW w:w="3780" w:type="dxa"/>
            <w:gridSpan w:val="3"/>
          </w:tcPr>
          <w:p w14:paraId="63178F5A" w14:textId="6FD53FC5" w:rsidR="00114032" w:rsidRPr="00010045" w:rsidRDefault="00114032" w:rsidP="006952A4">
            <w:pPr>
              <w:jc w:val="center"/>
              <w:rPr>
                <w:ins w:id="1431" w:author="CARB" w:date="2023-12-19T12:12:00Z"/>
                <w:sz w:val="22"/>
              </w:rPr>
            </w:pPr>
            <w:ins w:id="1432" w:author="CARB" w:date="2023-12-19T12:12:00Z">
              <w:r w:rsidRPr="006F504E">
                <w:rPr>
                  <w:rFonts w:cs="Arial"/>
                  <w:sz w:val="22"/>
                </w:rPr>
                <w:t>2039</w:t>
              </w:r>
            </w:ins>
          </w:p>
        </w:tc>
        <w:tc>
          <w:tcPr>
            <w:tcW w:w="5212" w:type="dxa"/>
            <w:gridSpan w:val="3"/>
            <w:vAlign w:val="bottom"/>
          </w:tcPr>
          <w:p w14:paraId="19E35B12" w14:textId="71FF3AA2" w:rsidR="00114032" w:rsidRPr="00010045" w:rsidRDefault="00DB29EE" w:rsidP="00DB29EE">
            <w:pPr>
              <w:jc w:val="center"/>
              <w:rPr>
                <w:ins w:id="1433" w:author="CARB" w:date="2023-12-19T12:12:00Z"/>
                <w:sz w:val="22"/>
              </w:rPr>
            </w:pPr>
            <w:ins w:id="1434" w:author="CARB" w:date="2023-12-19T12:12:00Z">
              <w:r w:rsidRPr="00010045">
                <w:rPr>
                  <w:sz w:val="22"/>
                </w:rPr>
                <w:t>31.</w:t>
              </w:r>
              <w:r w:rsidR="000E6AC2" w:rsidRPr="00676CD6">
                <w:rPr>
                  <w:sz w:val="22"/>
                </w:rPr>
                <w:t>19</w:t>
              </w:r>
              <w:r w:rsidR="00E4212B" w:rsidRPr="002564AD">
                <w:rPr>
                  <w:rFonts w:ascii="Calibri" w:hAnsi="Calibri" w:cs="Calibri"/>
                  <w:sz w:val="20"/>
                  <w:szCs w:val="20"/>
                  <w:vertAlign w:val="superscript"/>
                </w:rPr>
                <w:t xml:space="preserve"> δ</w:t>
              </w:r>
            </w:ins>
          </w:p>
        </w:tc>
      </w:tr>
      <w:tr w:rsidR="00114032" w:rsidRPr="006F504E" w14:paraId="3FEC0AA3" w14:textId="77777777" w:rsidTr="0035753E">
        <w:trPr>
          <w:jc w:val="center"/>
          <w:ins w:id="1435" w:author="CARB" w:date="2023-12-19T12:12:00Z"/>
        </w:trPr>
        <w:tc>
          <w:tcPr>
            <w:tcW w:w="3780" w:type="dxa"/>
            <w:gridSpan w:val="3"/>
          </w:tcPr>
          <w:p w14:paraId="121E52E5" w14:textId="62FC4AF2" w:rsidR="00114032" w:rsidRPr="00010045" w:rsidRDefault="00114032" w:rsidP="006952A4">
            <w:pPr>
              <w:jc w:val="center"/>
              <w:rPr>
                <w:ins w:id="1436" w:author="CARB" w:date="2023-12-19T12:12:00Z"/>
                <w:sz w:val="22"/>
              </w:rPr>
            </w:pPr>
            <w:ins w:id="1437" w:author="CARB" w:date="2023-12-19T12:12:00Z">
              <w:r w:rsidRPr="006F504E">
                <w:rPr>
                  <w:rFonts w:cs="Arial"/>
                  <w:sz w:val="22"/>
                </w:rPr>
                <w:t>2040</w:t>
              </w:r>
            </w:ins>
          </w:p>
        </w:tc>
        <w:tc>
          <w:tcPr>
            <w:tcW w:w="5212" w:type="dxa"/>
            <w:gridSpan w:val="3"/>
            <w:vAlign w:val="bottom"/>
          </w:tcPr>
          <w:p w14:paraId="305ECD05" w14:textId="32DEFC7D" w:rsidR="00114032" w:rsidRPr="00010045" w:rsidRDefault="00827A28" w:rsidP="00827A28">
            <w:pPr>
              <w:jc w:val="center"/>
              <w:rPr>
                <w:ins w:id="1438" w:author="CARB" w:date="2023-12-19T12:12:00Z"/>
                <w:sz w:val="22"/>
              </w:rPr>
            </w:pPr>
            <w:ins w:id="1439" w:author="CARB" w:date="2023-12-19T12:12:00Z">
              <w:r w:rsidRPr="00010045">
                <w:rPr>
                  <w:sz w:val="22"/>
                </w:rPr>
                <w:t>26.</w:t>
              </w:r>
              <w:r w:rsidR="000E6AC2" w:rsidRPr="00676CD6">
                <w:rPr>
                  <w:sz w:val="22"/>
                </w:rPr>
                <w:t>44</w:t>
              </w:r>
              <w:r w:rsidR="00E4212B" w:rsidRPr="002564AD">
                <w:rPr>
                  <w:rFonts w:ascii="Calibri" w:hAnsi="Calibri" w:cs="Calibri"/>
                  <w:sz w:val="20"/>
                  <w:szCs w:val="20"/>
                  <w:vertAlign w:val="superscript"/>
                </w:rPr>
                <w:t xml:space="preserve"> δ</w:t>
              </w:r>
            </w:ins>
          </w:p>
        </w:tc>
      </w:tr>
      <w:tr w:rsidR="00114032" w:rsidRPr="006F504E" w14:paraId="7C11836A" w14:textId="77777777" w:rsidTr="0035753E">
        <w:trPr>
          <w:jc w:val="center"/>
          <w:ins w:id="1440" w:author="CARB" w:date="2023-12-19T12:12:00Z"/>
        </w:trPr>
        <w:tc>
          <w:tcPr>
            <w:tcW w:w="3780" w:type="dxa"/>
            <w:gridSpan w:val="3"/>
          </w:tcPr>
          <w:p w14:paraId="63EF532F" w14:textId="03D412CA" w:rsidR="00114032" w:rsidRPr="00010045" w:rsidRDefault="00114032" w:rsidP="006952A4">
            <w:pPr>
              <w:jc w:val="center"/>
              <w:rPr>
                <w:ins w:id="1441" w:author="CARB" w:date="2023-12-19T12:12:00Z"/>
                <w:sz w:val="22"/>
              </w:rPr>
            </w:pPr>
            <w:ins w:id="1442" w:author="CARB" w:date="2023-12-19T12:12:00Z">
              <w:r w:rsidRPr="006F504E">
                <w:rPr>
                  <w:rFonts w:cs="Arial"/>
                  <w:sz w:val="22"/>
                </w:rPr>
                <w:t>2041</w:t>
              </w:r>
            </w:ins>
          </w:p>
        </w:tc>
        <w:tc>
          <w:tcPr>
            <w:tcW w:w="5212" w:type="dxa"/>
            <w:gridSpan w:val="3"/>
            <w:vAlign w:val="bottom"/>
          </w:tcPr>
          <w:p w14:paraId="6F571D72" w14:textId="3B547FD8" w:rsidR="00114032" w:rsidRPr="00010045" w:rsidRDefault="00532B08" w:rsidP="00532B08">
            <w:pPr>
              <w:jc w:val="center"/>
              <w:rPr>
                <w:ins w:id="1443" w:author="CARB" w:date="2023-12-19T12:12:00Z"/>
                <w:sz w:val="22"/>
              </w:rPr>
            </w:pPr>
            <w:ins w:id="1444" w:author="CARB" w:date="2023-12-19T12:12:00Z">
              <w:r w:rsidRPr="00010045">
                <w:rPr>
                  <w:sz w:val="22"/>
                </w:rPr>
                <w:t>23.</w:t>
              </w:r>
              <w:r w:rsidR="000E6AC2" w:rsidRPr="00676CD6">
                <w:rPr>
                  <w:sz w:val="22"/>
                </w:rPr>
                <w:t>26</w:t>
              </w:r>
              <w:r w:rsidR="00E4212B" w:rsidRPr="002564AD">
                <w:rPr>
                  <w:rFonts w:ascii="Calibri" w:hAnsi="Calibri" w:cs="Calibri"/>
                  <w:sz w:val="20"/>
                  <w:szCs w:val="20"/>
                  <w:vertAlign w:val="superscript"/>
                </w:rPr>
                <w:t xml:space="preserve"> δ</w:t>
              </w:r>
            </w:ins>
          </w:p>
        </w:tc>
      </w:tr>
      <w:tr w:rsidR="00114032" w:rsidRPr="006F504E" w14:paraId="71D74684" w14:textId="77777777" w:rsidTr="0035753E">
        <w:trPr>
          <w:jc w:val="center"/>
          <w:ins w:id="1445" w:author="CARB" w:date="2023-12-19T12:12:00Z"/>
        </w:trPr>
        <w:tc>
          <w:tcPr>
            <w:tcW w:w="3780" w:type="dxa"/>
            <w:gridSpan w:val="3"/>
          </w:tcPr>
          <w:p w14:paraId="7D77EAF3" w14:textId="79E17FEF" w:rsidR="00114032" w:rsidRPr="00010045" w:rsidRDefault="00114032" w:rsidP="006952A4">
            <w:pPr>
              <w:jc w:val="center"/>
              <w:rPr>
                <w:ins w:id="1446" w:author="CARB" w:date="2023-12-19T12:12:00Z"/>
                <w:sz w:val="22"/>
              </w:rPr>
            </w:pPr>
            <w:ins w:id="1447" w:author="CARB" w:date="2023-12-19T12:12:00Z">
              <w:r w:rsidRPr="006F504E">
                <w:rPr>
                  <w:rFonts w:cs="Arial"/>
                  <w:sz w:val="22"/>
                </w:rPr>
                <w:t>2042</w:t>
              </w:r>
            </w:ins>
          </w:p>
        </w:tc>
        <w:tc>
          <w:tcPr>
            <w:tcW w:w="5212" w:type="dxa"/>
            <w:gridSpan w:val="3"/>
            <w:vAlign w:val="bottom"/>
          </w:tcPr>
          <w:p w14:paraId="7C7D66A2" w14:textId="68979B61" w:rsidR="00114032" w:rsidRPr="00010045" w:rsidRDefault="00774F7C" w:rsidP="00774F7C">
            <w:pPr>
              <w:jc w:val="center"/>
              <w:rPr>
                <w:ins w:id="1448" w:author="CARB" w:date="2023-12-19T12:12:00Z"/>
                <w:sz w:val="22"/>
              </w:rPr>
            </w:pPr>
            <w:ins w:id="1449" w:author="CARB" w:date="2023-12-19T12:12:00Z">
              <w:r w:rsidRPr="00010045">
                <w:rPr>
                  <w:sz w:val="22"/>
                </w:rPr>
                <w:t>20.</w:t>
              </w:r>
              <w:r w:rsidR="000E6AC2" w:rsidRPr="00676CD6">
                <w:rPr>
                  <w:sz w:val="22"/>
                </w:rPr>
                <w:t>09</w:t>
              </w:r>
              <w:r w:rsidR="00E4212B" w:rsidRPr="002564AD">
                <w:rPr>
                  <w:rFonts w:ascii="Calibri" w:hAnsi="Calibri" w:cs="Calibri"/>
                  <w:sz w:val="20"/>
                  <w:szCs w:val="20"/>
                  <w:vertAlign w:val="superscript"/>
                </w:rPr>
                <w:t xml:space="preserve"> δ</w:t>
              </w:r>
            </w:ins>
          </w:p>
        </w:tc>
      </w:tr>
      <w:tr w:rsidR="00114032" w:rsidRPr="006F504E" w14:paraId="6E1E6EC3" w14:textId="77777777" w:rsidTr="0035753E">
        <w:trPr>
          <w:jc w:val="center"/>
          <w:ins w:id="1450" w:author="CARB" w:date="2023-12-19T12:12:00Z"/>
        </w:trPr>
        <w:tc>
          <w:tcPr>
            <w:tcW w:w="3780" w:type="dxa"/>
            <w:gridSpan w:val="3"/>
          </w:tcPr>
          <w:p w14:paraId="7AD3574C" w14:textId="5AF5E8A3" w:rsidR="00114032" w:rsidRPr="00010045" w:rsidRDefault="00114032" w:rsidP="006952A4">
            <w:pPr>
              <w:jc w:val="center"/>
              <w:rPr>
                <w:ins w:id="1451" w:author="CARB" w:date="2023-12-19T12:12:00Z"/>
                <w:sz w:val="22"/>
              </w:rPr>
            </w:pPr>
            <w:ins w:id="1452" w:author="CARB" w:date="2023-12-19T12:12:00Z">
              <w:r w:rsidRPr="006F504E">
                <w:rPr>
                  <w:rFonts w:cs="Arial"/>
                  <w:sz w:val="22"/>
                </w:rPr>
                <w:t>2043</w:t>
              </w:r>
            </w:ins>
          </w:p>
        </w:tc>
        <w:tc>
          <w:tcPr>
            <w:tcW w:w="5212" w:type="dxa"/>
            <w:gridSpan w:val="3"/>
            <w:vAlign w:val="bottom"/>
          </w:tcPr>
          <w:p w14:paraId="18C8E5A3" w14:textId="380105DC" w:rsidR="00114032" w:rsidRPr="00010045" w:rsidRDefault="00774F7C" w:rsidP="00774F7C">
            <w:pPr>
              <w:jc w:val="center"/>
              <w:rPr>
                <w:ins w:id="1453" w:author="CARB" w:date="2023-12-19T12:12:00Z"/>
                <w:sz w:val="22"/>
              </w:rPr>
            </w:pPr>
            <w:ins w:id="1454" w:author="CARB" w:date="2023-12-19T12:12:00Z">
              <w:r w:rsidRPr="00010045">
                <w:rPr>
                  <w:sz w:val="22"/>
                </w:rPr>
                <w:t>1</w:t>
              </w:r>
              <w:r w:rsidR="0043798F" w:rsidRPr="00010045">
                <w:rPr>
                  <w:sz w:val="22"/>
                </w:rPr>
                <w:t>6.</w:t>
              </w:r>
              <w:r w:rsidR="000E6AC2" w:rsidRPr="00676CD6">
                <w:rPr>
                  <w:sz w:val="22"/>
                </w:rPr>
                <w:t>92</w:t>
              </w:r>
              <w:r w:rsidR="00E4212B" w:rsidRPr="002564AD">
                <w:rPr>
                  <w:rFonts w:ascii="Calibri" w:hAnsi="Calibri" w:cs="Calibri"/>
                  <w:sz w:val="20"/>
                  <w:szCs w:val="20"/>
                  <w:vertAlign w:val="superscript"/>
                </w:rPr>
                <w:t xml:space="preserve"> δ</w:t>
              </w:r>
            </w:ins>
          </w:p>
        </w:tc>
      </w:tr>
      <w:tr w:rsidR="00114032" w:rsidRPr="006F504E" w14:paraId="4C4F99F9" w14:textId="77777777" w:rsidTr="0035753E">
        <w:trPr>
          <w:jc w:val="center"/>
          <w:ins w:id="1455" w:author="CARB" w:date="2023-12-19T12:12:00Z"/>
        </w:trPr>
        <w:tc>
          <w:tcPr>
            <w:tcW w:w="3780" w:type="dxa"/>
            <w:gridSpan w:val="3"/>
          </w:tcPr>
          <w:p w14:paraId="4D296A79" w14:textId="26EA95F3" w:rsidR="00114032" w:rsidRPr="00010045" w:rsidRDefault="00114032" w:rsidP="006952A4">
            <w:pPr>
              <w:jc w:val="center"/>
              <w:rPr>
                <w:ins w:id="1456" w:author="CARB" w:date="2023-12-19T12:12:00Z"/>
                <w:sz w:val="22"/>
              </w:rPr>
            </w:pPr>
            <w:ins w:id="1457" w:author="CARB" w:date="2023-12-19T12:12:00Z">
              <w:r w:rsidRPr="006F504E">
                <w:rPr>
                  <w:rFonts w:cs="Arial"/>
                  <w:sz w:val="22"/>
                </w:rPr>
                <w:t>2044</w:t>
              </w:r>
            </w:ins>
          </w:p>
        </w:tc>
        <w:tc>
          <w:tcPr>
            <w:tcW w:w="5212" w:type="dxa"/>
            <w:gridSpan w:val="3"/>
            <w:vAlign w:val="bottom"/>
          </w:tcPr>
          <w:p w14:paraId="48E67627" w14:textId="3953670B" w:rsidR="00114032" w:rsidRPr="00010045" w:rsidRDefault="0043798F" w:rsidP="0043798F">
            <w:pPr>
              <w:jc w:val="center"/>
              <w:rPr>
                <w:ins w:id="1458" w:author="CARB" w:date="2023-12-19T12:12:00Z"/>
                <w:sz w:val="22"/>
              </w:rPr>
            </w:pPr>
            <w:ins w:id="1459" w:author="CARB" w:date="2023-12-19T12:12:00Z">
              <w:r w:rsidRPr="00010045">
                <w:rPr>
                  <w:sz w:val="22"/>
                </w:rPr>
                <w:t>13.</w:t>
              </w:r>
              <w:r w:rsidR="000E6AC2" w:rsidRPr="00676CD6">
                <w:rPr>
                  <w:sz w:val="22"/>
                </w:rPr>
                <w:t>74</w:t>
              </w:r>
              <w:r w:rsidR="00E4212B" w:rsidRPr="002564AD">
                <w:rPr>
                  <w:rFonts w:ascii="Calibri" w:hAnsi="Calibri" w:cs="Calibri"/>
                  <w:sz w:val="20"/>
                  <w:szCs w:val="20"/>
                  <w:vertAlign w:val="superscript"/>
                </w:rPr>
                <w:t xml:space="preserve"> δ</w:t>
              </w:r>
            </w:ins>
          </w:p>
        </w:tc>
      </w:tr>
      <w:tr w:rsidR="00EE6A79" w:rsidRPr="006F504E" w14:paraId="71428169" w14:textId="77777777" w:rsidTr="0035753E">
        <w:trPr>
          <w:jc w:val="center"/>
        </w:trPr>
        <w:tc>
          <w:tcPr>
            <w:tcW w:w="625" w:type="dxa"/>
            <w:tcBorders>
              <w:top w:val="single" w:sz="6" w:space="0" w:color="C0C0C0"/>
              <w:left w:val="single" w:sz="6" w:space="0" w:color="C0C0C0"/>
              <w:bottom w:val="single" w:sz="6" w:space="0" w:color="C0C0C0"/>
              <w:right w:val="none" w:sz="16" w:space="0" w:color="000000"/>
            </w:tcBorders>
            <w:shd w:val="clear" w:color="auto" w:fill="F3F3F3"/>
            <w:cellDel w:id="1460" w:author="CARB" w:date="2023-12-19T12:12:00Z"/>
          </w:tcPr>
          <w:p w14:paraId="37BE143B" w14:textId="042BA9EA" w:rsidR="008E4CC0" w:rsidRPr="00A44DDD" w:rsidRDefault="008E4CC0" w:rsidP="00F701A2">
            <w:pPr>
              <w:pStyle w:val="Body1"/>
              <w:jc w:val="center"/>
              <w:outlineLvl w:val="9"/>
              <w:rPr>
                <w:rFonts w:cs="Arial"/>
              </w:rPr>
            </w:pPr>
          </w:p>
        </w:tc>
        <w:tc>
          <w:tcPr>
            <w:tcW w:w="277" w:type="dxa"/>
            <w:tcBorders>
              <w:top w:val="single" w:sz="6" w:space="0" w:color="C0C0C0"/>
              <w:left w:val="none" w:sz="8" w:space="0" w:color="000000"/>
              <w:bottom w:val="single" w:sz="6" w:space="0" w:color="C0C0C0"/>
              <w:right w:val="single" w:sz="6" w:space="0" w:color="C0C0C0"/>
            </w:tcBorders>
            <w:shd w:val="clear" w:color="auto" w:fill="F3F3F3"/>
            <w:cellDel w:id="1461" w:author="CARB" w:date="2023-12-19T12:12:00Z"/>
          </w:tcPr>
          <w:p w14:paraId="121AE039" w14:textId="1A222969" w:rsidR="008E4CC0" w:rsidRPr="00A44DDD" w:rsidRDefault="008E4CC0" w:rsidP="0035753E">
            <w:pPr>
              <w:pStyle w:val="Body1"/>
              <w:ind w:left="-465" w:right="30"/>
              <w:jc w:val="center"/>
              <w:outlineLvl w:val="9"/>
              <w:rPr>
                <w:rFonts w:cs="Arial"/>
              </w:rPr>
            </w:pPr>
          </w:p>
        </w:tc>
        <w:tc>
          <w:tcPr>
            <w:tcW w:w="2878" w:type="dxa"/>
          </w:tcPr>
          <w:p w14:paraId="7C88469B" w14:textId="471CF00E" w:rsidR="00114032" w:rsidRPr="00010045" w:rsidRDefault="00114032">
            <w:pPr>
              <w:jc w:val="center"/>
              <w:rPr>
                <w:sz w:val="22"/>
                <w:rPrChange w:id="1462" w:author="CARB" w:date="2023-12-19T12:12:00Z">
                  <w:rPr/>
                </w:rPrChange>
              </w:rPr>
              <w:pPrChange w:id="1463" w:author="CARB" w:date="2023-12-19T12:12:00Z">
                <w:pPr>
                  <w:pStyle w:val="Body1"/>
                  <w:jc w:val="center"/>
                  <w:outlineLvl w:val="9"/>
                </w:pPr>
              </w:pPrChange>
            </w:pPr>
            <w:r w:rsidRPr="006F504E">
              <w:rPr>
                <w:sz w:val="22"/>
                <w:rPrChange w:id="1464" w:author="CARB" w:date="2023-12-19T12:12:00Z">
                  <w:rPr/>
                </w:rPrChange>
              </w:rPr>
              <w:t>20</w:t>
            </w:r>
            <w:del w:id="1465" w:author="CARB" w:date="2023-12-19T12:12:00Z">
              <w:r w:rsidR="008E4CC0" w:rsidRPr="00A44DDD">
                <w:rPr>
                  <w:rFonts w:cs="Arial"/>
                </w:rPr>
                <w:delText>30</w:delText>
              </w:r>
            </w:del>
            <w:ins w:id="1466" w:author="CARB" w:date="2023-12-19T12:12:00Z">
              <w:r w:rsidRPr="006F504E">
                <w:rPr>
                  <w:rFonts w:cs="Arial"/>
                  <w:sz w:val="22"/>
                </w:rPr>
                <w:t>45</w:t>
              </w:r>
            </w:ins>
            <w:r w:rsidRPr="006F504E">
              <w:rPr>
                <w:sz w:val="22"/>
                <w:rPrChange w:id="1467" w:author="CARB" w:date="2023-12-19T12:12:00Z">
                  <w:rPr/>
                </w:rPrChange>
              </w:rPr>
              <w:t xml:space="preserve"> and subsequent years</w:t>
            </w:r>
          </w:p>
        </w:tc>
        <w:tc>
          <w:tcPr>
            <w:tcW w:w="5212" w:type="dxa"/>
            <w:gridSpan w:val="3"/>
            <w:vAlign w:val="bottom"/>
          </w:tcPr>
          <w:p w14:paraId="13099269" w14:textId="3C3226AC" w:rsidR="00114032" w:rsidRPr="00010045" w:rsidRDefault="008E4CC0" w:rsidP="006F504E">
            <w:pPr>
              <w:jc w:val="center"/>
              <w:rPr>
                <w:sz w:val="22"/>
                <w:rPrChange w:id="1468" w:author="CARB" w:date="2023-12-19T12:12:00Z">
                  <w:rPr/>
                </w:rPrChange>
              </w:rPr>
            </w:pPr>
            <w:del w:id="1469" w:author="CARB" w:date="2023-12-19T12:12:00Z">
              <w:r w:rsidRPr="00A44DDD">
                <w:rPr>
                  <w:rFonts w:cs="Arial"/>
                  <w:szCs w:val="24"/>
                </w:rPr>
                <w:delText>80.36</w:delText>
              </w:r>
            </w:del>
            <w:ins w:id="1470" w:author="CARB" w:date="2023-12-19T12:12:00Z">
              <w:r w:rsidR="006F504E" w:rsidRPr="00010045">
                <w:rPr>
                  <w:sz w:val="22"/>
                </w:rPr>
                <w:t>10.</w:t>
              </w:r>
              <w:r w:rsidR="000E6AC2" w:rsidRPr="00676CD6">
                <w:rPr>
                  <w:sz w:val="22"/>
                </w:rPr>
                <w:t>57</w:t>
              </w:r>
              <w:r w:rsidR="00E4212B" w:rsidRPr="002564AD">
                <w:rPr>
                  <w:rFonts w:ascii="Calibri" w:hAnsi="Calibri" w:cs="Calibri"/>
                  <w:sz w:val="20"/>
                  <w:szCs w:val="20"/>
                  <w:vertAlign w:val="superscript"/>
                </w:rPr>
                <w:t xml:space="preserve"> δ</w:t>
              </w:r>
            </w:ins>
          </w:p>
        </w:tc>
      </w:tr>
    </w:tbl>
    <w:p w14:paraId="6F4F2541" w14:textId="2D17C220" w:rsidR="00587515" w:rsidRPr="0041662A" w:rsidRDefault="00587515" w:rsidP="0041662A">
      <w:pPr>
        <w:spacing w:after="0"/>
        <w:rPr>
          <w:ins w:id="1471" w:author="CARB" w:date="2023-12-19T12:12:00Z"/>
          <w:rFonts w:eastAsia="Yu Gothic Light"/>
          <w:sz w:val="20"/>
          <w:szCs w:val="20"/>
        </w:rPr>
      </w:pPr>
      <w:ins w:id="1472" w:author="CARB" w:date="2023-12-19T12:12:00Z">
        <w:r w:rsidRPr="00010045">
          <w:rPr>
            <w:rFonts w:ascii="Calibri" w:hAnsi="Calibri" w:cs="Calibri"/>
            <w:sz w:val="20"/>
            <w:szCs w:val="20"/>
            <w:vertAlign w:val="superscript"/>
          </w:rPr>
          <w:t>δ</w:t>
        </w:r>
        <w:r w:rsidRPr="00010045">
          <w:rPr>
            <w:rFonts w:cs="Calibri"/>
            <w:sz w:val="20"/>
            <w:szCs w:val="20"/>
          </w:rPr>
          <w:t xml:space="preserve"> These CI targets </w:t>
        </w:r>
        <w:r w:rsidR="00E654AE">
          <w:rPr>
            <w:sz w:val="20"/>
            <w:szCs w:val="20"/>
          </w:rPr>
          <w:t>may be accelerated by</w:t>
        </w:r>
        <w:r w:rsidRPr="00010045">
          <w:rPr>
            <w:rFonts w:cs="Calibri"/>
            <w:sz w:val="20"/>
            <w:szCs w:val="20"/>
          </w:rPr>
          <w:t xml:space="preserve"> the Auto</w:t>
        </w:r>
        <w:r w:rsidR="009E3E9F">
          <w:rPr>
            <w:rFonts w:cs="Calibri"/>
            <w:sz w:val="20"/>
            <w:szCs w:val="20"/>
          </w:rPr>
          <w:t xml:space="preserve">matic </w:t>
        </w:r>
        <w:r w:rsidRPr="00010045">
          <w:rPr>
            <w:rFonts w:cs="Calibri"/>
            <w:sz w:val="20"/>
            <w:szCs w:val="20"/>
          </w:rPr>
          <w:t>Acceleration Mechanism pursuant to section 95484(b)</w:t>
        </w:r>
        <w:r w:rsidR="003E096F">
          <w:rPr>
            <w:rFonts w:cs="Calibri"/>
            <w:bCs/>
            <w:iCs/>
            <w:sz w:val="20"/>
            <w:szCs w:val="20"/>
          </w:rPr>
          <w:t>.</w:t>
        </w:r>
      </w:ins>
    </w:p>
    <w:p w14:paraId="743D4558" w14:textId="0CA9F600" w:rsidR="00075AF5" w:rsidRPr="00334D2C" w:rsidRDefault="00075AF5" w:rsidP="0041662A">
      <w:pPr>
        <w:spacing w:after="0"/>
        <w:rPr>
          <w:rFonts w:eastAsia="Yu Gothic Light"/>
          <w:sz w:val="20"/>
          <w:szCs w:val="20"/>
        </w:rPr>
      </w:pPr>
      <w:r w:rsidRPr="00334D2C">
        <w:rPr>
          <w:rFonts w:eastAsia="Yu Gothic Light"/>
          <w:sz w:val="20"/>
          <w:szCs w:val="20"/>
        </w:rPr>
        <w:t xml:space="preserve">* The benchmarks for </w:t>
      </w:r>
      <w:proofErr w:type="gramStart"/>
      <w:r w:rsidRPr="00334D2C">
        <w:rPr>
          <w:rFonts w:eastAsia="Yu Gothic Light"/>
          <w:sz w:val="20"/>
          <w:szCs w:val="20"/>
        </w:rPr>
        <w:t>years</w:t>
      </w:r>
      <w:proofErr w:type="gramEnd"/>
      <w:r w:rsidRPr="00334D2C">
        <w:rPr>
          <w:rFonts w:eastAsia="Yu Gothic Light"/>
          <w:sz w:val="20"/>
          <w:szCs w:val="20"/>
        </w:rPr>
        <w:t xml:space="preserve"> 2011 and 2012 reflect reductions from base year (2010) CI values for ULSD (94.71) calculated using the CI for crude oil supplied to California refineries in 2006.</w:t>
      </w:r>
    </w:p>
    <w:p w14:paraId="6D9A3F72" w14:textId="6453F08D" w:rsidR="00075AF5" w:rsidRPr="00334D2C" w:rsidRDefault="00075AF5" w:rsidP="0041662A">
      <w:pPr>
        <w:spacing w:after="0"/>
        <w:rPr>
          <w:rFonts w:eastAsia="Yu Gothic Light"/>
          <w:sz w:val="20"/>
          <w:szCs w:val="20"/>
        </w:rPr>
      </w:pPr>
      <w:r w:rsidRPr="00334D2C">
        <w:rPr>
          <w:rFonts w:eastAsia="Yu Gothic Light"/>
          <w:sz w:val="20"/>
          <w:szCs w:val="20"/>
        </w:rPr>
        <w:t>** The benchmarks for years 2013 t</w:t>
      </w:r>
      <w:ins w:id="1473" w:author="Wilkins, Kate@ARB" w:date="2024-01-02T12:14:00Z">
        <w:r w:rsidR="007C6F61">
          <w:rPr>
            <w:rFonts w:eastAsia="Yu Gothic Light"/>
            <w:sz w:val="20"/>
            <w:szCs w:val="20"/>
          </w:rPr>
          <w:t>hrough</w:t>
        </w:r>
      </w:ins>
      <w:del w:id="1474" w:author="Wilkins, Kate@ARB" w:date="2024-01-02T12:14:00Z">
        <w:r w:rsidRPr="00334D2C" w:rsidDel="007C6F61">
          <w:rPr>
            <w:rFonts w:eastAsia="Yu Gothic Light"/>
            <w:sz w:val="20"/>
            <w:szCs w:val="20"/>
          </w:rPr>
          <w:delText>o</w:delText>
        </w:r>
      </w:del>
      <w:r w:rsidRPr="00334D2C">
        <w:rPr>
          <w:rFonts w:eastAsia="Yu Gothic Light"/>
          <w:sz w:val="20"/>
          <w:szCs w:val="20"/>
        </w:rPr>
        <w:t xml:space="preserve"> 2015 reflect reductions from revised base year (2010) CI values for ULSD (98.03) calculated using the CI for crude oil supplied to California refineries in 2010.</w:t>
      </w:r>
    </w:p>
    <w:p w14:paraId="5180E9A1" w14:textId="0F163571" w:rsidR="00075AF5" w:rsidRPr="00334D2C" w:rsidRDefault="00075AF5" w:rsidP="0041662A">
      <w:pPr>
        <w:spacing w:after="0"/>
        <w:rPr>
          <w:rFonts w:eastAsia="Yu Gothic Light"/>
          <w:sz w:val="20"/>
          <w:szCs w:val="20"/>
        </w:rPr>
      </w:pPr>
      <w:r w:rsidRPr="00334D2C">
        <w:rPr>
          <w:rFonts w:eastAsia="Yu Gothic Light"/>
          <w:sz w:val="20"/>
          <w:szCs w:val="20"/>
        </w:rPr>
        <w:t>*** The benchmarks for years 2016 t</w:t>
      </w:r>
      <w:ins w:id="1475" w:author="Wilkins, Kate@ARB" w:date="2024-01-02T12:14:00Z">
        <w:r w:rsidR="007C6F61">
          <w:rPr>
            <w:rFonts w:eastAsia="Yu Gothic Light"/>
            <w:sz w:val="20"/>
            <w:szCs w:val="20"/>
          </w:rPr>
          <w:t>hrough</w:t>
        </w:r>
      </w:ins>
      <w:del w:id="1476" w:author="Wilkins, Kate@ARB" w:date="2024-01-02T12:14:00Z">
        <w:r w:rsidRPr="00334D2C" w:rsidDel="007C6F61">
          <w:rPr>
            <w:rFonts w:eastAsia="Yu Gothic Light"/>
            <w:sz w:val="20"/>
            <w:szCs w:val="20"/>
          </w:rPr>
          <w:delText>o</w:delText>
        </w:r>
      </w:del>
      <w:r w:rsidRPr="00334D2C">
        <w:rPr>
          <w:rFonts w:eastAsia="Yu Gothic Light"/>
          <w:sz w:val="20"/>
          <w:szCs w:val="20"/>
        </w:rPr>
        <w:t xml:space="preserve"> 2018 reflect reductions from revised base year (2010) CI values for ULSD (102.01).</w:t>
      </w:r>
    </w:p>
    <w:p w14:paraId="264F193C" w14:textId="77789531" w:rsidR="00F31317" w:rsidRPr="00802D04" w:rsidRDefault="00075AF5" w:rsidP="00F31317">
      <w:pPr>
        <w:spacing w:after="0"/>
        <w:rPr>
          <w:rFonts w:eastAsia="Yu Gothic Light"/>
          <w:sz w:val="20"/>
          <w:szCs w:val="20"/>
        </w:rPr>
      </w:pPr>
      <w:r w:rsidRPr="00E23825">
        <w:rPr>
          <w:rFonts w:eastAsia="Yu Gothic Light"/>
          <w:sz w:val="20"/>
          <w:szCs w:val="20"/>
        </w:rPr>
        <w:t>**** The benchmarks for years 2019 t</w:t>
      </w:r>
      <w:ins w:id="1477" w:author="Wilkins, Kate@ARB" w:date="2024-01-02T12:14:00Z">
        <w:r w:rsidR="007C6F61">
          <w:rPr>
            <w:rFonts w:eastAsia="Yu Gothic Light"/>
            <w:sz w:val="20"/>
            <w:szCs w:val="20"/>
          </w:rPr>
          <w:t>hrough</w:t>
        </w:r>
      </w:ins>
      <w:del w:id="1478" w:author="Wilkins, Kate@ARB" w:date="2024-01-02T12:14:00Z">
        <w:r w:rsidRPr="00E23825" w:rsidDel="007C6F61">
          <w:rPr>
            <w:rFonts w:eastAsia="Yu Gothic Light"/>
            <w:sz w:val="20"/>
            <w:szCs w:val="20"/>
          </w:rPr>
          <w:delText>o</w:delText>
        </w:r>
      </w:del>
      <w:r w:rsidRPr="00E23825">
        <w:rPr>
          <w:rFonts w:eastAsia="Yu Gothic Light"/>
          <w:sz w:val="20"/>
          <w:szCs w:val="20"/>
        </w:rPr>
        <w:t xml:space="preserve"> 20</w:t>
      </w:r>
      <w:ins w:id="1479" w:author="Wilkins, Kate@ARB" w:date="2024-01-02T12:14:00Z">
        <w:r w:rsidR="007C6F61">
          <w:rPr>
            <w:rFonts w:eastAsia="Yu Gothic Light"/>
            <w:sz w:val="20"/>
            <w:szCs w:val="20"/>
          </w:rPr>
          <w:t>24</w:t>
        </w:r>
      </w:ins>
      <w:del w:id="1480" w:author="Wilkins, Kate@ARB" w:date="2024-01-02T12:14:00Z">
        <w:r w:rsidRPr="00E23825" w:rsidDel="007C6F61">
          <w:rPr>
            <w:rFonts w:eastAsia="Yu Gothic Light"/>
            <w:sz w:val="20"/>
            <w:szCs w:val="20"/>
          </w:rPr>
          <w:delText>30</w:delText>
        </w:r>
      </w:del>
      <w:r w:rsidRPr="00E23825">
        <w:rPr>
          <w:rFonts w:eastAsia="Yu Gothic Light"/>
          <w:sz w:val="20"/>
          <w:szCs w:val="20"/>
        </w:rPr>
        <w:t xml:space="preserve"> reflect reductions from revised base year (2010) CI values for ULSD (100.45).</w:t>
      </w:r>
    </w:p>
    <w:p w14:paraId="0BB70539" w14:textId="1389CC33" w:rsidR="00F31317" w:rsidRPr="00CE01D5" w:rsidRDefault="00F31317" w:rsidP="00F31317">
      <w:pPr>
        <w:spacing w:after="0"/>
        <w:rPr>
          <w:ins w:id="1481" w:author="CARB" w:date="2023-12-19T12:12:00Z"/>
          <w:sz w:val="20"/>
          <w:szCs w:val="20"/>
        </w:rPr>
      </w:pPr>
      <w:proofErr w:type="spellStart"/>
      <w:ins w:id="1482" w:author="CARB" w:date="2023-12-19T12:12:00Z">
        <w:r w:rsidRPr="001478EE">
          <w:rPr>
            <w:sz w:val="20"/>
            <w:szCs w:val="20"/>
            <w:vertAlign w:val="superscript"/>
          </w:rPr>
          <w:t>a</w:t>
        </w:r>
        <w:proofErr w:type="spellEnd"/>
        <w:r w:rsidRPr="4F10FDBC">
          <w:rPr>
            <w:sz w:val="20"/>
            <w:szCs w:val="20"/>
          </w:rPr>
          <w:t xml:space="preserve"> The benchmark for years 202</w:t>
        </w:r>
      </w:ins>
      <w:ins w:id="1483" w:author="Wilkins, Kate@ARB" w:date="2024-01-02T12:14:00Z">
        <w:r w:rsidR="007C6F61">
          <w:rPr>
            <w:sz w:val="20"/>
            <w:szCs w:val="20"/>
          </w:rPr>
          <w:t>5</w:t>
        </w:r>
      </w:ins>
      <w:ins w:id="1484" w:author="CARB" w:date="2023-12-19T12:12:00Z">
        <w:r w:rsidRPr="4F10FDBC">
          <w:rPr>
            <w:sz w:val="20"/>
            <w:szCs w:val="20"/>
          </w:rPr>
          <w:t xml:space="preserve"> through 2045 reflect reductions from revised base year (2010) CI Values for </w:t>
        </w:r>
        <w:r>
          <w:rPr>
            <w:sz w:val="20"/>
            <w:szCs w:val="20"/>
          </w:rPr>
          <w:t>ULSD</w:t>
        </w:r>
        <w:r w:rsidRPr="4F10FDBC">
          <w:rPr>
            <w:sz w:val="20"/>
            <w:szCs w:val="20"/>
          </w:rPr>
          <w:t xml:space="preserve"> (</w:t>
        </w:r>
        <w:r w:rsidR="651169C3" w:rsidRPr="6AC4511A">
          <w:rPr>
            <w:sz w:val="20"/>
            <w:szCs w:val="20"/>
          </w:rPr>
          <w:t>105.76</w:t>
        </w:r>
        <w:r w:rsidRPr="4F10FDBC">
          <w:rPr>
            <w:sz w:val="20"/>
            <w:szCs w:val="20"/>
          </w:rPr>
          <w:t>).</w:t>
        </w:r>
        <w:r w:rsidRPr="0041662A">
          <w:rPr>
            <w:sz w:val="20"/>
            <w:szCs w:val="20"/>
          </w:rPr>
          <w:br/>
        </w:r>
        <w:r w:rsidRPr="00012026">
          <w:rPr>
            <w:rFonts w:eastAsia="Yu Gothic Light"/>
            <w:sz w:val="20"/>
            <w:szCs w:val="20"/>
            <w:vertAlign w:val="superscript"/>
          </w:rPr>
          <w:t>b</w:t>
        </w:r>
        <w:r w:rsidRPr="00F31317">
          <w:rPr>
            <w:sz w:val="20"/>
            <w:szCs w:val="20"/>
            <w:vertAlign w:val="superscript"/>
          </w:rPr>
          <w:t xml:space="preserve"> </w:t>
        </w:r>
        <w:r>
          <w:rPr>
            <w:sz w:val="20"/>
            <w:szCs w:val="20"/>
          </w:rPr>
          <w:t xml:space="preserve">The benchmark schedule in 2025 has been updated to include a 5% increase in stringency, achieving an 18.75% CI reduction compared to the 13.75% CI reduction specified in the 2018 adopted regulation. </w:t>
        </w:r>
      </w:ins>
    </w:p>
    <w:p w14:paraId="5CCF4806" w14:textId="6B02694D" w:rsidR="00075AF5" w:rsidRPr="00075AF5" w:rsidRDefault="37BF356A" w:rsidP="00F701A2">
      <w:pPr>
        <w:pStyle w:val="Heading2"/>
        <w:keepNext w:val="0"/>
        <w:keepLines w:val="0"/>
        <w:numPr>
          <w:numberingChange w:id="1485" w:author="CARB" w:date="2023-12-19T12:12:00Z" w:original="(%2:4:4:)"/>
        </w:numPr>
        <w:rPr>
          <w:rFonts w:eastAsia="Yu Gothic Light"/>
        </w:rPr>
      </w:pPr>
      <w:r w:rsidRPr="14D6E132">
        <w:rPr>
          <w:rFonts w:eastAsia="Yu Gothic Light"/>
          <w:i/>
          <w:iCs/>
        </w:rPr>
        <w:lastRenderedPageBreak/>
        <w:t xml:space="preserve">Benchmarks for Fuels used as a Substitute for </w:t>
      </w:r>
      <w:del w:id="1486" w:author="CARB" w:date="2023-12-19T12:12:00Z">
        <w:r w:rsidR="00075AF5" w:rsidRPr="008E4CC0">
          <w:rPr>
            <w:rFonts w:eastAsia="Yu Gothic Light"/>
            <w:i/>
            <w:iCs/>
          </w:rPr>
          <w:delText>Conventional</w:delText>
        </w:r>
      </w:del>
      <w:ins w:id="1487" w:author="CARB" w:date="2023-12-19T12:12:00Z">
        <w:r w:rsidR="00C6000F">
          <w:rPr>
            <w:rFonts w:eastAsia="Yu Gothic Light"/>
            <w:i/>
            <w:iCs/>
          </w:rPr>
          <w:t>Fossil</w:t>
        </w:r>
      </w:ins>
      <w:r w:rsidR="00C6000F" w:rsidRPr="14D6E132">
        <w:rPr>
          <w:rFonts w:eastAsia="Yu Gothic Light"/>
          <w:i/>
          <w:iCs/>
        </w:rPr>
        <w:t xml:space="preserve"> </w:t>
      </w:r>
      <w:r w:rsidRPr="14D6E132">
        <w:rPr>
          <w:rFonts w:eastAsia="Yu Gothic Light"/>
          <w:i/>
          <w:iCs/>
        </w:rPr>
        <w:t>Jet Fuel</w:t>
      </w:r>
      <w:r w:rsidRPr="14D6E132">
        <w:rPr>
          <w:rFonts w:eastAsia="Yu Gothic Light"/>
        </w:rPr>
        <w:t>.</w:t>
      </w:r>
      <w:ins w:id="1488" w:author="CARB" w:date="2023-12-19T12:12:00Z">
        <w:r w:rsidR="0786CC60" w:rsidRPr="14D6E132">
          <w:rPr>
            <w:rFonts w:eastAsia="Yu Gothic Light"/>
          </w:rPr>
          <w:t xml:space="preserve"> </w:t>
        </w:r>
        <w:r w:rsidR="617E8626" w:rsidRPr="00012026">
          <w:rPr>
            <w:rFonts w:eastAsia="Yu Gothic Light"/>
          </w:rPr>
          <w:t xml:space="preserve">Starting in 2028 the defined </w:t>
        </w:r>
        <w:r w:rsidR="00327422">
          <w:rPr>
            <w:rFonts w:eastAsia="Yu Gothic Light"/>
          </w:rPr>
          <w:t>a</w:t>
        </w:r>
        <w:r w:rsidR="617E8626" w:rsidRPr="00012026">
          <w:rPr>
            <w:rFonts w:eastAsia="Yu Gothic Light"/>
          </w:rPr>
          <w:t xml:space="preserve">verage </w:t>
        </w:r>
        <w:r w:rsidR="00327422">
          <w:rPr>
            <w:rFonts w:eastAsia="Yu Gothic Light"/>
          </w:rPr>
          <w:t>c</w:t>
        </w:r>
        <w:r w:rsidR="617E8626" w:rsidRPr="00012026">
          <w:rPr>
            <w:rFonts w:eastAsia="Yu Gothic Light"/>
          </w:rPr>
          <w:t xml:space="preserve">arbon </w:t>
        </w:r>
        <w:r w:rsidR="00327422">
          <w:rPr>
            <w:rFonts w:eastAsia="Yu Gothic Light"/>
          </w:rPr>
          <w:t>i</w:t>
        </w:r>
        <w:r w:rsidR="617E8626" w:rsidRPr="00012026">
          <w:rPr>
            <w:rFonts w:eastAsia="Yu Gothic Light"/>
          </w:rPr>
          <w:t xml:space="preserve">ntensity </w:t>
        </w:r>
        <w:r w:rsidR="00B76815">
          <w:rPr>
            <w:rFonts w:eastAsia="Yu Gothic Light"/>
          </w:rPr>
          <w:t>benchmarks for each future year</w:t>
        </w:r>
        <w:r w:rsidR="617E8626" w:rsidRPr="00012026">
          <w:rPr>
            <w:rFonts w:eastAsia="Yu Gothic Light"/>
          </w:rPr>
          <w:t xml:space="preserve"> will be advanced by one year each time the Auto</w:t>
        </w:r>
        <w:r w:rsidR="009E3E9F">
          <w:rPr>
            <w:rFonts w:eastAsia="Yu Gothic Light"/>
          </w:rPr>
          <w:t>matic</w:t>
        </w:r>
        <w:r w:rsidR="617E8626" w:rsidRPr="00012026">
          <w:rPr>
            <w:rFonts w:eastAsia="Yu Gothic Light"/>
          </w:rPr>
          <w:t xml:space="preserve"> Acceleration Mechanism has been triggered pursuant to section 95484(b).</w:t>
        </w:r>
      </w:ins>
    </w:p>
    <w:p w14:paraId="1879993B" w14:textId="38AFBC71" w:rsidR="00075AF5" w:rsidRPr="003711D5" w:rsidRDefault="00075AF5" w:rsidP="003711D5">
      <w:pPr>
        <w:jc w:val="center"/>
        <w:rPr>
          <w:b/>
        </w:rPr>
      </w:pPr>
      <w:r w:rsidRPr="003711D5">
        <w:rPr>
          <w:b/>
        </w:rPr>
        <w:t>Table 3. LCFS Carbon Intensity Benchmarks for 2019 to 20</w:t>
      </w:r>
      <w:del w:id="1489" w:author="CARB" w:date="2023-12-19T12:12:00Z">
        <w:r w:rsidRPr="00425B26">
          <w:rPr>
            <w:b/>
            <w:bCs/>
          </w:rPr>
          <w:delText>30</w:delText>
        </w:r>
      </w:del>
      <w:ins w:id="1490" w:author="CARB" w:date="2023-12-19T12:12:00Z">
        <w:r w:rsidR="00927796" w:rsidRPr="003711D5">
          <w:rPr>
            <w:b/>
          </w:rPr>
          <w:t>45</w:t>
        </w:r>
      </w:ins>
      <w:r w:rsidRPr="003711D5">
        <w:rPr>
          <w:b/>
        </w:rPr>
        <w:t xml:space="preserve"> for Fuels Used as a Substitute for </w:t>
      </w:r>
      <w:del w:id="1491" w:author="CARB" w:date="2023-12-19T12:12:00Z">
        <w:r w:rsidRPr="00425B26">
          <w:rPr>
            <w:b/>
            <w:bCs/>
          </w:rPr>
          <w:delText>Conventional</w:delText>
        </w:r>
      </w:del>
      <w:ins w:id="1492" w:author="CARB" w:date="2023-12-19T12:12:00Z">
        <w:r w:rsidR="00C6000F" w:rsidRPr="003711D5">
          <w:rPr>
            <w:b/>
          </w:rPr>
          <w:t>Fossil</w:t>
        </w:r>
      </w:ins>
      <w:r w:rsidR="00C6000F" w:rsidRPr="003711D5">
        <w:rPr>
          <w:b/>
        </w:rPr>
        <w:t xml:space="preserve"> </w:t>
      </w:r>
      <w:r w:rsidRPr="003711D5">
        <w:rPr>
          <w:b/>
        </w:rPr>
        <w:t>Jet Fuel.</w:t>
      </w:r>
    </w:p>
    <w:tbl>
      <w:tblPr>
        <w:tblStyle w:val="TableGrid"/>
        <w:tblW w:w="0" w:type="auto"/>
        <w:jc w:val="center"/>
        <w:tblLayout w:type="fixed"/>
        <w:tblLook w:val="04A0" w:firstRow="1" w:lastRow="0" w:firstColumn="1" w:lastColumn="0" w:noHBand="0" w:noVBand="1"/>
        <w:tblPrChange w:id="1493" w:author="CARB" w:date="2023-12-19T12:12:00Z">
          <w:tblPr>
            <w:tblW w:w="0" w:type="auto"/>
            <w:jc w:val="center"/>
            <w:shd w:val="clear" w:color="auto" w:fill="FFFFFF"/>
            <w:tblLayout w:type="fixed"/>
            <w:tblLook w:val="0000" w:firstRow="0" w:lastRow="0" w:firstColumn="0" w:lastColumn="0" w:noHBand="0" w:noVBand="0"/>
          </w:tblPr>
        </w:tblPrChange>
      </w:tblPr>
      <w:tblGrid>
        <w:gridCol w:w="3235"/>
        <w:gridCol w:w="3600"/>
        <w:tblGridChange w:id="1494">
          <w:tblGrid>
            <w:gridCol w:w="33"/>
            <w:gridCol w:w="2385"/>
            <w:gridCol w:w="817"/>
            <w:gridCol w:w="1568"/>
            <w:gridCol w:w="2032"/>
          </w:tblGrid>
        </w:tblGridChange>
      </w:tblGrid>
      <w:tr w:rsidR="006B3189" w:rsidRPr="004A01AB" w14:paraId="0AFB859E" w14:textId="77777777" w:rsidTr="009D47D9">
        <w:trPr>
          <w:jc w:val="center"/>
          <w:trPrChange w:id="1495" w:author="CARB" w:date="2023-12-19T12:12:00Z">
            <w:trPr>
              <w:gridBefore w:val="1"/>
              <w:gridAfter w:val="0"/>
              <w:cantSplit/>
              <w:trHeight w:val="345"/>
              <w:tblHeader/>
              <w:jc w:val="center"/>
            </w:trPr>
          </w:trPrChange>
        </w:trPr>
        <w:tc>
          <w:tcPr>
            <w:tcW w:w="3235" w:type="dxa"/>
            <w:vAlign w:val="center"/>
            <w:tcPrChange w:id="1496" w:author="CARB" w:date="2023-12-19T12:12:00Z">
              <w:tcPr>
                <w:tcW w:w="2385" w:type="dxa"/>
                <w:tcBorders>
                  <w:top w:val="single" w:sz="6" w:space="0" w:color="C0C0C0"/>
                  <w:left w:val="single" w:sz="6" w:space="0" w:color="C0C0C0"/>
                  <w:bottom w:val="single" w:sz="6" w:space="0" w:color="C0C0C0"/>
                  <w:right w:val="none" w:sz="16" w:space="0" w:color="000000"/>
                </w:tcBorders>
                <w:shd w:val="clear" w:color="auto" w:fill="D9D9D9"/>
                <w:tcMar>
                  <w:top w:w="80" w:type="dxa"/>
                  <w:left w:w="0" w:type="dxa"/>
                  <w:bottom w:w="80" w:type="dxa"/>
                  <w:right w:w="0" w:type="dxa"/>
                </w:tcMar>
                <w:vAlign w:val="center"/>
              </w:tcPr>
            </w:tcPrChange>
          </w:tcPr>
          <w:p w14:paraId="12B1FF96" w14:textId="4BB38BFE" w:rsidR="006B3189" w:rsidRPr="00C101D8" w:rsidRDefault="006B3189">
            <w:pPr>
              <w:jc w:val="center"/>
              <w:rPr>
                <w:sz w:val="22"/>
                <w:rPrChange w:id="1497" w:author="CARB" w:date="2023-12-19T12:12:00Z">
                  <w:rPr>
                    <w:b/>
                    <w:i/>
                  </w:rPr>
                </w:rPrChange>
              </w:rPr>
              <w:pPrChange w:id="1498" w:author="CARB" w:date="2023-12-19T12:12:00Z">
                <w:pPr>
                  <w:pStyle w:val="Body1"/>
                  <w:jc w:val="center"/>
                  <w:outlineLvl w:val="9"/>
                </w:pPr>
              </w:pPrChange>
            </w:pPr>
            <w:r w:rsidRPr="00C101D8">
              <w:rPr>
                <w:b/>
                <w:i/>
                <w:sz w:val="22"/>
                <w:rPrChange w:id="1499" w:author="CARB" w:date="2023-12-19T12:12:00Z">
                  <w:rPr>
                    <w:b/>
                    <w:i/>
                  </w:rPr>
                </w:rPrChange>
              </w:rPr>
              <w:t>Year</w:t>
            </w:r>
          </w:p>
        </w:tc>
        <w:tc>
          <w:tcPr>
            <w:tcW w:w="3600" w:type="dxa"/>
            <w:vAlign w:val="center"/>
            <w:tcPrChange w:id="1500" w:author="CARB" w:date="2023-12-19T12:12:00Z">
              <w:tcPr>
                <w:tcW w:w="2385" w:type="dxa"/>
                <w:gridSpan w:val="2"/>
                <w:tcBorders>
                  <w:top w:val="single" w:sz="6" w:space="0" w:color="C0C0C0"/>
                  <w:left w:val="none" w:sz="16" w:space="0" w:color="000000"/>
                  <w:bottom w:val="single" w:sz="6" w:space="0" w:color="C0C0C0"/>
                  <w:right w:val="single" w:sz="6" w:space="0" w:color="C0C0C0"/>
                </w:tcBorders>
                <w:shd w:val="clear" w:color="auto" w:fill="D9D9D9"/>
                <w:tcMar>
                  <w:top w:w="80" w:type="dxa"/>
                  <w:left w:w="0" w:type="dxa"/>
                  <w:bottom w:w="80" w:type="dxa"/>
                  <w:right w:w="0" w:type="dxa"/>
                </w:tcMar>
                <w:vAlign w:val="center"/>
              </w:tcPr>
            </w:tcPrChange>
          </w:tcPr>
          <w:p w14:paraId="420E65F7" w14:textId="48DD1D82" w:rsidR="006B3189" w:rsidRPr="00C101D8" w:rsidRDefault="006B3189">
            <w:pPr>
              <w:pStyle w:val="Body1"/>
              <w:keepNext/>
              <w:keepLines/>
              <w:spacing w:before="120" w:after="120"/>
              <w:jc w:val="center"/>
              <w:outlineLvl w:val="9"/>
              <w:rPr>
                <w:b/>
                <w:i/>
                <w:sz w:val="22"/>
                <w:rPrChange w:id="1501" w:author="CARB" w:date="2023-12-19T12:12:00Z">
                  <w:rPr>
                    <w:b/>
                    <w:i/>
                  </w:rPr>
                </w:rPrChange>
              </w:rPr>
              <w:pPrChange w:id="1502" w:author="CARB" w:date="2023-12-19T12:12:00Z">
                <w:pPr>
                  <w:pStyle w:val="Body1"/>
                  <w:jc w:val="center"/>
                  <w:outlineLvl w:val="9"/>
                </w:pPr>
              </w:pPrChange>
            </w:pPr>
            <w:r w:rsidRPr="00C101D8">
              <w:rPr>
                <w:b/>
                <w:i/>
                <w:sz w:val="22"/>
                <w:rPrChange w:id="1503" w:author="CARB" w:date="2023-12-19T12:12:00Z">
                  <w:rPr>
                    <w:b/>
                    <w:i/>
                  </w:rPr>
                </w:rPrChange>
              </w:rPr>
              <w:t>Average Carbon Intensity</w:t>
            </w:r>
            <w:del w:id="1504" w:author="CARB" w:date="2023-12-19T12:12:00Z">
              <w:r w:rsidR="00244AFC" w:rsidRPr="00A44DDD">
                <w:rPr>
                  <w:rFonts w:cs="Arial"/>
                  <w:b/>
                  <w:i/>
                </w:rPr>
                <w:delText xml:space="preserve"> </w:delText>
              </w:r>
            </w:del>
          </w:p>
          <w:p w14:paraId="51A6E712" w14:textId="3D6A94A4" w:rsidR="006B3189" w:rsidRPr="00C101D8" w:rsidRDefault="006B3189">
            <w:pPr>
              <w:jc w:val="center"/>
              <w:rPr>
                <w:sz w:val="22"/>
                <w:rPrChange w:id="1505" w:author="CARB" w:date="2023-12-19T12:12:00Z">
                  <w:rPr>
                    <w:b/>
                    <w:i/>
                    <w:strike/>
                  </w:rPr>
                </w:rPrChange>
              </w:rPr>
              <w:pPrChange w:id="1506" w:author="CARB" w:date="2023-12-19T12:12:00Z">
                <w:pPr>
                  <w:pStyle w:val="Body1"/>
                  <w:jc w:val="center"/>
                  <w:outlineLvl w:val="9"/>
                </w:pPr>
              </w:pPrChange>
            </w:pPr>
            <w:r w:rsidRPr="00C101D8">
              <w:rPr>
                <w:b/>
                <w:i/>
                <w:sz w:val="22"/>
                <w:rPrChange w:id="1507" w:author="CARB" w:date="2023-12-19T12:12:00Z">
                  <w:rPr>
                    <w:b/>
                    <w:i/>
                  </w:rPr>
                </w:rPrChange>
              </w:rPr>
              <w:t>(gCO</w:t>
            </w:r>
            <w:r w:rsidRPr="00C101D8">
              <w:rPr>
                <w:b/>
                <w:i/>
                <w:sz w:val="22"/>
                <w:vertAlign w:val="subscript"/>
                <w:rPrChange w:id="1508" w:author="CARB" w:date="2023-12-19T12:12:00Z">
                  <w:rPr>
                    <w:b/>
                    <w:i/>
                    <w:vertAlign w:val="subscript"/>
                  </w:rPr>
                </w:rPrChange>
              </w:rPr>
              <w:t>2</w:t>
            </w:r>
            <w:r w:rsidRPr="00C101D8">
              <w:rPr>
                <w:b/>
                <w:i/>
                <w:sz w:val="22"/>
                <w:rPrChange w:id="1509" w:author="CARB" w:date="2023-12-19T12:12:00Z">
                  <w:rPr>
                    <w:b/>
                    <w:i/>
                  </w:rPr>
                </w:rPrChange>
              </w:rPr>
              <w:t>e/MJ)</w:t>
            </w:r>
          </w:p>
        </w:tc>
      </w:tr>
      <w:tr w:rsidR="00495F11" w:rsidRPr="004A01AB" w14:paraId="65F0DF18" w14:textId="77777777" w:rsidTr="009D47D9">
        <w:trPr>
          <w:jc w:val="center"/>
          <w:trPrChange w:id="1510" w:author="CARB" w:date="2023-12-19T12:12:00Z">
            <w:trPr>
              <w:gridBefore w:val="1"/>
              <w:gridAfter w:val="0"/>
              <w:cantSplit/>
              <w:trHeight w:val="345"/>
              <w:jc w:val="center"/>
            </w:trPr>
          </w:trPrChange>
        </w:trPr>
        <w:tc>
          <w:tcPr>
            <w:tcW w:w="3235" w:type="dxa"/>
            <w:tcPrChange w:id="1511" w:author="CARB" w:date="2023-12-19T12:12:00Z">
              <w:tcPr>
                <w:tcW w:w="2385" w:type="dxa"/>
                <w:tcBorders>
                  <w:top w:val="single" w:sz="6" w:space="0" w:color="C0C0C0"/>
                  <w:left w:val="single" w:sz="6" w:space="0" w:color="C0C0C0"/>
                  <w:bottom w:val="single" w:sz="6" w:space="0" w:color="C0C0C0"/>
                  <w:right w:val="none" w:sz="16" w:space="0" w:color="000000"/>
                </w:tcBorders>
                <w:shd w:val="clear" w:color="auto" w:fill="F3F3F3"/>
                <w:tcMar>
                  <w:top w:w="80" w:type="dxa"/>
                  <w:left w:w="0" w:type="dxa"/>
                  <w:bottom w:w="80" w:type="dxa"/>
                  <w:right w:w="0" w:type="dxa"/>
                </w:tcMar>
                <w:vAlign w:val="center"/>
              </w:tcPr>
            </w:tcPrChange>
          </w:tcPr>
          <w:p w14:paraId="6E41BD56" w14:textId="5A6C900D" w:rsidR="00495F11" w:rsidRPr="00010045" w:rsidRDefault="00495F11">
            <w:pPr>
              <w:jc w:val="center"/>
              <w:rPr>
                <w:sz w:val="22"/>
                <w:rPrChange w:id="1512" w:author="CARB" w:date="2023-12-19T12:12:00Z">
                  <w:rPr/>
                </w:rPrChange>
              </w:rPr>
              <w:pPrChange w:id="1513" w:author="CARB" w:date="2023-12-19T12:12:00Z">
                <w:pPr>
                  <w:pStyle w:val="Body1"/>
                  <w:jc w:val="center"/>
                  <w:outlineLvl w:val="9"/>
                </w:pPr>
              </w:pPrChange>
            </w:pPr>
            <w:r w:rsidRPr="004A01AB">
              <w:rPr>
                <w:sz w:val="22"/>
                <w:rPrChange w:id="1514" w:author="CARB" w:date="2023-12-19T12:12:00Z">
                  <w:rPr/>
                </w:rPrChange>
              </w:rPr>
              <w:t>2019</w:t>
            </w:r>
            <w:r w:rsidRPr="004A01AB">
              <w:rPr>
                <w:sz w:val="22"/>
                <w:rPrChange w:id="1515" w:author="CARB" w:date="2023-12-19T12:12:00Z">
                  <w:rPr>
                    <w:b/>
                    <w:i/>
                  </w:rPr>
                </w:rPrChange>
              </w:rPr>
              <w:t>*</w:t>
            </w:r>
          </w:p>
        </w:tc>
        <w:tc>
          <w:tcPr>
            <w:tcW w:w="3600" w:type="dxa"/>
            <w:tcPrChange w:id="1516" w:author="CARB" w:date="2023-12-19T12:12:00Z">
              <w:tcPr>
                <w:tcW w:w="2385" w:type="dxa"/>
                <w:gridSpan w:val="2"/>
                <w:tcBorders>
                  <w:top w:val="single" w:sz="6" w:space="0" w:color="C0C0C0"/>
                  <w:left w:val="none" w:sz="8" w:space="0" w:color="000000"/>
                  <w:bottom w:val="single" w:sz="6" w:space="0" w:color="C0C0C0"/>
                  <w:right w:val="single" w:sz="6" w:space="0" w:color="C0C0C0"/>
                </w:tcBorders>
                <w:shd w:val="clear" w:color="auto" w:fill="F3F3F3"/>
                <w:tcMar>
                  <w:top w:w="80" w:type="dxa"/>
                  <w:left w:w="0" w:type="dxa"/>
                  <w:bottom w:w="80" w:type="dxa"/>
                  <w:right w:w="0" w:type="dxa"/>
                </w:tcMar>
              </w:tcPr>
            </w:tcPrChange>
          </w:tcPr>
          <w:p w14:paraId="6B097C42" w14:textId="65C1D1A0" w:rsidR="00495F11" w:rsidRPr="00010045" w:rsidRDefault="00244AFC" w:rsidP="00010045">
            <w:pPr>
              <w:jc w:val="center"/>
              <w:rPr>
                <w:sz w:val="22"/>
                <w:rPrChange w:id="1517" w:author="CARB" w:date="2023-12-19T12:12:00Z">
                  <w:rPr/>
                </w:rPrChange>
              </w:rPr>
            </w:pPr>
            <w:del w:id="1518" w:author="CARB" w:date="2023-12-19T12:12:00Z">
              <w:r w:rsidRPr="00A44DDD">
                <w:rPr>
                  <w:rFonts w:cs="Arial"/>
                  <w:szCs w:val="24"/>
                </w:rPr>
                <w:delText>89.37</w:delText>
              </w:r>
            </w:del>
            <w:ins w:id="1519" w:author="CARB" w:date="2023-12-19T12:12:00Z">
              <w:r w:rsidR="009D47D9" w:rsidRPr="00D3532F">
                <w:rPr>
                  <w:sz w:val="22"/>
                </w:rPr>
                <w:t>94.17</w:t>
              </w:r>
            </w:ins>
          </w:p>
        </w:tc>
      </w:tr>
      <w:tr w:rsidR="00495F11" w:rsidRPr="004A01AB" w14:paraId="2BBED829" w14:textId="77777777" w:rsidTr="009D47D9">
        <w:trPr>
          <w:jc w:val="center"/>
          <w:trPrChange w:id="1520" w:author="CARB" w:date="2023-12-19T12:12:00Z">
            <w:trPr>
              <w:gridBefore w:val="1"/>
              <w:gridAfter w:val="0"/>
              <w:cantSplit/>
              <w:trHeight w:val="345"/>
              <w:jc w:val="center"/>
            </w:trPr>
          </w:trPrChange>
        </w:trPr>
        <w:tc>
          <w:tcPr>
            <w:tcW w:w="3235" w:type="dxa"/>
            <w:tcPrChange w:id="1521" w:author="CARB" w:date="2023-12-19T12:12:00Z">
              <w:tcPr>
                <w:tcW w:w="2385" w:type="dxa"/>
                <w:tcBorders>
                  <w:top w:val="single" w:sz="6" w:space="0" w:color="C0C0C0"/>
                  <w:left w:val="single" w:sz="6" w:space="0" w:color="C0C0C0"/>
                  <w:bottom w:val="single" w:sz="6" w:space="0" w:color="C0C0C0"/>
                  <w:right w:val="none" w:sz="16" w:space="0" w:color="000000"/>
                </w:tcBorders>
                <w:shd w:val="clear" w:color="auto" w:fill="E6E6E6"/>
                <w:tcMar>
                  <w:top w:w="80" w:type="dxa"/>
                  <w:left w:w="0" w:type="dxa"/>
                  <w:bottom w:w="80" w:type="dxa"/>
                  <w:right w:w="0" w:type="dxa"/>
                </w:tcMar>
                <w:vAlign w:val="center"/>
              </w:tcPr>
            </w:tcPrChange>
          </w:tcPr>
          <w:p w14:paraId="64AB83F1" w14:textId="11DF1B24" w:rsidR="00495F11" w:rsidRPr="00010045" w:rsidRDefault="00495F11">
            <w:pPr>
              <w:jc w:val="center"/>
              <w:rPr>
                <w:sz w:val="22"/>
                <w:rPrChange w:id="1522" w:author="CARB" w:date="2023-12-19T12:12:00Z">
                  <w:rPr/>
                </w:rPrChange>
              </w:rPr>
              <w:pPrChange w:id="1523" w:author="CARB" w:date="2023-12-19T12:12:00Z">
                <w:pPr>
                  <w:pStyle w:val="Body1"/>
                  <w:jc w:val="center"/>
                  <w:outlineLvl w:val="9"/>
                </w:pPr>
              </w:pPrChange>
            </w:pPr>
            <w:r w:rsidRPr="004A01AB">
              <w:rPr>
                <w:sz w:val="22"/>
                <w:rPrChange w:id="1524" w:author="CARB" w:date="2023-12-19T12:12:00Z">
                  <w:rPr/>
                </w:rPrChange>
              </w:rPr>
              <w:t>2020</w:t>
            </w:r>
          </w:p>
        </w:tc>
        <w:tc>
          <w:tcPr>
            <w:tcW w:w="3600" w:type="dxa"/>
            <w:tcPrChange w:id="1525" w:author="CARB" w:date="2023-12-19T12:12:00Z">
              <w:tcPr>
                <w:tcW w:w="2385" w:type="dxa"/>
                <w:gridSpan w:val="2"/>
                <w:tcBorders>
                  <w:top w:val="single" w:sz="6" w:space="0" w:color="C0C0C0"/>
                  <w:left w:val="none" w:sz="16" w:space="0" w:color="000000"/>
                  <w:bottom w:val="single" w:sz="6" w:space="0" w:color="C0C0C0"/>
                  <w:right w:val="single" w:sz="6" w:space="0" w:color="C0C0C0"/>
                </w:tcBorders>
                <w:shd w:val="clear" w:color="auto" w:fill="E6E6E6"/>
                <w:tcMar>
                  <w:top w:w="80" w:type="dxa"/>
                  <w:left w:w="0" w:type="dxa"/>
                  <w:bottom w:w="80" w:type="dxa"/>
                  <w:right w:w="0" w:type="dxa"/>
                </w:tcMar>
              </w:tcPr>
            </w:tcPrChange>
          </w:tcPr>
          <w:p w14:paraId="22F1A7CB" w14:textId="5793D951" w:rsidR="00495F11" w:rsidRPr="00010045" w:rsidRDefault="00244AFC" w:rsidP="00010045">
            <w:pPr>
              <w:jc w:val="center"/>
              <w:rPr>
                <w:sz w:val="22"/>
                <w:rPrChange w:id="1526" w:author="CARB" w:date="2023-12-19T12:12:00Z">
                  <w:rPr/>
                </w:rPrChange>
              </w:rPr>
            </w:pPr>
            <w:del w:id="1527" w:author="CARB" w:date="2023-12-19T12:12:00Z">
              <w:r w:rsidRPr="00A44DDD">
                <w:rPr>
                  <w:rFonts w:cs="Arial"/>
                  <w:szCs w:val="24"/>
                </w:rPr>
                <w:delText>89.37</w:delText>
              </w:r>
            </w:del>
            <w:ins w:id="1528" w:author="CARB" w:date="2023-12-19T12:12:00Z">
              <w:r w:rsidR="009D47D9" w:rsidRPr="00C91E82">
                <w:rPr>
                  <w:sz w:val="22"/>
                </w:rPr>
                <w:t>92.92</w:t>
              </w:r>
            </w:ins>
          </w:p>
        </w:tc>
      </w:tr>
      <w:tr w:rsidR="00495F11" w:rsidRPr="004A01AB" w14:paraId="7D50FC6D" w14:textId="77777777" w:rsidTr="009D47D9">
        <w:trPr>
          <w:jc w:val="center"/>
          <w:trPrChange w:id="1529" w:author="CARB" w:date="2023-12-19T12:12:00Z">
            <w:trPr>
              <w:gridBefore w:val="1"/>
              <w:gridAfter w:val="0"/>
              <w:cantSplit/>
              <w:trHeight w:val="345"/>
              <w:jc w:val="center"/>
            </w:trPr>
          </w:trPrChange>
        </w:trPr>
        <w:tc>
          <w:tcPr>
            <w:tcW w:w="3235" w:type="dxa"/>
            <w:tcPrChange w:id="1530" w:author="CARB" w:date="2023-12-19T12:12:00Z">
              <w:tcPr>
                <w:tcW w:w="2385" w:type="dxa"/>
                <w:tcBorders>
                  <w:top w:val="single" w:sz="6" w:space="0" w:color="C0C0C0"/>
                  <w:left w:val="single" w:sz="6" w:space="0" w:color="C0C0C0"/>
                  <w:bottom w:val="single" w:sz="6" w:space="0" w:color="C0C0C0"/>
                  <w:right w:val="none" w:sz="16" w:space="0" w:color="000000"/>
                </w:tcBorders>
                <w:shd w:val="clear" w:color="auto" w:fill="F3F3F3"/>
                <w:tcMar>
                  <w:top w:w="80" w:type="dxa"/>
                  <w:left w:w="0" w:type="dxa"/>
                  <w:bottom w:w="80" w:type="dxa"/>
                  <w:right w:w="0" w:type="dxa"/>
                </w:tcMar>
                <w:vAlign w:val="center"/>
              </w:tcPr>
            </w:tcPrChange>
          </w:tcPr>
          <w:p w14:paraId="53776653" w14:textId="3720F471" w:rsidR="00495F11" w:rsidRPr="00010045" w:rsidRDefault="00495F11">
            <w:pPr>
              <w:jc w:val="center"/>
              <w:rPr>
                <w:sz w:val="22"/>
                <w:rPrChange w:id="1531" w:author="CARB" w:date="2023-12-19T12:12:00Z">
                  <w:rPr/>
                </w:rPrChange>
              </w:rPr>
              <w:pPrChange w:id="1532" w:author="CARB" w:date="2023-12-19T12:12:00Z">
                <w:pPr>
                  <w:pStyle w:val="Body1"/>
                  <w:jc w:val="center"/>
                  <w:outlineLvl w:val="9"/>
                </w:pPr>
              </w:pPrChange>
            </w:pPr>
            <w:r w:rsidRPr="004A01AB">
              <w:rPr>
                <w:sz w:val="22"/>
                <w:rPrChange w:id="1533" w:author="CARB" w:date="2023-12-19T12:12:00Z">
                  <w:rPr/>
                </w:rPrChange>
              </w:rPr>
              <w:t>2021</w:t>
            </w:r>
          </w:p>
        </w:tc>
        <w:tc>
          <w:tcPr>
            <w:tcW w:w="3600" w:type="dxa"/>
            <w:tcPrChange w:id="1534" w:author="CARB" w:date="2023-12-19T12:12:00Z">
              <w:tcPr>
                <w:tcW w:w="2385" w:type="dxa"/>
                <w:gridSpan w:val="2"/>
                <w:tcBorders>
                  <w:top w:val="single" w:sz="6" w:space="0" w:color="C0C0C0"/>
                  <w:left w:val="none" w:sz="8" w:space="0" w:color="000000"/>
                  <w:bottom w:val="single" w:sz="6" w:space="0" w:color="C0C0C0"/>
                  <w:right w:val="single" w:sz="6" w:space="0" w:color="C0C0C0"/>
                </w:tcBorders>
                <w:shd w:val="clear" w:color="auto" w:fill="F3F3F3"/>
                <w:tcMar>
                  <w:top w:w="80" w:type="dxa"/>
                  <w:left w:w="0" w:type="dxa"/>
                  <w:bottom w:w="80" w:type="dxa"/>
                  <w:right w:w="0" w:type="dxa"/>
                </w:tcMar>
              </w:tcPr>
            </w:tcPrChange>
          </w:tcPr>
          <w:p w14:paraId="269D584B" w14:textId="5E04CB5F" w:rsidR="00495F11" w:rsidRPr="00010045" w:rsidRDefault="00244AFC" w:rsidP="00010045">
            <w:pPr>
              <w:jc w:val="center"/>
              <w:rPr>
                <w:sz w:val="22"/>
                <w:rPrChange w:id="1535" w:author="CARB" w:date="2023-12-19T12:12:00Z">
                  <w:rPr/>
                </w:rPrChange>
              </w:rPr>
            </w:pPr>
            <w:del w:id="1536" w:author="CARB" w:date="2023-12-19T12:12:00Z">
              <w:r w:rsidRPr="00A44DDD">
                <w:rPr>
                  <w:rFonts w:cs="Arial"/>
                  <w:szCs w:val="24"/>
                </w:rPr>
                <w:delText>89.37</w:delText>
              </w:r>
            </w:del>
            <w:ins w:id="1537" w:author="CARB" w:date="2023-12-19T12:12:00Z">
              <w:r w:rsidR="009D47D9" w:rsidRPr="00C91E82">
                <w:rPr>
                  <w:sz w:val="22"/>
                </w:rPr>
                <w:t>91.66</w:t>
              </w:r>
            </w:ins>
          </w:p>
        </w:tc>
      </w:tr>
      <w:tr w:rsidR="00495F11" w:rsidRPr="004A01AB" w14:paraId="5E769469" w14:textId="77777777" w:rsidTr="009D47D9">
        <w:trPr>
          <w:jc w:val="center"/>
          <w:trPrChange w:id="1538" w:author="CARB" w:date="2023-12-19T12:12:00Z">
            <w:trPr>
              <w:gridBefore w:val="1"/>
              <w:gridAfter w:val="0"/>
              <w:cantSplit/>
              <w:trHeight w:val="345"/>
              <w:jc w:val="center"/>
            </w:trPr>
          </w:trPrChange>
        </w:trPr>
        <w:tc>
          <w:tcPr>
            <w:tcW w:w="3235" w:type="dxa"/>
            <w:tcPrChange w:id="1539" w:author="CARB" w:date="2023-12-19T12:12:00Z">
              <w:tcPr>
                <w:tcW w:w="2385" w:type="dxa"/>
                <w:tcBorders>
                  <w:top w:val="single" w:sz="6" w:space="0" w:color="C0C0C0"/>
                  <w:left w:val="single" w:sz="6" w:space="0" w:color="C0C0C0"/>
                  <w:bottom w:val="single" w:sz="6" w:space="0" w:color="C0C0C0"/>
                  <w:right w:val="none" w:sz="16" w:space="0" w:color="000000"/>
                </w:tcBorders>
                <w:shd w:val="clear" w:color="auto" w:fill="E6E6E6"/>
                <w:tcMar>
                  <w:top w:w="80" w:type="dxa"/>
                  <w:left w:w="0" w:type="dxa"/>
                  <w:bottom w:w="80" w:type="dxa"/>
                  <w:right w:w="0" w:type="dxa"/>
                </w:tcMar>
                <w:vAlign w:val="center"/>
              </w:tcPr>
            </w:tcPrChange>
          </w:tcPr>
          <w:p w14:paraId="26F0D0DE" w14:textId="064E6E04" w:rsidR="00495F11" w:rsidRPr="00010045" w:rsidRDefault="00495F11">
            <w:pPr>
              <w:jc w:val="center"/>
              <w:rPr>
                <w:sz w:val="22"/>
                <w:rPrChange w:id="1540" w:author="CARB" w:date="2023-12-19T12:12:00Z">
                  <w:rPr/>
                </w:rPrChange>
              </w:rPr>
              <w:pPrChange w:id="1541" w:author="CARB" w:date="2023-12-19T12:12:00Z">
                <w:pPr>
                  <w:pStyle w:val="Body1"/>
                  <w:jc w:val="center"/>
                  <w:outlineLvl w:val="9"/>
                </w:pPr>
              </w:pPrChange>
            </w:pPr>
            <w:r w:rsidRPr="004A01AB">
              <w:rPr>
                <w:sz w:val="22"/>
                <w:rPrChange w:id="1542" w:author="CARB" w:date="2023-12-19T12:12:00Z">
                  <w:rPr/>
                </w:rPrChange>
              </w:rPr>
              <w:t>2022</w:t>
            </w:r>
          </w:p>
        </w:tc>
        <w:tc>
          <w:tcPr>
            <w:tcW w:w="3600" w:type="dxa"/>
            <w:tcPrChange w:id="1543" w:author="CARB" w:date="2023-12-19T12:12:00Z">
              <w:tcPr>
                <w:tcW w:w="2385" w:type="dxa"/>
                <w:gridSpan w:val="2"/>
                <w:tcBorders>
                  <w:top w:val="single" w:sz="6" w:space="0" w:color="C0C0C0"/>
                  <w:left w:val="none" w:sz="16" w:space="0" w:color="000000"/>
                  <w:bottom w:val="single" w:sz="6" w:space="0" w:color="C0C0C0"/>
                  <w:right w:val="single" w:sz="6" w:space="0" w:color="C0C0C0"/>
                </w:tcBorders>
                <w:shd w:val="clear" w:color="auto" w:fill="E6E6E6"/>
                <w:tcMar>
                  <w:top w:w="80" w:type="dxa"/>
                  <w:left w:w="0" w:type="dxa"/>
                  <w:bottom w:w="80" w:type="dxa"/>
                  <w:right w:w="0" w:type="dxa"/>
                </w:tcMar>
              </w:tcPr>
            </w:tcPrChange>
          </w:tcPr>
          <w:p w14:paraId="7F89A472" w14:textId="78FAD845" w:rsidR="00495F11" w:rsidRPr="00010045" w:rsidRDefault="00244AFC" w:rsidP="00010045">
            <w:pPr>
              <w:jc w:val="center"/>
              <w:rPr>
                <w:sz w:val="22"/>
                <w:rPrChange w:id="1544" w:author="CARB" w:date="2023-12-19T12:12:00Z">
                  <w:rPr/>
                </w:rPrChange>
              </w:rPr>
            </w:pPr>
            <w:del w:id="1545" w:author="CARB" w:date="2023-12-19T12:12:00Z">
              <w:r w:rsidRPr="00A44DDD">
                <w:rPr>
                  <w:rFonts w:cs="Arial"/>
                  <w:szCs w:val="24"/>
                </w:rPr>
                <w:delText>89.37</w:delText>
              </w:r>
            </w:del>
            <w:ins w:id="1546" w:author="CARB" w:date="2023-12-19T12:12:00Z">
              <w:r w:rsidR="009D47D9" w:rsidRPr="00C91E82">
                <w:rPr>
                  <w:sz w:val="22"/>
                </w:rPr>
                <w:t>90.41</w:t>
              </w:r>
            </w:ins>
          </w:p>
        </w:tc>
      </w:tr>
      <w:tr w:rsidR="00495F11" w:rsidRPr="004A01AB" w14:paraId="72DF524D" w14:textId="77777777" w:rsidTr="009D47D9">
        <w:trPr>
          <w:jc w:val="center"/>
          <w:trPrChange w:id="1547" w:author="CARB" w:date="2023-12-19T12:12:00Z">
            <w:trPr>
              <w:gridBefore w:val="1"/>
              <w:gridAfter w:val="0"/>
              <w:cantSplit/>
              <w:trHeight w:val="345"/>
              <w:jc w:val="center"/>
            </w:trPr>
          </w:trPrChange>
        </w:trPr>
        <w:tc>
          <w:tcPr>
            <w:tcW w:w="3235" w:type="dxa"/>
            <w:tcPrChange w:id="1548" w:author="CARB" w:date="2023-12-19T12:12:00Z">
              <w:tcPr>
                <w:tcW w:w="2385" w:type="dxa"/>
                <w:tcBorders>
                  <w:top w:val="single" w:sz="6" w:space="0" w:color="C0C0C0"/>
                  <w:left w:val="single" w:sz="6" w:space="0" w:color="C0C0C0"/>
                  <w:bottom w:val="single" w:sz="6" w:space="0" w:color="C0C0C0"/>
                  <w:right w:val="none" w:sz="16" w:space="0" w:color="000000"/>
                </w:tcBorders>
                <w:shd w:val="clear" w:color="auto" w:fill="F3F3F3"/>
                <w:tcMar>
                  <w:top w:w="80" w:type="dxa"/>
                  <w:left w:w="0" w:type="dxa"/>
                  <w:bottom w:w="80" w:type="dxa"/>
                  <w:right w:w="0" w:type="dxa"/>
                </w:tcMar>
                <w:vAlign w:val="center"/>
              </w:tcPr>
            </w:tcPrChange>
          </w:tcPr>
          <w:p w14:paraId="062868AC" w14:textId="09DF5690" w:rsidR="00495F11" w:rsidRPr="00010045" w:rsidRDefault="00495F11">
            <w:pPr>
              <w:jc w:val="center"/>
              <w:rPr>
                <w:sz w:val="22"/>
                <w:rPrChange w:id="1549" w:author="CARB" w:date="2023-12-19T12:12:00Z">
                  <w:rPr/>
                </w:rPrChange>
              </w:rPr>
              <w:pPrChange w:id="1550" w:author="CARB" w:date="2023-12-19T12:12:00Z">
                <w:pPr>
                  <w:pStyle w:val="Body1"/>
                  <w:jc w:val="center"/>
                  <w:outlineLvl w:val="9"/>
                </w:pPr>
              </w:pPrChange>
            </w:pPr>
            <w:r w:rsidRPr="004A01AB">
              <w:rPr>
                <w:sz w:val="22"/>
                <w:rPrChange w:id="1551" w:author="CARB" w:date="2023-12-19T12:12:00Z">
                  <w:rPr/>
                </w:rPrChange>
              </w:rPr>
              <w:t>2023</w:t>
            </w:r>
          </w:p>
        </w:tc>
        <w:tc>
          <w:tcPr>
            <w:tcW w:w="3600" w:type="dxa"/>
            <w:tcPrChange w:id="1552" w:author="CARB" w:date="2023-12-19T12:12:00Z">
              <w:tcPr>
                <w:tcW w:w="2385" w:type="dxa"/>
                <w:gridSpan w:val="2"/>
                <w:tcBorders>
                  <w:top w:val="single" w:sz="6" w:space="0" w:color="C0C0C0"/>
                  <w:left w:val="none" w:sz="8" w:space="0" w:color="000000"/>
                  <w:bottom w:val="single" w:sz="6" w:space="0" w:color="C0C0C0"/>
                  <w:right w:val="single" w:sz="6" w:space="0" w:color="C0C0C0"/>
                </w:tcBorders>
                <w:shd w:val="clear" w:color="auto" w:fill="F3F3F3"/>
                <w:tcMar>
                  <w:top w:w="80" w:type="dxa"/>
                  <w:left w:w="0" w:type="dxa"/>
                  <w:bottom w:w="80" w:type="dxa"/>
                  <w:right w:w="0" w:type="dxa"/>
                </w:tcMar>
              </w:tcPr>
            </w:tcPrChange>
          </w:tcPr>
          <w:p w14:paraId="574450DF" w14:textId="15058875" w:rsidR="00495F11" w:rsidRPr="00010045" w:rsidRDefault="00896D4B" w:rsidP="00010045">
            <w:pPr>
              <w:jc w:val="center"/>
              <w:rPr>
                <w:sz w:val="22"/>
                <w:rPrChange w:id="1553" w:author="CARB" w:date="2023-12-19T12:12:00Z">
                  <w:rPr/>
                </w:rPrChange>
              </w:rPr>
            </w:pPr>
            <w:r w:rsidRPr="00C91E82">
              <w:rPr>
                <w:sz w:val="22"/>
                <w:rPrChange w:id="1554" w:author="CARB" w:date="2023-12-19T12:12:00Z">
                  <w:rPr/>
                </w:rPrChange>
              </w:rPr>
              <w:t>89.15</w:t>
            </w:r>
          </w:p>
        </w:tc>
      </w:tr>
      <w:tr w:rsidR="00495F11" w:rsidRPr="004A01AB" w14:paraId="465F8D0A" w14:textId="77777777" w:rsidTr="009D47D9">
        <w:trPr>
          <w:jc w:val="center"/>
          <w:trPrChange w:id="1555" w:author="CARB" w:date="2023-12-19T12:12:00Z">
            <w:trPr>
              <w:gridBefore w:val="1"/>
              <w:gridAfter w:val="0"/>
              <w:cantSplit/>
              <w:trHeight w:val="345"/>
              <w:jc w:val="center"/>
            </w:trPr>
          </w:trPrChange>
        </w:trPr>
        <w:tc>
          <w:tcPr>
            <w:tcW w:w="3235" w:type="dxa"/>
            <w:tcPrChange w:id="1556" w:author="CARB" w:date="2023-12-19T12:12:00Z">
              <w:tcPr>
                <w:tcW w:w="2385" w:type="dxa"/>
                <w:tcBorders>
                  <w:top w:val="single" w:sz="6" w:space="0" w:color="C0C0C0"/>
                  <w:left w:val="single" w:sz="6" w:space="0" w:color="C0C0C0"/>
                  <w:bottom w:val="single" w:sz="6" w:space="0" w:color="C0C0C0"/>
                  <w:right w:val="none" w:sz="16" w:space="0" w:color="000000"/>
                </w:tcBorders>
                <w:shd w:val="clear" w:color="auto" w:fill="E6E6E6"/>
                <w:tcMar>
                  <w:top w:w="80" w:type="dxa"/>
                  <w:left w:w="0" w:type="dxa"/>
                  <w:bottom w:w="80" w:type="dxa"/>
                  <w:right w:w="0" w:type="dxa"/>
                </w:tcMar>
                <w:vAlign w:val="center"/>
              </w:tcPr>
            </w:tcPrChange>
          </w:tcPr>
          <w:p w14:paraId="7C654543" w14:textId="15FB9EC0" w:rsidR="00495F11" w:rsidRPr="00010045" w:rsidRDefault="00495F11">
            <w:pPr>
              <w:jc w:val="center"/>
              <w:rPr>
                <w:sz w:val="22"/>
                <w:rPrChange w:id="1557" w:author="CARB" w:date="2023-12-19T12:12:00Z">
                  <w:rPr/>
                </w:rPrChange>
              </w:rPr>
              <w:pPrChange w:id="1558" w:author="CARB" w:date="2023-12-19T12:12:00Z">
                <w:pPr>
                  <w:pStyle w:val="Body1"/>
                  <w:jc w:val="center"/>
                  <w:outlineLvl w:val="9"/>
                </w:pPr>
              </w:pPrChange>
            </w:pPr>
            <w:r w:rsidRPr="004A01AB">
              <w:rPr>
                <w:sz w:val="22"/>
                <w:rPrChange w:id="1559" w:author="CARB" w:date="2023-12-19T12:12:00Z">
                  <w:rPr/>
                </w:rPrChange>
              </w:rPr>
              <w:t>2024</w:t>
            </w:r>
          </w:p>
        </w:tc>
        <w:tc>
          <w:tcPr>
            <w:tcW w:w="3600" w:type="dxa"/>
            <w:tcPrChange w:id="1560" w:author="CARB" w:date="2023-12-19T12:12:00Z">
              <w:tcPr>
                <w:tcW w:w="2385" w:type="dxa"/>
                <w:gridSpan w:val="2"/>
                <w:tcBorders>
                  <w:top w:val="single" w:sz="6" w:space="0" w:color="C0C0C0"/>
                  <w:left w:val="none" w:sz="16" w:space="0" w:color="000000"/>
                  <w:bottom w:val="single" w:sz="6" w:space="0" w:color="C0C0C0"/>
                  <w:right w:val="single" w:sz="6" w:space="0" w:color="C0C0C0"/>
                </w:tcBorders>
                <w:shd w:val="clear" w:color="auto" w:fill="E6E6E6"/>
                <w:tcMar>
                  <w:top w:w="80" w:type="dxa"/>
                  <w:left w:w="0" w:type="dxa"/>
                  <w:bottom w:w="80" w:type="dxa"/>
                  <w:right w:w="0" w:type="dxa"/>
                </w:tcMar>
              </w:tcPr>
            </w:tcPrChange>
          </w:tcPr>
          <w:p w14:paraId="541F0DC1" w14:textId="1050AC13" w:rsidR="00495F11" w:rsidRPr="00010045" w:rsidRDefault="00896D4B" w:rsidP="00010045">
            <w:pPr>
              <w:jc w:val="center"/>
              <w:rPr>
                <w:sz w:val="22"/>
                <w:rPrChange w:id="1561" w:author="CARB" w:date="2023-12-19T12:12:00Z">
                  <w:rPr/>
                </w:rPrChange>
              </w:rPr>
            </w:pPr>
            <w:r w:rsidRPr="00C91E82">
              <w:rPr>
                <w:sz w:val="22"/>
                <w:rPrChange w:id="1562" w:author="CARB" w:date="2023-12-19T12:12:00Z">
                  <w:rPr/>
                </w:rPrChange>
              </w:rPr>
              <w:t>87.89</w:t>
            </w:r>
          </w:p>
        </w:tc>
      </w:tr>
      <w:tr w:rsidR="00495F11" w:rsidRPr="004A01AB" w14:paraId="50603C7C" w14:textId="77777777">
        <w:trPr>
          <w:jc w:val="center"/>
          <w:trPrChange w:id="1563" w:author="CARB" w:date="2023-12-19T12:12:00Z">
            <w:trPr>
              <w:gridBefore w:val="1"/>
              <w:gridAfter w:val="0"/>
              <w:cantSplit/>
              <w:trHeight w:val="345"/>
              <w:jc w:val="center"/>
            </w:trPr>
          </w:trPrChange>
        </w:trPr>
        <w:tc>
          <w:tcPr>
            <w:tcW w:w="3235" w:type="dxa"/>
            <w:tcPrChange w:id="1564" w:author="CARB" w:date="2023-12-19T12:12:00Z">
              <w:tcPr>
                <w:tcW w:w="2385" w:type="dxa"/>
                <w:tcBorders>
                  <w:top w:val="single" w:sz="6" w:space="0" w:color="C0C0C0"/>
                  <w:left w:val="single" w:sz="6" w:space="0" w:color="C0C0C0"/>
                  <w:bottom w:val="single" w:sz="6" w:space="0" w:color="C0C0C0"/>
                  <w:right w:val="none" w:sz="16" w:space="0" w:color="000000"/>
                </w:tcBorders>
                <w:shd w:val="clear" w:color="auto" w:fill="F3F3F3"/>
                <w:tcMar>
                  <w:top w:w="80" w:type="dxa"/>
                  <w:left w:w="0" w:type="dxa"/>
                  <w:bottom w:w="80" w:type="dxa"/>
                  <w:right w:w="0" w:type="dxa"/>
                </w:tcMar>
                <w:vAlign w:val="center"/>
              </w:tcPr>
            </w:tcPrChange>
          </w:tcPr>
          <w:p w14:paraId="5AB28FFF" w14:textId="4287E044" w:rsidR="00495F11" w:rsidRPr="00010045" w:rsidRDefault="00495F11">
            <w:pPr>
              <w:jc w:val="center"/>
              <w:rPr>
                <w:sz w:val="22"/>
                <w:rPrChange w:id="1565" w:author="CARB" w:date="2023-12-19T12:12:00Z">
                  <w:rPr/>
                </w:rPrChange>
              </w:rPr>
              <w:pPrChange w:id="1566" w:author="CARB" w:date="2023-12-19T12:12:00Z">
                <w:pPr>
                  <w:pStyle w:val="Body1"/>
                  <w:jc w:val="center"/>
                  <w:outlineLvl w:val="9"/>
                </w:pPr>
              </w:pPrChange>
            </w:pPr>
            <w:r w:rsidRPr="004A01AB">
              <w:rPr>
                <w:sz w:val="22"/>
                <w:rPrChange w:id="1567" w:author="CARB" w:date="2023-12-19T12:12:00Z">
                  <w:rPr/>
                </w:rPrChange>
              </w:rPr>
              <w:t>2025</w:t>
            </w:r>
            <w:ins w:id="1568" w:author="Wilkins, Kate@ARB" w:date="2024-01-02T12:14:00Z">
              <w:r w:rsidR="007C6F61">
                <w:rPr>
                  <w:sz w:val="22"/>
                </w:rPr>
                <w:t>**</w:t>
              </w:r>
              <w:r w:rsidR="007C6F61" w:rsidRPr="007C6F61">
                <w:rPr>
                  <w:sz w:val="22"/>
                  <w:vertAlign w:val="superscript"/>
                  <w:rPrChange w:id="1569" w:author="Wilkins, Kate@ARB" w:date="2024-01-02T12:14:00Z">
                    <w:rPr>
                      <w:sz w:val="22"/>
                    </w:rPr>
                  </w:rPrChange>
                </w:rPr>
                <w:t>,</w:t>
              </w:r>
            </w:ins>
            <w:ins w:id="1570" w:author="CARB" w:date="2023-12-19T12:12:00Z">
              <w:r w:rsidR="009842D8" w:rsidRPr="00010045">
                <w:rPr>
                  <w:rFonts w:cs="Arial"/>
                  <w:sz w:val="22"/>
                  <w:vertAlign w:val="superscript"/>
                </w:rPr>
                <w:t>a</w:t>
              </w:r>
            </w:ins>
          </w:p>
        </w:tc>
        <w:tc>
          <w:tcPr>
            <w:tcW w:w="3600" w:type="dxa"/>
            <w:vAlign w:val="bottom"/>
            <w:tcPrChange w:id="1571" w:author="CARB" w:date="2023-12-19T12:12:00Z">
              <w:tcPr>
                <w:tcW w:w="2385" w:type="dxa"/>
                <w:gridSpan w:val="2"/>
                <w:tcBorders>
                  <w:top w:val="single" w:sz="6" w:space="0" w:color="C0C0C0"/>
                  <w:left w:val="none" w:sz="8" w:space="0" w:color="000000"/>
                  <w:bottom w:val="single" w:sz="6" w:space="0" w:color="C0C0C0"/>
                  <w:right w:val="single" w:sz="6" w:space="0" w:color="C0C0C0"/>
                </w:tcBorders>
                <w:shd w:val="clear" w:color="auto" w:fill="F3F3F3"/>
                <w:tcMar>
                  <w:top w:w="80" w:type="dxa"/>
                  <w:left w:w="0" w:type="dxa"/>
                  <w:bottom w:w="80" w:type="dxa"/>
                  <w:right w:w="0" w:type="dxa"/>
                </w:tcMar>
              </w:tcPr>
            </w:tcPrChange>
          </w:tcPr>
          <w:p w14:paraId="0F4B21E6" w14:textId="4A47CA53" w:rsidR="00495F11" w:rsidRPr="00010045" w:rsidRDefault="00244AFC" w:rsidP="00010045">
            <w:pPr>
              <w:jc w:val="center"/>
              <w:rPr>
                <w:sz w:val="22"/>
                <w:rPrChange w:id="1572" w:author="CARB" w:date="2023-12-19T12:12:00Z">
                  <w:rPr/>
                </w:rPrChange>
              </w:rPr>
            </w:pPr>
            <w:del w:id="1573" w:author="CARB" w:date="2023-12-19T12:12:00Z">
              <w:r w:rsidRPr="00A44DDD">
                <w:rPr>
                  <w:rFonts w:cs="Arial"/>
                  <w:szCs w:val="24"/>
                </w:rPr>
                <w:delText>86.64</w:delText>
              </w:r>
            </w:del>
            <w:ins w:id="1574" w:author="CARB" w:date="2023-12-19T12:12:00Z">
              <w:r w:rsidR="009D47D9" w:rsidRPr="00C91E82">
                <w:rPr>
                  <w:sz w:val="22"/>
                </w:rPr>
                <w:t>85.</w:t>
              </w:r>
              <w:r w:rsidR="00494C3D" w:rsidRPr="00676CD6">
                <w:rPr>
                  <w:sz w:val="22"/>
                </w:rPr>
                <w:t>93</w:t>
              </w:r>
            </w:ins>
          </w:p>
        </w:tc>
      </w:tr>
      <w:tr w:rsidR="00495F11" w:rsidRPr="004A01AB" w14:paraId="7192BBDF" w14:textId="77777777">
        <w:trPr>
          <w:jc w:val="center"/>
          <w:trPrChange w:id="1575" w:author="CARB" w:date="2023-12-19T12:12:00Z">
            <w:trPr>
              <w:gridBefore w:val="1"/>
              <w:gridAfter w:val="0"/>
              <w:cantSplit/>
              <w:trHeight w:val="345"/>
              <w:jc w:val="center"/>
            </w:trPr>
          </w:trPrChange>
        </w:trPr>
        <w:tc>
          <w:tcPr>
            <w:tcW w:w="3235" w:type="dxa"/>
            <w:tcPrChange w:id="1576" w:author="CARB" w:date="2023-12-19T12:12:00Z">
              <w:tcPr>
                <w:tcW w:w="2385" w:type="dxa"/>
                <w:tcBorders>
                  <w:top w:val="single" w:sz="6" w:space="0" w:color="C0C0C0"/>
                  <w:left w:val="single" w:sz="6" w:space="0" w:color="C0C0C0"/>
                  <w:bottom w:val="single" w:sz="6" w:space="0" w:color="C0C0C0"/>
                  <w:right w:val="none" w:sz="16" w:space="0" w:color="000000"/>
                </w:tcBorders>
                <w:shd w:val="clear" w:color="auto" w:fill="E6E6E6"/>
                <w:tcMar>
                  <w:top w:w="80" w:type="dxa"/>
                  <w:left w:w="0" w:type="dxa"/>
                  <w:bottom w:w="80" w:type="dxa"/>
                  <w:right w:w="0" w:type="dxa"/>
                </w:tcMar>
                <w:vAlign w:val="center"/>
              </w:tcPr>
            </w:tcPrChange>
          </w:tcPr>
          <w:p w14:paraId="74474683" w14:textId="26178F60" w:rsidR="00495F11" w:rsidRPr="00010045" w:rsidRDefault="00495F11">
            <w:pPr>
              <w:jc w:val="center"/>
              <w:rPr>
                <w:sz w:val="22"/>
                <w:rPrChange w:id="1577" w:author="CARB" w:date="2023-12-19T12:12:00Z">
                  <w:rPr/>
                </w:rPrChange>
              </w:rPr>
              <w:pPrChange w:id="1578" w:author="CARB" w:date="2023-12-19T12:12:00Z">
                <w:pPr>
                  <w:pStyle w:val="Body1"/>
                  <w:jc w:val="center"/>
                  <w:outlineLvl w:val="9"/>
                </w:pPr>
              </w:pPrChange>
            </w:pPr>
            <w:r w:rsidRPr="004A01AB">
              <w:rPr>
                <w:sz w:val="22"/>
                <w:rPrChange w:id="1579" w:author="CARB" w:date="2023-12-19T12:12:00Z">
                  <w:rPr/>
                </w:rPrChange>
              </w:rPr>
              <w:t>2026</w:t>
            </w:r>
          </w:p>
        </w:tc>
        <w:tc>
          <w:tcPr>
            <w:tcW w:w="3600" w:type="dxa"/>
            <w:vAlign w:val="bottom"/>
            <w:tcPrChange w:id="1580" w:author="CARB" w:date="2023-12-19T12:12:00Z">
              <w:tcPr>
                <w:tcW w:w="2385" w:type="dxa"/>
                <w:gridSpan w:val="2"/>
                <w:tcBorders>
                  <w:top w:val="single" w:sz="6" w:space="0" w:color="C0C0C0"/>
                  <w:left w:val="none" w:sz="16" w:space="0" w:color="000000"/>
                  <w:bottom w:val="single" w:sz="6" w:space="0" w:color="C0C0C0"/>
                  <w:right w:val="single" w:sz="6" w:space="0" w:color="C0C0C0"/>
                </w:tcBorders>
                <w:shd w:val="clear" w:color="auto" w:fill="E6E6E6"/>
                <w:tcMar>
                  <w:top w:w="80" w:type="dxa"/>
                  <w:left w:w="0" w:type="dxa"/>
                  <w:bottom w:w="80" w:type="dxa"/>
                  <w:right w:w="0" w:type="dxa"/>
                </w:tcMar>
              </w:tcPr>
            </w:tcPrChange>
          </w:tcPr>
          <w:p w14:paraId="6D690932" w14:textId="3F29A459" w:rsidR="00495F11" w:rsidRPr="00010045" w:rsidRDefault="00244AFC" w:rsidP="00010045">
            <w:pPr>
              <w:jc w:val="center"/>
              <w:rPr>
                <w:sz w:val="22"/>
                <w:rPrChange w:id="1581" w:author="CARB" w:date="2023-12-19T12:12:00Z">
                  <w:rPr>
                    <w:b/>
                  </w:rPr>
                </w:rPrChange>
              </w:rPr>
            </w:pPr>
            <w:del w:id="1582" w:author="CARB" w:date="2023-12-19T12:12:00Z">
              <w:r w:rsidRPr="00A44DDD">
                <w:rPr>
                  <w:rFonts w:cs="Arial"/>
                  <w:szCs w:val="24"/>
                </w:rPr>
                <w:delText>85.38</w:delText>
              </w:r>
            </w:del>
            <w:ins w:id="1583" w:author="CARB" w:date="2023-12-19T12:12:00Z">
              <w:r w:rsidR="009D47D9" w:rsidRPr="00C91E82">
                <w:rPr>
                  <w:sz w:val="22"/>
                </w:rPr>
                <w:t>83.</w:t>
              </w:r>
              <w:r w:rsidR="00494C3D" w:rsidRPr="00676CD6">
                <w:rPr>
                  <w:sz w:val="22"/>
                </w:rPr>
                <w:t>55</w:t>
              </w:r>
            </w:ins>
          </w:p>
        </w:tc>
      </w:tr>
      <w:tr w:rsidR="00495F11" w:rsidRPr="004A01AB" w14:paraId="3392DFF5" w14:textId="77777777">
        <w:trPr>
          <w:jc w:val="center"/>
          <w:trPrChange w:id="1584" w:author="CARB" w:date="2023-12-19T12:12:00Z">
            <w:trPr>
              <w:gridBefore w:val="1"/>
              <w:gridAfter w:val="0"/>
              <w:cantSplit/>
              <w:trHeight w:val="345"/>
              <w:jc w:val="center"/>
            </w:trPr>
          </w:trPrChange>
        </w:trPr>
        <w:tc>
          <w:tcPr>
            <w:tcW w:w="3235" w:type="dxa"/>
            <w:tcPrChange w:id="1585" w:author="CARB" w:date="2023-12-19T12:12:00Z">
              <w:tcPr>
                <w:tcW w:w="2385" w:type="dxa"/>
                <w:tcBorders>
                  <w:top w:val="single" w:sz="6" w:space="0" w:color="C0C0C0"/>
                  <w:left w:val="single" w:sz="6" w:space="0" w:color="C0C0C0"/>
                  <w:bottom w:val="single" w:sz="6" w:space="0" w:color="C0C0C0"/>
                  <w:right w:val="none" w:sz="16" w:space="0" w:color="000000"/>
                </w:tcBorders>
                <w:shd w:val="clear" w:color="auto" w:fill="F3F3F3"/>
                <w:tcMar>
                  <w:top w:w="80" w:type="dxa"/>
                  <w:left w:w="0" w:type="dxa"/>
                  <w:bottom w:w="80" w:type="dxa"/>
                  <w:right w:w="0" w:type="dxa"/>
                </w:tcMar>
                <w:vAlign w:val="center"/>
              </w:tcPr>
            </w:tcPrChange>
          </w:tcPr>
          <w:p w14:paraId="49A071EC" w14:textId="70E41FAD" w:rsidR="00495F11" w:rsidRPr="00010045" w:rsidRDefault="00495F11">
            <w:pPr>
              <w:jc w:val="center"/>
              <w:rPr>
                <w:sz w:val="22"/>
                <w:rPrChange w:id="1586" w:author="CARB" w:date="2023-12-19T12:12:00Z">
                  <w:rPr/>
                </w:rPrChange>
              </w:rPr>
              <w:pPrChange w:id="1587" w:author="CARB" w:date="2023-12-19T12:12:00Z">
                <w:pPr>
                  <w:pStyle w:val="Body1"/>
                  <w:jc w:val="center"/>
                  <w:outlineLvl w:val="9"/>
                </w:pPr>
              </w:pPrChange>
            </w:pPr>
            <w:r w:rsidRPr="004A01AB">
              <w:rPr>
                <w:sz w:val="22"/>
                <w:rPrChange w:id="1588" w:author="CARB" w:date="2023-12-19T12:12:00Z">
                  <w:rPr/>
                </w:rPrChange>
              </w:rPr>
              <w:t>2027</w:t>
            </w:r>
          </w:p>
        </w:tc>
        <w:tc>
          <w:tcPr>
            <w:tcW w:w="3600" w:type="dxa"/>
            <w:vAlign w:val="bottom"/>
            <w:tcPrChange w:id="1589" w:author="CARB" w:date="2023-12-19T12:12:00Z">
              <w:tcPr>
                <w:tcW w:w="2385" w:type="dxa"/>
                <w:gridSpan w:val="2"/>
                <w:tcBorders>
                  <w:top w:val="single" w:sz="6" w:space="0" w:color="C0C0C0"/>
                  <w:left w:val="none" w:sz="8" w:space="0" w:color="000000"/>
                  <w:bottom w:val="single" w:sz="6" w:space="0" w:color="C0C0C0"/>
                  <w:right w:val="single" w:sz="6" w:space="0" w:color="C0C0C0"/>
                </w:tcBorders>
                <w:shd w:val="clear" w:color="auto" w:fill="F3F3F3"/>
                <w:tcMar>
                  <w:top w:w="80" w:type="dxa"/>
                  <w:left w:w="0" w:type="dxa"/>
                  <w:bottom w:w="80" w:type="dxa"/>
                  <w:right w:w="0" w:type="dxa"/>
                </w:tcMar>
              </w:tcPr>
            </w:tcPrChange>
          </w:tcPr>
          <w:p w14:paraId="2B3F39A3" w14:textId="3B92CE23" w:rsidR="00495F11" w:rsidRPr="00010045" w:rsidRDefault="00244AFC" w:rsidP="00010045">
            <w:pPr>
              <w:jc w:val="center"/>
              <w:rPr>
                <w:sz w:val="22"/>
                <w:rPrChange w:id="1590" w:author="CARB" w:date="2023-12-19T12:12:00Z">
                  <w:rPr>
                    <w:b/>
                  </w:rPr>
                </w:rPrChange>
              </w:rPr>
            </w:pPr>
            <w:del w:id="1591" w:author="CARB" w:date="2023-12-19T12:12:00Z">
              <w:r w:rsidRPr="00A44DDD">
                <w:rPr>
                  <w:rFonts w:cs="Arial"/>
                  <w:szCs w:val="24"/>
                </w:rPr>
                <w:delText>84.13</w:delText>
              </w:r>
            </w:del>
            <w:ins w:id="1592" w:author="CARB" w:date="2023-12-19T12:12:00Z">
              <w:r w:rsidR="009D47D9" w:rsidRPr="00C91E82">
                <w:rPr>
                  <w:sz w:val="22"/>
                </w:rPr>
                <w:t>81.</w:t>
              </w:r>
              <w:r w:rsidR="00494C3D" w:rsidRPr="00676CD6">
                <w:rPr>
                  <w:sz w:val="22"/>
                </w:rPr>
                <w:t>17</w:t>
              </w:r>
            </w:ins>
          </w:p>
        </w:tc>
      </w:tr>
      <w:tr w:rsidR="00495F11" w:rsidRPr="004A01AB" w14:paraId="5F41940C" w14:textId="77777777">
        <w:trPr>
          <w:jc w:val="center"/>
          <w:trPrChange w:id="1593" w:author="CARB" w:date="2023-12-19T12:12:00Z">
            <w:trPr>
              <w:gridBefore w:val="1"/>
              <w:gridAfter w:val="0"/>
              <w:cantSplit/>
              <w:trHeight w:val="345"/>
              <w:jc w:val="center"/>
            </w:trPr>
          </w:trPrChange>
        </w:trPr>
        <w:tc>
          <w:tcPr>
            <w:tcW w:w="3235" w:type="dxa"/>
            <w:tcPrChange w:id="1594" w:author="CARB" w:date="2023-12-19T12:12:00Z">
              <w:tcPr>
                <w:tcW w:w="2385" w:type="dxa"/>
                <w:tcBorders>
                  <w:top w:val="single" w:sz="6" w:space="0" w:color="C0C0C0"/>
                  <w:left w:val="single" w:sz="6" w:space="0" w:color="C0C0C0"/>
                  <w:bottom w:val="single" w:sz="6" w:space="0" w:color="C0C0C0"/>
                  <w:right w:val="none" w:sz="16" w:space="0" w:color="000000"/>
                </w:tcBorders>
                <w:shd w:val="clear" w:color="auto" w:fill="E6E6E6"/>
                <w:tcMar>
                  <w:top w:w="80" w:type="dxa"/>
                  <w:left w:w="0" w:type="dxa"/>
                  <w:bottom w:w="80" w:type="dxa"/>
                  <w:right w:w="0" w:type="dxa"/>
                </w:tcMar>
                <w:vAlign w:val="center"/>
              </w:tcPr>
            </w:tcPrChange>
          </w:tcPr>
          <w:p w14:paraId="3FB79BD6" w14:textId="7AA02CD3" w:rsidR="00495F11" w:rsidRPr="00010045" w:rsidRDefault="00495F11">
            <w:pPr>
              <w:jc w:val="center"/>
              <w:rPr>
                <w:sz w:val="22"/>
                <w:rPrChange w:id="1595" w:author="CARB" w:date="2023-12-19T12:12:00Z">
                  <w:rPr/>
                </w:rPrChange>
              </w:rPr>
              <w:pPrChange w:id="1596" w:author="CARB" w:date="2023-12-19T12:12:00Z">
                <w:pPr>
                  <w:pStyle w:val="Body1"/>
                  <w:jc w:val="center"/>
                  <w:outlineLvl w:val="9"/>
                </w:pPr>
              </w:pPrChange>
            </w:pPr>
            <w:r w:rsidRPr="004A01AB">
              <w:rPr>
                <w:sz w:val="22"/>
                <w:rPrChange w:id="1597" w:author="CARB" w:date="2023-12-19T12:12:00Z">
                  <w:rPr/>
                </w:rPrChange>
              </w:rPr>
              <w:t>2028</w:t>
            </w:r>
          </w:p>
        </w:tc>
        <w:tc>
          <w:tcPr>
            <w:tcW w:w="3600" w:type="dxa"/>
            <w:vAlign w:val="bottom"/>
            <w:tcPrChange w:id="1598" w:author="CARB" w:date="2023-12-19T12:12:00Z">
              <w:tcPr>
                <w:tcW w:w="2385" w:type="dxa"/>
                <w:gridSpan w:val="2"/>
                <w:tcBorders>
                  <w:top w:val="single" w:sz="6" w:space="0" w:color="C0C0C0"/>
                  <w:left w:val="none" w:sz="16" w:space="0" w:color="000000"/>
                  <w:bottom w:val="single" w:sz="6" w:space="0" w:color="C0C0C0"/>
                  <w:right w:val="single" w:sz="6" w:space="0" w:color="C0C0C0"/>
                </w:tcBorders>
                <w:shd w:val="clear" w:color="auto" w:fill="E6E6E6"/>
                <w:tcMar>
                  <w:top w:w="80" w:type="dxa"/>
                  <w:left w:w="0" w:type="dxa"/>
                  <w:bottom w:w="80" w:type="dxa"/>
                  <w:right w:w="0" w:type="dxa"/>
                </w:tcMar>
              </w:tcPr>
            </w:tcPrChange>
          </w:tcPr>
          <w:p w14:paraId="01E23CC2" w14:textId="09FAEC76" w:rsidR="00495F11" w:rsidRPr="00010045" w:rsidRDefault="00244AFC" w:rsidP="00010045">
            <w:pPr>
              <w:jc w:val="center"/>
              <w:rPr>
                <w:sz w:val="22"/>
                <w:rPrChange w:id="1599" w:author="CARB" w:date="2023-12-19T12:12:00Z">
                  <w:rPr>
                    <w:b/>
                  </w:rPr>
                </w:rPrChange>
              </w:rPr>
            </w:pPr>
            <w:del w:id="1600" w:author="CARB" w:date="2023-12-19T12:12:00Z">
              <w:r w:rsidRPr="00A44DDD">
                <w:rPr>
                  <w:rFonts w:cs="Arial"/>
                  <w:szCs w:val="24"/>
                </w:rPr>
                <w:delText>82.87</w:delText>
              </w:r>
            </w:del>
            <w:ins w:id="1601" w:author="CARB" w:date="2023-12-19T12:12:00Z">
              <w:r w:rsidR="009D47D9" w:rsidRPr="00C91E82">
                <w:rPr>
                  <w:sz w:val="22"/>
                </w:rPr>
                <w:t>78.</w:t>
              </w:r>
              <w:r w:rsidR="00494C3D" w:rsidRPr="00676CD6">
                <w:rPr>
                  <w:sz w:val="22"/>
                </w:rPr>
                <w:t>79</w:t>
              </w:r>
              <w:r w:rsidR="00BC7D64" w:rsidRPr="002564AD">
                <w:rPr>
                  <w:rFonts w:ascii="Calibri" w:hAnsi="Calibri" w:cs="Calibri"/>
                  <w:sz w:val="20"/>
                  <w:szCs w:val="20"/>
                  <w:vertAlign w:val="superscript"/>
                </w:rPr>
                <w:t xml:space="preserve"> δ</w:t>
              </w:r>
            </w:ins>
          </w:p>
        </w:tc>
      </w:tr>
      <w:tr w:rsidR="00495F11" w:rsidRPr="004A01AB" w14:paraId="3BCAC387" w14:textId="77777777">
        <w:trPr>
          <w:jc w:val="center"/>
          <w:trPrChange w:id="1602" w:author="CARB" w:date="2023-12-19T12:12:00Z">
            <w:trPr>
              <w:gridBefore w:val="1"/>
              <w:gridAfter w:val="0"/>
              <w:cantSplit/>
              <w:trHeight w:val="345"/>
              <w:jc w:val="center"/>
            </w:trPr>
          </w:trPrChange>
        </w:trPr>
        <w:tc>
          <w:tcPr>
            <w:tcW w:w="3235" w:type="dxa"/>
            <w:tcPrChange w:id="1603" w:author="CARB" w:date="2023-12-19T12:12:00Z">
              <w:tcPr>
                <w:tcW w:w="2385" w:type="dxa"/>
                <w:tcBorders>
                  <w:top w:val="single" w:sz="6" w:space="0" w:color="C0C0C0"/>
                  <w:left w:val="single" w:sz="6" w:space="0" w:color="C0C0C0"/>
                  <w:bottom w:val="single" w:sz="6" w:space="0" w:color="C0C0C0"/>
                  <w:right w:val="none" w:sz="16" w:space="0" w:color="000000"/>
                </w:tcBorders>
                <w:shd w:val="clear" w:color="auto" w:fill="F3F3F3"/>
                <w:tcMar>
                  <w:top w:w="80" w:type="dxa"/>
                  <w:left w:w="0" w:type="dxa"/>
                  <w:bottom w:w="80" w:type="dxa"/>
                  <w:right w:w="0" w:type="dxa"/>
                </w:tcMar>
                <w:vAlign w:val="center"/>
              </w:tcPr>
            </w:tcPrChange>
          </w:tcPr>
          <w:p w14:paraId="0862F358" w14:textId="6DE499F4" w:rsidR="00495F11" w:rsidRPr="00010045" w:rsidRDefault="00495F11">
            <w:pPr>
              <w:jc w:val="center"/>
              <w:rPr>
                <w:sz w:val="22"/>
                <w:rPrChange w:id="1604" w:author="CARB" w:date="2023-12-19T12:12:00Z">
                  <w:rPr/>
                </w:rPrChange>
              </w:rPr>
              <w:pPrChange w:id="1605" w:author="CARB" w:date="2023-12-19T12:12:00Z">
                <w:pPr>
                  <w:pStyle w:val="Body1"/>
                  <w:jc w:val="center"/>
                  <w:outlineLvl w:val="9"/>
                </w:pPr>
              </w:pPrChange>
            </w:pPr>
            <w:r w:rsidRPr="004A01AB">
              <w:rPr>
                <w:sz w:val="22"/>
                <w:rPrChange w:id="1606" w:author="CARB" w:date="2023-12-19T12:12:00Z">
                  <w:rPr/>
                </w:rPrChange>
              </w:rPr>
              <w:t>2029</w:t>
            </w:r>
          </w:p>
        </w:tc>
        <w:tc>
          <w:tcPr>
            <w:tcW w:w="3600" w:type="dxa"/>
            <w:vAlign w:val="bottom"/>
            <w:tcPrChange w:id="1607" w:author="CARB" w:date="2023-12-19T12:12:00Z">
              <w:tcPr>
                <w:tcW w:w="2385" w:type="dxa"/>
                <w:gridSpan w:val="2"/>
                <w:tcBorders>
                  <w:top w:val="single" w:sz="6" w:space="0" w:color="C0C0C0"/>
                  <w:left w:val="none" w:sz="8" w:space="0" w:color="000000"/>
                  <w:bottom w:val="single" w:sz="6" w:space="0" w:color="C0C0C0"/>
                  <w:right w:val="single" w:sz="6" w:space="0" w:color="C0C0C0"/>
                </w:tcBorders>
                <w:shd w:val="clear" w:color="auto" w:fill="F3F3F3"/>
                <w:tcMar>
                  <w:top w:w="80" w:type="dxa"/>
                  <w:left w:w="0" w:type="dxa"/>
                  <w:bottom w:w="80" w:type="dxa"/>
                  <w:right w:w="0" w:type="dxa"/>
                </w:tcMar>
              </w:tcPr>
            </w:tcPrChange>
          </w:tcPr>
          <w:p w14:paraId="571E2DAA" w14:textId="7A4E12E0" w:rsidR="00495F11" w:rsidRPr="00010045" w:rsidRDefault="00244AFC" w:rsidP="00010045">
            <w:pPr>
              <w:jc w:val="center"/>
              <w:rPr>
                <w:sz w:val="22"/>
                <w:rPrChange w:id="1608" w:author="CARB" w:date="2023-12-19T12:12:00Z">
                  <w:rPr>
                    <w:b/>
                  </w:rPr>
                </w:rPrChange>
              </w:rPr>
            </w:pPr>
            <w:del w:id="1609" w:author="CARB" w:date="2023-12-19T12:12:00Z">
              <w:r w:rsidRPr="00A44DDD">
                <w:rPr>
                  <w:rFonts w:cs="Arial"/>
                  <w:szCs w:val="24"/>
                </w:rPr>
                <w:delText>81.62</w:delText>
              </w:r>
            </w:del>
            <w:ins w:id="1610" w:author="CARB" w:date="2023-12-19T12:12:00Z">
              <w:r w:rsidR="009D47D9" w:rsidRPr="00C91E82">
                <w:rPr>
                  <w:sz w:val="22"/>
                </w:rPr>
                <w:t>76.</w:t>
              </w:r>
              <w:r w:rsidR="00494C3D" w:rsidRPr="00676CD6">
                <w:rPr>
                  <w:sz w:val="22"/>
                </w:rPr>
                <w:t>41</w:t>
              </w:r>
              <w:r w:rsidR="00BC7D64" w:rsidRPr="002564AD">
                <w:rPr>
                  <w:rFonts w:ascii="Calibri" w:hAnsi="Calibri" w:cs="Calibri"/>
                  <w:sz w:val="20"/>
                  <w:szCs w:val="20"/>
                  <w:vertAlign w:val="superscript"/>
                </w:rPr>
                <w:t xml:space="preserve"> δ</w:t>
              </w:r>
            </w:ins>
          </w:p>
        </w:tc>
      </w:tr>
      <w:tr w:rsidR="00495F11" w:rsidRPr="004A01AB" w14:paraId="30415DC8" w14:textId="77777777">
        <w:trPr>
          <w:jc w:val="center"/>
          <w:ins w:id="1611" w:author="CARB" w:date="2023-12-19T12:12:00Z"/>
        </w:trPr>
        <w:tc>
          <w:tcPr>
            <w:tcW w:w="3235" w:type="dxa"/>
          </w:tcPr>
          <w:p w14:paraId="374D00B6" w14:textId="75F316DB" w:rsidR="00495F11" w:rsidRPr="00010045" w:rsidRDefault="00495F11" w:rsidP="00010045">
            <w:pPr>
              <w:jc w:val="center"/>
              <w:rPr>
                <w:ins w:id="1612" w:author="CARB" w:date="2023-12-19T12:12:00Z"/>
                <w:sz w:val="22"/>
              </w:rPr>
            </w:pPr>
            <w:ins w:id="1613" w:author="CARB" w:date="2023-12-19T12:12:00Z">
              <w:r w:rsidRPr="004A01AB">
                <w:rPr>
                  <w:rFonts w:cs="Arial"/>
                  <w:sz w:val="22"/>
                </w:rPr>
                <w:t>2030</w:t>
              </w:r>
            </w:ins>
          </w:p>
        </w:tc>
        <w:tc>
          <w:tcPr>
            <w:tcW w:w="3600" w:type="dxa"/>
            <w:vAlign w:val="bottom"/>
          </w:tcPr>
          <w:p w14:paraId="20211578" w14:textId="31039C30" w:rsidR="00495F11" w:rsidRPr="00010045" w:rsidRDefault="009D47D9" w:rsidP="00010045">
            <w:pPr>
              <w:jc w:val="center"/>
              <w:rPr>
                <w:ins w:id="1614" w:author="CARB" w:date="2023-12-19T12:12:00Z"/>
                <w:sz w:val="22"/>
              </w:rPr>
            </w:pPr>
            <w:ins w:id="1615" w:author="CARB" w:date="2023-12-19T12:12:00Z">
              <w:r w:rsidRPr="00C91E82">
                <w:rPr>
                  <w:sz w:val="22"/>
                </w:rPr>
                <w:t>74.</w:t>
              </w:r>
              <w:r w:rsidR="00494C3D" w:rsidRPr="00676CD6">
                <w:rPr>
                  <w:sz w:val="22"/>
                </w:rPr>
                <w:t>03</w:t>
              </w:r>
              <w:r w:rsidR="00BC7D64" w:rsidRPr="002564AD">
                <w:rPr>
                  <w:rFonts w:ascii="Calibri" w:hAnsi="Calibri" w:cs="Calibri"/>
                  <w:sz w:val="20"/>
                  <w:szCs w:val="20"/>
                  <w:vertAlign w:val="superscript"/>
                </w:rPr>
                <w:t xml:space="preserve"> δ</w:t>
              </w:r>
            </w:ins>
          </w:p>
        </w:tc>
      </w:tr>
      <w:tr w:rsidR="00495F11" w:rsidRPr="004A01AB" w14:paraId="3FF6218D" w14:textId="77777777">
        <w:trPr>
          <w:jc w:val="center"/>
          <w:ins w:id="1616" w:author="CARB" w:date="2023-12-19T12:12:00Z"/>
        </w:trPr>
        <w:tc>
          <w:tcPr>
            <w:tcW w:w="3235" w:type="dxa"/>
          </w:tcPr>
          <w:p w14:paraId="00653110" w14:textId="27C80CA2" w:rsidR="00495F11" w:rsidRPr="00010045" w:rsidRDefault="00495F11" w:rsidP="00010045">
            <w:pPr>
              <w:jc w:val="center"/>
              <w:rPr>
                <w:ins w:id="1617" w:author="CARB" w:date="2023-12-19T12:12:00Z"/>
                <w:sz w:val="22"/>
              </w:rPr>
            </w:pPr>
            <w:ins w:id="1618" w:author="CARB" w:date="2023-12-19T12:12:00Z">
              <w:r w:rsidRPr="004A01AB">
                <w:rPr>
                  <w:rFonts w:cs="Arial"/>
                  <w:sz w:val="22"/>
                </w:rPr>
                <w:t>2031</w:t>
              </w:r>
            </w:ins>
          </w:p>
        </w:tc>
        <w:tc>
          <w:tcPr>
            <w:tcW w:w="3600" w:type="dxa"/>
            <w:vAlign w:val="bottom"/>
          </w:tcPr>
          <w:p w14:paraId="4517DFEB" w14:textId="7259AF1D" w:rsidR="00495F11" w:rsidRPr="00010045" w:rsidRDefault="009D47D9" w:rsidP="00010045">
            <w:pPr>
              <w:jc w:val="center"/>
              <w:rPr>
                <w:ins w:id="1619" w:author="CARB" w:date="2023-12-19T12:12:00Z"/>
                <w:sz w:val="22"/>
              </w:rPr>
            </w:pPr>
            <w:ins w:id="1620" w:author="CARB" w:date="2023-12-19T12:12:00Z">
              <w:r w:rsidRPr="00C91E82">
                <w:rPr>
                  <w:sz w:val="22"/>
                </w:rPr>
                <w:t>69.</w:t>
              </w:r>
              <w:r w:rsidR="00494C3D" w:rsidRPr="00676CD6">
                <w:rPr>
                  <w:sz w:val="22"/>
                </w:rPr>
                <w:t>27</w:t>
              </w:r>
              <w:r w:rsidR="00BC7D64" w:rsidRPr="002564AD">
                <w:rPr>
                  <w:rFonts w:ascii="Calibri" w:hAnsi="Calibri" w:cs="Calibri"/>
                  <w:sz w:val="20"/>
                  <w:szCs w:val="20"/>
                  <w:vertAlign w:val="superscript"/>
                </w:rPr>
                <w:t xml:space="preserve"> δ</w:t>
              </w:r>
            </w:ins>
          </w:p>
        </w:tc>
      </w:tr>
      <w:tr w:rsidR="00495F11" w:rsidRPr="004A01AB" w14:paraId="0D745F32" w14:textId="77777777">
        <w:trPr>
          <w:jc w:val="center"/>
          <w:ins w:id="1621" w:author="CARB" w:date="2023-12-19T12:12:00Z"/>
        </w:trPr>
        <w:tc>
          <w:tcPr>
            <w:tcW w:w="3235" w:type="dxa"/>
          </w:tcPr>
          <w:p w14:paraId="0626FFC2" w14:textId="40997426" w:rsidR="00495F11" w:rsidRPr="00010045" w:rsidRDefault="00495F11" w:rsidP="00010045">
            <w:pPr>
              <w:jc w:val="center"/>
              <w:rPr>
                <w:ins w:id="1622" w:author="CARB" w:date="2023-12-19T12:12:00Z"/>
                <w:sz w:val="22"/>
              </w:rPr>
            </w:pPr>
            <w:ins w:id="1623" w:author="CARB" w:date="2023-12-19T12:12:00Z">
              <w:r w:rsidRPr="004A01AB">
                <w:rPr>
                  <w:rFonts w:cs="Arial"/>
                  <w:sz w:val="22"/>
                </w:rPr>
                <w:t>2032</w:t>
              </w:r>
            </w:ins>
          </w:p>
        </w:tc>
        <w:tc>
          <w:tcPr>
            <w:tcW w:w="3600" w:type="dxa"/>
            <w:vAlign w:val="bottom"/>
          </w:tcPr>
          <w:p w14:paraId="212E6F66" w14:textId="0FF8E7E1" w:rsidR="00495F11" w:rsidRPr="00010045" w:rsidRDefault="009D47D9" w:rsidP="00010045">
            <w:pPr>
              <w:jc w:val="center"/>
              <w:rPr>
                <w:ins w:id="1624" w:author="CARB" w:date="2023-12-19T12:12:00Z"/>
                <w:sz w:val="22"/>
              </w:rPr>
            </w:pPr>
            <w:ins w:id="1625" w:author="CARB" w:date="2023-12-19T12:12:00Z">
              <w:r w:rsidRPr="00C91E82">
                <w:rPr>
                  <w:sz w:val="22"/>
                </w:rPr>
                <w:t>64.</w:t>
              </w:r>
              <w:r w:rsidR="00494C3D" w:rsidRPr="00676CD6">
                <w:rPr>
                  <w:sz w:val="22"/>
                </w:rPr>
                <w:t>51</w:t>
              </w:r>
              <w:r w:rsidR="00BC7D64" w:rsidRPr="002564AD">
                <w:rPr>
                  <w:rFonts w:ascii="Calibri" w:hAnsi="Calibri" w:cs="Calibri"/>
                  <w:sz w:val="20"/>
                  <w:szCs w:val="20"/>
                  <w:vertAlign w:val="superscript"/>
                </w:rPr>
                <w:t xml:space="preserve"> δ</w:t>
              </w:r>
            </w:ins>
          </w:p>
        </w:tc>
      </w:tr>
      <w:tr w:rsidR="00495F11" w:rsidRPr="004A01AB" w14:paraId="6E5E155B" w14:textId="77777777">
        <w:trPr>
          <w:jc w:val="center"/>
          <w:ins w:id="1626" w:author="CARB" w:date="2023-12-19T12:12:00Z"/>
        </w:trPr>
        <w:tc>
          <w:tcPr>
            <w:tcW w:w="3235" w:type="dxa"/>
          </w:tcPr>
          <w:p w14:paraId="15FA83A3" w14:textId="21008D26" w:rsidR="00495F11" w:rsidRPr="00010045" w:rsidRDefault="00495F11" w:rsidP="00010045">
            <w:pPr>
              <w:jc w:val="center"/>
              <w:rPr>
                <w:ins w:id="1627" w:author="CARB" w:date="2023-12-19T12:12:00Z"/>
                <w:sz w:val="22"/>
              </w:rPr>
            </w:pPr>
            <w:ins w:id="1628" w:author="CARB" w:date="2023-12-19T12:12:00Z">
              <w:r w:rsidRPr="004A01AB">
                <w:rPr>
                  <w:rFonts w:cs="Arial"/>
                  <w:sz w:val="22"/>
                </w:rPr>
                <w:t>2033</w:t>
              </w:r>
            </w:ins>
          </w:p>
        </w:tc>
        <w:tc>
          <w:tcPr>
            <w:tcW w:w="3600" w:type="dxa"/>
            <w:vAlign w:val="bottom"/>
          </w:tcPr>
          <w:p w14:paraId="4698C8D9" w14:textId="07786EE0" w:rsidR="00495F11" w:rsidRPr="00010045" w:rsidRDefault="009D47D9" w:rsidP="00010045">
            <w:pPr>
              <w:jc w:val="center"/>
              <w:rPr>
                <w:ins w:id="1629" w:author="CARB" w:date="2023-12-19T12:12:00Z"/>
                <w:sz w:val="22"/>
              </w:rPr>
            </w:pPr>
            <w:ins w:id="1630" w:author="CARB" w:date="2023-12-19T12:12:00Z">
              <w:r w:rsidRPr="00C91E82">
                <w:rPr>
                  <w:sz w:val="22"/>
                </w:rPr>
                <w:t>59.</w:t>
              </w:r>
              <w:r w:rsidR="00494C3D" w:rsidRPr="00676CD6">
                <w:rPr>
                  <w:sz w:val="22"/>
                </w:rPr>
                <w:t>75</w:t>
              </w:r>
              <w:r w:rsidR="00BC7D64" w:rsidRPr="002564AD">
                <w:rPr>
                  <w:rFonts w:ascii="Calibri" w:hAnsi="Calibri" w:cs="Calibri"/>
                  <w:sz w:val="20"/>
                  <w:szCs w:val="20"/>
                  <w:vertAlign w:val="superscript"/>
                </w:rPr>
                <w:t xml:space="preserve"> δ</w:t>
              </w:r>
            </w:ins>
          </w:p>
        </w:tc>
      </w:tr>
      <w:tr w:rsidR="00495F11" w:rsidRPr="004A01AB" w14:paraId="411A4C4F" w14:textId="77777777">
        <w:trPr>
          <w:jc w:val="center"/>
          <w:ins w:id="1631" w:author="CARB" w:date="2023-12-19T12:12:00Z"/>
        </w:trPr>
        <w:tc>
          <w:tcPr>
            <w:tcW w:w="3235" w:type="dxa"/>
            <w:shd w:val="clear" w:color="auto" w:fill="FFFFFF" w:themeFill="background1"/>
          </w:tcPr>
          <w:p w14:paraId="0970E472" w14:textId="2D33B6B5" w:rsidR="00495F11" w:rsidRPr="003C3EF4" w:rsidRDefault="00495F11" w:rsidP="00010045">
            <w:pPr>
              <w:jc w:val="center"/>
              <w:rPr>
                <w:ins w:id="1632" w:author="CARB" w:date="2023-12-19T12:12:00Z"/>
                <w:sz w:val="22"/>
              </w:rPr>
            </w:pPr>
            <w:ins w:id="1633" w:author="CARB" w:date="2023-12-19T12:12:00Z">
              <w:r w:rsidRPr="004A01AB">
                <w:rPr>
                  <w:rFonts w:cs="Arial"/>
                  <w:sz w:val="22"/>
                </w:rPr>
                <w:t>2034</w:t>
              </w:r>
            </w:ins>
          </w:p>
        </w:tc>
        <w:tc>
          <w:tcPr>
            <w:tcW w:w="3600" w:type="dxa"/>
            <w:vAlign w:val="bottom"/>
          </w:tcPr>
          <w:p w14:paraId="4AF8AD39" w14:textId="344572EF" w:rsidR="00495F11" w:rsidRPr="003C3EF4" w:rsidRDefault="00494C3D" w:rsidP="00010045">
            <w:pPr>
              <w:jc w:val="center"/>
              <w:rPr>
                <w:ins w:id="1634" w:author="CARB" w:date="2023-12-19T12:12:00Z"/>
                <w:sz w:val="22"/>
              </w:rPr>
            </w:pPr>
            <w:ins w:id="1635" w:author="CARB" w:date="2023-12-19T12:12:00Z">
              <w:r w:rsidRPr="00676CD6">
                <w:rPr>
                  <w:sz w:val="22"/>
                </w:rPr>
                <w:t>54.99</w:t>
              </w:r>
              <w:r w:rsidR="00BC7D64" w:rsidRPr="002564AD">
                <w:rPr>
                  <w:rFonts w:ascii="Calibri" w:hAnsi="Calibri" w:cs="Calibri"/>
                  <w:sz w:val="20"/>
                  <w:szCs w:val="20"/>
                  <w:vertAlign w:val="superscript"/>
                </w:rPr>
                <w:t xml:space="preserve"> δ</w:t>
              </w:r>
            </w:ins>
          </w:p>
        </w:tc>
      </w:tr>
      <w:tr w:rsidR="00BD23B7" w:rsidRPr="004A01AB" w14:paraId="407E3000" w14:textId="77777777">
        <w:trPr>
          <w:jc w:val="center"/>
          <w:ins w:id="1636" w:author="CARB" w:date="2023-12-19T12:12:00Z"/>
        </w:trPr>
        <w:tc>
          <w:tcPr>
            <w:tcW w:w="3235" w:type="dxa"/>
            <w:shd w:val="clear" w:color="auto" w:fill="FFFFFF" w:themeFill="background1"/>
          </w:tcPr>
          <w:p w14:paraId="64A416C1" w14:textId="42CD8D40" w:rsidR="00BD23B7" w:rsidRPr="004A01AB" w:rsidRDefault="00BD23B7" w:rsidP="003C3EF4">
            <w:pPr>
              <w:jc w:val="center"/>
              <w:rPr>
                <w:ins w:id="1637" w:author="CARB" w:date="2023-12-19T12:12:00Z"/>
                <w:rFonts w:cs="Arial"/>
                <w:sz w:val="22"/>
              </w:rPr>
            </w:pPr>
            <w:ins w:id="1638" w:author="CARB" w:date="2023-12-19T12:12:00Z">
              <w:r w:rsidRPr="004A01AB">
                <w:rPr>
                  <w:rFonts w:cs="Arial"/>
                  <w:sz w:val="22"/>
                </w:rPr>
                <w:t>2035</w:t>
              </w:r>
            </w:ins>
          </w:p>
        </w:tc>
        <w:tc>
          <w:tcPr>
            <w:tcW w:w="3600" w:type="dxa"/>
            <w:vAlign w:val="bottom"/>
          </w:tcPr>
          <w:p w14:paraId="0609C95A" w14:textId="11845DA9" w:rsidR="00BD23B7" w:rsidRPr="003C3EF4" w:rsidRDefault="009D47D9" w:rsidP="003C3EF4">
            <w:pPr>
              <w:jc w:val="center"/>
              <w:rPr>
                <w:ins w:id="1639" w:author="CARB" w:date="2023-12-19T12:12:00Z"/>
                <w:sz w:val="22"/>
              </w:rPr>
            </w:pPr>
            <w:ins w:id="1640" w:author="CARB" w:date="2023-12-19T12:12:00Z">
              <w:r w:rsidRPr="00C91E82">
                <w:rPr>
                  <w:sz w:val="22"/>
                </w:rPr>
                <w:t>50.</w:t>
              </w:r>
              <w:r w:rsidR="00494C3D" w:rsidRPr="00676CD6">
                <w:rPr>
                  <w:sz w:val="22"/>
                </w:rPr>
                <w:t>23</w:t>
              </w:r>
              <w:r w:rsidR="00BC7D64" w:rsidRPr="002564AD">
                <w:rPr>
                  <w:rFonts w:ascii="Calibri" w:hAnsi="Calibri" w:cs="Calibri"/>
                  <w:sz w:val="20"/>
                  <w:szCs w:val="20"/>
                  <w:vertAlign w:val="superscript"/>
                </w:rPr>
                <w:t xml:space="preserve"> δ</w:t>
              </w:r>
            </w:ins>
          </w:p>
        </w:tc>
      </w:tr>
      <w:tr w:rsidR="00BD23B7" w:rsidRPr="004A01AB" w14:paraId="0D9A5612" w14:textId="77777777">
        <w:trPr>
          <w:jc w:val="center"/>
          <w:ins w:id="1641" w:author="CARB" w:date="2023-12-19T12:12:00Z"/>
        </w:trPr>
        <w:tc>
          <w:tcPr>
            <w:tcW w:w="3235" w:type="dxa"/>
            <w:shd w:val="clear" w:color="auto" w:fill="FFFFFF" w:themeFill="background1"/>
          </w:tcPr>
          <w:p w14:paraId="31E10778" w14:textId="62B09568" w:rsidR="00BD23B7" w:rsidRPr="004A01AB" w:rsidRDefault="00BD23B7" w:rsidP="003C3EF4">
            <w:pPr>
              <w:jc w:val="center"/>
              <w:rPr>
                <w:ins w:id="1642" w:author="CARB" w:date="2023-12-19T12:12:00Z"/>
                <w:rFonts w:cs="Arial"/>
                <w:sz w:val="22"/>
              </w:rPr>
            </w:pPr>
            <w:ins w:id="1643" w:author="CARB" w:date="2023-12-19T12:12:00Z">
              <w:r w:rsidRPr="004A01AB">
                <w:rPr>
                  <w:rFonts w:cs="Arial"/>
                  <w:sz w:val="22"/>
                </w:rPr>
                <w:t>2036</w:t>
              </w:r>
            </w:ins>
          </w:p>
        </w:tc>
        <w:tc>
          <w:tcPr>
            <w:tcW w:w="3600" w:type="dxa"/>
            <w:vAlign w:val="bottom"/>
          </w:tcPr>
          <w:p w14:paraId="20E85F3C" w14:textId="7858FC9D" w:rsidR="00BD23B7" w:rsidRPr="003C3EF4" w:rsidRDefault="009D47D9" w:rsidP="003C3EF4">
            <w:pPr>
              <w:jc w:val="center"/>
              <w:rPr>
                <w:ins w:id="1644" w:author="CARB" w:date="2023-12-19T12:12:00Z"/>
                <w:sz w:val="22"/>
              </w:rPr>
            </w:pPr>
            <w:ins w:id="1645" w:author="CARB" w:date="2023-12-19T12:12:00Z">
              <w:r w:rsidRPr="00C91E82">
                <w:rPr>
                  <w:sz w:val="22"/>
                </w:rPr>
                <w:t>45.</w:t>
              </w:r>
              <w:r w:rsidR="00494C3D" w:rsidRPr="00676CD6">
                <w:rPr>
                  <w:sz w:val="22"/>
                </w:rPr>
                <w:t>47</w:t>
              </w:r>
              <w:r w:rsidR="00BC7D64" w:rsidRPr="002564AD">
                <w:rPr>
                  <w:rFonts w:ascii="Calibri" w:hAnsi="Calibri" w:cs="Calibri"/>
                  <w:sz w:val="20"/>
                  <w:szCs w:val="20"/>
                  <w:vertAlign w:val="superscript"/>
                </w:rPr>
                <w:t xml:space="preserve"> δ</w:t>
              </w:r>
            </w:ins>
          </w:p>
        </w:tc>
      </w:tr>
      <w:tr w:rsidR="00BD23B7" w:rsidRPr="004A01AB" w14:paraId="0D3DAC15" w14:textId="77777777">
        <w:trPr>
          <w:jc w:val="center"/>
          <w:ins w:id="1646" w:author="CARB" w:date="2023-12-19T12:12:00Z"/>
        </w:trPr>
        <w:tc>
          <w:tcPr>
            <w:tcW w:w="3235" w:type="dxa"/>
            <w:shd w:val="clear" w:color="auto" w:fill="FFFFFF" w:themeFill="background1"/>
          </w:tcPr>
          <w:p w14:paraId="402A3C6A" w14:textId="2B60A9B9" w:rsidR="00BD23B7" w:rsidRPr="004A01AB" w:rsidRDefault="00BD23B7" w:rsidP="003C3EF4">
            <w:pPr>
              <w:jc w:val="center"/>
              <w:rPr>
                <w:ins w:id="1647" w:author="CARB" w:date="2023-12-19T12:12:00Z"/>
                <w:rFonts w:cs="Arial"/>
                <w:sz w:val="22"/>
              </w:rPr>
            </w:pPr>
            <w:ins w:id="1648" w:author="CARB" w:date="2023-12-19T12:12:00Z">
              <w:r w:rsidRPr="004A01AB">
                <w:rPr>
                  <w:rFonts w:cs="Arial"/>
                  <w:sz w:val="22"/>
                </w:rPr>
                <w:t>2037</w:t>
              </w:r>
            </w:ins>
          </w:p>
        </w:tc>
        <w:tc>
          <w:tcPr>
            <w:tcW w:w="3600" w:type="dxa"/>
            <w:vAlign w:val="bottom"/>
          </w:tcPr>
          <w:p w14:paraId="2F5C9144" w14:textId="15C22EC2" w:rsidR="00BD23B7" w:rsidRPr="003C3EF4" w:rsidRDefault="009D47D9" w:rsidP="003C3EF4">
            <w:pPr>
              <w:jc w:val="center"/>
              <w:rPr>
                <w:ins w:id="1649" w:author="CARB" w:date="2023-12-19T12:12:00Z"/>
                <w:sz w:val="22"/>
              </w:rPr>
            </w:pPr>
            <w:ins w:id="1650" w:author="CARB" w:date="2023-12-19T12:12:00Z">
              <w:r w:rsidRPr="00C91E82">
                <w:rPr>
                  <w:sz w:val="22"/>
                </w:rPr>
                <w:t>40.</w:t>
              </w:r>
              <w:r w:rsidR="00494C3D" w:rsidRPr="00676CD6">
                <w:rPr>
                  <w:sz w:val="22"/>
                </w:rPr>
                <w:t>71</w:t>
              </w:r>
              <w:r w:rsidR="00BC7D64" w:rsidRPr="002564AD">
                <w:rPr>
                  <w:rFonts w:ascii="Calibri" w:hAnsi="Calibri" w:cs="Calibri"/>
                  <w:sz w:val="20"/>
                  <w:szCs w:val="20"/>
                  <w:vertAlign w:val="superscript"/>
                </w:rPr>
                <w:t xml:space="preserve"> δ</w:t>
              </w:r>
            </w:ins>
          </w:p>
        </w:tc>
      </w:tr>
      <w:tr w:rsidR="00BD23B7" w:rsidRPr="004A01AB" w14:paraId="38A4F801" w14:textId="77777777">
        <w:trPr>
          <w:jc w:val="center"/>
          <w:ins w:id="1651" w:author="CARB" w:date="2023-12-19T12:12:00Z"/>
        </w:trPr>
        <w:tc>
          <w:tcPr>
            <w:tcW w:w="3235" w:type="dxa"/>
            <w:shd w:val="clear" w:color="auto" w:fill="FFFFFF" w:themeFill="background1"/>
          </w:tcPr>
          <w:p w14:paraId="22BB7A4B" w14:textId="365BEA1C" w:rsidR="00BD23B7" w:rsidRPr="004A01AB" w:rsidRDefault="00BD23B7" w:rsidP="003C3EF4">
            <w:pPr>
              <w:jc w:val="center"/>
              <w:rPr>
                <w:ins w:id="1652" w:author="CARB" w:date="2023-12-19T12:12:00Z"/>
                <w:rFonts w:cs="Arial"/>
                <w:sz w:val="22"/>
              </w:rPr>
            </w:pPr>
            <w:ins w:id="1653" w:author="CARB" w:date="2023-12-19T12:12:00Z">
              <w:r w:rsidRPr="004A01AB">
                <w:rPr>
                  <w:rFonts w:cs="Arial"/>
                  <w:sz w:val="22"/>
                </w:rPr>
                <w:t>2038</w:t>
              </w:r>
            </w:ins>
          </w:p>
        </w:tc>
        <w:tc>
          <w:tcPr>
            <w:tcW w:w="3600" w:type="dxa"/>
            <w:vAlign w:val="bottom"/>
          </w:tcPr>
          <w:p w14:paraId="0D4F5CBA" w14:textId="6FFF71B3" w:rsidR="00BD23B7" w:rsidRPr="003C3EF4" w:rsidRDefault="009D47D9" w:rsidP="003C3EF4">
            <w:pPr>
              <w:jc w:val="center"/>
              <w:rPr>
                <w:ins w:id="1654" w:author="CARB" w:date="2023-12-19T12:12:00Z"/>
                <w:sz w:val="22"/>
              </w:rPr>
            </w:pPr>
            <w:ins w:id="1655" w:author="CARB" w:date="2023-12-19T12:12:00Z">
              <w:r w:rsidRPr="00C91E82">
                <w:rPr>
                  <w:sz w:val="22"/>
                </w:rPr>
                <w:t>35.</w:t>
              </w:r>
              <w:r w:rsidR="00494C3D" w:rsidRPr="00676CD6">
                <w:rPr>
                  <w:sz w:val="22"/>
                </w:rPr>
                <w:t>95</w:t>
              </w:r>
              <w:r w:rsidR="00BC7D64" w:rsidRPr="002564AD">
                <w:rPr>
                  <w:rFonts w:ascii="Calibri" w:hAnsi="Calibri" w:cs="Calibri"/>
                  <w:sz w:val="20"/>
                  <w:szCs w:val="20"/>
                  <w:vertAlign w:val="superscript"/>
                </w:rPr>
                <w:t xml:space="preserve"> δ</w:t>
              </w:r>
            </w:ins>
          </w:p>
        </w:tc>
      </w:tr>
      <w:tr w:rsidR="00BD23B7" w:rsidRPr="004A01AB" w14:paraId="4A0451E9" w14:textId="77777777">
        <w:trPr>
          <w:jc w:val="center"/>
          <w:ins w:id="1656" w:author="CARB" w:date="2023-12-19T12:12:00Z"/>
        </w:trPr>
        <w:tc>
          <w:tcPr>
            <w:tcW w:w="3235" w:type="dxa"/>
            <w:shd w:val="clear" w:color="auto" w:fill="FFFFFF" w:themeFill="background1"/>
          </w:tcPr>
          <w:p w14:paraId="698623C6" w14:textId="7F310E15" w:rsidR="00BD23B7" w:rsidRPr="004A01AB" w:rsidRDefault="00BD23B7" w:rsidP="003C3EF4">
            <w:pPr>
              <w:jc w:val="center"/>
              <w:rPr>
                <w:ins w:id="1657" w:author="CARB" w:date="2023-12-19T12:12:00Z"/>
                <w:rFonts w:cs="Arial"/>
                <w:sz w:val="22"/>
              </w:rPr>
            </w:pPr>
            <w:ins w:id="1658" w:author="CARB" w:date="2023-12-19T12:12:00Z">
              <w:r w:rsidRPr="004A01AB">
                <w:rPr>
                  <w:rFonts w:cs="Arial"/>
                  <w:sz w:val="22"/>
                </w:rPr>
                <w:t>2039</w:t>
              </w:r>
            </w:ins>
          </w:p>
        </w:tc>
        <w:tc>
          <w:tcPr>
            <w:tcW w:w="3600" w:type="dxa"/>
            <w:vAlign w:val="bottom"/>
          </w:tcPr>
          <w:p w14:paraId="5A1746CF" w14:textId="32E556E9" w:rsidR="00BD23B7" w:rsidRPr="003C3EF4" w:rsidRDefault="009D47D9" w:rsidP="003C3EF4">
            <w:pPr>
              <w:jc w:val="center"/>
              <w:rPr>
                <w:ins w:id="1659" w:author="CARB" w:date="2023-12-19T12:12:00Z"/>
                <w:sz w:val="22"/>
              </w:rPr>
            </w:pPr>
            <w:ins w:id="1660" w:author="CARB" w:date="2023-12-19T12:12:00Z">
              <w:r w:rsidRPr="00C91E82">
                <w:rPr>
                  <w:sz w:val="22"/>
                </w:rPr>
                <w:t>31.</w:t>
              </w:r>
              <w:r w:rsidR="00494C3D" w:rsidRPr="00676CD6">
                <w:rPr>
                  <w:sz w:val="22"/>
                </w:rPr>
                <w:t>19</w:t>
              </w:r>
              <w:r w:rsidR="00BC7D64" w:rsidRPr="002564AD">
                <w:rPr>
                  <w:rFonts w:ascii="Calibri" w:hAnsi="Calibri" w:cs="Calibri"/>
                  <w:sz w:val="20"/>
                  <w:szCs w:val="20"/>
                  <w:vertAlign w:val="superscript"/>
                </w:rPr>
                <w:t xml:space="preserve"> δ</w:t>
              </w:r>
            </w:ins>
          </w:p>
        </w:tc>
      </w:tr>
      <w:tr w:rsidR="00BD23B7" w:rsidRPr="004A01AB" w14:paraId="54AD9C2E" w14:textId="77777777">
        <w:trPr>
          <w:jc w:val="center"/>
          <w:ins w:id="1661" w:author="CARB" w:date="2023-12-19T12:12:00Z"/>
        </w:trPr>
        <w:tc>
          <w:tcPr>
            <w:tcW w:w="3235" w:type="dxa"/>
            <w:shd w:val="clear" w:color="auto" w:fill="FFFFFF" w:themeFill="background1"/>
          </w:tcPr>
          <w:p w14:paraId="7210E9F9" w14:textId="17F63AA3" w:rsidR="00BD23B7" w:rsidRPr="004A01AB" w:rsidRDefault="00BD23B7" w:rsidP="003C3EF4">
            <w:pPr>
              <w:jc w:val="center"/>
              <w:rPr>
                <w:ins w:id="1662" w:author="CARB" w:date="2023-12-19T12:12:00Z"/>
                <w:rFonts w:cs="Arial"/>
                <w:sz w:val="22"/>
              </w:rPr>
            </w:pPr>
            <w:ins w:id="1663" w:author="CARB" w:date="2023-12-19T12:12:00Z">
              <w:r w:rsidRPr="004A01AB">
                <w:rPr>
                  <w:rFonts w:cs="Arial"/>
                  <w:sz w:val="22"/>
                </w:rPr>
                <w:t>2040</w:t>
              </w:r>
            </w:ins>
          </w:p>
        </w:tc>
        <w:tc>
          <w:tcPr>
            <w:tcW w:w="3600" w:type="dxa"/>
            <w:vAlign w:val="bottom"/>
          </w:tcPr>
          <w:p w14:paraId="0DECE8DA" w14:textId="7EEFF0F4" w:rsidR="00BD23B7" w:rsidRPr="003C3EF4" w:rsidRDefault="009D47D9" w:rsidP="003C3EF4">
            <w:pPr>
              <w:jc w:val="center"/>
              <w:rPr>
                <w:ins w:id="1664" w:author="CARB" w:date="2023-12-19T12:12:00Z"/>
                <w:sz w:val="22"/>
              </w:rPr>
            </w:pPr>
            <w:ins w:id="1665" w:author="CARB" w:date="2023-12-19T12:12:00Z">
              <w:r w:rsidRPr="00C91E82">
                <w:rPr>
                  <w:sz w:val="22"/>
                </w:rPr>
                <w:t>26.</w:t>
              </w:r>
              <w:r w:rsidR="00494C3D" w:rsidRPr="00676CD6">
                <w:rPr>
                  <w:sz w:val="22"/>
                </w:rPr>
                <w:t>44</w:t>
              </w:r>
              <w:r w:rsidR="00BC7D64" w:rsidRPr="002564AD">
                <w:rPr>
                  <w:rFonts w:ascii="Calibri" w:hAnsi="Calibri" w:cs="Calibri"/>
                  <w:sz w:val="20"/>
                  <w:szCs w:val="20"/>
                  <w:vertAlign w:val="superscript"/>
                </w:rPr>
                <w:t xml:space="preserve"> δ</w:t>
              </w:r>
            </w:ins>
          </w:p>
        </w:tc>
      </w:tr>
      <w:tr w:rsidR="00BD23B7" w:rsidRPr="004A01AB" w14:paraId="2580FB57" w14:textId="77777777">
        <w:trPr>
          <w:jc w:val="center"/>
          <w:ins w:id="1666" w:author="CARB" w:date="2023-12-19T12:12:00Z"/>
        </w:trPr>
        <w:tc>
          <w:tcPr>
            <w:tcW w:w="3235" w:type="dxa"/>
            <w:shd w:val="clear" w:color="auto" w:fill="FFFFFF" w:themeFill="background1"/>
          </w:tcPr>
          <w:p w14:paraId="49D00092" w14:textId="13A6BA76" w:rsidR="00BD23B7" w:rsidRPr="004A01AB" w:rsidRDefault="00BD23B7" w:rsidP="003C3EF4">
            <w:pPr>
              <w:jc w:val="center"/>
              <w:rPr>
                <w:ins w:id="1667" w:author="CARB" w:date="2023-12-19T12:12:00Z"/>
                <w:rFonts w:cs="Arial"/>
                <w:sz w:val="22"/>
              </w:rPr>
            </w:pPr>
            <w:ins w:id="1668" w:author="CARB" w:date="2023-12-19T12:12:00Z">
              <w:r w:rsidRPr="004A01AB">
                <w:rPr>
                  <w:rFonts w:cs="Arial"/>
                  <w:sz w:val="22"/>
                </w:rPr>
                <w:t>2041</w:t>
              </w:r>
            </w:ins>
          </w:p>
        </w:tc>
        <w:tc>
          <w:tcPr>
            <w:tcW w:w="3600" w:type="dxa"/>
            <w:vAlign w:val="bottom"/>
          </w:tcPr>
          <w:p w14:paraId="4BB2CD76" w14:textId="36754C64" w:rsidR="00BD23B7" w:rsidRPr="003C3EF4" w:rsidRDefault="009D47D9" w:rsidP="003C3EF4">
            <w:pPr>
              <w:jc w:val="center"/>
              <w:rPr>
                <w:ins w:id="1669" w:author="CARB" w:date="2023-12-19T12:12:00Z"/>
                <w:sz w:val="22"/>
              </w:rPr>
            </w:pPr>
            <w:ins w:id="1670" w:author="CARB" w:date="2023-12-19T12:12:00Z">
              <w:r w:rsidRPr="00C91E82">
                <w:rPr>
                  <w:sz w:val="22"/>
                </w:rPr>
                <w:t>23.</w:t>
              </w:r>
              <w:r w:rsidR="00494C3D" w:rsidRPr="00676CD6">
                <w:rPr>
                  <w:sz w:val="22"/>
                </w:rPr>
                <w:t>26</w:t>
              </w:r>
              <w:r w:rsidR="00BC7D64" w:rsidRPr="002564AD">
                <w:rPr>
                  <w:rFonts w:ascii="Calibri" w:hAnsi="Calibri" w:cs="Calibri"/>
                  <w:sz w:val="20"/>
                  <w:szCs w:val="20"/>
                  <w:vertAlign w:val="superscript"/>
                </w:rPr>
                <w:t xml:space="preserve"> δ</w:t>
              </w:r>
            </w:ins>
          </w:p>
        </w:tc>
      </w:tr>
      <w:tr w:rsidR="00BD23B7" w:rsidRPr="004A01AB" w14:paraId="671D3E86" w14:textId="77777777">
        <w:trPr>
          <w:jc w:val="center"/>
          <w:ins w:id="1671" w:author="CARB" w:date="2023-12-19T12:12:00Z"/>
        </w:trPr>
        <w:tc>
          <w:tcPr>
            <w:tcW w:w="3235" w:type="dxa"/>
            <w:shd w:val="clear" w:color="auto" w:fill="FFFFFF" w:themeFill="background1"/>
          </w:tcPr>
          <w:p w14:paraId="26E00AE7" w14:textId="7E4BEA86" w:rsidR="00BD23B7" w:rsidRPr="004A01AB" w:rsidRDefault="00BD23B7" w:rsidP="003C3EF4">
            <w:pPr>
              <w:jc w:val="center"/>
              <w:rPr>
                <w:ins w:id="1672" w:author="CARB" w:date="2023-12-19T12:12:00Z"/>
                <w:rFonts w:cs="Arial"/>
                <w:sz w:val="22"/>
              </w:rPr>
            </w:pPr>
            <w:ins w:id="1673" w:author="CARB" w:date="2023-12-19T12:12:00Z">
              <w:r w:rsidRPr="004A01AB">
                <w:rPr>
                  <w:rFonts w:cs="Arial"/>
                  <w:sz w:val="22"/>
                </w:rPr>
                <w:t>2042</w:t>
              </w:r>
            </w:ins>
          </w:p>
        </w:tc>
        <w:tc>
          <w:tcPr>
            <w:tcW w:w="3600" w:type="dxa"/>
            <w:vAlign w:val="bottom"/>
          </w:tcPr>
          <w:p w14:paraId="7C0F0419" w14:textId="246DD5B3" w:rsidR="00BD23B7" w:rsidRPr="003C3EF4" w:rsidRDefault="009D47D9" w:rsidP="003C3EF4">
            <w:pPr>
              <w:jc w:val="center"/>
              <w:rPr>
                <w:ins w:id="1674" w:author="CARB" w:date="2023-12-19T12:12:00Z"/>
                <w:sz w:val="22"/>
              </w:rPr>
            </w:pPr>
            <w:ins w:id="1675" w:author="CARB" w:date="2023-12-19T12:12:00Z">
              <w:r w:rsidRPr="00C91E82">
                <w:rPr>
                  <w:sz w:val="22"/>
                </w:rPr>
                <w:t>20.</w:t>
              </w:r>
              <w:r w:rsidR="00494C3D" w:rsidRPr="00676CD6">
                <w:rPr>
                  <w:sz w:val="22"/>
                </w:rPr>
                <w:t>09</w:t>
              </w:r>
              <w:r w:rsidR="00BC7D64" w:rsidRPr="002564AD">
                <w:rPr>
                  <w:rFonts w:ascii="Calibri" w:hAnsi="Calibri" w:cs="Calibri"/>
                  <w:sz w:val="20"/>
                  <w:szCs w:val="20"/>
                  <w:vertAlign w:val="superscript"/>
                </w:rPr>
                <w:t xml:space="preserve"> δ</w:t>
              </w:r>
            </w:ins>
          </w:p>
        </w:tc>
      </w:tr>
      <w:tr w:rsidR="00BD23B7" w:rsidRPr="004A01AB" w14:paraId="602024B4" w14:textId="77777777">
        <w:trPr>
          <w:jc w:val="center"/>
          <w:ins w:id="1676" w:author="CARB" w:date="2023-12-19T12:12:00Z"/>
        </w:trPr>
        <w:tc>
          <w:tcPr>
            <w:tcW w:w="3235" w:type="dxa"/>
            <w:shd w:val="clear" w:color="auto" w:fill="FFFFFF" w:themeFill="background1"/>
          </w:tcPr>
          <w:p w14:paraId="55AA62C2" w14:textId="41711695" w:rsidR="00BD23B7" w:rsidRPr="004A01AB" w:rsidRDefault="00BD23B7" w:rsidP="003C3EF4">
            <w:pPr>
              <w:jc w:val="center"/>
              <w:rPr>
                <w:ins w:id="1677" w:author="CARB" w:date="2023-12-19T12:12:00Z"/>
                <w:rFonts w:cs="Arial"/>
                <w:sz w:val="22"/>
              </w:rPr>
            </w:pPr>
            <w:ins w:id="1678" w:author="CARB" w:date="2023-12-19T12:12:00Z">
              <w:r w:rsidRPr="004A01AB">
                <w:rPr>
                  <w:rFonts w:cs="Arial"/>
                  <w:sz w:val="22"/>
                </w:rPr>
                <w:t>2043</w:t>
              </w:r>
            </w:ins>
          </w:p>
        </w:tc>
        <w:tc>
          <w:tcPr>
            <w:tcW w:w="3600" w:type="dxa"/>
            <w:vAlign w:val="bottom"/>
          </w:tcPr>
          <w:p w14:paraId="049B97ED" w14:textId="7771B142" w:rsidR="00BD23B7" w:rsidRPr="003C3EF4" w:rsidRDefault="009D47D9" w:rsidP="003C3EF4">
            <w:pPr>
              <w:jc w:val="center"/>
              <w:rPr>
                <w:ins w:id="1679" w:author="CARB" w:date="2023-12-19T12:12:00Z"/>
                <w:sz w:val="22"/>
              </w:rPr>
            </w:pPr>
            <w:ins w:id="1680" w:author="CARB" w:date="2023-12-19T12:12:00Z">
              <w:r w:rsidRPr="00C91E82">
                <w:rPr>
                  <w:sz w:val="22"/>
                </w:rPr>
                <w:t>16.</w:t>
              </w:r>
              <w:r w:rsidR="00494C3D" w:rsidRPr="00676CD6">
                <w:rPr>
                  <w:sz w:val="22"/>
                </w:rPr>
                <w:t>92</w:t>
              </w:r>
              <w:r w:rsidR="00BC7D64" w:rsidRPr="002564AD">
                <w:rPr>
                  <w:rFonts w:ascii="Calibri" w:hAnsi="Calibri" w:cs="Calibri"/>
                  <w:sz w:val="20"/>
                  <w:szCs w:val="20"/>
                  <w:vertAlign w:val="superscript"/>
                </w:rPr>
                <w:t xml:space="preserve"> δ</w:t>
              </w:r>
            </w:ins>
          </w:p>
        </w:tc>
      </w:tr>
      <w:tr w:rsidR="00BD23B7" w:rsidRPr="004A01AB" w14:paraId="4C4C1A32" w14:textId="77777777">
        <w:trPr>
          <w:jc w:val="center"/>
          <w:ins w:id="1681" w:author="CARB" w:date="2023-12-19T12:12:00Z"/>
        </w:trPr>
        <w:tc>
          <w:tcPr>
            <w:tcW w:w="3235" w:type="dxa"/>
            <w:shd w:val="clear" w:color="auto" w:fill="FFFFFF" w:themeFill="background1"/>
          </w:tcPr>
          <w:p w14:paraId="169D418B" w14:textId="2A7C2E5E" w:rsidR="00BD23B7" w:rsidRPr="004A01AB" w:rsidRDefault="00BD23B7" w:rsidP="003C3EF4">
            <w:pPr>
              <w:jc w:val="center"/>
              <w:rPr>
                <w:ins w:id="1682" w:author="CARB" w:date="2023-12-19T12:12:00Z"/>
                <w:rFonts w:cs="Arial"/>
                <w:sz w:val="22"/>
              </w:rPr>
            </w:pPr>
            <w:ins w:id="1683" w:author="CARB" w:date="2023-12-19T12:12:00Z">
              <w:r w:rsidRPr="004A01AB">
                <w:rPr>
                  <w:rFonts w:cs="Arial"/>
                  <w:sz w:val="22"/>
                </w:rPr>
                <w:t>2044</w:t>
              </w:r>
            </w:ins>
          </w:p>
        </w:tc>
        <w:tc>
          <w:tcPr>
            <w:tcW w:w="3600" w:type="dxa"/>
            <w:vAlign w:val="bottom"/>
          </w:tcPr>
          <w:p w14:paraId="29E83528" w14:textId="1CE03E0C" w:rsidR="00BD23B7" w:rsidRPr="003C3EF4" w:rsidRDefault="009D47D9" w:rsidP="003C3EF4">
            <w:pPr>
              <w:jc w:val="center"/>
              <w:rPr>
                <w:ins w:id="1684" w:author="CARB" w:date="2023-12-19T12:12:00Z"/>
                <w:sz w:val="22"/>
              </w:rPr>
            </w:pPr>
            <w:ins w:id="1685" w:author="CARB" w:date="2023-12-19T12:12:00Z">
              <w:r w:rsidRPr="00C91E82">
                <w:rPr>
                  <w:sz w:val="22"/>
                </w:rPr>
                <w:t>13.</w:t>
              </w:r>
              <w:r w:rsidR="00494C3D" w:rsidRPr="00676CD6">
                <w:rPr>
                  <w:sz w:val="22"/>
                </w:rPr>
                <w:t>74</w:t>
              </w:r>
              <w:r w:rsidR="00BC7D64" w:rsidRPr="002564AD">
                <w:rPr>
                  <w:rFonts w:ascii="Calibri" w:hAnsi="Calibri" w:cs="Calibri"/>
                  <w:sz w:val="20"/>
                  <w:szCs w:val="20"/>
                  <w:vertAlign w:val="superscript"/>
                </w:rPr>
                <w:t xml:space="preserve"> δ</w:t>
              </w:r>
            </w:ins>
          </w:p>
        </w:tc>
      </w:tr>
      <w:tr w:rsidR="00BD23B7" w:rsidRPr="004A01AB" w14:paraId="5C6AF5CB" w14:textId="77777777">
        <w:trPr>
          <w:jc w:val="center"/>
          <w:trPrChange w:id="1686" w:author="CARB" w:date="2023-12-19T12:12:00Z">
            <w:trPr>
              <w:gridBefore w:val="1"/>
              <w:gridAfter w:val="0"/>
              <w:cantSplit/>
              <w:trHeight w:val="345"/>
              <w:jc w:val="center"/>
            </w:trPr>
          </w:trPrChange>
        </w:trPr>
        <w:tc>
          <w:tcPr>
            <w:tcW w:w="3235" w:type="dxa"/>
            <w:shd w:val="clear" w:color="auto" w:fill="FFFFFF" w:themeFill="background1"/>
            <w:tcPrChange w:id="1687" w:author="CARB" w:date="2023-12-19T12:12:00Z">
              <w:tcPr>
                <w:tcW w:w="2385" w:type="dxa"/>
                <w:tcBorders>
                  <w:top w:val="single" w:sz="6" w:space="0" w:color="C0C0C0"/>
                  <w:left w:val="single" w:sz="6" w:space="0" w:color="C0C0C0"/>
                  <w:bottom w:val="single" w:sz="6" w:space="0" w:color="C0C0C0"/>
                  <w:right w:val="none" w:sz="16" w:space="0" w:color="000000"/>
                </w:tcBorders>
                <w:shd w:val="clear" w:color="auto" w:fill="E6E6E6"/>
                <w:tcMar>
                  <w:top w:w="80" w:type="dxa"/>
                  <w:left w:w="0" w:type="dxa"/>
                  <w:bottom w:w="80" w:type="dxa"/>
                  <w:right w:w="0" w:type="dxa"/>
                </w:tcMar>
                <w:vAlign w:val="center"/>
              </w:tcPr>
            </w:tcPrChange>
          </w:tcPr>
          <w:p w14:paraId="491064B0" w14:textId="20371B6E" w:rsidR="00BD23B7" w:rsidRPr="004A01AB" w:rsidRDefault="00BD23B7">
            <w:pPr>
              <w:rPr>
                <w:sz w:val="22"/>
                <w:rPrChange w:id="1688" w:author="CARB" w:date="2023-12-19T12:12:00Z">
                  <w:rPr/>
                </w:rPrChange>
              </w:rPr>
              <w:pPrChange w:id="1689" w:author="CARB" w:date="2023-12-19T12:12:00Z">
                <w:pPr>
                  <w:pStyle w:val="Body1"/>
                  <w:jc w:val="center"/>
                  <w:outlineLvl w:val="9"/>
                </w:pPr>
              </w:pPrChange>
            </w:pPr>
            <w:r w:rsidRPr="004A01AB">
              <w:rPr>
                <w:sz w:val="22"/>
                <w:rPrChange w:id="1690" w:author="CARB" w:date="2023-12-19T12:12:00Z">
                  <w:rPr/>
                </w:rPrChange>
              </w:rPr>
              <w:t>20</w:t>
            </w:r>
            <w:del w:id="1691" w:author="CARB" w:date="2023-12-19T12:12:00Z">
              <w:r w:rsidR="00244AFC" w:rsidRPr="00A44DDD">
                <w:rPr>
                  <w:rFonts w:cs="Arial"/>
                </w:rPr>
                <w:delText>30</w:delText>
              </w:r>
            </w:del>
            <w:ins w:id="1692" w:author="CARB" w:date="2023-12-19T12:12:00Z">
              <w:r w:rsidRPr="004A01AB">
                <w:rPr>
                  <w:rFonts w:cs="Arial"/>
                  <w:sz w:val="22"/>
                </w:rPr>
                <w:t>45</w:t>
              </w:r>
            </w:ins>
            <w:r w:rsidRPr="004A01AB">
              <w:rPr>
                <w:sz w:val="22"/>
                <w:rPrChange w:id="1693" w:author="CARB" w:date="2023-12-19T12:12:00Z">
                  <w:rPr/>
                </w:rPrChange>
              </w:rPr>
              <w:t xml:space="preserve"> and subsequent years</w:t>
            </w:r>
          </w:p>
        </w:tc>
        <w:tc>
          <w:tcPr>
            <w:tcW w:w="3600" w:type="dxa"/>
            <w:vAlign w:val="bottom"/>
            <w:tcPrChange w:id="1694" w:author="CARB" w:date="2023-12-19T12:12:00Z">
              <w:tcPr>
                <w:tcW w:w="2385" w:type="dxa"/>
                <w:gridSpan w:val="2"/>
                <w:tcBorders>
                  <w:top w:val="single" w:sz="6" w:space="0" w:color="C0C0C0"/>
                  <w:left w:val="none" w:sz="16" w:space="0" w:color="000000"/>
                  <w:bottom w:val="single" w:sz="6" w:space="0" w:color="C0C0C0"/>
                  <w:right w:val="single" w:sz="6" w:space="0" w:color="C0C0C0"/>
                </w:tcBorders>
                <w:shd w:val="clear" w:color="auto" w:fill="E6E6E6"/>
                <w:tcMar>
                  <w:top w:w="80" w:type="dxa"/>
                  <w:left w:w="0" w:type="dxa"/>
                  <w:bottom w:w="80" w:type="dxa"/>
                  <w:right w:w="0" w:type="dxa"/>
                </w:tcMar>
              </w:tcPr>
            </w:tcPrChange>
          </w:tcPr>
          <w:p w14:paraId="14F37F65" w14:textId="7D240EC5" w:rsidR="00BD23B7" w:rsidRPr="003C3EF4" w:rsidRDefault="00244AFC" w:rsidP="003C3EF4">
            <w:pPr>
              <w:jc w:val="center"/>
              <w:rPr>
                <w:sz w:val="22"/>
                <w:rPrChange w:id="1695" w:author="CARB" w:date="2023-12-19T12:12:00Z">
                  <w:rPr>
                    <w:b/>
                  </w:rPr>
                </w:rPrChange>
              </w:rPr>
            </w:pPr>
            <w:del w:id="1696" w:author="CARB" w:date="2023-12-19T12:12:00Z">
              <w:r w:rsidRPr="00A44DDD">
                <w:rPr>
                  <w:rFonts w:cs="Arial"/>
                  <w:szCs w:val="24"/>
                </w:rPr>
                <w:delText>80.36</w:delText>
              </w:r>
            </w:del>
            <w:ins w:id="1697" w:author="CARB" w:date="2023-12-19T12:12:00Z">
              <w:r w:rsidR="009D47D9" w:rsidRPr="00C91E82">
                <w:rPr>
                  <w:sz w:val="22"/>
                </w:rPr>
                <w:t>10.</w:t>
              </w:r>
              <w:r w:rsidR="00494C3D" w:rsidRPr="00676CD6">
                <w:rPr>
                  <w:sz w:val="22"/>
                </w:rPr>
                <w:t>57</w:t>
              </w:r>
              <w:r w:rsidR="00BC7D64" w:rsidRPr="002564AD">
                <w:rPr>
                  <w:rFonts w:ascii="Calibri" w:hAnsi="Calibri" w:cs="Calibri"/>
                  <w:sz w:val="20"/>
                  <w:szCs w:val="20"/>
                  <w:vertAlign w:val="superscript"/>
                </w:rPr>
                <w:t xml:space="preserve"> δ</w:t>
              </w:r>
            </w:ins>
          </w:p>
        </w:tc>
      </w:tr>
    </w:tbl>
    <w:p w14:paraId="06D8D44E" w14:textId="302D7080" w:rsidR="007F41E2" w:rsidRPr="00012026" w:rsidRDefault="007F41E2" w:rsidP="00012026">
      <w:pPr>
        <w:spacing w:after="0"/>
        <w:rPr>
          <w:ins w:id="1698" w:author="CARB" w:date="2023-12-19T12:12:00Z"/>
          <w:sz w:val="20"/>
          <w:szCs w:val="20"/>
        </w:rPr>
      </w:pPr>
      <w:ins w:id="1699" w:author="CARB" w:date="2023-12-19T12:12:00Z">
        <w:r w:rsidRPr="00012026">
          <w:rPr>
            <w:rFonts w:ascii="Calibri" w:hAnsi="Calibri" w:cs="Calibri" w:hint="eastAsia"/>
            <w:sz w:val="20"/>
            <w:szCs w:val="20"/>
            <w:vertAlign w:val="superscript"/>
          </w:rPr>
          <w:t>δ</w:t>
        </w:r>
        <w:r w:rsidRPr="00012026">
          <w:rPr>
            <w:sz w:val="20"/>
            <w:szCs w:val="20"/>
            <w:vertAlign w:val="superscript"/>
          </w:rPr>
          <w:t xml:space="preserve"> </w:t>
        </w:r>
        <w:r w:rsidRPr="00012026">
          <w:rPr>
            <w:sz w:val="20"/>
            <w:szCs w:val="20"/>
          </w:rPr>
          <w:t xml:space="preserve">These CI targets </w:t>
        </w:r>
        <w:r w:rsidR="00E654AE">
          <w:rPr>
            <w:sz w:val="20"/>
            <w:szCs w:val="20"/>
          </w:rPr>
          <w:t>may be accelerated by</w:t>
        </w:r>
        <w:r w:rsidR="00E654AE" w:rsidRPr="00012026" w:rsidDel="00E654AE">
          <w:rPr>
            <w:sz w:val="20"/>
            <w:szCs w:val="20"/>
          </w:rPr>
          <w:t xml:space="preserve"> </w:t>
        </w:r>
        <w:r w:rsidRPr="00012026">
          <w:rPr>
            <w:sz w:val="20"/>
            <w:szCs w:val="20"/>
          </w:rPr>
          <w:t>the Auto</w:t>
        </w:r>
        <w:r w:rsidR="009E3E9F">
          <w:rPr>
            <w:sz w:val="20"/>
            <w:szCs w:val="20"/>
          </w:rPr>
          <w:t xml:space="preserve">matic </w:t>
        </w:r>
        <w:r w:rsidRPr="00012026">
          <w:rPr>
            <w:sz w:val="20"/>
            <w:szCs w:val="20"/>
          </w:rPr>
          <w:t>Acceleration Mechanism pursuant to section 95484(b)</w:t>
        </w:r>
        <w:r w:rsidR="009947CD" w:rsidRPr="00012026">
          <w:rPr>
            <w:sz w:val="20"/>
            <w:szCs w:val="20"/>
          </w:rPr>
          <w:t>.</w:t>
        </w:r>
      </w:ins>
    </w:p>
    <w:p w14:paraId="10ABF0CB" w14:textId="6B57842A" w:rsidR="00075AF5" w:rsidRPr="009947CD" w:rsidRDefault="37BF356A" w:rsidP="0041662A">
      <w:pPr>
        <w:spacing w:after="0"/>
        <w:rPr>
          <w:ins w:id="1700" w:author="CARB" w:date="2023-12-19T12:12:00Z"/>
          <w:rFonts w:eastAsia="Yu Gothic Light"/>
          <w:sz w:val="20"/>
          <w:szCs w:val="20"/>
        </w:rPr>
      </w:pPr>
      <w:r w:rsidRPr="14D6E132">
        <w:rPr>
          <w:rFonts w:eastAsia="Yu Gothic Light"/>
          <w:sz w:val="20"/>
          <w:szCs w:val="20"/>
        </w:rPr>
        <w:t xml:space="preserve">* The benchmarks </w:t>
      </w:r>
      <w:r w:rsidR="008357F0" w:rsidRPr="008357F0">
        <w:rPr>
          <w:rFonts w:eastAsia="Yu Gothic Light"/>
          <w:sz w:val="20"/>
          <w:szCs w:val="20"/>
        </w:rPr>
        <w:t xml:space="preserve">reflect reductions from base year (2010) CI values for </w:t>
      </w:r>
      <w:del w:id="1701" w:author="CARB" w:date="2023-12-19T12:12:00Z">
        <w:r w:rsidR="00075AF5" w:rsidRPr="00425B26">
          <w:rPr>
            <w:sz w:val="20"/>
            <w:szCs w:val="18"/>
          </w:rPr>
          <w:delText>conventional</w:delText>
        </w:r>
      </w:del>
      <w:ins w:id="1702" w:author="CARB" w:date="2023-12-19T12:12:00Z">
        <w:r w:rsidR="00C6000F">
          <w:rPr>
            <w:rFonts w:eastAsia="Yu Gothic Light"/>
            <w:sz w:val="20"/>
            <w:szCs w:val="20"/>
          </w:rPr>
          <w:t>fossil</w:t>
        </w:r>
      </w:ins>
      <w:r w:rsidR="00C6000F" w:rsidRPr="14D6E132">
        <w:rPr>
          <w:rFonts w:eastAsia="Yu Gothic Light"/>
          <w:sz w:val="20"/>
          <w:szCs w:val="20"/>
        </w:rPr>
        <w:t xml:space="preserve"> </w:t>
      </w:r>
      <w:r w:rsidRPr="14D6E132">
        <w:rPr>
          <w:rFonts w:eastAsia="Yu Gothic Light"/>
          <w:sz w:val="20"/>
          <w:szCs w:val="20"/>
        </w:rPr>
        <w:t>jet fuel (89.37).</w:t>
      </w:r>
    </w:p>
    <w:p w14:paraId="744E0945" w14:textId="6BCE555B" w:rsidR="009947CD" w:rsidRDefault="009947CD" w:rsidP="00012026">
      <w:pPr>
        <w:spacing w:after="0"/>
        <w:rPr>
          <w:ins w:id="1703" w:author="CARB" w:date="2023-12-19T12:12:00Z"/>
          <w:sz w:val="20"/>
          <w:szCs w:val="20"/>
        </w:rPr>
      </w:pPr>
      <w:ins w:id="1704" w:author="CARB" w:date="2023-12-19T12:12:00Z">
        <w:r w:rsidRPr="00012026">
          <w:rPr>
            <w:sz w:val="20"/>
            <w:szCs w:val="20"/>
          </w:rPr>
          <w:t xml:space="preserve">** </w:t>
        </w:r>
        <w:r w:rsidR="00797469" w:rsidRPr="00797469">
          <w:rPr>
            <w:sz w:val="20"/>
            <w:szCs w:val="20"/>
          </w:rPr>
          <w:t>The benchmark for years 202</w:t>
        </w:r>
      </w:ins>
      <w:ins w:id="1705" w:author="Wilkins, Kate@ARB" w:date="2024-01-02T12:15:00Z">
        <w:r w:rsidR="007C6F61">
          <w:rPr>
            <w:sz w:val="20"/>
            <w:szCs w:val="20"/>
          </w:rPr>
          <w:t>5</w:t>
        </w:r>
      </w:ins>
      <w:ins w:id="1706" w:author="CARB" w:date="2023-12-19T12:12:00Z">
        <w:r w:rsidR="00797469" w:rsidRPr="00797469">
          <w:rPr>
            <w:sz w:val="20"/>
            <w:szCs w:val="20"/>
          </w:rPr>
          <w:t xml:space="preserve"> through 2045 reflect reductions from revised base year (2010) CI Values for </w:t>
        </w:r>
        <w:r w:rsidR="00CE0C92">
          <w:rPr>
            <w:sz w:val="20"/>
            <w:szCs w:val="20"/>
          </w:rPr>
          <w:t>fossil jet fuel</w:t>
        </w:r>
        <w:r w:rsidR="00797469" w:rsidRPr="00797469">
          <w:rPr>
            <w:sz w:val="20"/>
            <w:szCs w:val="20"/>
          </w:rPr>
          <w:t xml:space="preserve"> (</w:t>
        </w:r>
        <w:r w:rsidR="72A93358" w:rsidRPr="6AC4511A">
          <w:rPr>
            <w:sz w:val="20"/>
            <w:szCs w:val="20"/>
          </w:rPr>
          <w:t>89.43</w:t>
        </w:r>
        <w:r w:rsidR="00797469" w:rsidRPr="00797469">
          <w:rPr>
            <w:sz w:val="20"/>
            <w:szCs w:val="20"/>
          </w:rPr>
          <w:t>).</w:t>
        </w:r>
      </w:ins>
    </w:p>
    <w:p w14:paraId="5F3A68B3" w14:textId="52BEEDED" w:rsidR="009842D8" w:rsidRPr="00CE01D5" w:rsidRDefault="009842D8" w:rsidP="009842D8">
      <w:pPr>
        <w:spacing w:after="0"/>
        <w:rPr>
          <w:ins w:id="1707" w:author="CARB" w:date="2023-12-19T12:12:00Z"/>
          <w:sz w:val="20"/>
          <w:szCs w:val="20"/>
        </w:rPr>
      </w:pPr>
      <w:proofErr w:type="spellStart"/>
      <w:ins w:id="1708" w:author="CARB" w:date="2023-12-19T12:12:00Z">
        <w:r w:rsidRPr="00012026">
          <w:rPr>
            <w:sz w:val="20"/>
            <w:szCs w:val="20"/>
            <w:vertAlign w:val="superscript"/>
          </w:rPr>
          <w:t>a</w:t>
        </w:r>
        <w:proofErr w:type="spellEnd"/>
        <w:r>
          <w:rPr>
            <w:sz w:val="20"/>
            <w:szCs w:val="20"/>
            <w:vertAlign w:val="superscript"/>
          </w:rPr>
          <w:t xml:space="preserve"> </w:t>
        </w:r>
        <w:r w:rsidRPr="00F31317">
          <w:rPr>
            <w:sz w:val="20"/>
            <w:szCs w:val="20"/>
            <w:vertAlign w:val="superscript"/>
          </w:rPr>
          <w:t xml:space="preserve"> </w:t>
        </w:r>
        <w:r>
          <w:rPr>
            <w:sz w:val="20"/>
            <w:szCs w:val="20"/>
          </w:rPr>
          <w:t xml:space="preserve">The benchmark schedule in 2025 has been updated to include a 5% increase in stringency, achieving an 18.75% CI reduction compared to the 13.75% CI reduction specified in the 2018 adopted regulation. </w:t>
        </w:r>
      </w:ins>
    </w:p>
    <w:p w14:paraId="60B1D544" w14:textId="5ECF8400" w:rsidR="009842D8" w:rsidRPr="00012026" w:rsidRDefault="009842D8" w:rsidP="00012026">
      <w:pPr>
        <w:spacing w:after="0"/>
        <w:rPr>
          <w:sz w:val="20"/>
          <w:vertAlign w:val="superscript"/>
          <w:rPrChange w:id="1709" w:author="CARB" w:date="2023-12-19T12:12:00Z">
            <w:rPr>
              <w:sz w:val="20"/>
            </w:rPr>
          </w:rPrChange>
        </w:rPr>
      </w:pPr>
    </w:p>
    <w:p w14:paraId="782FC7E0" w14:textId="2F2B4345" w:rsidR="00075AF5" w:rsidRPr="00244AFC" w:rsidRDefault="37BF356A" w:rsidP="00F701A2">
      <w:pPr>
        <w:pStyle w:val="Heading2"/>
        <w:keepNext w:val="0"/>
        <w:keepLines w:val="0"/>
        <w:numPr>
          <w:numberingChange w:id="1710" w:author="CARB" w:date="2023-12-19T12:12:00Z" w:original="(%2:5:4:)"/>
        </w:numPr>
        <w:rPr>
          <w:rFonts w:eastAsia="Yu Gothic Light"/>
          <w:i/>
          <w:iCs/>
        </w:rPr>
      </w:pPr>
      <w:r w:rsidRPr="14D6E132">
        <w:rPr>
          <w:rFonts w:eastAsia="Yu Gothic Light"/>
          <w:i/>
          <w:iCs/>
        </w:rPr>
        <w:lastRenderedPageBreak/>
        <w:t>Carbon Intensity Benchmarks for an Alternative Fuel Other Than a Biomass</w:t>
      </w:r>
      <w:r w:rsidR="00244AFC" w:rsidRPr="00244AFC">
        <w:rPr>
          <w:rFonts w:eastAsia="Yu Gothic Light"/>
          <w:i/>
          <w:iCs/>
        </w:rPr>
        <w:noBreakHyphen/>
      </w:r>
      <w:r w:rsidRPr="14D6E132">
        <w:rPr>
          <w:rFonts w:eastAsia="Yu Gothic Light"/>
          <w:i/>
          <w:iCs/>
        </w:rPr>
        <w:t>Based Diesel Fuel Intended for Use in a Vehicle.</w:t>
      </w:r>
    </w:p>
    <w:p w14:paraId="7F9D7B8C" w14:textId="17762EFB" w:rsidR="00075AF5" w:rsidRPr="00075AF5" w:rsidRDefault="00075AF5" w:rsidP="00F701A2">
      <w:pPr>
        <w:pStyle w:val="Heading3"/>
        <w:keepNext w:val="0"/>
        <w:keepLines w:val="0"/>
        <w:rPr>
          <w:rFonts w:eastAsia="Yu Gothic Light"/>
        </w:rPr>
      </w:pPr>
      <w:r w:rsidRPr="00075AF5">
        <w:rPr>
          <w:rFonts w:eastAsia="Yu Gothic Light"/>
        </w:rPr>
        <w:t>The Executive Officer will use the benchmarks for gasoline set forth in section 95484(</w:t>
      </w:r>
      <w:del w:id="1711" w:author="CARB" w:date="2023-12-19T12:12:00Z">
        <w:r w:rsidRPr="00075AF5">
          <w:rPr>
            <w:rFonts w:eastAsia="Yu Gothic Light"/>
          </w:rPr>
          <w:delText>b</w:delText>
        </w:r>
      </w:del>
      <w:ins w:id="1712" w:author="CARB" w:date="2023-12-19T12:12:00Z">
        <w:r w:rsidR="004414B5">
          <w:rPr>
            <w:rFonts w:eastAsia="Yu Gothic Light"/>
          </w:rPr>
          <w:t>d</w:t>
        </w:r>
      </w:ins>
      <w:r w:rsidRPr="00075AF5">
        <w:rPr>
          <w:rFonts w:eastAsia="Yu Gothic Light"/>
        </w:rPr>
        <w:t>) for credit and deficit calculations for any alternative fuel, other than biomass-based diesel fuel, if the alternative fuel is used or intended to be used in any single-fuel light- or medium-duty vehicle.</w:t>
      </w:r>
    </w:p>
    <w:p w14:paraId="3A2FBB64" w14:textId="2BF50011" w:rsidR="00075AF5" w:rsidRPr="00075AF5" w:rsidRDefault="00075AF5" w:rsidP="00F701A2">
      <w:pPr>
        <w:pStyle w:val="Heading3"/>
        <w:keepNext w:val="0"/>
        <w:keepLines w:val="0"/>
        <w:rPr>
          <w:rFonts w:eastAsia="Yu Gothic Light"/>
        </w:rPr>
      </w:pPr>
      <w:r w:rsidRPr="00075AF5">
        <w:rPr>
          <w:rFonts w:eastAsia="Yu Gothic Light"/>
        </w:rPr>
        <w:t>The Executive Officer will use the benchmarks for diesel fuel set forth in section 95484(</w:t>
      </w:r>
      <w:del w:id="1713" w:author="CARB" w:date="2023-12-19T12:12:00Z">
        <w:r w:rsidRPr="00075AF5">
          <w:rPr>
            <w:rFonts w:eastAsia="Yu Gothic Light"/>
          </w:rPr>
          <w:delText>c</w:delText>
        </w:r>
      </w:del>
      <w:ins w:id="1714" w:author="CARB" w:date="2023-12-19T12:12:00Z">
        <w:r w:rsidR="00134322">
          <w:rPr>
            <w:rFonts w:eastAsia="Yu Gothic Light"/>
          </w:rPr>
          <w:t>e</w:t>
        </w:r>
      </w:ins>
      <w:r w:rsidRPr="00075AF5">
        <w:rPr>
          <w:rFonts w:eastAsia="Yu Gothic Light"/>
        </w:rPr>
        <w:t>) for credit and deficit calculations for any alternative fuel, other than biomass-based diesel fuel, that is used or intended to be used in any single-fuel application not identified in section 95484(e)(1).</w:t>
      </w:r>
    </w:p>
    <w:p w14:paraId="03F91CC7" w14:textId="71105E72" w:rsidR="00075AF5" w:rsidRPr="00075AF5" w:rsidRDefault="37BF356A" w:rsidP="00F701A2">
      <w:pPr>
        <w:pStyle w:val="Heading2"/>
        <w:keepNext w:val="0"/>
        <w:keepLines w:val="0"/>
        <w:numPr>
          <w:numberingChange w:id="1715" w:author="CARB" w:date="2023-12-19T12:12:00Z" w:original="(%2:6:4:)"/>
        </w:numPr>
        <w:rPr>
          <w:rFonts w:eastAsia="Yu Gothic Light"/>
        </w:rPr>
      </w:pPr>
      <w:r w:rsidRPr="14D6E132">
        <w:rPr>
          <w:rFonts w:eastAsia="Yu Gothic Light"/>
          <w:i/>
          <w:iCs/>
        </w:rPr>
        <w:t>Carbon Intensity Benchmarks for Biomass-Based Diesel Fuel.</w:t>
      </w:r>
      <w:r w:rsidRPr="14D6E132">
        <w:rPr>
          <w:rFonts w:eastAsia="Yu Gothic Light"/>
        </w:rPr>
        <w:t xml:space="preserve"> The benchmark for diesel fuel, set forth in section 95484(</w:t>
      </w:r>
      <w:del w:id="1716" w:author="CARB" w:date="2023-12-19T12:12:00Z">
        <w:r w:rsidR="00075AF5" w:rsidRPr="00075AF5">
          <w:rPr>
            <w:rFonts w:eastAsia="Yu Gothic Light"/>
          </w:rPr>
          <w:delText>c</w:delText>
        </w:r>
      </w:del>
      <w:ins w:id="1717" w:author="CARB" w:date="2023-12-19T12:12:00Z">
        <w:r w:rsidR="23BE3E47" w:rsidRPr="14D6E132">
          <w:rPr>
            <w:rFonts w:eastAsia="Yu Gothic Light"/>
          </w:rPr>
          <w:t>e</w:t>
        </w:r>
      </w:ins>
      <w:r w:rsidRPr="14D6E132">
        <w:rPr>
          <w:rFonts w:eastAsia="Yu Gothic Light"/>
        </w:rPr>
        <w:t>), applies to biomass-based diesel fuel is used or intended to be used in any:</w:t>
      </w:r>
    </w:p>
    <w:p w14:paraId="33619DFA" w14:textId="24231CBE" w:rsidR="00075AF5" w:rsidRPr="00075AF5" w:rsidRDefault="00075AF5" w:rsidP="00F701A2">
      <w:pPr>
        <w:pStyle w:val="Heading3"/>
        <w:keepNext w:val="0"/>
        <w:keepLines w:val="0"/>
        <w:rPr>
          <w:rFonts w:eastAsia="Yu Gothic Light"/>
        </w:rPr>
      </w:pPr>
      <w:r w:rsidRPr="00075AF5">
        <w:rPr>
          <w:rFonts w:eastAsia="Yu Gothic Light"/>
        </w:rPr>
        <w:t>light-, medium-, or heavy-duty vehicle;</w:t>
      </w:r>
    </w:p>
    <w:p w14:paraId="7C344418" w14:textId="3BE451F7" w:rsidR="00075AF5" w:rsidRPr="00075AF5" w:rsidRDefault="00075AF5" w:rsidP="00F701A2">
      <w:pPr>
        <w:pStyle w:val="Heading3"/>
        <w:keepNext w:val="0"/>
        <w:keepLines w:val="0"/>
        <w:rPr>
          <w:rFonts w:eastAsia="Yu Gothic Light"/>
        </w:rPr>
      </w:pPr>
      <w:r w:rsidRPr="00075AF5">
        <w:rPr>
          <w:rFonts w:eastAsia="Yu Gothic Light"/>
        </w:rPr>
        <w:t>off-road transportation application;</w:t>
      </w:r>
    </w:p>
    <w:p w14:paraId="3D723201" w14:textId="4B87F442" w:rsidR="00075AF5" w:rsidRPr="00075AF5" w:rsidRDefault="00075AF5" w:rsidP="00F701A2">
      <w:pPr>
        <w:pStyle w:val="Heading3"/>
        <w:keepNext w:val="0"/>
        <w:keepLines w:val="0"/>
        <w:rPr>
          <w:rFonts w:eastAsia="Yu Gothic Light"/>
        </w:rPr>
      </w:pPr>
      <w:r w:rsidRPr="00075AF5">
        <w:rPr>
          <w:rFonts w:eastAsia="Yu Gothic Light"/>
        </w:rPr>
        <w:t>off-road equipment application;</w:t>
      </w:r>
    </w:p>
    <w:p w14:paraId="355301BD" w14:textId="4FDB7BBD" w:rsidR="00075AF5" w:rsidRPr="00075AF5" w:rsidRDefault="00075AF5" w:rsidP="00F701A2">
      <w:pPr>
        <w:pStyle w:val="Heading3"/>
        <w:keepNext w:val="0"/>
        <w:keepLines w:val="0"/>
        <w:rPr>
          <w:rFonts w:eastAsia="Yu Gothic Light"/>
        </w:rPr>
      </w:pPr>
      <w:r w:rsidRPr="00075AF5">
        <w:rPr>
          <w:rFonts w:eastAsia="Yu Gothic Light"/>
        </w:rPr>
        <w:t>locomotive or commercial harbor craft application; or</w:t>
      </w:r>
    </w:p>
    <w:p w14:paraId="7BB67776" w14:textId="0361A354" w:rsidR="00075AF5" w:rsidRPr="00075AF5" w:rsidRDefault="00075AF5" w:rsidP="00F701A2">
      <w:pPr>
        <w:pStyle w:val="Heading3"/>
        <w:keepNext w:val="0"/>
        <w:keepLines w:val="0"/>
        <w:rPr>
          <w:rFonts w:eastAsia="Yu Gothic Light"/>
        </w:rPr>
      </w:pPr>
      <w:r w:rsidRPr="00075AF5">
        <w:rPr>
          <w:rFonts w:eastAsia="Yu Gothic Light"/>
        </w:rPr>
        <w:t>non-stationary source application not otherwise specified in subsections (1) through (4) above.</w:t>
      </w:r>
    </w:p>
    <w:p w14:paraId="220320AC" w14:textId="08BA32A4" w:rsidR="00075AF5" w:rsidRPr="00075AF5" w:rsidRDefault="37BF356A" w:rsidP="00F701A2">
      <w:pPr>
        <w:pStyle w:val="Heading2"/>
        <w:keepNext w:val="0"/>
        <w:keepLines w:val="0"/>
        <w:numPr>
          <w:numberingChange w:id="1718" w:author="CARB" w:date="2023-12-19T12:12:00Z" w:original="(%2:7:4:)"/>
        </w:numPr>
        <w:rPr>
          <w:rFonts w:eastAsia="Yu Gothic Light"/>
        </w:rPr>
      </w:pPr>
      <w:r w:rsidRPr="14D6E132">
        <w:rPr>
          <w:rFonts w:eastAsia="Yu Gothic Light"/>
          <w:i/>
          <w:iCs/>
        </w:rPr>
        <w:t>Carbon Intensity Benchmarks for Transportation Fuels Intended for Use in Multi</w:t>
      </w:r>
      <w:r w:rsidR="00623536">
        <w:rPr>
          <w:rFonts w:eastAsia="Yu Gothic Light"/>
          <w:i/>
          <w:iCs/>
        </w:rPr>
        <w:noBreakHyphen/>
      </w:r>
      <w:r w:rsidRPr="14D6E132">
        <w:rPr>
          <w:rFonts w:eastAsia="Yu Gothic Light"/>
          <w:i/>
          <w:iCs/>
        </w:rPr>
        <w:t>Fuel Vehicles</w:t>
      </w:r>
      <w:r w:rsidRPr="00075AF5">
        <w:rPr>
          <w:rFonts w:eastAsia="Yu Gothic Light"/>
        </w:rPr>
        <w:t>.</w:t>
      </w:r>
    </w:p>
    <w:p w14:paraId="11B15E7B" w14:textId="5B482464" w:rsidR="00075AF5" w:rsidRPr="00075AF5" w:rsidRDefault="00075AF5" w:rsidP="00F701A2">
      <w:pPr>
        <w:pStyle w:val="Heading3"/>
        <w:keepNext w:val="0"/>
        <w:keepLines w:val="0"/>
        <w:rPr>
          <w:rFonts w:eastAsia="Yu Gothic Light"/>
        </w:rPr>
      </w:pPr>
      <w:r w:rsidRPr="00075AF5">
        <w:rPr>
          <w:rFonts w:eastAsia="Yu Gothic Light"/>
        </w:rPr>
        <w:t>The Executive Officer's credit and deficit calculations involving alternative fuel provided for use in a multi-fueled vehicle use:</w:t>
      </w:r>
    </w:p>
    <w:p w14:paraId="0F3945FF" w14:textId="1C042630" w:rsidR="00075AF5" w:rsidRPr="00075AF5" w:rsidRDefault="00075AF5" w:rsidP="00F701A2">
      <w:pPr>
        <w:pStyle w:val="Heading4"/>
        <w:keepNext w:val="0"/>
        <w:keepLines w:val="0"/>
        <w:rPr>
          <w:rFonts w:eastAsia="Yu Gothic Light"/>
        </w:rPr>
      </w:pPr>
      <w:r w:rsidRPr="00075AF5">
        <w:rPr>
          <w:rFonts w:eastAsia="Yu Gothic Light"/>
        </w:rPr>
        <w:t>the benchmarks for gasoline set forth in section 95484(</w:t>
      </w:r>
      <w:del w:id="1719" w:author="CARB" w:date="2023-12-19T12:12:00Z">
        <w:r w:rsidRPr="00075AF5">
          <w:rPr>
            <w:rFonts w:eastAsia="Yu Gothic Light"/>
          </w:rPr>
          <w:delText>b</w:delText>
        </w:r>
      </w:del>
      <w:ins w:id="1720" w:author="CARB" w:date="2023-12-19T12:12:00Z">
        <w:r w:rsidR="00134322">
          <w:rPr>
            <w:rFonts w:eastAsia="Yu Gothic Light"/>
          </w:rPr>
          <w:t>d</w:t>
        </w:r>
      </w:ins>
      <w:r w:rsidRPr="00075AF5">
        <w:rPr>
          <w:rFonts w:eastAsia="Yu Gothic Light"/>
        </w:rPr>
        <w:t>) if one of the fuels used in the multi-fuel vehicle is gasoline; or</w:t>
      </w:r>
    </w:p>
    <w:p w14:paraId="458732ED" w14:textId="6639D321" w:rsidR="00075AF5" w:rsidRPr="00075AF5" w:rsidRDefault="00075AF5" w:rsidP="00F701A2">
      <w:pPr>
        <w:pStyle w:val="Heading4"/>
        <w:keepNext w:val="0"/>
        <w:keepLines w:val="0"/>
        <w:rPr>
          <w:rFonts w:eastAsia="Yu Gothic Light"/>
        </w:rPr>
      </w:pPr>
      <w:r w:rsidRPr="00075AF5">
        <w:rPr>
          <w:rFonts w:eastAsia="Yu Gothic Light"/>
        </w:rPr>
        <w:t>the benchmarks for diesel fuel set forth in section 95484(</w:t>
      </w:r>
      <w:del w:id="1721" w:author="CARB" w:date="2023-12-19T12:12:00Z">
        <w:r w:rsidRPr="00075AF5">
          <w:rPr>
            <w:rFonts w:eastAsia="Yu Gothic Light"/>
          </w:rPr>
          <w:delText>c</w:delText>
        </w:r>
      </w:del>
      <w:ins w:id="1722" w:author="CARB" w:date="2023-12-19T12:12:00Z">
        <w:r w:rsidR="00134322">
          <w:rPr>
            <w:rFonts w:eastAsia="Yu Gothic Light"/>
          </w:rPr>
          <w:t>e</w:t>
        </w:r>
      </w:ins>
      <w:r w:rsidRPr="00075AF5">
        <w:rPr>
          <w:rFonts w:eastAsia="Yu Gothic Light"/>
        </w:rPr>
        <w:t>) if one of the fuels used in the multi-fuel vehicle is diesel fuel.</w:t>
      </w:r>
    </w:p>
    <w:p w14:paraId="5FBA872F" w14:textId="01637655" w:rsidR="004F2B2B" w:rsidRPr="005D4173" w:rsidRDefault="00075AF5" w:rsidP="005D4173">
      <w:pPr>
        <w:rPr>
          <w:sz w:val="20"/>
          <w:szCs w:val="18"/>
        </w:rPr>
      </w:pPr>
      <w:r w:rsidRPr="005D4173">
        <w:rPr>
          <w:sz w:val="20"/>
          <w:szCs w:val="18"/>
        </w:rPr>
        <w:t xml:space="preserve">NOTE: Authority cited: Sections 38510, 38530, 38560, 38560.5, 38571, 38580, 39600, 39601 and 43018, Health and Safety Code; 42 U.S.C. section 7545; and </w:t>
      </w:r>
      <w:r w:rsidRPr="005D4173">
        <w:rPr>
          <w:i/>
          <w:sz w:val="20"/>
          <w:szCs w:val="18"/>
        </w:rPr>
        <w:t xml:space="preserve">Western Oil and Gas </w:t>
      </w:r>
      <w:proofErr w:type="spellStart"/>
      <w:r w:rsidRPr="005D4173">
        <w:rPr>
          <w:i/>
          <w:sz w:val="20"/>
          <w:szCs w:val="18"/>
        </w:rPr>
        <w:t>Ass'n</w:t>
      </w:r>
      <w:proofErr w:type="spellEnd"/>
      <w:r w:rsidRPr="005D4173">
        <w:rPr>
          <w:i/>
          <w:sz w:val="20"/>
          <w:szCs w:val="18"/>
        </w:rPr>
        <w:t xml:space="preserve"> v. Orange County Air Pollution Control District</w:t>
      </w:r>
      <w:r w:rsidRPr="005D4173">
        <w:rPr>
          <w:sz w:val="20"/>
          <w:szCs w:val="18"/>
        </w:rPr>
        <w:t xml:space="preserve">, 14 Cal.3d 411, 121 </w:t>
      </w:r>
      <w:proofErr w:type="spellStart"/>
      <w:r w:rsidRPr="005D4173">
        <w:rPr>
          <w:sz w:val="20"/>
          <w:szCs w:val="18"/>
        </w:rPr>
        <w:t>Cal.Rptr</w:t>
      </w:r>
      <w:proofErr w:type="spellEnd"/>
      <w:r w:rsidRPr="005D4173">
        <w:rPr>
          <w:sz w:val="20"/>
          <w:szCs w:val="18"/>
        </w:rPr>
        <w:t xml:space="preserve">. 249 (1975). Reference: Sections 38501, 38510, 39515, 39516, 38571, 38580, 39000, 39001, 39002, 39003, 39515, 39516 and 43000, Health and Safety Code; Section 25000.5, Public Resources Code; and </w:t>
      </w:r>
      <w:r w:rsidRPr="005D4173">
        <w:rPr>
          <w:i/>
          <w:sz w:val="20"/>
          <w:szCs w:val="18"/>
        </w:rPr>
        <w:t xml:space="preserve">Western Oil and Gas </w:t>
      </w:r>
      <w:proofErr w:type="spellStart"/>
      <w:r w:rsidRPr="005D4173">
        <w:rPr>
          <w:i/>
          <w:sz w:val="20"/>
          <w:szCs w:val="18"/>
        </w:rPr>
        <w:t>Ass'n</w:t>
      </w:r>
      <w:proofErr w:type="spellEnd"/>
      <w:r w:rsidRPr="005D4173">
        <w:rPr>
          <w:i/>
          <w:sz w:val="20"/>
          <w:szCs w:val="18"/>
        </w:rPr>
        <w:t xml:space="preserve"> v. Orange County Air Pollution Control District</w:t>
      </w:r>
      <w:r w:rsidRPr="005D4173">
        <w:rPr>
          <w:sz w:val="20"/>
          <w:szCs w:val="18"/>
        </w:rPr>
        <w:t xml:space="preserve">, 14 Cal.3d 411, 121 </w:t>
      </w:r>
      <w:proofErr w:type="spellStart"/>
      <w:r w:rsidRPr="005D4173">
        <w:rPr>
          <w:sz w:val="20"/>
          <w:szCs w:val="18"/>
        </w:rPr>
        <w:t>Cal.Rptr</w:t>
      </w:r>
      <w:proofErr w:type="spellEnd"/>
      <w:r w:rsidRPr="005D4173">
        <w:rPr>
          <w:sz w:val="20"/>
          <w:szCs w:val="18"/>
        </w:rPr>
        <w:t>. 249 (1975).</w:t>
      </w:r>
    </w:p>
    <w:p w14:paraId="79BA02E7" w14:textId="4246CA41" w:rsidR="00EC25C8" w:rsidRPr="00EC25C8" w:rsidRDefault="00EC25C8" w:rsidP="004C535B">
      <w:pPr>
        <w:pStyle w:val="Heading1"/>
        <w:keepLines w:val="0"/>
        <w:rPr>
          <w:rFonts w:eastAsia="Yu Gothic Light"/>
        </w:rPr>
      </w:pPr>
      <w:r w:rsidRPr="00EC25C8">
        <w:rPr>
          <w:rFonts w:eastAsia="Yu Gothic Light"/>
        </w:rPr>
        <w:lastRenderedPageBreak/>
        <w:t>95485. Demonstrating Compliance.</w:t>
      </w:r>
    </w:p>
    <w:p w14:paraId="6FCAC0DA" w14:textId="4CC6D69D" w:rsidR="00EC25C8" w:rsidRPr="00EC25C8" w:rsidRDefault="00EC25C8" w:rsidP="004C535B">
      <w:pPr>
        <w:pStyle w:val="Heading2"/>
        <w:keepLines w:val="0"/>
        <w:rPr>
          <w:rFonts w:eastAsia="Yu Gothic Light"/>
        </w:rPr>
      </w:pPr>
      <w:r w:rsidRPr="00D718A6">
        <w:rPr>
          <w:rFonts w:eastAsia="Yu Gothic Light"/>
          <w:i/>
          <w:iCs/>
        </w:rPr>
        <w:t>Compliance Demonstration</w:t>
      </w:r>
      <w:r w:rsidRPr="00EC25C8">
        <w:rPr>
          <w:rFonts w:eastAsia="Yu Gothic Light"/>
        </w:rPr>
        <w:t>.</w:t>
      </w:r>
    </w:p>
    <w:p w14:paraId="78003A0F" w14:textId="02F0DB4F" w:rsidR="00EC25C8" w:rsidRPr="00EC25C8" w:rsidRDefault="00EC25C8" w:rsidP="00F701A2">
      <w:pPr>
        <w:pStyle w:val="Heading3"/>
        <w:keepNext w:val="0"/>
        <w:keepLines w:val="0"/>
        <w:rPr>
          <w:rFonts w:eastAsia="Yu Gothic Light"/>
        </w:rPr>
      </w:pPr>
      <w:r w:rsidRPr="00EC25C8">
        <w:rPr>
          <w:rFonts w:eastAsia="Yu Gothic Light"/>
        </w:rPr>
        <w:t>A fuel reporting entity must demonstrate that it met its annual compliance obligation by submitting an annual compliance report, showing that it possessed and has retired a number of credits from its credit account that is equal to its compliance obligation.</w:t>
      </w:r>
    </w:p>
    <w:p w14:paraId="587FCE14" w14:textId="7ED455FC" w:rsidR="00EC25C8" w:rsidRPr="00EC25C8" w:rsidRDefault="00EC25C8" w:rsidP="00F701A2">
      <w:pPr>
        <w:pStyle w:val="Heading3"/>
        <w:keepNext w:val="0"/>
        <w:keepLines w:val="0"/>
        <w:rPr>
          <w:rFonts w:eastAsia="Yu Gothic Light"/>
        </w:rPr>
      </w:pPr>
      <w:r w:rsidRPr="00EC56C4">
        <w:rPr>
          <w:rFonts w:eastAsia="Yu Gothic Light"/>
          <w:i/>
          <w:iCs/>
        </w:rPr>
        <w:t>Mandatory Retirement of Credits for the Purpose of Compliance.</w:t>
      </w:r>
      <w:r w:rsidRPr="00EC25C8">
        <w:rPr>
          <w:rFonts w:eastAsia="Yu Gothic Light"/>
        </w:rPr>
        <w:t xml:space="preserve"> At the time of annual compliance report submission, for a fuel reporting entity that possesses credits and has also incurred deficits, the LRT-CBTS will retire a sufficient number of credits so that:</w:t>
      </w:r>
    </w:p>
    <w:p w14:paraId="52779BFD" w14:textId="56762E68" w:rsidR="00EC25C8" w:rsidRPr="00EC25C8" w:rsidRDefault="00EC25C8" w:rsidP="00F701A2">
      <w:pPr>
        <w:pStyle w:val="Heading4"/>
        <w:keepNext w:val="0"/>
        <w:keepLines w:val="0"/>
        <w:rPr>
          <w:rFonts w:eastAsia="Yu Gothic Light"/>
        </w:rPr>
      </w:pPr>
      <w:r w:rsidRPr="00EC25C8">
        <w:rPr>
          <w:rFonts w:eastAsia="Yu Gothic Light"/>
        </w:rPr>
        <w:t>Enough credits are retired to completely meet the fuel reporting entity's compliance obligation for that compliance period, or</w:t>
      </w:r>
    </w:p>
    <w:p w14:paraId="3B0BDD15" w14:textId="50E389DE" w:rsidR="00EC25C8" w:rsidRPr="00EC25C8" w:rsidRDefault="00EC25C8" w:rsidP="00F701A2">
      <w:pPr>
        <w:pStyle w:val="Heading4"/>
        <w:keepNext w:val="0"/>
        <w:keepLines w:val="0"/>
        <w:rPr>
          <w:rFonts w:eastAsia="Yu Gothic Light"/>
        </w:rPr>
      </w:pPr>
      <w:r w:rsidRPr="00EC25C8">
        <w:rPr>
          <w:rFonts w:eastAsia="Yu Gothic Light"/>
        </w:rPr>
        <w:t xml:space="preserve">If the total number of credits available in </w:t>
      </w:r>
      <w:proofErr w:type="gramStart"/>
      <w:r w:rsidRPr="00EC25C8">
        <w:rPr>
          <w:rFonts w:eastAsia="Yu Gothic Light"/>
        </w:rPr>
        <w:t>entity's</w:t>
      </w:r>
      <w:proofErr w:type="gramEnd"/>
      <w:r w:rsidRPr="00EC25C8">
        <w:rPr>
          <w:rFonts w:eastAsia="Yu Gothic Light"/>
        </w:rPr>
        <w:t xml:space="preserve"> account is less than the total number of deficits incurred, all the credits within entity's possession will be retired.</w:t>
      </w:r>
    </w:p>
    <w:p w14:paraId="501FA254" w14:textId="7A85C695" w:rsidR="00EC25C8" w:rsidRPr="00EC25C8" w:rsidRDefault="00EC25C8" w:rsidP="00F701A2">
      <w:pPr>
        <w:pStyle w:val="Heading2"/>
        <w:keepNext w:val="0"/>
        <w:keepLines w:val="0"/>
        <w:rPr>
          <w:rFonts w:eastAsia="Yu Gothic Light"/>
        </w:rPr>
      </w:pPr>
      <w:r w:rsidRPr="00D718A6">
        <w:rPr>
          <w:rFonts w:eastAsia="Yu Gothic Light"/>
          <w:i/>
          <w:iCs/>
        </w:rPr>
        <w:t>Calculation of Credit Balance and Annual Compliance Obligation</w:t>
      </w:r>
      <w:r w:rsidRPr="00EC25C8">
        <w:rPr>
          <w:rFonts w:eastAsia="Yu Gothic Light"/>
        </w:rPr>
        <w:t>.</w:t>
      </w:r>
    </w:p>
    <w:p w14:paraId="5A79C177" w14:textId="7B14A595" w:rsidR="00EC25C8" w:rsidRPr="00EC25C8" w:rsidRDefault="00EC25C8" w:rsidP="00F701A2">
      <w:pPr>
        <w:pStyle w:val="Heading3"/>
        <w:keepNext w:val="0"/>
        <w:keepLines w:val="0"/>
        <w:rPr>
          <w:rFonts w:eastAsia="Yu Gothic Light"/>
        </w:rPr>
      </w:pPr>
      <w:r w:rsidRPr="00D718A6">
        <w:rPr>
          <w:rFonts w:eastAsia="Yu Gothic Light"/>
          <w:i/>
          <w:iCs/>
        </w:rPr>
        <w:t>Compliance Period.</w:t>
      </w:r>
      <w:r w:rsidRPr="00EC25C8">
        <w:rPr>
          <w:rFonts w:eastAsia="Yu Gothic Light"/>
        </w:rPr>
        <w:t xml:space="preserve"> Beginning in 2011 and every year thereafter, the annual compliance period is January </w:t>
      </w:r>
      <w:del w:id="1723" w:author="CARB" w:date="2023-12-19T12:12:00Z">
        <w:r w:rsidRPr="00EC25C8">
          <w:rPr>
            <w:rFonts w:eastAsia="Yu Gothic Light"/>
          </w:rPr>
          <w:delText>1st</w:delText>
        </w:r>
      </w:del>
      <w:ins w:id="1724" w:author="CARB" w:date="2023-12-19T12:12:00Z">
        <w:r w:rsidRPr="00EC25C8">
          <w:rPr>
            <w:rFonts w:eastAsia="Yu Gothic Light"/>
          </w:rPr>
          <w:t>1</w:t>
        </w:r>
      </w:ins>
      <w:r w:rsidRPr="00EC25C8">
        <w:rPr>
          <w:rFonts w:eastAsia="Yu Gothic Light"/>
        </w:rPr>
        <w:t xml:space="preserve"> through December 31</w:t>
      </w:r>
      <w:del w:id="1725" w:author="CARB" w:date="2023-12-19T12:12:00Z">
        <w:r w:rsidRPr="00EC25C8">
          <w:rPr>
            <w:rFonts w:eastAsia="Yu Gothic Light"/>
          </w:rPr>
          <w:delText>st</w:delText>
        </w:r>
      </w:del>
      <w:r w:rsidRPr="00EC25C8">
        <w:rPr>
          <w:rFonts w:eastAsia="Yu Gothic Light"/>
        </w:rPr>
        <w:t xml:space="preserve"> of each year.</w:t>
      </w:r>
    </w:p>
    <w:p w14:paraId="6EB7C68C" w14:textId="77979885" w:rsidR="00EC25C8" w:rsidRPr="00EC25C8" w:rsidRDefault="00EC25C8" w:rsidP="00F701A2">
      <w:pPr>
        <w:pStyle w:val="Heading3"/>
        <w:keepNext w:val="0"/>
        <w:keepLines w:val="0"/>
        <w:rPr>
          <w:rFonts w:eastAsia="Yu Gothic Light"/>
        </w:rPr>
      </w:pPr>
      <w:r w:rsidRPr="00D718A6">
        <w:rPr>
          <w:rFonts w:eastAsia="Yu Gothic Light"/>
          <w:i/>
          <w:iCs/>
        </w:rPr>
        <w:t>Calculation of Compliance Obligation and Credit Balance at the End of a Compliance Period.</w:t>
      </w:r>
      <w:r w:rsidRPr="00EC25C8">
        <w:rPr>
          <w:rFonts w:eastAsia="Yu Gothic Light"/>
        </w:rPr>
        <w:t xml:space="preserve"> The Executive Officer will calculate each LRT-CBTS account holder's compliance obligation and credit balance at the end of a compliance period as follows:</w:t>
      </w:r>
    </w:p>
    <w:p w14:paraId="5F01EA11" w14:textId="77777777" w:rsidR="00D76FAF" w:rsidRPr="00D76FAF" w:rsidRDefault="00D76FAF" w:rsidP="00EE6A79">
      <w:pPr>
        <w:rPr>
          <w:rFonts w:eastAsia="Yu Gothic Light"/>
        </w:rPr>
      </w:pPr>
      <m:oMathPara>
        <m:oMath>
          <m:r>
            <w:rPr>
              <w:rFonts w:ascii="Cambria Math" w:hAnsi="Cambria Math"/>
            </w:rPr>
            <m:t>ComplianceObligation</m:t>
          </m:r>
          <m:r>
            <m:rPr>
              <m:sty m:val="p"/>
            </m:rPr>
            <w:rPr>
              <w:rFonts w:ascii="Cambria Math" w:hAnsi="Cambria Math"/>
            </w:rPr>
            <m:t>=</m:t>
          </m:r>
          <m:sSup>
            <m:sSupPr>
              <m:ctrlPr>
                <w:rPr>
                  <w:rFonts w:ascii="Cambria Math" w:hAnsi="Cambria Math"/>
                </w:rPr>
              </m:ctrlPr>
            </m:sSupPr>
            <m:e>
              <m:r>
                <w:rPr>
                  <w:rFonts w:ascii="Cambria Math" w:hAnsi="Cambria Math"/>
                </w:rPr>
                <m:t>Deficits</m:t>
              </m:r>
            </m:e>
            <m:sup>
              <m:r>
                <w:rPr>
                  <w:rFonts w:ascii="Cambria Math" w:hAnsi="Cambria Math"/>
                </w:rPr>
                <m:t>Generated</m:t>
              </m:r>
            </m:sup>
          </m:sSup>
          <m:r>
            <m:rPr>
              <m:sty m:val="p"/>
            </m:rPr>
            <w:rPr>
              <w:rFonts w:ascii="Cambria Math" w:hAnsi="Cambria Math"/>
            </w:rPr>
            <m:t xml:space="preserve"> + </m:t>
          </m:r>
          <m:sSup>
            <m:sSupPr>
              <m:ctrlPr>
                <w:rPr>
                  <w:rFonts w:ascii="Cambria Math" w:hAnsi="Cambria Math"/>
                </w:rPr>
              </m:ctrlPr>
            </m:sSupPr>
            <m:e>
              <m:r>
                <w:rPr>
                  <w:rFonts w:ascii="Cambria Math" w:hAnsi="Cambria Math"/>
                </w:rPr>
                <m:t>Deficits</m:t>
              </m:r>
            </m:e>
            <m:sup>
              <m:r>
                <w:rPr>
                  <w:rFonts w:ascii="Cambria Math" w:hAnsi="Cambria Math"/>
                </w:rPr>
                <m:t>CarriedOver</m:t>
              </m:r>
            </m:sup>
          </m:sSup>
        </m:oMath>
      </m:oMathPara>
    </w:p>
    <w:p w14:paraId="54F60ED7" w14:textId="58227F9C" w:rsidR="00C736E5" w:rsidRDefault="00547815" w:rsidP="00EE6A79">
      <w:pPr>
        <w:ind w:left="1440" w:firstLine="720"/>
        <w:rPr>
          <w:rFonts w:eastAsia="Yu Gothic Light"/>
        </w:rPr>
      </w:pPr>
      <m:oMathPara>
        <m:oMath>
          <m:r>
            <w:rPr>
              <w:rFonts w:ascii="Cambria Math" w:hAnsi="Cambria Math"/>
            </w:rPr>
            <m:t>CreditBalance</m:t>
          </m:r>
          <m:r>
            <m:rPr>
              <m:sty m:val="p"/>
            </m:rPr>
            <w:rPr>
              <w:rFonts w:ascii="Cambria Math" w:hAnsi="Cambria Math"/>
            </w:rPr>
            <m:t>=</m:t>
          </m:r>
          <m:d>
            <m:dPr>
              <m:ctrlPr>
                <w:rPr>
                  <w:rFonts w:ascii="Cambria Math" w:hAnsi="Cambria Math"/>
                </w:rPr>
              </m:ctrlPr>
            </m:dPr>
            <m:e>
              <m:sSup>
                <m:sSupPr>
                  <m:ctrlPr>
                    <w:rPr>
                      <w:rFonts w:ascii="Cambria Math" w:hAnsi="Cambria Math"/>
                    </w:rPr>
                  </m:ctrlPr>
                </m:sSupPr>
                <m:e>
                  <m:r>
                    <w:rPr>
                      <w:rFonts w:ascii="Cambria Math" w:hAnsi="Cambria Math"/>
                    </w:rPr>
                    <m:t>Credits</m:t>
                  </m:r>
                </m:e>
                <m:sup>
                  <m:r>
                    <w:rPr>
                      <w:rFonts w:ascii="Cambria Math" w:hAnsi="Cambria Math"/>
                    </w:rPr>
                    <m:t>Generated</m:t>
                  </m:r>
                </m:sup>
              </m:sSup>
              <m:r>
                <m:rPr>
                  <m:sty m:val="p"/>
                </m:rPr>
                <w:rPr>
                  <w:rFonts w:ascii="Cambria Math" w:hAnsi="Cambria Math"/>
                </w:rPr>
                <m:t>+</m:t>
              </m:r>
              <m:sSup>
                <m:sSupPr>
                  <m:ctrlPr>
                    <w:rPr>
                      <w:rFonts w:ascii="Cambria Math" w:hAnsi="Cambria Math"/>
                    </w:rPr>
                  </m:ctrlPr>
                </m:sSupPr>
                <m:e>
                  <m:r>
                    <w:rPr>
                      <w:rFonts w:ascii="Cambria Math" w:hAnsi="Cambria Math"/>
                    </w:rPr>
                    <m:t>Credits</m:t>
                  </m:r>
                </m:e>
                <m:sup>
                  <m:r>
                    <w:rPr>
                      <w:rFonts w:ascii="Cambria Math" w:hAnsi="Cambria Math"/>
                    </w:rPr>
                    <m:t>Acquired</m:t>
                  </m:r>
                </m:sup>
              </m:sSup>
              <m:sSup>
                <m:sSupPr>
                  <m:ctrlPr>
                    <w:rPr>
                      <w:rFonts w:ascii="Cambria Math" w:hAnsi="Cambria Math"/>
                    </w:rPr>
                  </m:ctrlPr>
                </m:sSupPr>
                <m:e>
                  <m:r>
                    <w:rPr>
                      <w:rFonts w:ascii="Cambria Math" w:hAnsi="Cambria Math"/>
                    </w:rPr>
                    <m:t xml:space="preserve">+ </m:t>
                  </m:r>
                  <m:sSup>
                    <m:sSupPr>
                      <m:ctrlPr>
                        <w:rPr>
                          <w:rFonts w:ascii="Cambria Math" w:hAnsi="Cambria Math"/>
                        </w:rPr>
                      </m:ctrlPr>
                    </m:sSupPr>
                    <m:e>
                      <m:r>
                        <w:rPr>
                          <w:rFonts w:ascii="Cambria Math" w:hAnsi="Cambria Math"/>
                        </w:rPr>
                        <m:t>Credits</m:t>
                      </m:r>
                    </m:e>
                    <m:sup>
                      <m:r>
                        <w:rPr>
                          <w:rFonts w:ascii="Cambria Math" w:hAnsi="Cambria Math"/>
                        </w:rPr>
                        <m:t>Released</m:t>
                      </m:r>
                    </m:sup>
                  </m:sSup>
                  <m:r>
                    <w:rPr>
                      <w:rFonts w:ascii="Cambria Math" w:hAnsi="Cambria Math"/>
                    </w:rPr>
                    <m:t>+Credits</m:t>
                  </m:r>
                </m:e>
                <m:sup>
                  <m:r>
                    <w:rPr>
                      <w:rFonts w:ascii="Cambria Math" w:hAnsi="Cambria Math"/>
                    </w:rPr>
                    <m:t>CarriedOver</m:t>
                  </m:r>
                </m:sup>
              </m:sSup>
            </m:e>
          </m:d>
          <m:r>
            <m:rPr>
              <m:sty m:val="p"/>
            </m:rPr>
            <w:rPr>
              <w:rFonts w:ascii="Cambria Math" w:eastAsia="Arial Unicode MS" w:hAnsi="Cambria Math"/>
            </w:rPr>
            <m:t>-</m:t>
          </m:r>
          <m:d>
            <m:dPr>
              <m:ctrlPr>
                <w:rPr>
                  <w:rFonts w:ascii="Cambria Math" w:eastAsia="Arial Unicode MS" w:hAnsi="Cambria Math"/>
                </w:rPr>
              </m:ctrlPr>
            </m:dPr>
            <m:e>
              <m:sSup>
                <m:sSupPr>
                  <m:ctrlPr>
                    <w:rPr>
                      <w:rFonts w:ascii="Cambria Math" w:eastAsia="Arial Unicode MS" w:hAnsi="Cambria Math"/>
                    </w:rPr>
                  </m:ctrlPr>
                </m:sSupPr>
                <m:e>
                  <m:r>
                    <w:rPr>
                      <w:rFonts w:ascii="Cambria Math" w:eastAsia="Arial Unicode MS" w:hAnsi="Cambria Math"/>
                    </w:rPr>
                    <m:t>Credits</m:t>
                  </m:r>
                </m:e>
                <m:sup>
                  <m:r>
                    <w:rPr>
                      <w:rFonts w:ascii="Cambria Math" w:eastAsia="Arial Unicode MS" w:hAnsi="Cambria Math"/>
                    </w:rPr>
                    <m:t>Retired</m:t>
                  </m:r>
                </m:sup>
              </m:sSup>
              <m:r>
                <m:rPr>
                  <m:sty m:val="p"/>
                </m:rPr>
                <w:rPr>
                  <w:rFonts w:ascii="Cambria Math" w:eastAsia="Arial Unicode MS" w:hAnsi="Cambria Math"/>
                </w:rPr>
                <m:t>+</m:t>
              </m:r>
              <m:sSup>
                <m:sSupPr>
                  <m:ctrlPr>
                    <w:rPr>
                      <w:rFonts w:ascii="Cambria Math" w:eastAsia="Arial Unicode MS" w:hAnsi="Cambria Math"/>
                    </w:rPr>
                  </m:ctrlPr>
                </m:sSupPr>
                <m:e>
                  <m:r>
                    <w:rPr>
                      <w:rFonts w:ascii="Cambria Math" w:eastAsia="Arial Unicode MS" w:hAnsi="Cambria Math"/>
                    </w:rPr>
                    <m:t>Credits</m:t>
                  </m:r>
                </m:e>
                <m:sup>
                  <m:r>
                    <w:rPr>
                      <w:rFonts w:ascii="Cambria Math" w:eastAsia="Arial Unicode MS" w:hAnsi="Cambria Math"/>
                    </w:rPr>
                    <m:t>Sold</m:t>
                  </m:r>
                </m:sup>
              </m:sSup>
              <m:r>
                <m:rPr>
                  <m:sty m:val="p"/>
                </m:rPr>
                <w:rPr>
                  <w:rFonts w:ascii="Cambria Math" w:eastAsia="Arial Unicode MS" w:hAnsi="Cambria Math"/>
                </w:rPr>
                <m:t>+</m:t>
              </m:r>
              <m:sSup>
                <m:sSupPr>
                  <m:ctrlPr>
                    <w:rPr>
                      <w:rFonts w:ascii="Cambria Math" w:eastAsia="Arial Unicode MS" w:hAnsi="Cambria Math"/>
                    </w:rPr>
                  </m:ctrlPr>
                </m:sSupPr>
                <m:e>
                  <m:r>
                    <w:rPr>
                      <w:rFonts w:ascii="Cambria Math" w:eastAsia="Arial Unicode MS" w:hAnsi="Cambria Math"/>
                    </w:rPr>
                    <m:t>Credits</m:t>
                  </m:r>
                </m:e>
                <m:sup>
                  <m:r>
                    <w:rPr>
                      <w:rFonts w:ascii="Cambria Math" w:eastAsia="Arial Unicode MS" w:hAnsi="Cambria Math"/>
                    </w:rPr>
                    <m:t>OnHold</m:t>
                  </m:r>
                </m:sup>
              </m:sSup>
              <m:r>
                <m:rPr>
                  <m:sty m:val="p"/>
                </m:rPr>
                <w:rPr>
                  <w:rFonts w:ascii="Cambria Math" w:eastAsia="Arial Unicode MS" w:hAnsi="Cambria Math"/>
                </w:rPr>
                <m:t>+</m:t>
              </m:r>
              <m:sSup>
                <m:sSupPr>
                  <m:ctrlPr>
                    <w:rPr>
                      <w:rFonts w:ascii="Cambria Math" w:eastAsia="Arial Unicode MS" w:hAnsi="Cambria Math"/>
                    </w:rPr>
                  </m:ctrlPr>
                </m:sSupPr>
                <m:e>
                  <m:r>
                    <w:rPr>
                      <w:rFonts w:ascii="Cambria Math" w:eastAsia="Arial Unicode MS" w:hAnsi="Cambria Math"/>
                    </w:rPr>
                    <m:t>Credits</m:t>
                  </m:r>
                </m:e>
                <m:sup>
                  <m:r>
                    <w:rPr>
                      <w:rFonts w:ascii="Cambria Math" w:eastAsia="Arial Unicode MS" w:hAnsi="Cambria Math"/>
                    </w:rPr>
                    <m:t>CCMPledge</m:t>
                  </m:r>
                </m:sup>
              </m:sSup>
              <m:r>
                <m:rPr>
                  <m:sty m:val="p"/>
                </m:rPr>
                <w:rPr>
                  <w:rFonts w:ascii="Cambria Math" w:eastAsia="Arial Unicode MS" w:hAnsi="Cambria Math"/>
                </w:rPr>
                <m:t>+</m:t>
              </m:r>
              <m:sSup>
                <m:sSupPr>
                  <m:ctrlPr>
                    <w:rPr>
                      <w:rFonts w:ascii="Cambria Math" w:eastAsia="Arial Unicode MS" w:hAnsi="Cambria Math"/>
                    </w:rPr>
                  </m:ctrlPr>
                </m:sSupPr>
                <m:e>
                  <m:r>
                    <w:rPr>
                      <w:rFonts w:ascii="Cambria Math" w:eastAsia="Arial Unicode MS" w:hAnsi="Cambria Math"/>
                    </w:rPr>
                    <m:t>Credits</m:t>
                  </m:r>
                </m:e>
                <m:sup>
                  <m:r>
                    <w:rPr>
                      <w:rFonts w:ascii="Cambria Math" w:eastAsia="Arial Unicode MS" w:hAnsi="Cambria Math"/>
                    </w:rPr>
                    <m:t>Adjustments</m:t>
                  </m:r>
                </m:sup>
              </m:sSup>
            </m:e>
          </m:d>
          <m:r>
            <w:rPr>
              <w:rFonts w:ascii="Cambria Math" w:hAnsi="Cambria Math"/>
            </w:rPr>
            <m:t xml:space="preserve"> </m:t>
          </m:r>
        </m:oMath>
      </m:oMathPara>
    </w:p>
    <w:p w14:paraId="434B416F" w14:textId="73E4010B" w:rsidR="00C736E5" w:rsidRDefault="00C736E5" w:rsidP="00EE6A79">
      <w:pPr>
        <w:ind w:left="720" w:firstLine="720"/>
      </w:pPr>
      <w:r>
        <w:t>where:</w:t>
      </w:r>
    </w:p>
    <w:p w14:paraId="52E55FA6" w14:textId="78C2824B" w:rsidR="00EC25C8" w:rsidRPr="00EC25C8" w:rsidRDefault="00000000" w:rsidP="002E587D">
      <w:pPr>
        <w:ind w:left="1440"/>
      </w:pPr>
      <m:oMath>
        <m:sSup>
          <m:sSupPr>
            <m:ctrlPr>
              <w:rPr>
                <w:rFonts w:ascii="Cambria Math" w:hAnsi="Cambria Math"/>
                <w:i/>
              </w:rPr>
            </m:ctrlPr>
          </m:sSupPr>
          <m:e>
            <m:r>
              <w:rPr>
                <w:rFonts w:ascii="Cambria Math" w:eastAsia="Arial Unicode MS" w:hAnsi="Cambria Math"/>
              </w:rPr>
              <m:t>Deficits</m:t>
            </m:r>
          </m:e>
          <m:sup>
            <m:r>
              <w:rPr>
                <w:rFonts w:ascii="Cambria Math" w:eastAsia="Arial Unicode MS" w:hAnsi="Cambria Math"/>
              </w:rPr>
              <m:t>Generated</m:t>
            </m:r>
          </m:sup>
        </m:sSup>
      </m:oMath>
      <w:r w:rsidR="00D91DA1">
        <w:t xml:space="preserve"> </w:t>
      </w:r>
      <w:r w:rsidR="00EC25C8" w:rsidRPr="00EC25C8">
        <w:t>are the deficits generated pursuant to sections 95486 and 95489 in the current compliance period;</w:t>
      </w:r>
    </w:p>
    <w:p w14:paraId="6266660A" w14:textId="4E7828C0" w:rsidR="00EC25C8" w:rsidRPr="00EC25C8" w:rsidRDefault="00000000" w:rsidP="002E587D">
      <w:pPr>
        <w:ind w:left="1440"/>
      </w:pPr>
      <m:oMath>
        <m:sSup>
          <m:sSupPr>
            <m:ctrlPr>
              <w:rPr>
                <w:rFonts w:ascii="Cambria Math" w:hAnsi="Cambria Math"/>
                <w:i/>
              </w:rPr>
            </m:ctrlPr>
          </m:sSupPr>
          <m:e>
            <m:r>
              <w:rPr>
                <w:rFonts w:ascii="Cambria Math" w:hAnsi="Cambria Math"/>
              </w:rPr>
              <m:t>Deficits</m:t>
            </m:r>
          </m:e>
          <m:sup>
            <m:r>
              <w:rPr>
                <w:rFonts w:ascii="Cambria Math" w:hAnsi="Cambria Math"/>
              </w:rPr>
              <m:t>CarriedOver</m:t>
            </m:r>
          </m:sup>
        </m:sSup>
      </m:oMath>
      <w:r w:rsidR="00E0786E">
        <w:t xml:space="preserve"> </w:t>
      </w:r>
      <w:r w:rsidR="00EC25C8" w:rsidRPr="00EC25C8">
        <w:t>are the deficits carried over from the previous compliance period and not deferred pursuant to section 95485(c);</w:t>
      </w:r>
    </w:p>
    <w:p w14:paraId="083F079D" w14:textId="25A92A0D" w:rsidR="00EC25C8" w:rsidRPr="00EC25C8" w:rsidRDefault="00000000" w:rsidP="002E587D">
      <w:pPr>
        <w:ind w:left="1440"/>
      </w:pPr>
      <m:oMath>
        <m:sSup>
          <m:sSupPr>
            <m:ctrlPr>
              <w:rPr>
                <w:rFonts w:ascii="Cambria Math" w:hAnsi="Cambria Math"/>
                <w:i/>
              </w:rPr>
            </m:ctrlPr>
          </m:sSupPr>
          <m:e>
            <m:r>
              <w:rPr>
                <w:rFonts w:ascii="Cambria Math" w:hAnsi="Cambria Math"/>
              </w:rPr>
              <m:t>Credits</m:t>
            </m:r>
          </m:e>
          <m:sup>
            <m:r>
              <w:rPr>
                <w:rFonts w:ascii="Cambria Math" w:hAnsi="Cambria Math"/>
              </w:rPr>
              <m:t>Generated</m:t>
            </m:r>
          </m:sup>
        </m:sSup>
      </m:oMath>
      <w:r w:rsidR="00B740D0">
        <w:t xml:space="preserve"> </w:t>
      </w:r>
      <w:r w:rsidR="00EC25C8" w:rsidRPr="00EC25C8">
        <w:t>are the credits generated pursuant to sections 95486 and 95489 in the current compliance period;</w:t>
      </w:r>
    </w:p>
    <w:p w14:paraId="11C98D0F" w14:textId="1CEC05EA" w:rsidR="00EC25C8" w:rsidRPr="00EC25C8" w:rsidRDefault="00000000" w:rsidP="002E587D">
      <w:pPr>
        <w:ind w:left="1440"/>
      </w:pPr>
      <m:oMath>
        <m:sSup>
          <m:sSupPr>
            <m:ctrlPr>
              <w:rPr>
                <w:rFonts w:ascii="Cambria Math" w:hAnsi="Cambria Math"/>
                <w:i/>
              </w:rPr>
            </m:ctrlPr>
          </m:sSupPr>
          <m:e>
            <m:r>
              <w:rPr>
                <w:rFonts w:ascii="Cambria Math" w:hAnsi="Cambria Math"/>
              </w:rPr>
              <m:t>Credits</m:t>
            </m:r>
          </m:e>
          <m:sup>
            <m:r>
              <w:rPr>
                <w:rFonts w:ascii="Cambria Math" w:hAnsi="Cambria Math"/>
              </w:rPr>
              <m:t>Aquired</m:t>
            </m:r>
          </m:sup>
        </m:sSup>
      </m:oMath>
      <w:r w:rsidR="00EC25C8" w:rsidRPr="00EC25C8">
        <w:t xml:space="preserve"> are the credits purchased or otherwise acquired in the current compliance period, including carryback credits acquired pursuant to section 95486;</w:t>
      </w:r>
    </w:p>
    <w:p w14:paraId="2097E11D" w14:textId="20D4B631" w:rsidR="00EC25C8" w:rsidRPr="00EC25C8" w:rsidRDefault="00000000" w:rsidP="002E587D">
      <w:pPr>
        <w:ind w:left="1440"/>
      </w:pPr>
      <m:oMath>
        <m:sSup>
          <m:sSupPr>
            <m:ctrlPr>
              <w:rPr>
                <w:rFonts w:ascii="Cambria Math" w:hAnsi="Cambria Math"/>
                <w:i/>
              </w:rPr>
            </m:ctrlPr>
          </m:sSupPr>
          <m:e>
            <m:r>
              <w:rPr>
                <w:rFonts w:ascii="Cambria Math" w:hAnsi="Cambria Math"/>
              </w:rPr>
              <m:t>Credits</m:t>
            </m:r>
          </m:e>
          <m:sup>
            <m:r>
              <w:rPr>
                <w:rFonts w:ascii="Cambria Math" w:hAnsi="Cambria Math"/>
              </w:rPr>
              <m:t>Released</m:t>
            </m:r>
          </m:sup>
        </m:sSup>
      </m:oMath>
      <w:r w:rsidR="00EC25C8" w:rsidRPr="00EC25C8">
        <w:t xml:space="preserve"> are the credits released from the hold due to enforcement or administrative action;</w:t>
      </w:r>
    </w:p>
    <w:p w14:paraId="13349DCB" w14:textId="764FF948" w:rsidR="00EC25C8" w:rsidRPr="00EC25C8" w:rsidRDefault="00000000" w:rsidP="002E587D">
      <w:pPr>
        <w:ind w:left="1440"/>
      </w:pPr>
      <m:oMath>
        <m:sSup>
          <m:sSupPr>
            <m:ctrlPr>
              <w:rPr>
                <w:rFonts w:ascii="Cambria Math" w:hAnsi="Cambria Math"/>
                <w:i/>
              </w:rPr>
            </m:ctrlPr>
          </m:sSupPr>
          <m:e>
            <m:r>
              <w:rPr>
                <w:rFonts w:ascii="Cambria Math" w:hAnsi="Cambria Math"/>
              </w:rPr>
              <m:t>Credits</m:t>
            </m:r>
          </m:e>
          <m:sup>
            <m:r>
              <w:rPr>
                <w:rFonts w:ascii="Cambria Math" w:hAnsi="Cambria Math"/>
              </w:rPr>
              <m:t>CarriedOver</m:t>
            </m:r>
          </m:sup>
        </m:sSup>
      </m:oMath>
      <w:r w:rsidR="00EC25C8" w:rsidRPr="00EC25C8">
        <w:t xml:space="preserve"> are the credits carried over from the previous compliance period;</w:t>
      </w:r>
    </w:p>
    <w:p w14:paraId="7243C557" w14:textId="577D7308" w:rsidR="00EC25C8" w:rsidRPr="00EC25C8" w:rsidRDefault="00000000" w:rsidP="002E587D">
      <w:pPr>
        <w:ind w:left="1440"/>
      </w:pPr>
      <m:oMath>
        <m:sSup>
          <m:sSupPr>
            <m:ctrlPr>
              <w:rPr>
                <w:rFonts w:ascii="Cambria Math" w:hAnsi="Cambria Math"/>
                <w:i/>
              </w:rPr>
            </m:ctrlPr>
          </m:sSupPr>
          <m:e>
            <m:r>
              <w:rPr>
                <w:rFonts w:ascii="Cambria Math" w:hAnsi="Cambria Math"/>
              </w:rPr>
              <m:t>Credits</m:t>
            </m:r>
          </m:e>
          <m:sup>
            <m:r>
              <w:rPr>
                <w:rFonts w:ascii="Cambria Math" w:hAnsi="Cambria Math"/>
              </w:rPr>
              <m:t>Retired</m:t>
            </m:r>
          </m:sup>
        </m:sSup>
      </m:oMath>
      <w:r w:rsidR="007F45D1">
        <w:t xml:space="preserve"> </w:t>
      </w:r>
      <w:r w:rsidR="00EC25C8" w:rsidRPr="00EC25C8">
        <w:t>are the credits retired within the LCFS in the current compliance period;</w:t>
      </w:r>
    </w:p>
    <w:p w14:paraId="070EBD75" w14:textId="67389FF1" w:rsidR="00EC25C8" w:rsidRPr="00EC25C8" w:rsidRDefault="00000000" w:rsidP="002E587D">
      <w:pPr>
        <w:ind w:left="1440"/>
      </w:pPr>
      <m:oMath>
        <m:sSup>
          <m:sSupPr>
            <m:ctrlPr>
              <w:rPr>
                <w:rFonts w:ascii="Cambria Math" w:hAnsi="Cambria Math"/>
                <w:i/>
              </w:rPr>
            </m:ctrlPr>
          </m:sSupPr>
          <m:e>
            <m:r>
              <w:rPr>
                <w:rFonts w:ascii="Cambria Math" w:hAnsi="Cambria Math"/>
              </w:rPr>
              <m:t>Credits</m:t>
            </m:r>
          </m:e>
          <m:sup>
            <m:r>
              <w:rPr>
                <w:rFonts w:ascii="Cambria Math" w:hAnsi="Cambria Math"/>
              </w:rPr>
              <m:t>Sold</m:t>
            </m:r>
          </m:sup>
        </m:sSup>
      </m:oMath>
      <w:r w:rsidR="00EC25C8" w:rsidRPr="00EC25C8">
        <w:t xml:space="preserve"> are the credits sold or otherwise transferred in the current compliance period;</w:t>
      </w:r>
    </w:p>
    <w:p w14:paraId="5FCC3136" w14:textId="54E16239" w:rsidR="00EC25C8" w:rsidRPr="00EC25C8" w:rsidRDefault="00000000" w:rsidP="002E587D">
      <w:pPr>
        <w:ind w:left="1440"/>
      </w:pPr>
      <m:oMath>
        <m:sSup>
          <m:sSupPr>
            <m:ctrlPr>
              <w:rPr>
                <w:rFonts w:ascii="Cambria Math" w:hAnsi="Cambria Math"/>
                <w:i/>
              </w:rPr>
            </m:ctrlPr>
          </m:sSupPr>
          <m:e>
            <m:r>
              <w:rPr>
                <w:rFonts w:ascii="Cambria Math" w:hAnsi="Cambria Math"/>
              </w:rPr>
              <m:t>Credits</m:t>
            </m:r>
          </m:e>
          <m:sup>
            <m:r>
              <w:rPr>
                <w:rFonts w:ascii="Cambria Math" w:hAnsi="Cambria Math"/>
              </w:rPr>
              <m:t>OnHold</m:t>
            </m:r>
          </m:sup>
        </m:sSup>
      </m:oMath>
      <w:r w:rsidR="00BD4BC3">
        <w:t xml:space="preserve"> </w:t>
      </w:r>
      <w:r w:rsidR="00EC25C8" w:rsidRPr="00EC25C8">
        <w:t>are the credits placed on hold due to enforcement or administrative action. While on hold these credits cannot be used for meeting an annual compliance obligation;</w:t>
      </w:r>
    </w:p>
    <w:p w14:paraId="137E0600" w14:textId="30228BAF" w:rsidR="00EC25C8" w:rsidRPr="00EC25C8" w:rsidRDefault="00000000" w:rsidP="002E587D">
      <w:pPr>
        <w:ind w:left="1440"/>
      </w:pPr>
      <m:oMath>
        <m:sSup>
          <m:sSupPr>
            <m:ctrlPr>
              <w:rPr>
                <w:rFonts w:ascii="Cambria Math" w:hAnsi="Cambria Math"/>
                <w:i/>
              </w:rPr>
            </m:ctrlPr>
          </m:sSupPr>
          <m:e>
            <m:r>
              <w:rPr>
                <w:rFonts w:ascii="Cambria Math" w:hAnsi="Cambria Math"/>
              </w:rPr>
              <m:t>Credits</m:t>
            </m:r>
          </m:e>
          <m:sup>
            <m:r>
              <w:rPr>
                <w:rFonts w:ascii="Cambria Math" w:hAnsi="Cambria Math"/>
              </w:rPr>
              <m:t>CCMPledge</m:t>
            </m:r>
          </m:sup>
        </m:sSup>
      </m:oMath>
      <w:r w:rsidR="00D07DEB">
        <w:t xml:space="preserve"> </w:t>
      </w:r>
      <w:r w:rsidR="00EC25C8" w:rsidRPr="00EC25C8">
        <w:t>are the credits pledged for the Credit Clearance Market and withheld from the ongoing LCFS market; and</w:t>
      </w:r>
    </w:p>
    <w:p w14:paraId="22A942C3" w14:textId="1E002459" w:rsidR="00EC25C8" w:rsidRPr="00EC25C8" w:rsidRDefault="00000000" w:rsidP="002E587D">
      <w:pPr>
        <w:ind w:left="1440"/>
      </w:pPr>
      <m:oMath>
        <m:sSup>
          <m:sSupPr>
            <m:ctrlPr>
              <w:rPr>
                <w:rFonts w:ascii="Cambria Math" w:hAnsi="Cambria Math"/>
                <w:i/>
              </w:rPr>
            </m:ctrlPr>
          </m:sSupPr>
          <m:e>
            <m:r>
              <w:rPr>
                <w:rFonts w:ascii="Cambria Math" w:hAnsi="Cambria Math"/>
              </w:rPr>
              <m:t>Credits</m:t>
            </m:r>
          </m:e>
          <m:sup>
            <m:r>
              <w:rPr>
                <w:rFonts w:ascii="Cambria Math" w:hAnsi="Cambria Math"/>
              </w:rPr>
              <m:t>Adjustments</m:t>
            </m:r>
          </m:sup>
        </m:sSup>
      </m:oMath>
      <w:r w:rsidR="006F294B">
        <w:t xml:space="preserve"> </w:t>
      </w:r>
      <w:r w:rsidR="00EC25C8" w:rsidRPr="00EC25C8">
        <w:t>are the credits adjusted or invalidated due to administrative or enforcement action.</w:t>
      </w:r>
    </w:p>
    <w:p w14:paraId="215E7089" w14:textId="67873641" w:rsidR="00EC25C8" w:rsidRPr="00EC25C8" w:rsidRDefault="00EC25C8" w:rsidP="00F701A2">
      <w:pPr>
        <w:pStyle w:val="Heading2"/>
        <w:keepNext w:val="0"/>
        <w:keepLines w:val="0"/>
        <w:rPr>
          <w:rFonts w:eastAsia="Yu Gothic Light"/>
        </w:rPr>
      </w:pPr>
      <w:r w:rsidRPr="006F294B">
        <w:rPr>
          <w:rFonts w:eastAsia="Yu Gothic Light"/>
          <w:i/>
          <w:iCs/>
        </w:rPr>
        <w:t>Credit Clearance Market</w:t>
      </w:r>
      <w:r w:rsidRPr="00EC25C8">
        <w:rPr>
          <w:rFonts w:eastAsia="Yu Gothic Light"/>
        </w:rPr>
        <w:t>.</w:t>
      </w:r>
    </w:p>
    <w:p w14:paraId="60AC8276" w14:textId="7441EFA2" w:rsidR="00EC25C8" w:rsidRPr="00EC25C8" w:rsidRDefault="00EC25C8" w:rsidP="00F701A2">
      <w:pPr>
        <w:pStyle w:val="Heading3"/>
        <w:keepNext w:val="0"/>
        <w:keepLines w:val="0"/>
        <w:rPr>
          <w:rFonts w:eastAsia="Yu Gothic Light"/>
        </w:rPr>
      </w:pPr>
      <w:r w:rsidRPr="00EC25C8">
        <w:rPr>
          <w:rFonts w:eastAsia="Yu Gothic Light"/>
        </w:rPr>
        <w:t>If a fuel reporting entity does not retire sufficient credits to meet its year</w:t>
      </w:r>
      <w:r w:rsidR="004D3062">
        <w:rPr>
          <w:rFonts w:eastAsia="Yu Gothic Light"/>
        </w:rPr>
        <w:noBreakHyphen/>
      </w:r>
      <w:r w:rsidRPr="00EC25C8">
        <w:rPr>
          <w:rFonts w:eastAsia="Yu Gothic Light"/>
        </w:rPr>
        <w:t>end compliance obligation under section 95485(a), that party must purchase its pro-rata share of credits in the Credit Clearance Market, if one occurs.</w:t>
      </w:r>
    </w:p>
    <w:p w14:paraId="431CDA69" w14:textId="3E784A1E" w:rsidR="00EC25C8" w:rsidRPr="00EC25C8" w:rsidRDefault="00EC25C8" w:rsidP="00F701A2">
      <w:pPr>
        <w:pStyle w:val="Heading4"/>
        <w:keepNext w:val="0"/>
        <w:keepLines w:val="0"/>
        <w:rPr>
          <w:rFonts w:eastAsia="Yu Gothic Light"/>
        </w:rPr>
      </w:pPr>
      <w:r w:rsidRPr="006F294B">
        <w:rPr>
          <w:rFonts w:eastAsia="Yu Gothic Light"/>
          <w:i/>
          <w:iCs w:val="0"/>
        </w:rPr>
        <w:t>If the Credit Clearance Market occurs</w:t>
      </w:r>
      <w:r w:rsidRPr="00EC25C8">
        <w:rPr>
          <w:rFonts w:eastAsia="Yu Gothic Light"/>
        </w:rPr>
        <w:t>, a fuel reporting entity that fails to comply with section 95485(a) is nevertheless in compliance if the party:</w:t>
      </w:r>
    </w:p>
    <w:p w14:paraId="58E12DFC" w14:textId="10F1393B" w:rsidR="00EC25C8" w:rsidRPr="00EC25C8" w:rsidRDefault="00EC25C8" w:rsidP="00F701A2">
      <w:pPr>
        <w:pStyle w:val="Heading5"/>
        <w:keepNext w:val="0"/>
        <w:keepLines w:val="0"/>
        <w:rPr>
          <w:rFonts w:eastAsia="Yu Gothic Light"/>
        </w:rPr>
      </w:pPr>
      <w:r w:rsidRPr="00EC25C8">
        <w:rPr>
          <w:rFonts w:eastAsia="Yu Gothic Light"/>
        </w:rPr>
        <w:t>Retires all credits in its LRT-CBTS account;</w:t>
      </w:r>
    </w:p>
    <w:p w14:paraId="18E9301D" w14:textId="6221415C" w:rsidR="00EC25C8" w:rsidRPr="00EC25C8" w:rsidRDefault="00EC25C8" w:rsidP="00F701A2">
      <w:pPr>
        <w:pStyle w:val="Heading5"/>
        <w:keepNext w:val="0"/>
        <w:keepLines w:val="0"/>
        <w:rPr>
          <w:rFonts w:eastAsia="Yu Gothic Light"/>
        </w:rPr>
      </w:pPr>
      <w:r w:rsidRPr="00EC25C8">
        <w:rPr>
          <w:rFonts w:eastAsia="Yu Gothic Light"/>
        </w:rPr>
        <w:t>Acquires its Pro-Rata Obligation in the Credit Clearance Market and retires that number of credits by August 31</w:t>
      </w:r>
      <w:del w:id="1726" w:author="CARB" w:date="2023-12-19T12:12:00Z">
        <w:r w:rsidRPr="00EC25C8">
          <w:rPr>
            <w:rFonts w:eastAsia="Yu Gothic Light"/>
          </w:rPr>
          <w:delText>st</w:delText>
        </w:r>
      </w:del>
      <w:r w:rsidRPr="00EC25C8">
        <w:rPr>
          <w:rFonts w:eastAsia="Yu Gothic Light"/>
        </w:rPr>
        <w:t xml:space="preserve"> of the year subsequent to the compliance year in question; and</w:t>
      </w:r>
    </w:p>
    <w:p w14:paraId="0384031D" w14:textId="6CACCD6A" w:rsidR="00EC25C8" w:rsidRPr="00EC25C8" w:rsidRDefault="00EC25C8" w:rsidP="00F701A2">
      <w:pPr>
        <w:pStyle w:val="Heading5"/>
        <w:keepNext w:val="0"/>
        <w:keepLines w:val="0"/>
        <w:rPr>
          <w:rFonts w:eastAsia="Yu Gothic Light"/>
        </w:rPr>
      </w:pPr>
      <w:r w:rsidRPr="00EC25C8">
        <w:rPr>
          <w:rFonts w:eastAsia="Yu Gothic Light"/>
        </w:rPr>
        <w:t>Retires the remaining balance of its annual obligation, with interest, within five years.</w:t>
      </w:r>
    </w:p>
    <w:p w14:paraId="71DEBB7A" w14:textId="7F3D17CE" w:rsidR="00EC25C8" w:rsidRPr="00EC25C8" w:rsidRDefault="00EC25C8" w:rsidP="00F701A2">
      <w:pPr>
        <w:pStyle w:val="Heading4"/>
        <w:keepNext w:val="0"/>
        <w:keepLines w:val="0"/>
        <w:rPr>
          <w:rFonts w:eastAsia="Yu Gothic Light"/>
        </w:rPr>
      </w:pPr>
      <w:r w:rsidRPr="00A2763A">
        <w:rPr>
          <w:rFonts w:eastAsia="Yu Gothic Light"/>
          <w:i/>
          <w:iCs w:val="0"/>
        </w:rPr>
        <w:lastRenderedPageBreak/>
        <w:t>If no Credit Clearance Market occurs</w:t>
      </w:r>
      <w:r w:rsidRPr="00EC25C8">
        <w:rPr>
          <w:rFonts w:eastAsia="Yu Gothic Light"/>
        </w:rPr>
        <w:t>, the Executive Officer will record any entity's unmet compliance obligation, and the fuel reporting entity will be deemed in compliance for that year, provided that it has retired all credits in its account, and retires credits equivalent to the Accumulated Deficits, with interest as explained in section 95485(c)(5) below, within five years.</w:t>
      </w:r>
    </w:p>
    <w:p w14:paraId="72A5D4E5" w14:textId="2385F55E" w:rsidR="00EC25C8" w:rsidRPr="00EC25C8" w:rsidRDefault="00EC25C8" w:rsidP="00F701A2">
      <w:pPr>
        <w:pStyle w:val="Heading3"/>
        <w:keepNext w:val="0"/>
        <w:keepLines w:val="0"/>
        <w:rPr>
          <w:rFonts w:eastAsia="Yu Gothic Light"/>
        </w:rPr>
      </w:pPr>
      <w:r w:rsidRPr="00A2763A">
        <w:rPr>
          <w:rFonts w:eastAsia="Yu Gothic Light"/>
          <w:i/>
          <w:iCs/>
        </w:rPr>
        <w:t>Acquisition of “Clearance Market” Credits to Meet an Annual Compliance Obligation</w:t>
      </w:r>
      <w:r w:rsidRPr="00EC25C8">
        <w:rPr>
          <w:rFonts w:eastAsia="Yu Gothic Light"/>
        </w:rPr>
        <w:t>.</w:t>
      </w:r>
    </w:p>
    <w:p w14:paraId="1E99BA69" w14:textId="01009127" w:rsidR="00EC25C8" w:rsidRPr="00EC25C8" w:rsidRDefault="00EC25C8" w:rsidP="00F701A2">
      <w:pPr>
        <w:pStyle w:val="Heading4"/>
        <w:keepNext w:val="0"/>
        <w:keepLines w:val="0"/>
        <w:rPr>
          <w:rFonts w:eastAsia="Yu Gothic Light"/>
        </w:rPr>
      </w:pPr>
      <w:r w:rsidRPr="00A2763A">
        <w:rPr>
          <w:rFonts w:eastAsia="Yu Gothic Light"/>
          <w:i/>
          <w:iCs w:val="0"/>
        </w:rPr>
        <w:t>Clearance Market Period.</w:t>
      </w:r>
      <w:r w:rsidRPr="00EC25C8">
        <w:rPr>
          <w:rFonts w:eastAsia="Yu Gothic Light"/>
        </w:rPr>
        <w:t xml:space="preserve"> The Clearance Market, if one occurs, will operate from June </w:t>
      </w:r>
      <w:del w:id="1727" w:author="CARB" w:date="2023-12-19T12:12:00Z">
        <w:r w:rsidRPr="00EC25C8">
          <w:rPr>
            <w:rFonts w:eastAsia="Yu Gothic Light"/>
          </w:rPr>
          <w:delText>1st</w:delText>
        </w:r>
      </w:del>
      <w:ins w:id="1728" w:author="CARB" w:date="2023-12-19T12:12:00Z">
        <w:r w:rsidRPr="00EC25C8">
          <w:rPr>
            <w:rFonts w:eastAsia="Yu Gothic Light"/>
          </w:rPr>
          <w:t>1</w:t>
        </w:r>
      </w:ins>
      <w:r w:rsidRPr="00EC25C8">
        <w:rPr>
          <w:rFonts w:eastAsia="Yu Gothic Light"/>
        </w:rPr>
        <w:t xml:space="preserve"> to August 30</w:t>
      </w:r>
      <w:del w:id="1729" w:author="CARB" w:date="2023-12-19T12:12:00Z">
        <w:r w:rsidRPr="00EC25C8">
          <w:rPr>
            <w:rFonts w:eastAsia="Yu Gothic Light"/>
          </w:rPr>
          <w:delText>th</w:delText>
        </w:r>
      </w:del>
      <w:r w:rsidRPr="00EC25C8">
        <w:rPr>
          <w:rFonts w:eastAsia="Yu Gothic Light"/>
        </w:rPr>
        <w:t>. A fuel reporting entity subject to section 95485(c)(1) must acquire credits pledged into the Credit Clearance Market to be retired toward compliance in the previous compliance year. Credits acquired for this purpose are defined as “Clearance Market” credits.</w:t>
      </w:r>
    </w:p>
    <w:p w14:paraId="78FD96A9" w14:textId="06F0D1FE" w:rsidR="00EC25C8" w:rsidRPr="00EC25C8" w:rsidRDefault="00EC25C8" w:rsidP="00F701A2">
      <w:pPr>
        <w:pStyle w:val="Heading4"/>
        <w:keepNext w:val="0"/>
        <w:keepLines w:val="0"/>
        <w:rPr>
          <w:rFonts w:eastAsia="Yu Gothic Light"/>
        </w:rPr>
      </w:pPr>
      <w:r w:rsidRPr="00A2763A">
        <w:rPr>
          <w:rFonts w:eastAsia="Yu Gothic Light"/>
          <w:i/>
          <w:iCs w:val="0"/>
        </w:rPr>
        <w:t>Use of Clearance Market Credits.</w:t>
      </w:r>
      <w:r w:rsidRPr="00EC25C8">
        <w:rPr>
          <w:rFonts w:eastAsia="Yu Gothic Light"/>
        </w:rPr>
        <w:t xml:space="preserve"> A Clearance Market credit can only be used for the purpose of meeting the fuel reporting entity's compliance obligation from an immediate prior year.</w:t>
      </w:r>
    </w:p>
    <w:p w14:paraId="4A73FE28" w14:textId="0DCD374C" w:rsidR="00EC25C8" w:rsidRPr="00EC25C8" w:rsidRDefault="00EC25C8" w:rsidP="00F701A2">
      <w:pPr>
        <w:pStyle w:val="Heading4"/>
        <w:keepNext w:val="0"/>
        <w:keepLines w:val="0"/>
        <w:rPr>
          <w:rFonts w:eastAsia="Yu Gothic Light"/>
        </w:rPr>
      </w:pPr>
      <w:r w:rsidRPr="00EC25C8">
        <w:rPr>
          <w:rFonts w:eastAsia="Yu Gothic Light"/>
        </w:rPr>
        <w:t>A regulated entity that participates in the Credit Clearance Market for two consecutive years must submit a Compliance Plan to CARB, by August 31</w:t>
      </w:r>
      <w:del w:id="1730" w:author="CARB" w:date="2023-12-19T12:12:00Z">
        <w:r w:rsidRPr="00EC25C8">
          <w:rPr>
            <w:rFonts w:eastAsia="Yu Gothic Light"/>
          </w:rPr>
          <w:delText>st</w:delText>
        </w:r>
      </w:del>
      <w:r w:rsidRPr="00EC25C8">
        <w:rPr>
          <w:rFonts w:eastAsia="Yu Gothic Light"/>
        </w:rPr>
        <w:t xml:space="preserve"> of that second consecutive year, detailing its plan to obtain sufficient credits to meet future annual compliance obligations within a five-year period.</w:t>
      </w:r>
    </w:p>
    <w:p w14:paraId="583701B0" w14:textId="66780B35" w:rsidR="00EC25C8" w:rsidRPr="00EC25C8" w:rsidRDefault="00EC25C8" w:rsidP="00F701A2">
      <w:pPr>
        <w:pStyle w:val="Heading5"/>
        <w:keepNext w:val="0"/>
        <w:keepLines w:val="0"/>
        <w:rPr>
          <w:rFonts w:eastAsia="Yu Gothic Light"/>
        </w:rPr>
      </w:pPr>
      <w:r w:rsidRPr="00A2763A">
        <w:rPr>
          <w:rFonts w:eastAsia="Yu Gothic Light"/>
          <w:i/>
          <w:iCs/>
        </w:rPr>
        <w:t>Compliance Plan Requirements.</w:t>
      </w:r>
      <w:r w:rsidRPr="00EC25C8">
        <w:rPr>
          <w:rFonts w:eastAsia="Yu Gothic Light"/>
        </w:rPr>
        <w:t xml:space="preserve"> Submitted Compliance Plans must include the following:</w:t>
      </w:r>
    </w:p>
    <w:p w14:paraId="6C67D873" w14:textId="2CEFB22F" w:rsidR="00EC25C8" w:rsidRPr="00EC25C8" w:rsidRDefault="00EC25C8" w:rsidP="00F701A2">
      <w:pPr>
        <w:pStyle w:val="Heading6"/>
        <w:keepNext w:val="0"/>
        <w:keepLines w:val="0"/>
        <w:rPr>
          <w:rFonts w:eastAsia="Yu Gothic Light"/>
        </w:rPr>
      </w:pPr>
      <w:r w:rsidRPr="00EC25C8">
        <w:rPr>
          <w:rFonts w:eastAsia="Yu Gothic Light"/>
        </w:rPr>
        <w:t>A detailed list of specific business initiatives, strategies, and actions that, if implemented, will achieve a positive credit balance within a five-year timeframe;</w:t>
      </w:r>
    </w:p>
    <w:p w14:paraId="5F1936B9" w14:textId="6525E5F1" w:rsidR="00EC25C8" w:rsidRPr="00EC25C8" w:rsidRDefault="00EC25C8" w:rsidP="00F701A2">
      <w:pPr>
        <w:pStyle w:val="Heading6"/>
        <w:keepNext w:val="0"/>
        <w:keepLines w:val="0"/>
        <w:rPr>
          <w:rFonts w:eastAsia="Yu Gothic Light"/>
        </w:rPr>
      </w:pPr>
      <w:r w:rsidRPr="00EC25C8">
        <w:rPr>
          <w:rFonts w:eastAsia="Yu Gothic Light"/>
        </w:rPr>
        <w:t>Quantification of anticipated LCFS credit generation and acquisition, and discussion of uncertainties and contingencies associated with each listed initiative, strategy, or action;</w:t>
      </w:r>
    </w:p>
    <w:p w14:paraId="135267FD" w14:textId="0610509A" w:rsidR="00EC25C8" w:rsidRPr="00EC25C8" w:rsidRDefault="00EC25C8" w:rsidP="00F701A2">
      <w:pPr>
        <w:pStyle w:val="Heading6"/>
        <w:keepNext w:val="0"/>
        <w:keepLines w:val="0"/>
        <w:rPr>
          <w:rFonts w:eastAsia="Yu Gothic Light"/>
        </w:rPr>
      </w:pPr>
      <w:r w:rsidRPr="00EC25C8">
        <w:rPr>
          <w:rFonts w:eastAsia="Yu Gothic Light"/>
        </w:rPr>
        <w:t>Quantification of anticipated annual credit shortage and uncertainties over the following five compliance years;</w:t>
      </w:r>
    </w:p>
    <w:p w14:paraId="59D577C8" w14:textId="198A23A5" w:rsidR="00EC25C8" w:rsidRPr="00EC25C8" w:rsidRDefault="00EC25C8" w:rsidP="00F701A2">
      <w:pPr>
        <w:pStyle w:val="Heading6"/>
        <w:keepNext w:val="0"/>
        <w:keepLines w:val="0"/>
        <w:rPr>
          <w:rFonts w:eastAsia="Yu Gothic Light"/>
        </w:rPr>
      </w:pPr>
      <w:r w:rsidRPr="00EC25C8">
        <w:rPr>
          <w:rFonts w:eastAsia="Yu Gothic Light"/>
        </w:rPr>
        <w:t>A target timeline for implementing all outlined provisions in the plan;</w:t>
      </w:r>
    </w:p>
    <w:p w14:paraId="43A800C2" w14:textId="5E12AE87" w:rsidR="00EC25C8" w:rsidRPr="00EC25C8" w:rsidRDefault="00EC25C8" w:rsidP="00F701A2">
      <w:pPr>
        <w:pStyle w:val="Heading6"/>
        <w:keepNext w:val="0"/>
        <w:keepLines w:val="0"/>
        <w:rPr>
          <w:rFonts w:eastAsia="Yu Gothic Light"/>
        </w:rPr>
      </w:pPr>
      <w:r w:rsidRPr="00EC25C8">
        <w:rPr>
          <w:rFonts w:eastAsia="Yu Gothic Light"/>
        </w:rPr>
        <w:lastRenderedPageBreak/>
        <w:t>Data and underlying calculations used to arrive at emission reduction quantification and timelines;</w:t>
      </w:r>
    </w:p>
    <w:p w14:paraId="5BAAD56C" w14:textId="5AEB0234" w:rsidR="00EC25C8" w:rsidRPr="00EC25C8" w:rsidRDefault="00EC25C8" w:rsidP="00F701A2">
      <w:pPr>
        <w:pStyle w:val="Heading6"/>
        <w:keepNext w:val="0"/>
        <w:keepLines w:val="0"/>
        <w:rPr>
          <w:rFonts w:eastAsia="Yu Gothic Light"/>
        </w:rPr>
      </w:pPr>
      <w:r w:rsidRPr="00EC25C8">
        <w:rPr>
          <w:rFonts w:eastAsia="Yu Gothic Light"/>
        </w:rPr>
        <w:t>Reference to management policies or practices applicable to implementing listed plan initiatives, strategies, and actions;</w:t>
      </w:r>
    </w:p>
    <w:p w14:paraId="47542C93" w14:textId="0C0078C4" w:rsidR="00EC25C8" w:rsidRPr="00EC25C8" w:rsidRDefault="00EC25C8" w:rsidP="00F701A2">
      <w:pPr>
        <w:pStyle w:val="Heading6"/>
        <w:keepNext w:val="0"/>
        <w:keepLines w:val="0"/>
        <w:rPr>
          <w:rFonts w:eastAsia="Yu Gothic Light"/>
        </w:rPr>
      </w:pPr>
      <w:r w:rsidRPr="00EC25C8">
        <w:rPr>
          <w:rFonts w:eastAsia="Yu Gothic Light"/>
        </w:rPr>
        <w:t>List of key roles or positions within the company involved in executing and completing implementation of provisions of the plan;</w:t>
      </w:r>
    </w:p>
    <w:p w14:paraId="1DA925F9" w14:textId="3D0367DE" w:rsidR="00EC25C8" w:rsidRPr="00EC25C8" w:rsidRDefault="00EC25C8" w:rsidP="00F701A2">
      <w:pPr>
        <w:pStyle w:val="Heading6"/>
        <w:keepNext w:val="0"/>
        <w:keepLines w:val="0"/>
        <w:rPr>
          <w:rFonts w:eastAsia="Yu Gothic Light"/>
        </w:rPr>
      </w:pPr>
      <w:r w:rsidRPr="00EC25C8">
        <w:rPr>
          <w:rFonts w:eastAsia="Yu Gothic Light"/>
        </w:rPr>
        <w:t>Data records, including written contracts and associated verbal or electronic records, and invoices used to demonstrate actions underway consistent with the submitted plan;</w:t>
      </w:r>
    </w:p>
    <w:p w14:paraId="31903399" w14:textId="06564F84" w:rsidR="00EC25C8" w:rsidRPr="00EC25C8" w:rsidRDefault="00EC25C8" w:rsidP="00F701A2">
      <w:pPr>
        <w:pStyle w:val="Heading6"/>
        <w:keepNext w:val="0"/>
        <w:keepLines w:val="0"/>
        <w:rPr>
          <w:rFonts w:eastAsia="Yu Gothic Light"/>
        </w:rPr>
      </w:pPr>
      <w:r w:rsidRPr="00EC25C8">
        <w:rPr>
          <w:rFonts w:eastAsia="Yu Gothic Light"/>
        </w:rPr>
        <w:t>Any other information related to or supporting demonstration of plan requirements necessary to allow CARB to develop a general understanding of the approaches being taken to implement the plan.</w:t>
      </w:r>
    </w:p>
    <w:p w14:paraId="333A9A45" w14:textId="035F0779" w:rsidR="00EC25C8" w:rsidRPr="00EC25C8" w:rsidRDefault="00EC25C8" w:rsidP="00F701A2">
      <w:pPr>
        <w:pStyle w:val="Heading5"/>
        <w:keepNext w:val="0"/>
        <w:keepLines w:val="0"/>
        <w:rPr>
          <w:rFonts w:eastAsia="Yu Gothic Light"/>
        </w:rPr>
      </w:pPr>
      <w:r w:rsidRPr="00A2763A">
        <w:rPr>
          <w:rFonts w:eastAsia="Yu Gothic Light"/>
          <w:i/>
          <w:iCs/>
        </w:rPr>
        <w:t>Compliance Plan Approval.</w:t>
      </w:r>
      <w:r w:rsidRPr="00EC25C8">
        <w:rPr>
          <w:rFonts w:eastAsia="Yu Gothic Light"/>
        </w:rPr>
        <w:t xml:space="preserve"> The Executive Officer shall approve each submitted compliance plan if it meets the requirements of section 95485(c)(2)(C) paragraph 1. If the Executive Officer determines that the requirements for approval have not been met, the Executive Officer will notify the regulated entity of which specific requirements of section 95485(c)(2)(C) paragraph 1 have not been met. The regulated entity must then submit additional information to correct deficiencies identified by the Executive Officer. If the regulated entity is unable to correct any deficiencies found with their plan within 45 days of the Executive Officer's receipt of the original plan, the plan will be denied on that basis, and the regulated entity will be informed in writing. At any point during the evaluation process, the Executive Officer may request in writing additional information or clarification from the regulated entity.</w:t>
      </w:r>
    </w:p>
    <w:p w14:paraId="452EFE70" w14:textId="5237CDE1" w:rsidR="00EC25C8" w:rsidRPr="00EC25C8" w:rsidRDefault="00EC25C8" w:rsidP="00F701A2">
      <w:pPr>
        <w:pStyle w:val="Heading5"/>
        <w:keepNext w:val="0"/>
        <w:keepLines w:val="0"/>
        <w:rPr>
          <w:rFonts w:eastAsia="Yu Gothic Light"/>
        </w:rPr>
      </w:pPr>
      <w:r w:rsidRPr="00E87848">
        <w:rPr>
          <w:rFonts w:eastAsia="Yu Gothic Light"/>
          <w:i/>
          <w:iCs/>
        </w:rPr>
        <w:t>Compliance Plan Implementation Reporting.</w:t>
      </w:r>
      <w:r w:rsidRPr="00EC25C8">
        <w:rPr>
          <w:rFonts w:eastAsia="Yu Gothic Light"/>
        </w:rPr>
        <w:t xml:space="preserve"> In addition to other reports required to be submitted by this </w:t>
      </w:r>
      <w:proofErr w:type="spellStart"/>
      <w:r w:rsidRPr="00EC25C8">
        <w:rPr>
          <w:rFonts w:eastAsia="Yu Gothic Light"/>
        </w:rPr>
        <w:t>subarticle</w:t>
      </w:r>
      <w:proofErr w:type="spellEnd"/>
      <w:r w:rsidRPr="00EC25C8">
        <w:rPr>
          <w:rFonts w:eastAsia="Yu Gothic Light"/>
        </w:rPr>
        <w:t>, entities required to submit compliance plans must submit annual compliance plan implementation reports that clearly demonstrate actions taken and progress made to comply with the approved plan. The regulated entity must disclose and explain any deviations from the submitted plan in their compliance plan implementation report and identify the actions that will be taken to correct these deviations.</w:t>
      </w:r>
    </w:p>
    <w:p w14:paraId="6079136B" w14:textId="14CF25F2" w:rsidR="00EC25C8" w:rsidRPr="00EC25C8" w:rsidRDefault="00EC25C8" w:rsidP="00F701A2">
      <w:pPr>
        <w:pStyle w:val="Heading6"/>
        <w:keepNext w:val="0"/>
        <w:keepLines w:val="0"/>
        <w:rPr>
          <w:rFonts w:eastAsia="Yu Gothic Light"/>
        </w:rPr>
      </w:pPr>
      <w:r w:rsidRPr="00EC25C8">
        <w:rPr>
          <w:rFonts w:eastAsia="Yu Gothic Light"/>
        </w:rPr>
        <w:lastRenderedPageBreak/>
        <w:t>Annual compliance plan implementation reports must be submitted by April 30</w:t>
      </w:r>
      <w:del w:id="1731" w:author="CARB" w:date="2023-12-19T12:12:00Z">
        <w:r w:rsidRPr="00EC25C8">
          <w:rPr>
            <w:rFonts w:eastAsia="Yu Gothic Light"/>
          </w:rPr>
          <w:delText>th</w:delText>
        </w:r>
      </w:del>
      <w:r w:rsidRPr="00EC25C8">
        <w:rPr>
          <w:rFonts w:eastAsia="Yu Gothic Light"/>
        </w:rPr>
        <w:t xml:space="preserve"> each year for a five</w:t>
      </w:r>
      <w:r w:rsidR="004D3062">
        <w:rPr>
          <w:rFonts w:eastAsia="Yu Gothic Light"/>
        </w:rPr>
        <w:noBreakHyphen/>
      </w:r>
      <w:r w:rsidRPr="00EC25C8">
        <w:rPr>
          <w:rFonts w:eastAsia="Yu Gothic Light"/>
        </w:rPr>
        <w:t>year period starting the calendar year after the plan was approved.</w:t>
      </w:r>
    </w:p>
    <w:p w14:paraId="128A6045" w14:textId="649BD775" w:rsidR="00EC25C8" w:rsidRPr="00EC25C8" w:rsidRDefault="00EC25C8" w:rsidP="00F701A2">
      <w:pPr>
        <w:pStyle w:val="Heading6"/>
        <w:keepNext w:val="0"/>
        <w:keepLines w:val="0"/>
        <w:rPr>
          <w:rFonts w:eastAsia="Yu Gothic Light"/>
        </w:rPr>
      </w:pPr>
      <w:r w:rsidRPr="00EC25C8">
        <w:rPr>
          <w:rFonts w:eastAsia="Yu Gothic Light"/>
        </w:rPr>
        <w:t>If a regulated entity's annual credit shortage in any given year is greater than the annual credit shortage that was approved in the original compliance plan, implementation reports that identify deviations from the approved compliance plan will be made public on the CARB website.</w:t>
      </w:r>
    </w:p>
    <w:p w14:paraId="33DDFB0D" w14:textId="5664AB0B" w:rsidR="00EC25C8" w:rsidRPr="00EC25C8" w:rsidRDefault="00EC25C8" w:rsidP="00F701A2">
      <w:pPr>
        <w:pStyle w:val="Heading4"/>
        <w:keepNext w:val="0"/>
        <w:keepLines w:val="0"/>
        <w:rPr>
          <w:rFonts w:eastAsia="Yu Gothic Light"/>
        </w:rPr>
      </w:pPr>
      <w:r w:rsidRPr="00EC25C8">
        <w:rPr>
          <w:rFonts w:eastAsia="Yu Gothic Light"/>
        </w:rPr>
        <w:t xml:space="preserve">Entities required to acquire credits in the Credit Clearance Market must complete payment to the seller before the credit transfer is </w:t>
      </w:r>
      <w:proofErr w:type="gramStart"/>
      <w:r w:rsidRPr="00EC25C8">
        <w:rPr>
          <w:rFonts w:eastAsia="Yu Gothic Light"/>
        </w:rPr>
        <w:t>initiated, unless</w:t>
      </w:r>
      <w:proofErr w:type="gramEnd"/>
      <w:r w:rsidRPr="00EC25C8">
        <w:rPr>
          <w:rFonts w:eastAsia="Yu Gothic Light"/>
        </w:rPr>
        <w:t xml:space="preserve"> the buyer and seller agree on other payment terms. All credit transfers must be completed on or before the final date of the Clearance Market Period.</w:t>
      </w:r>
    </w:p>
    <w:p w14:paraId="0080AAB7" w14:textId="51875F8F" w:rsidR="00EC25C8" w:rsidRPr="00E87848" w:rsidRDefault="00EC25C8" w:rsidP="00F701A2">
      <w:pPr>
        <w:pStyle w:val="Heading3"/>
        <w:keepNext w:val="0"/>
        <w:keepLines w:val="0"/>
        <w:rPr>
          <w:rFonts w:eastAsia="Yu Gothic Light"/>
          <w:i/>
          <w:iCs/>
        </w:rPr>
      </w:pPr>
      <w:r w:rsidRPr="00E87848">
        <w:rPr>
          <w:rFonts w:eastAsia="Yu Gothic Light"/>
          <w:i/>
          <w:iCs/>
        </w:rPr>
        <w:t>Procedure for Selling in the Clearance Market.</w:t>
      </w:r>
    </w:p>
    <w:p w14:paraId="261A035A" w14:textId="48DAB6E7" w:rsidR="00EC25C8" w:rsidRPr="00EC25C8" w:rsidRDefault="00EC25C8" w:rsidP="00F701A2">
      <w:pPr>
        <w:pStyle w:val="Heading4"/>
        <w:keepNext w:val="0"/>
        <w:keepLines w:val="0"/>
        <w:rPr>
          <w:rFonts w:eastAsia="Yu Gothic Light"/>
        </w:rPr>
      </w:pPr>
      <w:r w:rsidRPr="00E87848">
        <w:rPr>
          <w:rFonts w:eastAsia="Yu Gothic Light"/>
          <w:i/>
          <w:iCs w:val="0"/>
        </w:rPr>
        <w:t>Call for Credits.</w:t>
      </w:r>
      <w:r w:rsidRPr="00EC25C8">
        <w:rPr>
          <w:rFonts w:eastAsia="Yu Gothic Light"/>
        </w:rPr>
        <w:t xml:space="preserve"> On the first Monday in April, the Executive Officer shall issue to all fuel reporting entities and credit generators a call for credits to be pledged for sale in the Clearance Market. When calling for credits, the Executive Officer will inform fuel reporting entities of that year's Maximum Price for Credits as determined in section 95487(a)(2)(D).</w:t>
      </w:r>
    </w:p>
    <w:p w14:paraId="34627D40" w14:textId="69EF70E4" w:rsidR="00EC25C8" w:rsidRPr="00EC25C8" w:rsidRDefault="00EC25C8" w:rsidP="00F701A2">
      <w:pPr>
        <w:pStyle w:val="Heading4"/>
        <w:keepNext w:val="0"/>
        <w:keepLines w:val="0"/>
        <w:rPr>
          <w:rFonts w:eastAsia="Yu Gothic Light"/>
        </w:rPr>
      </w:pPr>
      <w:r w:rsidRPr="00E87848">
        <w:rPr>
          <w:rFonts w:eastAsia="Yu Gothic Light"/>
          <w:i/>
          <w:iCs w:val="0"/>
        </w:rPr>
        <w:t>Pledging Credits for Sale into the Clearance Market.</w:t>
      </w:r>
      <w:r w:rsidRPr="00EC25C8">
        <w:rPr>
          <w:rFonts w:eastAsia="Yu Gothic Light"/>
        </w:rPr>
        <w:t xml:space="preserve"> Fuel reporting entities and credit generators pledging credits for sale into the Clearance Market must report to the Executive Officer in the Annual Compliance Report (on or before April 30</w:t>
      </w:r>
      <w:del w:id="1732" w:author="CARB" w:date="2023-12-19T12:12:00Z">
        <w:r w:rsidRPr="00EC25C8">
          <w:rPr>
            <w:rFonts w:eastAsia="Yu Gothic Light"/>
          </w:rPr>
          <w:delText>th</w:delText>
        </w:r>
      </w:del>
      <w:r w:rsidRPr="00EC25C8">
        <w:rPr>
          <w:rFonts w:eastAsia="Yu Gothic Light"/>
        </w:rPr>
        <w:t>) the number of credits they are pledging for sale.</w:t>
      </w:r>
    </w:p>
    <w:p w14:paraId="5EFCB429" w14:textId="58F1BDEA" w:rsidR="00EC25C8" w:rsidRPr="00EC25C8" w:rsidRDefault="00EC25C8" w:rsidP="00F701A2">
      <w:pPr>
        <w:pStyle w:val="Heading4"/>
        <w:keepNext w:val="0"/>
        <w:keepLines w:val="0"/>
        <w:rPr>
          <w:rFonts w:eastAsia="Yu Gothic Light"/>
        </w:rPr>
      </w:pPr>
      <w:r w:rsidRPr="00E87848">
        <w:rPr>
          <w:rFonts w:eastAsia="Yu Gothic Light"/>
          <w:i/>
          <w:iCs w:val="0"/>
        </w:rPr>
        <w:t>Advanced Credits.</w:t>
      </w:r>
      <w:r w:rsidRPr="00EC25C8">
        <w:rPr>
          <w:rFonts w:eastAsia="Yu Gothic Light"/>
        </w:rPr>
        <w:t xml:space="preserve"> If, for any compliance year, insufficient credits are pledged for sale into the Credit Clearance Market to fully clear outstanding deficits, the Executive Officer shall issue credits equal to the difference between the number of outstanding deficits and the number of credits pledged for sale in the Credit Clearance Market subject to the following:</w:t>
      </w:r>
    </w:p>
    <w:p w14:paraId="342A76CE" w14:textId="3AB1850A" w:rsidR="00EC25C8" w:rsidRPr="00EC25C8" w:rsidRDefault="00EC25C8" w:rsidP="00F701A2">
      <w:pPr>
        <w:pStyle w:val="Heading5"/>
        <w:keepNext w:val="0"/>
        <w:keepLines w:val="0"/>
        <w:rPr>
          <w:rFonts w:eastAsia="Yu Gothic Light"/>
        </w:rPr>
      </w:pPr>
      <w:r w:rsidRPr="00EC25C8">
        <w:rPr>
          <w:rFonts w:eastAsia="Yu Gothic Light"/>
        </w:rPr>
        <w:t xml:space="preserve">Advanced credits will be issued to eligible Large IOUs and Large POUs that opt into the LCFS and are eligible to receive base credits per section 95483(c)(1)(A). Advanced credits will be allocated to eligible utilities based on their </w:t>
      </w:r>
      <w:proofErr w:type="spellStart"/>
      <w:r w:rsidRPr="00EC25C8">
        <w:rPr>
          <w:rFonts w:eastAsia="Yu Gothic Light"/>
        </w:rPr>
        <w:t>prorata</w:t>
      </w:r>
      <w:proofErr w:type="spellEnd"/>
      <w:r w:rsidRPr="00EC25C8">
        <w:rPr>
          <w:rFonts w:eastAsia="Yu Gothic Light"/>
        </w:rPr>
        <w:t xml:space="preserve"> share of base credits received in the most recent issuance. Advanced credits must be pledged for sale in the current Credit Clearance Market and may only be sold at the </w:t>
      </w:r>
      <w:r w:rsidRPr="00EC25C8">
        <w:rPr>
          <w:rFonts w:eastAsia="Yu Gothic Light"/>
        </w:rPr>
        <w:lastRenderedPageBreak/>
        <w:t>maximum LCFS price per section 95487(a)(2)(D). A minimum portion of proceeds generated from the sale of advanced credits must be allocated using the 2023 and onward contribution percentages found in section 95483(c)(1)(A) paragraph 1. to the Clean Fuel Reward program.</w:t>
      </w:r>
    </w:p>
    <w:p w14:paraId="4FECDB19" w14:textId="0A56FA9B" w:rsidR="00EC25C8" w:rsidRPr="00EC25C8" w:rsidRDefault="00EC25C8" w:rsidP="00F701A2">
      <w:pPr>
        <w:pStyle w:val="Heading5"/>
        <w:keepNext w:val="0"/>
        <w:keepLines w:val="0"/>
        <w:rPr>
          <w:rFonts w:eastAsia="Yu Gothic Light"/>
        </w:rPr>
      </w:pPr>
      <w:r w:rsidRPr="00EC25C8">
        <w:rPr>
          <w:rFonts w:eastAsia="Yu Gothic Light"/>
        </w:rPr>
        <w:t>The first such issuance of advanced credits will mark the start of the six-year “advanced credit window,” during which advanced credits can be issued and after which base credit issuances will be adjusted to account for advanced credits.</w:t>
      </w:r>
    </w:p>
    <w:p w14:paraId="6951C735" w14:textId="21CAD753" w:rsidR="00EC25C8" w:rsidRPr="00EC25C8" w:rsidRDefault="00EC25C8" w:rsidP="00F701A2">
      <w:pPr>
        <w:pStyle w:val="Heading5"/>
        <w:keepNext w:val="0"/>
        <w:keepLines w:val="0"/>
        <w:rPr>
          <w:rFonts w:eastAsia="Yu Gothic Light"/>
        </w:rPr>
      </w:pPr>
      <w:r w:rsidRPr="00E87848">
        <w:rPr>
          <w:rFonts w:eastAsia="Yu Gothic Light"/>
          <w:i/>
          <w:iCs/>
        </w:rPr>
        <w:t>Cumulative Advanced Credits.</w:t>
      </w:r>
      <w:r w:rsidRPr="00EC25C8">
        <w:rPr>
          <w:rFonts w:eastAsia="Yu Gothic Light"/>
        </w:rPr>
        <w:t xml:space="preserve"> The cumulative number of advanced credits issued during the advanced credit window shall not exceed </w:t>
      </w:r>
      <w:del w:id="1733" w:author="CARB" w:date="2023-12-19T12:12:00Z">
        <w:r w:rsidRPr="00EC25C8">
          <w:rPr>
            <w:rFonts w:eastAsia="Yu Gothic Light"/>
          </w:rPr>
          <w:delText>10</w:delText>
        </w:r>
      </w:del>
      <w:ins w:id="1734" w:author="CARB" w:date="2023-12-19T12:12:00Z">
        <w:r w:rsidR="00AC388B">
          <w:rPr>
            <w:rFonts w:eastAsia="Yu Gothic Light"/>
          </w:rPr>
          <w:t>30</w:t>
        </w:r>
      </w:ins>
      <w:r w:rsidRPr="00EC25C8">
        <w:rPr>
          <w:rFonts w:eastAsia="Yu Gothic Light"/>
        </w:rPr>
        <w:t xml:space="preserve"> million.</w:t>
      </w:r>
    </w:p>
    <w:p w14:paraId="15755F23" w14:textId="38AA5812" w:rsidR="00EC25C8" w:rsidRPr="00EC25C8" w:rsidRDefault="00EC25C8" w:rsidP="00F701A2">
      <w:pPr>
        <w:pStyle w:val="Heading5"/>
        <w:keepNext w:val="0"/>
        <w:keepLines w:val="0"/>
        <w:rPr>
          <w:rFonts w:eastAsia="Yu Gothic Light"/>
        </w:rPr>
      </w:pPr>
      <w:r w:rsidRPr="00E87848">
        <w:rPr>
          <w:rFonts w:eastAsia="Yu Gothic Light"/>
          <w:i/>
          <w:iCs/>
        </w:rPr>
        <w:t>Adjusting Future Issuance of Base Credits.</w:t>
      </w:r>
      <w:r w:rsidRPr="00EC25C8">
        <w:rPr>
          <w:rFonts w:eastAsia="Yu Gothic Light"/>
        </w:rPr>
        <w:t xml:space="preserve"> After the six-year advanced credit window is closed, total base credits issued every year will be adjusted downwards to account for advanced credits as per the following schedule. Base credit adjustment for each EDU will be pro-rated based on their share of total advanced credits received. Annual adjustments will be spread equally across each quarter.</w:t>
      </w:r>
    </w:p>
    <w:tbl>
      <w:tblPr>
        <w:tblStyle w:val="TableGrid"/>
        <w:tblW w:w="0" w:type="auto"/>
        <w:tblInd w:w="2880" w:type="dxa"/>
        <w:tblLook w:val="04A0" w:firstRow="1" w:lastRow="0" w:firstColumn="1" w:lastColumn="0" w:noHBand="0" w:noVBand="1"/>
      </w:tblPr>
      <w:tblGrid>
        <w:gridCol w:w="3119"/>
        <w:gridCol w:w="3351"/>
      </w:tblGrid>
      <w:tr w:rsidR="00B0591E" w:rsidRPr="00DE792C" w14:paraId="23639983" w14:textId="77777777" w:rsidTr="00591ACA">
        <w:tc>
          <w:tcPr>
            <w:tcW w:w="4675" w:type="dxa"/>
          </w:tcPr>
          <w:p w14:paraId="3C515F42" w14:textId="77777777" w:rsidR="00B0591E" w:rsidRPr="00DE792C" w:rsidRDefault="00B0591E" w:rsidP="00F701A2">
            <w:pPr>
              <w:rPr>
                <w:rFonts w:cs="Arial"/>
                <w:b/>
                <w:i/>
                <w:szCs w:val="24"/>
                <w:lang w:eastAsia="ja-JP"/>
              </w:rPr>
            </w:pPr>
            <w:r w:rsidRPr="00DE792C">
              <w:rPr>
                <w:rFonts w:cs="Arial"/>
                <w:b/>
                <w:i/>
                <w:szCs w:val="24"/>
                <w:lang w:eastAsia="ja-JP"/>
              </w:rPr>
              <w:t>Year</w:t>
            </w:r>
          </w:p>
        </w:tc>
        <w:tc>
          <w:tcPr>
            <w:tcW w:w="4675" w:type="dxa"/>
          </w:tcPr>
          <w:p w14:paraId="18C046AA" w14:textId="77777777" w:rsidR="00B0591E" w:rsidRPr="00DE792C" w:rsidRDefault="00B0591E" w:rsidP="00F701A2">
            <w:pPr>
              <w:rPr>
                <w:rFonts w:cs="Arial"/>
                <w:b/>
                <w:i/>
                <w:szCs w:val="24"/>
                <w:lang w:eastAsia="ja-JP"/>
              </w:rPr>
            </w:pPr>
            <w:r w:rsidRPr="00DE792C">
              <w:rPr>
                <w:rFonts w:cs="Arial"/>
                <w:b/>
                <w:i/>
                <w:szCs w:val="24"/>
                <w:lang w:eastAsia="ja-JP"/>
              </w:rPr>
              <w:t>Percent of total advanced credits</w:t>
            </w:r>
          </w:p>
        </w:tc>
      </w:tr>
      <w:tr w:rsidR="00B0591E" w:rsidRPr="00CE46B9" w14:paraId="4EFEEF1C" w14:textId="77777777" w:rsidTr="00591ACA">
        <w:tc>
          <w:tcPr>
            <w:tcW w:w="4675" w:type="dxa"/>
          </w:tcPr>
          <w:p w14:paraId="3F050172" w14:textId="77777777" w:rsidR="00B0591E" w:rsidRPr="00CE46B9" w:rsidRDefault="00B0591E" w:rsidP="00F701A2">
            <w:pPr>
              <w:rPr>
                <w:rFonts w:cs="Arial"/>
                <w:szCs w:val="24"/>
                <w:lang w:eastAsia="ja-JP"/>
              </w:rPr>
            </w:pPr>
            <w:r w:rsidRPr="00CE46B9">
              <w:rPr>
                <w:rFonts w:cs="Arial"/>
                <w:szCs w:val="24"/>
                <w:lang w:eastAsia="ja-JP"/>
              </w:rPr>
              <w:t>Year 7</w:t>
            </w:r>
          </w:p>
        </w:tc>
        <w:tc>
          <w:tcPr>
            <w:tcW w:w="4675" w:type="dxa"/>
          </w:tcPr>
          <w:p w14:paraId="3E153780" w14:textId="77777777" w:rsidR="00B0591E" w:rsidRPr="00CE46B9" w:rsidRDefault="00B0591E" w:rsidP="00F701A2">
            <w:pPr>
              <w:rPr>
                <w:rFonts w:cs="Arial"/>
                <w:szCs w:val="24"/>
                <w:lang w:eastAsia="ja-JP"/>
              </w:rPr>
            </w:pPr>
            <w:r w:rsidRPr="00CE46B9">
              <w:rPr>
                <w:rFonts w:cs="Arial"/>
                <w:szCs w:val="24"/>
                <w:lang w:eastAsia="ja-JP"/>
              </w:rPr>
              <w:t>5%</w:t>
            </w:r>
          </w:p>
        </w:tc>
      </w:tr>
      <w:tr w:rsidR="00B0591E" w:rsidRPr="00CE46B9" w14:paraId="75FCAD8D" w14:textId="77777777" w:rsidTr="00591ACA">
        <w:tc>
          <w:tcPr>
            <w:tcW w:w="4675" w:type="dxa"/>
          </w:tcPr>
          <w:p w14:paraId="2527D532" w14:textId="77777777" w:rsidR="00B0591E" w:rsidRPr="00CE46B9" w:rsidRDefault="00B0591E" w:rsidP="00F701A2">
            <w:pPr>
              <w:rPr>
                <w:rFonts w:cs="Arial"/>
                <w:szCs w:val="24"/>
                <w:lang w:eastAsia="ja-JP"/>
              </w:rPr>
            </w:pPr>
            <w:r w:rsidRPr="00CE46B9">
              <w:rPr>
                <w:rFonts w:cs="Arial"/>
                <w:szCs w:val="24"/>
                <w:lang w:eastAsia="ja-JP"/>
              </w:rPr>
              <w:t>Year 8</w:t>
            </w:r>
          </w:p>
        </w:tc>
        <w:tc>
          <w:tcPr>
            <w:tcW w:w="4675" w:type="dxa"/>
          </w:tcPr>
          <w:p w14:paraId="042AB8B5" w14:textId="77777777" w:rsidR="00B0591E" w:rsidRPr="00CE46B9" w:rsidRDefault="00B0591E" w:rsidP="00F701A2">
            <w:pPr>
              <w:rPr>
                <w:rFonts w:cs="Arial"/>
                <w:szCs w:val="24"/>
                <w:lang w:eastAsia="ja-JP"/>
              </w:rPr>
            </w:pPr>
            <w:r w:rsidRPr="00CE46B9">
              <w:rPr>
                <w:rFonts w:cs="Arial"/>
                <w:szCs w:val="24"/>
                <w:lang w:eastAsia="ja-JP"/>
              </w:rPr>
              <w:t>10%</w:t>
            </w:r>
          </w:p>
        </w:tc>
      </w:tr>
      <w:tr w:rsidR="00B0591E" w:rsidRPr="00CE46B9" w14:paraId="55C441FC" w14:textId="77777777" w:rsidTr="00591ACA">
        <w:tc>
          <w:tcPr>
            <w:tcW w:w="4675" w:type="dxa"/>
          </w:tcPr>
          <w:p w14:paraId="799AE418" w14:textId="77777777" w:rsidR="00B0591E" w:rsidRPr="00CE46B9" w:rsidRDefault="00B0591E" w:rsidP="00F701A2">
            <w:pPr>
              <w:rPr>
                <w:rFonts w:cs="Arial"/>
                <w:szCs w:val="24"/>
                <w:lang w:eastAsia="ja-JP"/>
              </w:rPr>
            </w:pPr>
            <w:r w:rsidRPr="00CE46B9">
              <w:rPr>
                <w:rFonts w:cs="Arial"/>
                <w:szCs w:val="24"/>
                <w:lang w:eastAsia="ja-JP"/>
              </w:rPr>
              <w:t>Year 9</w:t>
            </w:r>
          </w:p>
        </w:tc>
        <w:tc>
          <w:tcPr>
            <w:tcW w:w="4675" w:type="dxa"/>
          </w:tcPr>
          <w:p w14:paraId="462D5FE2" w14:textId="77777777" w:rsidR="00B0591E" w:rsidRPr="00CE46B9" w:rsidRDefault="00B0591E" w:rsidP="00F701A2">
            <w:pPr>
              <w:rPr>
                <w:rFonts w:cs="Arial"/>
                <w:szCs w:val="24"/>
                <w:lang w:eastAsia="ja-JP"/>
              </w:rPr>
            </w:pPr>
            <w:r w:rsidRPr="00CE46B9">
              <w:rPr>
                <w:rFonts w:cs="Arial"/>
                <w:szCs w:val="24"/>
                <w:lang w:eastAsia="ja-JP"/>
              </w:rPr>
              <w:t>20%</w:t>
            </w:r>
          </w:p>
        </w:tc>
      </w:tr>
      <w:tr w:rsidR="00B0591E" w:rsidRPr="00CE46B9" w14:paraId="67B71D5D" w14:textId="77777777" w:rsidTr="00591ACA">
        <w:tc>
          <w:tcPr>
            <w:tcW w:w="4675" w:type="dxa"/>
          </w:tcPr>
          <w:p w14:paraId="65243510" w14:textId="77777777" w:rsidR="00B0591E" w:rsidRPr="00CE46B9" w:rsidRDefault="00B0591E" w:rsidP="00F701A2">
            <w:pPr>
              <w:rPr>
                <w:rFonts w:cs="Arial"/>
                <w:szCs w:val="24"/>
                <w:lang w:eastAsia="ja-JP"/>
              </w:rPr>
            </w:pPr>
            <w:r w:rsidRPr="00CE46B9">
              <w:rPr>
                <w:rFonts w:cs="Arial"/>
                <w:szCs w:val="24"/>
                <w:lang w:eastAsia="ja-JP"/>
              </w:rPr>
              <w:t>Year 10</w:t>
            </w:r>
          </w:p>
        </w:tc>
        <w:tc>
          <w:tcPr>
            <w:tcW w:w="4675" w:type="dxa"/>
          </w:tcPr>
          <w:p w14:paraId="3914A2D2" w14:textId="77777777" w:rsidR="00B0591E" w:rsidRPr="00CE46B9" w:rsidRDefault="00B0591E" w:rsidP="00F701A2">
            <w:pPr>
              <w:rPr>
                <w:rFonts w:cs="Arial"/>
                <w:szCs w:val="24"/>
                <w:lang w:eastAsia="ja-JP"/>
              </w:rPr>
            </w:pPr>
            <w:r w:rsidRPr="00CE46B9">
              <w:rPr>
                <w:rFonts w:cs="Arial"/>
                <w:szCs w:val="24"/>
                <w:lang w:eastAsia="ja-JP"/>
              </w:rPr>
              <w:t>30%</w:t>
            </w:r>
          </w:p>
        </w:tc>
      </w:tr>
      <w:tr w:rsidR="00B0591E" w:rsidRPr="00CE46B9" w14:paraId="58B4284C" w14:textId="77777777" w:rsidTr="00591ACA">
        <w:tc>
          <w:tcPr>
            <w:tcW w:w="4675" w:type="dxa"/>
          </w:tcPr>
          <w:p w14:paraId="76EE7922" w14:textId="77777777" w:rsidR="00B0591E" w:rsidRPr="00CE46B9" w:rsidRDefault="00B0591E" w:rsidP="00F701A2">
            <w:pPr>
              <w:rPr>
                <w:rFonts w:cs="Arial"/>
                <w:szCs w:val="24"/>
                <w:lang w:eastAsia="ja-JP"/>
              </w:rPr>
            </w:pPr>
            <w:r w:rsidRPr="00CE46B9">
              <w:rPr>
                <w:rFonts w:cs="Arial"/>
                <w:szCs w:val="24"/>
                <w:lang w:eastAsia="ja-JP"/>
              </w:rPr>
              <w:t>Year 11</w:t>
            </w:r>
          </w:p>
        </w:tc>
        <w:tc>
          <w:tcPr>
            <w:tcW w:w="4675" w:type="dxa"/>
          </w:tcPr>
          <w:p w14:paraId="35AA1353" w14:textId="77777777" w:rsidR="00B0591E" w:rsidRPr="00CE46B9" w:rsidRDefault="00B0591E" w:rsidP="00F701A2">
            <w:pPr>
              <w:rPr>
                <w:rFonts w:cs="Arial"/>
                <w:szCs w:val="24"/>
                <w:lang w:eastAsia="ja-JP"/>
              </w:rPr>
            </w:pPr>
            <w:r w:rsidRPr="00CE46B9">
              <w:rPr>
                <w:rFonts w:cs="Arial"/>
                <w:szCs w:val="24"/>
                <w:lang w:eastAsia="ja-JP"/>
              </w:rPr>
              <w:t>35%</w:t>
            </w:r>
          </w:p>
        </w:tc>
      </w:tr>
    </w:tbl>
    <w:p w14:paraId="68922139" w14:textId="77777777" w:rsidR="00EC25C8" w:rsidRPr="00EC25C8" w:rsidRDefault="00EC25C8" w:rsidP="00EE6A79">
      <w:pPr>
        <w:spacing w:before="160"/>
        <w:ind w:left="2160" w:firstLine="720"/>
      </w:pPr>
      <w:r w:rsidRPr="00EC25C8">
        <w:t>where:</w:t>
      </w:r>
    </w:p>
    <w:p w14:paraId="3FAC11EC" w14:textId="77777777" w:rsidR="00EC25C8" w:rsidRPr="00EC25C8" w:rsidRDefault="00EC25C8" w:rsidP="002E49FC">
      <w:pPr>
        <w:ind w:left="2880"/>
      </w:pPr>
      <w:r w:rsidRPr="00EC25C8">
        <w:t xml:space="preserve">Year </w:t>
      </w:r>
      <w:r w:rsidRPr="007121B5">
        <w:rPr>
          <w:i/>
        </w:rPr>
        <w:t>n</w:t>
      </w:r>
      <w:r w:rsidRPr="00EC25C8">
        <w:t xml:space="preserve"> refers to the n</w:t>
      </w:r>
      <w:r w:rsidRPr="00EC1C1D">
        <w:rPr>
          <w:vertAlign w:val="superscript"/>
        </w:rPr>
        <w:t>th</w:t>
      </w:r>
      <w:r w:rsidRPr="00EC25C8">
        <w:t xml:space="preserve"> year from the first year the advanced credits were issued. For example, if the first advanced credits are issued in 2021, marking year 1, then the first year that base credit issuance will be adjusted would be 2027.</w:t>
      </w:r>
    </w:p>
    <w:p w14:paraId="584C3A86" w14:textId="60170906" w:rsidR="00EC25C8" w:rsidRPr="00EC25C8" w:rsidRDefault="00EC25C8" w:rsidP="00F701A2">
      <w:pPr>
        <w:pStyle w:val="Heading4"/>
        <w:keepNext w:val="0"/>
        <w:keepLines w:val="0"/>
        <w:rPr>
          <w:rFonts w:eastAsia="Yu Gothic Light"/>
        </w:rPr>
      </w:pPr>
      <w:r w:rsidRPr="00EB3CA9">
        <w:rPr>
          <w:rFonts w:eastAsia="Yu Gothic Light"/>
          <w:i/>
          <w:iCs w:val="0"/>
        </w:rPr>
        <w:t>Calculation of the Maximum Price for Credits in the Clearance Market.</w:t>
      </w:r>
      <w:r w:rsidRPr="00EC25C8">
        <w:rPr>
          <w:rFonts w:eastAsia="Yu Gothic Light"/>
        </w:rPr>
        <w:t xml:space="preserve"> The maximum price for credits acquired, purchased or transferred via the Credit Clearance Market shall be set pursuant to section 95487(a)(2)(D).</w:t>
      </w:r>
    </w:p>
    <w:p w14:paraId="3B027562" w14:textId="15D295BE" w:rsidR="00EC25C8" w:rsidRPr="00EC25C8" w:rsidRDefault="00EC25C8" w:rsidP="00F701A2">
      <w:pPr>
        <w:pStyle w:val="Heading4"/>
        <w:keepNext w:val="0"/>
        <w:keepLines w:val="0"/>
        <w:rPr>
          <w:rFonts w:eastAsia="Yu Gothic Light"/>
        </w:rPr>
      </w:pPr>
      <w:r w:rsidRPr="00EB3CA9">
        <w:rPr>
          <w:rFonts w:eastAsia="Yu Gothic Light"/>
          <w:i/>
          <w:iCs w:val="0"/>
        </w:rPr>
        <w:t>Eligibility to Sell.</w:t>
      </w:r>
      <w:r w:rsidRPr="00EC25C8">
        <w:rPr>
          <w:rFonts w:eastAsia="Yu Gothic Light"/>
        </w:rPr>
        <w:t xml:space="preserve"> Only fuel reporting entities that demonstrated compliance pursuant to section 95485(a) for the prior year can pledge credits for sale into the Clearance Market. Fuel reporting </w:t>
      </w:r>
      <w:r w:rsidRPr="00EC25C8">
        <w:rPr>
          <w:rFonts w:eastAsia="Yu Gothic Light"/>
        </w:rPr>
        <w:lastRenderedPageBreak/>
        <w:t>entities that have an Accumulated Deficit obligation cannot pledge credits for sale into the Clearance Market.</w:t>
      </w:r>
    </w:p>
    <w:p w14:paraId="7BCBD6D2" w14:textId="57EC6EA7" w:rsidR="00EC25C8" w:rsidRPr="00EC25C8" w:rsidRDefault="00EC25C8" w:rsidP="00F701A2">
      <w:pPr>
        <w:pStyle w:val="Heading4"/>
        <w:keepNext w:val="0"/>
        <w:keepLines w:val="0"/>
        <w:rPr>
          <w:rFonts w:eastAsia="Yu Gothic Light"/>
        </w:rPr>
      </w:pPr>
      <w:r w:rsidRPr="00EB3CA9">
        <w:rPr>
          <w:rFonts w:eastAsia="Yu Gothic Light"/>
          <w:i/>
          <w:iCs w:val="0"/>
        </w:rPr>
        <w:t>Selling in the Clearance Market.</w:t>
      </w:r>
      <w:r w:rsidRPr="00EC25C8">
        <w:rPr>
          <w:rFonts w:eastAsia="Yu Gothic Light"/>
        </w:rPr>
        <w:t xml:space="preserve"> By pledging credits for sale in the Clearance Market, parties agree to the following provisions:</w:t>
      </w:r>
    </w:p>
    <w:p w14:paraId="6EBB8A89" w14:textId="7DB349F0" w:rsidR="00EC25C8" w:rsidRPr="00EC25C8" w:rsidRDefault="00EC25C8" w:rsidP="00F701A2">
      <w:pPr>
        <w:pStyle w:val="Heading5"/>
        <w:keepNext w:val="0"/>
        <w:keepLines w:val="0"/>
        <w:rPr>
          <w:rFonts w:eastAsia="Yu Gothic Light"/>
        </w:rPr>
      </w:pPr>
      <w:r w:rsidRPr="00EC25C8">
        <w:rPr>
          <w:rFonts w:eastAsia="Yu Gothic Light"/>
        </w:rPr>
        <w:t>Parties pledging credits agree to withhold those credits from sale in the ongoing LCFS credit market until the Executive Officer determines whether a Clearance Market will occur and, if a Clearance Market will occur, until August</w:t>
      </w:r>
      <w:r w:rsidR="00B75F65">
        <w:rPr>
          <w:rFonts w:eastAsia="Yu Gothic Light"/>
        </w:rPr>
        <w:t> </w:t>
      </w:r>
      <w:r w:rsidRPr="00EC25C8">
        <w:rPr>
          <w:rFonts w:eastAsia="Yu Gothic Light"/>
        </w:rPr>
        <w:t>31</w:t>
      </w:r>
      <w:del w:id="1735" w:author="CARB" w:date="2023-12-19T12:12:00Z">
        <w:r w:rsidRPr="00EC25C8">
          <w:rPr>
            <w:rFonts w:eastAsia="Yu Gothic Light"/>
          </w:rPr>
          <w:delText>st</w:delText>
        </w:r>
      </w:del>
      <w:r w:rsidRPr="00EC25C8">
        <w:rPr>
          <w:rFonts w:eastAsia="Yu Gothic Light"/>
        </w:rPr>
        <w:t>.</w:t>
      </w:r>
    </w:p>
    <w:p w14:paraId="48EB10E7" w14:textId="622884A1" w:rsidR="00EC25C8" w:rsidRPr="00EC25C8" w:rsidRDefault="00EC25C8" w:rsidP="00F701A2">
      <w:pPr>
        <w:pStyle w:val="Heading5"/>
        <w:keepNext w:val="0"/>
        <w:keepLines w:val="0"/>
        <w:rPr>
          <w:rFonts w:eastAsia="Yu Gothic Light"/>
        </w:rPr>
      </w:pPr>
      <w:r w:rsidRPr="00EC25C8">
        <w:rPr>
          <w:rFonts w:eastAsia="Yu Gothic Light"/>
        </w:rPr>
        <w:t>The Executive Officer will announce whether a Clearance Market will occur by May 15</w:t>
      </w:r>
      <w:del w:id="1736" w:author="CARB" w:date="2023-12-19T12:12:00Z">
        <w:r w:rsidRPr="00EC25C8">
          <w:rPr>
            <w:rFonts w:eastAsia="Yu Gothic Light"/>
          </w:rPr>
          <w:delText>th</w:delText>
        </w:r>
      </w:del>
      <w:r w:rsidRPr="00EC25C8">
        <w:rPr>
          <w:rFonts w:eastAsia="Yu Gothic Light"/>
        </w:rPr>
        <w:t xml:space="preserve"> of each year.</w:t>
      </w:r>
    </w:p>
    <w:p w14:paraId="40A2E3F8" w14:textId="3F60E37B" w:rsidR="00EC25C8" w:rsidRPr="00EC25C8" w:rsidRDefault="00EC25C8" w:rsidP="00F701A2">
      <w:pPr>
        <w:pStyle w:val="Heading5"/>
        <w:keepNext w:val="0"/>
        <w:keepLines w:val="0"/>
        <w:rPr>
          <w:rFonts w:eastAsia="Yu Gothic Light"/>
        </w:rPr>
      </w:pPr>
      <w:r w:rsidRPr="00EC25C8">
        <w:rPr>
          <w:rFonts w:eastAsia="Yu Gothic Light"/>
        </w:rPr>
        <w:t>If the Executive Officer announces that a Clearance Market will not be held that year, parties who have pledged credits to the Clearance Market shall be released from their agreement to withhold those credits from sale in the ongoing LCFS credit market.</w:t>
      </w:r>
    </w:p>
    <w:p w14:paraId="48ECA19D" w14:textId="47750BD9" w:rsidR="00EC25C8" w:rsidRPr="00EC25C8" w:rsidRDefault="00EC25C8" w:rsidP="00F701A2">
      <w:pPr>
        <w:pStyle w:val="Heading5"/>
        <w:keepNext w:val="0"/>
        <w:keepLines w:val="0"/>
        <w:rPr>
          <w:rFonts w:eastAsia="Yu Gothic Light"/>
        </w:rPr>
      </w:pPr>
      <w:r w:rsidRPr="00EC25C8">
        <w:rPr>
          <w:rFonts w:eastAsia="Yu Gothic Light"/>
        </w:rPr>
        <w:t>If a Clearance Market does occur, parties agree to sell or transfer credits at or below the Maximum Price for the pertinent year, until the Clearance Market closes on August 30</w:t>
      </w:r>
      <w:del w:id="1737" w:author="CARB" w:date="2023-12-19T12:12:00Z">
        <w:r w:rsidRPr="00EC25C8">
          <w:rPr>
            <w:rFonts w:eastAsia="Yu Gothic Light"/>
          </w:rPr>
          <w:delText>th</w:delText>
        </w:r>
      </w:del>
      <w:r w:rsidRPr="00EC25C8">
        <w:rPr>
          <w:rFonts w:eastAsia="Yu Gothic Light"/>
        </w:rPr>
        <w:t>.</w:t>
      </w:r>
    </w:p>
    <w:p w14:paraId="730D17DF" w14:textId="5C428774" w:rsidR="00EC25C8" w:rsidRPr="00EC25C8" w:rsidRDefault="00EC25C8" w:rsidP="00F701A2">
      <w:pPr>
        <w:pStyle w:val="Heading5"/>
        <w:keepNext w:val="0"/>
        <w:keepLines w:val="0"/>
        <w:rPr>
          <w:rFonts w:eastAsia="Yu Gothic Light"/>
        </w:rPr>
      </w:pPr>
      <w:r w:rsidRPr="00EC25C8">
        <w:rPr>
          <w:rFonts w:eastAsia="Yu Gothic Light"/>
        </w:rPr>
        <w:t>Parties that have voluntarily pledged credits to sell into the Clearance Market cannot reject, based on credit pricing terms, an offer to purchase those pledged credits at the Maximum Price, provided they have not sold or contractually agreed to sell those pledged credits.</w:t>
      </w:r>
    </w:p>
    <w:p w14:paraId="02A970B0" w14:textId="70546B3B" w:rsidR="00EC25C8" w:rsidRPr="00EC25C8" w:rsidRDefault="00EC25C8" w:rsidP="00F701A2">
      <w:pPr>
        <w:pStyle w:val="Heading3"/>
        <w:keepNext w:val="0"/>
        <w:keepLines w:val="0"/>
        <w:rPr>
          <w:rFonts w:eastAsia="Yu Gothic Light"/>
        </w:rPr>
      </w:pPr>
      <w:r w:rsidRPr="00EB3CA9">
        <w:rPr>
          <w:rFonts w:eastAsia="Yu Gothic Light"/>
          <w:i/>
          <w:iCs/>
        </w:rPr>
        <w:t>Clearance Market Operation.</w:t>
      </w:r>
      <w:r w:rsidRPr="00EC25C8">
        <w:rPr>
          <w:rFonts w:eastAsia="Yu Gothic Light"/>
        </w:rPr>
        <w:t xml:space="preserve"> The Executive Officer will inform each fuel reporting entity that failed to meet the Annual Compliance obligation under section 95485(a) of its pro-rata share of credits available into the Clearance Market by June </w:t>
      </w:r>
      <w:del w:id="1738" w:author="CARB" w:date="2023-12-19T12:12:00Z">
        <w:r w:rsidRPr="00EC25C8">
          <w:rPr>
            <w:rFonts w:eastAsia="Yu Gothic Light"/>
          </w:rPr>
          <w:delText>1st</w:delText>
        </w:r>
      </w:del>
      <w:ins w:id="1739" w:author="CARB" w:date="2023-12-19T12:12:00Z">
        <w:r w:rsidRPr="00EC25C8">
          <w:rPr>
            <w:rFonts w:eastAsia="Yu Gothic Light"/>
          </w:rPr>
          <w:t>1</w:t>
        </w:r>
      </w:ins>
      <w:r w:rsidRPr="00EC25C8">
        <w:rPr>
          <w:rFonts w:eastAsia="Yu Gothic Light"/>
        </w:rPr>
        <w:t>.</w:t>
      </w:r>
    </w:p>
    <w:p w14:paraId="00F10CAE" w14:textId="7169330C" w:rsidR="00EC25C8" w:rsidRPr="00EC25C8" w:rsidRDefault="00EC25C8" w:rsidP="00F701A2">
      <w:pPr>
        <w:pStyle w:val="Heading4"/>
        <w:keepNext w:val="0"/>
        <w:keepLines w:val="0"/>
        <w:rPr>
          <w:rFonts w:eastAsia="Yu Gothic Light"/>
        </w:rPr>
      </w:pPr>
      <w:r w:rsidRPr="00B75F65">
        <w:rPr>
          <w:rFonts w:eastAsia="Yu Gothic Light"/>
          <w:i/>
          <w:iCs w:val="0"/>
        </w:rPr>
        <w:t>Calculation of Pro-Rata Shares.</w:t>
      </w:r>
      <w:r w:rsidRPr="00EC25C8">
        <w:rPr>
          <w:rFonts w:eastAsia="Yu Gothic Light"/>
        </w:rPr>
        <w:t xml:space="preserve"> Each fuel reporting entity's pro</w:t>
      </w:r>
      <w:r w:rsidR="00CE46B9">
        <w:rPr>
          <w:rFonts w:eastAsia="Yu Gothic Light"/>
        </w:rPr>
        <w:noBreakHyphen/>
      </w:r>
      <w:r w:rsidRPr="00EC25C8">
        <w:rPr>
          <w:rFonts w:eastAsia="Yu Gothic Light"/>
        </w:rPr>
        <w:t>rata share of credits available in the Clearance Market will be calculated by the following formula:</w:t>
      </w:r>
    </w:p>
    <w:p w14:paraId="631B3073" w14:textId="77777777" w:rsidR="00EC25C8" w:rsidRPr="00EC25C8" w:rsidRDefault="00EC25C8" w:rsidP="002E49FC">
      <w:pPr>
        <w:ind w:left="2160"/>
      </w:pPr>
      <w:r w:rsidRPr="00EC25C8">
        <w:t>Fuel reporting entity A's pro-rata share =</w:t>
      </w:r>
    </w:p>
    <w:p w14:paraId="4F65099C" w14:textId="77777777" w:rsidR="001F41B2" w:rsidRDefault="00000000" w:rsidP="002E49FC">
      <w:pPr>
        <w:ind w:left="2160"/>
      </w:pPr>
      <m:oMath>
        <m:d>
          <m:dPr>
            <m:begChr m:val="["/>
            <m:endChr m:val="]"/>
            <m:ctrlPr>
              <w:rPr>
                <w:rFonts w:ascii="Cambria Math" w:hAnsi="Cambria Math"/>
              </w:rPr>
            </m:ctrlPr>
          </m:dPr>
          <m:e>
            <m:f>
              <m:fPr>
                <m:ctrlPr>
                  <w:rPr>
                    <w:rFonts w:ascii="Cambria Math" w:hAnsi="Cambria Math"/>
                  </w:rPr>
                </m:ctrlPr>
              </m:fPr>
              <m:num>
                <m:sSup>
                  <m:sSupPr>
                    <m:ctrlPr>
                      <w:rPr>
                        <w:rFonts w:ascii="Cambria Math" w:hAnsi="Cambria Math"/>
                      </w:rPr>
                    </m:ctrlPr>
                  </m:sSupPr>
                  <m:e>
                    <m:r>
                      <m:rPr>
                        <m:sty m:val="p"/>
                      </m:rPr>
                      <w:rPr>
                        <w:rFonts w:ascii="Cambria Math" w:hAnsi="Cambria Math"/>
                      </w:rPr>
                      <m:t>(</m:t>
                    </m:r>
                    <m:r>
                      <w:rPr>
                        <w:rFonts w:ascii="Cambria Math" w:hAnsi="Cambria Math"/>
                      </w:rPr>
                      <m:t>A</m:t>
                    </m:r>
                  </m:e>
                  <m:sup>
                    <m:r>
                      <m:rPr>
                        <m:sty m:val="p"/>
                      </m:rPr>
                      <w:rPr>
                        <w:rFonts w:ascii="Cambria Math" w:hAnsi="Cambria Math"/>
                      </w:rPr>
                      <m:t>'</m:t>
                    </m:r>
                  </m:sup>
                </m:sSup>
                <m:r>
                  <w:rPr>
                    <w:rFonts w:ascii="Cambria Math" w:hAnsi="Cambria Math"/>
                  </w:rPr>
                  <m:t>s</m:t>
                </m:r>
                <m:r>
                  <m:rPr>
                    <m:sty m:val="p"/>
                  </m:rPr>
                  <w:rPr>
                    <w:rFonts w:ascii="Cambria Math" w:hAnsi="Cambria Math"/>
                  </w:rPr>
                  <m:t xml:space="preserve"> </m:t>
                </m:r>
                <m:r>
                  <w:rPr>
                    <w:rFonts w:ascii="Cambria Math" w:hAnsi="Cambria Math"/>
                  </w:rPr>
                  <m:t>deficit</m:t>
                </m:r>
                <m:r>
                  <m:rPr>
                    <m:sty m:val="p"/>
                  </m:rPr>
                  <w:rPr>
                    <w:rFonts w:ascii="Cambria Math" w:hAnsi="Cambria Math"/>
                  </w:rPr>
                  <m:t>)</m:t>
                </m:r>
              </m:num>
              <m:den>
                <m:r>
                  <m:rPr>
                    <m:sty m:val="p"/>
                  </m:rPr>
                  <w:rPr>
                    <w:rFonts w:ascii="Cambria Math" w:hAnsi="Cambria Math"/>
                  </w:rPr>
                  <m:t>(</m:t>
                </m:r>
                <m:r>
                  <w:rPr>
                    <w:rFonts w:ascii="Cambria Math" w:hAnsi="Cambria Math"/>
                  </w:rPr>
                  <m:t>total</m:t>
                </m:r>
                <m:r>
                  <m:rPr>
                    <m:sty m:val="p"/>
                  </m:rPr>
                  <w:rPr>
                    <w:rFonts w:ascii="Cambria Math" w:hAnsi="Cambria Math"/>
                  </w:rPr>
                  <m:t xml:space="preserve"> </m:t>
                </m:r>
                <m:r>
                  <w:rPr>
                    <w:rFonts w:ascii="Cambria Math" w:hAnsi="Cambria Math"/>
                  </w:rPr>
                  <m:t>deficits</m:t>
                </m:r>
                <m:r>
                  <m:rPr>
                    <m:sty m:val="p"/>
                  </m:rPr>
                  <w:rPr>
                    <w:rFonts w:ascii="Cambria Math" w:hAnsi="Cambria Math"/>
                  </w:rPr>
                  <m:t>)</m:t>
                </m:r>
              </m:den>
            </m:f>
          </m:e>
        </m:d>
        <m:r>
          <m:rPr>
            <m:sty m:val="p"/>
          </m:rPr>
          <w:rPr>
            <w:rFonts w:ascii="Cambria Math" w:hAnsi="Cambria Math"/>
          </w:rPr>
          <m:t xml:space="preserve"> ×</m:t>
        </m:r>
        <m:d>
          <m:dPr>
            <m:begChr m:val="⌈"/>
            <m:endChr m:val="⌉"/>
            <m:ctrlPr>
              <w:rPr>
                <w:rFonts w:ascii="Cambria Math" w:hAnsi="Cambria Math"/>
              </w:rPr>
            </m:ctrlPr>
          </m:dPr>
          <m:e>
            <m:r>
              <w:rPr>
                <w:rFonts w:ascii="Cambria Math" w:hAnsi="Cambria Math"/>
              </w:rPr>
              <m:t>lesser</m:t>
            </m:r>
            <m:r>
              <m:rPr>
                <m:sty m:val="p"/>
              </m:rPr>
              <w:rPr>
                <w:rFonts w:ascii="Cambria Math" w:hAnsi="Cambria Math"/>
              </w:rPr>
              <m:t xml:space="preserve"> </m:t>
            </m:r>
            <m:r>
              <w:rPr>
                <w:rFonts w:ascii="Cambria Math" w:hAnsi="Cambria Math"/>
              </w:rPr>
              <m:t>of</m:t>
            </m:r>
            <m:r>
              <m:rPr>
                <m:sty m:val="p"/>
              </m:rPr>
              <w:rPr>
                <w:rFonts w:ascii="Cambria Math" w:hAnsi="Cambria Math"/>
              </w:rPr>
              <m:t xml:space="preserve">: </m:t>
            </m:r>
            <m:d>
              <m:dPr>
                <m:ctrlPr>
                  <w:rPr>
                    <w:rFonts w:ascii="Cambria Math" w:hAnsi="Cambria Math"/>
                  </w:rPr>
                </m:ctrlPr>
              </m:dPr>
              <m:e>
                <m:r>
                  <w:rPr>
                    <w:rFonts w:ascii="Cambria Math" w:hAnsi="Cambria Math"/>
                  </w:rPr>
                  <m:t>pledged</m:t>
                </m:r>
                <m:r>
                  <m:rPr>
                    <m:sty m:val="p"/>
                  </m:rPr>
                  <w:rPr>
                    <w:rFonts w:ascii="Cambria Math" w:hAnsi="Cambria Math"/>
                  </w:rPr>
                  <m:t xml:space="preserve"> </m:t>
                </m:r>
                <m:r>
                  <w:rPr>
                    <w:rFonts w:ascii="Cambria Math" w:hAnsi="Cambria Math"/>
                  </w:rPr>
                  <m:t>credits</m:t>
                </m:r>
              </m:e>
            </m:d>
            <m:r>
              <m:rPr>
                <m:sty m:val="p"/>
              </m:rPr>
              <w:rPr>
                <w:rFonts w:ascii="Cambria Math" w:hAnsi="Cambria Math"/>
              </w:rPr>
              <m:t xml:space="preserve"> </m:t>
            </m:r>
            <m:r>
              <w:rPr>
                <w:rFonts w:ascii="Cambria Math" w:hAnsi="Cambria Math"/>
              </w:rPr>
              <m:t>or</m:t>
            </m:r>
            <m:r>
              <m:rPr>
                <m:sty m:val="p"/>
              </m:rPr>
              <w:rPr>
                <w:rFonts w:ascii="Cambria Math" w:hAnsi="Cambria Math"/>
              </w:rPr>
              <m:t xml:space="preserve"> </m:t>
            </m:r>
            <m:d>
              <m:dPr>
                <m:ctrlPr>
                  <w:rPr>
                    <w:rFonts w:ascii="Cambria Math" w:hAnsi="Cambria Math"/>
                  </w:rPr>
                </m:ctrlPr>
              </m:dPr>
              <m:e>
                <m:r>
                  <w:rPr>
                    <w:rFonts w:ascii="Cambria Math" w:hAnsi="Cambria Math"/>
                  </w:rPr>
                  <m:t>total</m:t>
                </m:r>
                <m:r>
                  <m:rPr>
                    <m:sty m:val="p"/>
                  </m:rPr>
                  <w:rPr>
                    <w:rFonts w:ascii="Cambria Math" w:hAnsi="Cambria Math"/>
                  </w:rPr>
                  <m:t xml:space="preserve"> </m:t>
                </m:r>
                <m:r>
                  <w:rPr>
                    <w:rFonts w:ascii="Cambria Math" w:hAnsi="Cambria Math"/>
                  </w:rPr>
                  <m:t>deficits</m:t>
                </m:r>
              </m:e>
            </m:d>
          </m:e>
        </m:d>
      </m:oMath>
      <w:r w:rsidR="001F41B2">
        <w:t xml:space="preserve"> </w:t>
      </w:r>
    </w:p>
    <w:p w14:paraId="3F942351" w14:textId="7F432EBD" w:rsidR="00EC25C8" w:rsidRPr="00EC25C8" w:rsidRDefault="00EC25C8" w:rsidP="002E49FC">
      <w:pPr>
        <w:ind w:left="2160"/>
      </w:pPr>
      <w:r w:rsidRPr="00EC25C8">
        <w:t>where:</w:t>
      </w:r>
    </w:p>
    <w:p w14:paraId="11240C41" w14:textId="2BC0CF56" w:rsidR="00EC25C8" w:rsidRPr="00EC25C8" w:rsidRDefault="009277ED" w:rsidP="002E49FC">
      <w:pPr>
        <w:ind w:left="2160"/>
      </w:pPr>
      <m:oMath>
        <m:r>
          <w:rPr>
            <w:rFonts w:ascii="Cambria Math" w:hAnsi="Cambria Math"/>
          </w:rPr>
          <w:lastRenderedPageBreak/>
          <m:t>deficit</m:t>
        </m:r>
      </m:oMath>
      <w:r w:rsidR="00EC25C8" w:rsidRPr="00EC25C8">
        <w:t xml:space="preserve"> refers to one fuel reporting entity's obligation for the compliance year that has not been met pursuant to section 95485(a);</w:t>
      </w:r>
    </w:p>
    <w:p w14:paraId="4ED029E3" w14:textId="2C9A2C70" w:rsidR="00EC25C8" w:rsidRPr="00EC25C8" w:rsidRDefault="001B6EE3" w:rsidP="002E49FC">
      <w:pPr>
        <w:ind w:left="2160"/>
      </w:pPr>
      <m:oMath>
        <m:r>
          <w:rPr>
            <w:rFonts w:ascii="Cambria Math" w:hAnsi="Cambria Math"/>
          </w:rPr>
          <m:t>total deficits</m:t>
        </m:r>
      </m:oMath>
      <w:r w:rsidRPr="00EC25C8">
        <w:t xml:space="preserve"> </w:t>
      </w:r>
      <w:r w:rsidR="00EC25C8" w:rsidRPr="00EC25C8">
        <w:t>refers to the sum of all fuel reporting entities' obligations for the compliance year that have not been met pursuant to section 95485(a); and</w:t>
      </w:r>
    </w:p>
    <w:p w14:paraId="174C9310" w14:textId="19C2FC32" w:rsidR="00EC25C8" w:rsidRPr="00EC25C8" w:rsidRDefault="000F4CF6" w:rsidP="002E49FC">
      <w:pPr>
        <w:ind w:left="2160"/>
      </w:pPr>
      <m:oMath>
        <m:r>
          <w:rPr>
            <w:rFonts w:ascii="Cambria Math" w:hAnsi="Cambria Math"/>
          </w:rPr>
          <m:t>pledged credits</m:t>
        </m:r>
      </m:oMath>
      <w:r w:rsidRPr="00EC25C8">
        <w:t xml:space="preserve"> </w:t>
      </w:r>
      <w:r w:rsidR="00EC25C8" w:rsidRPr="00EC25C8">
        <w:t>means the sum of all credits pledged pursuant to section 95485(c)(3).</w:t>
      </w:r>
    </w:p>
    <w:p w14:paraId="2E356574" w14:textId="0856F336" w:rsidR="00EC25C8" w:rsidRPr="00EC25C8" w:rsidRDefault="00EC25C8" w:rsidP="00F701A2">
      <w:pPr>
        <w:pStyle w:val="Heading4"/>
        <w:keepNext w:val="0"/>
        <w:keepLines w:val="0"/>
        <w:rPr>
          <w:rFonts w:eastAsia="Yu Gothic Light"/>
        </w:rPr>
      </w:pPr>
      <w:r w:rsidRPr="000F4CF6">
        <w:rPr>
          <w:rFonts w:eastAsia="Yu Gothic Light"/>
          <w:i/>
          <w:iCs w:val="0"/>
        </w:rPr>
        <w:t>Publishing a List of Entities Participating in the Clearance Market.</w:t>
      </w:r>
      <w:r w:rsidRPr="00EC25C8">
        <w:rPr>
          <w:rFonts w:eastAsia="Yu Gothic Light"/>
        </w:rPr>
        <w:t xml:space="preserve"> On or before June </w:t>
      </w:r>
      <w:del w:id="1740" w:author="CARB" w:date="2023-12-19T12:12:00Z">
        <w:r w:rsidRPr="00EC25C8">
          <w:rPr>
            <w:rFonts w:eastAsia="Yu Gothic Light"/>
          </w:rPr>
          <w:delText>1st</w:delText>
        </w:r>
      </w:del>
      <w:ins w:id="1741" w:author="CARB" w:date="2023-12-19T12:12:00Z">
        <w:r w:rsidRPr="00EC25C8">
          <w:rPr>
            <w:rFonts w:eastAsia="Yu Gothic Light"/>
          </w:rPr>
          <w:t>1</w:t>
        </w:r>
      </w:ins>
      <w:r w:rsidRPr="00EC25C8">
        <w:rPr>
          <w:rFonts w:eastAsia="Yu Gothic Light"/>
        </w:rPr>
        <w:t xml:space="preserve">, the Executive Officer will post the following information on the LCFS </w:t>
      </w:r>
      <w:del w:id="1742" w:author="CARB" w:date="2023-12-19T12:12:00Z">
        <w:r w:rsidRPr="00EC25C8">
          <w:rPr>
            <w:rFonts w:eastAsia="Yu Gothic Light"/>
          </w:rPr>
          <w:delText>web site</w:delText>
        </w:r>
      </w:del>
      <w:ins w:id="1743" w:author="CARB" w:date="2023-12-19T12:12:00Z">
        <w:r w:rsidRPr="00EC25C8">
          <w:rPr>
            <w:rFonts w:eastAsia="Yu Gothic Light"/>
          </w:rPr>
          <w:t>website</w:t>
        </w:r>
      </w:ins>
      <w:r w:rsidRPr="00EC25C8">
        <w:rPr>
          <w:rFonts w:eastAsia="Yu Gothic Light"/>
        </w:rPr>
        <w:t>:</w:t>
      </w:r>
    </w:p>
    <w:p w14:paraId="7D0ED1A6" w14:textId="6DC873AA" w:rsidR="00EC25C8" w:rsidRPr="00EC25C8" w:rsidRDefault="00EC25C8" w:rsidP="00F701A2">
      <w:pPr>
        <w:pStyle w:val="Heading5"/>
        <w:keepNext w:val="0"/>
        <w:keepLines w:val="0"/>
        <w:rPr>
          <w:rFonts w:eastAsia="Yu Gothic Light"/>
        </w:rPr>
      </w:pPr>
      <w:r w:rsidRPr="00EC25C8">
        <w:rPr>
          <w:rFonts w:eastAsia="Yu Gothic Light"/>
        </w:rPr>
        <w:t>The name of each entity that did not meet the requirement of section 95485(a);</w:t>
      </w:r>
    </w:p>
    <w:p w14:paraId="284DF7C0" w14:textId="77D2BC4E" w:rsidR="00EC25C8" w:rsidRPr="00EC25C8" w:rsidRDefault="00EC25C8" w:rsidP="00F701A2">
      <w:pPr>
        <w:pStyle w:val="Heading5"/>
        <w:keepNext w:val="0"/>
        <w:keepLines w:val="0"/>
        <w:rPr>
          <w:rFonts w:eastAsia="Yu Gothic Light"/>
        </w:rPr>
      </w:pPr>
      <w:r w:rsidRPr="00EC25C8">
        <w:rPr>
          <w:rFonts w:eastAsia="Yu Gothic Light"/>
        </w:rPr>
        <w:t>The name of each entity that has pledged to provide credits for sale in the credit clearance market and the number of credits that each party has agreed to provide and</w:t>
      </w:r>
    </w:p>
    <w:p w14:paraId="20B6AF56" w14:textId="0FFC2227" w:rsidR="00EC25C8" w:rsidRPr="00EC25C8" w:rsidRDefault="00EC25C8" w:rsidP="00F701A2">
      <w:pPr>
        <w:pStyle w:val="Heading5"/>
        <w:keepNext w:val="0"/>
        <w:keepLines w:val="0"/>
        <w:rPr>
          <w:rFonts w:eastAsia="Yu Gothic Light"/>
        </w:rPr>
      </w:pPr>
      <w:r w:rsidRPr="00EC25C8">
        <w:rPr>
          <w:rFonts w:eastAsia="Yu Gothic Light"/>
        </w:rPr>
        <w:t>The name of each entity that received advanced credits and the total number of advanced credits pledged for sale in the credit clearance market.</w:t>
      </w:r>
    </w:p>
    <w:p w14:paraId="627C456F" w14:textId="0ABD049C" w:rsidR="00EC25C8" w:rsidRPr="00EC25C8" w:rsidRDefault="00EC25C8" w:rsidP="00F701A2">
      <w:pPr>
        <w:pStyle w:val="Heading4"/>
        <w:keepNext w:val="0"/>
        <w:keepLines w:val="0"/>
        <w:rPr>
          <w:rFonts w:eastAsia="Yu Gothic Light"/>
        </w:rPr>
      </w:pPr>
      <w:r w:rsidRPr="003727B2">
        <w:rPr>
          <w:rFonts w:eastAsia="Yu Gothic Light"/>
          <w:i/>
          <w:iCs w:val="0"/>
        </w:rPr>
        <w:t>Submission of Amended Annual Compliance Reports.</w:t>
      </w:r>
      <w:r w:rsidRPr="00EC25C8">
        <w:rPr>
          <w:rFonts w:eastAsia="Yu Gothic Light"/>
        </w:rPr>
        <w:t xml:space="preserve"> Fuel reporting entities that purchased credits in the Clearance Market must submit to the Executive Officer an Amended Annual Compliance Report by August 31</w:t>
      </w:r>
      <w:del w:id="1744" w:author="CARB" w:date="2023-12-19T12:12:00Z">
        <w:r w:rsidRPr="00EC25C8">
          <w:rPr>
            <w:rFonts w:eastAsia="Yu Gothic Light"/>
          </w:rPr>
          <w:delText>st</w:delText>
        </w:r>
      </w:del>
      <w:r w:rsidRPr="00EC25C8">
        <w:rPr>
          <w:rFonts w:eastAsia="Yu Gothic Light"/>
        </w:rPr>
        <w:t xml:space="preserve"> that accounts for the acquisition and retirement of their pro-rata share of Clearance Market credits, and for all deficits carried over as Accumulated Deficits.</w:t>
      </w:r>
    </w:p>
    <w:p w14:paraId="62CE34C4" w14:textId="5DAA0458" w:rsidR="00EC25C8" w:rsidRPr="00EC25C8" w:rsidRDefault="00EC25C8" w:rsidP="00F701A2">
      <w:pPr>
        <w:pStyle w:val="Heading4"/>
        <w:keepNext w:val="0"/>
        <w:keepLines w:val="0"/>
        <w:rPr>
          <w:rFonts w:eastAsia="Yu Gothic Light"/>
        </w:rPr>
      </w:pPr>
      <w:r w:rsidRPr="00F676FD">
        <w:rPr>
          <w:rFonts w:eastAsia="Yu Gothic Light"/>
          <w:i/>
          <w:iCs w:val="0"/>
        </w:rPr>
        <w:t>Accumulated Deficits.</w:t>
      </w:r>
      <w:r w:rsidRPr="00EC25C8">
        <w:rPr>
          <w:rFonts w:eastAsia="Yu Gothic Light"/>
        </w:rPr>
        <w:t xml:space="preserve"> If, after purchasing its pro-rata share of credits and retiring those credits, a fuel reporting entity retains an unmet compliance obligation, the Executive Officer shall record remaining deficits from that compliance year in the entity's account.</w:t>
      </w:r>
    </w:p>
    <w:p w14:paraId="5A459F3E" w14:textId="433D36C9" w:rsidR="00EC25C8" w:rsidRPr="00EC25C8" w:rsidRDefault="00EC25C8" w:rsidP="00F701A2">
      <w:pPr>
        <w:pStyle w:val="Heading3"/>
        <w:keepNext w:val="0"/>
        <w:keepLines w:val="0"/>
        <w:rPr>
          <w:rFonts w:eastAsia="Yu Gothic Light"/>
        </w:rPr>
      </w:pPr>
      <w:r w:rsidRPr="00F676FD">
        <w:rPr>
          <w:rFonts w:eastAsia="Yu Gothic Light"/>
          <w:i/>
          <w:iCs/>
        </w:rPr>
        <w:t>Rules Governing Accumulated Deficits</w:t>
      </w:r>
      <w:r w:rsidRPr="00EC25C8">
        <w:rPr>
          <w:rFonts w:eastAsia="Yu Gothic Light"/>
        </w:rPr>
        <w:t>.</w:t>
      </w:r>
    </w:p>
    <w:p w14:paraId="282DD70C" w14:textId="10668BAC" w:rsidR="00EC25C8" w:rsidRPr="00EC25C8" w:rsidRDefault="00EC25C8" w:rsidP="00F701A2">
      <w:pPr>
        <w:pStyle w:val="Heading4"/>
        <w:keepNext w:val="0"/>
        <w:keepLines w:val="0"/>
        <w:rPr>
          <w:rFonts w:eastAsia="Yu Gothic Light"/>
        </w:rPr>
      </w:pPr>
      <w:r w:rsidRPr="00F676FD">
        <w:rPr>
          <w:rFonts w:eastAsia="Yu Gothic Light"/>
          <w:i/>
          <w:iCs w:val="0"/>
        </w:rPr>
        <w:t xml:space="preserve">Compound Interest </w:t>
      </w:r>
      <w:proofErr w:type="gramStart"/>
      <w:r w:rsidRPr="00F676FD">
        <w:rPr>
          <w:rFonts w:eastAsia="Yu Gothic Light"/>
          <w:i/>
          <w:iCs w:val="0"/>
        </w:rPr>
        <w:t>on</w:t>
      </w:r>
      <w:proofErr w:type="gramEnd"/>
      <w:r w:rsidRPr="00F676FD">
        <w:rPr>
          <w:rFonts w:eastAsia="Yu Gothic Light"/>
          <w:i/>
          <w:iCs w:val="0"/>
        </w:rPr>
        <w:t xml:space="preserve"> Accumulated Deficits.</w:t>
      </w:r>
      <w:r w:rsidRPr="00EC25C8">
        <w:rPr>
          <w:rFonts w:eastAsia="Yu Gothic Light"/>
        </w:rPr>
        <w:t xml:space="preserve"> Fuel reporting entities with an Accumulated Deficit will be charged interest to be applied annually to all deficits in a fuel reporting entity's account. Interest will be applied on Accumulated Deficit from previous compliance years in terms of additional deficits that must be retired pursuant to section 95485(c)(1)(A) at a rate of 5 percent annually, applied on each September </w:t>
      </w:r>
      <w:del w:id="1745" w:author="CARB" w:date="2023-12-19T12:12:00Z">
        <w:r w:rsidRPr="00EC25C8">
          <w:rPr>
            <w:rFonts w:eastAsia="Yu Gothic Light"/>
          </w:rPr>
          <w:delText>1st</w:delText>
        </w:r>
      </w:del>
      <w:ins w:id="1746" w:author="CARB" w:date="2023-12-19T12:12:00Z">
        <w:r w:rsidRPr="00EC25C8">
          <w:rPr>
            <w:rFonts w:eastAsia="Yu Gothic Light"/>
          </w:rPr>
          <w:t>1</w:t>
        </w:r>
      </w:ins>
      <w:r w:rsidRPr="00EC25C8">
        <w:rPr>
          <w:rFonts w:eastAsia="Yu Gothic Light"/>
        </w:rPr>
        <w:t>.</w:t>
      </w:r>
    </w:p>
    <w:p w14:paraId="6698CC28" w14:textId="51429EE9" w:rsidR="00EC25C8" w:rsidRPr="00EC25C8" w:rsidRDefault="00EC25C8" w:rsidP="00F701A2">
      <w:pPr>
        <w:pStyle w:val="Heading4"/>
        <w:keepNext w:val="0"/>
        <w:keepLines w:val="0"/>
        <w:rPr>
          <w:rFonts w:eastAsia="Yu Gothic Light"/>
        </w:rPr>
      </w:pPr>
      <w:r w:rsidRPr="00F676FD">
        <w:rPr>
          <w:rFonts w:eastAsia="Yu Gothic Light"/>
          <w:i/>
          <w:iCs w:val="0"/>
        </w:rPr>
        <w:lastRenderedPageBreak/>
        <w:t>Repayment of Accumulated Deficits.</w:t>
      </w:r>
      <w:r w:rsidRPr="00EC25C8">
        <w:rPr>
          <w:rFonts w:eastAsia="Yu Gothic Light"/>
        </w:rPr>
        <w:t xml:space="preserve"> Fuel reporting entities that participate in the Clearance Market in order to meet their compliance obligations must repay all deficits, plus interest no later than five years from the end of the compliance period in which any such deficit was incurred.</w:t>
      </w:r>
    </w:p>
    <w:p w14:paraId="51BC6DED" w14:textId="3B3F114F" w:rsidR="00EC25C8" w:rsidRPr="00EC25C8" w:rsidRDefault="00EC25C8" w:rsidP="00F701A2">
      <w:pPr>
        <w:pStyle w:val="Heading4"/>
        <w:keepNext w:val="0"/>
        <w:keepLines w:val="0"/>
        <w:rPr>
          <w:rFonts w:eastAsia="Yu Gothic Light"/>
        </w:rPr>
      </w:pPr>
      <w:r w:rsidRPr="00F676FD">
        <w:rPr>
          <w:rFonts w:eastAsia="Yu Gothic Light"/>
          <w:i/>
          <w:iCs w:val="0"/>
        </w:rPr>
        <w:t>Restrictions on the Repayment of Accumulated Deficits.</w:t>
      </w:r>
      <w:r w:rsidRPr="00EC25C8">
        <w:rPr>
          <w:rFonts w:eastAsia="Yu Gothic Light"/>
        </w:rPr>
        <w:t xml:space="preserve"> Fuel reporting entities may repay Accumulated Deficits as part of a subsequent annual report. However, no repayment of any Accumulated Deficits is allowed unless the fuel reporting entity meets 100 percent of its current compliance obligation.</w:t>
      </w:r>
    </w:p>
    <w:p w14:paraId="46CA1D8C" w14:textId="7EED071C" w:rsidR="00EC25C8" w:rsidRPr="00EC25C8" w:rsidRDefault="00EC25C8" w:rsidP="00F701A2">
      <w:pPr>
        <w:pStyle w:val="Heading4"/>
        <w:keepNext w:val="0"/>
        <w:keepLines w:val="0"/>
        <w:rPr>
          <w:rFonts w:eastAsia="Yu Gothic Light"/>
        </w:rPr>
      </w:pPr>
      <w:r w:rsidRPr="00963C68">
        <w:rPr>
          <w:rFonts w:eastAsia="Yu Gothic Light"/>
          <w:i/>
          <w:iCs w:val="0"/>
        </w:rPr>
        <w:t>Prohibitions on Credit Transfers.</w:t>
      </w:r>
      <w:r w:rsidRPr="00EC25C8">
        <w:rPr>
          <w:rFonts w:eastAsia="Yu Gothic Light"/>
        </w:rPr>
        <w:t xml:space="preserve"> Fuel reporting entities that have an Accumulated Deficit obligation cannot transfer or sell credits to another fuel reporting entity.</w:t>
      </w:r>
    </w:p>
    <w:p w14:paraId="6C791CE2" w14:textId="20E91B58" w:rsidR="004F2B2B" w:rsidRPr="00B90B57" w:rsidRDefault="00EC25C8" w:rsidP="00B90B57">
      <w:pPr>
        <w:rPr>
          <w:sz w:val="20"/>
          <w:szCs w:val="18"/>
        </w:rPr>
      </w:pPr>
      <w:r w:rsidRPr="00B90B57">
        <w:rPr>
          <w:sz w:val="20"/>
          <w:szCs w:val="18"/>
        </w:rPr>
        <w:t xml:space="preserve">NOTE: Authority cited: Sections 38510, 38530, 38560, 38560.5, 38571, 38580, 39600, 39601 and 43018, Health and Safety Code; 42 U.S.C. section 7545; and </w:t>
      </w:r>
      <w:r w:rsidRPr="00B90B57">
        <w:rPr>
          <w:i/>
          <w:sz w:val="20"/>
          <w:szCs w:val="18"/>
        </w:rPr>
        <w:t xml:space="preserve">Western Oil and Gas </w:t>
      </w:r>
      <w:proofErr w:type="spellStart"/>
      <w:r w:rsidRPr="00B90B57">
        <w:rPr>
          <w:i/>
          <w:sz w:val="20"/>
          <w:szCs w:val="18"/>
        </w:rPr>
        <w:t>Ass'n</w:t>
      </w:r>
      <w:proofErr w:type="spellEnd"/>
      <w:r w:rsidRPr="00B90B57">
        <w:rPr>
          <w:i/>
          <w:sz w:val="20"/>
          <w:szCs w:val="18"/>
        </w:rPr>
        <w:t xml:space="preserve"> v. Orange County Air Pollution Control District</w:t>
      </w:r>
      <w:r w:rsidRPr="00B90B57">
        <w:rPr>
          <w:sz w:val="20"/>
          <w:szCs w:val="18"/>
        </w:rPr>
        <w:t xml:space="preserve">, 14 Cal.3d 411, 121 </w:t>
      </w:r>
      <w:proofErr w:type="spellStart"/>
      <w:r w:rsidRPr="00B90B57">
        <w:rPr>
          <w:sz w:val="20"/>
          <w:szCs w:val="18"/>
        </w:rPr>
        <w:t>Cal.Rptr</w:t>
      </w:r>
      <w:proofErr w:type="spellEnd"/>
      <w:r w:rsidRPr="00B90B57">
        <w:rPr>
          <w:sz w:val="20"/>
          <w:szCs w:val="18"/>
        </w:rPr>
        <w:t xml:space="preserve">. 249 (1975). Reference: Sections 38501, 38510, 39515, 39516, 38571, 38580, 39000, 39001, 39002, 39003, 39515, 39516 and 43000, Health and Safety Code; Section 25000.5, Public Resources Code; and </w:t>
      </w:r>
      <w:r w:rsidRPr="00B90B57">
        <w:rPr>
          <w:i/>
          <w:sz w:val="20"/>
          <w:szCs w:val="18"/>
        </w:rPr>
        <w:t xml:space="preserve">Western Oil and Gas </w:t>
      </w:r>
      <w:proofErr w:type="spellStart"/>
      <w:r w:rsidRPr="00B90B57">
        <w:rPr>
          <w:i/>
          <w:sz w:val="20"/>
          <w:szCs w:val="18"/>
        </w:rPr>
        <w:t>Ass'n</w:t>
      </w:r>
      <w:proofErr w:type="spellEnd"/>
      <w:r w:rsidRPr="00B90B57">
        <w:rPr>
          <w:i/>
          <w:sz w:val="20"/>
          <w:szCs w:val="18"/>
        </w:rPr>
        <w:t xml:space="preserve"> v. Orange County Air Pollution Control District</w:t>
      </w:r>
      <w:r w:rsidRPr="00B90B57">
        <w:rPr>
          <w:sz w:val="20"/>
          <w:szCs w:val="18"/>
        </w:rPr>
        <w:t xml:space="preserve">, 14 Cal.3d 411, 121 </w:t>
      </w:r>
      <w:proofErr w:type="spellStart"/>
      <w:r w:rsidRPr="00B90B57">
        <w:rPr>
          <w:sz w:val="20"/>
          <w:szCs w:val="18"/>
        </w:rPr>
        <w:t>Cal.Rptr</w:t>
      </w:r>
      <w:proofErr w:type="spellEnd"/>
      <w:r w:rsidRPr="00B90B57">
        <w:rPr>
          <w:sz w:val="20"/>
          <w:szCs w:val="18"/>
        </w:rPr>
        <w:t>. 249 (1975).</w:t>
      </w:r>
    </w:p>
    <w:p w14:paraId="791B813E" w14:textId="038ED099" w:rsidR="003C5373" w:rsidRPr="003C5373" w:rsidRDefault="003C5373" w:rsidP="00F701A2">
      <w:pPr>
        <w:pStyle w:val="Heading1"/>
        <w:keepNext w:val="0"/>
        <w:keepLines w:val="0"/>
        <w:rPr>
          <w:rFonts w:eastAsia="Yu Gothic Light"/>
        </w:rPr>
      </w:pPr>
      <w:r w:rsidRPr="003C5373">
        <w:rPr>
          <w:rFonts w:eastAsia="Yu Gothic Light"/>
        </w:rPr>
        <w:t>95486. Generating and Calculating Credits and Deficits.</w:t>
      </w:r>
    </w:p>
    <w:p w14:paraId="6358303B" w14:textId="74F9A91E" w:rsidR="003C5373" w:rsidRPr="003C5373" w:rsidRDefault="003C5373" w:rsidP="00F701A2">
      <w:pPr>
        <w:pStyle w:val="Heading2"/>
        <w:keepNext w:val="0"/>
        <w:keepLines w:val="0"/>
        <w:rPr>
          <w:rFonts w:eastAsia="Yu Gothic Light"/>
        </w:rPr>
      </w:pPr>
      <w:r w:rsidRPr="003C5373">
        <w:rPr>
          <w:rFonts w:eastAsia="Yu Gothic Light"/>
          <w:i/>
          <w:iCs/>
        </w:rPr>
        <w:t>Generation and Acquisition of Transferrable Credits</w:t>
      </w:r>
      <w:r w:rsidRPr="003C5373">
        <w:rPr>
          <w:rFonts w:eastAsia="Yu Gothic Light"/>
        </w:rPr>
        <w:t>.</w:t>
      </w:r>
    </w:p>
    <w:p w14:paraId="1A057CE6" w14:textId="379139FA" w:rsidR="003C5373" w:rsidRPr="003C5373" w:rsidRDefault="003C5373" w:rsidP="00F701A2">
      <w:pPr>
        <w:pStyle w:val="Heading3"/>
        <w:keepNext w:val="0"/>
        <w:keepLines w:val="0"/>
        <w:rPr>
          <w:rFonts w:eastAsia="Yu Gothic Light"/>
        </w:rPr>
      </w:pPr>
      <w:r w:rsidRPr="003C5373">
        <w:rPr>
          <w:rFonts w:eastAsia="Yu Gothic Light"/>
          <w:i/>
          <w:iCs/>
        </w:rPr>
        <w:t>Credit and Deficit Issuance.</w:t>
      </w:r>
      <w:r w:rsidRPr="003C5373">
        <w:rPr>
          <w:rFonts w:eastAsia="Yu Gothic Light"/>
        </w:rPr>
        <w:t xml:space="preserve"> Upon submission and acceptance of timely reports as required by this </w:t>
      </w:r>
      <w:proofErr w:type="spellStart"/>
      <w:r w:rsidRPr="003C5373">
        <w:rPr>
          <w:rFonts w:eastAsia="Yu Gothic Light"/>
        </w:rPr>
        <w:t>subarticle</w:t>
      </w:r>
      <w:proofErr w:type="spellEnd"/>
      <w:r w:rsidRPr="003C5373">
        <w:rPr>
          <w:rFonts w:eastAsia="Yu Gothic Light"/>
        </w:rPr>
        <w:t>, the total number of credits and deficits generated will be issued in the LRT-CBTS account of the applicable credit or deficit generator. Once issued, credits may be retained indefinitely, retired to meet a compliance obligation, or transferred to other entities through the LRT-CBTS. The Executive Officer will issue the credits and deficits in the LRT-CBTS if:</w:t>
      </w:r>
    </w:p>
    <w:p w14:paraId="7EE7EBF9" w14:textId="080EC3C6" w:rsidR="003C5373" w:rsidRPr="003C5373" w:rsidRDefault="003C5373" w:rsidP="00F701A2">
      <w:pPr>
        <w:pStyle w:val="Heading4"/>
        <w:keepNext w:val="0"/>
        <w:keepLines w:val="0"/>
        <w:rPr>
          <w:rFonts w:eastAsia="Yu Gothic Light"/>
        </w:rPr>
      </w:pPr>
      <w:r w:rsidRPr="003C5373">
        <w:rPr>
          <w:rFonts w:eastAsia="Yu Gothic Light"/>
        </w:rPr>
        <w:t xml:space="preserve">The credit or deficit generator met all the reporting requirements pursuant to this </w:t>
      </w:r>
      <w:proofErr w:type="spellStart"/>
      <w:r w:rsidRPr="003C5373">
        <w:rPr>
          <w:rFonts w:eastAsia="Yu Gothic Light"/>
        </w:rPr>
        <w:t>subarticle</w:t>
      </w:r>
      <w:proofErr w:type="spellEnd"/>
      <w:r w:rsidRPr="003C5373">
        <w:rPr>
          <w:rFonts w:eastAsia="Yu Gothic Light"/>
        </w:rPr>
        <w:t>;</w:t>
      </w:r>
    </w:p>
    <w:p w14:paraId="269E8FA9" w14:textId="41EF05F3" w:rsidR="003C5373" w:rsidRPr="003C5373" w:rsidRDefault="003C5373" w:rsidP="00F701A2">
      <w:pPr>
        <w:pStyle w:val="Heading4"/>
        <w:keepNext w:val="0"/>
        <w:keepLines w:val="0"/>
        <w:rPr>
          <w:rFonts w:eastAsia="Yu Gothic Light"/>
        </w:rPr>
      </w:pPr>
      <w:r w:rsidRPr="003C5373">
        <w:rPr>
          <w:rFonts w:eastAsia="Yu Gothic Light"/>
        </w:rPr>
        <w:t>The credit or deficit generator successfully reconciled the fuel quantity reported per FPC using transaction types Sold with Obligation and Purchased with Obligation with business partners by the quarterly reporting deadline, if required;</w:t>
      </w:r>
    </w:p>
    <w:p w14:paraId="35BC0F15" w14:textId="5542BDEA" w:rsidR="003C5373" w:rsidRPr="003C5373" w:rsidRDefault="003C5373" w:rsidP="00F701A2">
      <w:pPr>
        <w:pStyle w:val="Heading4"/>
        <w:keepNext w:val="0"/>
        <w:keepLines w:val="0"/>
        <w:rPr>
          <w:rFonts w:eastAsia="Yu Gothic Light"/>
        </w:rPr>
      </w:pPr>
      <w:r w:rsidRPr="003C5373">
        <w:rPr>
          <w:rFonts w:eastAsia="Yu Gothic Light"/>
        </w:rPr>
        <w:t xml:space="preserve">The activity is not prohibited pursuant to section 95486(a)(2) or any other provision of this </w:t>
      </w:r>
      <w:proofErr w:type="spellStart"/>
      <w:r w:rsidRPr="003C5373">
        <w:rPr>
          <w:rFonts w:eastAsia="Yu Gothic Light"/>
        </w:rPr>
        <w:t>subarticle</w:t>
      </w:r>
      <w:proofErr w:type="spellEnd"/>
      <w:r w:rsidRPr="003C5373">
        <w:rPr>
          <w:rFonts w:eastAsia="Yu Gothic Light"/>
        </w:rPr>
        <w:t>.</w:t>
      </w:r>
    </w:p>
    <w:p w14:paraId="0697AD62" w14:textId="6122DC81" w:rsidR="003C5373" w:rsidRPr="003C5373" w:rsidRDefault="003C5373" w:rsidP="00F701A2">
      <w:pPr>
        <w:pStyle w:val="Heading3"/>
        <w:keepNext w:val="0"/>
        <w:keepLines w:val="0"/>
        <w:rPr>
          <w:rFonts w:eastAsia="Yu Gothic Light"/>
        </w:rPr>
      </w:pPr>
      <w:r w:rsidRPr="00026800">
        <w:rPr>
          <w:rFonts w:eastAsia="Yu Gothic Light"/>
          <w:i/>
          <w:iCs/>
        </w:rPr>
        <w:t>No Retroactive Credit Claim.</w:t>
      </w:r>
      <w:r w:rsidRPr="003C5373">
        <w:rPr>
          <w:rFonts w:eastAsia="Yu Gothic Light"/>
        </w:rPr>
        <w:t xml:space="preserve"> Unless expressly provided elsewhere in this </w:t>
      </w:r>
      <w:proofErr w:type="spellStart"/>
      <w:r w:rsidRPr="003C5373">
        <w:rPr>
          <w:rFonts w:eastAsia="Yu Gothic Light"/>
        </w:rPr>
        <w:t>subarticle</w:t>
      </w:r>
      <w:proofErr w:type="spellEnd"/>
      <w:r w:rsidRPr="003C5373">
        <w:rPr>
          <w:rFonts w:eastAsia="Yu Gothic Light"/>
        </w:rPr>
        <w:t xml:space="preserve">, no credit generator may generate or claim credits retroactively for a period for which the reporting deadline has passed. Similarly, no </w:t>
      </w:r>
      <w:r w:rsidRPr="003C5373">
        <w:rPr>
          <w:rFonts w:eastAsia="Yu Gothic Light"/>
        </w:rPr>
        <w:lastRenderedPageBreak/>
        <w:t>deficit generator may eliminate deficits retroactively for a period for which the reporting deadline has passed.</w:t>
      </w:r>
    </w:p>
    <w:p w14:paraId="4192A545" w14:textId="6FBBE793" w:rsidR="003C5373" w:rsidRPr="003C5373" w:rsidRDefault="003C5373" w:rsidP="00F701A2">
      <w:pPr>
        <w:pStyle w:val="Heading3"/>
        <w:keepNext w:val="0"/>
        <w:keepLines w:val="0"/>
        <w:rPr>
          <w:rFonts w:eastAsia="Yu Gothic Light"/>
        </w:rPr>
      </w:pPr>
      <w:r w:rsidRPr="00026800">
        <w:rPr>
          <w:rFonts w:eastAsia="Yu Gothic Light"/>
          <w:i/>
          <w:iCs/>
        </w:rPr>
        <w:t>Buffer Account.</w:t>
      </w:r>
      <w:r w:rsidRPr="003C5373">
        <w:rPr>
          <w:rFonts w:eastAsia="Yu Gothic Light"/>
        </w:rPr>
        <w:t xml:space="preserve"> The Executive Officer may create an LRT-CBTS account under the control of the Executive Officer. In this account, the Executive Officer may place:</w:t>
      </w:r>
    </w:p>
    <w:p w14:paraId="40965D19" w14:textId="0C018144" w:rsidR="003C5373" w:rsidRPr="003C5373" w:rsidRDefault="003C5373" w:rsidP="00F701A2">
      <w:pPr>
        <w:pStyle w:val="Heading4"/>
        <w:keepNext w:val="0"/>
        <w:keepLines w:val="0"/>
        <w:rPr>
          <w:rFonts w:eastAsia="Yu Gothic Light"/>
        </w:rPr>
      </w:pPr>
      <w:r w:rsidRPr="003C5373">
        <w:rPr>
          <w:rFonts w:eastAsia="Yu Gothic Light"/>
        </w:rPr>
        <w:t>An equivalent number of credits for any LCFS credits that could have been claimed (or deficits that could have been eliminated) if reported timely, if not for the prohibition on retroactive credit claims in section 95486(a)(2).</w:t>
      </w:r>
    </w:p>
    <w:p w14:paraId="018B1767" w14:textId="5CE04DDF" w:rsidR="003C5373" w:rsidRPr="003C5373" w:rsidRDefault="003C5373" w:rsidP="00F701A2">
      <w:pPr>
        <w:pStyle w:val="Heading4"/>
        <w:keepNext w:val="0"/>
        <w:keepLines w:val="0"/>
        <w:rPr>
          <w:rFonts w:eastAsia="Yu Gothic Light"/>
        </w:rPr>
      </w:pPr>
      <w:del w:id="1747" w:author="CARB" w:date="2023-12-19T12:12:00Z">
        <w:r w:rsidRPr="003C5373">
          <w:rPr>
            <w:rFonts w:eastAsia="Yu Gothic Light"/>
          </w:rPr>
          <w:delText>An</w:delText>
        </w:r>
      </w:del>
      <w:ins w:id="1748" w:author="CARB" w:date="2023-12-19T12:12:00Z">
        <w:r w:rsidR="0039763D">
          <w:rPr>
            <w:rFonts w:eastAsia="Yu Gothic Light"/>
          </w:rPr>
          <w:t xml:space="preserve">Unless otherwise specified in </w:t>
        </w:r>
        <w:r w:rsidR="009E21D6">
          <w:rPr>
            <w:rFonts w:eastAsia="Yu Gothic Light"/>
          </w:rPr>
          <w:t xml:space="preserve">section 95488.10(b), </w:t>
        </w:r>
        <w:r w:rsidR="001B459E">
          <w:rPr>
            <w:rFonts w:eastAsia="Yu Gothic Light"/>
          </w:rPr>
          <w:t>an</w:t>
        </w:r>
      </w:ins>
      <w:r w:rsidRPr="0925CFAA">
        <w:rPr>
          <w:rFonts w:eastAsia="Yu Gothic Light"/>
        </w:rPr>
        <w:t xml:space="preserve"> equivalent number of credits representing the difference between the reported CI and the verified operational CI from annual Fuel Pathway Reports for each fuel pathway code reported with </w:t>
      </w:r>
      <w:ins w:id="1749" w:author="CARB" w:date="2023-12-19T12:12:00Z">
        <w:r w:rsidR="00674964" w:rsidRPr="0925CFAA">
          <w:rPr>
            <w:rFonts w:eastAsia="Yu Gothic Light"/>
          </w:rPr>
          <w:t xml:space="preserve">the following </w:t>
        </w:r>
        <w:r w:rsidR="00164C29">
          <w:rPr>
            <w:rFonts w:eastAsia="Yu Gothic Light"/>
          </w:rPr>
          <w:t>liquid fuel</w:t>
        </w:r>
        <w:r w:rsidR="00674964" w:rsidRPr="0925CFAA">
          <w:rPr>
            <w:rFonts w:eastAsia="Yu Gothic Light"/>
          </w:rPr>
          <w:t xml:space="preserve"> </w:t>
        </w:r>
      </w:ins>
      <w:r w:rsidRPr="0925CFAA">
        <w:rPr>
          <w:rFonts w:eastAsia="Yu Gothic Light"/>
        </w:rPr>
        <w:t xml:space="preserve">transaction types “Production in California”, “Production for Import”, and “Import” </w:t>
      </w:r>
      <w:ins w:id="1750" w:author="CARB" w:date="2023-12-19T12:12:00Z">
        <w:r w:rsidR="003334D0">
          <w:rPr>
            <w:rFonts w:eastAsia="Yu Gothic Light"/>
          </w:rPr>
          <w:t xml:space="preserve">and all non-liquid fuel transaction types </w:t>
        </w:r>
      </w:ins>
      <w:r w:rsidRPr="0925CFAA">
        <w:rPr>
          <w:rFonts w:eastAsia="Yu Gothic Light"/>
        </w:rPr>
        <w:t>during a compliance year</w:t>
      </w:r>
      <w:del w:id="1751" w:author="CARB" w:date="2023-12-19T12:12:00Z">
        <w:r w:rsidRPr="003C5373">
          <w:rPr>
            <w:rFonts w:eastAsia="Yu Gothic Light"/>
          </w:rPr>
          <w:delText>. These credits</w:delText>
        </w:r>
      </w:del>
      <w:r w:rsidRPr="0925CFAA">
        <w:rPr>
          <w:rFonts w:eastAsia="Yu Gothic Light"/>
        </w:rPr>
        <w:t xml:space="preserve"> will be placed in the buffer account after August 31</w:t>
      </w:r>
      <w:del w:id="1752" w:author="CARB" w:date="2023-12-19T12:12:00Z">
        <w:r w:rsidRPr="003C5373">
          <w:rPr>
            <w:rFonts w:eastAsia="Yu Gothic Light"/>
          </w:rPr>
          <w:delText>st</w:delText>
        </w:r>
      </w:del>
      <w:r w:rsidRPr="0925CFAA">
        <w:rPr>
          <w:rFonts w:eastAsia="Yu Gothic Light"/>
        </w:rPr>
        <w:t xml:space="preserve"> for the prior compliance year and will be calculated according to the following equation:</w:t>
      </w:r>
    </w:p>
    <w:p w14:paraId="7FA79E80" w14:textId="5C7882DE" w:rsidR="00A221FF" w:rsidRPr="007A138C" w:rsidRDefault="00000000" w:rsidP="001B408B">
      <w:pPr>
        <w:ind w:left="2160"/>
        <w:rPr>
          <w:rFonts w:eastAsia="Yu Gothic Light"/>
        </w:rPr>
      </w:pPr>
      <m:oMathPara>
        <m:oMathParaPr>
          <m:jc m:val="left"/>
        </m:oMathParaPr>
        <m:oMath>
          <m:sSubSup>
            <m:sSubSupPr>
              <m:ctrlPr>
                <w:rPr>
                  <w:rFonts w:ascii="Cambria Math" w:hAnsi="Cambria Math"/>
                </w:rPr>
              </m:ctrlPr>
            </m:sSubSupPr>
            <m:e>
              <m:r>
                <w:rPr>
                  <w:rFonts w:ascii="Cambria Math" w:hAnsi="Cambria Math"/>
                </w:rPr>
                <m:t>Credits</m:t>
              </m:r>
            </m:e>
            <m:sub>
              <m:r>
                <w:rPr>
                  <w:rFonts w:ascii="Cambria Math" w:hAnsi="Cambria Math"/>
                </w:rPr>
                <m:t xml:space="preserve">CI difference </m:t>
              </m:r>
            </m:sub>
            <m:sup>
              <m:r>
                <w:rPr>
                  <w:rFonts w:ascii="Cambria Math" w:hAnsi="Cambria Math"/>
                </w:rPr>
                <m:t>FPC</m:t>
              </m:r>
            </m:sup>
          </m:sSubSup>
          <m:d>
            <m:dPr>
              <m:ctrlPr>
                <w:rPr>
                  <w:rFonts w:ascii="Cambria Math" w:hAnsi="Cambria Math"/>
                  <w:i/>
                </w:rPr>
              </m:ctrlPr>
            </m:dPr>
            <m:e>
              <m:r>
                <w:rPr>
                  <w:rFonts w:ascii="Cambria Math" w:hAnsi="Cambria Math"/>
                </w:rPr>
                <m:t>MT</m:t>
              </m:r>
            </m:e>
          </m:d>
        </m:oMath>
      </m:oMathPara>
    </w:p>
    <w:p w14:paraId="5400BD78" w14:textId="5EC72297" w:rsidR="003C5373" w:rsidRPr="003C5373" w:rsidRDefault="00A33E1B" w:rsidP="001B408B">
      <w:pPr>
        <w:ind w:left="2160"/>
        <w:rPr>
          <w:rFonts w:eastAsia="Yu Gothic Light"/>
        </w:rPr>
      </w:pPr>
      <m:oMathPara>
        <m:oMath>
          <m:r>
            <w:rPr>
              <w:rFonts w:ascii="Cambria Math" w:hAnsi="Cambria Math"/>
            </w:rPr>
            <m:t>=</m:t>
          </m:r>
          <m:d>
            <m:dPr>
              <m:ctrlPr>
                <w:rPr>
                  <w:rFonts w:ascii="Cambria Math" w:hAnsi="Cambria Math"/>
                  <w:i/>
                </w:rPr>
              </m:ctrlPr>
            </m:dPr>
            <m:e>
              <m:sSubSup>
                <m:sSubSupPr>
                  <m:ctrlPr>
                    <w:rPr>
                      <w:rFonts w:ascii="Cambria Math" w:hAnsi="Cambria Math"/>
                      <w:i/>
                    </w:rPr>
                  </m:ctrlPr>
                </m:sSubSupPr>
                <m:e>
                  <m:r>
                    <w:rPr>
                      <w:rFonts w:ascii="Cambria Math" w:hAnsi="Cambria Math"/>
                    </w:rPr>
                    <m:t>Credits</m:t>
                  </m:r>
                </m:e>
                <m:sub>
                  <m:r>
                    <w:rPr>
                      <w:rFonts w:ascii="Cambria Math" w:hAnsi="Cambria Math"/>
                    </w:rPr>
                    <m:t>verified opertaional CI</m:t>
                  </m:r>
                </m:sub>
                <m:sup>
                  <m:r>
                    <w:rPr>
                      <w:rFonts w:ascii="Cambria Math" w:hAnsi="Cambria Math"/>
                    </w:rPr>
                    <m:t>FPC</m:t>
                  </m:r>
                </m:sup>
              </m:sSubSup>
              <m:r>
                <w:rPr>
                  <w:rFonts w:ascii="Cambria Math" w:hAnsi="Cambria Math"/>
                </w:rPr>
                <m:t xml:space="preserve"> </m:t>
              </m:r>
              <m:d>
                <m:dPr>
                  <m:ctrlPr>
                    <w:rPr>
                      <w:rFonts w:ascii="Cambria Math" w:hAnsi="Cambria Math"/>
                      <w:i/>
                    </w:rPr>
                  </m:ctrlPr>
                </m:dPr>
                <m:e>
                  <m:r>
                    <w:rPr>
                      <w:rFonts w:ascii="Cambria Math" w:hAnsi="Cambria Math"/>
                    </w:rPr>
                    <m:t>MT</m:t>
                  </m:r>
                </m:e>
              </m:d>
              <m:r>
                <w:rPr>
                  <w:rFonts w:ascii="Cambria Math" w:hAnsi="Cambria Math"/>
                </w:rPr>
                <m:t>-</m:t>
              </m:r>
              <m:sSubSup>
                <m:sSubSupPr>
                  <m:ctrlPr>
                    <w:rPr>
                      <w:rFonts w:ascii="Cambria Math" w:hAnsi="Cambria Math"/>
                      <w:i/>
                    </w:rPr>
                  </m:ctrlPr>
                </m:sSubSupPr>
                <m:e>
                  <m:r>
                    <w:rPr>
                      <w:rFonts w:ascii="Cambria Math" w:hAnsi="Cambria Math"/>
                    </w:rPr>
                    <m:t>Credits</m:t>
                  </m:r>
                </m:e>
                <m:sub>
                  <m:r>
                    <w:rPr>
                      <w:rFonts w:ascii="Cambria Math" w:hAnsi="Cambria Math"/>
                    </w:rPr>
                    <m:t>reported CI</m:t>
                  </m:r>
                </m:sub>
                <m:sup>
                  <m:r>
                    <w:rPr>
                      <w:rFonts w:ascii="Cambria Math" w:hAnsi="Cambria Math"/>
                    </w:rPr>
                    <m:t>FPC</m:t>
                  </m:r>
                </m:sup>
              </m:sSubSup>
              <m:r>
                <w:rPr>
                  <w:rFonts w:ascii="Cambria Math" w:hAnsi="Cambria Math"/>
                </w:rPr>
                <m:t xml:space="preserve"> (MT)</m:t>
              </m:r>
            </m:e>
          </m:d>
        </m:oMath>
      </m:oMathPara>
    </w:p>
    <w:p w14:paraId="0C87D470" w14:textId="372288D7" w:rsidR="003C5373" w:rsidRPr="003C5373" w:rsidRDefault="003C5373" w:rsidP="001B408B">
      <w:pPr>
        <w:ind w:left="2160"/>
        <w:rPr>
          <w:rFonts w:eastAsia="Yu Gothic Light"/>
        </w:rPr>
      </w:pPr>
      <w:r w:rsidRPr="003C5373">
        <w:rPr>
          <w:rFonts w:eastAsia="Yu Gothic Light"/>
        </w:rPr>
        <w:t xml:space="preserve">If </w:t>
      </w:r>
      <m:oMath>
        <m:sSubSup>
          <m:sSubSupPr>
            <m:ctrlPr>
              <w:rPr>
                <w:rFonts w:ascii="Cambria Math" w:hAnsi="Cambria Math"/>
              </w:rPr>
            </m:ctrlPr>
          </m:sSubSupPr>
          <m:e>
            <m:r>
              <w:rPr>
                <w:rFonts w:ascii="Cambria Math" w:hAnsi="Cambria Math"/>
              </w:rPr>
              <m:t>Credits</m:t>
            </m:r>
          </m:e>
          <m:sub>
            <m:r>
              <w:rPr>
                <w:rFonts w:ascii="Cambria Math" w:hAnsi="Cambria Math"/>
              </w:rPr>
              <m:t xml:space="preserve">CI difference </m:t>
            </m:r>
          </m:sub>
          <m:sup>
            <m:r>
              <w:rPr>
                <w:rFonts w:ascii="Cambria Math" w:hAnsi="Cambria Math"/>
              </w:rPr>
              <m:t>FPC</m:t>
            </m:r>
          </m:sup>
        </m:sSubSup>
        <m:r>
          <w:rPr>
            <w:rFonts w:ascii="Cambria Math" w:hAnsi="Cambria Math"/>
          </w:rPr>
          <m:t>&gt;0</m:t>
        </m:r>
      </m:oMath>
    </w:p>
    <w:p w14:paraId="2179E47D" w14:textId="77777777" w:rsidR="003C5373" w:rsidRPr="003C5373" w:rsidRDefault="003C5373" w:rsidP="001B408B">
      <w:pPr>
        <w:ind w:left="2160"/>
        <w:rPr>
          <w:rFonts w:eastAsia="Yu Gothic Light"/>
        </w:rPr>
      </w:pPr>
      <w:r w:rsidRPr="003C5373">
        <w:rPr>
          <w:rFonts w:eastAsia="Yu Gothic Light"/>
        </w:rPr>
        <w:t>where:</w:t>
      </w:r>
    </w:p>
    <w:p w14:paraId="05E6C2BF" w14:textId="649D453E" w:rsidR="003C5373" w:rsidRPr="003C5373" w:rsidRDefault="00000000" w:rsidP="001B408B">
      <w:pPr>
        <w:ind w:left="2160"/>
        <w:rPr>
          <w:rFonts w:eastAsia="Yu Gothic Light"/>
        </w:rPr>
      </w:pPr>
      <m:oMath>
        <m:sSubSup>
          <m:sSubSupPr>
            <m:ctrlPr>
              <w:rPr>
                <w:rFonts w:ascii="Cambria Math" w:hAnsi="Cambria Math"/>
                <w:i/>
                <w:color w:val="000000"/>
              </w:rPr>
            </m:ctrlPr>
          </m:sSubSupPr>
          <m:e>
            <m:r>
              <w:rPr>
                <w:rFonts w:ascii="Cambria Math" w:eastAsia="Arial Unicode MS" w:hAnsi="Cambria Math"/>
                <w:color w:val="000000"/>
              </w:rPr>
              <m:t>Credits</m:t>
            </m:r>
          </m:e>
          <m:sub>
            <m:r>
              <w:rPr>
                <w:rFonts w:ascii="Cambria Math" w:eastAsia="Arial Unicode MS" w:hAnsi="Cambria Math"/>
                <w:color w:val="000000"/>
              </w:rPr>
              <m:t>CI</m:t>
            </m:r>
            <m:r>
              <w:rPr>
                <w:rFonts w:ascii="Cambria Math" w:hAnsi="Cambria Math"/>
                <w:color w:val="000000"/>
              </w:rPr>
              <m:t xml:space="preserve"> </m:t>
            </m:r>
            <m:r>
              <w:rPr>
                <w:rFonts w:ascii="Cambria Math" w:eastAsia="Arial Unicode MS" w:hAnsi="Cambria Math"/>
                <w:color w:val="000000"/>
              </w:rPr>
              <m:t>difference</m:t>
            </m:r>
          </m:sub>
          <m:sup>
            <m:r>
              <w:rPr>
                <w:rFonts w:ascii="Cambria Math" w:eastAsia="Arial Unicode MS" w:hAnsi="Cambria Math"/>
                <w:color w:val="000000"/>
              </w:rPr>
              <m:t>FPC</m:t>
            </m:r>
          </m:sup>
        </m:sSubSup>
      </m:oMath>
      <w:r w:rsidR="003C5373" w:rsidRPr="003C5373">
        <w:rPr>
          <w:rFonts w:eastAsia="Yu Gothic Light"/>
        </w:rPr>
        <w:t xml:space="preserve"> is the number of credits representing the difference between the reported CI and verified operational CI for each fuel pathway code.</w:t>
      </w:r>
    </w:p>
    <w:p w14:paraId="5A65D934" w14:textId="743F3DFC" w:rsidR="003C5373" w:rsidRPr="003C5373" w:rsidRDefault="00000000" w:rsidP="001B408B">
      <w:pPr>
        <w:ind w:left="2160"/>
        <w:rPr>
          <w:rFonts w:eastAsia="Yu Gothic Light"/>
        </w:rPr>
      </w:pPr>
      <m:oMath>
        <m:sSubSup>
          <m:sSubSupPr>
            <m:ctrlPr>
              <w:rPr>
                <w:rFonts w:ascii="Cambria Math" w:hAnsi="Cambria Math"/>
                <w:i/>
                <w:color w:val="000000"/>
              </w:rPr>
            </m:ctrlPr>
          </m:sSubSupPr>
          <m:e>
            <m:r>
              <w:rPr>
                <w:rFonts w:ascii="Cambria Math" w:eastAsia="Arial Unicode MS" w:hAnsi="Cambria Math"/>
                <w:color w:val="000000"/>
              </w:rPr>
              <m:t>Credits</m:t>
            </m:r>
          </m:e>
          <m:sub>
            <m:r>
              <w:rPr>
                <w:rFonts w:ascii="Cambria Math" w:hAnsi="Cambria Math"/>
              </w:rPr>
              <m:t>verified opertaional CI</m:t>
            </m:r>
          </m:sub>
          <m:sup>
            <m:r>
              <w:rPr>
                <w:rFonts w:ascii="Cambria Math" w:eastAsia="Arial Unicode MS" w:hAnsi="Cambria Math"/>
                <w:color w:val="000000"/>
              </w:rPr>
              <m:t>FPC</m:t>
            </m:r>
          </m:sup>
        </m:sSubSup>
      </m:oMath>
      <w:r w:rsidR="00DB636E">
        <w:rPr>
          <w:rFonts w:eastAsia="Yu Gothic Light"/>
          <w:color w:val="000000"/>
        </w:rPr>
        <w:t xml:space="preserve"> </w:t>
      </w:r>
      <w:r w:rsidR="003C5373" w:rsidRPr="003C5373">
        <w:rPr>
          <w:rFonts w:eastAsia="Yu Gothic Light"/>
        </w:rPr>
        <w:t xml:space="preserve">is the number of credits calculated using </w:t>
      </w:r>
      <m:oMath>
        <m:sSubSup>
          <m:sSubSupPr>
            <m:ctrlPr>
              <w:rPr>
                <w:rFonts w:ascii="Cambria Math" w:hAnsi="Cambria Math"/>
                <w:i/>
              </w:rPr>
            </m:ctrlPr>
          </m:sSubSupPr>
          <m:e>
            <m:r>
              <w:rPr>
                <w:rFonts w:ascii="Cambria Math" w:hAnsi="Cambria Math"/>
              </w:rPr>
              <m:t>CI</m:t>
            </m:r>
          </m:e>
          <m:sub>
            <m:r>
              <w:rPr>
                <w:rFonts w:ascii="Cambria Math" w:hAnsi="Cambria Math"/>
              </w:rPr>
              <m:t>verified opertional</m:t>
            </m:r>
          </m:sub>
          <m:sup>
            <m:r>
              <w:rPr>
                <w:rFonts w:ascii="Cambria Math" w:hAnsi="Cambria Math"/>
              </w:rPr>
              <m:t>XD</m:t>
            </m:r>
          </m:sup>
        </m:sSubSup>
      </m:oMath>
      <w:r w:rsidR="003C5373" w:rsidRPr="003C5373">
        <w:rPr>
          <w:rFonts w:eastAsia="Yu Gothic Light"/>
        </w:rPr>
        <w:t xml:space="preserve"> instead of </w:t>
      </w:r>
      <m:oMath>
        <m:sSubSup>
          <m:sSubSupPr>
            <m:ctrlPr>
              <w:rPr>
                <w:rFonts w:ascii="Cambria Math" w:hAnsi="Cambria Math"/>
                <w:i/>
              </w:rPr>
            </m:ctrlPr>
          </m:sSubSupPr>
          <m:e>
            <m:r>
              <w:rPr>
                <w:rFonts w:ascii="Cambria Math" w:hAnsi="Cambria Math"/>
              </w:rPr>
              <m:t>CI</m:t>
            </m:r>
          </m:e>
          <m:sub>
            <m:r>
              <w:rPr>
                <w:rFonts w:ascii="Cambria Math" w:hAnsi="Cambria Math"/>
              </w:rPr>
              <m:t>reported</m:t>
            </m:r>
          </m:sub>
          <m:sup>
            <m:r>
              <w:rPr>
                <w:rFonts w:ascii="Cambria Math" w:hAnsi="Cambria Math"/>
              </w:rPr>
              <m:t>XD</m:t>
            </m:r>
          </m:sup>
        </m:sSubSup>
        <m:r>
          <w:rPr>
            <w:rFonts w:ascii="Cambria Math" w:hAnsi="Cambria Math"/>
          </w:rPr>
          <m:t xml:space="preserve"> </m:t>
        </m:r>
      </m:oMath>
      <w:r w:rsidR="00E16DF3">
        <w:rPr>
          <w:rFonts w:eastAsia="Yu Gothic Light"/>
        </w:rPr>
        <w:t xml:space="preserve"> </w:t>
      </w:r>
      <w:r w:rsidR="003C5373" w:rsidRPr="003C5373">
        <w:rPr>
          <w:rFonts w:eastAsia="Yu Gothic Light"/>
        </w:rPr>
        <w:t xml:space="preserve">in the equation in section 95486.1(a)(1). </w:t>
      </w:r>
      <m:oMath>
        <m:sSubSup>
          <m:sSubSupPr>
            <m:ctrlPr>
              <w:rPr>
                <w:rFonts w:ascii="Cambria Math" w:hAnsi="Cambria Math"/>
                <w:i/>
              </w:rPr>
            </m:ctrlPr>
          </m:sSubSupPr>
          <m:e>
            <m:r>
              <w:rPr>
                <w:rFonts w:ascii="Cambria Math" w:hAnsi="Cambria Math"/>
              </w:rPr>
              <m:t>CI</m:t>
            </m:r>
          </m:e>
          <m:sub>
            <m:r>
              <w:rPr>
                <w:rFonts w:ascii="Cambria Math" w:hAnsi="Cambria Math"/>
              </w:rPr>
              <m:t>verified opertional</m:t>
            </m:r>
          </m:sub>
          <m:sup>
            <m:r>
              <w:rPr>
                <w:rFonts w:ascii="Cambria Math" w:hAnsi="Cambria Math"/>
              </w:rPr>
              <m:t>XD</m:t>
            </m:r>
          </m:sup>
        </m:sSubSup>
      </m:oMath>
      <w:r w:rsidR="003C5373" w:rsidRPr="003C5373">
        <w:rPr>
          <w:rFonts w:eastAsia="Yu Gothic Light"/>
        </w:rPr>
        <w:t xml:space="preserve"> is determined by the Executive Officer on the basis of the annual Fuel Pathway Reports pursuant to section 95488.10 for each fuel pathway code; and</w:t>
      </w:r>
    </w:p>
    <w:p w14:paraId="168B5CC9" w14:textId="5A5D9CD1" w:rsidR="003C5373" w:rsidRPr="003C5373" w:rsidRDefault="00000000" w:rsidP="001B408B">
      <w:pPr>
        <w:ind w:left="2160"/>
        <w:rPr>
          <w:rFonts w:eastAsia="Yu Gothic Light"/>
        </w:rPr>
      </w:pPr>
      <m:oMath>
        <m:sSubSup>
          <m:sSubSupPr>
            <m:ctrlPr>
              <w:rPr>
                <w:rFonts w:ascii="Cambria Math" w:hAnsi="Cambria Math"/>
                <w:i/>
                <w:color w:val="000000"/>
              </w:rPr>
            </m:ctrlPr>
          </m:sSubSupPr>
          <m:e>
            <m:r>
              <w:rPr>
                <w:rFonts w:ascii="Cambria Math" w:eastAsia="Arial Unicode MS" w:hAnsi="Cambria Math"/>
                <w:color w:val="000000"/>
              </w:rPr>
              <m:t>Credits</m:t>
            </m:r>
          </m:e>
          <m:sub>
            <m:r>
              <w:rPr>
                <w:rFonts w:ascii="Cambria Math" w:hAnsi="Cambria Math"/>
              </w:rPr>
              <m:t>reported CI</m:t>
            </m:r>
          </m:sub>
          <m:sup>
            <m:r>
              <w:rPr>
                <w:rFonts w:ascii="Cambria Math" w:eastAsia="Arial Unicode MS" w:hAnsi="Cambria Math"/>
                <w:color w:val="000000"/>
              </w:rPr>
              <m:t>FPC</m:t>
            </m:r>
          </m:sup>
        </m:sSubSup>
      </m:oMath>
      <w:r w:rsidR="003C5373" w:rsidRPr="003C5373">
        <w:rPr>
          <w:rFonts w:eastAsia="Yu Gothic Light"/>
        </w:rPr>
        <w:t xml:space="preserve"> is the number of credits calculated using equation in section 95486.1(a)(1) for each fuel pathway code;</w:t>
      </w:r>
    </w:p>
    <w:p w14:paraId="0FD81850" w14:textId="4CC38ECA" w:rsidR="003C5373" w:rsidRPr="003C5373" w:rsidRDefault="003C5373" w:rsidP="00F701A2">
      <w:pPr>
        <w:pStyle w:val="Heading4"/>
        <w:keepNext w:val="0"/>
        <w:keepLines w:val="0"/>
        <w:rPr>
          <w:rFonts w:eastAsia="Yu Gothic Light"/>
        </w:rPr>
      </w:pPr>
      <w:r w:rsidRPr="003C5373">
        <w:rPr>
          <w:rFonts w:eastAsia="Yu Gothic Light"/>
        </w:rPr>
        <w:t>Contribution from CCS projects pursuant to the CCS Protocol.</w:t>
      </w:r>
    </w:p>
    <w:p w14:paraId="7E37D7D6" w14:textId="3E23EA1E" w:rsidR="003C5373" w:rsidRPr="003C5373" w:rsidRDefault="003C5373" w:rsidP="00F701A2">
      <w:pPr>
        <w:pStyle w:val="Heading4"/>
        <w:keepNext w:val="0"/>
        <w:keepLines w:val="0"/>
        <w:rPr>
          <w:rFonts w:eastAsia="Yu Gothic Light"/>
        </w:rPr>
      </w:pPr>
      <w:r w:rsidRPr="003C5373">
        <w:rPr>
          <w:rFonts w:eastAsia="Yu Gothic Light"/>
        </w:rPr>
        <w:t>All net credits remaining in any deactivated LRT-CBTS accounts.</w:t>
      </w:r>
    </w:p>
    <w:p w14:paraId="6974FCF7" w14:textId="3E33839B" w:rsidR="003C5373" w:rsidRPr="003C5373" w:rsidRDefault="003C5373" w:rsidP="00F701A2">
      <w:pPr>
        <w:pStyle w:val="Heading4"/>
        <w:keepNext w:val="0"/>
        <w:keepLines w:val="0"/>
        <w:rPr>
          <w:rFonts w:eastAsia="Yu Gothic Light"/>
        </w:rPr>
      </w:pPr>
      <w:r w:rsidRPr="003C5373">
        <w:rPr>
          <w:rFonts w:eastAsia="Yu Gothic Light"/>
        </w:rPr>
        <w:lastRenderedPageBreak/>
        <w:t>The Executive Officer may retire credits in the Buffer Account to address the invalidation of credits, pursuant to section 95495, if the person responsible for the invalidated credits no longer exists or is otherwise unavailable to reimburse the program.</w:t>
      </w:r>
    </w:p>
    <w:p w14:paraId="1799B6AA" w14:textId="4D42253B" w:rsidR="003C5373" w:rsidRPr="003C5373" w:rsidRDefault="003C5373" w:rsidP="00F701A2">
      <w:pPr>
        <w:pStyle w:val="Heading3"/>
        <w:keepNext w:val="0"/>
        <w:keepLines w:val="0"/>
        <w:rPr>
          <w:rFonts w:eastAsia="Yu Gothic Light"/>
        </w:rPr>
      </w:pPr>
      <w:r w:rsidRPr="003C5373">
        <w:rPr>
          <w:rFonts w:eastAsia="Yu Gothic Light"/>
        </w:rPr>
        <w:t>The Executive Officer may, at the time of credit generation or credit transfer, assign a unique identification number to each credit. Credits are subject to review and audit by the Executive Officer or his designee, and credits may be invalidated or adjusted as necessary pursuant to section 95495.</w:t>
      </w:r>
    </w:p>
    <w:p w14:paraId="6F6DF171" w14:textId="197BF146" w:rsidR="003C5373" w:rsidRPr="003C5373" w:rsidRDefault="003C5373" w:rsidP="00F701A2">
      <w:pPr>
        <w:pStyle w:val="Heading3"/>
        <w:keepNext w:val="0"/>
        <w:keepLines w:val="0"/>
        <w:rPr>
          <w:rFonts w:eastAsia="Yu Gothic Light"/>
        </w:rPr>
      </w:pPr>
      <w:r w:rsidRPr="00F33568">
        <w:rPr>
          <w:rFonts w:eastAsia="Yu Gothic Light"/>
          <w:i/>
          <w:iCs/>
        </w:rPr>
        <w:t>Acquisition of “Carryback” Credits to Meet Obligation</w:t>
      </w:r>
      <w:r w:rsidRPr="003C5373">
        <w:rPr>
          <w:rFonts w:eastAsia="Yu Gothic Light"/>
        </w:rPr>
        <w:t>.</w:t>
      </w:r>
    </w:p>
    <w:p w14:paraId="5A963F0D" w14:textId="1F48E51C" w:rsidR="003C5373" w:rsidRPr="003C5373" w:rsidRDefault="003C5373" w:rsidP="00F701A2">
      <w:pPr>
        <w:pStyle w:val="Heading4"/>
        <w:keepNext w:val="0"/>
        <w:keepLines w:val="0"/>
        <w:rPr>
          <w:rFonts w:eastAsia="Yu Gothic Light"/>
        </w:rPr>
      </w:pPr>
      <w:r w:rsidRPr="003463A0">
        <w:rPr>
          <w:rFonts w:eastAsia="Yu Gothic Light"/>
          <w:i/>
          <w:iCs w:val="0"/>
        </w:rPr>
        <w:t>Carryback Credit Acquisition Period.</w:t>
      </w:r>
      <w:r w:rsidRPr="003C5373">
        <w:rPr>
          <w:rFonts w:eastAsia="Yu Gothic Light"/>
        </w:rPr>
        <w:t xml:space="preserve"> A fuel reporting entity may acquire, via purchase or transfer, additional credits between January </w:t>
      </w:r>
      <w:del w:id="1753" w:author="CARB" w:date="2023-12-19T12:12:00Z">
        <w:r w:rsidRPr="003C5373">
          <w:rPr>
            <w:rFonts w:eastAsia="Yu Gothic Light"/>
          </w:rPr>
          <w:delText>1st</w:delText>
        </w:r>
      </w:del>
      <w:ins w:id="1754" w:author="CARB" w:date="2023-12-19T12:12:00Z">
        <w:r w:rsidRPr="003C5373">
          <w:rPr>
            <w:rFonts w:eastAsia="Yu Gothic Light"/>
          </w:rPr>
          <w:t>1</w:t>
        </w:r>
      </w:ins>
      <w:r w:rsidRPr="003C5373">
        <w:rPr>
          <w:rFonts w:eastAsia="Yu Gothic Light"/>
        </w:rPr>
        <w:t xml:space="preserve"> and April 30</w:t>
      </w:r>
      <w:del w:id="1755" w:author="CARB" w:date="2023-12-19T12:12:00Z">
        <w:r w:rsidRPr="003C5373">
          <w:rPr>
            <w:rFonts w:eastAsia="Yu Gothic Light"/>
          </w:rPr>
          <w:delText>th</w:delText>
        </w:r>
      </w:del>
      <w:r w:rsidRPr="003C5373">
        <w:rPr>
          <w:rFonts w:eastAsia="Yu Gothic Light"/>
        </w:rPr>
        <w:t xml:space="preserve"> (“carryback period”) to be used for meeting the compliance obligation of the year immediately prior to the carryback period. Credits acquired for this purpose are defined as “carryback” credits. All carryback credit transfers must be completed in the LRT-CBTS pursuant to section 95487(b) by April 30</w:t>
      </w:r>
      <w:del w:id="1756" w:author="CARB" w:date="2023-12-19T12:12:00Z">
        <w:r w:rsidRPr="003C5373">
          <w:rPr>
            <w:rFonts w:eastAsia="Yu Gothic Light"/>
          </w:rPr>
          <w:delText>th</w:delText>
        </w:r>
      </w:del>
      <w:r w:rsidRPr="003C5373">
        <w:rPr>
          <w:rFonts w:eastAsia="Yu Gothic Light"/>
        </w:rPr>
        <w:t>. In order to be valid for meeting the compliance obligation of the year immediately prior.</w:t>
      </w:r>
    </w:p>
    <w:p w14:paraId="33F962CC" w14:textId="13BA3603" w:rsidR="003C5373" w:rsidRPr="003C5373" w:rsidRDefault="003C5373" w:rsidP="00F701A2">
      <w:pPr>
        <w:pStyle w:val="Heading4"/>
        <w:keepNext w:val="0"/>
        <w:keepLines w:val="0"/>
        <w:rPr>
          <w:rFonts w:eastAsia="Yu Gothic Light"/>
        </w:rPr>
      </w:pPr>
      <w:r w:rsidRPr="003463A0">
        <w:rPr>
          <w:rFonts w:eastAsia="Yu Gothic Light"/>
          <w:i/>
          <w:iCs w:val="0"/>
        </w:rPr>
        <w:t>Use of Carryback Credits.</w:t>
      </w:r>
      <w:r w:rsidRPr="003C5373">
        <w:rPr>
          <w:rFonts w:eastAsia="Yu Gothic Light"/>
        </w:rPr>
        <w:t xml:space="preserve"> A carryback credit may be used for the purpose of meeting the compliance of an immediate prior year if all of the conditions below are met:</w:t>
      </w:r>
    </w:p>
    <w:p w14:paraId="75E16E5E" w14:textId="574E357E" w:rsidR="003C5373" w:rsidRPr="003C5373" w:rsidRDefault="003C5373" w:rsidP="00F701A2">
      <w:pPr>
        <w:pStyle w:val="Heading5"/>
        <w:keepNext w:val="0"/>
        <w:keepLines w:val="0"/>
        <w:rPr>
          <w:rFonts w:eastAsia="Yu Gothic Light"/>
        </w:rPr>
      </w:pPr>
      <w:r w:rsidRPr="003C5373">
        <w:rPr>
          <w:rFonts w:eastAsia="Yu Gothic Light"/>
        </w:rPr>
        <w:t>The credit was acquired during the carryback period;</w:t>
      </w:r>
    </w:p>
    <w:p w14:paraId="0864CAA9" w14:textId="3B7A9399" w:rsidR="003C5373" w:rsidRPr="003C5373" w:rsidRDefault="003C5373" w:rsidP="00F701A2">
      <w:pPr>
        <w:pStyle w:val="Heading5"/>
        <w:keepNext w:val="0"/>
        <w:keepLines w:val="0"/>
        <w:rPr>
          <w:rFonts w:eastAsia="Yu Gothic Light"/>
        </w:rPr>
      </w:pPr>
      <w:r w:rsidRPr="003C5373">
        <w:rPr>
          <w:rFonts w:eastAsia="Yu Gothic Light"/>
        </w:rPr>
        <w:t>The credit was generated in a compliance year prior to the carryback period;</w:t>
      </w:r>
    </w:p>
    <w:p w14:paraId="50F0BE29" w14:textId="4A8A221C" w:rsidR="003C5373" w:rsidRPr="003C5373" w:rsidRDefault="003C5373" w:rsidP="00F701A2">
      <w:pPr>
        <w:pStyle w:val="Heading5"/>
        <w:keepNext w:val="0"/>
        <w:keepLines w:val="0"/>
        <w:rPr>
          <w:rFonts w:eastAsia="Yu Gothic Light"/>
        </w:rPr>
      </w:pPr>
      <w:r w:rsidRPr="003C5373">
        <w:rPr>
          <w:rFonts w:eastAsia="Yu Gothic Light"/>
        </w:rPr>
        <w:t>A fuel reporting entity electing to use carryback credits must identify the number of credits it desires to use as carryback credits in its annual compliance report submitted to the Executive Officer no later than April 30</w:t>
      </w:r>
      <w:del w:id="1757" w:author="CARB" w:date="2023-12-19T12:12:00Z">
        <w:r w:rsidRPr="003C5373">
          <w:rPr>
            <w:rFonts w:eastAsia="Yu Gothic Light"/>
          </w:rPr>
          <w:delText>th</w:delText>
        </w:r>
      </w:del>
      <w:r w:rsidRPr="003C5373">
        <w:rPr>
          <w:rFonts w:eastAsia="Yu Gothic Light"/>
        </w:rPr>
        <w:t xml:space="preserve"> of the year in which the carryback credits were obtained; and</w:t>
      </w:r>
    </w:p>
    <w:p w14:paraId="4EEBC803" w14:textId="5BF6813E" w:rsidR="003C5373" w:rsidRPr="003C5373" w:rsidRDefault="003C5373" w:rsidP="00F701A2">
      <w:pPr>
        <w:pStyle w:val="Heading5"/>
        <w:keepNext w:val="0"/>
        <w:keepLines w:val="0"/>
        <w:rPr>
          <w:rFonts w:eastAsia="Yu Gothic Light"/>
        </w:rPr>
      </w:pPr>
      <w:r w:rsidRPr="003C5373">
        <w:rPr>
          <w:rFonts w:eastAsia="Yu Gothic Light"/>
        </w:rPr>
        <w:t>A fuel reporting entity electing to use carryback credits must:</w:t>
      </w:r>
    </w:p>
    <w:p w14:paraId="287452E3" w14:textId="5ABB63C8" w:rsidR="003C5373" w:rsidRPr="003C5373" w:rsidRDefault="003C5373" w:rsidP="00F701A2">
      <w:pPr>
        <w:pStyle w:val="Heading6"/>
        <w:keepNext w:val="0"/>
        <w:keepLines w:val="0"/>
        <w:rPr>
          <w:rFonts w:eastAsia="Yu Gothic Light"/>
        </w:rPr>
      </w:pPr>
      <w:r w:rsidRPr="003C5373">
        <w:rPr>
          <w:rFonts w:eastAsia="Yu Gothic Light"/>
        </w:rPr>
        <w:t>Acquire and retire a sufficient amount of carryback and other credits to meet 100 percent of its compliance obligation in the prior compliance year, or</w:t>
      </w:r>
    </w:p>
    <w:p w14:paraId="3F7086D9" w14:textId="3322EDE6" w:rsidR="003C5373" w:rsidRPr="003C5373" w:rsidRDefault="003C5373" w:rsidP="00F701A2">
      <w:pPr>
        <w:pStyle w:val="Heading6"/>
        <w:keepNext w:val="0"/>
        <w:keepLines w:val="0"/>
        <w:rPr>
          <w:rFonts w:eastAsia="Yu Gothic Light"/>
        </w:rPr>
      </w:pPr>
      <w:r w:rsidRPr="003C5373">
        <w:rPr>
          <w:rFonts w:eastAsia="Yu Gothic Light"/>
        </w:rPr>
        <w:t xml:space="preserve">Minimize its compliance shortfall by retiring all credits in its possession at the end of the previous compliance year, as well as all credits purchased </w:t>
      </w:r>
      <w:r w:rsidRPr="003C5373">
        <w:rPr>
          <w:rFonts w:eastAsia="Yu Gothic Light"/>
        </w:rPr>
        <w:lastRenderedPageBreak/>
        <w:t>during the carryback period that are eligible to be used as carryback credits.</w:t>
      </w:r>
    </w:p>
    <w:p w14:paraId="128997E9" w14:textId="79C81A0F" w:rsidR="003C5373" w:rsidRPr="003C5373" w:rsidRDefault="003C5373" w:rsidP="00F701A2">
      <w:pPr>
        <w:pStyle w:val="Heading2"/>
        <w:keepNext w:val="0"/>
        <w:keepLines w:val="0"/>
        <w:rPr>
          <w:rFonts w:eastAsia="Yu Gothic Light"/>
        </w:rPr>
      </w:pPr>
      <w:r w:rsidRPr="00521E77">
        <w:rPr>
          <w:rFonts w:eastAsia="Yu Gothic Light"/>
          <w:i/>
          <w:iCs/>
        </w:rPr>
        <w:t>Calculation of Credits and Deficits Generated.</w:t>
      </w:r>
      <w:r w:rsidRPr="003C5373">
        <w:rPr>
          <w:rFonts w:eastAsia="Yu Gothic Light"/>
        </w:rPr>
        <w:t xml:space="preserve"> The Executive Officer will calculate the number of credits and deficits generated within the LRT-CBTS using the methods specified in section 95486.1 and section 95489. The total credits and deficits generated are used in determining the overall credit balance for a compliance period, pursuant to section 95485. All credits and deficits are denominated in units of metric tons (MT) of carbon dioxide equivalent.</w:t>
      </w:r>
    </w:p>
    <w:p w14:paraId="58ECC514" w14:textId="33C95C35" w:rsidR="003C5373" w:rsidRPr="003C5373" w:rsidRDefault="003C5373" w:rsidP="00F701A2">
      <w:pPr>
        <w:pStyle w:val="Heading3"/>
        <w:keepNext w:val="0"/>
        <w:keepLines w:val="0"/>
        <w:rPr>
          <w:rFonts w:eastAsia="Yu Gothic Light"/>
        </w:rPr>
      </w:pPr>
      <w:r w:rsidRPr="003C5373">
        <w:rPr>
          <w:rFonts w:eastAsia="Yu Gothic Light"/>
        </w:rPr>
        <w:t>All LCFS fuel quantities used for credit calculation using fuel pathways are in energy units of megajoules (MJ).</w:t>
      </w:r>
    </w:p>
    <w:p w14:paraId="66126BF3" w14:textId="77CB4CB4" w:rsidR="003C5373" w:rsidRPr="003C5373" w:rsidRDefault="003C5373" w:rsidP="001B408B">
      <w:pPr>
        <w:ind w:left="1440"/>
      </w:pPr>
      <w:r w:rsidRPr="003C5373">
        <w:t>Fuel quantities denominated in other units, such as those shown in Table</w:t>
      </w:r>
      <w:r w:rsidR="00CE46B9">
        <w:t> </w:t>
      </w:r>
      <w:r w:rsidRPr="003C5373">
        <w:t>4, are converted to MJ in the LRT-CBTS by multiplying by the corresponding energy density</w:t>
      </w:r>
      <w:r w:rsidR="00521E77">
        <w:rPr>
          <w:rStyle w:val="FootnoteReference"/>
          <w:rFonts w:eastAsia="Yu Gothic Light"/>
        </w:rPr>
        <w:footnoteReference w:id="2"/>
      </w:r>
      <w:r w:rsidRPr="003C5373">
        <w:t>:</w:t>
      </w:r>
    </w:p>
    <w:p w14:paraId="62EDB4BE" w14:textId="77777777" w:rsidR="003C5373" w:rsidRPr="00B90B57" w:rsidRDefault="003C5373" w:rsidP="00B90B57">
      <w:pPr>
        <w:jc w:val="center"/>
        <w:rPr>
          <w:b/>
        </w:rPr>
      </w:pPr>
      <w:r w:rsidRPr="00B90B57">
        <w:rPr>
          <w:b/>
        </w:rPr>
        <w:t xml:space="preserve">Table 4. Energy Densities and Conversion Factors for LCFS Fuels and </w:t>
      </w:r>
      <w:proofErr w:type="spellStart"/>
      <w:r w:rsidRPr="00B90B57">
        <w:rPr>
          <w:b/>
        </w:rPr>
        <w:t>Blendstocks</w:t>
      </w:r>
      <w:proofErr w:type="spellEnd"/>
      <w:r w:rsidRPr="00B90B57">
        <w:rPr>
          <w:b/>
        </w:rPr>
        <w:t>.</w:t>
      </w:r>
    </w:p>
    <w:tbl>
      <w:tblPr>
        <w:tblW w:w="0" w:type="auto"/>
        <w:jc w:val="center"/>
        <w:shd w:val="clear" w:color="auto" w:fill="FFFFFF"/>
        <w:tblLayout w:type="fixed"/>
        <w:tblLook w:val="0000" w:firstRow="0" w:lastRow="0" w:firstColumn="0" w:lastColumn="0" w:noHBand="0" w:noVBand="0"/>
      </w:tblPr>
      <w:tblGrid>
        <w:gridCol w:w="4322"/>
        <w:gridCol w:w="2340"/>
      </w:tblGrid>
      <w:tr w:rsidR="00EE6A79" w:rsidRPr="00C101D8" w14:paraId="31921932" w14:textId="77777777" w:rsidTr="057DC278">
        <w:trPr>
          <w:cantSplit/>
          <w:trHeight w:val="288"/>
          <w:tblHeader/>
          <w:jc w:val="center"/>
        </w:trPr>
        <w:tc>
          <w:tcPr>
            <w:tcW w:w="4322" w:type="dxa"/>
            <w:tcBorders>
              <w:top w:val="single" w:sz="6" w:space="0" w:color="C0C0C0"/>
              <w:left w:val="single" w:sz="6" w:space="0" w:color="C0C0C0"/>
              <w:bottom w:val="single" w:sz="6" w:space="0" w:color="C0C0C0"/>
              <w:right w:val="none" w:sz="16" w:space="0" w:color="000000" w:themeColor="text1"/>
            </w:tcBorders>
            <w:shd w:val="clear" w:color="auto" w:fill="D9D9D9" w:themeFill="background1" w:themeFillShade="D9"/>
            <w:tcMar>
              <w:top w:w="80" w:type="dxa"/>
              <w:left w:w="0" w:type="dxa"/>
              <w:bottom w:w="80" w:type="dxa"/>
              <w:right w:w="0" w:type="dxa"/>
            </w:tcMar>
            <w:vAlign w:val="center"/>
          </w:tcPr>
          <w:p w14:paraId="197125A7" w14:textId="77777777" w:rsidR="00C84EF1" w:rsidRPr="00EE6A79" w:rsidRDefault="00C84EF1" w:rsidP="00F701A2">
            <w:pPr>
              <w:pStyle w:val="Body1"/>
              <w:jc w:val="center"/>
              <w:outlineLvl w:val="9"/>
              <w:rPr>
                <w:b/>
                <w:i/>
                <w:sz w:val="20"/>
              </w:rPr>
            </w:pPr>
            <w:r w:rsidRPr="00EE6A79">
              <w:rPr>
                <w:b/>
                <w:i/>
                <w:sz w:val="20"/>
              </w:rPr>
              <w:t>Fuel (units)</w:t>
            </w:r>
          </w:p>
        </w:tc>
        <w:tc>
          <w:tcPr>
            <w:tcW w:w="2340" w:type="dxa"/>
            <w:tcBorders>
              <w:top w:val="single" w:sz="6" w:space="0" w:color="C0C0C0"/>
              <w:left w:val="none" w:sz="16" w:space="0" w:color="000000" w:themeColor="text1"/>
              <w:bottom w:val="single" w:sz="6" w:space="0" w:color="C0C0C0"/>
              <w:right w:val="single" w:sz="6" w:space="0" w:color="C0C0C0"/>
            </w:tcBorders>
            <w:shd w:val="clear" w:color="auto" w:fill="D9D9D9" w:themeFill="background1" w:themeFillShade="D9"/>
            <w:tcMar>
              <w:top w:w="80" w:type="dxa"/>
              <w:left w:w="0" w:type="dxa"/>
              <w:bottom w:w="80" w:type="dxa"/>
              <w:right w:w="0" w:type="dxa"/>
            </w:tcMar>
            <w:vAlign w:val="center"/>
          </w:tcPr>
          <w:p w14:paraId="24BE3F60" w14:textId="77777777" w:rsidR="00C84EF1" w:rsidRPr="00EE6A79" w:rsidRDefault="00C84EF1" w:rsidP="00F701A2">
            <w:pPr>
              <w:pStyle w:val="Body1"/>
              <w:outlineLvl w:val="9"/>
              <w:rPr>
                <w:b/>
                <w:i/>
                <w:sz w:val="20"/>
              </w:rPr>
            </w:pPr>
            <w:r w:rsidRPr="00EE6A79">
              <w:rPr>
                <w:b/>
                <w:i/>
                <w:sz w:val="20"/>
              </w:rPr>
              <w:t>Energy Density</w:t>
            </w:r>
          </w:p>
        </w:tc>
      </w:tr>
      <w:tr w:rsidR="00EE6A79" w:rsidRPr="00C101D8" w14:paraId="0FB49089" w14:textId="77777777" w:rsidTr="057DC278">
        <w:trPr>
          <w:cantSplit/>
          <w:trHeight w:val="288"/>
          <w:jc w:val="center"/>
        </w:trPr>
        <w:tc>
          <w:tcPr>
            <w:tcW w:w="4322" w:type="dxa"/>
            <w:tcBorders>
              <w:top w:val="single" w:sz="6" w:space="0" w:color="C0C0C0"/>
              <w:left w:val="single" w:sz="6" w:space="0" w:color="C0C0C0"/>
              <w:bottom w:val="single" w:sz="6" w:space="0" w:color="C0C0C0"/>
              <w:right w:val="none" w:sz="8" w:space="0" w:color="000000" w:themeColor="text1"/>
            </w:tcBorders>
            <w:shd w:val="clear" w:color="auto" w:fill="F3F3F3"/>
            <w:tcMar>
              <w:top w:w="80" w:type="dxa"/>
              <w:left w:w="0" w:type="dxa"/>
              <w:bottom w:w="80" w:type="dxa"/>
              <w:right w:w="0" w:type="dxa"/>
            </w:tcMar>
          </w:tcPr>
          <w:p w14:paraId="4CDD6C67" w14:textId="77777777" w:rsidR="00C84EF1" w:rsidRPr="00EE6A79" w:rsidRDefault="00C84EF1" w:rsidP="00F701A2">
            <w:pPr>
              <w:pStyle w:val="Body1"/>
              <w:outlineLvl w:val="9"/>
              <w:rPr>
                <w:sz w:val="22"/>
              </w:rPr>
            </w:pPr>
            <w:r w:rsidRPr="00EE6A79">
              <w:rPr>
                <w:sz w:val="22"/>
              </w:rPr>
              <w:t xml:space="preserve"> CARBOB (gal)</w:t>
            </w:r>
          </w:p>
        </w:tc>
        <w:tc>
          <w:tcPr>
            <w:tcW w:w="2340" w:type="dxa"/>
            <w:tcBorders>
              <w:top w:val="single" w:sz="6" w:space="0" w:color="C0C0C0"/>
              <w:left w:val="none" w:sz="8" w:space="0" w:color="000000" w:themeColor="text1"/>
              <w:bottom w:val="single" w:sz="6" w:space="0" w:color="C0C0C0"/>
              <w:right w:val="single" w:sz="6" w:space="0" w:color="C0C0C0"/>
            </w:tcBorders>
            <w:shd w:val="clear" w:color="auto" w:fill="F3F3F3"/>
            <w:tcMar>
              <w:top w:w="80" w:type="dxa"/>
              <w:left w:w="0" w:type="dxa"/>
              <w:bottom w:w="80" w:type="dxa"/>
              <w:right w:w="0" w:type="dxa"/>
            </w:tcMar>
          </w:tcPr>
          <w:p w14:paraId="65949211" w14:textId="77777777" w:rsidR="00C84EF1" w:rsidRPr="00EE6A79" w:rsidRDefault="00C84EF1" w:rsidP="00F701A2">
            <w:pPr>
              <w:pStyle w:val="Body1"/>
              <w:outlineLvl w:val="9"/>
              <w:rPr>
                <w:sz w:val="22"/>
              </w:rPr>
            </w:pPr>
            <w:r w:rsidRPr="00EE6A79">
              <w:rPr>
                <w:sz w:val="22"/>
              </w:rPr>
              <w:t>119.53 (MJ/gal)</w:t>
            </w:r>
          </w:p>
        </w:tc>
      </w:tr>
      <w:tr w:rsidR="00EE6A79" w:rsidRPr="00C101D8" w14:paraId="36E283AE" w14:textId="77777777" w:rsidTr="057DC278">
        <w:trPr>
          <w:cantSplit/>
          <w:trHeight w:val="288"/>
          <w:jc w:val="center"/>
        </w:trPr>
        <w:tc>
          <w:tcPr>
            <w:tcW w:w="4322" w:type="dxa"/>
            <w:tcBorders>
              <w:top w:val="single" w:sz="6" w:space="0" w:color="C0C0C0"/>
              <w:left w:val="single" w:sz="6" w:space="0" w:color="C0C0C0"/>
              <w:bottom w:val="single" w:sz="6" w:space="0" w:color="C0C0C0"/>
              <w:right w:val="none" w:sz="16" w:space="0" w:color="000000" w:themeColor="text1"/>
            </w:tcBorders>
            <w:shd w:val="clear" w:color="auto" w:fill="E6E6E6"/>
            <w:tcMar>
              <w:top w:w="80" w:type="dxa"/>
              <w:left w:w="0" w:type="dxa"/>
              <w:bottom w:w="80" w:type="dxa"/>
              <w:right w:w="0" w:type="dxa"/>
            </w:tcMar>
          </w:tcPr>
          <w:p w14:paraId="1D19A300" w14:textId="77777777" w:rsidR="00C84EF1" w:rsidRPr="00EE6A79" w:rsidRDefault="00C84EF1" w:rsidP="00F701A2">
            <w:pPr>
              <w:pStyle w:val="Body1"/>
              <w:outlineLvl w:val="9"/>
              <w:rPr>
                <w:sz w:val="22"/>
              </w:rPr>
            </w:pPr>
            <w:r w:rsidRPr="00EE6A79">
              <w:rPr>
                <w:sz w:val="22"/>
              </w:rPr>
              <w:t xml:space="preserve"> </w:t>
            </w:r>
            <w:proofErr w:type="spellStart"/>
            <w:r w:rsidRPr="00EE6A79">
              <w:rPr>
                <w:sz w:val="22"/>
              </w:rPr>
              <w:t>CaRFG</w:t>
            </w:r>
            <w:proofErr w:type="spellEnd"/>
            <w:r w:rsidRPr="00EE6A79">
              <w:rPr>
                <w:sz w:val="22"/>
              </w:rPr>
              <w:t xml:space="preserve"> (gal)</w:t>
            </w:r>
          </w:p>
        </w:tc>
        <w:tc>
          <w:tcPr>
            <w:tcW w:w="2340" w:type="dxa"/>
            <w:tcBorders>
              <w:top w:val="single" w:sz="6" w:space="0" w:color="C0C0C0"/>
              <w:left w:val="none" w:sz="16" w:space="0" w:color="000000" w:themeColor="text1"/>
              <w:bottom w:val="single" w:sz="6" w:space="0" w:color="C0C0C0"/>
              <w:right w:val="single" w:sz="6" w:space="0" w:color="C0C0C0"/>
            </w:tcBorders>
            <w:shd w:val="clear" w:color="auto" w:fill="E6E6E6"/>
            <w:tcMar>
              <w:top w:w="80" w:type="dxa"/>
              <w:left w:w="0" w:type="dxa"/>
              <w:bottom w:w="80" w:type="dxa"/>
              <w:right w:w="0" w:type="dxa"/>
            </w:tcMar>
          </w:tcPr>
          <w:p w14:paraId="7B8EF88F" w14:textId="77777777" w:rsidR="00C84EF1" w:rsidRPr="00EE6A79" w:rsidRDefault="00C84EF1" w:rsidP="00F701A2">
            <w:pPr>
              <w:pStyle w:val="Body1"/>
              <w:outlineLvl w:val="9"/>
              <w:rPr>
                <w:sz w:val="22"/>
              </w:rPr>
            </w:pPr>
            <w:r w:rsidRPr="00EE6A79">
              <w:rPr>
                <w:sz w:val="22"/>
              </w:rPr>
              <w:t>115.83 (MJ/gal)</w:t>
            </w:r>
          </w:p>
        </w:tc>
      </w:tr>
      <w:tr w:rsidR="00EE6A79" w:rsidRPr="00C101D8" w14:paraId="3743CF74" w14:textId="77777777" w:rsidTr="057DC278">
        <w:trPr>
          <w:cantSplit/>
          <w:trHeight w:val="288"/>
          <w:jc w:val="center"/>
        </w:trPr>
        <w:tc>
          <w:tcPr>
            <w:tcW w:w="4322" w:type="dxa"/>
            <w:tcBorders>
              <w:top w:val="single" w:sz="6" w:space="0" w:color="C0C0C0"/>
              <w:left w:val="single" w:sz="6" w:space="0" w:color="C0C0C0"/>
              <w:bottom w:val="single" w:sz="6" w:space="0" w:color="C0C0C0"/>
              <w:right w:val="none" w:sz="8" w:space="0" w:color="000000" w:themeColor="text1"/>
            </w:tcBorders>
            <w:shd w:val="clear" w:color="auto" w:fill="F3F3F3"/>
            <w:tcMar>
              <w:top w:w="80" w:type="dxa"/>
              <w:left w:w="0" w:type="dxa"/>
              <w:bottom w:w="80" w:type="dxa"/>
              <w:right w:w="0" w:type="dxa"/>
            </w:tcMar>
          </w:tcPr>
          <w:p w14:paraId="2AE27C42" w14:textId="77777777" w:rsidR="00C84EF1" w:rsidRPr="00EE6A79" w:rsidRDefault="00C84EF1" w:rsidP="00F701A2">
            <w:pPr>
              <w:pStyle w:val="Body1"/>
              <w:outlineLvl w:val="9"/>
              <w:rPr>
                <w:sz w:val="22"/>
              </w:rPr>
            </w:pPr>
            <w:r w:rsidRPr="00EE6A79">
              <w:rPr>
                <w:sz w:val="22"/>
              </w:rPr>
              <w:t xml:space="preserve"> Diesel fuel (gal)</w:t>
            </w:r>
          </w:p>
        </w:tc>
        <w:tc>
          <w:tcPr>
            <w:tcW w:w="2340" w:type="dxa"/>
            <w:tcBorders>
              <w:top w:val="single" w:sz="6" w:space="0" w:color="C0C0C0"/>
              <w:left w:val="none" w:sz="8" w:space="0" w:color="000000" w:themeColor="text1"/>
              <w:bottom w:val="single" w:sz="6" w:space="0" w:color="C0C0C0"/>
              <w:right w:val="single" w:sz="6" w:space="0" w:color="C0C0C0"/>
            </w:tcBorders>
            <w:shd w:val="clear" w:color="auto" w:fill="F3F3F3"/>
            <w:tcMar>
              <w:top w:w="80" w:type="dxa"/>
              <w:left w:w="0" w:type="dxa"/>
              <w:bottom w:w="80" w:type="dxa"/>
              <w:right w:w="0" w:type="dxa"/>
            </w:tcMar>
          </w:tcPr>
          <w:p w14:paraId="4DC5C5D8" w14:textId="77777777" w:rsidR="00C84EF1" w:rsidRPr="00EE6A79" w:rsidRDefault="00C84EF1" w:rsidP="00F701A2">
            <w:pPr>
              <w:pStyle w:val="Body1"/>
              <w:outlineLvl w:val="9"/>
              <w:rPr>
                <w:sz w:val="22"/>
              </w:rPr>
            </w:pPr>
            <w:r w:rsidRPr="00EE6A79">
              <w:rPr>
                <w:sz w:val="22"/>
              </w:rPr>
              <w:t>134.47 (MJ/gal)</w:t>
            </w:r>
          </w:p>
        </w:tc>
      </w:tr>
      <w:tr w:rsidR="00EE6A79" w:rsidRPr="00C101D8" w14:paraId="0E5492C6" w14:textId="77777777" w:rsidTr="057DC278">
        <w:trPr>
          <w:cantSplit/>
          <w:trHeight w:val="288"/>
          <w:jc w:val="center"/>
        </w:trPr>
        <w:tc>
          <w:tcPr>
            <w:tcW w:w="4322" w:type="dxa"/>
            <w:tcBorders>
              <w:top w:val="single" w:sz="6" w:space="0" w:color="C0C0C0"/>
              <w:left w:val="single" w:sz="6" w:space="0" w:color="C0C0C0"/>
              <w:bottom w:val="single" w:sz="6" w:space="0" w:color="C0C0C0"/>
              <w:right w:val="none" w:sz="8" w:space="0" w:color="000000" w:themeColor="text1"/>
            </w:tcBorders>
            <w:shd w:val="clear" w:color="auto" w:fill="E6E6E6"/>
            <w:tcMar>
              <w:top w:w="80" w:type="dxa"/>
              <w:left w:w="0" w:type="dxa"/>
              <w:bottom w:w="80" w:type="dxa"/>
              <w:right w:w="0" w:type="dxa"/>
            </w:tcMar>
          </w:tcPr>
          <w:p w14:paraId="3F7A62C4" w14:textId="77777777" w:rsidR="00C84EF1" w:rsidRPr="00EE6A79" w:rsidRDefault="00C84EF1" w:rsidP="00F701A2">
            <w:pPr>
              <w:pStyle w:val="Body1"/>
              <w:outlineLvl w:val="9"/>
              <w:rPr>
                <w:sz w:val="22"/>
              </w:rPr>
            </w:pPr>
            <w:r w:rsidRPr="00EE6A79">
              <w:rPr>
                <w:sz w:val="22"/>
              </w:rPr>
              <w:t xml:space="preserve"> LNG (gal)</w:t>
            </w:r>
          </w:p>
        </w:tc>
        <w:tc>
          <w:tcPr>
            <w:tcW w:w="2340" w:type="dxa"/>
            <w:tcBorders>
              <w:top w:val="single" w:sz="6" w:space="0" w:color="C0C0C0"/>
              <w:left w:val="none" w:sz="8" w:space="0" w:color="000000" w:themeColor="text1"/>
              <w:bottom w:val="single" w:sz="6" w:space="0" w:color="C0C0C0"/>
              <w:right w:val="single" w:sz="6" w:space="0" w:color="C0C0C0"/>
            </w:tcBorders>
            <w:shd w:val="clear" w:color="auto" w:fill="E6E6E6"/>
            <w:tcMar>
              <w:top w:w="80" w:type="dxa"/>
              <w:left w:w="0" w:type="dxa"/>
              <w:bottom w:w="80" w:type="dxa"/>
              <w:right w:w="0" w:type="dxa"/>
            </w:tcMar>
          </w:tcPr>
          <w:p w14:paraId="552BD9EF" w14:textId="77777777" w:rsidR="00C84EF1" w:rsidRPr="00EE6A79" w:rsidRDefault="00C84EF1" w:rsidP="00F701A2">
            <w:pPr>
              <w:pStyle w:val="Body1"/>
              <w:outlineLvl w:val="9"/>
              <w:rPr>
                <w:sz w:val="22"/>
              </w:rPr>
            </w:pPr>
            <w:r w:rsidRPr="00EE6A79">
              <w:rPr>
                <w:sz w:val="22"/>
              </w:rPr>
              <w:t>78.83 (MJ/gal)</w:t>
            </w:r>
          </w:p>
        </w:tc>
      </w:tr>
      <w:tr w:rsidR="00F46ED6" w:rsidRPr="00C101D8" w14:paraId="7334AE63" w14:textId="77777777" w:rsidTr="00AA63E8">
        <w:trPr>
          <w:cantSplit/>
          <w:trHeight w:val="288"/>
          <w:jc w:val="center"/>
          <w:ins w:id="1760" w:author="CARB" w:date="2023-12-19T12:12:00Z"/>
        </w:trPr>
        <w:tc>
          <w:tcPr>
            <w:tcW w:w="4322" w:type="dxa"/>
            <w:tcBorders>
              <w:top w:val="single" w:sz="6" w:space="0" w:color="C0C0C0"/>
              <w:left w:val="single" w:sz="6" w:space="0" w:color="C0C0C0"/>
              <w:bottom w:val="single" w:sz="6" w:space="0" w:color="C0C0C0"/>
              <w:right w:val="none" w:sz="8" w:space="0" w:color="000000" w:themeColor="text1"/>
            </w:tcBorders>
            <w:shd w:val="clear" w:color="auto" w:fill="F2F2F2" w:themeFill="background1" w:themeFillShade="F2"/>
            <w:tcMar>
              <w:top w:w="80" w:type="dxa"/>
              <w:left w:w="0" w:type="dxa"/>
              <w:bottom w:w="80" w:type="dxa"/>
              <w:right w:w="0" w:type="dxa"/>
            </w:tcMar>
          </w:tcPr>
          <w:p w14:paraId="03934C80" w14:textId="7AA7CF2D" w:rsidR="00F46ED6" w:rsidRPr="00C101D8" w:rsidRDefault="001A6237" w:rsidP="00F701A2">
            <w:pPr>
              <w:pStyle w:val="Body1"/>
              <w:outlineLvl w:val="9"/>
              <w:rPr>
                <w:ins w:id="1761" w:author="CARB" w:date="2023-12-19T12:12:00Z"/>
                <w:rFonts w:cs="Arial"/>
                <w:sz w:val="22"/>
              </w:rPr>
            </w:pPr>
            <w:ins w:id="1762" w:author="CARB" w:date="2023-12-19T12:12:00Z">
              <w:r w:rsidRPr="00C101D8">
                <w:rPr>
                  <w:rFonts w:cs="Arial"/>
                  <w:sz w:val="22"/>
                </w:rPr>
                <w:t xml:space="preserve"> </w:t>
              </w:r>
              <w:r w:rsidR="00C15741" w:rsidRPr="00C101D8">
                <w:rPr>
                  <w:rFonts w:cs="Arial"/>
                  <w:sz w:val="22"/>
                </w:rPr>
                <w:t>Fossil Jet Fuel (gal)</w:t>
              </w:r>
            </w:ins>
          </w:p>
        </w:tc>
        <w:tc>
          <w:tcPr>
            <w:tcW w:w="2340" w:type="dxa"/>
            <w:tcBorders>
              <w:top w:val="single" w:sz="6" w:space="0" w:color="C0C0C0"/>
              <w:left w:val="none" w:sz="8" w:space="0" w:color="000000" w:themeColor="text1"/>
              <w:bottom w:val="single" w:sz="6" w:space="0" w:color="C0C0C0"/>
              <w:right w:val="single" w:sz="6" w:space="0" w:color="C0C0C0"/>
            </w:tcBorders>
            <w:shd w:val="clear" w:color="auto" w:fill="F2F2F2" w:themeFill="background1" w:themeFillShade="F2"/>
            <w:tcMar>
              <w:top w:w="80" w:type="dxa"/>
              <w:left w:w="0" w:type="dxa"/>
              <w:bottom w:w="80" w:type="dxa"/>
              <w:right w:w="0" w:type="dxa"/>
            </w:tcMar>
          </w:tcPr>
          <w:p w14:paraId="44EA7FC6" w14:textId="3A3D013F" w:rsidR="00F46ED6" w:rsidRPr="00C101D8" w:rsidRDefault="00C15741" w:rsidP="00F701A2">
            <w:pPr>
              <w:pStyle w:val="Body1"/>
              <w:outlineLvl w:val="9"/>
              <w:rPr>
                <w:ins w:id="1763" w:author="CARB" w:date="2023-12-19T12:12:00Z"/>
                <w:rFonts w:cs="Arial"/>
                <w:sz w:val="22"/>
              </w:rPr>
            </w:pPr>
            <w:ins w:id="1764" w:author="CARB" w:date="2023-12-19T12:12:00Z">
              <w:r w:rsidRPr="00C101D8">
                <w:rPr>
                  <w:rFonts w:cs="Arial"/>
                  <w:sz w:val="22"/>
                </w:rPr>
                <w:t>129.82 (MJ/gal)</w:t>
              </w:r>
            </w:ins>
          </w:p>
        </w:tc>
      </w:tr>
      <w:tr w:rsidR="00EE6A79" w:rsidRPr="00C101D8" w14:paraId="1BB26DA1" w14:textId="77777777" w:rsidTr="00AA63E8">
        <w:trPr>
          <w:cantSplit/>
          <w:trHeight w:val="288"/>
          <w:jc w:val="center"/>
        </w:trPr>
        <w:tc>
          <w:tcPr>
            <w:tcW w:w="4322" w:type="dxa"/>
            <w:tcBorders>
              <w:top w:val="single" w:sz="6" w:space="0" w:color="C0C0C0"/>
              <w:left w:val="single" w:sz="6" w:space="0" w:color="C0C0C0"/>
              <w:bottom w:val="single" w:sz="6" w:space="0" w:color="C0C0C0"/>
              <w:right w:val="none" w:sz="8" w:space="0" w:color="000000" w:themeColor="text1"/>
            </w:tcBorders>
            <w:shd w:val="clear" w:color="auto" w:fill="E7E6E6" w:themeFill="background2"/>
            <w:tcMar>
              <w:top w:w="80" w:type="dxa"/>
              <w:left w:w="0" w:type="dxa"/>
              <w:bottom w:w="80" w:type="dxa"/>
              <w:right w:w="0" w:type="dxa"/>
            </w:tcMar>
          </w:tcPr>
          <w:p w14:paraId="5D8F6D73" w14:textId="77777777" w:rsidR="00C84EF1" w:rsidRPr="00EE6A79" w:rsidRDefault="00C84EF1" w:rsidP="00F701A2">
            <w:pPr>
              <w:pStyle w:val="Body1"/>
              <w:outlineLvl w:val="9"/>
              <w:rPr>
                <w:sz w:val="22"/>
              </w:rPr>
            </w:pPr>
            <w:r w:rsidRPr="00EE6A79">
              <w:rPr>
                <w:sz w:val="22"/>
              </w:rPr>
              <w:t xml:space="preserve"> CNG (</w:t>
            </w:r>
            <w:proofErr w:type="spellStart"/>
            <w:r w:rsidRPr="00EE6A79">
              <w:rPr>
                <w:sz w:val="22"/>
              </w:rPr>
              <w:t>Therms</w:t>
            </w:r>
            <w:proofErr w:type="spellEnd"/>
            <w:r w:rsidRPr="00EE6A79">
              <w:rPr>
                <w:sz w:val="22"/>
              </w:rPr>
              <w:t>)</w:t>
            </w:r>
          </w:p>
        </w:tc>
        <w:tc>
          <w:tcPr>
            <w:tcW w:w="2340" w:type="dxa"/>
            <w:tcBorders>
              <w:top w:val="single" w:sz="6" w:space="0" w:color="C0C0C0"/>
              <w:left w:val="none" w:sz="8" w:space="0" w:color="000000" w:themeColor="text1"/>
              <w:bottom w:val="single" w:sz="6" w:space="0" w:color="C0C0C0"/>
              <w:right w:val="single" w:sz="6" w:space="0" w:color="C0C0C0"/>
            </w:tcBorders>
            <w:shd w:val="clear" w:color="auto" w:fill="E7E6E6" w:themeFill="background2"/>
            <w:tcMar>
              <w:top w:w="80" w:type="dxa"/>
              <w:left w:w="0" w:type="dxa"/>
              <w:bottom w:w="80" w:type="dxa"/>
              <w:right w:w="0" w:type="dxa"/>
            </w:tcMar>
          </w:tcPr>
          <w:p w14:paraId="6266C578" w14:textId="77777777" w:rsidR="00C84EF1" w:rsidRPr="00EE6A79" w:rsidRDefault="00C84EF1" w:rsidP="00F701A2">
            <w:pPr>
              <w:pStyle w:val="Body1"/>
              <w:outlineLvl w:val="9"/>
              <w:rPr>
                <w:sz w:val="22"/>
              </w:rPr>
            </w:pPr>
            <w:r w:rsidRPr="00EE6A79">
              <w:rPr>
                <w:sz w:val="22"/>
              </w:rPr>
              <w:t>105.5 (MJ/</w:t>
            </w:r>
            <w:proofErr w:type="spellStart"/>
            <w:r w:rsidRPr="00EE6A79">
              <w:rPr>
                <w:sz w:val="22"/>
              </w:rPr>
              <w:t>Therm</w:t>
            </w:r>
            <w:proofErr w:type="spellEnd"/>
            <w:r w:rsidRPr="00EE6A79">
              <w:rPr>
                <w:sz w:val="22"/>
              </w:rPr>
              <w:t>)</w:t>
            </w:r>
          </w:p>
        </w:tc>
      </w:tr>
      <w:tr w:rsidR="00EE6A79" w:rsidRPr="00C101D8" w14:paraId="1ECB073C" w14:textId="77777777" w:rsidTr="00AA63E8">
        <w:trPr>
          <w:cantSplit/>
          <w:trHeight w:val="288"/>
          <w:jc w:val="center"/>
        </w:trPr>
        <w:tc>
          <w:tcPr>
            <w:tcW w:w="4322" w:type="dxa"/>
            <w:tcBorders>
              <w:top w:val="single" w:sz="6" w:space="0" w:color="C0C0C0"/>
              <w:left w:val="single" w:sz="6" w:space="0" w:color="C0C0C0"/>
              <w:bottom w:val="single" w:sz="6" w:space="0" w:color="C0C0C0"/>
              <w:right w:val="none" w:sz="16" w:space="0" w:color="000000" w:themeColor="text1"/>
            </w:tcBorders>
            <w:shd w:val="clear" w:color="auto" w:fill="F2F2F2" w:themeFill="background1" w:themeFillShade="F2"/>
            <w:tcMar>
              <w:top w:w="80" w:type="dxa"/>
              <w:left w:w="0" w:type="dxa"/>
              <w:bottom w:w="80" w:type="dxa"/>
              <w:right w:w="0" w:type="dxa"/>
            </w:tcMar>
          </w:tcPr>
          <w:p w14:paraId="27247595" w14:textId="77777777" w:rsidR="00C84EF1" w:rsidRPr="00EE6A79" w:rsidRDefault="00C84EF1" w:rsidP="00F701A2">
            <w:pPr>
              <w:pStyle w:val="Body1"/>
              <w:outlineLvl w:val="9"/>
              <w:rPr>
                <w:sz w:val="22"/>
              </w:rPr>
            </w:pPr>
            <w:r w:rsidRPr="00EE6A79">
              <w:rPr>
                <w:sz w:val="22"/>
              </w:rPr>
              <w:t xml:space="preserve"> Electricity (</w:t>
            </w:r>
            <w:proofErr w:type="spellStart"/>
            <w:r w:rsidRPr="00EE6A79">
              <w:rPr>
                <w:sz w:val="22"/>
              </w:rPr>
              <w:t>KWh</w:t>
            </w:r>
            <w:proofErr w:type="spellEnd"/>
            <w:r w:rsidRPr="00EE6A79">
              <w:rPr>
                <w:sz w:val="22"/>
              </w:rPr>
              <w:t>)</w:t>
            </w:r>
          </w:p>
        </w:tc>
        <w:tc>
          <w:tcPr>
            <w:tcW w:w="2340" w:type="dxa"/>
            <w:tcBorders>
              <w:top w:val="single" w:sz="6" w:space="0" w:color="C0C0C0"/>
              <w:left w:val="none" w:sz="16" w:space="0" w:color="000000" w:themeColor="text1"/>
              <w:bottom w:val="single" w:sz="6" w:space="0" w:color="C0C0C0"/>
              <w:right w:val="single" w:sz="6" w:space="0" w:color="C0C0C0"/>
            </w:tcBorders>
            <w:shd w:val="clear" w:color="auto" w:fill="F2F2F2" w:themeFill="background1" w:themeFillShade="F2"/>
            <w:tcMar>
              <w:top w:w="80" w:type="dxa"/>
              <w:left w:w="0" w:type="dxa"/>
              <w:bottom w:w="80" w:type="dxa"/>
              <w:right w:w="0" w:type="dxa"/>
            </w:tcMar>
          </w:tcPr>
          <w:p w14:paraId="3CBFA288" w14:textId="77777777" w:rsidR="00C84EF1" w:rsidRPr="00EE6A79" w:rsidRDefault="00C84EF1" w:rsidP="00F701A2">
            <w:pPr>
              <w:pStyle w:val="Body1"/>
              <w:outlineLvl w:val="9"/>
              <w:rPr>
                <w:sz w:val="22"/>
              </w:rPr>
            </w:pPr>
            <w:r w:rsidRPr="00EE6A79">
              <w:rPr>
                <w:sz w:val="22"/>
              </w:rPr>
              <w:t>3.60 (MJ/</w:t>
            </w:r>
            <w:proofErr w:type="spellStart"/>
            <w:r w:rsidRPr="00EE6A79">
              <w:rPr>
                <w:sz w:val="22"/>
              </w:rPr>
              <w:t>KWh</w:t>
            </w:r>
            <w:proofErr w:type="spellEnd"/>
            <w:r w:rsidRPr="00EE6A79">
              <w:rPr>
                <w:sz w:val="22"/>
              </w:rPr>
              <w:t>)</w:t>
            </w:r>
          </w:p>
        </w:tc>
      </w:tr>
      <w:tr w:rsidR="00EE6A79" w:rsidRPr="00C101D8" w14:paraId="26EC4811" w14:textId="77777777" w:rsidTr="00AA63E8">
        <w:trPr>
          <w:cantSplit/>
          <w:trHeight w:val="288"/>
          <w:jc w:val="center"/>
        </w:trPr>
        <w:tc>
          <w:tcPr>
            <w:tcW w:w="4322" w:type="dxa"/>
            <w:tcBorders>
              <w:top w:val="single" w:sz="6" w:space="0" w:color="C0C0C0"/>
              <w:left w:val="single" w:sz="6" w:space="0" w:color="C0C0C0"/>
              <w:bottom w:val="single" w:sz="6" w:space="0" w:color="C0C0C0"/>
              <w:right w:val="none" w:sz="8" w:space="0" w:color="000000" w:themeColor="text1"/>
            </w:tcBorders>
            <w:shd w:val="clear" w:color="auto" w:fill="E7E6E6" w:themeFill="background2"/>
            <w:tcMar>
              <w:top w:w="80" w:type="dxa"/>
              <w:left w:w="0" w:type="dxa"/>
              <w:bottom w:w="80" w:type="dxa"/>
              <w:right w:w="0" w:type="dxa"/>
            </w:tcMar>
          </w:tcPr>
          <w:p w14:paraId="6DE15BBD" w14:textId="77777777" w:rsidR="00C84EF1" w:rsidRPr="00EE6A79" w:rsidRDefault="00C84EF1" w:rsidP="00F701A2">
            <w:pPr>
              <w:pStyle w:val="Body1"/>
              <w:outlineLvl w:val="9"/>
              <w:rPr>
                <w:sz w:val="22"/>
              </w:rPr>
            </w:pPr>
            <w:r w:rsidRPr="00EE6A79">
              <w:rPr>
                <w:sz w:val="22"/>
              </w:rPr>
              <w:t xml:space="preserve"> Hydrogen (kg)</w:t>
            </w:r>
          </w:p>
        </w:tc>
        <w:tc>
          <w:tcPr>
            <w:tcW w:w="2340" w:type="dxa"/>
            <w:tcBorders>
              <w:top w:val="single" w:sz="6" w:space="0" w:color="C0C0C0"/>
              <w:left w:val="none" w:sz="8" w:space="0" w:color="000000" w:themeColor="text1"/>
              <w:bottom w:val="single" w:sz="6" w:space="0" w:color="C0C0C0"/>
              <w:right w:val="single" w:sz="6" w:space="0" w:color="C0C0C0"/>
            </w:tcBorders>
            <w:shd w:val="clear" w:color="auto" w:fill="E7E6E6" w:themeFill="background2"/>
            <w:tcMar>
              <w:top w:w="80" w:type="dxa"/>
              <w:left w:w="0" w:type="dxa"/>
              <w:bottom w:w="80" w:type="dxa"/>
              <w:right w:w="0" w:type="dxa"/>
            </w:tcMar>
          </w:tcPr>
          <w:p w14:paraId="798964C8" w14:textId="77777777" w:rsidR="00C84EF1" w:rsidRPr="00EE6A79" w:rsidRDefault="00C84EF1" w:rsidP="00F701A2">
            <w:pPr>
              <w:pStyle w:val="Body1"/>
              <w:outlineLvl w:val="9"/>
              <w:rPr>
                <w:sz w:val="22"/>
              </w:rPr>
            </w:pPr>
            <w:r w:rsidRPr="00EE6A79">
              <w:rPr>
                <w:sz w:val="22"/>
              </w:rPr>
              <w:t>120.00 (MJ/kg)</w:t>
            </w:r>
          </w:p>
        </w:tc>
      </w:tr>
      <w:tr w:rsidR="00C15741" w:rsidRPr="00C101D8" w14:paraId="49C0F9F8" w14:textId="77777777" w:rsidTr="057DC278">
        <w:trPr>
          <w:cantSplit/>
          <w:trHeight w:val="288"/>
          <w:jc w:val="center"/>
          <w:ins w:id="1765" w:author="CARB" w:date="2023-12-19T12:12:00Z"/>
        </w:trPr>
        <w:tc>
          <w:tcPr>
            <w:tcW w:w="4322" w:type="dxa"/>
            <w:tcBorders>
              <w:top w:val="single" w:sz="6" w:space="0" w:color="C0C0C0"/>
              <w:left w:val="single" w:sz="6" w:space="0" w:color="C0C0C0"/>
              <w:bottom w:val="single" w:sz="6" w:space="0" w:color="C0C0C0"/>
              <w:right w:val="none" w:sz="8" w:space="0" w:color="000000" w:themeColor="text1"/>
            </w:tcBorders>
            <w:shd w:val="clear" w:color="auto" w:fill="F3F3F3"/>
            <w:tcMar>
              <w:top w:w="80" w:type="dxa"/>
              <w:left w:w="0" w:type="dxa"/>
              <w:bottom w:w="80" w:type="dxa"/>
              <w:right w:w="0" w:type="dxa"/>
            </w:tcMar>
          </w:tcPr>
          <w:p w14:paraId="71A47759" w14:textId="215CA4BD" w:rsidR="00C15741" w:rsidRPr="00C101D8" w:rsidRDefault="001A6237" w:rsidP="00F701A2">
            <w:pPr>
              <w:pStyle w:val="Body1"/>
              <w:outlineLvl w:val="9"/>
              <w:rPr>
                <w:ins w:id="1766" w:author="CARB" w:date="2023-12-19T12:12:00Z"/>
                <w:rFonts w:cs="Arial"/>
                <w:sz w:val="22"/>
              </w:rPr>
            </w:pPr>
            <w:ins w:id="1767" w:author="CARB" w:date="2023-12-19T12:12:00Z">
              <w:r w:rsidRPr="00C101D8">
                <w:rPr>
                  <w:rFonts w:cs="Arial"/>
                  <w:sz w:val="22"/>
                </w:rPr>
                <w:t xml:space="preserve"> </w:t>
              </w:r>
              <w:r w:rsidR="00C15741" w:rsidRPr="00C101D8">
                <w:rPr>
                  <w:rFonts w:cs="Arial"/>
                  <w:sz w:val="22"/>
                </w:rPr>
                <w:t>Dimethyl Ether (gal)</w:t>
              </w:r>
            </w:ins>
          </w:p>
        </w:tc>
        <w:tc>
          <w:tcPr>
            <w:tcW w:w="2340" w:type="dxa"/>
            <w:tcBorders>
              <w:top w:val="single" w:sz="6" w:space="0" w:color="C0C0C0"/>
              <w:left w:val="none" w:sz="8" w:space="0" w:color="000000" w:themeColor="text1"/>
              <w:bottom w:val="single" w:sz="6" w:space="0" w:color="C0C0C0"/>
              <w:right w:val="single" w:sz="6" w:space="0" w:color="C0C0C0"/>
            </w:tcBorders>
            <w:shd w:val="clear" w:color="auto" w:fill="F3F3F3"/>
            <w:tcMar>
              <w:top w:w="80" w:type="dxa"/>
              <w:left w:w="0" w:type="dxa"/>
              <w:bottom w:w="80" w:type="dxa"/>
              <w:right w:w="0" w:type="dxa"/>
            </w:tcMar>
          </w:tcPr>
          <w:p w14:paraId="4D838638" w14:textId="26551BF5" w:rsidR="00C15741" w:rsidRPr="00C101D8" w:rsidRDefault="00C15741" w:rsidP="00F701A2">
            <w:pPr>
              <w:pStyle w:val="Body1"/>
              <w:outlineLvl w:val="9"/>
              <w:rPr>
                <w:ins w:id="1768" w:author="CARB" w:date="2023-12-19T12:12:00Z"/>
                <w:rFonts w:cs="Arial"/>
                <w:sz w:val="22"/>
              </w:rPr>
            </w:pPr>
            <w:ins w:id="1769" w:author="CARB" w:date="2023-12-19T12:12:00Z">
              <w:r w:rsidRPr="00C101D8">
                <w:rPr>
                  <w:rFonts w:cs="Arial"/>
                  <w:sz w:val="22"/>
                </w:rPr>
                <w:t>72.72 (MJ/gal)</w:t>
              </w:r>
            </w:ins>
          </w:p>
        </w:tc>
      </w:tr>
      <w:tr w:rsidR="00EE6A79" w:rsidRPr="00C101D8" w14:paraId="795CF8CF" w14:textId="77777777" w:rsidTr="057DC278">
        <w:trPr>
          <w:cantSplit/>
          <w:trHeight w:val="288"/>
          <w:jc w:val="center"/>
        </w:trPr>
        <w:tc>
          <w:tcPr>
            <w:tcW w:w="4322" w:type="dxa"/>
            <w:tcBorders>
              <w:top w:val="single" w:sz="6" w:space="0" w:color="C0C0C0"/>
              <w:left w:val="single" w:sz="6" w:space="0" w:color="C0C0C0"/>
              <w:bottom w:val="single" w:sz="6" w:space="0" w:color="C0C0C0"/>
              <w:right w:val="none" w:sz="16" w:space="0" w:color="000000" w:themeColor="text1"/>
            </w:tcBorders>
            <w:shd w:val="clear" w:color="auto" w:fill="E6E6E6"/>
            <w:tcMar>
              <w:top w:w="80" w:type="dxa"/>
              <w:left w:w="0" w:type="dxa"/>
              <w:bottom w:w="80" w:type="dxa"/>
              <w:right w:w="0" w:type="dxa"/>
            </w:tcMar>
          </w:tcPr>
          <w:p w14:paraId="51956DF2" w14:textId="77777777" w:rsidR="00C84EF1" w:rsidRPr="00EE6A79" w:rsidRDefault="00C84EF1" w:rsidP="00F701A2">
            <w:pPr>
              <w:pStyle w:val="Body1"/>
              <w:outlineLvl w:val="9"/>
              <w:rPr>
                <w:sz w:val="22"/>
              </w:rPr>
            </w:pPr>
            <w:r w:rsidRPr="00EE6A79">
              <w:rPr>
                <w:sz w:val="22"/>
              </w:rPr>
              <w:t xml:space="preserve"> Undenatured Anhydrous Ethanol</w:t>
            </w:r>
          </w:p>
        </w:tc>
        <w:tc>
          <w:tcPr>
            <w:tcW w:w="2340" w:type="dxa"/>
            <w:tcBorders>
              <w:top w:val="single" w:sz="6" w:space="0" w:color="C0C0C0"/>
              <w:left w:val="none" w:sz="16" w:space="0" w:color="000000" w:themeColor="text1"/>
              <w:bottom w:val="single" w:sz="6" w:space="0" w:color="C0C0C0"/>
              <w:right w:val="single" w:sz="6" w:space="0" w:color="C0C0C0"/>
            </w:tcBorders>
            <w:shd w:val="clear" w:color="auto" w:fill="E6E6E6"/>
            <w:tcMar>
              <w:top w:w="80" w:type="dxa"/>
              <w:left w:w="0" w:type="dxa"/>
              <w:bottom w:w="80" w:type="dxa"/>
              <w:right w:w="0" w:type="dxa"/>
            </w:tcMar>
          </w:tcPr>
          <w:p w14:paraId="6CA7B879" w14:textId="77777777" w:rsidR="00C84EF1" w:rsidRPr="00EE6A79" w:rsidRDefault="00C84EF1" w:rsidP="00F701A2">
            <w:pPr>
              <w:pStyle w:val="Body1"/>
              <w:outlineLvl w:val="9"/>
              <w:rPr>
                <w:sz w:val="22"/>
              </w:rPr>
            </w:pPr>
            <w:r w:rsidRPr="00EE6A79">
              <w:rPr>
                <w:sz w:val="22"/>
              </w:rPr>
              <w:t>80.53 (MJ/gal)</w:t>
            </w:r>
          </w:p>
        </w:tc>
      </w:tr>
      <w:tr w:rsidR="00EE6A79" w:rsidRPr="00C101D8" w14:paraId="2724CC97" w14:textId="77777777" w:rsidTr="057DC278">
        <w:trPr>
          <w:cantSplit/>
          <w:trHeight w:val="288"/>
          <w:jc w:val="center"/>
        </w:trPr>
        <w:tc>
          <w:tcPr>
            <w:tcW w:w="4322" w:type="dxa"/>
            <w:tcBorders>
              <w:top w:val="single" w:sz="6" w:space="0" w:color="C0C0C0"/>
              <w:left w:val="single" w:sz="6" w:space="0" w:color="C0C0C0"/>
              <w:bottom w:val="single" w:sz="6" w:space="0" w:color="C0C0C0"/>
              <w:right w:val="none" w:sz="8" w:space="0" w:color="000000" w:themeColor="text1"/>
            </w:tcBorders>
            <w:shd w:val="clear" w:color="auto" w:fill="F3F3F3"/>
            <w:tcMar>
              <w:top w:w="80" w:type="dxa"/>
              <w:left w:w="0" w:type="dxa"/>
              <w:bottom w:w="80" w:type="dxa"/>
              <w:right w:w="0" w:type="dxa"/>
            </w:tcMar>
          </w:tcPr>
          <w:p w14:paraId="7EC20AF7" w14:textId="77777777" w:rsidR="00C84EF1" w:rsidRPr="00EE6A79" w:rsidRDefault="00C84EF1" w:rsidP="00F701A2">
            <w:pPr>
              <w:pStyle w:val="Body1"/>
              <w:outlineLvl w:val="9"/>
              <w:rPr>
                <w:sz w:val="22"/>
              </w:rPr>
            </w:pPr>
            <w:r w:rsidRPr="00EE6A79">
              <w:rPr>
                <w:sz w:val="22"/>
              </w:rPr>
              <w:t xml:space="preserve"> Denatured Ethanol (gal)</w:t>
            </w:r>
          </w:p>
        </w:tc>
        <w:tc>
          <w:tcPr>
            <w:tcW w:w="2340" w:type="dxa"/>
            <w:tcBorders>
              <w:top w:val="single" w:sz="6" w:space="0" w:color="C0C0C0"/>
              <w:left w:val="none" w:sz="8" w:space="0" w:color="000000" w:themeColor="text1"/>
              <w:bottom w:val="single" w:sz="6" w:space="0" w:color="C0C0C0"/>
              <w:right w:val="single" w:sz="6" w:space="0" w:color="C0C0C0"/>
            </w:tcBorders>
            <w:shd w:val="clear" w:color="auto" w:fill="F3F3F3"/>
            <w:tcMar>
              <w:top w:w="80" w:type="dxa"/>
              <w:left w:w="0" w:type="dxa"/>
              <w:bottom w:w="80" w:type="dxa"/>
              <w:right w:w="0" w:type="dxa"/>
            </w:tcMar>
          </w:tcPr>
          <w:p w14:paraId="752BA9FA" w14:textId="77777777" w:rsidR="00C84EF1" w:rsidRPr="00EE6A79" w:rsidRDefault="00C84EF1" w:rsidP="00F701A2">
            <w:pPr>
              <w:pStyle w:val="Body1"/>
              <w:outlineLvl w:val="9"/>
              <w:rPr>
                <w:sz w:val="22"/>
              </w:rPr>
            </w:pPr>
            <w:r w:rsidRPr="00EE6A79">
              <w:rPr>
                <w:sz w:val="22"/>
              </w:rPr>
              <w:t>81.51 (MJ/gal)</w:t>
            </w:r>
          </w:p>
        </w:tc>
      </w:tr>
      <w:tr w:rsidR="00EE6A79" w:rsidRPr="00C101D8" w14:paraId="4D9A17D6" w14:textId="77777777" w:rsidTr="057DC278">
        <w:trPr>
          <w:cantSplit/>
          <w:trHeight w:val="288"/>
          <w:jc w:val="center"/>
        </w:trPr>
        <w:tc>
          <w:tcPr>
            <w:tcW w:w="4322" w:type="dxa"/>
            <w:tcBorders>
              <w:top w:val="single" w:sz="6" w:space="0" w:color="C0C0C0"/>
              <w:left w:val="single" w:sz="6" w:space="0" w:color="C0C0C0"/>
              <w:bottom w:val="single" w:sz="6" w:space="0" w:color="C0C0C0"/>
              <w:right w:val="none" w:sz="16" w:space="0" w:color="000000" w:themeColor="text1"/>
            </w:tcBorders>
            <w:shd w:val="clear" w:color="auto" w:fill="E6E6E6"/>
            <w:tcMar>
              <w:top w:w="80" w:type="dxa"/>
              <w:left w:w="0" w:type="dxa"/>
              <w:bottom w:w="80" w:type="dxa"/>
              <w:right w:w="0" w:type="dxa"/>
            </w:tcMar>
          </w:tcPr>
          <w:p w14:paraId="49C97E91" w14:textId="77777777" w:rsidR="00C84EF1" w:rsidRPr="00EE6A79" w:rsidRDefault="00C84EF1" w:rsidP="00F701A2">
            <w:pPr>
              <w:pStyle w:val="Body1"/>
              <w:outlineLvl w:val="9"/>
              <w:rPr>
                <w:sz w:val="22"/>
              </w:rPr>
            </w:pPr>
            <w:r w:rsidRPr="00EE6A79">
              <w:rPr>
                <w:sz w:val="22"/>
              </w:rPr>
              <w:t xml:space="preserve"> FAME Biodiesel (gal)</w:t>
            </w:r>
          </w:p>
        </w:tc>
        <w:tc>
          <w:tcPr>
            <w:tcW w:w="2340" w:type="dxa"/>
            <w:tcBorders>
              <w:top w:val="single" w:sz="6" w:space="0" w:color="C0C0C0"/>
              <w:left w:val="none" w:sz="16" w:space="0" w:color="000000" w:themeColor="text1"/>
              <w:bottom w:val="single" w:sz="6" w:space="0" w:color="C0C0C0"/>
              <w:right w:val="single" w:sz="6" w:space="0" w:color="C0C0C0"/>
            </w:tcBorders>
            <w:shd w:val="clear" w:color="auto" w:fill="E6E6E6"/>
            <w:tcMar>
              <w:top w:w="80" w:type="dxa"/>
              <w:left w:w="0" w:type="dxa"/>
              <w:bottom w:w="80" w:type="dxa"/>
              <w:right w:w="0" w:type="dxa"/>
            </w:tcMar>
          </w:tcPr>
          <w:p w14:paraId="520965FA" w14:textId="77777777" w:rsidR="00C84EF1" w:rsidRPr="00EE6A79" w:rsidRDefault="00C84EF1" w:rsidP="00F701A2">
            <w:pPr>
              <w:pStyle w:val="Body1"/>
              <w:outlineLvl w:val="9"/>
              <w:rPr>
                <w:sz w:val="22"/>
              </w:rPr>
            </w:pPr>
            <w:r w:rsidRPr="00EE6A79">
              <w:rPr>
                <w:sz w:val="22"/>
              </w:rPr>
              <w:t>126.13 (MJ/gal)</w:t>
            </w:r>
          </w:p>
        </w:tc>
      </w:tr>
      <w:tr w:rsidR="00EE6A79" w:rsidRPr="00C101D8" w14:paraId="460307EB" w14:textId="77777777" w:rsidTr="057DC278">
        <w:trPr>
          <w:cantSplit/>
          <w:trHeight w:val="288"/>
          <w:jc w:val="center"/>
        </w:trPr>
        <w:tc>
          <w:tcPr>
            <w:tcW w:w="4322" w:type="dxa"/>
            <w:tcBorders>
              <w:top w:val="single" w:sz="6" w:space="0" w:color="C0C0C0"/>
              <w:left w:val="single" w:sz="6" w:space="0" w:color="C0C0C0"/>
              <w:bottom w:val="single" w:sz="6" w:space="0" w:color="C0C0C0"/>
              <w:right w:val="none" w:sz="8" w:space="0" w:color="000000" w:themeColor="text1"/>
            </w:tcBorders>
            <w:shd w:val="clear" w:color="auto" w:fill="F3F3F3"/>
            <w:tcMar>
              <w:top w:w="80" w:type="dxa"/>
              <w:left w:w="0" w:type="dxa"/>
              <w:bottom w:w="80" w:type="dxa"/>
              <w:right w:w="0" w:type="dxa"/>
            </w:tcMar>
          </w:tcPr>
          <w:p w14:paraId="2B915BCA" w14:textId="77777777" w:rsidR="00C84EF1" w:rsidRPr="00EE6A79" w:rsidRDefault="00C84EF1" w:rsidP="00F701A2">
            <w:pPr>
              <w:pStyle w:val="Body1"/>
              <w:outlineLvl w:val="9"/>
              <w:rPr>
                <w:sz w:val="22"/>
              </w:rPr>
            </w:pPr>
            <w:r w:rsidRPr="00EE6A79">
              <w:rPr>
                <w:sz w:val="22"/>
              </w:rPr>
              <w:t xml:space="preserve"> Renewable Diesel (gal)</w:t>
            </w:r>
          </w:p>
        </w:tc>
        <w:tc>
          <w:tcPr>
            <w:tcW w:w="2340" w:type="dxa"/>
            <w:tcBorders>
              <w:top w:val="single" w:sz="6" w:space="0" w:color="C0C0C0"/>
              <w:left w:val="none" w:sz="8" w:space="0" w:color="000000" w:themeColor="text1"/>
              <w:bottom w:val="single" w:sz="6" w:space="0" w:color="C0C0C0"/>
              <w:right w:val="single" w:sz="6" w:space="0" w:color="C0C0C0"/>
            </w:tcBorders>
            <w:shd w:val="clear" w:color="auto" w:fill="F3F3F3"/>
            <w:tcMar>
              <w:top w:w="80" w:type="dxa"/>
              <w:left w:w="0" w:type="dxa"/>
              <w:bottom w:w="80" w:type="dxa"/>
              <w:right w:w="0" w:type="dxa"/>
            </w:tcMar>
          </w:tcPr>
          <w:p w14:paraId="027B0F35" w14:textId="77777777" w:rsidR="00C84EF1" w:rsidRPr="00EE6A79" w:rsidRDefault="00C84EF1" w:rsidP="00F701A2">
            <w:pPr>
              <w:pStyle w:val="Body1"/>
              <w:outlineLvl w:val="9"/>
              <w:rPr>
                <w:sz w:val="22"/>
              </w:rPr>
            </w:pPr>
            <w:r w:rsidRPr="00EE6A79">
              <w:rPr>
                <w:sz w:val="22"/>
              </w:rPr>
              <w:t>129.65 (MJ/gal)</w:t>
            </w:r>
          </w:p>
        </w:tc>
      </w:tr>
      <w:tr w:rsidR="00EE6A79" w:rsidRPr="00C101D8" w14:paraId="3D7427D7" w14:textId="77777777" w:rsidTr="057DC278">
        <w:trPr>
          <w:cantSplit/>
          <w:trHeight w:val="288"/>
          <w:jc w:val="center"/>
        </w:trPr>
        <w:tc>
          <w:tcPr>
            <w:tcW w:w="4322" w:type="dxa"/>
            <w:tcBorders>
              <w:top w:val="single" w:sz="6" w:space="0" w:color="C0C0C0"/>
              <w:left w:val="single" w:sz="6" w:space="0" w:color="C0C0C0"/>
              <w:bottom w:val="single" w:sz="6" w:space="0" w:color="C0C0C0"/>
              <w:right w:val="none" w:sz="16" w:space="0" w:color="000000" w:themeColor="text1"/>
            </w:tcBorders>
            <w:shd w:val="clear" w:color="auto" w:fill="E6E6E6"/>
            <w:tcMar>
              <w:top w:w="80" w:type="dxa"/>
              <w:left w:w="0" w:type="dxa"/>
              <w:bottom w:w="80" w:type="dxa"/>
              <w:right w:w="0" w:type="dxa"/>
            </w:tcMar>
          </w:tcPr>
          <w:p w14:paraId="7D53ADE4" w14:textId="77777777" w:rsidR="00C84EF1" w:rsidRPr="00EE6A79" w:rsidRDefault="00C84EF1" w:rsidP="00F701A2">
            <w:pPr>
              <w:pStyle w:val="Body1"/>
              <w:outlineLvl w:val="9"/>
              <w:rPr>
                <w:sz w:val="22"/>
              </w:rPr>
            </w:pPr>
            <w:r w:rsidRPr="00EE6A79">
              <w:rPr>
                <w:sz w:val="22"/>
              </w:rPr>
              <w:t xml:space="preserve"> Alternative Jet Fuel (gal)</w:t>
            </w:r>
          </w:p>
        </w:tc>
        <w:tc>
          <w:tcPr>
            <w:tcW w:w="2340" w:type="dxa"/>
            <w:tcBorders>
              <w:top w:val="single" w:sz="6" w:space="0" w:color="C0C0C0"/>
              <w:left w:val="none" w:sz="16" w:space="0" w:color="000000" w:themeColor="text1"/>
              <w:bottom w:val="single" w:sz="6" w:space="0" w:color="C0C0C0"/>
              <w:right w:val="single" w:sz="6" w:space="0" w:color="C0C0C0"/>
            </w:tcBorders>
            <w:shd w:val="clear" w:color="auto" w:fill="E6E6E6"/>
            <w:tcMar>
              <w:top w:w="80" w:type="dxa"/>
              <w:left w:w="0" w:type="dxa"/>
              <w:bottom w:w="80" w:type="dxa"/>
              <w:right w:w="0" w:type="dxa"/>
            </w:tcMar>
          </w:tcPr>
          <w:p w14:paraId="0E430DC6" w14:textId="77777777" w:rsidR="00C84EF1" w:rsidRPr="00EE6A79" w:rsidRDefault="00C84EF1" w:rsidP="00F701A2">
            <w:pPr>
              <w:pStyle w:val="Body1"/>
              <w:outlineLvl w:val="9"/>
              <w:rPr>
                <w:sz w:val="22"/>
              </w:rPr>
            </w:pPr>
            <w:r w:rsidRPr="00EE6A79">
              <w:rPr>
                <w:sz w:val="22"/>
              </w:rPr>
              <w:t>126.37 (MJ/gal)</w:t>
            </w:r>
          </w:p>
        </w:tc>
      </w:tr>
      <w:tr w:rsidR="00B21ACF" w:rsidRPr="00C101D8" w14:paraId="0C50ABBE" w14:textId="77777777" w:rsidTr="00AA63E8">
        <w:trPr>
          <w:cantSplit/>
          <w:trHeight w:val="288"/>
          <w:jc w:val="center"/>
          <w:ins w:id="1770" w:author="CARB" w:date="2023-12-19T12:12:00Z"/>
        </w:trPr>
        <w:tc>
          <w:tcPr>
            <w:tcW w:w="4322" w:type="dxa"/>
            <w:tcBorders>
              <w:top w:val="single" w:sz="6" w:space="0" w:color="C0C0C0"/>
              <w:left w:val="single" w:sz="6" w:space="0" w:color="C0C0C0"/>
              <w:bottom w:val="single" w:sz="6" w:space="0" w:color="C0C0C0"/>
              <w:right w:val="none" w:sz="16" w:space="0" w:color="000000" w:themeColor="text1"/>
            </w:tcBorders>
            <w:shd w:val="clear" w:color="auto" w:fill="F2F2F2" w:themeFill="background1" w:themeFillShade="F2"/>
            <w:tcMar>
              <w:top w:w="80" w:type="dxa"/>
              <w:left w:w="0" w:type="dxa"/>
              <w:bottom w:w="80" w:type="dxa"/>
              <w:right w:w="0" w:type="dxa"/>
            </w:tcMar>
          </w:tcPr>
          <w:p w14:paraId="331E7A9E" w14:textId="6542E773" w:rsidR="00B21ACF" w:rsidRPr="00C101D8" w:rsidRDefault="001A6237" w:rsidP="00F701A2">
            <w:pPr>
              <w:pStyle w:val="Body1"/>
              <w:outlineLvl w:val="9"/>
              <w:rPr>
                <w:ins w:id="1771" w:author="CARB" w:date="2023-12-19T12:12:00Z"/>
                <w:rFonts w:cs="Arial"/>
                <w:sz w:val="22"/>
              </w:rPr>
            </w:pPr>
            <w:ins w:id="1772" w:author="CARB" w:date="2023-12-19T12:12:00Z">
              <w:r w:rsidRPr="00C101D8">
                <w:rPr>
                  <w:rFonts w:cs="Arial"/>
                  <w:sz w:val="22"/>
                </w:rPr>
                <w:lastRenderedPageBreak/>
                <w:t xml:space="preserve"> </w:t>
              </w:r>
              <w:r w:rsidR="00B21ACF" w:rsidRPr="00C101D8">
                <w:rPr>
                  <w:rFonts w:cs="Arial"/>
                  <w:sz w:val="22"/>
                </w:rPr>
                <w:t>Renewable Naphtha (gal)</w:t>
              </w:r>
            </w:ins>
          </w:p>
        </w:tc>
        <w:tc>
          <w:tcPr>
            <w:tcW w:w="2340" w:type="dxa"/>
            <w:tcBorders>
              <w:top w:val="single" w:sz="6" w:space="0" w:color="C0C0C0"/>
              <w:left w:val="none" w:sz="16" w:space="0" w:color="000000" w:themeColor="text1"/>
              <w:bottom w:val="single" w:sz="6" w:space="0" w:color="C0C0C0"/>
              <w:right w:val="single" w:sz="6" w:space="0" w:color="C0C0C0"/>
            </w:tcBorders>
            <w:shd w:val="clear" w:color="auto" w:fill="F2F2F2" w:themeFill="background1" w:themeFillShade="F2"/>
            <w:tcMar>
              <w:top w:w="80" w:type="dxa"/>
              <w:left w:w="0" w:type="dxa"/>
              <w:bottom w:w="80" w:type="dxa"/>
              <w:right w:w="0" w:type="dxa"/>
            </w:tcMar>
          </w:tcPr>
          <w:p w14:paraId="3352D8B7" w14:textId="33BFD620" w:rsidR="00B21ACF" w:rsidRPr="00C101D8" w:rsidRDefault="00B21ACF" w:rsidP="00F701A2">
            <w:pPr>
              <w:pStyle w:val="Body1"/>
              <w:outlineLvl w:val="9"/>
              <w:rPr>
                <w:ins w:id="1773" w:author="CARB" w:date="2023-12-19T12:12:00Z"/>
                <w:rFonts w:cs="Arial"/>
                <w:sz w:val="22"/>
              </w:rPr>
            </w:pPr>
            <w:ins w:id="1774" w:author="CARB" w:date="2023-12-19T12:12:00Z">
              <w:r w:rsidRPr="00C101D8">
                <w:rPr>
                  <w:rFonts w:cs="Arial"/>
                  <w:sz w:val="22"/>
                </w:rPr>
                <w:t>123.36 (MJ/gal)</w:t>
              </w:r>
            </w:ins>
          </w:p>
        </w:tc>
      </w:tr>
      <w:tr w:rsidR="00B21ACF" w:rsidRPr="00C101D8" w14:paraId="71193B54" w14:textId="77777777" w:rsidTr="00AA63E8">
        <w:trPr>
          <w:cantSplit/>
          <w:trHeight w:val="288"/>
          <w:jc w:val="center"/>
          <w:ins w:id="1775" w:author="CARB" w:date="2023-12-19T12:12:00Z"/>
        </w:trPr>
        <w:tc>
          <w:tcPr>
            <w:tcW w:w="4322" w:type="dxa"/>
            <w:tcBorders>
              <w:top w:val="single" w:sz="6" w:space="0" w:color="C0C0C0"/>
              <w:left w:val="single" w:sz="6" w:space="0" w:color="C0C0C0"/>
              <w:bottom w:val="single" w:sz="6" w:space="0" w:color="C0C0C0"/>
              <w:right w:val="none" w:sz="8" w:space="0" w:color="000000" w:themeColor="text1"/>
            </w:tcBorders>
            <w:shd w:val="clear" w:color="auto" w:fill="E7E6E6" w:themeFill="background2"/>
            <w:tcMar>
              <w:top w:w="80" w:type="dxa"/>
              <w:left w:w="0" w:type="dxa"/>
              <w:bottom w:w="80" w:type="dxa"/>
              <w:right w:w="0" w:type="dxa"/>
            </w:tcMar>
          </w:tcPr>
          <w:p w14:paraId="2F8F7145" w14:textId="79ED1708" w:rsidR="00B21ACF" w:rsidRPr="00C101D8" w:rsidRDefault="00B21ACF" w:rsidP="00F701A2">
            <w:pPr>
              <w:pStyle w:val="Body1"/>
              <w:outlineLvl w:val="9"/>
              <w:rPr>
                <w:ins w:id="1776" w:author="CARB" w:date="2023-12-19T12:12:00Z"/>
                <w:rFonts w:cs="Arial"/>
                <w:sz w:val="22"/>
              </w:rPr>
            </w:pPr>
            <w:ins w:id="1777" w:author="CARB" w:date="2023-12-19T12:12:00Z">
              <w:r w:rsidRPr="00C101D8">
                <w:rPr>
                  <w:rFonts w:cs="Arial"/>
                  <w:sz w:val="22"/>
                </w:rPr>
                <w:t xml:space="preserve"> Renewable Gasoline (gal)</w:t>
              </w:r>
            </w:ins>
          </w:p>
        </w:tc>
        <w:tc>
          <w:tcPr>
            <w:tcW w:w="2340" w:type="dxa"/>
            <w:tcBorders>
              <w:top w:val="single" w:sz="6" w:space="0" w:color="C0C0C0"/>
              <w:left w:val="none" w:sz="8" w:space="0" w:color="000000" w:themeColor="text1"/>
              <w:bottom w:val="single" w:sz="6" w:space="0" w:color="C0C0C0"/>
              <w:right w:val="single" w:sz="6" w:space="0" w:color="C0C0C0"/>
            </w:tcBorders>
            <w:shd w:val="clear" w:color="auto" w:fill="E7E6E6" w:themeFill="background2"/>
            <w:tcMar>
              <w:top w:w="80" w:type="dxa"/>
              <w:left w:w="0" w:type="dxa"/>
              <w:bottom w:w="80" w:type="dxa"/>
              <w:right w:w="0" w:type="dxa"/>
            </w:tcMar>
          </w:tcPr>
          <w:p w14:paraId="2CF94001" w14:textId="45FD0295" w:rsidR="00B21ACF" w:rsidRPr="00C101D8" w:rsidRDefault="00B21ACF" w:rsidP="057DC278">
            <w:pPr>
              <w:pStyle w:val="Body1"/>
              <w:rPr>
                <w:ins w:id="1778" w:author="CARB" w:date="2023-12-19T12:12:00Z"/>
                <w:rFonts w:cs="Arial"/>
                <w:sz w:val="22"/>
                <w:szCs w:val="22"/>
              </w:rPr>
            </w:pPr>
            <w:ins w:id="1779" w:author="CARB" w:date="2023-12-19T12:12:00Z">
              <w:r w:rsidRPr="00C101D8">
                <w:rPr>
                  <w:rFonts w:cs="Arial"/>
                  <w:sz w:val="22"/>
                  <w:szCs w:val="22"/>
                </w:rPr>
                <w:t>12</w:t>
              </w:r>
              <w:r w:rsidR="59AFCA17" w:rsidRPr="00C101D8">
                <w:rPr>
                  <w:rFonts w:cs="Arial"/>
                  <w:sz w:val="22"/>
                  <w:szCs w:val="22"/>
                </w:rPr>
                <w:t>2</w:t>
              </w:r>
              <w:r w:rsidRPr="00C101D8">
                <w:rPr>
                  <w:rFonts w:cs="Arial"/>
                  <w:sz w:val="22"/>
                  <w:szCs w:val="22"/>
                </w:rPr>
                <w:t>.</w:t>
              </w:r>
              <w:r w:rsidR="04B0D277" w:rsidRPr="00C101D8">
                <w:rPr>
                  <w:rFonts w:cs="Arial"/>
                  <w:sz w:val="22"/>
                  <w:szCs w:val="22"/>
                </w:rPr>
                <w:t>37</w:t>
              </w:r>
              <w:r w:rsidRPr="00C101D8">
                <w:rPr>
                  <w:rFonts w:cs="Arial"/>
                  <w:sz w:val="22"/>
                  <w:szCs w:val="22"/>
                </w:rPr>
                <w:t xml:space="preserve"> (MJ/gal)</w:t>
              </w:r>
            </w:ins>
          </w:p>
        </w:tc>
      </w:tr>
      <w:tr w:rsidR="00EE6A79" w:rsidRPr="00C101D8" w14:paraId="61A37F66" w14:textId="77777777" w:rsidTr="057DC278">
        <w:trPr>
          <w:cantSplit/>
          <w:trHeight w:val="288"/>
          <w:jc w:val="center"/>
        </w:trPr>
        <w:tc>
          <w:tcPr>
            <w:tcW w:w="4322" w:type="dxa"/>
            <w:tcBorders>
              <w:top w:val="single" w:sz="6" w:space="0" w:color="C0C0C0"/>
              <w:left w:val="single" w:sz="6" w:space="0" w:color="C0C0C0"/>
              <w:bottom w:val="single" w:sz="6" w:space="0" w:color="C0C0C0"/>
              <w:right w:val="none" w:sz="8" w:space="0" w:color="000000" w:themeColor="text1"/>
            </w:tcBorders>
            <w:shd w:val="clear" w:color="auto" w:fill="F3F3F3"/>
            <w:tcMar>
              <w:top w:w="80" w:type="dxa"/>
              <w:left w:w="0" w:type="dxa"/>
              <w:bottom w:w="80" w:type="dxa"/>
              <w:right w:w="0" w:type="dxa"/>
            </w:tcMar>
          </w:tcPr>
          <w:p w14:paraId="2C2944D0" w14:textId="77777777" w:rsidR="00C84EF1" w:rsidRPr="00EE6A79" w:rsidRDefault="00C84EF1" w:rsidP="00F701A2">
            <w:pPr>
              <w:pStyle w:val="Body1"/>
              <w:outlineLvl w:val="9"/>
              <w:rPr>
                <w:sz w:val="22"/>
              </w:rPr>
            </w:pPr>
            <w:r w:rsidRPr="00EE6A79">
              <w:rPr>
                <w:sz w:val="22"/>
              </w:rPr>
              <w:t xml:space="preserve"> Propane (LPG) (gal)</w:t>
            </w:r>
          </w:p>
        </w:tc>
        <w:tc>
          <w:tcPr>
            <w:tcW w:w="2340" w:type="dxa"/>
            <w:tcBorders>
              <w:top w:val="single" w:sz="6" w:space="0" w:color="C0C0C0"/>
              <w:left w:val="none" w:sz="8" w:space="0" w:color="000000" w:themeColor="text1"/>
              <w:bottom w:val="single" w:sz="6" w:space="0" w:color="C0C0C0"/>
              <w:right w:val="single" w:sz="6" w:space="0" w:color="C0C0C0"/>
            </w:tcBorders>
            <w:shd w:val="clear" w:color="auto" w:fill="F3F3F3"/>
            <w:tcMar>
              <w:top w:w="80" w:type="dxa"/>
              <w:left w:w="0" w:type="dxa"/>
              <w:bottom w:w="80" w:type="dxa"/>
              <w:right w:w="0" w:type="dxa"/>
            </w:tcMar>
          </w:tcPr>
          <w:p w14:paraId="4641B402" w14:textId="77777777" w:rsidR="00C84EF1" w:rsidRPr="00EE6A79" w:rsidRDefault="00C84EF1" w:rsidP="00F701A2">
            <w:pPr>
              <w:pStyle w:val="Body1"/>
              <w:outlineLvl w:val="9"/>
              <w:rPr>
                <w:sz w:val="22"/>
              </w:rPr>
            </w:pPr>
            <w:r w:rsidRPr="00EE6A79">
              <w:rPr>
                <w:sz w:val="22"/>
              </w:rPr>
              <w:t>89.63 (MJ/gal)</w:t>
            </w:r>
          </w:p>
        </w:tc>
      </w:tr>
    </w:tbl>
    <w:p w14:paraId="26AE0EFB" w14:textId="077AD69D" w:rsidR="003C5373" w:rsidRPr="003C5373" w:rsidRDefault="003C5373" w:rsidP="00F701A2">
      <w:pPr>
        <w:pStyle w:val="Heading3"/>
        <w:keepNext w:val="0"/>
        <w:keepLines w:val="0"/>
        <w:rPr>
          <w:rFonts w:eastAsia="Yu Gothic Light"/>
        </w:rPr>
      </w:pPr>
      <w:r w:rsidRPr="003C5373">
        <w:rPr>
          <w:rFonts w:eastAsia="Yu Gothic Light"/>
        </w:rPr>
        <w:t>The total credits and deficits generated by a credit or deficit generator in a compliance period will be calculated as follows:</w:t>
      </w:r>
    </w:p>
    <w:p w14:paraId="49DE1E6E" w14:textId="437E48C0" w:rsidR="003C5373" w:rsidRPr="003C5373" w:rsidRDefault="00000000" w:rsidP="001B408B">
      <w:pPr>
        <w:ind w:left="1440"/>
        <w:rPr>
          <w:rFonts w:eastAsia="Yu Gothic Light"/>
        </w:rPr>
      </w:pPr>
      <m:oMath>
        <m:sSup>
          <m:sSupPr>
            <m:ctrlPr>
              <w:rPr>
                <w:rFonts w:ascii="Cambria Math" w:hAnsi="Cambria Math"/>
                <w:i/>
              </w:rPr>
            </m:ctrlPr>
          </m:sSupPr>
          <m:e>
            <m:r>
              <w:rPr>
                <w:rFonts w:ascii="Cambria Math" w:hAnsi="Cambria Math"/>
              </w:rPr>
              <m:t>Credits</m:t>
            </m:r>
          </m:e>
          <m:sup>
            <m:r>
              <w:rPr>
                <w:rFonts w:ascii="Cambria Math" w:hAnsi="Cambria Math"/>
              </w:rPr>
              <m:t>Gen</m:t>
            </m:r>
          </m:sup>
        </m:sSup>
        <m:d>
          <m:dPr>
            <m:ctrlPr>
              <w:rPr>
                <w:rFonts w:ascii="Cambria Math" w:hAnsi="Cambria Math"/>
              </w:rPr>
            </m:ctrlPr>
          </m:dPr>
          <m:e>
            <m:r>
              <w:rPr>
                <w:rFonts w:ascii="Cambria Math" w:hAnsi="Cambria Math"/>
              </w:rPr>
              <m:t>MT</m:t>
            </m:r>
          </m:e>
        </m:d>
        <m:r>
          <w:rPr>
            <w:rFonts w:ascii="Cambria Math" w:hAnsi="Cambria Math"/>
          </w:rPr>
          <m:t>=</m:t>
        </m:r>
        <m:nary>
          <m:naryPr>
            <m:chr m:val="∑"/>
            <m:grow m:val="1"/>
            <m:ctrlPr>
              <w:rPr>
                <w:rFonts w:ascii="Cambria Math" w:hAnsi="Cambria Math"/>
              </w:rPr>
            </m:ctrlPr>
          </m:naryPr>
          <m:sub>
            <m:r>
              <w:rPr>
                <w:rFonts w:ascii="Cambria Math" w:hAnsi="Cambria Math"/>
              </w:rPr>
              <m:t>i</m:t>
            </m:r>
          </m:sub>
          <m:sup>
            <m:r>
              <w:rPr>
                <w:rFonts w:ascii="Cambria Math" w:hAnsi="Cambria Math"/>
              </w:rPr>
              <m:t>n</m:t>
            </m:r>
          </m:sup>
          <m:e>
            <m:sSubSup>
              <m:sSubSupPr>
                <m:ctrlPr>
                  <w:rPr>
                    <w:rFonts w:ascii="Cambria Math" w:hAnsi="Cambria Math"/>
                    <w:i/>
                  </w:rPr>
                </m:ctrlPr>
              </m:sSubSupPr>
              <m:e>
                <m:r>
                  <w:rPr>
                    <w:rFonts w:ascii="Cambria Math" w:hAnsi="Cambria Math"/>
                  </w:rPr>
                  <m:t>Credits</m:t>
                </m:r>
              </m:e>
              <m:sub>
                <m:r>
                  <w:rPr>
                    <w:rFonts w:ascii="Cambria Math" w:hAnsi="Cambria Math"/>
                  </w:rPr>
                  <m:t>i</m:t>
                </m:r>
              </m:sub>
              <m:sup>
                <m:r>
                  <w:rPr>
                    <w:rFonts w:ascii="Cambria Math" w:hAnsi="Cambria Math"/>
                  </w:rPr>
                  <m:t>gasoline</m:t>
                </m:r>
              </m:sup>
            </m:sSubSup>
          </m:e>
        </m:nary>
        <m:r>
          <w:rPr>
            <w:rFonts w:ascii="Cambria Math" w:hAnsi="Cambria Math"/>
          </w:rPr>
          <m:t>+</m:t>
        </m:r>
        <m:nary>
          <m:naryPr>
            <m:chr m:val="∑"/>
            <m:grow m:val="1"/>
            <m:ctrlPr>
              <w:rPr>
                <w:rFonts w:ascii="Cambria Math" w:hAnsi="Cambria Math"/>
              </w:rPr>
            </m:ctrlPr>
          </m:naryPr>
          <m:sub>
            <m:r>
              <w:rPr>
                <w:rFonts w:ascii="Cambria Math" w:hAnsi="Cambria Math"/>
              </w:rPr>
              <m:t>i</m:t>
            </m:r>
          </m:sub>
          <m:sup>
            <m:r>
              <w:rPr>
                <w:rFonts w:ascii="Cambria Math" w:hAnsi="Cambria Math"/>
              </w:rPr>
              <m:t>n</m:t>
            </m:r>
          </m:sup>
          <m:e>
            <m:sSubSup>
              <m:sSubSupPr>
                <m:ctrlPr>
                  <w:rPr>
                    <w:rFonts w:ascii="Cambria Math" w:hAnsi="Cambria Math"/>
                    <w:i/>
                  </w:rPr>
                </m:ctrlPr>
              </m:sSubSupPr>
              <m:e>
                <m:r>
                  <w:rPr>
                    <w:rFonts w:ascii="Cambria Math" w:hAnsi="Cambria Math"/>
                  </w:rPr>
                  <m:t>Credits</m:t>
                </m:r>
              </m:e>
              <m:sub>
                <m:r>
                  <w:rPr>
                    <w:rFonts w:ascii="Cambria Math" w:hAnsi="Cambria Math"/>
                  </w:rPr>
                  <m:t>i</m:t>
                </m:r>
              </m:sub>
              <m:sup>
                <m:r>
                  <w:rPr>
                    <w:rFonts w:ascii="Cambria Math" w:hAnsi="Cambria Math"/>
                  </w:rPr>
                  <m:t>diesel</m:t>
                </m:r>
              </m:sup>
            </m:sSubSup>
          </m:e>
        </m:nary>
        <m:r>
          <w:rPr>
            <w:rFonts w:ascii="Cambria Math" w:hAnsi="Cambria Math"/>
          </w:rPr>
          <m:t>+</m:t>
        </m:r>
        <m:nary>
          <m:naryPr>
            <m:chr m:val="∑"/>
            <m:grow m:val="1"/>
            <m:ctrlPr>
              <w:rPr>
                <w:rFonts w:ascii="Cambria Math" w:hAnsi="Cambria Math"/>
              </w:rPr>
            </m:ctrlPr>
          </m:naryPr>
          <m:sub>
            <m:r>
              <w:rPr>
                <w:rFonts w:ascii="Cambria Math" w:hAnsi="Cambria Math"/>
              </w:rPr>
              <m:t>i</m:t>
            </m:r>
          </m:sub>
          <m:sup>
            <m:r>
              <w:rPr>
                <w:rFonts w:ascii="Cambria Math" w:hAnsi="Cambria Math"/>
              </w:rPr>
              <m:t>n</m:t>
            </m:r>
          </m:sup>
          <m:e>
            <m:sSubSup>
              <m:sSubSupPr>
                <m:ctrlPr>
                  <w:rPr>
                    <w:rFonts w:ascii="Cambria Math" w:hAnsi="Cambria Math"/>
                    <w:i/>
                  </w:rPr>
                </m:ctrlPr>
              </m:sSubSupPr>
              <m:e>
                <m:r>
                  <w:rPr>
                    <w:rFonts w:ascii="Cambria Math" w:hAnsi="Cambria Math"/>
                  </w:rPr>
                  <m:t>Credits</m:t>
                </m:r>
              </m:e>
              <m:sub>
                <m:r>
                  <w:rPr>
                    <w:rFonts w:ascii="Cambria Math" w:hAnsi="Cambria Math"/>
                  </w:rPr>
                  <m:t>i</m:t>
                </m:r>
              </m:sub>
              <m:sup>
                <m:r>
                  <w:rPr>
                    <w:rFonts w:ascii="Cambria Math" w:hAnsi="Cambria Math"/>
                  </w:rPr>
                  <m:t>jet</m:t>
                </m:r>
              </m:sup>
            </m:sSubSup>
          </m:e>
        </m:nary>
        <m:r>
          <w:rPr>
            <w:rFonts w:ascii="Cambria Math" w:hAnsi="Cambria Math"/>
          </w:rPr>
          <m:t>+</m:t>
        </m:r>
        <m:nary>
          <m:naryPr>
            <m:chr m:val="∑"/>
            <m:grow m:val="1"/>
            <m:ctrlPr>
              <w:rPr>
                <w:rFonts w:ascii="Cambria Math" w:hAnsi="Cambria Math"/>
              </w:rPr>
            </m:ctrlPr>
          </m:naryPr>
          <m:sub>
            <m:r>
              <w:rPr>
                <w:rFonts w:ascii="Cambria Math" w:hAnsi="Cambria Math"/>
              </w:rPr>
              <m:t>i</m:t>
            </m:r>
          </m:sub>
          <m:sup>
            <m:r>
              <w:rPr>
                <w:rFonts w:ascii="Cambria Math" w:hAnsi="Cambria Math"/>
              </w:rPr>
              <m:t>n</m:t>
            </m:r>
          </m:sup>
          <m:e>
            <m:sSubSup>
              <m:sSubSupPr>
                <m:ctrlPr>
                  <w:rPr>
                    <w:rFonts w:ascii="Cambria Math" w:hAnsi="Cambria Math"/>
                    <w:i/>
                  </w:rPr>
                </m:ctrlPr>
              </m:sSubSupPr>
              <m:e>
                <m:r>
                  <w:rPr>
                    <w:rFonts w:ascii="Cambria Math" w:hAnsi="Cambria Math"/>
                  </w:rPr>
                  <m:t>Credits</m:t>
                </m:r>
              </m:e>
              <m:sub>
                <m:r>
                  <w:rPr>
                    <w:rFonts w:ascii="Cambria Math" w:hAnsi="Cambria Math"/>
                  </w:rPr>
                  <m:t>i</m:t>
                </m:r>
              </m:sub>
              <m:sup>
                <m:r>
                  <w:rPr>
                    <w:rFonts w:ascii="Cambria Math" w:hAnsi="Cambria Math"/>
                  </w:rPr>
                  <m:t>projects</m:t>
                </m:r>
              </m:sup>
            </m:sSubSup>
          </m:e>
        </m:nary>
      </m:oMath>
      <w:r w:rsidR="003C5373" w:rsidRPr="003C5373">
        <w:rPr>
          <w:rFonts w:eastAsia="Yu Gothic Light"/>
        </w:rPr>
        <w:t xml:space="preserve"> </w:t>
      </w:r>
    </w:p>
    <w:p w14:paraId="2E89A74D" w14:textId="0714DDF6" w:rsidR="003C5373" w:rsidRPr="00E52497" w:rsidRDefault="00000000" w:rsidP="001B408B">
      <w:pPr>
        <w:ind w:left="1440"/>
        <w:rPr>
          <w:rFonts w:eastAsia="Yu Gothic Light"/>
        </w:rPr>
      </w:pPr>
      <m:oMathPara>
        <m:oMathParaPr>
          <m:jc m:val="left"/>
        </m:oMathParaPr>
        <m:oMath>
          <m:sSup>
            <m:sSupPr>
              <m:ctrlPr>
                <w:rPr>
                  <w:rFonts w:ascii="Cambria Math" w:hAnsi="Cambria Math"/>
                  <w:i/>
                </w:rPr>
              </m:ctrlPr>
            </m:sSupPr>
            <m:e>
              <m:r>
                <w:rPr>
                  <w:rFonts w:ascii="Cambria Math" w:hAnsi="Cambria Math" w:cs="Arial"/>
                </w:rPr>
                <m:t>Deficits</m:t>
              </m:r>
            </m:e>
            <m:sup>
              <m:r>
                <w:rPr>
                  <w:rFonts w:ascii="Cambria Math" w:hAnsi="Cambria Math" w:cs="Arial"/>
                </w:rPr>
                <m:t>Gen</m:t>
              </m:r>
            </m:sup>
          </m:sSup>
          <m:d>
            <m:dPr>
              <m:ctrlPr>
                <w:rPr>
                  <w:rFonts w:ascii="Cambria Math" w:hAnsi="Cambria Math" w:cs="Arial"/>
                </w:rPr>
              </m:ctrlPr>
            </m:dPr>
            <m:e>
              <m:r>
                <w:rPr>
                  <w:rFonts w:ascii="Cambria Math" w:hAnsi="Cambria Math" w:cs="Arial"/>
                </w:rPr>
                <m:t>MT</m:t>
              </m:r>
            </m:e>
          </m:d>
          <m:r>
            <w:rPr>
              <w:rFonts w:ascii="Cambria Math" w:hAnsi="Cambria Math"/>
            </w:rPr>
            <m:t>=</m:t>
          </m:r>
          <m:nary>
            <m:naryPr>
              <m:chr m:val="∑"/>
              <m:grow m:val="1"/>
              <m:ctrlPr>
                <w:rPr>
                  <w:rFonts w:ascii="Cambria Math" w:hAnsi="Cambria Math" w:cs="Arial"/>
                </w:rPr>
              </m:ctrlPr>
            </m:naryPr>
            <m:sub>
              <m:r>
                <w:rPr>
                  <w:rFonts w:ascii="Cambria Math" w:hAnsi="Cambria Math" w:cs="Arial"/>
                </w:rPr>
                <m:t>i</m:t>
              </m:r>
            </m:sub>
            <m:sup>
              <m:r>
                <w:rPr>
                  <w:rFonts w:ascii="Cambria Math" w:hAnsi="Cambria Math" w:cs="Arial"/>
                </w:rPr>
                <m:t>n</m:t>
              </m:r>
            </m:sup>
            <m:e>
              <m:sSubSup>
                <m:sSubSupPr>
                  <m:ctrlPr>
                    <w:rPr>
                      <w:rFonts w:ascii="Cambria Math" w:hAnsi="Cambria Math"/>
                      <w:i/>
                    </w:rPr>
                  </m:ctrlPr>
                </m:sSubSupPr>
                <m:e>
                  <m:r>
                    <w:rPr>
                      <w:rFonts w:ascii="Cambria Math" w:hAnsi="Cambria Math" w:cs="Arial"/>
                    </w:rPr>
                    <m:t>Deficits</m:t>
                  </m:r>
                </m:e>
                <m:sub>
                  <m:r>
                    <w:rPr>
                      <w:rFonts w:ascii="Cambria Math" w:hAnsi="Cambria Math" w:cs="Arial"/>
                    </w:rPr>
                    <m:t>i</m:t>
                  </m:r>
                </m:sub>
                <m:sup>
                  <m:r>
                    <w:rPr>
                      <w:rFonts w:ascii="Cambria Math" w:hAnsi="Cambria Math" w:cs="Arial"/>
                    </w:rPr>
                    <m:t>gasoline</m:t>
                  </m:r>
                </m:sup>
              </m:sSubSup>
            </m:e>
          </m:nary>
          <m:r>
            <w:rPr>
              <w:rFonts w:ascii="Cambria Math" w:hAnsi="Cambria Math"/>
            </w:rPr>
            <m:t>+</m:t>
          </m:r>
          <m:nary>
            <m:naryPr>
              <m:chr m:val="∑"/>
              <m:grow m:val="1"/>
              <m:ctrlPr>
                <w:rPr>
                  <w:rFonts w:ascii="Cambria Math" w:hAnsi="Cambria Math" w:cs="Arial"/>
                </w:rPr>
              </m:ctrlPr>
            </m:naryPr>
            <m:sub>
              <m:r>
                <w:rPr>
                  <w:rFonts w:ascii="Cambria Math" w:hAnsi="Cambria Math" w:cs="Arial"/>
                </w:rPr>
                <m:t>i</m:t>
              </m:r>
            </m:sub>
            <m:sup>
              <m:r>
                <w:rPr>
                  <w:rFonts w:ascii="Cambria Math" w:hAnsi="Cambria Math" w:cs="Arial"/>
                </w:rPr>
                <m:t>n</m:t>
              </m:r>
            </m:sup>
            <m:e>
              <m:sSubSup>
                <m:sSubSupPr>
                  <m:ctrlPr>
                    <w:rPr>
                      <w:rFonts w:ascii="Cambria Math" w:hAnsi="Cambria Math"/>
                      <w:i/>
                    </w:rPr>
                  </m:ctrlPr>
                </m:sSubSupPr>
                <m:e>
                  <m:r>
                    <w:rPr>
                      <w:rFonts w:ascii="Cambria Math" w:hAnsi="Cambria Math" w:cs="Arial"/>
                    </w:rPr>
                    <m:t>Deficits</m:t>
                  </m:r>
                </m:e>
                <m:sub>
                  <m:r>
                    <w:rPr>
                      <w:rFonts w:ascii="Cambria Math" w:hAnsi="Cambria Math" w:cs="Arial"/>
                    </w:rPr>
                    <m:t>i</m:t>
                  </m:r>
                </m:sub>
                <m:sup>
                  <m:r>
                    <w:rPr>
                      <w:rFonts w:ascii="Cambria Math" w:hAnsi="Cambria Math" w:cs="Arial"/>
                    </w:rPr>
                    <m:t>diesel</m:t>
                  </m:r>
                </m:sup>
              </m:sSubSup>
            </m:e>
          </m:nary>
        </m:oMath>
      </m:oMathPara>
    </w:p>
    <w:p w14:paraId="504ACA96" w14:textId="77777777" w:rsidR="003C5373" w:rsidRPr="003C5373" w:rsidRDefault="003C5373" w:rsidP="001B408B">
      <w:pPr>
        <w:ind w:left="1440"/>
        <w:rPr>
          <w:rFonts w:eastAsia="Yu Gothic Light"/>
        </w:rPr>
      </w:pPr>
      <w:r w:rsidRPr="003C5373">
        <w:rPr>
          <w:rFonts w:eastAsia="Yu Gothic Light"/>
        </w:rPr>
        <w:t>where:</w:t>
      </w:r>
    </w:p>
    <w:p w14:paraId="2D13AE9F" w14:textId="0E990FD6" w:rsidR="003C5373" w:rsidRPr="003C5373" w:rsidRDefault="00000000" w:rsidP="001B408B">
      <w:pPr>
        <w:ind w:left="1440"/>
        <w:rPr>
          <w:rFonts w:eastAsia="Yu Gothic Light"/>
        </w:rPr>
      </w:pPr>
      <m:oMath>
        <m:sSup>
          <m:sSupPr>
            <m:ctrlPr>
              <w:rPr>
                <w:rFonts w:ascii="Cambria Math" w:hAnsi="Cambria Math"/>
                <w:i/>
              </w:rPr>
            </m:ctrlPr>
          </m:sSupPr>
          <m:e>
            <m:r>
              <w:rPr>
                <w:rFonts w:ascii="Cambria Math" w:hAnsi="Cambria Math" w:cs="Arial"/>
              </w:rPr>
              <m:t>Credits</m:t>
            </m:r>
          </m:e>
          <m:sup>
            <m:r>
              <w:rPr>
                <w:rFonts w:ascii="Cambria Math" w:hAnsi="Cambria Math" w:cs="Arial"/>
              </w:rPr>
              <m:t>Gen</m:t>
            </m:r>
          </m:sup>
        </m:sSup>
      </m:oMath>
      <w:r w:rsidR="00157C41">
        <w:rPr>
          <w:rFonts w:eastAsia="Yu Gothic Light"/>
        </w:rPr>
        <w:t xml:space="preserve"> </w:t>
      </w:r>
      <w:r w:rsidR="003C5373" w:rsidRPr="003C5373">
        <w:rPr>
          <w:rFonts w:eastAsia="Yu Gothic Light"/>
        </w:rPr>
        <w:t xml:space="preserve">represents the total credits (a zero or positive value), in units of metric tons (MT), for all fuels and </w:t>
      </w:r>
      <w:proofErr w:type="spellStart"/>
      <w:r w:rsidR="003C5373" w:rsidRPr="003C5373">
        <w:rPr>
          <w:rFonts w:eastAsia="Yu Gothic Light"/>
        </w:rPr>
        <w:t>blendstocks</w:t>
      </w:r>
      <w:proofErr w:type="spellEnd"/>
      <w:r w:rsidR="003C5373" w:rsidRPr="003C5373">
        <w:rPr>
          <w:rFonts w:eastAsia="Yu Gothic Light"/>
        </w:rPr>
        <w:t xml:space="preserve"> determined from the credits generated under the gasoline, diesel, and </w:t>
      </w:r>
      <w:ins w:id="1780" w:author="CARB" w:date="2023-12-19T12:12:00Z">
        <w:r w:rsidR="00E53708">
          <w:rPr>
            <w:rFonts w:eastAsia="Yu Gothic Light"/>
          </w:rPr>
          <w:t xml:space="preserve">fossil </w:t>
        </w:r>
      </w:ins>
      <w:r w:rsidR="003C5373" w:rsidRPr="003C5373">
        <w:rPr>
          <w:rFonts w:eastAsia="Yu Gothic Light"/>
        </w:rPr>
        <w:t>jet fuel annual carbon intensity benchmarks, and from opt-in projects, if applicable;</w:t>
      </w:r>
    </w:p>
    <w:p w14:paraId="255F3005" w14:textId="31797056" w:rsidR="003C5373" w:rsidRPr="003C5373" w:rsidRDefault="00000000" w:rsidP="001B408B">
      <w:pPr>
        <w:ind w:left="1440"/>
        <w:rPr>
          <w:rFonts w:eastAsia="Yu Gothic Light"/>
        </w:rPr>
      </w:pPr>
      <m:oMath>
        <m:sSup>
          <m:sSupPr>
            <m:ctrlPr>
              <w:rPr>
                <w:rFonts w:ascii="Cambria Math" w:hAnsi="Cambria Math"/>
                <w:i/>
              </w:rPr>
            </m:ctrlPr>
          </m:sSupPr>
          <m:e>
            <m:r>
              <w:rPr>
                <w:rFonts w:ascii="Cambria Math" w:hAnsi="Cambria Math" w:cs="Arial"/>
              </w:rPr>
              <m:t>Deficits</m:t>
            </m:r>
          </m:e>
          <m:sup>
            <m:r>
              <w:rPr>
                <w:rFonts w:ascii="Cambria Math" w:hAnsi="Cambria Math" w:cs="Arial"/>
              </w:rPr>
              <m:t>Gen</m:t>
            </m:r>
          </m:sup>
        </m:sSup>
      </m:oMath>
      <w:r w:rsidR="0023520D">
        <w:rPr>
          <w:rFonts w:eastAsia="Yu Gothic Light"/>
        </w:rPr>
        <w:t xml:space="preserve"> </w:t>
      </w:r>
      <w:r w:rsidR="003C5373" w:rsidRPr="003C5373">
        <w:rPr>
          <w:rFonts w:eastAsia="Yu Gothic Light"/>
        </w:rPr>
        <w:t xml:space="preserve">represents the total deficits (a negative value), in MT, for all fuels and </w:t>
      </w:r>
      <w:proofErr w:type="spellStart"/>
      <w:r w:rsidR="003C5373" w:rsidRPr="003C5373">
        <w:rPr>
          <w:rFonts w:eastAsia="Yu Gothic Light"/>
        </w:rPr>
        <w:t>blendstocks</w:t>
      </w:r>
      <w:proofErr w:type="spellEnd"/>
      <w:r w:rsidR="003C5373" w:rsidRPr="003C5373">
        <w:rPr>
          <w:rFonts w:eastAsia="Yu Gothic Light"/>
        </w:rPr>
        <w:t xml:space="preserve"> determined from the deficits generated under either or both of the gasoline and diesel fuel annual carbon intensity benchmarks;</w:t>
      </w:r>
    </w:p>
    <w:p w14:paraId="5CCEFF31" w14:textId="07C2B7B1" w:rsidR="003C5373" w:rsidRPr="003C5373" w:rsidRDefault="00051AC7" w:rsidP="001B408B">
      <w:pPr>
        <w:ind w:left="1440"/>
        <w:rPr>
          <w:rFonts w:eastAsia="Yu Gothic Light"/>
        </w:rPr>
      </w:pPr>
      <m:oMath>
        <m:r>
          <w:rPr>
            <w:rFonts w:ascii="Cambria Math" w:hAnsi="Cambria Math" w:cs="Arial"/>
          </w:rPr>
          <m:t>i</m:t>
        </m:r>
      </m:oMath>
      <w:r w:rsidRPr="003C5373">
        <w:rPr>
          <w:rFonts w:eastAsia="Yu Gothic Light"/>
        </w:rPr>
        <w:t xml:space="preserve"> </w:t>
      </w:r>
      <w:r w:rsidR="003C5373" w:rsidRPr="003C5373">
        <w:rPr>
          <w:rFonts w:eastAsia="Yu Gothic Light"/>
        </w:rPr>
        <w:t xml:space="preserve">is the finished fuel or </w:t>
      </w:r>
      <w:proofErr w:type="spellStart"/>
      <w:r w:rsidR="003C5373" w:rsidRPr="003C5373">
        <w:rPr>
          <w:rFonts w:eastAsia="Yu Gothic Light"/>
        </w:rPr>
        <w:t>blendstock</w:t>
      </w:r>
      <w:proofErr w:type="spellEnd"/>
      <w:r w:rsidR="003C5373" w:rsidRPr="003C5373">
        <w:rPr>
          <w:rFonts w:eastAsia="Yu Gothic Light"/>
        </w:rPr>
        <w:t xml:space="preserve"> index; and</w:t>
      </w:r>
    </w:p>
    <w:p w14:paraId="64DA8E9B" w14:textId="1A5EFAE5" w:rsidR="003C5373" w:rsidRPr="003C5373" w:rsidRDefault="0023225D" w:rsidP="001B408B">
      <w:pPr>
        <w:ind w:left="1440"/>
        <w:rPr>
          <w:rFonts w:eastAsia="Yu Gothic Light"/>
        </w:rPr>
      </w:pPr>
      <m:oMath>
        <m:r>
          <w:rPr>
            <w:rFonts w:ascii="Cambria Math" w:hAnsi="Cambria Math" w:cs="Arial"/>
          </w:rPr>
          <m:t>n</m:t>
        </m:r>
      </m:oMath>
      <w:r w:rsidR="003C5373" w:rsidRPr="003C5373">
        <w:rPr>
          <w:rFonts w:eastAsia="Yu Gothic Light"/>
        </w:rPr>
        <w:t xml:space="preserve"> is the total number of finished fuels and blendstocks provided by a credit or deficit generator in a compliance period.</w:t>
      </w:r>
    </w:p>
    <w:p w14:paraId="53860C93" w14:textId="197F88DA" w:rsidR="004F2B2B" w:rsidRPr="00B90B57" w:rsidRDefault="003C5373" w:rsidP="00B90B57">
      <w:pPr>
        <w:rPr>
          <w:sz w:val="20"/>
          <w:szCs w:val="18"/>
        </w:rPr>
      </w:pPr>
      <w:r w:rsidRPr="00B90B57">
        <w:rPr>
          <w:sz w:val="20"/>
          <w:szCs w:val="18"/>
        </w:rPr>
        <w:t xml:space="preserve">NOTE: Authority cited: Sections 38510, 38530, 38560, 38560.5, 38571, 38580, 39600, 39601 and 43018, Health and Safety Code; 42 U.S.C. section 7545; and </w:t>
      </w:r>
      <w:r w:rsidRPr="00B90B57">
        <w:rPr>
          <w:i/>
          <w:sz w:val="20"/>
          <w:szCs w:val="18"/>
        </w:rPr>
        <w:t xml:space="preserve">Western Oil and Gas </w:t>
      </w:r>
      <w:proofErr w:type="spellStart"/>
      <w:r w:rsidRPr="00B90B57">
        <w:rPr>
          <w:i/>
          <w:sz w:val="20"/>
          <w:szCs w:val="18"/>
        </w:rPr>
        <w:t>Ass'n</w:t>
      </w:r>
      <w:proofErr w:type="spellEnd"/>
      <w:r w:rsidRPr="00B90B57">
        <w:rPr>
          <w:i/>
          <w:sz w:val="20"/>
          <w:szCs w:val="18"/>
        </w:rPr>
        <w:t xml:space="preserve"> v. Orange County Air Pollution Control District</w:t>
      </w:r>
      <w:r w:rsidRPr="00B90B57">
        <w:rPr>
          <w:sz w:val="20"/>
          <w:szCs w:val="18"/>
        </w:rPr>
        <w:t xml:space="preserve">, 14 Cal.3d 411, 121 </w:t>
      </w:r>
      <w:proofErr w:type="spellStart"/>
      <w:r w:rsidRPr="00B90B57">
        <w:rPr>
          <w:sz w:val="20"/>
          <w:szCs w:val="18"/>
        </w:rPr>
        <w:t>Cal.Rptr</w:t>
      </w:r>
      <w:proofErr w:type="spellEnd"/>
      <w:r w:rsidRPr="00B90B57">
        <w:rPr>
          <w:sz w:val="20"/>
          <w:szCs w:val="18"/>
        </w:rPr>
        <w:t xml:space="preserve">. 249 (1975). Reference: Sections 38501, 38510, 39515, 39516, 38571, 38580, 39000, 39001, 39002, 39003, 39515, 39516 and 43000, Health and Safety Code; Section 25000.5, Public Resources Code; and </w:t>
      </w:r>
      <w:r w:rsidRPr="00B90B57">
        <w:rPr>
          <w:i/>
          <w:sz w:val="20"/>
          <w:szCs w:val="18"/>
        </w:rPr>
        <w:t xml:space="preserve">Western Oil and Gas </w:t>
      </w:r>
      <w:proofErr w:type="spellStart"/>
      <w:r w:rsidRPr="00B90B57">
        <w:rPr>
          <w:i/>
          <w:sz w:val="20"/>
          <w:szCs w:val="18"/>
        </w:rPr>
        <w:t>Ass'n</w:t>
      </w:r>
      <w:proofErr w:type="spellEnd"/>
      <w:r w:rsidRPr="00B90B57">
        <w:rPr>
          <w:i/>
          <w:sz w:val="20"/>
          <w:szCs w:val="18"/>
        </w:rPr>
        <w:t xml:space="preserve"> v. Orange County Air Pollution Control District</w:t>
      </w:r>
      <w:r w:rsidRPr="00B90B57">
        <w:rPr>
          <w:sz w:val="20"/>
          <w:szCs w:val="18"/>
        </w:rPr>
        <w:t xml:space="preserve">, 14 Cal.3d 411, 121 </w:t>
      </w:r>
      <w:proofErr w:type="spellStart"/>
      <w:r w:rsidRPr="00B90B57">
        <w:rPr>
          <w:sz w:val="20"/>
          <w:szCs w:val="18"/>
        </w:rPr>
        <w:t>Cal.Rptr</w:t>
      </w:r>
      <w:proofErr w:type="spellEnd"/>
      <w:r w:rsidRPr="00B90B57">
        <w:rPr>
          <w:sz w:val="20"/>
          <w:szCs w:val="18"/>
        </w:rPr>
        <w:t>. 249 (1975).</w:t>
      </w:r>
    </w:p>
    <w:p w14:paraId="3BB3AC14" w14:textId="7BA80B41" w:rsidR="003C5373" w:rsidRPr="003C5373" w:rsidRDefault="003C5373" w:rsidP="00F701A2">
      <w:pPr>
        <w:pStyle w:val="Heading1"/>
        <w:keepNext w:val="0"/>
        <w:keepLines w:val="0"/>
        <w:rPr>
          <w:rFonts w:eastAsia="Yu Gothic Light"/>
        </w:rPr>
      </w:pPr>
      <w:r w:rsidRPr="003C5373">
        <w:rPr>
          <w:rFonts w:eastAsia="Yu Gothic Light"/>
        </w:rPr>
        <w:t xml:space="preserve">95486.1. </w:t>
      </w:r>
      <w:bookmarkStart w:id="1781" w:name="_Hlk143066871"/>
      <w:r w:rsidRPr="003C5373">
        <w:rPr>
          <w:rFonts w:eastAsia="Yu Gothic Light"/>
        </w:rPr>
        <w:t>Generating and Calculating Credits and Deficits Using Fuel Pathways.</w:t>
      </w:r>
    </w:p>
    <w:bookmarkEnd w:id="1781"/>
    <w:p w14:paraId="25DFC9EB" w14:textId="2C716A2C" w:rsidR="003C5373" w:rsidRPr="003C5373" w:rsidRDefault="003C5373" w:rsidP="00F701A2">
      <w:pPr>
        <w:pStyle w:val="Heading2"/>
        <w:keepNext w:val="0"/>
        <w:keepLines w:val="0"/>
        <w:rPr>
          <w:rFonts w:eastAsia="Yu Gothic Light"/>
        </w:rPr>
      </w:pPr>
      <w:r w:rsidRPr="00D1369B">
        <w:rPr>
          <w:rFonts w:eastAsia="Yu Gothic Light"/>
          <w:i/>
          <w:iCs/>
        </w:rPr>
        <w:t>General Calculation of Credits and Deficits Using Fuel Pathways.</w:t>
      </w:r>
      <w:r w:rsidRPr="003C5373">
        <w:rPr>
          <w:rFonts w:eastAsia="Yu Gothic Light"/>
        </w:rPr>
        <w:t xml:space="preserve"> LCFS credits or deficits for each fuel or </w:t>
      </w:r>
      <w:proofErr w:type="spellStart"/>
      <w:r w:rsidRPr="003C5373">
        <w:rPr>
          <w:rFonts w:eastAsia="Yu Gothic Light"/>
        </w:rPr>
        <w:t>blendstock</w:t>
      </w:r>
      <w:proofErr w:type="spellEnd"/>
      <w:r w:rsidRPr="003C5373">
        <w:rPr>
          <w:rFonts w:eastAsia="Yu Gothic Light"/>
        </w:rPr>
        <w:t xml:space="preserve"> for which a fuel reporting entity is the credit or deficit generator will be calculated according to the following equations:</w:t>
      </w:r>
    </w:p>
    <w:p w14:paraId="08A6AD3E" w14:textId="73A6AADF" w:rsidR="003C5373" w:rsidRPr="003C5373" w:rsidRDefault="00000000" w:rsidP="00F701A2">
      <w:pPr>
        <w:pStyle w:val="Heading3"/>
        <w:keepNext w:val="0"/>
        <w:keepLines w:val="0"/>
        <w:rPr>
          <w:rFonts w:eastAsia="Yu Gothic Light"/>
        </w:rPr>
      </w:pPr>
      <m:oMath>
        <m:sSubSup>
          <m:sSubSupPr>
            <m:ctrlPr>
              <w:rPr>
                <w:rFonts w:ascii="Cambria Math" w:eastAsia="Arial Unicode MS" w:hAnsi="Cambria Math" w:cs="Arial"/>
                <w:color w:val="000000"/>
                <w:u w:color="000000"/>
              </w:rPr>
            </m:ctrlPr>
          </m:sSubSupPr>
          <m:e>
            <m:r>
              <w:rPr>
                <w:rFonts w:ascii="Cambria Math" w:eastAsia="Arial Unicode MS" w:hAnsi="Cambria Math" w:cs="Arial"/>
                <w:color w:val="000000"/>
                <w:u w:color="000000"/>
              </w:rPr>
              <m:t>Credits</m:t>
            </m:r>
          </m:e>
          <m:sub>
            <m:r>
              <w:rPr>
                <w:rFonts w:ascii="Cambria Math" w:eastAsia="Arial Unicode MS" w:hAnsi="Cambria Math" w:cs="Arial"/>
                <w:color w:val="000000"/>
                <w:u w:color="000000"/>
              </w:rPr>
              <m:t>i</m:t>
            </m:r>
          </m:sub>
          <m:sup>
            <m:r>
              <w:rPr>
                <w:rFonts w:ascii="Cambria Math" w:eastAsia="Arial Unicode MS" w:hAnsi="Cambria Math" w:cs="Arial"/>
                <w:color w:val="000000"/>
                <w:u w:color="000000"/>
              </w:rPr>
              <m:t>XD</m:t>
            </m:r>
          </m:sup>
        </m:sSubSup>
        <m:r>
          <w:rPr>
            <w:rFonts w:ascii="Cambria Math" w:eastAsia="Arial Unicode MS" w:hAnsi="Cambria Math" w:cs="Arial"/>
            <w:color w:val="000000"/>
            <w:u w:color="000000"/>
          </w:rPr>
          <m:t>/</m:t>
        </m:r>
        <m:sSubSup>
          <m:sSubSupPr>
            <m:ctrlPr>
              <w:rPr>
                <w:rFonts w:ascii="Cambria Math" w:eastAsia="Arial Unicode MS" w:hAnsi="Cambria Math" w:cs="Arial"/>
                <w:i/>
                <w:color w:val="000000"/>
                <w:u w:color="000000"/>
              </w:rPr>
            </m:ctrlPr>
          </m:sSubSupPr>
          <m:e>
            <m:r>
              <w:rPr>
                <w:rFonts w:ascii="Cambria Math" w:eastAsia="Arial Unicode MS" w:hAnsi="Cambria Math" w:cs="Arial"/>
                <w:color w:val="000000"/>
                <w:u w:color="000000"/>
              </w:rPr>
              <m:t>Deficits</m:t>
            </m:r>
          </m:e>
          <m:sub>
            <m:r>
              <w:rPr>
                <w:rFonts w:ascii="Cambria Math" w:eastAsia="Arial Unicode MS" w:hAnsi="Cambria Math" w:cs="Arial"/>
                <w:color w:val="000000"/>
                <w:u w:color="000000"/>
              </w:rPr>
              <m:t>i</m:t>
            </m:r>
          </m:sub>
          <m:sup>
            <m:r>
              <w:rPr>
                <w:rFonts w:ascii="Cambria Math" w:eastAsia="Arial Unicode MS" w:hAnsi="Cambria Math" w:cs="Arial"/>
                <w:color w:val="000000"/>
                <w:u w:color="000000"/>
              </w:rPr>
              <m:t>XD</m:t>
            </m:r>
          </m:sup>
        </m:sSubSup>
        <m:r>
          <w:rPr>
            <w:rFonts w:ascii="Cambria Math" w:eastAsia="Arial Unicode MS" w:hAnsi="Cambria Math" w:cs="Arial"/>
            <w:color w:val="000000"/>
            <w:u w:color="000000"/>
          </w:rPr>
          <m:t>(MT)=</m:t>
        </m:r>
        <m:d>
          <m:dPr>
            <m:ctrlPr>
              <w:rPr>
                <w:rFonts w:ascii="Cambria Math" w:eastAsia="Arial Unicode MS" w:hAnsi="Cambria Math" w:cs="Arial"/>
                <w:i/>
                <w:color w:val="000000"/>
                <w:u w:color="000000"/>
              </w:rPr>
            </m:ctrlPr>
          </m:dPr>
          <m:e>
            <m:sSubSup>
              <m:sSubSupPr>
                <m:ctrlPr>
                  <w:rPr>
                    <w:rFonts w:ascii="Cambria Math" w:eastAsia="Arial Unicode MS" w:hAnsi="Cambria Math" w:cs="Arial"/>
                    <w:i/>
                    <w:color w:val="000000"/>
                    <w:u w:color="000000"/>
                  </w:rPr>
                </m:ctrlPr>
              </m:sSubSupPr>
              <m:e>
                <m:r>
                  <w:rPr>
                    <w:rFonts w:ascii="Cambria Math" w:eastAsia="Arial Unicode MS" w:hAnsi="Cambria Math" w:cs="Arial"/>
                    <w:color w:val="000000"/>
                    <w:u w:color="000000"/>
                  </w:rPr>
                  <m:t>CI</m:t>
                </m:r>
              </m:e>
              <m:sub>
                <m:r>
                  <w:rPr>
                    <w:rFonts w:ascii="Cambria Math" w:eastAsia="Arial Unicode MS" w:hAnsi="Cambria Math" w:cs="Arial"/>
                    <w:color w:val="000000"/>
                    <w:u w:color="000000"/>
                  </w:rPr>
                  <m:t>standard</m:t>
                </m:r>
              </m:sub>
              <m:sup>
                <m:r>
                  <w:rPr>
                    <w:rFonts w:ascii="Cambria Math" w:eastAsia="Arial Unicode MS" w:hAnsi="Cambria Math" w:cs="Arial"/>
                    <w:color w:val="000000"/>
                    <w:u w:color="000000"/>
                  </w:rPr>
                  <m:t>XD</m:t>
                </m:r>
              </m:sup>
            </m:sSubSup>
            <m:r>
              <w:rPr>
                <w:rFonts w:ascii="Cambria Math" w:eastAsia="Arial Unicode MS" w:hAnsi="Cambria Math" w:cs="Arial"/>
                <w:color w:val="000000"/>
                <w:u w:color="000000"/>
              </w:rPr>
              <m:t>-</m:t>
            </m:r>
            <m:sSubSup>
              <m:sSubSupPr>
                <m:ctrlPr>
                  <w:rPr>
                    <w:rFonts w:ascii="Cambria Math" w:eastAsia="Arial Unicode MS" w:hAnsi="Cambria Math" w:cs="Arial"/>
                    <w:i/>
                    <w:color w:val="000000"/>
                    <w:u w:color="000000"/>
                  </w:rPr>
                </m:ctrlPr>
              </m:sSubSupPr>
              <m:e>
                <m:r>
                  <w:rPr>
                    <w:rFonts w:ascii="Cambria Math" w:eastAsia="Arial Unicode MS" w:hAnsi="Cambria Math" w:cs="Arial"/>
                    <w:color w:val="000000"/>
                    <w:u w:color="000000"/>
                  </w:rPr>
                  <m:t>CI</m:t>
                </m:r>
              </m:e>
              <m:sub>
                <m:r>
                  <w:rPr>
                    <w:rFonts w:ascii="Cambria Math" w:eastAsia="Arial Unicode MS" w:hAnsi="Cambria Math" w:cs="Arial"/>
                    <w:color w:val="000000"/>
                    <w:u w:color="000000"/>
                  </w:rPr>
                  <m:t>reported</m:t>
                </m:r>
              </m:sub>
              <m:sup>
                <m:r>
                  <w:rPr>
                    <w:rFonts w:ascii="Cambria Math" w:eastAsia="Arial Unicode MS" w:hAnsi="Cambria Math" w:cs="Arial"/>
                    <w:color w:val="000000"/>
                    <w:u w:color="000000"/>
                  </w:rPr>
                  <m:t>XD</m:t>
                </m:r>
              </m:sup>
            </m:sSubSup>
          </m:e>
        </m:d>
        <m:r>
          <w:rPr>
            <w:rFonts w:ascii="Cambria Math" w:eastAsia="Arial Unicode MS" w:hAnsi="Cambria Math" w:cs="Arial"/>
            <w:color w:val="000000"/>
            <w:u w:color="000000"/>
          </w:rPr>
          <m:t>×</m:t>
        </m:r>
        <m:sSubSup>
          <m:sSubSupPr>
            <m:ctrlPr>
              <w:rPr>
                <w:rFonts w:ascii="Cambria Math" w:eastAsia="Arial Unicode MS" w:hAnsi="Cambria Math" w:cs="Arial"/>
                <w:i/>
                <w:color w:val="000000"/>
                <w:u w:color="000000"/>
              </w:rPr>
            </m:ctrlPr>
          </m:sSubSupPr>
          <m:e>
            <m:r>
              <w:rPr>
                <w:rFonts w:ascii="Cambria Math" w:eastAsia="Arial Unicode MS" w:hAnsi="Cambria Math" w:cs="Arial"/>
                <w:color w:val="000000"/>
                <w:u w:color="000000"/>
              </w:rPr>
              <m:t>E</m:t>
            </m:r>
          </m:e>
          <m:sub>
            <m:r>
              <w:rPr>
                <w:rFonts w:ascii="Cambria Math" w:eastAsia="Arial Unicode MS" w:hAnsi="Cambria Math" w:cs="Arial"/>
                <w:color w:val="000000"/>
                <w:u w:color="000000"/>
              </w:rPr>
              <m:t>displaced</m:t>
            </m:r>
          </m:sub>
          <m:sup>
            <m:r>
              <w:rPr>
                <w:rFonts w:ascii="Cambria Math" w:eastAsia="Arial Unicode MS" w:hAnsi="Cambria Math" w:cs="Arial"/>
                <w:color w:val="000000"/>
                <w:u w:color="000000"/>
              </w:rPr>
              <m:t>XD</m:t>
            </m:r>
          </m:sup>
        </m:sSubSup>
        <m:r>
          <w:rPr>
            <w:rFonts w:ascii="Cambria Math" w:eastAsia="Arial Unicode MS" w:hAnsi="Cambria Math" w:cs="Arial"/>
            <w:color w:val="000000"/>
            <w:u w:color="000000"/>
          </w:rPr>
          <m:t>×C</m:t>
        </m:r>
      </m:oMath>
    </w:p>
    <w:p w14:paraId="20ED7154" w14:textId="77777777" w:rsidR="003C5373" w:rsidRPr="003C5373" w:rsidRDefault="003C5373" w:rsidP="001B408B">
      <w:pPr>
        <w:ind w:left="1440"/>
      </w:pPr>
      <w:r w:rsidRPr="003C5373">
        <w:lastRenderedPageBreak/>
        <w:t>where:</w:t>
      </w:r>
    </w:p>
    <w:p w14:paraId="2F03E70B" w14:textId="3C4CC93A" w:rsidR="003C5373" w:rsidRPr="003C5373" w:rsidRDefault="00000000" w:rsidP="001B408B">
      <w:pPr>
        <w:ind w:left="1440"/>
      </w:pPr>
      <m:oMath>
        <m:sSubSup>
          <m:sSubSupPr>
            <m:ctrlPr>
              <w:rPr>
                <w:rFonts w:ascii="Cambria Math" w:eastAsia="Arial Unicode MS" w:hAnsi="Cambria Math" w:cs="Arial"/>
                <w:color w:val="000000"/>
                <w:szCs w:val="24"/>
                <w:u w:color="000000"/>
              </w:rPr>
            </m:ctrlPr>
          </m:sSubSupPr>
          <m:e>
            <m:r>
              <w:rPr>
                <w:rFonts w:ascii="Cambria Math" w:eastAsia="Arial Unicode MS" w:hAnsi="Cambria Math" w:cs="Arial"/>
                <w:color w:val="000000"/>
                <w:szCs w:val="24"/>
                <w:u w:color="000000"/>
              </w:rPr>
              <m:t>Credits</m:t>
            </m:r>
          </m:e>
          <m:sub>
            <m:r>
              <w:rPr>
                <w:rFonts w:ascii="Cambria Math" w:eastAsia="Arial Unicode MS" w:hAnsi="Cambria Math" w:cs="Arial"/>
                <w:color w:val="000000"/>
                <w:szCs w:val="24"/>
                <w:u w:color="000000"/>
              </w:rPr>
              <m:t>i</m:t>
            </m:r>
          </m:sub>
          <m:sup>
            <m:r>
              <w:rPr>
                <w:rFonts w:ascii="Cambria Math" w:eastAsia="Arial Unicode MS" w:hAnsi="Cambria Math" w:cs="Arial"/>
                <w:color w:val="000000"/>
                <w:szCs w:val="24"/>
                <w:u w:color="000000"/>
              </w:rPr>
              <m:t>XD</m:t>
            </m:r>
          </m:sup>
        </m:sSubSup>
        <m:r>
          <w:rPr>
            <w:rFonts w:ascii="Cambria Math" w:eastAsia="Arial Unicode MS" w:hAnsi="Cambria Math" w:cs="Arial"/>
            <w:color w:val="000000"/>
            <w:szCs w:val="24"/>
            <w:u w:color="000000"/>
          </w:rPr>
          <m:t>/</m:t>
        </m:r>
        <m:sSubSup>
          <m:sSubSupPr>
            <m:ctrlPr>
              <w:rPr>
                <w:rFonts w:ascii="Cambria Math" w:eastAsia="Arial Unicode MS" w:hAnsi="Cambria Math" w:cs="Arial"/>
                <w:i/>
                <w:color w:val="000000"/>
                <w:szCs w:val="24"/>
                <w:u w:color="000000"/>
              </w:rPr>
            </m:ctrlPr>
          </m:sSubSupPr>
          <m:e>
            <m:r>
              <w:rPr>
                <w:rFonts w:ascii="Cambria Math" w:eastAsia="Arial Unicode MS" w:hAnsi="Cambria Math" w:cs="Arial"/>
                <w:color w:val="000000"/>
                <w:szCs w:val="24"/>
                <w:u w:color="000000"/>
              </w:rPr>
              <m:t>Deficits</m:t>
            </m:r>
          </m:e>
          <m:sub>
            <m:r>
              <w:rPr>
                <w:rFonts w:ascii="Cambria Math" w:eastAsia="Arial Unicode MS" w:hAnsi="Cambria Math" w:cs="Arial"/>
                <w:color w:val="000000"/>
                <w:szCs w:val="24"/>
                <w:u w:color="000000"/>
              </w:rPr>
              <m:t>i</m:t>
            </m:r>
          </m:sub>
          <m:sup>
            <m:r>
              <w:rPr>
                <w:rFonts w:ascii="Cambria Math" w:eastAsia="Arial Unicode MS" w:hAnsi="Cambria Math" w:cs="Arial"/>
                <w:color w:val="000000"/>
                <w:szCs w:val="24"/>
                <w:u w:color="000000"/>
              </w:rPr>
              <m:t>XD</m:t>
            </m:r>
          </m:sup>
        </m:sSubSup>
        <m:r>
          <w:rPr>
            <w:rFonts w:ascii="Cambria Math" w:eastAsia="Arial Unicode MS" w:hAnsi="Cambria Math" w:cs="Arial"/>
            <w:color w:val="000000"/>
            <w:szCs w:val="24"/>
            <w:u w:color="000000"/>
          </w:rPr>
          <m:t>(MT)</m:t>
        </m:r>
      </m:oMath>
      <w:r w:rsidR="003C5373" w:rsidRPr="003C5373">
        <w:t xml:space="preserve"> is either the number of LCFS credits generated (a zero or positive value), or deficits incurred (a negative value), in metric tons, by a fuel or blendstock under the average carbon intensity requirement for gasoline (</w:t>
      </w:r>
      <m:oMath>
        <m:r>
          <w:rPr>
            <w:rFonts w:ascii="Cambria Math" w:eastAsia="Arial Unicode MS" w:hAnsi="Cambria Math" w:cs="Arial"/>
            <w:color w:val="000000"/>
            <w:szCs w:val="24"/>
            <w:u w:color="000000"/>
          </w:rPr>
          <m:t>XD</m:t>
        </m:r>
      </m:oMath>
      <w:r w:rsidR="003C5373" w:rsidRPr="003C5373">
        <w:t xml:space="preserve"> = “gasoline”), diesel (</w:t>
      </w:r>
      <m:oMath>
        <m:r>
          <w:rPr>
            <w:rFonts w:ascii="Cambria Math" w:eastAsia="Arial Unicode MS" w:hAnsi="Cambria Math" w:cs="Arial"/>
            <w:color w:val="000000"/>
            <w:szCs w:val="24"/>
            <w:u w:color="000000"/>
          </w:rPr>
          <m:t>XD</m:t>
        </m:r>
      </m:oMath>
      <w:r w:rsidR="003C5373" w:rsidRPr="003C5373">
        <w:t xml:space="preserve"> = “diesel”), or </w:t>
      </w:r>
      <w:ins w:id="1782" w:author="CARB" w:date="2023-12-19T12:12:00Z">
        <w:r w:rsidR="00E53708">
          <w:t xml:space="preserve">fossil </w:t>
        </w:r>
      </w:ins>
      <w:r w:rsidR="003C5373" w:rsidRPr="003C5373">
        <w:t>jet fuel (</w:t>
      </w:r>
      <m:oMath>
        <m:r>
          <w:rPr>
            <w:rFonts w:ascii="Cambria Math" w:eastAsia="Arial Unicode MS" w:hAnsi="Cambria Math" w:cs="Arial"/>
            <w:color w:val="000000"/>
            <w:szCs w:val="24"/>
            <w:u w:color="000000"/>
          </w:rPr>
          <m:t>XD</m:t>
        </m:r>
      </m:oMath>
      <w:r w:rsidR="003C5373" w:rsidRPr="003C5373">
        <w:t xml:space="preserve"> = “jet”);</w:t>
      </w:r>
    </w:p>
    <w:p w14:paraId="394E37C7" w14:textId="6EB7764A" w:rsidR="003C5373" w:rsidRPr="003C5373" w:rsidRDefault="00000000" w:rsidP="001B408B">
      <w:pPr>
        <w:ind w:left="1440"/>
      </w:pPr>
      <m:oMath>
        <m:sSubSup>
          <m:sSubSupPr>
            <m:ctrlPr>
              <w:rPr>
                <w:rFonts w:ascii="Cambria Math" w:eastAsia="Arial Unicode MS" w:hAnsi="Cambria Math" w:cs="Arial"/>
                <w:i/>
                <w:color w:val="000000"/>
                <w:szCs w:val="24"/>
              </w:rPr>
            </m:ctrlPr>
          </m:sSubSupPr>
          <m:e>
            <m:r>
              <w:rPr>
                <w:rFonts w:ascii="Cambria Math" w:eastAsia="Arial Unicode MS" w:hAnsi="Cambria Math" w:cs="Arial"/>
                <w:color w:val="000000"/>
                <w:szCs w:val="24"/>
              </w:rPr>
              <m:t>CI</m:t>
            </m:r>
          </m:e>
          <m:sub>
            <m:r>
              <w:rPr>
                <w:rFonts w:ascii="Cambria Math" w:eastAsia="Arial Unicode MS" w:hAnsi="Cambria Math" w:cs="Arial"/>
                <w:color w:val="000000"/>
                <w:szCs w:val="24"/>
              </w:rPr>
              <m:t>standard</m:t>
            </m:r>
          </m:sub>
          <m:sup>
            <m:r>
              <w:rPr>
                <w:rFonts w:ascii="Cambria Math" w:eastAsia="Arial Unicode MS" w:hAnsi="Cambria Math" w:cs="Arial"/>
                <w:color w:val="000000"/>
                <w:szCs w:val="24"/>
              </w:rPr>
              <m:t>XD</m:t>
            </m:r>
          </m:sup>
        </m:sSubSup>
      </m:oMath>
      <w:r w:rsidR="00CF1C99">
        <w:rPr>
          <w:color w:val="000000"/>
          <w:szCs w:val="24"/>
        </w:rPr>
        <w:t xml:space="preserve"> </w:t>
      </w:r>
      <w:r w:rsidR="003C5373" w:rsidRPr="003C5373">
        <w:t>is the average carbon intensity requirement of either gasoline (</w:t>
      </w:r>
      <m:oMath>
        <m:r>
          <w:rPr>
            <w:rFonts w:ascii="Cambria Math" w:eastAsia="Arial Unicode MS" w:hAnsi="Cambria Math" w:cs="Arial"/>
            <w:color w:val="000000"/>
            <w:szCs w:val="24"/>
          </w:rPr>
          <m:t>XD</m:t>
        </m:r>
      </m:oMath>
      <w:r w:rsidR="003C5373" w:rsidRPr="003C5373">
        <w:t xml:space="preserve"> = “gasoline”), diesel (</w:t>
      </w:r>
      <m:oMath>
        <m:r>
          <w:rPr>
            <w:rFonts w:ascii="Cambria Math" w:eastAsia="Arial Unicode MS" w:hAnsi="Cambria Math" w:cs="Arial"/>
            <w:color w:val="000000"/>
            <w:szCs w:val="24"/>
          </w:rPr>
          <m:t>XD</m:t>
        </m:r>
      </m:oMath>
      <w:r w:rsidR="003C5373" w:rsidRPr="003C5373">
        <w:t xml:space="preserve"> = “diesel”), or </w:t>
      </w:r>
      <w:ins w:id="1783" w:author="CARB" w:date="2023-12-19T12:12:00Z">
        <w:r w:rsidR="0004614F">
          <w:t xml:space="preserve">fossil </w:t>
        </w:r>
      </w:ins>
      <w:r w:rsidR="003C5373" w:rsidRPr="003C5373">
        <w:t>jet fuel (</w:t>
      </w:r>
      <m:oMath>
        <m:r>
          <w:rPr>
            <w:rFonts w:ascii="Cambria Math" w:eastAsia="Arial Unicode MS" w:hAnsi="Cambria Math" w:cs="Arial"/>
            <w:color w:val="000000"/>
            <w:szCs w:val="24"/>
          </w:rPr>
          <m:t>XD</m:t>
        </m:r>
      </m:oMath>
      <w:r w:rsidR="003C5373" w:rsidRPr="003C5373">
        <w:t xml:space="preserve"> = “jet”) for a given year as provided in sections 95484(b), (c) and (d), respectively;</w:t>
      </w:r>
    </w:p>
    <w:p w14:paraId="168304FD" w14:textId="2D199A09" w:rsidR="003C5373" w:rsidRPr="003C5373" w:rsidRDefault="00000000" w:rsidP="001B408B">
      <w:pPr>
        <w:ind w:left="1440"/>
      </w:pPr>
      <m:oMath>
        <m:sSubSup>
          <m:sSubSupPr>
            <m:ctrlPr>
              <w:rPr>
                <w:rFonts w:ascii="Cambria Math" w:eastAsia="Arial Unicode MS" w:hAnsi="Cambria Math" w:cs="Arial"/>
                <w:i/>
                <w:color w:val="000000"/>
                <w:szCs w:val="24"/>
                <w:u w:color="000000"/>
              </w:rPr>
            </m:ctrlPr>
          </m:sSubSupPr>
          <m:e>
            <m:r>
              <w:rPr>
                <w:rFonts w:ascii="Cambria Math" w:eastAsia="Arial Unicode MS" w:hAnsi="Cambria Math" w:cs="Arial"/>
                <w:color w:val="000000"/>
                <w:szCs w:val="24"/>
                <w:u w:color="000000"/>
              </w:rPr>
              <m:t>CI</m:t>
            </m:r>
          </m:e>
          <m:sub>
            <m:r>
              <w:rPr>
                <w:rFonts w:ascii="Cambria Math" w:eastAsia="Arial Unicode MS" w:hAnsi="Cambria Math" w:cs="Arial"/>
                <w:color w:val="000000"/>
                <w:szCs w:val="24"/>
                <w:u w:color="000000"/>
              </w:rPr>
              <m:t>reported</m:t>
            </m:r>
          </m:sub>
          <m:sup>
            <m:r>
              <w:rPr>
                <w:rFonts w:ascii="Cambria Math" w:eastAsia="Arial Unicode MS" w:hAnsi="Cambria Math" w:cs="Arial"/>
                <w:color w:val="000000"/>
                <w:szCs w:val="24"/>
                <w:u w:color="000000"/>
              </w:rPr>
              <m:t>XD</m:t>
            </m:r>
          </m:sup>
        </m:sSubSup>
      </m:oMath>
      <w:r w:rsidR="001A01A2">
        <w:rPr>
          <w:color w:val="000000"/>
          <w:szCs w:val="24"/>
          <w:u w:color="000000"/>
        </w:rPr>
        <w:t xml:space="preserve"> </w:t>
      </w:r>
      <w:r w:rsidR="003C5373" w:rsidRPr="003C5373">
        <w:t xml:space="preserve">is the adjusted carbon intensity value of a fuel or </w:t>
      </w:r>
      <w:proofErr w:type="spellStart"/>
      <w:r w:rsidR="003C5373" w:rsidRPr="003C5373">
        <w:t>blendstock</w:t>
      </w:r>
      <w:proofErr w:type="spellEnd"/>
      <w:r w:rsidR="003C5373" w:rsidRPr="003C5373">
        <w:t>, in gCO</w:t>
      </w:r>
      <w:r w:rsidR="003C5373" w:rsidRPr="001A01A2">
        <w:rPr>
          <w:vertAlign w:val="subscript"/>
        </w:rPr>
        <w:t>2</w:t>
      </w:r>
      <w:r w:rsidR="003C5373" w:rsidRPr="003C5373">
        <w:t>e/MJ, calculated pursuant to section 95486.1(a)(2);</w:t>
      </w:r>
    </w:p>
    <w:p w14:paraId="6675E868" w14:textId="2BA8589C" w:rsidR="003C5373" w:rsidRPr="003C5373" w:rsidRDefault="00000000" w:rsidP="001B408B">
      <w:pPr>
        <w:ind w:left="1440"/>
      </w:pPr>
      <m:oMath>
        <m:sSubSup>
          <m:sSubSupPr>
            <m:ctrlPr>
              <w:rPr>
                <w:rFonts w:ascii="Cambria Math" w:eastAsia="Arial Unicode MS" w:hAnsi="Cambria Math" w:cs="Arial"/>
                <w:i/>
                <w:color w:val="000000"/>
                <w:szCs w:val="24"/>
              </w:rPr>
            </m:ctrlPr>
          </m:sSubSupPr>
          <m:e>
            <m:r>
              <w:rPr>
                <w:rFonts w:ascii="Cambria Math" w:eastAsia="Arial Unicode MS" w:hAnsi="Cambria Math" w:cs="Arial"/>
                <w:color w:val="000000"/>
                <w:szCs w:val="24"/>
              </w:rPr>
              <m:t>E</m:t>
            </m:r>
          </m:e>
          <m:sub>
            <m:r>
              <w:rPr>
                <w:rFonts w:ascii="Cambria Math" w:eastAsia="Arial Unicode MS" w:hAnsi="Cambria Math" w:cs="Arial"/>
                <w:color w:val="000000"/>
                <w:szCs w:val="24"/>
              </w:rPr>
              <m:t>displaced</m:t>
            </m:r>
          </m:sub>
          <m:sup>
            <m:r>
              <w:rPr>
                <w:rFonts w:ascii="Cambria Math" w:eastAsia="Arial Unicode MS" w:hAnsi="Cambria Math" w:cs="Arial"/>
                <w:color w:val="000000"/>
                <w:szCs w:val="24"/>
              </w:rPr>
              <m:t>XD</m:t>
            </m:r>
          </m:sup>
        </m:sSubSup>
      </m:oMath>
      <w:r w:rsidR="003C5373" w:rsidRPr="003C5373">
        <w:t xml:space="preserve"> is the total quantity of gasoline (</w:t>
      </w:r>
      <m:oMath>
        <m:r>
          <w:rPr>
            <w:rFonts w:ascii="Cambria Math" w:eastAsia="Arial Unicode MS" w:hAnsi="Cambria Math" w:cs="Arial"/>
            <w:color w:val="000000"/>
            <w:szCs w:val="24"/>
          </w:rPr>
          <m:t>XD</m:t>
        </m:r>
      </m:oMath>
      <w:r w:rsidR="003C5373" w:rsidRPr="003C5373">
        <w:t xml:space="preserve"> = “gasoline), diesel (</w:t>
      </w:r>
      <m:oMath>
        <m:r>
          <w:rPr>
            <w:rFonts w:ascii="Cambria Math" w:eastAsia="Arial Unicode MS" w:hAnsi="Cambria Math" w:cs="Arial"/>
            <w:color w:val="000000"/>
            <w:szCs w:val="24"/>
          </w:rPr>
          <m:t>XD</m:t>
        </m:r>
      </m:oMath>
      <w:r w:rsidR="003C5373" w:rsidRPr="003C5373">
        <w:t xml:space="preserve"> = “diesel”), or </w:t>
      </w:r>
      <w:ins w:id="1784" w:author="CARB" w:date="2023-12-19T12:12:00Z">
        <w:r w:rsidR="0004614F">
          <w:t xml:space="preserve">fossil </w:t>
        </w:r>
      </w:ins>
      <w:r w:rsidR="003C5373" w:rsidRPr="003C5373">
        <w:t>jet</w:t>
      </w:r>
      <w:ins w:id="1785" w:author="CARB" w:date="2023-12-19T12:12:00Z">
        <w:r w:rsidR="003C5373" w:rsidRPr="003C5373">
          <w:t xml:space="preserve"> </w:t>
        </w:r>
        <w:r w:rsidR="0004614F">
          <w:t>fuel</w:t>
        </w:r>
      </w:ins>
      <w:r w:rsidR="003C5373">
        <w:t xml:space="preserve"> </w:t>
      </w:r>
      <w:r w:rsidR="003C5373" w:rsidRPr="003C5373">
        <w:t>(</w:t>
      </w:r>
      <m:oMath>
        <m:r>
          <w:rPr>
            <w:rFonts w:ascii="Cambria Math" w:eastAsia="Arial Unicode MS" w:hAnsi="Cambria Math" w:cs="Arial"/>
            <w:color w:val="000000"/>
            <w:szCs w:val="24"/>
          </w:rPr>
          <m:t>XD</m:t>
        </m:r>
      </m:oMath>
      <w:r w:rsidR="003C5373" w:rsidRPr="003C5373">
        <w:t xml:space="preserve"> = “jet”) fuel energy displaced, in MJ, by the use of an alternative fuel, calculated pursuant to section 95486.1(a)(3); and</w:t>
      </w:r>
    </w:p>
    <w:p w14:paraId="453E0FE1" w14:textId="66B00AC2" w:rsidR="003C5373" w:rsidRPr="003C5373" w:rsidRDefault="00BE7AD9" w:rsidP="001B408B">
      <w:pPr>
        <w:ind w:left="1440"/>
      </w:pPr>
      <m:oMath>
        <m:r>
          <w:rPr>
            <w:rFonts w:ascii="Cambria Math" w:eastAsia="Arial Unicode MS" w:hAnsi="Cambria Math" w:cs="Arial"/>
            <w:color w:val="000000"/>
            <w:szCs w:val="24"/>
            <w:u w:color="000000"/>
          </w:rPr>
          <m:t>C</m:t>
        </m:r>
      </m:oMath>
      <w:r w:rsidR="003C5373" w:rsidRPr="003C5373">
        <w:t xml:space="preserve"> is a factor used to convert credits to units of metric tons from gCO</w:t>
      </w:r>
      <w:r w:rsidR="003C5373" w:rsidRPr="00BE7AD9">
        <w:rPr>
          <w:vertAlign w:val="subscript"/>
        </w:rPr>
        <w:t>2</w:t>
      </w:r>
      <w:r w:rsidR="003C5373" w:rsidRPr="003C5373">
        <w:t>e and has the value of:</w:t>
      </w:r>
    </w:p>
    <w:p w14:paraId="45BF23A9" w14:textId="7A93DE4C" w:rsidR="003C5373" w:rsidRPr="003C5373" w:rsidRDefault="00145967" w:rsidP="001B408B">
      <w:pPr>
        <w:ind w:left="1440"/>
      </w:pPr>
      <m:oMathPara>
        <m:oMath>
          <m:r>
            <w:rPr>
              <w:rFonts w:ascii="Cambria Math" w:eastAsia="Arial Unicode MS" w:hAnsi="Cambria Math" w:cs="Arial"/>
              <w:color w:val="000000"/>
              <w:szCs w:val="24"/>
              <w:u w:color="000000"/>
            </w:rPr>
            <m:t>C=1.0x</m:t>
          </m:r>
          <m:sSup>
            <m:sSupPr>
              <m:ctrlPr>
                <w:rPr>
                  <w:rFonts w:ascii="Cambria Math" w:eastAsia="Arial Unicode MS" w:hAnsi="Cambria Math" w:cs="Arial"/>
                  <w:i/>
                  <w:color w:val="000000"/>
                  <w:szCs w:val="24"/>
                  <w:u w:color="000000"/>
                </w:rPr>
              </m:ctrlPr>
            </m:sSupPr>
            <m:e>
              <m:r>
                <w:rPr>
                  <w:rFonts w:ascii="Cambria Math" w:eastAsia="Arial Unicode MS" w:hAnsi="Cambria Math" w:cs="Arial"/>
                  <w:color w:val="000000"/>
                  <w:szCs w:val="24"/>
                  <w:u w:color="000000"/>
                </w:rPr>
                <m:t>10</m:t>
              </m:r>
            </m:e>
            <m:sup>
              <m:r>
                <w:rPr>
                  <w:rFonts w:ascii="Cambria Math" w:eastAsia="Arial Unicode MS" w:hAnsi="Cambria Math" w:cs="Arial"/>
                  <w:color w:val="000000"/>
                  <w:szCs w:val="24"/>
                  <w:u w:color="000000"/>
                </w:rPr>
                <m:t>-6</m:t>
              </m:r>
            </m:sup>
          </m:sSup>
          <m:f>
            <m:fPr>
              <m:ctrlPr>
                <w:rPr>
                  <w:rFonts w:ascii="Cambria Math" w:eastAsia="Arial Unicode MS" w:hAnsi="Cambria Math" w:cs="Arial"/>
                  <w:i/>
                  <w:color w:val="000000"/>
                  <w:szCs w:val="24"/>
                  <w:u w:color="000000"/>
                </w:rPr>
              </m:ctrlPr>
            </m:fPr>
            <m:num>
              <m:r>
                <w:rPr>
                  <w:rFonts w:ascii="Cambria Math" w:eastAsia="Arial Unicode MS" w:hAnsi="Cambria Math" w:cs="Arial"/>
                  <w:color w:val="000000"/>
                  <w:szCs w:val="24"/>
                  <w:u w:color="000000"/>
                </w:rPr>
                <m:t>(MT)</m:t>
              </m:r>
            </m:num>
            <m:den>
              <m:r>
                <w:rPr>
                  <w:rFonts w:ascii="Cambria Math" w:eastAsia="Arial Unicode MS" w:hAnsi="Cambria Math" w:cs="Arial"/>
                  <w:color w:val="000000"/>
                  <w:szCs w:val="24"/>
                  <w:u w:color="000000"/>
                </w:rPr>
                <m:t>(g</m:t>
              </m:r>
              <m:sSub>
                <m:sSubPr>
                  <m:ctrlPr>
                    <w:rPr>
                      <w:rFonts w:ascii="Cambria Math" w:eastAsia="Arial Unicode MS" w:hAnsi="Cambria Math" w:cs="Arial"/>
                      <w:i/>
                      <w:color w:val="000000"/>
                      <w:szCs w:val="24"/>
                      <w:u w:color="000000"/>
                    </w:rPr>
                  </m:ctrlPr>
                </m:sSubPr>
                <m:e>
                  <m:r>
                    <w:rPr>
                      <w:rFonts w:ascii="Cambria Math" w:eastAsia="Arial Unicode MS" w:hAnsi="Cambria Math" w:cs="Arial"/>
                      <w:color w:val="000000"/>
                      <w:szCs w:val="24"/>
                      <w:u w:color="000000"/>
                    </w:rPr>
                    <m:t>CO</m:t>
                  </m:r>
                </m:e>
                <m:sub>
                  <m:r>
                    <w:rPr>
                      <w:rFonts w:ascii="Cambria Math" w:eastAsia="Arial Unicode MS" w:hAnsi="Cambria Math" w:cs="Arial"/>
                      <w:color w:val="000000"/>
                      <w:szCs w:val="24"/>
                      <w:u w:color="000000"/>
                    </w:rPr>
                    <m:t>2</m:t>
                  </m:r>
                </m:sub>
              </m:sSub>
              <m:r>
                <w:rPr>
                  <w:rFonts w:ascii="Cambria Math" w:eastAsia="Arial Unicode MS" w:hAnsi="Cambria Math" w:cs="Arial"/>
                  <w:color w:val="000000"/>
                  <w:szCs w:val="24"/>
                  <w:u w:color="000000"/>
                </w:rPr>
                <m:t>e)</m:t>
              </m:r>
            </m:den>
          </m:f>
        </m:oMath>
      </m:oMathPara>
    </w:p>
    <w:p w14:paraId="1EDF2B3B" w14:textId="6CE8A23B" w:rsidR="003C5373" w:rsidRPr="003C5373" w:rsidRDefault="00000000" w:rsidP="00F701A2">
      <w:pPr>
        <w:pStyle w:val="Heading3"/>
        <w:keepNext w:val="0"/>
        <w:keepLines w:val="0"/>
        <w:rPr>
          <w:rFonts w:eastAsia="Yu Gothic Light"/>
        </w:rPr>
      </w:pPr>
      <m:oMath>
        <m:sSubSup>
          <m:sSubSupPr>
            <m:ctrlPr>
              <w:rPr>
                <w:rFonts w:ascii="Cambria Math" w:eastAsia="Arial Unicode MS" w:hAnsi="Cambria Math" w:cs="Arial"/>
                <w:i/>
                <w:color w:val="000000"/>
                <w:u w:color="000000"/>
              </w:rPr>
            </m:ctrlPr>
          </m:sSubSupPr>
          <m:e>
            <m:r>
              <w:rPr>
                <w:rFonts w:ascii="Cambria Math" w:eastAsia="Arial Unicode MS" w:hAnsi="Cambria Math" w:cs="Arial"/>
                <w:color w:val="000000"/>
                <w:u w:color="000000"/>
              </w:rPr>
              <m:t>CI</m:t>
            </m:r>
          </m:e>
          <m:sub>
            <m:r>
              <w:rPr>
                <w:rFonts w:ascii="Cambria Math" w:eastAsia="Arial Unicode MS" w:hAnsi="Cambria Math" w:cs="Arial"/>
                <w:color w:val="000000"/>
                <w:u w:color="000000"/>
              </w:rPr>
              <m:t>reported</m:t>
            </m:r>
          </m:sub>
          <m:sup>
            <m:r>
              <w:rPr>
                <w:rFonts w:ascii="Cambria Math" w:eastAsia="Arial Unicode MS" w:hAnsi="Cambria Math" w:cs="Arial"/>
                <w:color w:val="000000"/>
                <w:u w:color="000000"/>
              </w:rPr>
              <m:t>XD</m:t>
            </m:r>
          </m:sup>
        </m:sSubSup>
        <m:r>
          <w:rPr>
            <w:rFonts w:ascii="Cambria Math" w:eastAsia="Arial Unicode MS" w:hAnsi="Cambria Math" w:cs="Arial"/>
            <w:color w:val="000000"/>
            <w:u w:color="000000"/>
          </w:rPr>
          <m:t>=</m:t>
        </m:r>
        <m:f>
          <m:fPr>
            <m:ctrlPr>
              <w:rPr>
                <w:rFonts w:ascii="Cambria Math" w:eastAsia="Arial Unicode MS" w:hAnsi="Cambria Math" w:cs="Arial"/>
                <w:i/>
                <w:color w:val="000000"/>
                <w:u w:color="000000"/>
              </w:rPr>
            </m:ctrlPr>
          </m:fPr>
          <m:num>
            <m:sSub>
              <m:sSubPr>
                <m:ctrlPr>
                  <w:rPr>
                    <w:rFonts w:ascii="Cambria Math" w:eastAsia="Arial Unicode MS" w:hAnsi="Cambria Math" w:cs="Arial"/>
                    <w:i/>
                    <w:color w:val="000000"/>
                    <w:u w:color="000000"/>
                  </w:rPr>
                </m:ctrlPr>
              </m:sSubPr>
              <m:e>
                <m:r>
                  <w:rPr>
                    <w:rFonts w:ascii="Cambria Math" w:eastAsia="Arial Unicode MS" w:hAnsi="Cambria Math" w:cs="Arial"/>
                    <w:color w:val="000000"/>
                    <w:u w:color="000000"/>
                  </w:rPr>
                  <m:t>CI</m:t>
                </m:r>
              </m:e>
              <m:sub>
                <m:r>
                  <w:rPr>
                    <w:rFonts w:ascii="Cambria Math" w:eastAsia="Arial Unicode MS" w:hAnsi="Cambria Math" w:cs="Arial"/>
                    <w:color w:val="000000"/>
                    <w:u w:color="000000"/>
                  </w:rPr>
                  <m:t>i</m:t>
                </m:r>
              </m:sub>
            </m:sSub>
          </m:num>
          <m:den>
            <m:sSup>
              <m:sSupPr>
                <m:ctrlPr>
                  <w:rPr>
                    <w:rFonts w:ascii="Cambria Math" w:eastAsia="Arial Unicode MS" w:hAnsi="Cambria Math" w:cs="Arial"/>
                    <w:i/>
                    <w:color w:val="000000"/>
                    <w:u w:color="000000"/>
                  </w:rPr>
                </m:ctrlPr>
              </m:sSupPr>
              <m:e>
                <m:r>
                  <w:rPr>
                    <w:rFonts w:ascii="Cambria Math" w:eastAsia="Arial Unicode MS" w:hAnsi="Cambria Math" w:cs="Arial"/>
                    <w:color w:val="000000"/>
                    <w:u w:color="000000"/>
                  </w:rPr>
                  <m:t>EER</m:t>
                </m:r>
              </m:e>
              <m:sup>
                <m:r>
                  <w:rPr>
                    <w:rFonts w:ascii="Cambria Math" w:eastAsia="Arial Unicode MS" w:hAnsi="Cambria Math" w:cs="Arial"/>
                    <w:color w:val="000000"/>
                    <w:u w:color="000000"/>
                  </w:rPr>
                  <m:t>XD</m:t>
                </m:r>
              </m:sup>
            </m:sSup>
          </m:den>
        </m:f>
      </m:oMath>
      <w:r w:rsidR="003C5373" w:rsidRPr="003C5373">
        <w:rPr>
          <w:rFonts w:eastAsia="Yu Gothic Light"/>
        </w:rPr>
        <w:t xml:space="preserve"> </w:t>
      </w:r>
    </w:p>
    <w:p w14:paraId="3BF4C49B" w14:textId="77777777" w:rsidR="003C5373" w:rsidRPr="003C5373" w:rsidRDefault="003C5373" w:rsidP="001B408B">
      <w:pPr>
        <w:ind w:left="1440"/>
      </w:pPr>
      <w:r w:rsidRPr="003C5373">
        <w:t>where:</w:t>
      </w:r>
    </w:p>
    <w:p w14:paraId="56D6A22A" w14:textId="5F817607" w:rsidR="003C5373" w:rsidRPr="003C5373" w:rsidRDefault="00000000" w:rsidP="001B408B">
      <w:pPr>
        <w:ind w:left="1440"/>
      </w:pPr>
      <m:oMath>
        <m:sSub>
          <m:sSubPr>
            <m:ctrlPr>
              <w:rPr>
                <w:rFonts w:ascii="Cambria Math" w:eastAsia="Arial Unicode MS" w:hAnsi="Cambria Math" w:cs="Arial"/>
                <w:i/>
                <w:color w:val="000000"/>
                <w:szCs w:val="24"/>
                <w:u w:color="000000"/>
              </w:rPr>
            </m:ctrlPr>
          </m:sSubPr>
          <m:e>
            <m:r>
              <w:rPr>
                <w:rFonts w:ascii="Cambria Math" w:eastAsia="Arial Unicode MS" w:hAnsi="Cambria Math" w:cs="Arial"/>
                <w:color w:val="000000"/>
                <w:szCs w:val="24"/>
                <w:u w:color="000000"/>
              </w:rPr>
              <m:t>CI</m:t>
            </m:r>
          </m:e>
          <m:sub>
            <m:r>
              <w:rPr>
                <w:rFonts w:ascii="Cambria Math" w:eastAsia="Arial Unicode MS" w:hAnsi="Cambria Math" w:cs="Arial"/>
                <w:color w:val="000000"/>
                <w:szCs w:val="24"/>
                <w:u w:color="000000"/>
              </w:rPr>
              <m:t>i</m:t>
            </m:r>
          </m:sub>
        </m:sSub>
        <m:r>
          <w:rPr>
            <w:rFonts w:ascii="Cambria Math" w:eastAsia="Arial Unicode MS" w:hAnsi="Cambria Math" w:cs="Arial"/>
            <w:color w:val="000000"/>
            <w:szCs w:val="24"/>
            <w:u w:color="000000"/>
          </w:rPr>
          <m:t xml:space="preserve"> </m:t>
        </m:r>
      </m:oMath>
      <w:r w:rsidR="003C5373" w:rsidRPr="003C5373">
        <w:t>is the carbon intensity of the fuel or blendstock, measured in gCO</w:t>
      </w:r>
      <w:r w:rsidR="003C5373" w:rsidRPr="00E116C2">
        <w:rPr>
          <w:vertAlign w:val="subscript"/>
        </w:rPr>
        <w:t>2</w:t>
      </w:r>
      <w:r w:rsidR="003C5373" w:rsidRPr="003C5373">
        <w:t>e/MJ, determined by a CA-GREET pathway or a custom pathway and incorporates a land use modifier (if applicable); and</w:t>
      </w:r>
    </w:p>
    <w:p w14:paraId="4C17E2F1" w14:textId="1FDA2B51" w:rsidR="003C5373" w:rsidRPr="003C5373" w:rsidRDefault="00000000" w:rsidP="001B408B">
      <w:pPr>
        <w:ind w:left="1440"/>
      </w:pPr>
      <m:oMath>
        <m:sSup>
          <m:sSupPr>
            <m:ctrlPr>
              <w:rPr>
                <w:rFonts w:ascii="Cambria Math" w:eastAsia="Arial Unicode MS" w:hAnsi="Cambria Math" w:cs="Arial"/>
                <w:i/>
                <w:color w:val="000000"/>
                <w:szCs w:val="24"/>
              </w:rPr>
            </m:ctrlPr>
          </m:sSupPr>
          <m:e>
            <m:r>
              <w:rPr>
                <w:rFonts w:ascii="Cambria Math" w:eastAsia="Arial Unicode MS" w:hAnsi="Cambria Math" w:cs="Arial"/>
                <w:color w:val="000000"/>
                <w:szCs w:val="24"/>
              </w:rPr>
              <m:t>EER</m:t>
            </m:r>
          </m:e>
          <m:sup>
            <m:r>
              <w:rPr>
                <w:rFonts w:ascii="Cambria Math" w:eastAsia="Arial Unicode MS" w:hAnsi="Cambria Math" w:cs="Arial"/>
                <w:color w:val="000000"/>
                <w:szCs w:val="24"/>
              </w:rPr>
              <m:t>XD</m:t>
            </m:r>
          </m:sup>
        </m:sSup>
      </m:oMath>
      <w:r w:rsidR="00EC4DF1">
        <w:rPr>
          <w:color w:val="000000"/>
          <w:szCs w:val="24"/>
        </w:rPr>
        <w:t xml:space="preserve"> </w:t>
      </w:r>
      <w:r w:rsidR="003C5373" w:rsidRPr="003C5373">
        <w:t>is the dimensionless Energy Economy Ratio (EER) relative to gasoline (</w:t>
      </w:r>
      <m:oMath>
        <m:r>
          <w:rPr>
            <w:rFonts w:ascii="Cambria Math" w:eastAsia="Arial Unicode MS" w:hAnsi="Cambria Math" w:cs="Arial"/>
            <w:color w:val="000000"/>
            <w:szCs w:val="24"/>
          </w:rPr>
          <m:t>XD</m:t>
        </m:r>
      </m:oMath>
      <w:r w:rsidR="003C5373" w:rsidRPr="003C5373">
        <w:t xml:space="preserve"> = “gasoline”), diesel (</w:t>
      </w:r>
      <m:oMath>
        <m:r>
          <w:rPr>
            <w:rFonts w:ascii="Cambria Math" w:eastAsia="Arial Unicode MS" w:hAnsi="Cambria Math" w:cs="Arial"/>
            <w:color w:val="000000"/>
            <w:szCs w:val="24"/>
          </w:rPr>
          <m:t>XD</m:t>
        </m:r>
      </m:oMath>
      <w:r w:rsidR="003C5373" w:rsidRPr="003C5373">
        <w:t xml:space="preserve"> = “diesel”), or </w:t>
      </w:r>
      <w:ins w:id="1786" w:author="CARB" w:date="2023-12-19T12:12:00Z">
        <w:r w:rsidR="00696DB5">
          <w:t xml:space="preserve">fossil </w:t>
        </w:r>
      </w:ins>
      <w:r w:rsidR="003C5373" w:rsidRPr="003C5373">
        <w:t>jet fuel (</w:t>
      </w:r>
      <m:oMath>
        <m:r>
          <w:rPr>
            <w:rFonts w:ascii="Cambria Math" w:eastAsia="Arial Unicode MS" w:hAnsi="Cambria Math" w:cs="Arial"/>
            <w:color w:val="000000"/>
            <w:szCs w:val="24"/>
          </w:rPr>
          <m:t>XD</m:t>
        </m:r>
      </m:oMath>
      <w:r w:rsidR="003C5373" w:rsidRPr="003C5373">
        <w:t xml:space="preserve"> = “jet”) as listed in Table 5. For a vehicle-fuel combination not listed in Table 5, </w:t>
      </w:r>
      <m:oMath>
        <m:sSup>
          <m:sSupPr>
            <m:ctrlPr>
              <w:rPr>
                <w:rFonts w:ascii="Cambria Math" w:eastAsia="Arial Unicode MS" w:hAnsi="Cambria Math" w:cs="Arial"/>
                <w:i/>
                <w:color w:val="000000"/>
                <w:szCs w:val="24"/>
              </w:rPr>
            </m:ctrlPr>
          </m:sSupPr>
          <m:e>
            <m:r>
              <w:rPr>
                <w:rFonts w:ascii="Cambria Math" w:eastAsia="Arial Unicode MS" w:hAnsi="Cambria Math" w:cs="Arial"/>
                <w:color w:val="000000"/>
                <w:szCs w:val="24"/>
              </w:rPr>
              <m:t>EER</m:t>
            </m:r>
          </m:e>
          <m:sup>
            <m:r>
              <w:rPr>
                <w:rFonts w:ascii="Cambria Math" w:eastAsia="Arial Unicode MS" w:hAnsi="Cambria Math" w:cs="Arial"/>
                <w:color w:val="000000"/>
                <w:szCs w:val="24"/>
              </w:rPr>
              <m:t>XD</m:t>
            </m:r>
          </m:sup>
        </m:sSup>
        <m:r>
          <w:rPr>
            <w:rFonts w:ascii="Cambria Math" w:eastAsia="Arial Unicode MS" w:hAnsi="Cambria Math" w:cs="Arial"/>
            <w:color w:val="000000"/>
            <w:szCs w:val="24"/>
          </w:rPr>
          <m:t xml:space="preserve">=1 </m:t>
        </m:r>
      </m:oMath>
      <w:r w:rsidR="003C5373" w:rsidRPr="003C5373">
        <w:t>must be used unless an applicant is granted certification of an EER-adjusted CI value pursuant to section 95488.7(a)(3).</w:t>
      </w:r>
    </w:p>
    <w:p w14:paraId="3F4C9074" w14:textId="5B7A0047" w:rsidR="003C5373" w:rsidRPr="003C5373" w:rsidRDefault="00000000" w:rsidP="00F701A2">
      <w:pPr>
        <w:pStyle w:val="Heading3"/>
        <w:keepNext w:val="0"/>
        <w:keepLines w:val="0"/>
        <w:rPr>
          <w:rFonts w:eastAsia="Yu Gothic Light"/>
        </w:rPr>
      </w:pPr>
      <m:oMath>
        <m:sSubSup>
          <m:sSubSupPr>
            <m:ctrlPr>
              <w:rPr>
                <w:rFonts w:ascii="Cambria Math" w:eastAsia="Arial Unicode MS" w:hAnsi="Cambria Math" w:cs="Arial"/>
                <w:i/>
                <w:color w:val="000000"/>
                <w:u w:color="000000"/>
              </w:rPr>
            </m:ctrlPr>
          </m:sSubSupPr>
          <m:e>
            <m:r>
              <w:rPr>
                <w:rFonts w:ascii="Cambria Math" w:eastAsia="Arial Unicode MS" w:hAnsi="Cambria Math" w:cs="Arial"/>
                <w:color w:val="000000"/>
                <w:u w:color="000000"/>
              </w:rPr>
              <m:t>E</m:t>
            </m:r>
          </m:e>
          <m:sub>
            <m:r>
              <w:rPr>
                <w:rFonts w:ascii="Cambria Math" w:eastAsia="Arial Unicode MS" w:hAnsi="Cambria Math" w:cs="Arial"/>
                <w:color w:val="000000"/>
                <w:u w:color="000000"/>
              </w:rPr>
              <m:t>displaced</m:t>
            </m:r>
          </m:sub>
          <m:sup>
            <m:r>
              <w:rPr>
                <w:rFonts w:ascii="Cambria Math" w:eastAsia="Arial Unicode MS" w:hAnsi="Cambria Math" w:cs="Arial"/>
                <w:color w:val="000000"/>
                <w:u w:color="000000"/>
              </w:rPr>
              <m:t>XD</m:t>
            </m:r>
          </m:sup>
        </m:sSubSup>
        <m:r>
          <w:rPr>
            <w:rFonts w:ascii="Cambria Math" w:eastAsia="Arial Unicode MS" w:hAnsi="Cambria Math" w:cs="Arial"/>
            <w:color w:val="000000"/>
            <w:u w:color="000000"/>
          </w:rPr>
          <m:t>=</m:t>
        </m:r>
        <m:sSub>
          <m:sSubPr>
            <m:ctrlPr>
              <w:rPr>
                <w:rFonts w:ascii="Cambria Math" w:eastAsia="Arial Unicode MS" w:hAnsi="Cambria Math" w:cs="Arial"/>
                <w:i/>
                <w:color w:val="000000"/>
                <w:u w:color="000000"/>
              </w:rPr>
            </m:ctrlPr>
          </m:sSubPr>
          <m:e>
            <m:r>
              <w:rPr>
                <w:rFonts w:ascii="Cambria Math" w:eastAsia="Arial Unicode MS" w:hAnsi="Cambria Math" w:cs="Arial"/>
                <w:color w:val="000000"/>
                <w:u w:color="000000"/>
              </w:rPr>
              <m:t>E</m:t>
            </m:r>
          </m:e>
          <m:sub>
            <m:r>
              <w:rPr>
                <w:rFonts w:ascii="Cambria Math" w:eastAsia="Arial Unicode MS" w:hAnsi="Cambria Math" w:cs="Arial"/>
                <w:color w:val="000000"/>
                <w:u w:color="000000"/>
              </w:rPr>
              <m:t>i</m:t>
            </m:r>
          </m:sub>
        </m:sSub>
        <m:r>
          <w:rPr>
            <w:rFonts w:ascii="Cambria Math" w:eastAsia="Arial Unicode MS" w:hAnsi="Cambria Math" w:cs="Arial"/>
            <w:color w:val="000000"/>
            <w:u w:color="000000"/>
          </w:rPr>
          <m:t>×</m:t>
        </m:r>
        <m:sSup>
          <m:sSupPr>
            <m:ctrlPr>
              <w:rPr>
                <w:rFonts w:ascii="Cambria Math" w:eastAsia="Arial Unicode MS" w:hAnsi="Cambria Math" w:cs="Arial"/>
                <w:i/>
                <w:color w:val="000000"/>
                <w:u w:color="000000"/>
              </w:rPr>
            </m:ctrlPr>
          </m:sSupPr>
          <m:e>
            <m:r>
              <w:rPr>
                <w:rFonts w:ascii="Cambria Math" w:eastAsia="Arial Unicode MS" w:hAnsi="Cambria Math" w:cs="Arial"/>
                <w:color w:val="000000"/>
                <w:u w:color="000000"/>
              </w:rPr>
              <m:t>EER</m:t>
            </m:r>
          </m:e>
          <m:sup>
            <m:r>
              <w:rPr>
                <w:rFonts w:ascii="Cambria Math" w:eastAsia="Arial Unicode MS" w:hAnsi="Cambria Math" w:cs="Arial"/>
                <w:color w:val="000000"/>
                <w:u w:color="000000"/>
              </w:rPr>
              <m:t>XD</m:t>
            </m:r>
          </m:sup>
        </m:sSup>
      </m:oMath>
    </w:p>
    <w:p w14:paraId="1846716C" w14:textId="77777777" w:rsidR="003C5373" w:rsidRPr="003C5373" w:rsidRDefault="003C5373" w:rsidP="00EE6A79">
      <w:pPr>
        <w:ind w:left="1440"/>
      </w:pPr>
      <w:r w:rsidRPr="003C5373">
        <w:t>where:</w:t>
      </w:r>
    </w:p>
    <w:p w14:paraId="20FBC79D" w14:textId="5E555612" w:rsidR="003C5373" w:rsidRPr="003C5373" w:rsidRDefault="00000000" w:rsidP="001B408B">
      <w:pPr>
        <w:ind w:left="1440"/>
      </w:pPr>
      <m:oMath>
        <m:sSub>
          <m:sSubPr>
            <m:ctrlPr>
              <w:rPr>
                <w:rFonts w:ascii="Cambria Math" w:eastAsia="Arial Unicode MS" w:hAnsi="Cambria Math" w:cs="Arial"/>
                <w:i/>
                <w:color w:val="000000"/>
                <w:szCs w:val="24"/>
                <w:u w:color="000000"/>
              </w:rPr>
            </m:ctrlPr>
          </m:sSubPr>
          <m:e>
            <m:r>
              <w:rPr>
                <w:rFonts w:ascii="Cambria Math" w:eastAsia="Arial Unicode MS" w:hAnsi="Cambria Math" w:cs="Arial"/>
                <w:color w:val="000000"/>
                <w:szCs w:val="24"/>
                <w:u w:color="000000"/>
              </w:rPr>
              <m:t>E</m:t>
            </m:r>
          </m:e>
          <m:sub>
            <m:r>
              <w:rPr>
                <w:rFonts w:ascii="Cambria Math" w:eastAsia="Arial Unicode MS" w:hAnsi="Cambria Math" w:cs="Arial"/>
                <w:color w:val="000000"/>
                <w:szCs w:val="24"/>
                <w:u w:color="000000"/>
              </w:rPr>
              <m:t>i</m:t>
            </m:r>
          </m:sub>
        </m:sSub>
        <m:r>
          <w:rPr>
            <w:rFonts w:ascii="Cambria Math" w:eastAsia="Arial Unicode MS" w:hAnsi="Cambria Math" w:cs="Arial"/>
            <w:color w:val="000000"/>
            <w:szCs w:val="24"/>
            <w:u w:color="000000"/>
          </w:rPr>
          <m:t xml:space="preserve"> </m:t>
        </m:r>
      </m:oMath>
      <w:r w:rsidR="003C5373" w:rsidRPr="003C5373">
        <w:t>is the energy of the fuel or blendstock, in MJ, determined from the energy density conversion factors in Table 4, except as noted in subsection (4) below.</w:t>
      </w:r>
    </w:p>
    <w:p w14:paraId="1CEC514F" w14:textId="304B7C31" w:rsidR="003C5373" w:rsidRPr="003C5373" w:rsidRDefault="003C5373" w:rsidP="00F701A2">
      <w:pPr>
        <w:pStyle w:val="Heading3"/>
        <w:keepNext w:val="0"/>
        <w:keepLines w:val="0"/>
        <w:rPr>
          <w:rFonts w:eastAsia="Yu Gothic Light"/>
        </w:rPr>
      </w:pPr>
      <w:r w:rsidRPr="003C5373">
        <w:rPr>
          <w:rFonts w:eastAsia="Yu Gothic Light"/>
        </w:rPr>
        <w:t>For Fixed Guideway Systems</w:t>
      </w:r>
      <w:del w:id="1787" w:author="CARB" w:date="2023-12-19T12:12:00Z">
        <w:r w:rsidRPr="003C5373">
          <w:rPr>
            <w:rFonts w:eastAsia="Yu Gothic Light"/>
          </w:rPr>
          <w:delText xml:space="preserve"> and Forklifts</w:delText>
        </w:r>
      </w:del>
      <w:r w:rsidRPr="003C5373">
        <w:rPr>
          <w:rFonts w:eastAsia="Yu Gothic Light"/>
        </w:rPr>
        <w:t>:</w:t>
      </w:r>
    </w:p>
    <w:p w14:paraId="37A39F0D" w14:textId="773F5CAF" w:rsidR="003C5373" w:rsidRPr="00274AE8" w:rsidRDefault="00000000" w:rsidP="001B408B">
      <w:pPr>
        <w:ind w:left="1440"/>
        <w:rPr>
          <w:rFonts w:eastAsia="Yu Gothic Light"/>
        </w:rPr>
      </w:pPr>
      <m:oMathPara>
        <m:oMathParaPr>
          <m:jc m:val="left"/>
        </m:oMathParaPr>
        <m:oMath>
          <m:sSubSup>
            <m:sSubSupPr>
              <m:ctrlPr>
                <w:rPr>
                  <w:rFonts w:ascii="Cambria Math" w:hAnsi="Cambria Math"/>
                  <w:i/>
                  <w:u w:color="000000"/>
                </w:rPr>
              </m:ctrlPr>
            </m:sSubSupPr>
            <m:e>
              <m:r>
                <w:rPr>
                  <w:rFonts w:ascii="Cambria Math" w:hAnsi="Cambria Math"/>
                  <w:u w:color="000000"/>
                </w:rPr>
                <m:t>E</m:t>
              </m:r>
            </m:e>
            <m:sub>
              <m:r>
                <w:rPr>
                  <w:rFonts w:ascii="Cambria Math" w:hAnsi="Cambria Math"/>
                  <w:u w:color="000000"/>
                </w:rPr>
                <m:t>displaced</m:t>
              </m:r>
            </m:sub>
            <m:sup>
              <m:r>
                <w:rPr>
                  <w:rFonts w:ascii="Cambria Math" w:hAnsi="Cambria Math"/>
                  <w:u w:color="000000"/>
                </w:rPr>
                <m:t>XD</m:t>
              </m:r>
            </m:sup>
          </m:sSubSup>
          <m:r>
            <w:rPr>
              <w:rFonts w:ascii="Cambria Math" w:hAnsi="Cambria Math"/>
              <w:u w:color="000000"/>
            </w:rPr>
            <m:t>=</m:t>
          </m:r>
          <m:sSub>
            <m:sSubPr>
              <m:ctrlPr>
                <w:rPr>
                  <w:rFonts w:ascii="Cambria Math" w:hAnsi="Cambria Math"/>
                  <w:i/>
                  <w:u w:color="000000"/>
                </w:rPr>
              </m:ctrlPr>
            </m:sSubPr>
            <m:e>
              <m:r>
                <w:rPr>
                  <w:rFonts w:ascii="Cambria Math" w:hAnsi="Cambria Math"/>
                  <w:u w:color="000000"/>
                </w:rPr>
                <m:t>E</m:t>
              </m:r>
            </m:e>
            <m:sub>
              <m:r>
                <w:rPr>
                  <w:rFonts w:ascii="Cambria Math" w:hAnsi="Cambria Math"/>
                  <w:u w:color="000000"/>
                </w:rPr>
                <m:t>i</m:t>
              </m:r>
            </m:sub>
          </m:sSub>
        </m:oMath>
      </m:oMathPara>
    </w:p>
    <w:p w14:paraId="3B91BC6C" w14:textId="77777777" w:rsidR="003C5373" w:rsidRPr="003C5373" w:rsidRDefault="003C5373" w:rsidP="001B408B">
      <w:pPr>
        <w:ind w:left="1440"/>
        <w:rPr>
          <w:rFonts w:eastAsia="Yu Gothic Light"/>
        </w:rPr>
      </w:pPr>
      <w:r w:rsidRPr="003C5373">
        <w:rPr>
          <w:rFonts w:eastAsia="Yu Gothic Light"/>
        </w:rPr>
        <w:t>where:</w:t>
      </w:r>
    </w:p>
    <w:p w14:paraId="61D7B1DA" w14:textId="17FF4BDE" w:rsidR="003C5373" w:rsidRPr="003C5373" w:rsidRDefault="00000000" w:rsidP="001B408B">
      <w:pPr>
        <w:ind w:left="1440"/>
        <w:rPr>
          <w:rFonts w:eastAsia="Yu Gothic Light"/>
        </w:rPr>
      </w:pPr>
      <m:oMath>
        <m:sSub>
          <m:sSubPr>
            <m:ctrlPr>
              <w:rPr>
                <w:rFonts w:ascii="Cambria Math" w:hAnsi="Cambria Math"/>
                <w:i/>
                <w:u w:color="000000"/>
              </w:rPr>
            </m:ctrlPr>
          </m:sSubPr>
          <m:e>
            <m:r>
              <w:rPr>
                <w:rFonts w:ascii="Cambria Math" w:hAnsi="Cambria Math"/>
                <w:u w:color="000000"/>
              </w:rPr>
              <m:t>E</m:t>
            </m:r>
          </m:e>
          <m:sub>
            <m:r>
              <w:rPr>
                <w:rFonts w:ascii="Cambria Math" w:hAnsi="Cambria Math"/>
                <w:u w:color="000000"/>
              </w:rPr>
              <m:t>i</m:t>
            </m:r>
          </m:sub>
        </m:sSub>
      </m:oMath>
      <w:r w:rsidR="000F425A">
        <w:rPr>
          <w:rFonts w:eastAsia="Yu Gothic Light"/>
          <w:u w:color="000000"/>
        </w:rPr>
        <w:t xml:space="preserve"> </w:t>
      </w:r>
      <w:r w:rsidR="003C5373" w:rsidRPr="003C5373">
        <w:rPr>
          <w:rFonts w:eastAsia="Yu Gothic Light"/>
        </w:rPr>
        <w:t>is the energy of the fuel used to propel fixed guideway systems</w:t>
      </w:r>
      <w:del w:id="1788" w:author="CARB" w:date="2023-12-19T12:12:00Z">
        <w:r w:rsidR="003C5373" w:rsidRPr="003C5373">
          <w:rPr>
            <w:rFonts w:eastAsia="Yu Gothic Light"/>
          </w:rPr>
          <w:delText>, electric forklifts, and hydrogen fuel cell forklifts.</w:delText>
        </w:r>
      </w:del>
      <w:ins w:id="1789" w:author="CARB" w:date="2023-12-19T12:12:00Z">
        <w:r w:rsidR="003C5373" w:rsidRPr="003C5373">
          <w:rPr>
            <w:rFonts w:eastAsia="Yu Gothic Light"/>
          </w:rPr>
          <w:t>.</w:t>
        </w:r>
      </w:ins>
      <w:r w:rsidR="003C5373" w:rsidRPr="003C5373">
        <w:rPr>
          <w:rFonts w:eastAsia="Yu Gothic Light"/>
        </w:rPr>
        <w:t xml:space="preserve"> For fixed guideway system expansion beyond 2010</w:t>
      </w:r>
      <w:del w:id="1790" w:author="CARB" w:date="2023-12-19T12:12:00Z">
        <w:r w:rsidR="003C5373" w:rsidRPr="003C5373">
          <w:rPr>
            <w:rFonts w:eastAsia="Yu Gothic Light"/>
          </w:rPr>
          <w:delText>, and for electric and hydrogen fuel cell forklifts with model year 2011 or later</w:delText>
        </w:r>
      </w:del>
      <w:r w:rsidR="003C5373" w:rsidRPr="003C5373">
        <w:rPr>
          <w:rFonts w:eastAsia="Yu Gothic Light"/>
        </w:rPr>
        <w:t>, the formula for displaced energy in section 95486.1(a)(3) may be used with Executive Officer approval.</w:t>
      </w:r>
    </w:p>
    <w:p w14:paraId="2F9162FD" w14:textId="77777777" w:rsidR="003C5373" w:rsidRPr="00B90B57" w:rsidRDefault="003C5373" w:rsidP="00B90B57">
      <w:pPr>
        <w:jc w:val="center"/>
        <w:rPr>
          <w:b/>
        </w:rPr>
      </w:pPr>
      <w:r w:rsidRPr="00B90B57">
        <w:rPr>
          <w:b/>
        </w:rPr>
        <w:t>Table 5. EER Values for Fuels Used in Light- and Medium-Duty, and Heavy-Duty Applications.</w:t>
      </w:r>
    </w:p>
    <w:tbl>
      <w:tblPr>
        <w:tblW w:w="0" w:type="auto"/>
        <w:jc w:val="center"/>
        <w:tblLayout w:type="fixed"/>
        <w:tblLook w:val="04A0" w:firstRow="1" w:lastRow="0" w:firstColumn="1" w:lastColumn="0" w:noHBand="0" w:noVBand="1"/>
      </w:tblPr>
      <w:tblGrid>
        <w:gridCol w:w="1935"/>
        <w:gridCol w:w="1061"/>
        <w:gridCol w:w="1992"/>
        <w:gridCol w:w="984"/>
        <w:gridCol w:w="1880"/>
        <w:gridCol w:w="1138"/>
      </w:tblGrid>
      <w:tr w:rsidR="00B30C1E" w:rsidRPr="00CE46B9" w14:paraId="1F2BC57C" w14:textId="77777777" w:rsidTr="00591ACA">
        <w:trPr>
          <w:trHeight w:val="510"/>
          <w:jc w:val="center"/>
        </w:trPr>
        <w:tc>
          <w:tcPr>
            <w:tcW w:w="2996" w:type="dxa"/>
            <w:gridSpan w:val="2"/>
            <w:tcBorders>
              <w:top w:val="single" w:sz="8" w:space="0" w:color="C0C0C0"/>
              <w:left w:val="single" w:sz="8" w:space="0" w:color="C0C0C0"/>
              <w:bottom w:val="nil"/>
              <w:right w:val="single" w:sz="12" w:space="0" w:color="C0C0C0"/>
            </w:tcBorders>
            <w:shd w:val="clear" w:color="000000" w:fill="D9D9D9"/>
            <w:vAlign w:val="center"/>
            <w:hideMark/>
          </w:tcPr>
          <w:p w14:paraId="227E144A" w14:textId="77777777" w:rsidR="00B30C1E" w:rsidRPr="00CE46B9" w:rsidRDefault="00B30C1E" w:rsidP="00EE6A79">
            <w:pPr>
              <w:spacing w:after="0"/>
              <w:jc w:val="center"/>
              <w:rPr>
                <w:rFonts w:eastAsiaTheme="minorEastAsia" w:cs="Arial"/>
                <w:b/>
                <w:i/>
                <w:color w:val="000000"/>
                <w:sz w:val="20"/>
                <w:szCs w:val="20"/>
              </w:rPr>
            </w:pPr>
            <w:r w:rsidRPr="00CE46B9">
              <w:rPr>
                <w:rFonts w:eastAsiaTheme="minorEastAsia" w:cs="Arial"/>
                <w:b/>
                <w:i/>
                <w:color w:val="000000"/>
                <w:sz w:val="20"/>
                <w:szCs w:val="20"/>
              </w:rPr>
              <w:t xml:space="preserve">Light/Medium-Duty Applications </w:t>
            </w:r>
          </w:p>
        </w:tc>
        <w:tc>
          <w:tcPr>
            <w:tcW w:w="2976" w:type="dxa"/>
            <w:gridSpan w:val="2"/>
            <w:tcBorders>
              <w:top w:val="single" w:sz="8" w:space="0" w:color="C0C0C0"/>
              <w:left w:val="nil"/>
              <w:bottom w:val="nil"/>
              <w:right w:val="nil"/>
            </w:tcBorders>
            <w:shd w:val="clear" w:color="000000" w:fill="D9D9D9"/>
            <w:vAlign w:val="center"/>
            <w:hideMark/>
          </w:tcPr>
          <w:p w14:paraId="59DD20DD" w14:textId="77777777" w:rsidR="00B30C1E" w:rsidRPr="00CE46B9" w:rsidRDefault="00B30C1E" w:rsidP="00EE6A79">
            <w:pPr>
              <w:spacing w:after="0"/>
              <w:jc w:val="center"/>
              <w:rPr>
                <w:rFonts w:eastAsiaTheme="minorEastAsia" w:cs="Arial"/>
                <w:b/>
                <w:i/>
                <w:color w:val="000000"/>
                <w:sz w:val="20"/>
                <w:szCs w:val="20"/>
              </w:rPr>
            </w:pPr>
            <w:r w:rsidRPr="00CE46B9">
              <w:rPr>
                <w:rFonts w:eastAsiaTheme="minorEastAsia" w:cs="Arial"/>
                <w:b/>
                <w:i/>
                <w:color w:val="000000"/>
                <w:sz w:val="20"/>
                <w:szCs w:val="20"/>
              </w:rPr>
              <w:t xml:space="preserve">Heavy-Duty/Off-Road Applications </w:t>
            </w:r>
          </w:p>
        </w:tc>
        <w:tc>
          <w:tcPr>
            <w:tcW w:w="3018" w:type="dxa"/>
            <w:gridSpan w:val="2"/>
            <w:tcBorders>
              <w:top w:val="single" w:sz="12" w:space="0" w:color="C0C0C0"/>
              <w:left w:val="single" w:sz="12" w:space="0" w:color="C0C0C0"/>
              <w:bottom w:val="nil"/>
              <w:right w:val="single" w:sz="12" w:space="0" w:color="C0C0C0"/>
            </w:tcBorders>
            <w:shd w:val="clear" w:color="000000" w:fill="D9D9D9"/>
            <w:vAlign w:val="center"/>
            <w:hideMark/>
          </w:tcPr>
          <w:p w14:paraId="1342B127" w14:textId="77777777" w:rsidR="00B30C1E" w:rsidRPr="00CE46B9" w:rsidRDefault="00B30C1E" w:rsidP="00EE6A79">
            <w:pPr>
              <w:spacing w:after="0"/>
              <w:jc w:val="center"/>
              <w:rPr>
                <w:rFonts w:eastAsiaTheme="minorEastAsia" w:cs="Arial"/>
                <w:b/>
                <w:i/>
                <w:color w:val="000000"/>
                <w:sz w:val="20"/>
                <w:szCs w:val="20"/>
              </w:rPr>
            </w:pPr>
            <w:r w:rsidRPr="00CE46B9">
              <w:rPr>
                <w:rFonts w:eastAsiaTheme="minorEastAsia" w:cs="Arial"/>
                <w:b/>
                <w:i/>
                <w:color w:val="000000"/>
                <w:sz w:val="20"/>
                <w:szCs w:val="20"/>
              </w:rPr>
              <w:t xml:space="preserve">Aviation </w:t>
            </w:r>
          </w:p>
          <w:p w14:paraId="0092EA1B" w14:textId="77777777" w:rsidR="00B30C1E" w:rsidRPr="00CE46B9" w:rsidRDefault="00B30C1E" w:rsidP="00EE6A79">
            <w:pPr>
              <w:spacing w:after="0"/>
              <w:jc w:val="center"/>
              <w:rPr>
                <w:rFonts w:eastAsiaTheme="minorEastAsia" w:cs="Arial"/>
                <w:b/>
                <w:i/>
                <w:color w:val="000000"/>
                <w:sz w:val="20"/>
                <w:szCs w:val="20"/>
              </w:rPr>
            </w:pPr>
            <w:r w:rsidRPr="00CE46B9">
              <w:rPr>
                <w:rFonts w:eastAsiaTheme="minorEastAsia" w:cs="Arial"/>
                <w:b/>
                <w:i/>
                <w:color w:val="000000"/>
                <w:sz w:val="20"/>
                <w:szCs w:val="20"/>
              </w:rPr>
              <w:t xml:space="preserve">Applications </w:t>
            </w:r>
          </w:p>
        </w:tc>
      </w:tr>
      <w:tr w:rsidR="00B30C1E" w:rsidRPr="00CE46B9" w14:paraId="65DD64FB" w14:textId="77777777" w:rsidTr="00591ACA">
        <w:trPr>
          <w:trHeight w:val="510"/>
          <w:jc w:val="center"/>
        </w:trPr>
        <w:tc>
          <w:tcPr>
            <w:tcW w:w="2996" w:type="dxa"/>
            <w:gridSpan w:val="2"/>
            <w:tcBorders>
              <w:top w:val="nil"/>
              <w:left w:val="single" w:sz="8" w:space="0" w:color="C0C0C0"/>
              <w:right w:val="single" w:sz="12" w:space="0" w:color="C0C0C0"/>
            </w:tcBorders>
            <w:shd w:val="clear" w:color="000000" w:fill="D9D9D9"/>
            <w:vAlign w:val="center"/>
            <w:hideMark/>
          </w:tcPr>
          <w:p w14:paraId="6D43D7F3" w14:textId="77777777" w:rsidR="00B30C1E" w:rsidRPr="00CE46B9" w:rsidRDefault="00B30C1E" w:rsidP="00EE6A79">
            <w:pPr>
              <w:spacing w:after="0"/>
              <w:jc w:val="center"/>
              <w:rPr>
                <w:rFonts w:eastAsiaTheme="minorEastAsia" w:cs="Arial"/>
                <w:b/>
                <w:i/>
                <w:color w:val="000000"/>
                <w:sz w:val="20"/>
                <w:szCs w:val="20"/>
              </w:rPr>
            </w:pPr>
            <w:r w:rsidRPr="00CE46B9">
              <w:rPr>
                <w:rFonts w:eastAsiaTheme="minorEastAsia" w:cs="Arial"/>
                <w:b/>
                <w:i/>
                <w:color w:val="000000"/>
                <w:sz w:val="20"/>
                <w:szCs w:val="20"/>
              </w:rPr>
              <w:t>(Fuels used as gasoline replacement)</w:t>
            </w:r>
          </w:p>
        </w:tc>
        <w:tc>
          <w:tcPr>
            <w:tcW w:w="2976" w:type="dxa"/>
            <w:gridSpan w:val="2"/>
            <w:tcBorders>
              <w:top w:val="nil"/>
              <w:left w:val="nil"/>
              <w:right w:val="nil"/>
            </w:tcBorders>
            <w:shd w:val="clear" w:color="000000" w:fill="D9D9D9"/>
            <w:vAlign w:val="center"/>
            <w:hideMark/>
          </w:tcPr>
          <w:p w14:paraId="5EC06991" w14:textId="77777777" w:rsidR="00B30C1E" w:rsidRPr="00CE46B9" w:rsidRDefault="00B30C1E" w:rsidP="00EE6A79">
            <w:pPr>
              <w:spacing w:after="0"/>
              <w:jc w:val="center"/>
              <w:rPr>
                <w:rFonts w:eastAsiaTheme="minorEastAsia" w:cs="Arial"/>
                <w:b/>
                <w:i/>
                <w:color w:val="000000"/>
                <w:sz w:val="20"/>
                <w:szCs w:val="20"/>
              </w:rPr>
            </w:pPr>
            <w:r w:rsidRPr="00CE46B9">
              <w:rPr>
                <w:rFonts w:eastAsiaTheme="minorEastAsia" w:cs="Arial"/>
                <w:b/>
                <w:i/>
                <w:color w:val="000000"/>
                <w:sz w:val="20"/>
                <w:szCs w:val="20"/>
              </w:rPr>
              <w:t>(Fuels used as diesel replacement)</w:t>
            </w:r>
          </w:p>
        </w:tc>
        <w:tc>
          <w:tcPr>
            <w:tcW w:w="3018" w:type="dxa"/>
            <w:gridSpan w:val="2"/>
            <w:tcBorders>
              <w:top w:val="nil"/>
              <w:left w:val="single" w:sz="12" w:space="0" w:color="C0C0C0"/>
              <w:right w:val="single" w:sz="12" w:space="0" w:color="C0C0C0"/>
            </w:tcBorders>
            <w:shd w:val="clear" w:color="000000" w:fill="D9D9D9"/>
            <w:vAlign w:val="center"/>
            <w:hideMark/>
          </w:tcPr>
          <w:p w14:paraId="169ED1A5" w14:textId="6F6DED24" w:rsidR="00B30C1E" w:rsidRPr="00CE46B9" w:rsidRDefault="00B30C1E" w:rsidP="00EE6A79">
            <w:pPr>
              <w:spacing w:after="0"/>
              <w:jc w:val="center"/>
              <w:rPr>
                <w:rFonts w:eastAsiaTheme="minorEastAsia" w:cs="Arial"/>
                <w:b/>
                <w:i/>
                <w:color w:val="000000"/>
                <w:sz w:val="20"/>
                <w:szCs w:val="20"/>
              </w:rPr>
            </w:pPr>
            <w:r w:rsidRPr="00CE46B9">
              <w:rPr>
                <w:rFonts w:eastAsiaTheme="minorEastAsia" w:cs="Arial"/>
                <w:b/>
                <w:i/>
                <w:color w:val="000000"/>
                <w:sz w:val="20"/>
                <w:szCs w:val="20"/>
              </w:rPr>
              <w:t xml:space="preserve">(Fuels used as </w:t>
            </w:r>
            <w:ins w:id="1791" w:author="CARB" w:date="2023-12-19T12:12:00Z">
              <w:r w:rsidR="00601236">
                <w:rPr>
                  <w:rFonts w:eastAsiaTheme="minorEastAsia" w:cs="Arial"/>
                  <w:b/>
                  <w:i/>
                  <w:color w:val="000000"/>
                  <w:sz w:val="20"/>
                  <w:szCs w:val="20"/>
                </w:rPr>
                <w:t>fossil</w:t>
              </w:r>
              <w:r w:rsidRPr="00CE46B9">
                <w:rPr>
                  <w:rFonts w:eastAsiaTheme="minorEastAsia" w:cs="Arial"/>
                  <w:b/>
                  <w:i/>
                  <w:color w:val="000000"/>
                  <w:sz w:val="20"/>
                  <w:szCs w:val="20"/>
                </w:rPr>
                <w:t xml:space="preserve"> </w:t>
              </w:r>
            </w:ins>
            <w:r w:rsidRPr="00CE46B9">
              <w:rPr>
                <w:rFonts w:eastAsiaTheme="minorEastAsia" w:cs="Arial"/>
                <w:b/>
                <w:i/>
                <w:color w:val="000000"/>
                <w:sz w:val="20"/>
                <w:szCs w:val="20"/>
              </w:rPr>
              <w:t>jet fuel replacement)</w:t>
            </w:r>
          </w:p>
        </w:tc>
      </w:tr>
      <w:tr w:rsidR="00B30C1E" w:rsidRPr="00CE46B9" w14:paraId="41638A14" w14:textId="77777777" w:rsidTr="00591ACA">
        <w:trPr>
          <w:trHeight w:val="1545"/>
          <w:jc w:val="center"/>
        </w:trPr>
        <w:tc>
          <w:tcPr>
            <w:tcW w:w="1935" w:type="dxa"/>
            <w:tcBorders>
              <w:top w:val="nil"/>
              <w:left w:val="single" w:sz="12" w:space="0" w:color="C0C0C0"/>
              <w:bottom w:val="single" w:sz="12" w:space="0" w:color="C0C0C0"/>
              <w:right w:val="nil"/>
            </w:tcBorders>
            <w:shd w:val="clear" w:color="000000" w:fill="F3F3F3"/>
            <w:vAlign w:val="center"/>
            <w:hideMark/>
          </w:tcPr>
          <w:p w14:paraId="7977DA4E" w14:textId="77777777" w:rsidR="00B30C1E" w:rsidRPr="00CE46B9" w:rsidRDefault="00B30C1E" w:rsidP="00EE6A79">
            <w:pPr>
              <w:spacing w:after="0"/>
              <w:jc w:val="center"/>
              <w:rPr>
                <w:rFonts w:eastAsiaTheme="minorEastAsia" w:cs="Arial"/>
                <w:b/>
                <w:i/>
                <w:color w:val="000000"/>
                <w:sz w:val="20"/>
                <w:szCs w:val="20"/>
              </w:rPr>
            </w:pPr>
            <w:r w:rsidRPr="00CE46B9">
              <w:rPr>
                <w:rFonts w:eastAsiaTheme="minorEastAsia" w:cs="Arial"/>
                <w:b/>
                <w:i/>
                <w:color w:val="000000"/>
                <w:sz w:val="20"/>
                <w:szCs w:val="20"/>
              </w:rPr>
              <w:t>Fuel/Vehicle Combination</w:t>
            </w:r>
          </w:p>
        </w:tc>
        <w:tc>
          <w:tcPr>
            <w:tcW w:w="1061" w:type="dxa"/>
            <w:tcBorders>
              <w:top w:val="nil"/>
              <w:left w:val="nil"/>
              <w:bottom w:val="single" w:sz="12" w:space="0" w:color="C0C0C0"/>
              <w:right w:val="single" w:sz="12" w:space="0" w:color="C0C0C0"/>
            </w:tcBorders>
            <w:shd w:val="clear" w:color="000000" w:fill="F3F3F3"/>
            <w:vAlign w:val="center"/>
            <w:hideMark/>
          </w:tcPr>
          <w:p w14:paraId="05FEDC79" w14:textId="77777777" w:rsidR="00B30C1E" w:rsidRPr="00CE46B9" w:rsidRDefault="00B30C1E" w:rsidP="00EE6A79">
            <w:pPr>
              <w:spacing w:after="0"/>
              <w:jc w:val="center"/>
              <w:rPr>
                <w:rFonts w:eastAsiaTheme="minorEastAsia" w:cs="Arial"/>
                <w:b/>
                <w:i/>
                <w:color w:val="000000"/>
                <w:sz w:val="20"/>
                <w:szCs w:val="20"/>
              </w:rPr>
            </w:pPr>
            <w:r w:rsidRPr="00CE46B9">
              <w:rPr>
                <w:rFonts w:eastAsiaTheme="minorEastAsia" w:cs="Arial"/>
                <w:b/>
                <w:i/>
                <w:color w:val="000000"/>
                <w:sz w:val="20"/>
                <w:szCs w:val="20"/>
              </w:rPr>
              <w:t>EER Values Relative to Gasoline</w:t>
            </w:r>
          </w:p>
        </w:tc>
        <w:tc>
          <w:tcPr>
            <w:tcW w:w="1992" w:type="dxa"/>
            <w:tcBorders>
              <w:top w:val="nil"/>
              <w:left w:val="nil"/>
              <w:bottom w:val="single" w:sz="12" w:space="0" w:color="C0C0C0"/>
              <w:right w:val="nil"/>
            </w:tcBorders>
            <w:shd w:val="clear" w:color="000000" w:fill="F3F3F3"/>
            <w:vAlign w:val="center"/>
            <w:hideMark/>
          </w:tcPr>
          <w:p w14:paraId="1D5CC46F" w14:textId="77777777" w:rsidR="00B30C1E" w:rsidRPr="00CE46B9" w:rsidRDefault="00B30C1E" w:rsidP="00EE6A79">
            <w:pPr>
              <w:spacing w:after="0"/>
              <w:jc w:val="center"/>
              <w:rPr>
                <w:rFonts w:eastAsiaTheme="minorEastAsia" w:cs="Arial"/>
                <w:b/>
                <w:i/>
                <w:color w:val="000000"/>
                <w:sz w:val="20"/>
                <w:szCs w:val="20"/>
              </w:rPr>
            </w:pPr>
            <w:r w:rsidRPr="00CE46B9">
              <w:rPr>
                <w:rFonts w:eastAsiaTheme="minorEastAsia" w:cs="Arial"/>
                <w:b/>
                <w:i/>
                <w:color w:val="000000"/>
                <w:sz w:val="20"/>
                <w:szCs w:val="20"/>
              </w:rPr>
              <w:t>Fuel/Vehicle Combination</w:t>
            </w:r>
          </w:p>
        </w:tc>
        <w:tc>
          <w:tcPr>
            <w:tcW w:w="984" w:type="dxa"/>
            <w:tcBorders>
              <w:top w:val="nil"/>
              <w:left w:val="nil"/>
              <w:bottom w:val="single" w:sz="12" w:space="0" w:color="C0C0C0"/>
              <w:right w:val="nil"/>
            </w:tcBorders>
            <w:shd w:val="clear" w:color="000000" w:fill="F3F3F3"/>
            <w:vAlign w:val="center"/>
            <w:hideMark/>
          </w:tcPr>
          <w:p w14:paraId="0AE88BD4" w14:textId="77777777" w:rsidR="00B30C1E" w:rsidRPr="00CE46B9" w:rsidRDefault="00B30C1E" w:rsidP="00EE6A79">
            <w:pPr>
              <w:spacing w:after="0"/>
              <w:jc w:val="center"/>
              <w:rPr>
                <w:rFonts w:eastAsiaTheme="minorEastAsia" w:cs="Arial"/>
                <w:b/>
                <w:i/>
                <w:color w:val="000000"/>
                <w:sz w:val="20"/>
                <w:szCs w:val="20"/>
              </w:rPr>
            </w:pPr>
            <w:r w:rsidRPr="00CE46B9">
              <w:rPr>
                <w:rFonts w:eastAsiaTheme="minorEastAsia" w:cs="Arial"/>
                <w:b/>
                <w:i/>
                <w:color w:val="000000"/>
                <w:sz w:val="20"/>
                <w:szCs w:val="20"/>
              </w:rPr>
              <w:t>EER Values Relative to Diesel</w:t>
            </w:r>
          </w:p>
        </w:tc>
        <w:tc>
          <w:tcPr>
            <w:tcW w:w="1880" w:type="dxa"/>
            <w:tcBorders>
              <w:top w:val="nil"/>
              <w:left w:val="single" w:sz="12" w:space="0" w:color="C0C0C0"/>
              <w:bottom w:val="single" w:sz="12" w:space="0" w:color="C0C0C0"/>
              <w:right w:val="nil"/>
            </w:tcBorders>
            <w:shd w:val="clear" w:color="000000" w:fill="F3F3F3"/>
            <w:vAlign w:val="center"/>
            <w:hideMark/>
          </w:tcPr>
          <w:p w14:paraId="1648EBA8" w14:textId="77777777" w:rsidR="00B30C1E" w:rsidRPr="00CE46B9" w:rsidRDefault="00B30C1E" w:rsidP="00EE6A79">
            <w:pPr>
              <w:spacing w:after="0"/>
              <w:jc w:val="center"/>
              <w:rPr>
                <w:rFonts w:eastAsiaTheme="minorEastAsia" w:cs="Arial"/>
                <w:b/>
                <w:i/>
                <w:color w:val="000000"/>
                <w:sz w:val="20"/>
                <w:szCs w:val="20"/>
              </w:rPr>
            </w:pPr>
            <w:r w:rsidRPr="00CE46B9">
              <w:rPr>
                <w:rFonts w:eastAsiaTheme="minorEastAsia" w:cs="Arial"/>
                <w:b/>
                <w:i/>
                <w:color w:val="000000"/>
                <w:sz w:val="20"/>
                <w:szCs w:val="20"/>
              </w:rPr>
              <w:t>Fuel/Vehicle Combination</w:t>
            </w:r>
          </w:p>
        </w:tc>
        <w:tc>
          <w:tcPr>
            <w:tcW w:w="1138" w:type="dxa"/>
            <w:tcBorders>
              <w:top w:val="nil"/>
              <w:left w:val="nil"/>
              <w:bottom w:val="single" w:sz="12" w:space="0" w:color="C0C0C0"/>
              <w:right w:val="single" w:sz="12" w:space="0" w:color="C0C0C0"/>
            </w:tcBorders>
            <w:shd w:val="clear" w:color="000000" w:fill="F3F3F3"/>
            <w:vAlign w:val="center"/>
            <w:hideMark/>
          </w:tcPr>
          <w:p w14:paraId="068542E2" w14:textId="380E4DAE" w:rsidR="00B30C1E" w:rsidRPr="00CE46B9" w:rsidRDefault="00B30C1E" w:rsidP="00EE6A79">
            <w:pPr>
              <w:spacing w:after="0"/>
              <w:jc w:val="center"/>
              <w:rPr>
                <w:rFonts w:eastAsiaTheme="minorEastAsia" w:cs="Arial"/>
                <w:b/>
                <w:i/>
                <w:color w:val="000000"/>
                <w:sz w:val="20"/>
                <w:szCs w:val="20"/>
              </w:rPr>
            </w:pPr>
            <w:r w:rsidRPr="00CE46B9">
              <w:rPr>
                <w:rFonts w:eastAsiaTheme="minorEastAsia" w:cs="Arial"/>
                <w:b/>
                <w:i/>
                <w:color w:val="000000"/>
                <w:sz w:val="20"/>
                <w:szCs w:val="20"/>
              </w:rPr>
              <w:t xml:space="preserve">EER Values Relative to </w:t>
            </w:r>
            <w:del w:id="1792" w:author="CARB" w:date="2023-12-19T12:12:00Z">
              <w:r w:rsidRPr="00E57B53">
                <w:rPr>
                  <w:rFonts w:eastAsiaTheme="minorEastAsia" w:cs="Arial"/>
                  <w:b/>
                  <w:bCs/>
                  <w:i/>
                  <w:iCs/>
                  <w:color w:val="000000"/>
                  <w:sz w:val="20"/>
                  <w:szCs w:val="20"/>
                </w:rPr>
                <w:delText>Conven-tional</w:delText>
              </w:r>
            </w:del>
            <w:ins w:id="1793" w:author="CARB" w:date="2023-12-19T12:12:00Z">
              <w:r w:rsidR="00601236">
                <w:rPr>
                  <w:rFonts w:eastAsiaTheme="minorEastAsia" w:cs="Arial"/>
                  <w:b/>
                  <w:i/>
                  <w:color w:val="000000"/>
                  <w:sz w:val="20"/>
                  <w:szCs w:val="20"/>
                </w:rPr>
                <w:t>Fossil</w:t>
              </w:r>
            </w:ins>
            <w:r w:rsidRPr="00CE46B9">
              <w:rPr>
                <w:rFonts w:eastAsiaTheme="minorEastAsia" w:cs="Arial"/>
                <w:b/>
                <w:i/>
                <w:color w:val="000000"/>
                <w:sz w:val="20"/>
                <w:szCs w:val="20"/>
              </w:rPr>
              <w:t xml:space="preserve"> Jet</w:t>
            </w:r>
            <w:ins w:id="1794" w:author="CARB" w:date="2023-12-19T12:12:00Z">
              <w:r w:rsidR="00601236">
                <w:rPr>
                  <w:rFonts w:eastAsiaTheme="minorEastAsia" w:cs="Arial"/>
                  <w:b/>
                  <w:i/>
                  <w:color w:val="000000"/>
                  <w:sz w:val="20"/>
                  <w:szCs w:val="20"/>
                </w:rPr>
                <w:t xml:space="preserve"> Fuel</w:t>
              </w:r>
            </w:ins>
          </w:p>
        </w:tc>
      </w:tr>
      <w:tr w:rsidR="00B30C1E" w:rsidRPr="00CE46B9" w14:paraId="0FF3CA16" w14:textId="77777777" w:rsidTr="00591ACA">
        <w:trPr>
          <w:trHeight w:val="510"/>
          <w:jc w:val="center"/>
        </w:trPr>
        <w:tc>
          <w:tcPr>
            <w:tcW w:w="1935" w:type="dxa"/>
            <w:tcBorders>
              <w:top w:val="single" w:sz="12" w:space="0" w:color="C0C0C0"/>
              <w:left w:val="single" w:sz="8" w:space="0" w:color="C0C0C0"/>
              <w:bottom w:val="nil"/>
              <w:right w:val="nil"/>
            </w:tcBorders>
            <w:shd w:val="clear" w:color="000000" w:fill="E6E6E6"/>
            <w:vAlign w:val="center"/>
            <w:hideMark/>
          </w:tcPr>
          <w:p w14:paraId="22B50107"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Gasoline (incl. E6 and E10)</w:t>
            </w:r>
          </w:p>
        </w:tc>
        <w:tc>
          <w:tcPr>
            <w:tcW w:w="1061" w:type="dxa"/>
            <w:tcBorders>
              <w:top w:val="single" w:sz="12" w:space="0" w:color="C0C0C0"/>
              <w:left w:val="nil"/>
              <w:bottom w:val="nil"/>
              <w:right w:val="single" w:sz="12" w:space="0" w:color="C0C0C0"/>
            </w:tcBorders>
            <w:shd w:val="clear" w:color="000000" w:fill="E6E6E6"/>
            <w:vAlign w:val="center"/>
            <w:hideMark/>
          </w:tcPr>
          <w:p w14:paraId="14F52244"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w:t>
            </w:r>
          </w:p>
        </w:tc>
        <w:tc>
          <w:tcPr>
            <w:tcW w:w="1992" w:type="dxa"/>
            <w:tcBorders>
              <w:top w:val="single" w:sz="12" w:space="0" w:color="C0C0C0"/>
              <w:left w:val="nil"/>
              <w:bottom w:val="nil"/>
              <w:right w:val="nil"/>
            </w:tcBorders>
            <w:shd w:val="clear" w:color="000000" w:fill="E6E6E6"/>
            <w:vAlign w:val="center"/>
            <w:hideMark/>
          </w:tcPr>
          <w:p w14:paraId="1B305170"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Diesel fuel</w:t>
            </w:r>
          </w:p>
        </w:tc>
        <w:tc>
          <w:tcPr>
            <w:tcW w:w="984" w:type="dxa"/>
            <w:tcBorders>
              <w:top w:val="single" w:sz="12" w:space="0" w:color="C0C0C0"/>
              <w:left w:val="nil"/>
              <w:bottom w:val="nil"/>
              <w:right w:val="nil"/>
            </w:tcBorders>
            <w:shd w:val="clear" w:color="000000" w:fill="E6E6E6"/>
            <w:vAlign w:val="center"/>
            <w:hideMark/>
          </w:tcPr>
          <w:p w14:paraId="27B0FB26"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w:t>
            </w:r>
          </w:p>
        </w:tc>
        <w:tc>
          <w:tcPr>
            <w:tcW w:w="1880" w:type="dxa"/>
            <w:tcBorders>
              <w:top w:val="single" w:sz="12" w:space="0" w:color="C0C0C0"/>
              <w:left w:val="single" w:sz="12" w:space="0" w:color="C0C0C0"/>
              <w:bottom w:val="nil"/>
              <w:right w:val="nil"/>
            </w:tcBorders>
            <w:shd w:val="clear" w:color="000000" w:fill="E6E6E6"/>
            <w:vAlign w:val="center"/>
            <w:hideMark/>
          </w:tcPr>
          <w:p w14:paraId="4B9FA2E4" w14:textId="77777777" w:rsidR="00B30C1E" w:rsidRPr="00CE46B9" w:rsidRDefault="00B30C1E" w:rsidP="00EE6A79">
            <w:pPr>
              <w:spacing w:after="0"/>
              <w:rPr>
                <w:rFonts w:eastAsiaTheme="minorEastAsia" w:cs="Arial"/>
                <w:color w:val="000000"/>
                <w:sz w:val="20"/>
                <w:szCs w:val="20"/>
              </w:rPr>
            </w:pPr>
          </w:p>
        </w:tc>
        <w:tc>
          <w:tcPr>
            <w:tcW w:w="1138" w:type="dxa"/>
            <w:tcBorders>
              <w:top w:val="single" w:sz="12" w:space="0" w:color="C0C0C0"/>
              <w:left w:val="nil"/>
              <w:bottom w:val="nil"/>
              <w:right w:val="single" w:sz="12" w:space="0" w:color="C0C0C0"/>
            </w:tcBorders>
            <w:shd w:val="clear" w:color="000000" w:fill="E6E6E6"/>
            <w:vAlign w:val="center"/>
            <w:hideMark/>
          </w:tcPr>
          <w:p w14:paraId="4638E69C" w14:textId="77777777" w:rsidR="00B30C1E" w:rsidRPr="00CE46B9" w:rsidRDefault="00B30C1E" w:rsidP="00EE6A79">
            <w:pPr>
              <w:spacing w:after="0"/>
              <w:rPr>
                <w:rFonts w:eastAsiaTheme="minorEastAsia" w:cs="Arial"/>
                <w:color w:val="000000"/>
                <w:sz w:val="20"/>
                <w:szCs w:val="20"/>
              </w:rPr>
            </w:pPr>
          </w:p>
        </w:tc>
      </w:tr>
      <w:tr w:rsidR="00B30C1E" w:rsidRPr="00CE46B9" w14:paraId="48993C89" w14:textId="77777777" w:rsidTr="00591ACA">
        <w:trPr>
          <w:trHeight w:val="300"/>
          <w:jc w:val="center"/>
        </w:trPr>
        <w:tc>
          <w:tcPr>
            <w:tcW w:w="1935" w:type="dxa"/>
            <w:tcBorders>
              <w:top w:val="nil"/>
              <w:left w:val="single" w:sz="8" w:space="0" w:color="C0C0C0"/>
              <w:bottom w:val="nil"/>
              <w:right w:val="nil"/>
            </w:tcBorders>
            <w:shd w:val="clear" w:color="000000" w:fill="E6E6E6"/>
            <w:vAlign w:val="center"/>
            <w:hideMark/>
          </w:tcPr>
          <w:p w14:paraId="169C788C"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Or</w:t>
            </w:r>
          </w:p>
        </w:tc>
        <w:tc>
          <w:tcPr>
            <w:tcW w:w="1061" w:type="dxa"/>
            <w:tcBorders>
              <w:top w:val="nil"/>
              <w:left w:val="nil"/>
              <w:bottom w:val="nil"/>
              <w:right w:val="single" w:sz="12" w:space="0" w:color="C0C0C0"/>
            </w:tcBorders>
            <w:shd w:val="clear" w:color="000000" w:fill="E6E6E6"/>
            <w:vAlign w:val="center"/>
            <w:hideMark/>
          </w:tcPr>
          <w:p w14:paraId="0BC96270" w14:textId="77777777" w:rsidR="00B30C1E" w:rsidRPr="00CE46B9" w:rsidRDefault="00B30C1E" w:rsidP="00EE6A79">
            <w:pPr>
              <w:spacing w:after="0"/>
              <w:jc w:val="center"/>
              <w:rPr>
                <w:rFonts w:eastAsiaTheme="minorEastAsia" w:cs="Arial"/>
                <w:color w:val="000000"/>
                <w:sz w:val="20"/>
                <w:szCs w:val="20"/>
              </w:rPr>
            </w:pPr>
            <w:r w:rsidRPr="00CE46B9">
              <w:rPr>
                <w:rFonts w:eastAsiaTheme="minorEastAsia" w:cs="Arial"/>
                <w:color w:val="000000"/>
                <w:sz w:val="20"/>
                <w:szCs w:val="20"/>
              </w:rPr>
              <w:t>1</w:t>
            </w:r>
          </w:p>
        </w:tc>
        <w:tc>
          <w:tcPr>
            <w:tcW w:w="1992" w:type="dxa"/>
            <w:tcBorders>
              <w:top w:val="nil"/>
              <w:left w:val="nil"/>
              <w:bottom w:val="nil"/>
              <w:right w:val="nil"/>
            </w:tcBorders>
            <w:shd w:val="clear" w:color="000000" w:fill="E6E6E6"/>
            <w:vAlign w:val="center"/>
            <w:hideMark/>
          </w:tcPr>
          <w:p w14:paraId="47D2126B"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Or</w:t>
            </w:r>
          </w:p>
        </w:tc>
        <w:tc>
          <w:tcPr>
            <w:tcW w:w="984" w:type="dxa"/>
            <w:tcBorders>
              <w:top w:val="nil"/>
              <w:left w:val="nil"/>
              <w:bottom w:val="nil"/>
              <w:right w:val="nil"/>
            </w:tcBorders>
            <w:shd w:val="clear" w:color="000000" w:fill="E6E6E6"/>
            <w:vAlign w:val="center"/>
            <w:hideMark/>
          </w:tcPr>
          <w:p w14:paraId="61196165" w14:textId="77777777" w:rsidR="00B30C1E" w:rsidRPr="00CE46B9" w:rsidRDefault="00B30C1E" w:rsidP="00EE6A79">
            <w:pPr>
              <w:spacing w:after="0"/>
              <w:jc w:val="center"/>
              <w:rPr>
                <w:rFonts w:eastAsiaTheme="minorEastAsia" w:cs="Arial"/>
                <w:color w:val="000000"/>
                <w:sz w:val="20"/>
                <w:szCs w:val="20"/>
              </w:rPr>
            </w:pPr>
            <w:r w:rsidRPr="00CE46B9">
              <w:rPr>
                <w:rFonts w:eastAsiaTheme="minorEastAsia" w:cs="Arial"/>
                <w:color w:val="000000"/>
                <w:sz w:val="20"/>
                <w:szCs w:val="20"/>
              </w:rPr>
              <w:t>1</w:t>
            </w:r>
          </w:p>
        </w:tc>
        <w:tc>
          <w:tcPr>
            <w:tcW w:w="1880" w:type="dxa"/>
            <w:tcBorders>
              <w:top w:val="nil"/>
              <w:left w:val="single" w:sz="12" w:space="0" w:color="C0C0C0"/>
              <w:bottom w:val="nil"/>
              <w:right w:val="nil"/>
            </w:tcBorders>
            <w:shd w:val="clear" w:color="000000" w:fill="E6E6E6"/>
            <w:vAlign w:val="center"/>
            <w:hideMark/>
          </w:tcPr>
          <w:p w14:paraId="25BA4752" w14:textId="77777777" w:rsidR="00B30C1E" w:rsidRPr="00CE46B9" w:rsidRDefault="00B30C1E" w:rsidP="00EE6A79">
            <w:pPr>
              <w:autoSpaceDE w:val="0"/>
              <w:autoSpaceDN w:val="0"/>
              <w:adjustRightInd w:val="0"/>
              <w:spacing w:after="0"/>
              <w:rPr>
                <w:rFonts w:eastAsiaTheme="minorEastAsia" w:cs="Arial"/>
                <w:szCs w:val="24"/>
              </w:rPr>
            </w:pPr>
            <w:r w:rsidRPr="00CE46B9">
              <w:rPr>
                <w:rFonts w:eastAsiaTheme="minorEastAsia" w:cs="Arial"/>
                <w:color w:val="000000"/>
                <w:sz w:val="20"/>
                <w:szCs w:val="20"/>
              </w:rPr>
              <w:t>Alternative Jet Fuel</w:t>
            </w:r>
          </w:p>
        </w:tc>
        <w:tc>
          <w:tcPr>
            <w:tcW w:w="1138" w:type="dxa"/>
            <w:tcBorders>
              <w:top w:val="nil"/>
              <w:left w:val="nil"/>
              <w:bottom w:val="nil"/>
              <w:right w:val="single" w:sz="12" w:space="0" w:color="C0C0C0"/>
            </w:tcBorders>
            <w:shd w:val="clear" w:color="000000" w:fill="E6E6E6"/>
            <w:vAlign w:val="center"/>
            <w:hideMark/>
          </w:tcPr>
          <w:p w14:paraId="764ED047" w14:textId="77777777" w:rsidR="00B30C1E" w:rsidRPr="00CE46B9" w:rsidRDefault="00B30C1E" w:rsidP="00EE6A79">
            <w:pPr>
              <w:spacing w:after="0"/>
              <w:jc w:val="center"/>
              <w:rPr>
                <w:rFonts w:eastAsiaTheme="minorEastAsia" w:cs="Arial"/>
                <w:color w:val="000000"/>
                <w:sz w:val="20"/>
                <w:szCs w:val="20"/>
              </w:rPr>
            </w:pPr>
            <w:r w:rsidRPr="00CE46B9">
              <w:rPr>
                <w:rFonts w:eastAsiaTheme="minorEastAsia" w:cs="Arial"/>
                <w:color w:val="000000"/>
                <w:sz w:val="20"/>
                <w:szCs w:val="20"/>
              </w:rPr>
              <w:t>1</w:t>
            </w:r>
          </w:p>
        </w:tc>
      </w:tr>
      <w:tr w:rsidR="00B30C1E" w:rsidRPr="00CE46B9" w14:paraId="541CE3B6" w14:textId="77777777" w:rsidTr="00591ACA">
        <w:trPr>
          <w:trHeight w:val="525"/>
          <w:jc w:val="center"/>
        </w:trPr>
        <w:tc>
          <w:tcPr>
            <w:tcW w:w="1935" w:type="dxa"/>
            <w:tcBorders>
              <w:top w:val="nil"/>
              <w:left w:val="single" w:sz="8" w:space="0" w:color="C0C0C0"/>
              <w:bottom w:val="single" w:sz="8" w:space="0" w:color="C0C0C0"/>
              <w:right w:val="nil"/>
            </w:tcBorders>
            <w:shd w:val="clear" w:color="000000" w:fill="E6E6E6"/>
            <w:vAlign w:val="center"/>
            <w:hideMark/>
          </w:tcPr>
          <w:p w14:paraId="39B440A4"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E85 (and other ethanol blends)</w:t>
            </w:r>
          </w:p>
        </w:tc>
        <w:tc>
          <w:tcPr>
            <w:tcW w:w="1061" w:type="dxa"/>
            <w:tcBorders>
              <w:top w:val="nil"/>
              <w:left w:val="nil"/>
              <w:bottom w:val="single" w:sz="8" w:space="0" w:color="C0C0C0"/>
              <w:right w:val="single" w:sz="12" w:space="0" w:color="C0C0C0"/>
            </w:tcBorders>
            <w:shd w:val="clear" w:color="000000" w:fill="E6E6E6"/>
            <w:vAlign w:val="center"/>
            <w:hideMark/>
          </w:tcPr>
          <w:p w14:paraId="5320AA7E"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w:t>
            </w:r>
          </w:p>
        </w:tc>
        <w:tc>
          <w:tcPr>
            <w:tcW w:w="1992" w:type="dxa"/>
            <w:tcBorders>
              <w:top w:val="nil"/>
              <w:left w:val="nil"/>
              <w:bottom w:val="single" w:sz="8" w:space="0" w:color="C0C0C0"/>
              <w:right w:val="nil"/>
            </w:tcBorders>
            <w:shd w:val="clear" w:color="000000" w:fill="E6E6E6"/>
            <w:vAlign w:val="center"/>
            <w:hideMark/>
          </w:tcPr>
          <w:p w14:paraId="27399897"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xml:space="preserve">Biomass-based diesel blends </w:t>
            </w:r>
          </w:p>
        </w:tc>
        <w:tc>
          <w:tcPr>
            <w:tcW w:w="984" w:type="dxa"/>
            <w:tcBorders>
              <w:top w:val="nil"/>
              <w:left w:val="nil"/>
              <w:bottom w:val="single" w:sz="8" w:space="0" w:color="C0C0C0"/>
              <w:right w:val="nil"/>
            </w:tcBorders>
            <w:shd w:val="clear" w:color="000000" w:fill="E6E6E6"/>
            <w:vAlign w:val="center"/>
            <w:hideMark/>
          </w:tcPr>
          <w:p w14:paraId="679F9326"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w:t>
            </w:r>
          </w:p>
        </w:tc>
        <w:tc>
          <w:tcPr>
            <w:tcW w:w="1880" w:type="dxa"/>
            <w:tcBorders>
              <w:top w:val="nil"/>
              <w:left w:val="single" w:sz="12" w:space="0" w:color="C0C0C0"/>
              <w:bottom w:val="single" w:sz="8" w:space="0" w:color="C0C0C0"/>
              <w:right w:val="nil"/>
            </w:tcBorders>
            <w:shd w:val="clear" w:color="000000" w:fill="E6E6E6"/>
            <w:vAlign w:val="center"/>
            <w:hideMark/>
          </w:tcPr>
          <w:p w14:paraId="6FDCFEC8" w14:textId="77777777" w:rsidR="00B30C1E" w:rsidRPr="00CE46B9" w:rsidRDefault="00B30C1E" w:rsidP="00EE6A79">
            <w:pPr>
              <w:autoSpaceDE w:val="0"/>
              <w:autoSpaceDN w:val="0"/>
              <w:adjustRightInd w:val="0"/>
              <w:spacing w:after="0"/>
              <w:rPr>
                <w:rFonts w:eastAsiaTheme="minorEastAsia" w:cs="Arial"/>
                <w:szCs w:val="24"/>
              </w:rPr>
            </w:pPr>
          </w:p>
        </w:tc>
        <w:tc>
          <w:tcPr>
            <w:tcW w:w="1138" w:type="dxa"/>
            <w:tcBorders>
              <w:top w:val="nil"/>
              <w:left w:val="nil"/>
              <w:bottom w:val="single" w:sz="8" w:space="0" w:color="C0C0C0"/>
              <w:right w:val="single" w:sz="12" w:space="0" w:color="C0C0C0"/>
            </w:tcBorders>
            <w:shd w:val="clear" w:color="000000" w:fill="E6E6E6"/>
            <w:vAlign w:val="center"/>
            <w:hideMark/>
          </w:tcPr>
          <w:p w14:paraId="0C2720AA" w14:textId="77777777" w:rsidR="00B30C1E" w:rsidRPr="00CE46B9" w:rsidRDefault="00B30C1E" w:rsidP="00EE6A79">
            <w:pPr>
              <w:spacing w:after="0"/>
              <w:rPr>
                <w:rFonts w:eastAsiaTheme="minorEastAsia" w:cs="Arial"/>
                <w:color w:val="000000"/>
                <w:sz w:val="20"/>
                <w:szCs w:val="20"/>
              </w:rPr>
            </w:pPr>
          </w:p>
        </w:tc>
      </w:tr>
      <w:tr w:rsidR="00B30C1E" w:rsidRPr="00CE46B9" w14:paraId="5AA203A0" w14:textId="77777777" w:rsidTr="00591ACA">
        <w:trPr>
          <w:trHeight w:val="765"/>
          <w:jc w:val="center"/>
        </w:trPr>
        <w:tc>
          <w:tcPr>
            <w:tcW w:w="1935" w:type="dxa"/>
            <w:tcBorders>
              <w:top w:val="nil"/>
              <w:left w:val="single" w:sz="8" w:space="0" w:color="C0C0C0"/>
              <w:bottom w:val="nil"/>
              <w:right w:val="nil"/>
            </w:tcBorders>
            <w:shd w:val="clear" w:color="000000" w:fill="F3F3F3"/>
            <w:vAlign w:val="center"/>
            <w:hideMark/>
          </w:tcPr>
          <w:p w14:paraId="7358A1AB"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w:t>
            </w:r>
          </w:p>
        </w:tc>
        <w:tc>
          <w:tcPr>
            <w:tcW w:w="1061" w:type="dxa"/>
            <w:tcBorders>
              <w:top w:val="nil"/>
              <w:left w:val="nil"/>
              <w:bottom w:val="nil"/>
              <w:right w:val="single" w:sz="12" w:space="0" w:color="C0C0C0"/>
            </w:tcBorders>
            <w:shd w:val="clear" w:color="000000" w:fill="F3F3F3"/>
            <w:vAlign w:val="center"/>
            <w:hideMark/>
          </w:tcPr>
          <w:p w14:paraId="2A3F142F"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w:t>
            </w:r>
          </w:p>
        </w:tc>
        <w:tc>
          <w:tcPr>
            <w:tcW w:w="1992" w:type="dxa"/>
            <w:tcBorders>
              <w:top w:val="nil"/>
              <w:left w:val="nil"/>
              <w:bottom w:val="nil"/>
              <w:right w:val="nil"/>
            </w:tcBorders>
            <w:shd w:val="clear" w:color="000000" w:fill="F3F3F3"/>
            <w:vAlign w:val="center"/>
            <w:hideMark/>
          </w:tcPr>
          <w:p w14:paraId="50F61AAD"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xml:space="preserve">CNG or LNG </w:t>
            </w:r>
            <w:r w:rsidRPr="00CE46B9">
              <w:rPr>
                <w:rFonts w:eastAsiaTheme="minorEastAsia" w:cs="Arial"/>
                <w:color w:val="000000"/>
                <w:sz w:val="20"/>
                <w:szCs w:val="20"/>
              </w:rPr>
              <w:br/>
              <w:t>(Spark-Ignition Engines)</w:t>
            </w:r>
          </w:p>
        </w:tc>
        <w:tc>
          <w:tcPr>
            <w:tcW w:w="984" w:type="dxa"/>
            <w:tcBorders>
              <w:top w:val="nil"/>
              <w:left w:val="nil"/>
              <w:bottom w:val="nil"/>
              <w:right w:val="nil"/>
            </w:tcBorders>
            <w:shd w:val="clear" w:color="000000" w:fill="F3F3F3"/>
            <w:vAlign w:val="center"/>
            <w:hideMark/>
          </w:tcPr>
          <w:p w14:paraId="0C6A4341" w14:textId="77777777" w:rsidR="00B30C1E" w:rsidRPr="00CE46B9" w:rsidRDefault="00B30C1E" w:rsidP="00EE6A79">
            <w:pPr>
              <w:spacing w:after="0"/>
              <w:jc w:val="center"/>
              <w:rPr>
                <w:rFonts w:eastAsiaTheme="minorEastAsia" w:cs="Arial"/>
                <w:color w:val="000000"/>
                <w:sz w:val="20"/>
                <w:szCs w:val="20"/>
              </w:rPr>
            </w:pPr>
            <w:r w:rsidRPr="00CE46B9">
              <w:rPr>
                <w:rFonts w:eastAsiaTheme="minorEastAsia" w:cs="Arial"/>
                <w:color w:val="000000"/>
                <w:sz w:val="20"/>
                <w:szCs w:val="20"/>
              </w:rPr>
              <w:t>0.9</w:t>
            </w:r>
          </w:p>
        </w:tc>
        <w:tc>
          <w:tcPr>
            <w:tcW w:w="1880" w:type="dxa"/>
            <w:tcBorders>
              <w:top w:val="nil"/>
              <w:left w:val="single" w:sz="12" w:space="0" w:color="C0C0C0"/>
              <w:bottom w:val="nil"/>
              <w:right w:val="nil"/>
            </w:tcBorders>
            <w:shd w:val="clear" w:color="000000" w:fill="F3F3F3"/>
            <w:vAlign w:val="center"/>
            <w:hideMark/>
          </w:tcPr>
          <w:p w14:paraId="63A2D75F" w14:textId="77777777" w:rsidR="00B30C1E" w:rsidRPr="00CE46B9" w:rsidRDefault="00B30C1E" w:rsidP="00EE6A79">
            <w:pPr>
              <w:autoSpaceDE w:val="0"/>
              <w:autoSpaceDN w:val="0"/>
              <w:adjustRightInd w:val="0"/>
              <w:spacing w:after="0"/>
              <w:rPr>
                <w:rFonts w:eastAsiaTheme="minorEastAsia" w:cs="Arial"/>
                <w:szCs w:val="24"/>
              </w:rPr>
            </w:pPr>
            <w:r w:rsidRPr="00CE46B9">
              <w:rPr>
                <w:rFonts w:eastAsiaTheme="minorEastAsia" w:cs="Arial"/>
                <w:szCs w:val="24"/>
              </w:rPr>
              <w:t> </w:t>
            </w:r>
          </w:p>
        </w:tc>
        <w:tc>
          <w:tcPr>
            <w:tcW w:w="1138" w:type="dxa"/>
            <w:tcBorders>
              <w:top w:val="nil"/>
              <w:left w:val="nil"/>
              <w:bottom w:val="nil"/>
              <w:right w:val="single" w:sz="12" w:space="0" w:color="C0C0C0"/>
            </w:tcBorders>
            <w:shd w:val="clear" w:color="000000" w:fill="F3F3F3"/>
            <w:vAlign w:val="center"/>
            <w:hideMark/>
          </w:tcPr>
          <w:p w14:paraId="792D51A4" w14:textId="77777777" w:rsidR="00B30C1E" w:rsidRPr="00CE46B9" w:rsidRDefault="00B30C1E" w:rsidP="00EE6A79">
            <w:pPr>
              <w:spacing w:after="0"/>
              <w:jc w:val="center"/>
              <w:rPr>
                <w:rFonts w:eastAsiaTheme="minorEastAsia" w:cs="Arial"/>
                <w:color w:val="000000"/>
                <w:sz w:val="20"/>
                <w:szCs w:val="20"/>
              </w:rPr>
            </w:pPr>
            <w:r w:rsidRPr="00CE46B9">
              <w:rPr>
                <w:rFonts w:eastAsiaTheme="minorEastAsia" w:cs="Arial"/>
                <w:color w:val="000000"/>
                <w:sz w:val="20"/>
                <w:szCs w:val="20"/>
              </w:rPr>
              <w:t> </w:t>
            </w:r>
          </w:p>
        </w:tc>
      </w:tr>
      <w:tr w:rsidR="00B30C1E" w:rsidRPr="00CE46B9" w14:paraId="562CB13F" w14:textId="77777777" w:rsidTr="00591ACA">
        <w:trPr>
          <w:trHeight w:val="300"/>
          <w:jc w:val="center"/>
        </w:trPr>
        <w:tc>
          <w:tcPr>
            <w:tcW w:w="1935" w:type="dxa"/>
            <w:tcBorders>
              <w:top w:val="nil"/>
              <w:left w:val="single" w:sz="8" w:space="0" w:color="C0C0C0"/>
              <w:bottom w:val="nil"/>
              <w:right w:val="nil"/>
            </w:tcBorders>
            <w:shd w:val="clear" w:color="000000" w:fill="F3F3F3"/>
            <w:vAlign w:val="center"/>
            <w:hideMark/>
          </w:tcPr>
          <w:p w14:paraId="1472057E"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CNG/ICEV</w:t>
            </w:r>
          </w:p>
        </w:tc>
        <w:tc>
          <w:tcPr>
            <w:tcW w:w="1061" w:type="dxa"/>
            <w:tcBorders>
              <w:top w:val="nil"/>
              <w:left w:val="nil"/>
              <w:bottom w:val="nil"/>
              <w:right w:val="single" w:sz="12" w:space="0" w:color="C0C0C0"/>
            </w:tcBorders>
            <w:shd w:val="clear" w:color="000000" w:fill="F3F3F3"/>
            <w:vAlign w:val="bottom"/>
            <w:hideMark/>
          </w:tcPr>
          <w:p w14:paraId="7549699E" w14:textId="77777777" w:rsidR="00B30C1E" w:rsidRPr="00CE46B9" w:rsidRDefault="00B30C1E" w:rsidP="00EE6A79">
            <w:pPr>
              <w:spacing w:after="0"/>
              <w:jc w:val="center"/>
              <w:rPr>
                <w:rFonts w:eastAsiaTheme="minorEastAsia" w:cs="Arial"/>
                <w:color w:val="000000"/>
                <w:sz w:val="20"/>
                <w:szCs w:val="20"/>
              </w:rPr>
            </w:pPr>
            <w:r w:rsidRPr="00CE46B9">
              <w:rPr>
                <w:rFonts w:eastAsiaTheme="minorEastAsia" w:cs="Arial"/>
                <w:color w:val="000000"/>
                <w:sz w:val="20"/>
                <w:szCs w:val="20"/>
              </w:rPr>
              <w:t>1</w:t>
            </w:r>
          </w:p>
        </w:tc>
        <w:tc>
          <w:tcPr>
            <w:tcW w:w="1992" w:type="dxa"/>
            <w:tcBorders>
              <w:top w:val="nil"/>
              <w:left w:val="nil"/>
              <w:bottom w:val="nil"/>
              <w:right w:val="nil"/>
            </w:tcBorders>
            <w:shd w:val="clear" w:color="000000" w:fill="F3F3F3"/>
            <w:vAlign w:val="center"/>
            <w:hideMark/>
          </w:tcPr>
          <w:p w14:paraId="1C65D11B" w14:textId="77777777" w:rsidR="00B30C1E" w:rsidRPr="00CE46B9" w:rsidRDefault="00B30C1E" w:rsidP="00EE6A79">
            <w:pPr>
              <w:spacing w:after="0"/>
              <w:rPr>
                <w:rFonts w:eastAsiaTheme="minorEastAsia" w:cs="Arial"/>
                <w:color w:val="000000"/>
                <w:sz w:val="16"/>
                <w:szCs w:val="16"/>
              </w:rPr>
            </w:pPr>
            <w:r w:rsidRPr="00CE46B9">
              <w:rPr>
                <w:rFonts w:eastAsiaTheme="minorEastAsia" w:cs="Arial"/>
                <w:color w:val="000000"/>
                <w:sz w:val="16"/>
                <w:szCs w:val="16"/>
              </w:rPr>
              <w:t> </w:t>
            </w:r>
          </w:p>
        </w:tc>
        <w:tc>
          <w:tcPr>
            <w:tcW w:w="984" w:type="dxa"/>
            <w:tcBorders>
              <w:top w:val="nil"/>
              <w:left w:val="nil"/>
              <w:bottom w:val="nil"/>
              <w:right w:val="nil"/>
            </w:tcBorders>
            <w:shd w:val="clear" w:color="000000" w:fill="F3F3F3"/>
            <w:vAlign w:val="center"/>
            <w:hideMark/>
          </w:tcPr>
          <w:p w14:paraId="0913B248"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w:t>
            </w:r>
          </w:p>
        </w:tc>
        <w:tc>
          <w:tcPr>
            <w:tcW w:w="1880" w:type="dxa"/>
            <w:tcBorders>
              <w:top w:val="nil"/>
              <w:left w:val="single" w:sz="12" w:space="0" w:color="C0C0C0"/>
              <w:bottom w:val="nil"/>
              <w:right w:val="nil"/>
            </w:tcBorders>
            <w:shd w:val="clear" w:color="000000" w:fill="F3F3F3"/>
            <w:vAlign w:val="center"/>
            <w:hideMark/>
          </w:tcPr>
          <w:p w14:paraId="53AB33D8" w14:textId="77777777" w:rsidR="00B30C1E" w:rsidRPr="00CE46B9" w:rsidRDefault="00B30C1E" w:rsidP="00EE6A79">
            <w:pPr>
              <w:autoSpaceDE w:val="0"/>
              <w:autoSpaceDN w:val="0"/>
              <w:adjustRightInd w:val="0"/>
              <w:spacing w:after="0"/>
              <w:rPr>
                <w:rFonts w:eastAsiaTheme="minorEastAsia" w:cs="Arial"/>
                <w:szCs w:val="24"/>
              </w:rPr>
            </w:pPr>
            <w:r w:rsidRPr="00CE46B9">
              <w:rPr>
                <w:rFonts w:eastAsiaTheme="minorEastAsia" w:cs="Arial"/>
                <w:szCs w:val="24"/>
              </w:rPr>
              <w:t> </w:t>
            </w:r>
          </w:p>
        </w:tc>
        <w:tc>
          <w:tcPr>
            <w:tcW w:w="1138" w:type="dxa"/>
            <w:tcBorders>
              <w:top w:val="nil"/>
              <w:left w:val="nil"/>
              <w:bottom w:val="nil"/>
              <w:right w:val="single" w:sz="12" w:space="0" w:color="C0C0C0"/>
            </w:tcBorders>
            <w:shd w:val="clear" w:color="000000" w:fill="F3F3F3"/>
            <w:vAlign w:val="center"/>
            <w:hideMark/>
          </w:tcPr>
          <w:p w14:paraId="69F0CE71"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w:t>
            </w:r>
          </w:p>
        </w:tc>
      </w:tr>
      <w:tr w:rsidR="00B30C1E" w:rsidRPr="00CE46B9" w14:paraId="7FEE6078" w14:textId="77777777" w:rsidTr="00591ACA">
        <w:trPr>
          <w:trHeight w:val="780"/>
          <w:jc w:val="center"/>
        </w:trPr>
        <w:tc>
          <w:tcPr>
            <w:tcW w:w="1935" w:type="dxa"/>
            <w:tcBorders>
              <w:top w:val="nil"/>
              <w:left w:val="single" w:sz="8" w:space="0" w:color="C0C0C0"/>
              <w:bottom w:val="single" w:sz="8" w:space="0" w:color="C0C0C0"/>
              <w:right w:val="nil"/>
            </w:tcBorders>
            <w:shd w:val="clear" w:color="000000" w:fill="F3F3F3"/>
            <w:vAlign w:val="center"/>
            <w:hideMark/>
          </w:tcPr>
          <w:p w14:paraId="0B98A2D2"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w:t>
            </w:r>
          </w:p>
        </w:tc>
        <w:tc>
          <w:tcPr>
            <w:tcW w:w="1061" w:type="dxa"/>
            <w:tcBorders>
              <w:top w:val="nil"/>
              <w:left w:val="nil"/>
              <w:bottom w:val="single" w:sz="8" w:space="0" w:color="C0C0C0"/>
              <w:right w:val="single" w:sz="12" w:space="0" w:color="C0C0C0"/>
            </w:tcBorders>
            <w:shd w:val="clear" w:color="000000" w:fill="F3F3F3"/>
            <w:vAlign w:val="center"/>
            <w:hideMark/>
          </w:tcPr>
          <w:p w14:paraId="79AAF919"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w:t>
            </w:r>
          </w:p>
        </w:tc>
        <w:tc>
          <w:tcPr>
            <w:tcW w:w="1992" w:type="dxa"/>
            <w:tcBorders>
              <w:top w:val="nil"/>
              <w:left w:val="nil"/>
              <w:bottom w:val="single" w:sz="8" w:space="0" w:color="C0C0C0"/>
              <w:right w:val="nil"/>
            </w:tcBorders>
            <w:shd w:val="clear" w:color="000000" w:fill="F3F3F3"/>
            <w:vAlign w:val="center"/>
            <w:hideMark/>
          </w:tcPr>
          <w:p w14:paraId="2F2337BB"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CNG or LNG (Compression-Ignition Engines)</w:t>
            </w:r>
          </w:p>
        </w:tc>
        <w:tc>
          <w:tcPr>
            <w:tcW w:w="984" w:type="dxa"/>
            <w:tcBorders>
              <w:top w:val="nil"/>
              <w:left w:val="nil"/>
              <w:bottom w:val="single" w:sz="8" w:space="0" w:color="C0C0C0"/>
              <w:right w:val="nil"/>
            </w:tcBorders>
            <w:shd w:val="clear" w:color="000000" w:fill="F3F3F3"/>
            <w:vAlign w:val="center"/>
            <w:hideMark/>
          </w:tcPr>
          <w:p w14:paraId="751DE050" w14:textId="77777777" w:rsidR="00B30C1E" w:rsidRPr="00CE46B9" w:rsidRDefault="00B30C1E" w:rsidP="00EE6A79">
            <w:pPr>
              <w:spacing w:after="0"/>
              <w:jc w:val="center"/>
              <w:rPr>
                <w:rFonts w:eastAsiaTheme="minorEastAsia" w:cs="Arial"/>
                <w:color w:val="000000"/>
                <w:sz w:val="20"/>
                <w:szCs w:val="20"/>
              </w:rPr>
            </w:pPr>
            <w:r w:rsidRPr="00CE46B9">
              <w:rPr>
                <w:rFonts w:eastAsiaTheme="minorEastAsia" w:cs="Arial"/>
                <w:color w:val="000000"/>
                <w:sz w:val="20"/>
                <w:szCs w:val="20"/>
              </w:rPr>
              <w:t>1</w:t>
            </w:r>
          </w:p>
        </w:tc>
        <w:tc>
          <w:tcPr>
            <w:tcW w:w="1880" w:type="dxa"/>
            <w:tcBorders>
              <w:top w:val="nil"/>
              <w:left w:val="single" w:sz="12" w:space="0" w:color="C0C0C0"/>
              <w:bottom w:val="single" w:sz="8" w:space="0" w:color="C0C0C0"/>
              <w:right w:val="nil"/>
            </w:tcBorders>
            <w:shd w:val="clear" w:color="000000" w:fill="F3F3F3"/>
            <w:vAlign w:val="center"/>
            <w:hideMark/>
          </w:tcPr>
          <w:p w14:paraId="16336609" w14:textId="77777777" w:rsidR="00B30C1E" w:rsidRPr="00CE46B9" w:rsidRDefault="00B30C1E" w:rsidP="00EE6A79">
            <w:pPr>
              <w:autoSpaceDE w:val="0"/>
              <w:autoSpaceDN w:val="0"/>
              <w:adjustRightInd w:val="0"/>
              <w:spacing w:after="0"/>
              <w:rPr>
                <w:rFonts w:eastAsiaTheme="minorEastAsia" w:cs="Arial"/>
                <w:szCs w:val="24"/>
              </w:rPr>
            </w:pPr>
            <w:r w:rsidRPr="00CE46B9">
              <w:rPr>
                <w:rFonts w:eastAsiaTheme="minorEastAsia" w:cs="Arial"/>
                <w:szCs w:val="24"/>
              </w:rPr>
              <w:t> </w:t>
            </w:r>
          </w:p>
        </w:tc>
        <w:tc>
          <w:tcPr>
            <w:tcW w:w="1138" w:type="dxa"/>
            <w:tcBorders>
              <w:top w:val="nil"/>
              <w:left w:val="nil"/>
              <w:bottom w:val="single" w:sz="8" w:space="0" w:color="C0C0C0"/>
              <w:right w:val="single" w:sz="12" w:space="0" w:color="C0C0C0"/>
            </w:tcBorders>
            <w:shd w:val="clear" w:color="000000" w:fill="F3F3F3"/>
            <w:vAlign w:val="center"/>
            <w:hideMark/>
          </w:tcPr>
          <w:p w14:paraId="4CDE1C3E" w14:textId="77777777" w:rsidR="00B30C1E" w:rsidRPr="00CE46B9" w:rsidRDefault="00B30C1E" w:rsidP="00EE6A79">
            <w:pPr>
              <w:spacing w:after="0"/>
              <w:jc w:val="center"/>
              <w:rPr>
                <w:rFonts w:eastAsiaTheme="minorEastAsia" w:cs="Arial"/>
                <w:color w:val="000000"/>
                <w:sz w:val="20"/>
                <w:szCs w:val="20"/>
              </w:rPr>
            </w:pPr>
            <w:r w:rsidRPr="00CE46B9">
              <w:rPr>
                <w:rFonts w:eastAsiaTheme="minorEastAsia" w:cs="Arial"/>
                <w:color w:val="000000"/>
                <w:sz w:val="20"/>
                <w:szCs w:val="20"/>
              </w:rPr>
              <w:t> </w:t>
            </w:r>
          </w:p>
        </w:tc>
      </w:tr>
      <w:tr w:rsidR="00B30C1E" w:rsidRPr="00CE46B9" w14:paraId="4FFACCC7" w14:textId="77777777" w:rsidTr="00591ACA">
        <w:trPr>
          <w:trHeight w:val="727"/>
          <w:jc w:val="center"/>
        </w:trPr>
        <w:tc>
          <w:tcPr>
            <w:tcW w:w="1935" w:type="dxa"/>
            <w:tcBorders>
              <w:top w:val="nil"/>
              <w:left w:val="single" w:sz="8" w:space="0" w:color="C0C0C0"/>
              <w:bottom w:val="nil"/>
              <w:right w:val="nil"/>
            </w:tcBorders>
            <w:shd w:val="clear" w:color="000000" w:fill="E6E6E6"/>
            <w:vAlign w:val="center"/>
            <w:hideMark/>
          </w:tcPr>
          <w:p w14:paraId="76F7D5A6"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w:t>
            </w:r>
          </w:p>
        </w:tc>
        <w:tc>
          <w:tcPr>
            <w:tcW w:w="1061" w:type="dxa"/>
            <w:tcBorders>
              <w:top w:val="nil"/>
              <w:left w:val="nil"/>
              <w:bottom w:val="nil"/>
              <w:right w:val="single" w:sz="12" w:space="0" w:color="C0C0C0"/>
            </w:tcBorders>
            <w:shd w:val="clear" w:color="000000" w:fill="E6E6E6"/>
            <w:vAlign w:val="center"/>
            <w:hideMark/>
          </w:tcPr>
          <w:p w14:paraId="1CCC3D77"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w:t>
            </w:r>
          </w:p>
        </w:tc>
        <w:tc>
          <w:tcPr>
            <w:tcW w:w="1992" w:type="dxa"/>
            <w:tcBorders>
              <w:top w:val="nil"/>
              <w:left w:val="nil"/>
              <w:bottom w:val="nil"/>
              <w:right w:val="nil"/>
            </w:tcBorders>
            <w:shd w:val="clear" w:color="000000" w:fill="E6E6E6"/>
            <w:vAlign w:val="center"/>
            <w:hideMark/>
          </w:tcPr>
          <w:p w14:paraId="625EB0F5"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Electricity/BEV  or PHEV* Truck or Bus</w:t>
            </w:r>
          </w:p>
        </w:tc>
        <w:tc>
          <w:tcPr>
            <w:tcW w:w="984" w:type="dxa"/>
            <w:tcBorders>
              <w:top w:val="nil"/>
              <w:left w:val="nil"/>
              <w:bottom w:val="nil"/>
              <w:right w:val="nil"/>
            </w:tcBorders>
            <w:shd w:val="clear" w:color="000000" w:fill="E6E6E6"/>
            <w:vAlign w:val="center"/>
            <w:hideMark/>
          </w:tcPr>
          <w:p w14:paraId="65B77FB8" w14:textId="77777777" w:rsidR="00B30C1E" w:rsidRPr="00CE46B9" w:rsidRDefault="00B30C1E" w:rsidP="00EE6A79">
            <w:pPr>
              <w:spacing w:after="0"/>
              <w:jc w:val="center"/>
              <w:rPr>
                <w:rFonts w:eastAsiaTheme="minorEastAsia" w:cs="Arial"/>
                <w:color w:val="000000"/>
                <w:sz w:val="20"/>
                <w:szCs w:val="20"/>
              </w:rPr>
            </w:pPr>
            <w:r w:rsidRPr="00CE46B9">
              <w:rPr>
                <w:rFonts w:eastAsiaTheme="minorEastAsia" w:cs="Arial"/>
                <w:color w:val="000000"/>
                <w:sz w:val="20"/>
                <w:szCs w:val="20"/>
              </w:rPr>
              <w:t>5.0</w:t>
            </w:r>
          </w:p>
        </w:tc>
        <w:tc>
          <w:tcPr>
            <w:tcW w:w="1880" w:type="dxa"/>
            <w:tcBorders>
              <w:top w:val="nil"/>
              <w:left w:val="single" w:sz="12" w:space="0" w:color="C0C0C0"/>
              <w:bottom w:val="nil"/>
              <w:right w:val="nil"/>
            </w:tcBorders>
            <w:shd w:val="clear" w:color="000000" w:fill="E6E6E6"/>
            <w:vAlign w:val="center"/>
          </w:tcPr>
          <w:p w14:paraId="4BAB9215" w14:textId="77777777" w:rsidR="00B30C1E" w:rsidRPr="00CE46B9" w:rsidRDefault="00B30C1E" w:rsidP="00EE6A79">
            <w:pPr>
              <w:spacing w:after="0"/>
              <w:rPr>
                <w:rFonts w:eastAsiaTheme="minorEastAsia" w:cs="Arial"/>
                <w:color w:val="000000"/>
                <w:sz w:val="20"/>
                <w:szCs w:val="20"/>
              </w:rPr>
            </w:pPr>
          </w:p>
        </w:tc>
        <w:tc>
          <w:tcPr>
            <w:tcW w:w="1138" w:type="dxa"/>
            <w:tcBorders>
              <w:top w:val="nil"/>
              <w:left w:val="nil"/>
              <w:bottom w:val="nil"/>
              <w:right w:val="single" w:sz="12" w:space="0" w:color="C0C0C0"/>
            </w:tcBorders>
            <w:shd w:val="clear" w:color="000000" w:fill="E6E6E6"/>
            <w:vAlign w:val="center"/>
          </w:tcPr>
          <w:p w14:paraId="100FFA1C" w14:textId="77777777" w:rsidR="00B30C1E" w:rsidRPr="00CE46B9" w:rsidRDefault="00B30C1E" w:rsidP="00EE6A79">
            <w:pPr>
              <w:spacing w:after="0"/>
              <w:rPr>
                <w:rFonts w:eastAsiaTheme="minorEastAsia" w:cs="Arial"/>
                <w:color w:val="000000"/>
                <w:sz w:val="20"/>
                <w:szCs w:val="20"/>
              </w:rPr>
            </w:pPr>
          </w:p>
        </w:tc>
      </w:tr>
      <w:tr w:rsidR="00B30C1E" w:rsidRPr="00CE46B9" w14:paraId="6710547C" w14:textId="77777777" w:rsidTr="00591ACA">
        <w:trPr>
          <w:trHeight w:val="300"/>
          <w:jc w:val="center"/>
        </w:trPr>
        <w:tc>
          <w:tcPr>
            <w:tcW w:w="1935" w:type="dxa"/>
            <w:tcBorders>
              <w:top w:val="nil"/>
              <w:left w:val="single" w:sz="8" w:space="0" w:color="C0C0C0"/>
              <w:bottom w:val="nil"/>
              <w:right w:val="nil"/>
            </w:tcBorders>
            <w:shd w:val="clear" w:color="000000" w:fill="E6E6E6"/>
            <w:vAlign w:val="center"/>
            <w:hideMark/>
          </w:tcPr>
          <w:p w14:paraId="638EC881"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w:t>
            </w:r>
          </w:p>
        </w:tc>
        <w:tc>
          <w:tcPr>
            <w:tcW w:w="1061" w:type="dxa"/>
            <w:tcBorders>
              <w:top w:val="nil"/>
              <w:left w:val="nil"/>
              <w:bottom w:val="nil"/>
              <w:right w:val="single" w:sz="12" w:space="0" w:color="C0C0C0"/>
            </w:tcBorders>
            <w:shd w:val="clear" w:color="000000" w:fill="E6E6E6"/>
            <w:vAlign w:val="center"/>
            <w:hideMark/>
          </w:tcPr>
          <w:p w14:paraId="77AEF160"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w:t>
            </w:r>
          </w:p>
        </w:tc>
        <w:tc>
          <w:tcPr>
            <w:tcW w:w="1992" w:type="dxa"/>
            <w:tcBorders>
              <w:top w:val="nil"/>
              <w:left w:val="nil"/>
              <w:bottom w:val="nil"/>
              <w:right w:val="nil"/>
            </w:tcBorders>
            <w:shd w:val="clear" w:color="000000" w:fill="E6E6E6"/>
            <w:vAlign w:val="center"/>
            <w:hideMark/>
          </w:tcPr>
          <w:p w14:paraId="0D6EDB07" w14:textId="77777777" w:rsidR="00B30C1E" w:rsidRPr="00CE46B9" w:rsidRDefault="00B30C1E" w:rsidP="00EE6A79">
            <w:pPr>
              <w:spacing w:after="0"/>
              <w:rPr>
                <w:rFonts w:eastAsiaTheme="minorEastAsia" w:cs="Arial"/>
                <w:color w:val="000000"/>
                <w:sz w:val="16"/>
                <w:szCs w:val="16"/>
              </w:rPr>
            </w:pPr>
            <w:r w:rsidRPr="00CE46B9">
              <w:rPr>
                <w:rFonts w:eastAsiaTheme="minorEastAsia" w:cs="Arial"/>
                <w:color w:val="000000"/>
                <w:sz w:val="16"/>
                <w:szCs w:val="16"/>
              </w:rPr>
              <w:t> </w:t>
            </w:r>
          </w:p>
        </w:tc>
        <w:tc>
          <w:tcPr>
            <w:tcW w:w="984" w:type="dxa"/>
            <w:tcBorders>
              <w:top w:val="nil"/>
              <w:left w:val="nil"/>
              <w:bottom w:val="nil"/>
              <w:right w:val="nil"/>
            </w:tcBorders>
            <w:shd w:val="clear" w:color="000000" w:fill="E6E6E6"/>
            <w:vAlign w:val="center"/>
            <w:hideMark/>
          </w:tcPr>
          <w:p w14:paraId="70D5456D" w14:textId="77777777" w:rsidR="00B30C1E" w:rsidRPr="00CE46B9" w:rsidRDefault="00B30C1E" w:rsidP="00EE6A79">
            <w:pPr>
              <w:spacing w:after="0"/>
              <w:jc w:val="center"/>
              <w:rPr>
                <w:rFonts w:eastAsiaTheme="minorEastAsia" w:cs="Arial"/>
                <w:color w:val="000000"/>
                <w:sz w:val="16"/>
                <w:szCs w:val="16"/>
              </w:rPr>
            </w:pPr>
            <w:r w:rsidRPr="00CE46B9">
              <w:rPr>
                <w:rFonts w:eastAsiaTheme="minorEastAsia" w:cs="Arial"/>
                <w:color w:val="000000"/>
                <w:sz w:val="16"/>
                <w:szCs w:val="16"/>
              </w:rPr>
              <w:t> </w:t>
            </w:r>
          </w:p>
        </w:tc>
        <w:tc>
          <w:tcPr>
            <w:tcW w:w="1880" w:type="dxa"/>
            <w:tcBorders>
              <w:top w:val="nil"/>
              <w:left w:val="single" w:sz="12" w:space="0" w:color="C0C0C0"/>
              <w:bottom w:val="nil"/>
              <w:right w:val="nil"/>
            </w:tcBorders>
            <w:shd w:val="clear" w:color="000000" w:fill="E6E6E6"/>
            <w:vAlign w:val="center"/>
          </w:tcPr>
          <w:p w14:paraId="40D5550B" w14:textId="77777777" w:rsidR="00B30C1E" w:rsidRPr="00CE46B9" w:rsidRDefault="00B30C1E" w:rsidP="00EE6A79">
            <w:pPr>
              <w:spacing w:after="0"/>
              <w:rPr>
                <w:rFonts w:eastAsiaTheme="minorEastAsia" w:cs="Arial"/>
                <w:color w:val="000000"/>
                <w:sz w:val="20"/>
                <w:szCs w:val="20"/>
              </w:rPr>
            </w:pPr>
          </w:p>
        </w:tc>
        <w:tc>
          <w:tcPr>
            <w:tcW w:w="1138" w:type="dxa"/>
            <w:tcBorders>
              <w:top w:val="nil"/>
              <w:left w:val="nil"/>
              <w:bottom w:val="nil"/>
              <w:right w:val="single" w:sz="12" w:space="0" w:color="C0C0C0"/>
            </w:tcBorders>
            <w:shd w:val="clear" w:color="000000" w:fill="E6E6E6"/>
            <w:vAlign w:val="center"/>
          </w:tcPr>
          <w:p w14:paraId="532C56F2" w14:textId="77777777" w:rsidR="00B30C1E" w:rsidRPr="00CE46B9" w:rsidRDefault="00B30C1E" w:rsidP="00EE6A79">
            <w:pPr>
              <w:spacing w:after="0"/>
              <w:rPr>
                <w:rFonts w:eastAsiaTheme="minorEastAsia" w:cs="Arial"/>
                <w:color w:val="000000"/>
                <w:sz w:val="20"/>
                <w:szCs w:val="20"/>
              </w:rPr>
            </w:pPr>
          </w:p>
        </w:tc>
      </w:tr>
      <w:tr w:rsidR="00B30C1E" w:rsidRPr="00CE46B9" w14:paraId="3327BDB3" w14:textId="77777777" w:rsidTr="00591ACA">
        <w:trPr>
          <w:trHeight w:val="765"/>
          <w:jc w:val="center"/>
        </w:trPr>
        <w:tc>
          <w:tcPr>
            <w:tcW w:w="1935" w:type="dxa"/>
            <w:tcBorders>
              <w:top w:val="nil"/>
              <w:left w:val="single" w:sz="8" w:space="0" w:color="C0C0C0"/>
              <w:bottom w:val="nil"/>
              <w:right w:val="nil"/>
            </w:tcBorders>
            <w:shd w:val="clear" w:color="000000" w:fill="E6E6E6"/>
            <w:vAlign w:val="center"/>
            <w:hideMark/>
          </w:tcPr>
          <w:p w14:paraId="7885F954"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Electricity/BEV, or PHEV</w:t>
            </w:r>
          </w:p>
        </w:tc>
        <w:tc>
          <w:tcPr>
            <w:tcW w:w="1061" w:type="dxa"/>
            <w:tcBorders>
              <w:top w:val="nil"/>
              <w:left w:val="nil"/>
              <w:bottom w:val="nil"/>
              <w:right w:val="single" w:sz="12" w:space="0" w:color="C0C0C0"/>
            </w:tcBorders>
            <w:shd w:val="clear" w:color="000000" w:fill="E6E6E6"/>
            <w:vAlign w:val="center"/>
            <w:hideMark/>
          </w:tcPr>
          <w:p w14:paraId="46BAF504" w14:textId="77777777" w:rsidR="00B30C1E" w:rsidRPr="00CE46B9" w:rsidRDefault="00B30C1E" w:rsidP="00EE6A79">
            <w:pPr>
              <w:spacing w:after="0"/>
              <w:jc w:val="center"/>
              <w:rPr>
                <w:rFonts w:eastAsiaTheme="minorEastAsia" w:cs="Arial"/>
                <w:color w:val="000000"/>
                <w:sz w:val="20"/>
                <w:szCs w:val="20"/>
              </w:rPr>
            </w:pPr>
            <w:r w:rsidRPr="00CE46B9">
              <w:rPr>
                <w:rFonts w:eastAsiaTheme="minorEastAsia" w:cs="Arial"/>
                <w:color w:val="000000"/>
                <w:sz w:val="20"/>
                <w:szCs w:val="20"/>
              </w:rPr>
              <w:t>3.4</w:t>
            </w:r>
          </w:p>
        </w:tc>
        <w:tc>
          <w:tcPr>
            <w:tcW w:w="1992" w:type="dxa"/>
            <w:tcBorders>
              <w:top w:val="nil"/>
              <w:left w:val="nil"/>
              <w:bottom w:val="nil"/>
              <w:right w:val="nil"/>
            </w:tcBorders>
            <w:shd w:val="clear" w:color="000000" w:fill="E6E6E6"/>
            <w:vAlign w:val="center"/>
            <w:hideMark/>
          </w:tcPr>
          <w:p w14:paraId="0D566AB4"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Electricity/Fixed Guideway, Heavy Rail</w:t>
            </w:r>
          </w:p>
        </w:tc>
        <w:tc>
          <w:tcPr>
            <w:tcW w:w="984" w:type="dxa"/>
            <w:tcBorders>
              <w:top w:val="nil"/>
              <w:left w:val="nil"/>
              <w:bottom w:val="nil"/>
              <w:right w:val="nil"/>
            </w:tcBorders>
            <w:shd w:val="clear" w:color="000000" w:fill="E6E6E6"/>
            <w:vAlign w:val="center"/>
            <w:hideMark/>
          </w:tcPr>
          <w:p w14:paraId="47484379" w14:textId="77777777" w:rsidR="00B30C1E" w:rsidRPr="00CE46B9" w:rsidRDefault="00B30C1E" w:rsidP="00EE6A79">
            <w:pPr>
              <w:spacing w:after="0"/>
              <w:jc w:val="center"/>
              <w:rPr>
                <w:rFonts w:eastAsiaTheme="minorEastAsia" w:cs="Arial"/>
                <w:color w:val="000000"/>
                <w:sz w:val="20"/>
                <w:szCs w:val="20"/>
              </w:rPr>
            </w:pPr>
            <w:r w:rsidRPr="00CE46B9">
              <w:rPr>
                <w:rFonts w:eastAsiaTheme="minorEastAsia" w:cs="Arial"/>
                <w:color w:val="000000"/>
                <w:sz w:val="20"/>
                <w:szCs w:val="20"/>
              </w:rPr>
              <w:t>4.6</w:t>
            </w:r>
          </w:p>
        </w:tc>
        <w:tc>
          <w:tcPr>
            <w:tcW w:w="1880" w:type="dxa"/>
            <w:tcBorders>
              <w:top w:val="nil"/>
              <w:left w:val="single" w:sz="12" w:space="0" w:color="C0C0C0"/>
              <w:bottom w:val="nil"/>
              <w:right w:val="nil"/>
            </w:tcBorders>
            <w:shd w:val="clear" w:color="000000" w:fill="E6E6E6"/>
            <w:vAlign w:val="center"/>
          </w:tcPr>
          <w:p w14:paraId="3A5148C2" w14:textId="77777777" w:rsidR="00B30C1E" w:rsidRPr="00CE46B9" w:rsidRDefault="00B30C1E" w:rsidP="00EE6A79">
            <w:pPr>
              <w:spacing w:after="0"/>
              <w:rPr>
                <w:rFonts w:eastAsiaTheme="minorEastAsia" w:cs="Arial"/>
                <w:color w:val="000000"/>
                <w:sz w:val="20"/>
                <w:szCs w:val="20"/>
              </w:rPr>
            </w:pPr>
          </w:p>
        </w:tc>
        <w:tc>
          <w:tcPr>
            <w:tcW w:w="1138" w:type="dxa"/>
            <w:tcBorders>
              <w:top w:val="nil"/>
              <w:left w:val="nil"/>
              <w:bottom w:val="nil"/>
              <w:right w:val="single" w:sz="12" w:space="0" w:color="C0C0C0"/>
            </w:tcBorders>
            <w:shd w:val="clear" w:color="000000" w:fill="E6E6E6"/>
            <w:vAlign w:val="center"/>
          </w:tcPr>
          <w:p w14:paraId="5B60FF1C" w14:textId="77777777" w:rsidR="00B30C1E" w:rsidRPr="00CE46B9" w:rsidRDefault="00B30C1E" w:rsidP="00EE6A79">
            <w:pPr>
              <w:spacing w:after="0"/>
              <w:rPr>
                <w:rFonts w:eastAsiaTheme="minorEastAsia" w:cs="Arial"/>
                <w:color w:val="000000"/>
                <w:sz w:val="20"/>
                <w:szCs w:val="20"/>
              </w:rPr>
            </w:pPr>
          </w:p>
        </w:tc>
      </w:tr>
      <w:tr w:rsidR="00B30C1E" w:rsidRPr="00CE46B9" w14:paraId="3FB3DA95" w14:textId="77777777" w:rsidTr="00591ACA">
        <w:trPr>
          <w:trHeight w:val="300"/>
          <w:jc w:val="center"/>
        </w:trPr>
        <w:tc>
          <w:tcPr>
            <w:tcW w:w="1935" w:type="dxa"/>
            <w:tcBorders>
              <w:top w:val="nil"/>
              <w:left w:val="single" w:sz="8" w:space="0" w:color="C0C0C0"/>
              <w:bottom w:val="nil"/>
              <w:right w:val="nil"/>
            </w:tcBorders>
            <w:shd w:val="clear" w:color="000000" w:fill="E6E6E6"/>
            <w:vAlign w:val="center"/>
            <w:hideMark/>
          </w:tcPr>
          <w:p w14:paraId="16A53E6B"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w:t>
            </w:r>
          </w:p>
        </w:tc>
        <w:tc>
          <w:tcPr>
            <w:tcW w:w="1061" w:type="dxa"/>
            <w:tcBorders>
              <w:top w:val="nil"/>
              <w:left w:val="nil"/>
              <w:bottom w:val="nil"/>
              <w:right w:val="single" w:sz="12" w:space="0" w:color="C0C0C0"/>
            </w:tcBorders>
            <w:shd w:val="clear" w:color="000000" w:fill="E6E6E6"/>
            <w:vAlign w:val="center"/>
            <w:hideMark/>
          </w:tcPr>
          <w:p w14:paraId="5C583FCC"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w:t>
            </w:r>
          </w:p>
        </w:tc>
        <w:tc>
          <w:tcPr>
            <w:tcW w:w="1992" w:type="dxa"/>
            <w:tcBorders>
              <w:top w:val="nil"/>
              <w:left w:val="nil"/>
              <w:bottom w:val="nil"/>
              <w:right w:val="nil"/>
            </w:tcBorders>
            <w:shd w:val="clear" w:color="000000" w:fill="E6E6E6"/>
            <w:vAlign w:val="center"/>
            <w:hideMark/>
          </w:tcPr>
          <w:p w14:paraId="40946667" w14:textId="77777777" w:rsidR="00B30C1E" w:rsidRPr="00CE46B9" w:rsidRDefault="00B30C1E" w:rsidP="00EE6A79">
            <w:pPr>
              <w:spacing w:after="0"/>
              <w:rPr>
                <w:rFonts w:eastAsiaTheme="minorEastAsia" w:cs="Arial"/>
                <w:color w:val="000000"/>
                <w:sz w:val="16"/>
                <w:szCs w:val="16"/>
              </w:rPr>
            </w:pPr>
            <w:r w:rsidRPr="00CE46B9">
              <w:rPr>
                <w:rFonts w:eastAsiaTheme="minorEastAsia" w:cs="Arial"/>
                <w:color w:val="000000"/>
                <w:sz w:val="16"/>
                <w:szCs w:val="16"/>
              </w:rPr>
              <w:t> </w:t>
            </w:r>
          </w:p>
        </w:tc>
        <w:tc>
          <w:tcPr>
            <w:tcW w:w="984" w:type="dxa"/>
            <w:tcBorders>
              <w:top w:val="nil"/>
              <w:left w:val="nil"/>
              <w:bottom w:val="nil"/>
              <w:right w:val="nil"/>
            </w:tcBorders>
            <w:shd w:val="clear" w:color="000000" w:fill="E6E6E6"/>
            <w:vAlign w:val="center"/>
            <w:hideMark/>
          </w:tcPr>
          <w:p w14:paraId="18294979" w14:textId="77777777" w:rsidR="00B30C1E" w:rsidRPr="00CE46B9" w:rsidRDefault="00B30C1E" w:rsidP="00EE6A79">
            <w:pPr>
              <w:spacing w:after="0"/>
              <w:jc w:val="center"/>
              <w:rPr>
                <w:rFonts w:eastAsiaTheme="minorEastAsia" w:cs="Arial"/>
                <w:color w:val="000000"/>
                <w:sz w:val="16"/>
                <w:szCs w:val="16"/>
              </w:rPr>
            </w:pPr>
            <w:r w:rsidRPr="00CE46B9">
              <w:rPr>
                <w:rFonts w:eastAsiaTheme="minorEastAsia" w:cs="Arial"/>
                <w:color w:val="000000"/>
                <w:sz w:val="16"/>
                <w:szCs w:val="16"/>
              </w:rPr>
              <w:t> </w:t>
            </w:r>
          </w:p>
        </w:tc>
        <w:tc>
          <w:tcPr>
            <w:tcW w:w="1880" w:type="dxa"/>
            <w:tcBorders>
              <w:top w:val="nil"/>
              <w:left w:val="single" w:sz="12" w:space="0" w:color="C0C0C0"/>
              <w:bottom w:val="nil"/>
              <w:right w:val="nil"/>
            </w:tcBorders>
            <w:shd w:val="clear" w:color="000000" w:fill="E6E6E6"/>
            <w:vAlign w:val="center"/>
          </w:tcPr>
          <w:p w14:paraId="02F46873" w14:textId="77777777" w:rsidR="00B30C1E" w:rsidRPr="00CE46B9" w:rsidRDefault="00B30C1E" w:rsidP="00EE6A79">
            <w:pPr>
              <w:spacing w:after="0"/>
              <w:rPr>
                <w:rFonts w:eastAsiaTheme="minorEastAsia" w:cs="Arial"/>
                <w:color w:val="000000"/>
                <w:sz w:val="20"/>
                <w:szCs w:val="20"/>
              </w:rPr>
            </w:pPr>
          </w:p>
        </w:tc>
        <w:tc>
          <w:tcPr>
            <w:tcW w:w="1138" w:type="dxa"/>
            <w:tcBorders>
              <w:top w:val="nil"/>
              <w:left w:val="nil"/>
              <w:bottom w:val="nil"/>
              <w:right w:val="single" w:sz="12" w:space="0" w:color="C0C0C0"/>
            </w:tcBorders>
            <w:shd w:val="clear" w:color="000000" w:fill="E6E6E6"/>
            <w:vAlign w:val="center"/>
          </w:tcPr>
          <w:p w14:paraId="7557ADCF" w14:textId="77777777" w:rsidR="00B30C1E" w:rsidRPr="00CE46B9" w:rsidRDefault="00B30C1E" w:rsidP="00EE6A79">
            <w:pPr>
              <w:spacing w:after="0"/>
              <w:rPr>
                <w:rFonts w:eastAsiaTheme="minorEastAsia" w:cs="Arial"/>
                <w:color w:val="000000"/>
                <w:sz w:val="20"/>
                <w:szCs w:val="20"/>
              </w:rPr>
            </w:pPr>
          </w:p>
        </w:tc>
      </w:tr>
      <w:tr w:rsidR="00B30C1E" w:rsidRPr="00CE46B9" w14:paraId="75ECA016" w14:textId="77777777" w:rsidTr="00591ACA">
        <w:trPr>
          <w:trHeight w:val="510"/>
          <w:jc w:val="center"/>
        </w:trPr>
        <w:tc>
          <w:tcPr>
            <w:tcW w:w="1935" w:type="dxa"/>
            <w:tcBorders>
              <w:top w:val="nil"/>
              <w:left w:val="single" w:sz="8" w:space="0" w:color="C0C0C0"/>
              <w:bottom w:val="nil"/>
              <w:right w:val="nil"/>
            </w:tcBorders>
            <w:shd w:val="clear" w:color="000000" w:fill="E6E6E6"/>
            <w:vAlign w:val="center"/>
            <w:hideMark/>
          </w:tcPr>
          <w:p w14:paraId="71D564C3"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w:t>
            </w:r>
          </w:p>
        </w:tc>
        <w:tc>
          <w:tcPr>
            <w:tcW w:w="1061" w:type="dxa"/>
            <w:tcBorders>
              <w:top w:val="nil"/>
              <w:left w:val="nil"/>
              <w:bottom w:val="nil"/>
              <w:right w:val="single" w:sz="12" w:space="0" w:color="C0C0C0"/>
            </w:tcBorders>
            <w:shd w:val="clear" w:color="000000" w:fill="E6E6E6"/>
            <w:vAlign w:val="center"/>
            <w:hideMark/>
          </w:tcPr>
          <w:p w14:paraId="2287767E"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w:t>
            </w:r>
          </w:p>
        </w:tc>
        <w:tc>
          <w:tcPr>
            <w:tcW w:w="1992" w:type="dxa"/>
            <w:tcBorders>
              <w:top w:val="nil"/>
              <w:left w:val="nil"/>
              <w:bottom w:val="nil"/>
              <w:right w:val="nil"/>
            </w:tcBorders>
            <w:shd w:val="clear" w:color="000000" w:fill="E6E6E6"/>
            <w:vAlign w:val="center"/>
            <w:hideMark/>
          </w:tcPr>
          <w:p w14:paraId="41D977BF"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Electricity/Fixed Guideway, Light Rail</w:t>
            </w:r>
          </w:p>
        </w:tc>
        <w:tc>
          <w:tcPr>
            <w:tcW w:w="984" w:type="dxa"/>
            <w:tcBorders>
              <w:top w:val="nil"/>
              <w:left w:val="nil"/>
              <w:bottom w:val="nil"/>
              <w:right w:val="nil"/>
            </w:tcBorders>
            <w:shd w:val="clear" w:color="000000" w:fill="E6E6E6"/>
            <w:vAlign w:val="center"/>
            <w:hideMark/>
          </w:tcPr>
          <w:p w14:paraId="4ED3A829" w14:textId="77777777" w:rsidR="00B30C1E" w:rsidRPr="00CE46B9" w:rsidRDefault="00B30C1E" w:rsidP="00EE6A79">
            <w:pPr>
              <w:spacing w:after="0"/>
              <w:jc w:val="center"/>
              <w:rPr>
                <w:rFonts w:eastAsiaTheme="minorEastAsia" w:cs="Arial"/>
                <w:color w:val="000000"/>
                <w:sz w:val="20"/>
                <w:szCs w:val="20"/>
              </w:rPr>
            </w:pPr>
            <w:r w:rsidRPr="00CE46B9">
              <w:rPr>
                <w:rFonts w:eastAsiaTheme="minorEastAsia" w:cs="Arial"/>
                <w:color w:val="000000"/>
                <w:sz w:val="20"/>
                <w:szCs w:val="20"/>
              </w:rPr>
              <w:t>3.3</w:t>
            </w:r>
          </w:p>
        </w:tc>
        <w:tc>
          <w:tcPr>
            <w:tcW w:w="1880" w:type="dxa"/>
            <w:tcBorders>
              <w:top w:val="nil"/>
              <w:left w:val="single" w:sz="12" w:space="0" w:color="C0C0C0"/>
              <w:bottom w:val="nil"/>
              <w:right w:val="nil"/>
            </w:tcBorders>
            <w:shd w:val="clear" w:color="000000" w:fill="E6E6E6"/>
            <w:vAlign w:val="center"/>
          </w:tcPr>
          <w:p w14:paraId="28E71B91" w14:textId="77777777" w:rsidR="00B30C1E" w:rsidRPr="00CE46B9" w:rsidRDefault="00B30C1E" w:rsidP="00EE6A79">
            <w:pPr>
              <w:spacing w:after="0"/>
              <w:rPr>
                <w:rFonts w:eastAsiaTheme="minorEastAsia" w:cs="Arial"/>
                <w:color w:val="000000"/>
                <w:sz w:val="20"/>
                <w:szCs w:val="20"/>
              </w:rPr>
            </w:pPr>
          </w:p>
        </w:tc>
        <w:tc>
          <w:tcPr>
            <w:tcW w:w="1138" w:type="dxa"/>
            <w:tcBorders>
              <w:top w:val="nil"/>
              <w:left w:val="nil"/>
              <w:bottom w:val="nil"/>
              <w:right w:val="single" w:sz="12" w:space="0" w:color="C0C0C0"/>
            </w:tcBorders>
            <w:shd w:val="clear" w:color="000000" w:fill="E6E6E6"/>
            <w:vAlign w:val="center"/>
          </w:tcPr>
          <w:p w14:paraId="45194804" w14:textId="77777777" w:rsidR="00B30C1E" w:rsidRPr="00CE46B9" w:rsidRDefault="00B30C1E" w:rsidP="00EE6A79">
            <w:pPr>
              <w:spacing w:after="0"/>
              <w:rPr>
                <w:rFonts w:eastAsiaTheme="minorEastAsia" w:cs="Arial"/>
                <w:color w:val="000000"/>
                <w:sz w:val="20"/>
                <w:szCs w:val="20"/>
              </w:rPr>
            </w:pPr>
          </w:p>
        </w:tc>
      </w:tr>
      <w:tr w:rsidR="00B30C1E" w:rsidRPr="00CE46B9" w14:paraId="6F9219B8" w14:textId="77777777" w:rsidTr="00591ACA">
        <w:trPr>
          <w:trHeight w:val="300"/>
          <w:jc w:val="center"/>
        </w:trPr>
        <w:tc>
          <w:tcPr>
            <w:tcW w:w="1935" w:type="dxa"/>
            <w:tcBorders>
              <w:top w:val="nil"/>
              <w:left w:val="single" w:sz="8" w:space="0" w:color="C0C0C0"/>
              <w:bottom w:val="nil"/>
              <w:right w:val="nil"/>
            </w:tcBorders>
            <w:shd w:val="clear" w:color="000000" w:fill="E6E6E6"/>
            <w:vAlign w:val="center"/>
            <w:hideMark/>
          </w:tcPr>
          <w:p w14:paraId="11C655A5"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w:t>
            </w:r>
          </w:p>
        </w:tc>
        <w:tc>
          <w:tcPr>
            <w:tcW w:w="1061" w:type="dxa"/>
            <w:tcBorders>
              <w:top w:val="nil"/>
              <w:left w:val="nil"/>
              <w:bottom w:val="nil"/>
              <w:right w:val="single" w:sz="12" w:space="0" w:color="C0C0C0"/>
            </w:tcBorders>
            <w:shd w:val="clear" w:color="000000" w:fill="E6E6E6"/>
            <w:vAlign w:val="center"/>
            <w:hideMark/>
          </w:tcPr>
          <w:p w14:paraId="00D052EB"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w:t>
            </w:r>
          </w:p>
        </w:tc>
        <w:tc>
          <w:tcPr>
            <w:tcW w:w="1992" w:type="dxa"/>
            <w:tcBorders>
              <w:top w:val="nil"/>
              <w:left w:val="nil"/>
              <w:bottom w:val="nil"/>
              <w:right w:val="nil"/>
            </w:tcBorders>
            <w:shd w:val="clear" w:color="000000" w:fill="E6E6E6"/>
            <w:vAlign w:val="center"/>
            <w:hideMark/>
          </w:tcPr>
          <w:p w14:paraId="5309A8C8" w14:textId="77777777" w:rsidR="00B30C1E" w:rsidRPr="00CE46B9" w:rsidRDefault="00B30C1E" w:rsidP="00EE6A79">
            <w:pPr>
              <w:spacing w:after="0"/>
              <w:rPr>
                <w:rFonts w:eastAsiaTheme="minorEastAsia" w:cs="Arial"/>
                <w:color w:val="000000"/>
                <w:sz w:val="16"/>
                <w:szCs w:val="16"/>
              </w:rPr>
            </w:pPr>
            <w:r w:rsidRPr="00CE46B9">
              <w:rPr>
                <w:rFonts w:eastAsiaTheme="minorEastAsia" w:cs="Arial"/>
                <w:color w:val="000000"/>
                <w:sz w:val="16"/>
                <w:szCs w:val="16"/>
              </w:rPr>
              <w:t> </w:t>
            </w:r>
          </w:p>
        </w:tc>
        <w:tc>
          <w:tcPr>
            <w:tcW w:w="984" w:type="dxa"/>
            <w:tcBorders>
              <w:top w:val="nil"/>
              <w:left w:val="nil"/>
              <w:bottom w:val="nil"/>
              <w:right w:val="nil"/>
            </w:tcBorders>
            <w:shd w:val="clear" w:color="000000" w:fill="E6E6E6"/>
            <w:vAlign w:val="center"/>
            <w:hideMark/>
          </w:tcPr>
          <w:p w14:paraId="349CEF54" w14:textId="77777777" w:rsidR="00B30C1E" w:rsidRPr="00CE46B9" w:rsidRDefault="00B30C1E" w:rsidP="00EE6A79">
            <w:pPr>
              <w:spacing w:after="0"/>
              <w:jc w:val="center"/>
              <w:rPr>
                <w:rFonts w:eastAsiaTheme="minorEastAsia" w:cs="Arial"/>
                <w:color w:val="000000"/>
                <w:sz w:val="20"/>
                <w:szCs w:val="20"/>
              </w:rPr>
            </w:pPr>
            <w:r w:rsidRPr="00CE46B9">
              <w:rPr>
                <w:rFonts w:eastAsiaTheme="minorEastAsia" w:cs="Arial"/>
                <w:color w:val="000000"/>
                <w:sz w:val="20"/>
                <w:szCs w:val="20"/>
              </w:rPr>
              <w:t> </w:t>
            </w:r>
          </w:p>
        </w:tc>
        <w:tc>
          <w:tcPr>
            <w:tcW w:w="1880" w:type="dxa"/>
            <w:tcBorders>
              <w:top w:val="nil"/>
              <w:left w:val="single" w:sz="12" w:space="0" w:color="C0C0C0"/>
              <w:bottom w:val="nil"/>
              <w:right w:val="nil"/>
            </w:tcBorders>
            <w:shd w:val="clear" w:color="000000" w:fill="E6E6E6"/>
            <w:vAlign w:val="center"/>
          </w:tcPr>
          <w:p w14:paraId="03963353" w14:textId="77777777" w:rsidR="00B30C1E" w:rsidRPr="00CE46B9" w:rsidRDefault="00B30C1E" w:rsidP="00EE6A79">
            <w:pPr>
              <w:spacing w:after="0"/>
              <w:rPr>
                <w:rFonts w:eastAsiaTheme="minorEastAsia" w:cs="Arial"/>
                <w:color w:val="000000"/>
                <w:sz w:val="20"/>
                <w:szCs w:val="20"/>
              </w:rPr>
            </w:pPr>
          </w:p>
        </w:tc>
        <w:tc>
          <w:tcPr>
            <w:tcW w:w="1138" w:type="dxa"/>
            <w:tcBorders>
              <w:top w:val="nil"/>
              <w:left w:val="nil"/>
              <w:bottom w:val="nil"/>
              <w:right w:val="single" w:sz="12" w:space="0" w:color="C0C0C0"/>
            </w:tcBorders>
            <w:shd w:val="clear" w:color="000000" w:fill="E6E6E6"/>
            <w:vAlign w:val="center"/>
          </w:tcPr>
          <w:p w14:paraId="343BA768" w14:textId="77777777" w:rsidR="00B30C1E" w:rsidRPr="00CE46B9" w:rsidRDefault="00B30C1E" w:rsidP="00EE6A79">
            <w:pPr>
              <w:spacing w:after="0"/>
              <w:rPr>
                <w:rFonts w:eastAsiaTheme="minorEastAsia" w:cs="Arial"/>
                <w:color w:val="000000"/>
                <w:sz w:val="20"/>
                <w:szCs w:val="20"/>
              </w:rPr>
            </w:pPr>
          </w:p>
        </w:tc>
      </w:tr>
      <w:tr w:rsidR="00B30C1E" w:rsidRPr="00CE46B9" w14:paraId="69B3D82F" w14:textId="77777777" w:rsidTr="00591ACA">
        <w:trPr>
          <w:trHeight w:val="765"/>
          <w:jc w:val="center"/>
        </w:trPr>
        <w:tc>
          <w:tcPr>
            <w:tcW w:w="1935" w:type="dxa"/>
            <w:tcBorders>
              <w:top w:val="nil"/>
              <w:left w:val="single" w:sz="8" w:space="0" w:color="C0C0C0"/>
              <w:bottom w:val="nil"/>
              <w:right w:val="nil"/>
            </w:tcBorders>
            <w:shd w:val="clear" w:color="000000" w:fill="E6E6E6"/>
            <w:vAlign w:val="center"/>
            <w:hideMark/>
          </w:tcPr>
          <w:p w14:paraId="52F198FC"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lastRenderedPageBreak/>
              <w:t>On-Road Electric Motorcycle</w:t>
            </w:r>
          </w:p>
        </w:tc>
        <w:tc>
          <w:tcPr>
            <w:tcW w:w="1061" w:type="dxa"/>
            <w:tcBorders>
              <w:top w:val="nil"/>
              <w:left w:val="nil"/>
              <w:bottom w:val="nil"/>
              <w:right w:val="single" w:sz="12" w:space="0" w:color="C0C0C0"/>
            </w:tcBorders>
            <w:shd w:val="clear" w:color="000000" w:fill="E6E6E6"/>
            <w:vAlign w:val="center"/>
            <w:hideMark/>
          </w:tcPr>
          <w:p w14:paraId="1986E02E" w14:textId="77777777" w:rsidR="00B30C1E" w:rsidRPr="00CE46B9" w:rsidRDefault="00B30C1E" w:rsidP="00EE6A79">
            <w:pPr>
              <w:spacing w:after="0"/>
              <w:jc w:val="center"/>
              <w:rPr>
                <w:rFonts w:eastAsiaTheme="minorEastAsia" w:cs="Arial"/>
                <w:color w:val="000000"/>
                <w:sz w:val="20"/>
                <w:szCs w:val="20"/>
              </w:rPr>
            </w:pPr>
            <w:r w:rsidRPr="00CE46B9">
              <w:rPr>
                <w:rFonts w:eastAsiaTheme="minorEastAsia" w:cs="Arial"/>
                <w:color w:val="000000"/>
                <w:sz w:val="20"/>
                <w:szCs w:val="20"/>
              </w:rPr>
              <w:t>4.4</w:t>
            </w:r>
          </w:p>
        </w:tc>
        <w:tc>
          <w:tcPr>
            <w:tcW w:w="1992" w:type="dxa"/>
            <w:tcBorders>
              <w:top w:val="nil"/>
              <w:left w:val="nil"/>
              <w:bottom w:val="nil"/>
              <w:right w:val="nil"/>
            </w:tcBorders>
            <w:shd w:val="clear" w:color="000000" w:fill="E6E6E6"/>
            <w:vAlign w:val="center"/>
            <w:hideMark/>
          </w:tcPr>
          <w:p w14:paraId="6652F603"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xml:space="preserve">Electricity/Trolley Bus, Cable Car, </w:t>
            </w:r>
            <w:proofErr w:type="gramStart"/>
            <w:r w:rsidRPr="00CE46B9">
              <w:rPr>
                <w:rFonts w:eastAsiaTheme="minorEastAsia" w:cs="Arial"/>
                <w:color w:val="000000"/>
                <w:sz w:val="20"/>
                <w:szCs w:val="20"/>
              </w:rPr>
              <w:t>Street Car</w:t>
            </w:r>
            <w:proofErr w:type="gramEnd"/>
          </w:p>
        </w:tc>
        <w:tc>
          <w:tcPr>
            <w:tcW w:w="984" w:type="dxa"/>
            <w:tcBorders>
              <w:top w:val="nil"/>
              <w:left w:val="nil"/>
              <w:bottom w:val="nil"/>
              <w:right w:val="nil"/>
            </w:tcBorders>
            <w:shd w:val="clear" w:color="000000" w:fill="E6E6E6"/>
            <w:vAlign w:val="center"/>
            <w:hideMark/>
          </w:tcPr>
          <w:p w14:paraId="17B4BEDD" w14:textId="77777777" w:rsidR="00B30C1E" w:rsidRPr="00CE46B9" w:rsidRDefault="00B30C1E" w:rsidP="00EE6A79">
            <w:pPr>
              <w:spacing w:after="0"/>
              <w:jc w:val="center"/>
              <w:rPr>
                <w:rFonts w:eastAsiaTheme="minorEastAsia" w:cs="Arial"/>
                <w:color w:val="000000"/>
                <w:sz w:val="20"/>
                <w:szCs w:val="20"/>
              </w:rPr>
            </w:pPr>
            <w:r w:rsidRPr="00CE46B9">
              <w:rPr>
                <w:rFonts w:eastAsiaTheme="minorEastAsia" w:cs="Arial"/>
                <w:color w:val="000000"/>
                <w:sz w:val="20"/>
                <w:szCs w:val="20"/>
              </w:rPr>
              <w:t>3.1</w:t>
            </w:r>
          </w:p>
        </w:tc>
        <w:tc>
          <w:tcPr>
            <w:tcW w:w="1880" w:type="dxa"/>
            <w:tcBorders>
              <w:top w:val="nil"/>
              <w:left w:val="single" w:sz="12" w:space="0" w:color="C0C0C0"/>
              <w:bottom w:val="nil"/>
              <w:right w:val="nil"/>
            </w:tcBorders>
            <w:shd w:val="clear" w:color="000000" w:fill="E6E6E6"/>
            <w:vAlign w:val="center"/>
          </w:tcPr>
          <w:p w14:paraId="0C0ADBBC" w14:textId="77777777" w:rsidR="00B30C1E" w:rsidRPr="00CE46B9" w:rsidRDefault="00B30C1E" w:rsidP="00EE6A79">
            <w:pPr>
              <w:spacing w:after="0"/>
              <w:rPr>
                <w:rFonts w:eastAsiaTheme="minorEastAsia" w:cs="Arial"/>
                <w:color w:val="000000"/>
                <w:sz w:val="20"/>
                <w:szCs w:val="20"/>
              </w:rPr>
            </w:pPr>
          </w:p>
        </w:tc>
        <w:tc>
          <w:tcPr>
            <w:tcW w:w="1138" w:type="dxa"/>
            <w:tcBorders>
              <w:top w:val="nil"/>
              <w:left w:val="nil"/>
              <w:bottom w:val="nil"/>
              <w:right w:val="single" w:sz="12" w:space="0" w:color="C0C0C0"/>
            </w:tcBorders>
            <w:shd w:val="clear" w:color="000000" w:fill="E6E6E6"/>
            <w:vAlign w:val="center"/>
          </w:tcPr>
          <w:p w14:paraId="179C7EA9" w14:textId="77777777" w:rsidR="00B30C1E" w:rsidRPr="00CE46B9" w:rsidRDefault="00B30C1E" w:rsidP="00EE6A79">
            <w:pPr>
              <w:spacing w:after="0"/>
              <w:rPr>
                <w:rFonts w:eastAsiaTheme="minorEastAsia" w:cs="Arial"/>
                <w:color w:val="000000"/>
                <w:sz w:val="20"/>
                <w:szCs w:val="20"/>
              </w:rPr>
            </w:pPr>
          </w:p>
        </w:tc>
      </w:tr>
      <w:tr w:rsidR="00B30C1E" w:rsidRPr="00CE46B9" w14:paraId="6EA7CC16" w14:textId="77777777" w:rsidTr="00591ACA">
        <w:trPr>
          <w:trHeight w:val="300"/>
          <w:jc w:val="center"/>
        </w:trPr>
        <w:tc>
          <w:tcPr>
            <w:tcW w:w="1935" w:type="dxa"/>
            <w:tcBorders>
              <w:top w:val="nil"/>
              <w:left w:val="single" w:sz="8" w:space="0" w:color="C0C0C0"/>
              <w:bottom w:val="nil"/>
              <w:right w:val="nil"/>
            </w:tcBorders>
            <w:shd w:val="clear" w:color="000000" w:fill="E6E6E6"/>
            <w:vAlign w:val="center"/>
            <w:hideMark/>
          </w:tcPr>
          <w:p w14:paraId="33796528" w14:textId="77777777" w:rsidR="00B30C1E" w:rsidRPr="00CE46B9" w:rsidRDefault="00B30C1E" w:rsidP="00EE6A79">
            <w:pPr>
              <w:spacing w:after="0"/>
              <w:rPr>
                <w:rFonts w:eastAsiaTheme="minorEastAsia" w:cs="Arial"/>
                <w:color w:val="000000"/>
                <w:sz w:val="20"/>
                <w:szCs w:val="20"/>
              </w:rPr>
            </w:pPr>
          </w:p>
        </w:tc>
        <w:tc>
          <w:tcPr>
            <w:tcW w:w="1061" w:type="dxa"/>
            <w:tcBorders>
              <w:top w:val="nil"/>
              <w:left w:val="nil"/>
              <w:bottom w:val="nil"/>
              <w:right w:val="single" w:sz="12" w:space="0" w:color="C0C0C0"/>
            </w:tcBorders>
            <w:shd w:val="clear" w:color="000000" w:fill="E6E6E6"/>
            <w:vAlign w:val="center"/>
            <w:hideMark/>
          </w:tcPr>
          <w:p w14:paraId="532A8074" w14:textId="77777777" w:rsidR="00B30C1E" w:rsidRPr="00CE46B9" w:rsidRDefault="00B30C1E" w:rsidP="00EE6A79">
            <w:pPr>
              <w:spacing w:after="0"/>
              <w:jc w:val="center"/>
              <w:rPr>
                <w:rFonts w:eastAsiaTheme="minorEastAsia" w:cs="Arial"/>
                <w:color w:val="000000"/>
                <w:sz w:val="20"/>
                <w:szCs w:val="20"/>
              </w:rPr>
            </w:pPr>
          </w:p>
        </w:tc>
        <w:tc>
          <w:tcPr>
            <w:tcW w:w="1992" w:type="dxa"/>
            <w:tcBorders>
              <w:top w:val="nil"/>
              <w:left w:val="nil"/>
              <w:bottom w:val="nil"/>
              <w:right w:val="nil"/>
            </w:tcBorders>
            <w:shd w:val="clear" w:color="000000" w:fill="E6E6E6"/>
            <w:vAlign w:val="center"/>
            <w:hideMark/>
          </w:tcPr>
          <w:p w14:paraId="208EC293" w14:textId="77777777" w:rsidR="00B30C1E" w:rsidRPr="00CE46B9" w:rsidRDefault="00B30C1E" w:rsidP="00EE6A79">
            <w:pPr>
              <w:spacing w:after="0"/>
              <w:rPr>
                <w:rFonts w:eastAsiaTheme="minorEastAsia" w:cs="Arial"/>
                <w:color w:val="000000"/>
                <w:sz w:val="16"/>
                <w:szCs w:val="16"/>
              </w:rPr>
            </w:pPr>
            <w:r w:rsidRPr="00CE46B9">
              <w:rPr>
                <w:rFonts w:eastAsiaTheme="minorEastAsia" w:cs="Arial"/>
                <w:color w:val="000000"/>
                <w:sz w:val="16"/>
                <w:szCs w:val="16"/>
              </w:rPr>
              <w:t> </w:t>
            </w:r>
          </w:p>
        </w:tc>
        <w:tc>
          <w:tcPr>
            <w:tcW w:w="984" w:type="dxa"/>
            <w:tcBorders>
              <w:top w:val="nil"/>
              <w:left w:val="nil"/>
              <w:bottom w:val="nil"/>
              <w:right w:val="nil"/>
            </w:tcBorders>
            <w:shd w:val="clear" w:color="000000" w:fill="E6E6E6"/>
            <w:vAlign w:val="center"/>
            <w:hideMark/>
          </w:tcPr>
          <w:p w14:paraId="1FCB527A" w14:textId="77777777" w:rsidR="00B30C1E" w:rsidRPr="00CE46B9" w:rsidRDefault="00B30C1E" w:rsidP="00EE6A79">
            <w:pPr>
              <w:spacing w:after="0"/>
              <w:jc w:val="center"/>
              <w:rPr>
                <w:rFonts w:eastAsiaTheme="minorEastAsia" w:cs="Arial"/>
                <w:color w:val="000000"/>
                <w:sz w:val="16"/>
                <w:szCs w:val="16"/>
              </w:rPr>
            </w:pPr>
            <w:r w:rsidRPr="00CE46B9">
              <w:rPr>
                <w:rFonts w:eastAsiaTheme="minorEastAsia" w:cs="Arial"/>
                <w:color w:val="000000"/>
                <w:sz w:val="16"/>
                <w:szCs w:val="16"/>
              </w:rPr>
              <w:t> </w:t>
            </w:r>
          </w:p>
        </w:tc>
        <w:tc>
          <w:tcPr>
            <w:tcW w:w="1880" w:type="dxa"/>
            <w:tcBorders>
              <w:top w:val="nil"/>
              <w:left w:val="single" w:sz="12" w:space="0" w:color="C0C0C0"/>
              <w:bottom w:val="nil"/>
              <w:right w:val="nil"/>
            </w:tcBorders>
            <w:shd w:val="clear" w:color="000000" w:fill="E6E6E6"/>
            <w:vAlign w:val="center"/>
          </w:tcPr>
          <w:p w14:paraId="5627DA53" w14:textId="77777777" w:rsidR="00B30C1E" w:rsidRPr="00CE46B9" w:rsidRDefault="00B30C1E" w:rsidP="00EE6A79">
            <w:pPr>
              <w:spacing w:after="0"/>
              <w:rPr>
                <w:rFonts w:eastAsiaTheme="minorEastAsia" w:cs="Arial"/>
                <w:color w:val="000000"/>
                <w:sz w:val="20"/>
                <w:szCs w:val="20"/>
              </w:rPr>
            </w:pPr>
          </w:p>
        </w:tc>
        <w:tc>
          <w:tcPr>
            <w:tcW w:w="1138" w:type="dxa"/>
            <w:tcBorders>
              <w:top w:val="nil"/>
              <w:left w:val="nil"/>
              <w:bottom w:val="nil"/>
              <w:right w:val="single" w:sz="12" w:space="0" w:color="C0C0C0"/>
            </w:tcBorders>
            <w:shd w:val="clear" w:color="000000" w:fill="E6E6E6"/>
            <w:vAlign w:val="center"/>
          </w:tcPr>
          <w:p w14:paraId="51EF9158" w14:textId="77777777" w:rsidR="00B30C1E" w:rsidRPr="00CE46B9" w:rsidRDefault="00B30C1E" w:rsidP="00EE6A79">
            <w:pPr>
              <w:spacing w:after="0"/>
              <w:rPr>
                <w:rFonts w:eastAsiaTheme="minorEastAsia" w:cs="Arial"/>
                <w:color w:val="000000"/>
                <w:sz w:val="20"/>
                <w:szCs w:val="20"/>
              </w:rPr>
            </w:pPr>
          </w:p>
        </w:tc>
      </w:tr>
      <w:tr w:rsidR="000D7408" w:rsidRPr="00CE46B9" w14:paraId="65B16D24" w14:textId="77777777" w:rsidTr="00591ACA">
        <w:trPr>
          <w:trHeight w:val="300"/>
          <w:jc w:val="center"/>
          <w:ins w:id="1795" w:author="CARB" w:date="2023-12-19T12:12:00Z"/>
        </w:trPr>
        <w:tc>
          <w:tcPr>
            <w:tcW w:w="1935" w:type="dxa"/>
            <w:tcBorders>
              <w:top w:val="nil"/>
              <w:left w:val="single" w:sz="8" w:space="0" w:color="C0C0C0"/>
              <w:bottom w:val="nil"/>
              <w:right w:val="nil"/>
            </w:tcBorders>
            <w:shd w:val="clear" w:color="000000" w:fill="E6E6E6"/>
            <w:vAlign w:val="center"/>
          </w:tcPr>
          <w:p w14:paraId="59110B95" w14:textId="77777777" w:rsidR="000D7408" w:rsidRPr="00CE46B9" w:rsidRDefault="000D7408" w:rsidP="00F701A2">
            <w:pPr>
              <w:spacing w:after="0"/>
              <w:rPr>
                <w:ins w:id="1796" w:author="CARB" w:date="2023-12-19T12:12:00Z"/>
                <w:rFonts w:eastAsiaTheme="minorEastAsia" w:cs="Arial"/>
                <w:color w:val="000000"/>
                <w:sz w:val="20"/>
                <w:szCs w:val="20"/>
              </w:rPr>
            </w:pPr>
          </w:p>
        </w:tc>
        <w:tc>
          <w:tcPr>
            <w:tcW w:w="1061" w:type="dxa"/>
            <w:tcBorders>
              <w:top w:val="nil"/>
              <w:left w:val="nil"/>
              <w:bottom w:val="nil"/>
              <w:right w:val="single" w:sz="12" w:space="0" w:color="C0C0C0"/>
            </w:tcBorders>
            <w:shd w:val="clear" w:color="000000" w:fill="E6E6E6"/>
            <w:vAlign w:val="center"/>
          </w:tcPr>
          <w:p w14:paraId="7DF63F06" w14:textId="77777777" w:rsidR="000D7408" w:rsidRPr="00CE46B9" w:rsidRDefault="000D7408" w:rsidP="00F701A2">
            <w:pPr>
              <w:spacing w:after="0"/>
              <w:jc w:val="center"/>
              <w:rPr>
                <w:ins w:id="1797" w:author="CARB" w:date="2023-12-19T12:12:00Z"/>
                <w:rFonts w:eastAsiaTheme="minorEastAsia" w:cs="Arial"/>
                <w:color w:val="000000"/>
                <w:sz w:val="20"/>
                <w:szCs w:val="20"/>
              </w:rPr>
            </w:pPr>
          </w:p>
        </w:tc>
        <w:tc>
          <w:tcPr>
            <w:tcW w:w="1992" w:type="dxa"/>
            <w:tcBorders>
              <w:top w:val="nil"/>
              <w:left w:val="nil"/>
              <w:bottom w:val="nil"/>
              <w:right w:val="nil"/>
            </w:tcBorders>
            <w:shd w:val="clear" w:color="000000" w:fill="E6E6E6"/>
            <w:vAlign w:val="center"/>
          </w:tcPr>
          <w:p w14:paraId="6ADCB899" w14:textId="7DBECF5E" w:rsidR="000D7408" w:rsidRPr="00CE46B9" w:rsidRDefault="000D7408" w:rsidP="00F701A2">
            <w:pPr>
              <w:spacing w:after="0"/>
              <w:rPr>
                <w:ins w:id="1798" w:author="CARB" w:date="2023-12-19T12:12:00Z"/>
                <w:rFonts w:eastAsiaTheme="minorEastAsia" w:cs="Arial"/>
                <w:color w:val="000000"/>
                <w:sz w:val="20"/>
                <w:szCs w:val="20"/>
              </w:rPr>
            </w:pPr>
            <w:ins w:id="1799" w:author="CARB" w:date="2023-12-19T12:12:00Z">
              <w:r>
                <w:rPr>
                  <w:rFonts w:eastAsiaTheme="minorEastAsia" w:cs="Arial"/>
                  <w:color w:val="000000"/>
                  <w:sz w:val="20"/>
                  <w:szCs w:val="20"/>
                </w:rPr>
                <w:t>Electricity Forklifts with lift capacity &lt;12,000 lbs.</w:t>
              </w:r>
            </w:ins>
          </w:p>
        </w:tc>
        <w:tc>
          <w:tcPr>
            <w:tcW w:w="984" w:type="dxa"/>
            <w:tcBorders>
              <w:top w:val="nil"/>
              <w:left w:val="nil"/>
              <w:bottom w:val="nil"/>
              <w:right w:val="nil"/>
            </w:tcBorders>
            <w:shd w:val="clear" w:color="000000" w:fill="E6E6E6"/>
            <w:vAlign w:val="center"/>
          </w:tcPr>
          <w:p w14:paraId="30A2A352" w14:textId="159E46C9" w:rsidR="000D7408" w:rsidRPr="00CE46B9" w:rsidRDefault="000D7408" w:rsidP="00F701A2">
            <w:pPr>
              <w:spacing w:after="0"/>
              <w:jc w:val="center"/>
              <w:rPr>
                <w:ins w:id="1800" w:author="CARB" w:date="2023-12-19T12:12:00Z"/>
                <w:rFonts w:eastAsiaTheme="minorEastAsia" w:cs="Arial"/>
                <w:color w:val="000000"/>
                <w:sz w:val="20"/>
                <w:szCs w:val="20"/>
              </w:rPr>
            </w:pPr>
            <w:ins w:id="1801" w:author="CARB" w:date="2023-12-19T12:12:00Z">
              <w:r>
                <w:rPr>
                  <w:rFonts w:eastAsiaTheme="minorEastAsia" w:cs="Arial"/>
                  <w:color w:val="000000"/>
                  <w:sz w:val="20"/>
                  <w:szCs w:val="20"/>
                </w:rPr>
                <w:t>1.9</w:t>
              </w:r>
            </w:ins>
          </w:p>
        </w:tc>
        <w:tc>
          <w:tcPr>
            <w:tcW w:w="1880" w:type="dxa"/>
            <w:tcBorders>
              <w:top w:val="nil"/>
              <w:left w:val="single" w:sz="12" w:space="0" w:color="C0C0C0"/>
              <w:bottom w:val="nil"/>
              <w:right w:val="nil"/>
            </w:tcBorders>
            <w:shd w:val="clear" w:color="000000" w:fill="E6E6E6"/>
            <w:vAlign w:val="center"/>
          </w:tcPr>
          <w:p w14:paraId="6A603D41" w14:textId="77777777" w:rsidR="000D7408" w:rsidRPr="00CE46B9" w:rsidRDefault="000D7408" w:rsidP="00F701A2">
            <w:pPr>
              <w:spacing w:after="0"/>
              <w:rPr>
                <w:ins w:id="1802" w:author="CARB" w:date="2023-12-19T12:12:00Z"/>
                <w:rFonts w:eastAsiaTheme="minorEastAsia" w:cs="Arial"/>
                <w:color w:val="000000"/>
                <w:sz w:val="20"/>
                <w:szCs w:val="20"/>
              </w:rPr>
            </w:pPr>
          </w:p>
        </w:tc>
        <w:tc>
          <w:tcPr>
            <w:tcW w:w="1138" w:type="dxa"/>
            <w:tcBorders>
              <w:top w:val="nil"/>
              <w:left w:val="nil"/>
              <w:bottom w:val="nil"/>
              <w:right w:val="single" w:sz="12" w:space="0" w:color="C0C0C0"/>
            </w:tcBorders>
            <w:shd w:val="clear" w:color="000000" w:fill="E6E6E6"/>
            <w:vAlign w:val="center"/>
          </w:tcPr>
          <w:p w14:paraId="091AD6DC" w14:textId="77777777" w:rsidR="000D7408" w:rsidRPr="00CE46B9" w:rsidRDefault="000D7408" w:rsidP="00F701A2">
            <w:pPr>
              <w:spacing w:after="0"/>
              <w:rPr>
                <w:ins w:id="1803" w:author="CARB" w:date="2023-12-19T12:12:00Z"/>
                <w:rFonts w:eastAsiaTheme="minorEastAsia" w:cs="Arial"/>
                <w:color w:val="000000"/>
                <w:sz w:val="20"/>
                <w:szCs w:val="20"/>
              </w:rPr>
            </w:pPr>
          </w:p>
        </w:tc>
      </w:tr>
      <w:tr w:rsidR="000D7408" w:rsidRPr="00CE46B9" w14:paraId="7A50AF95" w14:textId="77777777" w:rsidTr="00591ACA">
        <w:trPr>
          <w:trHeight w:val="300"/>
          <w:jc w:val="center"/>
          <w:ins w:id="1804" w:author="CARB" w:date="2023-12-19T12:12:00Z"/>
        </w:trPr>
        <w:tc>
          <w:tcPr>
            <w:tcW w:w="1935" w:type="dxa"/>
            <w:tcBorders>
              <w:top w:val="nil"/>
              <w:left w:val="single" w:sz="8" w:space="0" w:color="C0C0C0"/>
              <w:bottom w:val="nil"/>
              <w:right w:val="nil"/>
            </w:tcBorders>
            <w:shd w:val="clear" w:color="000000" w:fill="E6E6E6"/>
            <w:vAlign w:val="center"/>
          </w:tcPr>
          <w:p w14:paraId="0A8C71D2" w14:textId="77777777" w:rsidR="000D7408" w:rsidRPr="00CE46B9" w:rsidRDefault="000D7408" w:rsidP="00F701A2">
            <w:pPr>
              <w:spacing w:after="0"/>
              <w:rPr>
                <w:ins w:id="1805" w:author="CARB" w:date="2023-12-19T12:12:00Z"/>
                <w:rFonts w:eastAsiaTheme="minorEastAsia" w:cs="Arial"/>
                <w:color w:val="000000"/>
                <w:sz w:val="20"/>
                <w:szCs w:val="20"/>
              </w:rPr>
            </w:pPr>
          </w:p>
        </w:tc>
        <w:tc>
          <w:tcPr>
            <w:tcW w:w="1061" w:type="dxa"/>
            <w:tcBorders>
              <w:top w:val="nil"/>
              <w:left w:val="nil"/>
              <w:bottom w:val="nil"/>
              <w:right w:val="single" w:sz="12" w:space="0" w:color="C0C0C0"/>
            </w:tcBorders>
            <w:shd w:val="clear" w:color="000000" w:fill="E6E6E6"/>
            <w:vAlign w:val="center"/>
          </w:tcPr>
          <w:p w14:paraId="48F73BFD" w14:textId="77777777" w:rsidR="000D7408" w:rsidRPr="00CE46B9" w:rsidRDefault="000D7408" w:rsidP="00F701A2">
            <w:pPr>
              <w:spacing w:after="0"/>
              <w:jc w:val="center"/>
              <w:rPr>
                <w:ins w:id="1806" w:author="CARB" w:date="2023-12-19T12:12:00Z"/>
                <w:rFonts w:eastAsiaTheme="minorEastAsia" w:cs="Arial"/>
                <w:color w:val="000000"/>
                <w:sz w:val="20"/>
                <w:szCs w:val="20"/>
              </w:rPr>
            </w:pPr>
          </w:p>
        </w:tc>
        <w:tc>
          <w:tcPr>
            <w:tcW w:w="1992" w:type="dxa"/>
            <w:tcBorders>
              <w:top w:val="nil"/>
              <w:left w:val="nil"/>
              <w:bottom w:val="nil"/>
              <w:right w:val="nil"/>
            </w:tcBorders>
            <w:shd w:val="clear" w:color="000000" w:fill="E6E6E6"/>
            <w:vAlign w:val="center"/>
          </w:tcPr>
          <w:p w14:paraId="4FC52350" w14:textId="77777777" w:rsidR="000D7408" w:rsidRPr="00CE46B9" w:rsidRDefault="000D7408" w:rsidP="00F701A2">
            <w:pPr>
              <w:spacing w:after="0"/>
              <w:rPr>
                <w:ins w:id="1807" w:author="CARB" w:date="2023-12-19T12:12:00Z"/>
                <w:rFonts w:eastAsiaTheme="minorEastAsia" w:cs="Arial"/>
                <w:color w:val="000000"/>
                <w:sz w:val="20"/>
                <w:szCs w:val="20"/>
              </w:rPr>
            </w:pPr>
          </w:p>
        </w:tc>
        <w:tc>
          <w:tcPr>
            <w:tcW w:w="984" w:type="dxa"/>
            <w:tcBorders>
              <w:top w:val="nil"/>
              <w:left w:val="nil"/>
              <w:bottom w:val="nil"/>
              <w:right w:val="nil"/>
            </w:tcBorders>
            <w:shd w:val="clear" w:color="000000" w:fill="E6E6E6"/>
            <w:vAlign w:val="center"/>
          </w:tcPr>
          <w:p w14:paraId="58E89C10" w14:textId="77777777" w:rsidR="000D7408" w:rsidRPr="00CE46B9" w:rsidRDefault="000D7408" w:rsidP="00F701A2">
            <w:pPr>
              <w:spacing w:after="0"/>
              <w:jc w:val="center"/>
              <w:rPr>
                <w:ins w:id="1808" w:author="CARB" w:date="2023-12-19T12:12:00Z"/>
                <w:rFonts w:eastAsiaTheme="minorEastAsia" w:cs="Arial"/>
                <w:color w:val="000000"/>
                <w:sz w:val="20"/>
                <w:szCs w:val="20"/>
              </w:rPr>
            </w:pPr>
          </w:p>
        </w:tc>
        <w:tc>
          <w:tcPr>
            <w:tcW w:w="1880" w:type="dxa"/>
            <w:tcBorders>
              <w:top w:val="nil"/>
              <w:left w:val="single" w:sz="12" w:space="0" w:color="C0C0C0"/>
              <w:bottom w:val="nil"/>
              <w:right w:val="nil"/>
            </w:tcBorders>
            <w:shd w:val="clear" w:color="000000" w:fill="E6E6E6"/>
            <w:vAlign w:val="center"/>
          </w:tcPr>
          <w:p w14:paraId="6EB7F025" w14:textId="77777777" w:rsidR="000D7408" w:rsidRPr="00CE46B9" w:rsidRDefault="000D7408" w:rsidP="00F701A2">
            <w:pPr>
              <w:spacing w:after="0"/>
              <w:rPr>
                <w:ins w:id="1809" w:author="CARB" w:date="2023-12-19T12:12:00Z"/>
                <w:rFonts w:eastAsiaTheme="minorEastAsia" w:cs="Arial"/>
                <w:color w:val="000000"/>
                <w:sz w:val="20"/>
                <w:szCs w:val="20"/>
              </w:rPr>
            </w:pPr>
          </w:p>
        </w:tc>
        <w:tc>
          <w:tcPr>
            <w:tcW w:w="1138" w:type="dxa"/>
            <w:tcBorders>
              <w:top w:val="nil"/>
              <w:left w:val="nil"/>
              <w:bottom w:val="nil"/>
              <w:right w:val="single" w:sz="12" w:space="0" w:color="C0C0C0"/>
            </w:tcBorders>
            <w:shd w:val="clear" w:color="000000" w:fill="E6E6E6"/>
            <w:vAlign w:val="center"/>
          </w:tcPr>
          <w:p w14:paraId="2184AF95" w14:textId="77777777" w:rsidR="000D7408" w:rsidRPr="00CE46B9" w:rsidRDefault="000D7408" w:rsidP="00F701A2">
            <w:pPr>
              <w:spacing w:after="0"/>
              <w:rPr>
                <w:ins w:id="1810" w:author="CARB" w:date="2023-12-19T12:12:00Z"/>
                <w:rFonts w:eastAsiaTheme="minorEastAsia" w:cs="Arial"/>
                <w:color w:val="000000"/>
                <w:sz w:val="20"/>
                <w:szCs w:val="20"/>
              </w:rPr>
            </w:pPr>
          </w:p>
        </w:tc>
      </w:tr>
      <w:tr w:rsidR="00B30C1E" w:rsidRPr="00CE46B9" w14:paraId="13CC695D" w14:textId="77777777" w:rsidTr="00591ACA">
        <w:trPr>
          <w:trHeight w:val="300"/>
          <w:jc w:val="center"/>
        </w:trPr>
        <w:tc>
          <w:tcPr>
            <w:tcW w:w="1935" w:type="dxa"/>
            <w:tcBorders>
              <w:top w:val="nil"/>
              <w:left w:val="single" w:sz="8" w:space="0" w:color="C0C0C0"/>
              <w:bottom w:val="nil"/>
              <w:right w:val="nil"/>
            </w:tcBorders>
            <w:shd w:val="clear" w:color="000000" w:fill="E6E6E6"/>
            <w:vAlign w:val="center"/>
          </w:tcPr>
          <w:p w14:paraId="364D5025" w14:textId="77777777" w:rsidR="00B30C1E" w:rsidRPr="00CE46B9" w:rsidRDefault="00B30C1E" w:rsidP="00EE6A79">
            <w:pPr>
              <w:spacing w:after="0"/>
              <w:rPr>
                <w:rFonts w:eastAsiaTheme="minorEastAsia" w:cs="Arial"/>
                <w:color w:val="000000"/>
                <w:sz w:val="20"/>
                <w:szCs w:val="20"/>
              </w:rPr>
            </w:pPr>
          </w:p>
        </w:tc>
        <w:tc>
          <w:tcPr>
            <w:tcW w:w="1061" w:type="dxa"/>
            <w:tcBorders>
              <w:top w:val="nil"/>
              <w:left w:val="nil"/>
              <w:bottom w:val="nil"/>
              <w:right w:val="single" w:sz="12" w:space="0" w:color="C0C0C0"/>
            </w:tcBorders>
            <w:shd w:val="clear" w:color="000000" w:fill="E6E6E6"/>
            <w:vAlign w:val="center"/>
          </w:tcPr>
          <w:p w14:paraId="4F086180" w14:textId="77777777" w:rsidR="00B30C1E" w:rsidRPr="00CE46B9" w:rsidRDefault="00B30C1E" w:rsidP="00EE6A79">
            <w:pPr>
              <w:spacing w:after="0"/>
              <w:jc w:val="center"/>
              <w:rPr>
                <w:rFonts w:eastAsiaTheme="minorEastAsia" w:cs="Arial"/>
                <w:color w:val="000000"/>
                <w:sz w:val="20"/>
                <w:szCs w:val="20"/>
              </w:rPr>
            </w:pPr>
          </w:p>
        </w:tc>
        <w:tc>
          <w:tcPr>
            <w:tcW w:w="1992" w:type="dxa"/>
            <w:tcBorders>
              <w:top w:val="nil"/>
              <w:left w:val="nil"/>
              <w:bottom w:val="nil"/>
              <w:right w:val="nil"/>
            </w:tcBorders>
            <w:shd w:val="clear" w:color="000000" w:fill="E6E6E6"/>
            <w:vAlign w:val="center"/>
            <w:hideMark/>
          </w:tcPr>
          <w:p w14:paraId="0F913EF9" w14:textId="6149C0C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Electricity Forklifts</w:t>
            </w:r>
            <w:ins w:id="1811" w:author="CARB" w:date="2023-12-19T12:12:00Z">
              <w:r w:rsidR="000D7408">
                <w:rPr>
                  <w:rFonts w:eastAsiaTheme="minorEastAsia" w:cs="Arial"/>
                  <w:color w:val="000000"/>
                  <w:sz w:val="20"/>
                  <w:szCs w:val="20"/>
                </w:rPr>
                <w:t xml:space="preserve"> with lift capacity </w:t>
              </w:r>
              <w:r w:rsidR="00D44E06" w:rsidRPr="00D44E06">
                <w:rPr>
                  <w:rFonts w:eastAsiaTheme="minorEastAsia" w:cs="Arial"/>
                  <w:color w:val="000000"/>
                  <w:sz w:val="20"/>
                  <w:szCs w:val="20"/>
                </w:rPr>
                <w:t>≥</w:t>
              </w:r>
              <w:r w:rsidR="00D44E06">
                <w:rPr>
                  <w:rFonts w:eastAsiaTheme="minorEastAsia" w:cs="Arial"/>
                  <w:color w:val="000000"/>
                  <w:sz w:val="20"/>
                  <w:szCs w:val="20"/>
                </w:rPr>
                <w:t>12,000 lbs.</w:t>
              </w:r>
            </w:ins>
          </w:p>
        </w:tc>
        <w:tc>
          <w:tcPr>
            <w:tcW w:w="984" w:type="dxa"/>
            <w:tcBorders>
              <w:top w:val="nil"/>
              <w:left w:val="nil"/>
              <w:bottom w:val="nil"/>
              <w:right w:val="nil"/>
            </w:tcBorders>
            <w:shd w:val="clear" w:color="000000" w:fill="E6E6E6"/>
            <w:vAlign w:val="center"/>
            <w:hideMark/>
          </w:tcPr>
          <w:p w14:paraId="52299745" w14:textId="77777777" w:rsidR="00B30C1E" w:rsidRPr="00CE46B9" w:rsidRDefault="00B30C1E" w:rsidP="00EE6A79">
            <w:pPr>
              <w:spacing w:after="0"/>
              <w:jc w:val="center"/>
              <w:rPr>
                <w:rFonts w:eastAsiaTheme="minorEastAsia" w:cs="Arial"/>
                <w:color w:val="000000"/>
                <w:sz w:val="20"/>
                <w:szCs w:val="20"/>
              </w:rPr>
            </w:pPr>
            <w:r w:rsidRPr="00CE46B9">
              <w:rPr>
                <w:rFonts w:eastAsiaTheme="minorEastAsia" w:cs="Arial"/>
                <w:color w:val="000000"/>
                <w:sz w:val="20"/>
                <w:szCs w:val="20"/>
              </w:rPr>
              <w:t>3.8</w:t>
            </w:r>
          </w:p>
        </w:tc>
        <w:tc>
          <w:tcPr>
            <w:tcW w:w="1880" w:type="dxa"/>
            <w:tcBorders>
              <w:top w:val="nil"/>
              <w:left w:val="single" w:sz="12" w:space="0" w:color="C0C0C0"/>
              <w:bottom w:val="nil"/>
              <w:right w:val="nil"/>
            </w:tcBorders>
            <w:shd w:val="clear" w:color="000000" w:fill="E6E6E6"/>
            <w:vAlign w:val="center"/>
          </w:tcPr>
          <w:p w14:paraId="209D107A" w14:textId="77777777" w:rsidR="00B30C1E" w:rsidRPr="00CE46B9" w:rsidRDefault="00B30C1E" w:rsidP="00EE6A79">
            <w:pPr>
              <w:spacing w:after="0"/>
              <w:rPr>
                <w:rFonts w:eastAsiaTheme="minorEastAsia" w:cs="Arial"/>
                <w:color w:val="000000"/>
                <w:sz w:val="20"/>
                <w:szCs w:val="20"/>
              </w:rPr>
            </w:pPr>
          </w:p>
        </w:tc>
        <w:tc>
          <w:tcPr>
            <w:tcW w:w="1138" w:type="dxa"/>
            <w:tcBorders>
              <w:top w:val="nil"/>
              <w:left w:val="nil"/>
              <w:bottom w:val="nil"/>
              <w:right w:val="single" w:sz="12" w:space="0" w:color="C0C0C0"/>
            </w:tcBorders>
            <w:shd w:val="clear" w:color="000000" w:fill="E6E6E6"/>
            <w:vAlign w:val="center"/>
          </w:tcPr>
          <w:p w14:paraId="448DED10" w14:textId="77777777" w:rsidR="00B30C1E" w:rsidRPr="00CE46B9" w:rsidRDefault="00B30C1E" w:rsidP="00EE6A79">
            <w:pPr>
              <w:spacing w:after="0"/>
              <w:rPr>
                <w:rFonts w:eastAsiaTheme="minorEastAsia" w:cs="Arial"/>
                <w:color w:val="000000"/>
                <w:sz w:val="20"/>
                <w:szCs w:val="20"/>
              </w:rPr>
            </w:pPr>
          </w:p>
        </w:tc>
      </w:tr>
      <w:tr w:rsidR="00B30C1E" w:rsidRPr="00CE46B9" w14:paraId="7E369DF4" w14:textId="77777777" w:rsidTr="00591ACA">
        <w:trPr>
          <w:trHeight w:val="300"/>
          <w:jc w:val="center"/>
        </w:trPr>
        <w:tc>
          <w:tcPr>
            <w:tcW w:w="1935" w:type="dxa"/>
            <w:tcBorders>
              <w:top w:val="nil"/>
              <w:left w:val="single" w:sz="8" w:space="0" w:color="C0C0C0"/>
              <w:bottom w:val="nil"/>
              <w:right w:val="nil"/>
            </w:tcBorders>
            <w:shd w:val="clear" w:color="000000" w:fill="E6E6E6"/>
            <w:vAlign w:val="center"/>
          </w:tcPr>
          <w:p w14:paraId="23F2D381" w14:textId="77777777" w:rsidR="00B30C1E" w:rsidRPr="00CE46B9" w:rsidRDefault="00B30C1E" w:rsidP="00EE6A79">
            <w:pPr>
              <w:spacing w:after="0"/>
              <w:rPr>
                <w:rFonts w:eastAsiaTheme="minorEastAsia" w:cs="Arial"/>
                <w:color w:val="000000"/>
                <w:sz w:val="20"/>
                <w:szCs w:val="20"/>
              </w:rPr>
            </w:pPr>
          </w:p>
        </w:tc>
        <w:tc>
          <w:tcPr>
            <w:tcW w:w="1061" w:type="dxa"/>
            <w:tcBorders>
              <w:top w:val="nil"/>
              <w:left w:val="nil"/>
              <w:bottom w:val="nil"/>
              <w:right w:val="single" w:sz="12" w:space="0" w:color="C0C0C0"/>
            </w:tcBorders>
            <w:shd w:val="clear" w:color="000000" w:fill="E6E6E6"/>
            <w:vAlign w:val="center"/>
          </w:tcPr>
          <w:p w14:paraId="35A8B09D" w14:textId="77777777" w:rsidR="00B30C1E" w:rsidRPr="00CE46B9" w:rsidRDefault="00B30C1E" w:rsidP="00EE6A79">
            <w:pPr>
              <w:spacing w:after="0"/>
              <w:rPr>
                <w:rFonts w:eastAsiaTheme="minorEastAsia" w:cs="Arial"/>
                <w:color w:val="000000"/>
                <w:sz w:val="20"/>
                <w:szCs w:val="20"/>
              </w:rPr>
            </w:pPr>
          </w:p>
        </w:tc>
        <w:tc>
          <w:tcPr>
            <w:tcW w:w="1992" w:type="dxa"/>
            <w:tcBorders>
              <w:top w:val="nil"/>
              <w:left w:val="nil"/>
              <w:bottom w:val="nil"/>
              <w:right w:val="nil"/>
            </w:tcBorders>
            <w:shd w:val="clear" w:color="000000" w:fill="E6E6E6"/>
            <w:vAlign w:val="center"/>
            <w:hideMark/>
          </w:tcPr>
          <w:p w14:paraId="238C4C15"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w:t>
            </w:r>
          </w:p>
        </w:tc>
        <w:tc>
          <w:tcPr>
            <w:tcW w:w="984" w:type="dxa"/>
            <w:tcBorders>
              <w:top w:val="nil"/>
              <w:left w:val="nil"/>
              <w:bottom w:val="nil"/>
              <w:right w:val="nil"/>
            </w:tcBorders>
            <w:shd w:val="clear" w:color="000000" w:fill="E6E6E6"/>
            <w:vAlign w:val="center"/>
            <w:hideMark/>
          </w:tcPr>
          <w:p w14:paraId="584F7B53" w14:textId="77777777" w:rsidR="00B30C1E" w:rsidRPr="00CE46B9" w:rsidRDefault="00B30C1E" w:rsidP="00EE6A79">
            <w:pPr>
              <w:spacing w:after="0"/>
              <w:jc w:val="center"/>
              <w:rPr>
                <w:rFonts w:eastAsiaTheme="minorEastAsia" w:cs="Arial"/>
                <w:color w:val="000000"/>
                <w:sz w:val="16"/>
                <w:szCs w:val="16"/>
              </w:rPr>
            </w:pPr>
            <w:r w:rsidRPr="00CE46B9">
              <w:rPr>
                <w:rFonts w:eastAsiaTheme="minorEastAsia" w:cs="Arial"/>
                <w:color w:val="000000"/>
                <w:sz w:val="16"/>
                <w:szCs w:val="16"/>
              </w:rPr>
              <w:t> </w:t>
            </w:r>
          </w:p>
        </w:tc>
        <w:tc>
          <w:tcPr>
            <w:tcW w:w="1880" w:type="dxa"/>
            <w:tcBorders>
              <w:top w:val="nil"/>
              <w:left w:val="single" w:sz="12" w:space="0" w:color="C0C0C0"/>
              <w:bottom w:val="nil"/>
              <w:right w:val="nil"/>
            </w:tcBorders>
            <w:shd w:val="clear" w:color="000000" w:fill="E6E6E6"/>
            <w:vAlign w:val="center"/>
          </w:tcPr>
          <w:p w14:paraId="7C3AF3BE" w14:textId="77777777" w:rsidR="00B30C1E" w:rsidRPr="00CE46B9" w:rsidRDefault="00B30C1E" w:rsidP="00EE6A79">
            <w:pPr>
              <w:spacing w:after="0"/>
              <w:rPr>
                <w:rFonts w:eastAsiaTheme="minorEastAsia" w:cs="Arial"/>
                <w:color w:val="000000"/>
                <w:sz w:val="20"/>
                <w:szCs w:val="20"/>
              </w:rPr>
            </w:pPr>
          </w:p>
        </w:tc>
        <w:tc>
          <w:tcPr>
            <w:tcW w:w="1138" w:type="dxa"/>
            <w:tcBorders>
              <w:top w:val="nil"/>
              <w:left w:val="nil"/>
              <w:bottom w:val="nil"/>
              <w:right w:val="single" w:sz="12" w:space="0" w:color="C0C0C0"/>
            </w:tcBorders>
            <w:shd w:val="clear" w:color="000000" w:fill="E6E6E6"/>
            <w:vAlign w:val="center"/>
          </w:tcPr>
          <w:p w14:paraId="7CA5C2FF" w14:textId="77777777" w:rsidR="00B30C1E" w:rsidRPr="00CE46B9" w:rsidRDefault="00B30C1E" w:rsidP="00EE6A79">
            <w:pPr>
              <w:spacing w:after="0"/>
              <w:rPr>
                <w:rFonts w:eastAsiaTheme="minorEastAsia" w:cs="Arial"/>
                <w:color w:val="000000"/>
                <w:sz w:val="20"/>
                <w:szCs w:val="20"/>
              </w:rPr>
            </w:pPr>
          </w:p>
        </w:tc>
      </w:tr>
      <w:tr w:rsidR="00B30C1E" w:rsidRPr="00CE46B9" w14:paraId="66A50A76" w14:textId="77777777" w:rsidTr="00591ACA">
        <w:trPr>
          <w:trHeight w:val="300"/>
          <w:jc w:val="center"/>
        </w:trPr>
        <w:tc>
          <w:tcPr>
            <w:tcW w:w="1935" w:type="dxa"/>
            <w:tcBorders>
              <w:top w:val="nil"/>
              <w:left w:val="single" w:sz="8" w:space="0" w:color="C0C0C0"/>
              <w:bottom w:val="nil"/>
              <w:right w:val="nil"/>
            </w:tcBorders>
            <w:shd w:val="clear" w:color="000000" w:fill="E6E6E6"/>
            <w:vAlign w:val="center"/>
          </w:tcPr>
          <w:p w14:paraId="10569A72" w14:textId="77777777" w:rsidR="00B30C1E" w:rsidRPr="00CE46B9" w:rsidRDefault="00B30C1E" w:rsidP="00EE6A79">
            <w:pPr>
              <w:spacing w:after="0"/>
              <w:rPr>
                <w:rFonts w:eastAsiaTheme="minorEastAsia" w:cs="Arial"/>
                <w:color w:val="000000"/>
                <w:sz w:val="20"/>
                <w:szCs w:val="20"/>
              </w:rPr>
            </w:pPr>
          </w:p>
        </w:tc>
        <w:tc>
          <w:tcPr>
            <w:tcW w:w="1061" w:type="dxa"/>
            <w:tcBorders>
              <w:top w:val="nil"/>
              <w:left w:val="nil"/>
              <w:bottom w:val="nil"/>
              <w:right w:val="single" w:sz="12" w:space="0" w:color="C0C0C0"/>
            </w:tcBorders>
            <w:shd w:val="clear" w:color="000000" w:fill="E6E6E6"/>
            <w:vAlign w:val="center"/>
          </w:tcPr>
          <w:p w14:paraId="656FC42E" w14:textId="77777777" w:rsidR="00B30C1E" w:rsidRPr="00CE46B9" w:rsidRDefault="00B30C1E" w:rsidP="00EE6A79">
            <w:pPr>
              <w:spacing w:after="0"/>
              <w:rPr>
                <w:rFonts w:eastAsiaTheme="minorEastAsia" w:cs="Arial"/>
                <w:color w:val="000000"/>
                <w:sz w:val="20"/>
                <w:szCs w:val="20"/>
              </w:rPr>
            </w:pPr>
          </w:p>
        </w:tc>
        <w:tc>
          <w:tcPr>
            <w:tcW w:w="1992" w:type="dxa"/>
            <w:tcBorders>
              <w:top w:val="nil"/>
              <w:left w:val="nil"/>
              <w:bottom w:val="nil"/>
              <w:right w:val="nil"/>
            </w:tcBorders>
            <w:shd w:val="clear" w:color="000000" w:fill="E6E6E6"/>
            <w:vAlign w:val="center"/>
          </w:tcPr>
          <w:p w14:paraId="0BC5FE78" w14:textId="77777777" w:rsidR="00B30C1E" w:rsidRPr="00CE46B9" w:rsidRDefault="00B30C1E" w:rsidP="00EE6A79">
            <w:pPr>
              <w:spacing w:after="0"/>
              <w:rPr>
                <w:rFonts w:eastAsiaTheme="minorEastAsia" w:cs="Arial"/>
                <w:color w:val="000000"/>
                <w:sz w:val="20"/>
                <w:szCs w:val="20"/>
              </w:rPr>
            </w:pPr>
            <w:proofErr w:type="spellStart"/>
            <w:r w:rsidRPr="00CE46B9">
              <w:rPr>
                <w:rFonts w:eastAsiaTheme="minorEastAsia" w:cs="Arial"/>
                <w:color w:val="000000"/>
                <w:sz w:val="20"/>
                <w:szCs w:val="20"/>
              </w:rPr>
              <w:t>eTRU</w:t>
            </w:r>
            <w:proofErr w:type="spellEnd"/>
          </w:p>
          <w:p w14:paraId="45BFE855" w14:textId="77777777" w:rsidR="00B30C1E" w:rsidRPr="00CE46B9" w:rsidRDefault="00B30C1E" w:rsidP="00EE6A79">
            <w:pPr>
              <w:spacing w:after="0"/>
              <w:rPr>
                <w:rFonts w:eastAsiaTheme="minorEastAsia" w:cs="Arial"/>
                <w:color w:val="000000"/>
                <w:sz w:val="20"/>
                <w:szCs w:val="20"/>
              </w:rPr>
            </w:pPr>
          </w:p>
        </w:tc>
        <w:tc>
          <w:tcPr>
            <w:tcW w:w="984" w:type="dxa"/>
            <w:tcBorders>
              <w:top w:val="nil"/>
              <w:left w:val="nil"/>
              <w:bottom w:val="nil"/>
              <w:right w:val="nil"/>
            </w:tcBorders>
            <w:shd w:val="clear" w:color="000000" w:fill="E6E6E6"/>
            <w:vAlign w:val="center"/>
          </w:tcPr>
          <w:p w14:paraId="6E40DB32" w14:textId="77777777" w:rsidR="00B30C1E" w:rsidRPr="00CE46B9" w:rsidRDefault="00B30C1E" w:rsidP="00EE6A79">
            <w:pPr>
              <w:spacing w:after="0"/>
              <w:jc w:val="center"/>
              <w:rPr>
                <w:rFonts w:eastAsiaTheme="minorEastAsia" w:cs="Arial"/>
                <w:color w:val="000000"/>
                <w:sz w:val="20"/>
                <w:szCs w:val="20"/>
              </w:rPr>
            </w:pPr>
            <w:r w:rsidRPr="00CE46B9">
              <w:rPr>
                <w:rFonts w:eastAsiaTheme="minorEastAsia" w:cs="Arial"/>
                <w:color w:val="000000"/>
                <w:sz w:val="20"/>
                <w:szCs w:val="20"/>
              </w:rPr>
              <w:t>3.4</w:t>
            </w:r>
          </w:p>
          <w:p w14:paraId="4925F098" w14:textId="77777777" w:rsidR="00B30C1E" w:rsidRPr="00CE46B9" w:rsidRDefault="00B30C1E" w:rsidP="00EE6A79">
            <w:pPr>
              <w:spacing w:after="0"/>
              <w:jc w:val="center"/>
              <w:rPr>
                <w:rFonts w:eastAsiaTheme="minorEastAsia" w:cs="Arial"/>
                <w:color w:val="000000"/>
                <w:sz w:val="16"/>
                <w:szCs w:val="16"/>
              </w:rPr>
            </w:pPr>
          </w:p>
        </w:tc>
        <w:tc>
          <w:tcPr>
            <w:tcW w:w="1880" w:type="dxa"/>
            <w:tcBorders>
              <w:top w:val="nil"/>
              <w:left w:val="single" w:sz="12" w:space="0" w:color="C0C0C0"/>
              <w:bottom w:val="nil"/>
              <w:right w:val="nil"/>
            </w:tcBorders>
            <w:shd w:val="clear" w:color="000000" w:fill="E6E6E6"/>
            <w:vAlign w:val="center"/>
          </w:tcPr>
          <w:p w14:paraId="4F8BD28E" w14:textId="77777777" w:rsidR="00B30C1E" w:rsidRPr="00CE46B9" w:rsidRDefault="00B30C1E" w:rsidP="00EE6A79">
            <w:pPr>
              <w:spacing w:after="0"/>
              <w:rPr>
                <w:rFonts w:eastAsiaTheme="minorEastAsia" w:cs="Arial"/>
                <w:color w:val="000000"/>
                <w:sz w:val="20"/>
                <w:szCs w:val="20"/>
              </w:rPr>
            </w:pPr>
          </w:p>
        </w:tc>
        <w:tc>
          <w:tcPr>
            <w:tcW w:w="1138" w:type="dxa"/>
            <w:tcBorders>
              <w:top w:val="nil"/>
              <w:left w:val="nil"/>
              <w:bottom w:val="nil"/>
              <w:right w:val="single" w:sz="12" w:space="0" w:color="C0C0C0"/>
            </w:tcBorders>
            <w:shd w:val="clear" w:color="000000" w:fill="E6E6E6"/>
            <w:vAlign w:val="center"/>
          </w:tcPr>
          <w:p w14:paraId="42197B89" w14:textId="77777777" w:rsidR="00B30C1E" w:rsidRPr="00CE46B9" w:rsidRDefault="00B30C1E" w:rsidP="00EE6A79">
            <w:pPr>
              <w:spacing w:after="0"/>
              <w:rPr>
                <w:rFonts w:eastAsiaTheme="minorEastAsia" w:cs="Arial"/>
                <w:color w:val="000000"/>
                <w:sz w:val="20"/>
                <w:szCs w:val="20"/>
              </w:rPr>
            </w:pPr>
          </w:p>
        </w:tc>
      </w:tr>
      <w:tr w:rsidR="00B30C1E" w:rsidRPr="00CE46B9" w14:paraId="39E091F1" w14:textId="77777777" w:rsidTr="00591ACA">
        <w:trPr>
          <w:trHeight w:val="300"/>
          <w:jc w:val="center"/>
        </w:trPr>
        <w:tc>
          <w:tcPr>
            <w:tcW w:w="1935" w:type="dxa"/>
            <w:tcBorders>
              <w:top w:val="nil"/>
              <w:left w:val="single" w:sz="8" w:space="0" w:color="C0C0C0"/>
              <w:bottom w:val="nil"/>
              <w:right w:val="nil"/>
            </w:tcBorders>
            <w:shd w:val="clear" w:color="000000" w:fill="E6E6E6"/>
            <w:vAlign w:val="center"/>
          </w:tcPr>
          <w:p w14:paraId="648F4CF2" w14:textId="77777777" w:rsidR="00B30C1E" w:rsidRPr="00CE46B9" w:rsidRDefault="00B30C1E" w:rsidP="00EE6A79">
            <w:pPr>
              <w:spacing w:after="0"/>
              <w:rPr>
                <w:rFonts w:eastAsiaTheme="minorEastAsia" w:cs="Arial"/>
                <w:color w:val="000000"/>
                <w:sz w:val="20"/>
                <w:szCs w:val="20"/>
              </w:rPr>
            </w:pPr>
          </w:p>
        </w:tc>
        <w:tc>
          <w:tcPr>
            <w:tcW w:w="1061" w:type="dxa"/>
            <w:tcBorders>
              <w:top w:val="nil"/>
              <w:left w:val="nil"/>
              <w:bottom w:val="nil"/>
              <w:right w:val="single" w:sz="12" w:space="0" w:color="C0C0C0"/>
            </w:tcBorders>
            <w:shd w:val="clear" w:color="000000" w:fill="E6E6E6"/>
            <w:vAlign w:val="center"/>
          </w:tcPr>
          <w:p w14:paraId="6887D852" w14:textId="77777777" w:rsidR="00B30C1E" w:rsidRPr="00CE46B9" w:rsidRDefault="00B30C1E" w:rsidP="00EE6A79">
            <w:pPr>
              <w:spacing w:after="0"/>
              <w:rPr>
                <w:rFonts w:eastAsiaTheme="minorEastAsia" w:cs="Arial"/>
                <w:color w:val="000000"/>
                <w:sz w:val="20"/>
                <w:szCs w:val="20"/>
              </w:rPr>
            </w:pPr>
          </w:p>
        </w:tc>
        <w:tc>
          <w:tcPr>
            <w:tcW w:w="1992" w:type="dxa"/>
            <w:tcBorders>
              <w:top w:val="nil"/>
              <w:left w:val="nil"/>
              <w:bottom w:val="nil"/>
              <w:right w:val="nil"/>
            </w:tcBorders>
            <w:shd w:val="clear" w:color="000000" w:fill="E6E6E6"/>
            <w:vAlign w:val="center"/>
          </w:tcPr>
          <w:p w14:paraId="3E82BE05" w14:textId="77777777" w:rsidR="00B30C1E" w:rsidRPr="00CE46B9" w:rsidRDefault="00B30C1E" w:rsidP="00EE6A79">
            <w:pPr>
              <w:autoSpaceDE w:val="0"/>
              <w:autoSpaceDN w:val="0"/>
              <w:adjustRightInd w:val="0"/>
              <w:spacing w:after="0"/>
              <w:rPr>
                <w:rFonts w:eastAsiaTheme="minorEastAsia" w:cs="Arial"/>
                <w:color w:val="000000"/>
                <w:sz w:val="20"/>
                <w:szCs w:val="20"/>
              </w:rPr>
            </w:pPr>
            <w:proofErr w:type="spellStart"/>
            <w:r w:rsidRPr="00CE46B9">
              <w:rPr>
                <w:rFonts w:eastAsiaTheme="minorEastAsia" w:cs="Arial"/>
                <w:color w:val="000000"/>
                <w:sz w:val="20"/>
                <w:szCs w:val="20"/>
              </w:rPr>
              <w:t>eCHE</w:t>
            </w:r>
            <w:proofErr w:type="spellEnd"/>
          </w:p>
          <w:p w14:paraId="38C0A5CD" w14:textId="77777777" w:rsidR="00B30C1E" w:rsidRPr="00CE46B9" w:rsidRDefault="00B30C1E" w:rsidP="00EE6A79">
            <w:pPr>
              <w:autoSpaceDE w:val="0"/>
              <w:autoSpaceDN w:val="0"/>
              <w:adjustRightInd w:val="0"/>
              <w:spacing w:after="0"/>
              <w:rPr>
                <w:rFonts w:eastAsiaTheme="minorEastAsia" w:cs="Arial"/>
                <w:color w:val="000000"/>
                <w:sz w:val="20"/>
                <w:szCs w:val="20"/>
              </w:rPr>
            </w:pPr>
          </w:p>
        </w:tc>
        <w:tc>
          <w:tcPr>
            <w:tcW w:w="984" w:type="dxa"/>
            <w:tcBorders>
              <w:top w:val="nil"/>
              <w:left w:val="nil"/>
              <w:bottom w:val="nil"/>
              <w:right w:val="nil"/>
            </w:tcBorders>
            <w:shd w:val="clear" w:color="000000" w:fill="E6E6E6"/>
            <w:vAlign w:val="center"/>
          </w:tcPr>
          <w:p w14:paraId="51A57719" w14:textId="77777777" w:rsidR="00B30C1E" w:rsidRPr="00CE46B9" w:rsidRDefault="00B30C1E" w:rsidP="00EE6A79">
            <w:pPr>
              <w:autoSpaceDE w:val="0"/>
              <w:autoSpaceDN w:val="0"/>
              <w:adjustRightInd w:val="0"/>
              <w:spacing w:after="0"/>
              <w:jc w:val="center"/>
              <w:rPr>
                <w:rFonts w:eastAsiaTheme="minorEastAsia" w:cs="Arial"/>
                <w:color w:val="000000"/>
                <w:sz w:val="20"/>
                <w:szCs w:val="20"/>
              </w:rPr>
            </w:pPr>
            <w:r w:rsidRPr="00CE46B9">
              <w:rPr>
                <w:rFonts w:eastAsiaTheme="minorEastAsia" w:cs="Arial"/>
                <w:color w:val="000000"/>
                <w:sz w:val="20"/>
                <w:szCs w:val="20"/>
              </w:rPr>
              <w:t>2.7</w:t>
            </w:r>
          </w:p>
          <w:p w14:paraId="53D6DAD0" w14:textId="77777777" w:rsidR="00B30C1E" w:rsidRPr="00CE46B9" w:rsidRDefault="00B30C1E" w:rsidP="00EE6A79">
            <w:pPr>
              <w:autoSpaceDE w:val="0"/>
              <w:autoSpaceDN w:val="0"/>
              <w:adjustRightInd w:val="0"/>
              <w:spacing w:after="0"/>
              <w:jc w:val="center"/>
              <w:rPr>
                <w:rFonts w:eastAsiaTheme="minorEastAsia" w:cs="Arial"/>
                <w:color w:val="000000"/>
                <w:sz w:val="20"/>
                <w:szCs w:val="20"/>
              </w:rPr>
            </w:pPr>
          </w:p>
        </w:tc>
        <w:tc>
          <w:tcPr>
            <w:tcW w:w="1880" w:type="dxa"/>
            <w:tcBorders>
              <w:top w:val="nil"/>
              <w:left w:val="single" w:sz="12" w:space="0" w:color="C0C0C0"/>
              <w:bottom w:val="nil"/>
              <w:right w:val="nil"/>
            </w:tcBorders>
            <w:shd w:val="clear" w:color="000000" w:fill="E6E6E6"/>
            <w:vAlign w:val="center"/>
          </w:tcPr>
          <w:p w14:paraId="74954A81" w14:textId="77777777" w:rsidR="00B30C1E" w:rsidRPr="00CE46B9" w:rsidRDefault="00B30C1E" w:rsidP="00EE6A79">
            <w:pPr>
              <w:spacing w:after="0"/>
              <w:rPr>
                <w:rFonts w:eastAsiaTheme="minorEastAsia" w:cs="Arial"/>
                <w:color w:val="000000"/>
                <w:sz w:val="20"/>
                <w:szCs w:val="20"/>
              </w:rPr>
            </w:pPr>
          </w:p>
        </w:tc>
        <w:tc>
          <w:tcPr>
            <w:tcW w:w="1138" w:type="dxa"/>
            <w:tcBorders>
              <w:top w:val="nil"/>
              <w:left w:val="nil"/>
              <w:bottom w:val="nil"/>
              <w:right w:val="single" w:sz="12" w:space="0" w:color="C0C0C0"/>
            </w:tcBorders>
            <w:shd w:val="clear" w:color="000000" w:fill="E6E6E6"/>
            <w:vAlign w:val="center"/>
          </w:tcPr>
          <w:p w14:paraId="1E583B1D" w14:textId="77777777" w:rsidR="00B30C1E" w:rsidRPr="00CE46B9" w:rsidRDefault="00B30C1E" w:rsidP="00EE6A79">
            <w:pPr>
              <w:spacing w:after="0"/>
              <w:rPr>
                <w:rFonts w:eastAsiaTheme="minorEastAsia" w:cs="Arial"/>
                <w:color w:val="000000"/>
                <w:sz w:val="20"/>
                <w:szCs w:val="20"/>
              </w:rPr>
            </w:pPr>
          </w:p>
        </w:tc>
      </w:tr>
      <w:tr w:rsidR="00B30C1E" w:rsidRPr="00CE46B9" w14:paraId="1B2DBB7E" w14:textId="77777777" w:rsidTr="00591ACA">
        <w:trPr>
          <w:trHeight w:val="315"/>
          <w:jc w:val="center"/>
        </w:trPr>
        <w:tc>
          <w:tcPr>
            <w:tcW w:w="1935" w:type="dxa"/>
            <w:tcBorders>
              <w:top w:val="nil"/>
              <w:left w:val="single" w:sz="8" w:space="0" w:color="C0C0C0"/>
              <w:bottom w:val="single" w:sz="8" w:space="0" w:color="C0C0C0"/>
              <w:right w:val="nil"/>
            </w:tcBorders>
            <w:shd w:val="clear" w:color="000000" w:fill="E6E6E6"/>
            <w:vAlign w:val="center"/>
          </w:tcPr>
          <w:p w14:paraId="774B8C2F" w14:textId="77777777" w:rsidR="00B30C1E" w:rsidRPr="00CE46B9" w:rsidRDefault="00B30C1E" w:rsidP="00EE6A79">
            <w:pPr>
              <w:spacing w:after="0"/>
              <w:rPr>
                <w:rFonts w:eastAsiaTheme="minorEastAsia" w:cs="Arial"/>
                <w:color w:val="000000"/>
                <w:sz w:val="20"/>
                <w:szCs w:val="20"/>
              </w:rPr>
            </w:pPr>
          </w:p>
        </w:tc>
        <w:tc>
          <w:tcPr>
            <w:tcW w:w="1061" w:type="dxa"/>
            <w:tcBorders>
              <w:top w:val="nil"/>
              <w:left w:val="nil"/>
              <w:bottom w:val="single" w:sz="8" w:space="0" w:color="C0C0C0"/>
              <w:right w:val="single" w:sz="12" w:space="0" w:color="C0C0C0"/>
            </w:tcBorders>
            <w:shd w:val="clear" w:color="000000" w:fill="E6E6E6"/>
            <w:vAlign w:val="center"/>
          </w:tcPr>
          <w:p w14:paraId="284DEBC6" w14:textId="77777777" w:rsidR="00B30C1E" w:rsidRPr="00CE46B9" w:rsidRDefault="00B30C1E" w:rsidP="00EE6A79">
            <w:pPr>
              <w:spacing w:after="0"/>
              <w:rPr>
                <w:rFonts w:eastAsiaTheme="minorEastAsia" w:cs="Arial"/>
                <w:color w:val="000000"/>
                <w:sz w:val="20"/>
                <w:szCs w:val="20"/>
              </w:rPr>
            </w:pPr>
          </w:p>
        </w:tc>
        <w:tc>
          <w:tcPr>
            <w:tcW w:w="1992" w:type="dxa"/>
            <w:tcBorders>
              <w:top w:val="nil"/>
              <w:left w:val="nil"/>
              <w:bottom w:val="single" w:sz="8" w:space="0" w:color="C0C0C0"/>
              <w:right w:val="nil"/>
            </w:tcBorders>
            <w:shd w:val="clear" w:color="000000" w:fill="E6E6E6"/>
            <w:vAlign w:val="center"/>
          </w:tcPr>
          <w:p w14:paraId="505AD8C8" w14:textId="77777777" w:rsidR="00B30C1E" w:rsidRPr="00CE46B9" w:rsidRDefault="00B30C1E" w:rsidP="00EE6A79">
            <w:pPr>
              <w:spacing w:after="0"/>
              <w:rPr>
                <w:rFonts w:eastAsiaTheme="minorEastAsia" w:cs="Arial"/>
                <w:color w:val="000000"/>
                <w:sz w:val="20"/>
                <w:szCs w:val="20"/>
              </w:rPr>
            </w:pPr>
            <w:proofErr w:type="spellStart"/>
            <w:r w:rsidRPr="00CE46B9">
              <w:rPr>
                <w:rFonts w:eastAsiaTheme="minorEastAsia" w:cs="Arial"/>
                <w:color w:val="000000"/>
                <w:sz w:val="20"/>
                <w:szCs w:val="20"/>
              </w:rPr>
              <w:t>eOGV</w:t>
            </w:r>
            <w:proofErr w:type="spellEnd"/>
          </w:p>
        </w:tc>
        <w:tc>
          <w:tcPr>
            <w:tcW w:w="984" w:type="dxa"/>
            <w:tcBorders>
              <w:top w:val="nil"/>
              <w:left w:val="nil"/>
              <w:bottom w:val="single" w:sz="8" w:space="0" w:color="C0C0C0"/>
              <w:right w:val="nil"/>
            </w:tcBorders>
            <w:shd w:val="clear" w:color="000000" w:fill="E6E6E6"/>
            <w:vAlign w:val="center"/>
          </w:tcPr>
          <w:p w14:paraId="483B3FEE" w14:textId="77777777" w:rsidR="00B30C1E" w:rsidRPr="00CE46B9" w:rsidRDefault="00B30C1E" w:rsidP="00EE6A79">
            <w:pPr>
              <w:spacing w:after="0"/>
              <w:jc w:val="center"/>
              <w:rPr>
                <w:rFonts w:eastAsiaTheme="minorEastAsia" w:cs="Arial"/>
                <w:color w:val="000000"/>
                <w:sz w:val="20"/>
                <w:szCs w:val="20"/>
              </w:rPr>
            </w:pPr>
            <w:r w:rsidRPr="00CE46B9">
              <w:rPr>
                <w:rFonts w:eastAsiaTheme="minorEastAsia" w:cs="Arial"/>
                <w:color w:val="000000"/>
                <w:sz w:val="20"/>
                <w:szCs w:val="20"/>
              </w:rPr>
              <w:t>2.6</w:t>
            </w:r>
          </w:p>
        </w:tc>
        <w:tc>
          <w:tcPr>
            <w:tcW w:w="1880" w:type="dxa"/>
            <w:tcBorders>
              <w:top w:val="nil"/>
              <w:left w:val="single" w:sz="12" w:space="0" w:color="C0C0C0"/>
              <w:bottom w:val="single" w:sz="8" w:space="0" w:color="C0C0C0"/>
              <w:right w:val="nil"/>
            </w:tcBorders>
            <w:shd w:val="clear" w:color="000000" w:fill="E6E6E6"/>
            <w:vAlign w:val="center"/>
          </w:tcPr>
          <w:p w14:paraId="24106E0C" w14:textId="77777777" w:rsidR="00B30C1E" w:rsidRPr="00CE46B9" w:rsidRDefault="00B30C1E" w:rsidP="00EE6A79">
            <w:pPr>
              <w:spacing w:after="0"/>
              <w:rPr>
                <w:rFonts w:eastAsiaTheme="minorEastAsia" w:cs="Arial"/>
                <w:color w:val="000000"/>
                <w:sz w:val="20"/>
                <w:szCs w:val="20"/>
              </w:rPr>
            </w:pPr>
          </w:p>
        </w:tc>
        <w:tc>
          <w:tcPr>
            <w:tcW w:w="1138" w:type="dxa"/>
            <w:tcBorders>
              <w:top w:val="nil"/>
              <w:left w:val="nil"/>
              <w:bottom w:val="single" w:sz="8" w:space="0" w:color="C0C0C0"/>
              <w:right w:val="single" w:sz="12" w:space="0" w:color="C0C0C0"/>
            </w:tcBorders>
            <w:shd w:val="clear" w:color="000000" w:fill="E6E6E6"/>
            <w:vAlign w:val="center"/>
          </w:tcPr>
          <w:p w14:paraId="255A7B02" w14:textId="77777777" w:rsidR="00B30C1E" w:rsidRPr="00CE46B9" w:rsidRDefault="00B30C1E" w:rsidP="00EE6A79">
            <w:pPr>
              <w:spacing w:after="0"/>
              <w:rPr>
                <w:rFonts w:eastAsiaTheme="minorEastAsia" w:cs="Arial"/>
                <w:color w:val="000000"/>
                <w:sz w:val="20"/>
                <w:szCs w:val="20"/>
              </w:rPr>
            </w:pPr>
          </w:p>
        </w:tc>
      </w:tr>
      <w:tr w:rsidR="00B30C1E" w:rsidRPr="00CE46B9" w14:paraId="31CB6010" w14:textId="77777777" w:rsidTr="00591ACA">
        <w:trPr>
          <w:trHeight w:val="300"/>
          <w:jc w:val="center"/>
        </w:trPr>
        <w:tc>
          <w:tcPr>
            <w:tcW w:w="1935" w:type="dxa"/>
            <w:vMerge w:val="restart"/>
            <w:tcBorders>
              <w:top w:val="nil"/>
              <w:left w:val="single" w:sz="8" w:space="0" w:color="C0C0C0"/>
              <w:bottom w:val="single" w:sz="8" w:space="0" w:color="C0C0C0"/>
              <w:right w:val="nil"/>
            </w:tcBorders>
            <w:shd w:val="clear" w:color="000000" w:fill="F3F3F3"/>
            <w:vAlign w:val="center"/>
            <w:hideMark/>
          </w:tcPr>
          <w:p w14:paraId="447E9A5A"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xml:space="preserve">H2/FCV </w:t>
            </w:r>
          </w:p>
        </w:tc>
        <w:tc>
          <w:tcPr>
            <w:tcW w:w="1061" w:type="dxa"/>
            <w:vMerge w:val="restart"/>
            <w:tcBorders>
              <w:top w:val="nil"/>
              <w:left w:val="nil"/>
              <w:bottom w:val="single" w:sz="8" w:space="0" w:color="C0C0C0"/>
              <w:right w:val="single" w:sz="12" w:space="0" w:color="C0C0C0"/>
            </w:tcBorders>
            <w:shd w:val="clear" w:color="000000" w:fill="F3F3F3"/>
            <w:vAlign w:val="center"/>
            <w:hideMark/>
          </w:tcPr>
          <w:p w14:paraId="47F456C5" w14:textId="77777777" w:rsidR="00B30C1E" w:rsidRPr="00CE46B9" w:rsidRDefault="00B30C1E" w:rsidP="00EE6A79">
            <w:pPr>
              <w:spacing w:after="0"/>
              <w:jc w:val="center"/>
              <w:rPr>
                <w:rFonts w:eastAsiaTheme="minorEastAsia" w:cs="Arial"/>
                <w:color w:val="000000"/>
                <w:sz w:val="20"/>
                <w:szCs w:val="20"/>
              </w:rPr>
            </w:pPr>
            <w:r w:rsidRPr="00CE46B9">
              <w:rPr>
                <w:rFonts w:eastAsiaTheme="minorEastAsia" w:cs="Arial"/>
                <w:color w:val="000000"/>
                <w:sz w:val="20"/>
                <w:szCs w:val="20"/>
              </w:rPr>
              <w:t>2.5</w:t>
            </w:r>
          </w:p>
        </w:tc>
        <w:tc>
          <w:tcPr>
            <w:tcW w:w="1992" w:type="dxa"/>
            <w:tcBorders>
              <w:top w:val="nil"/>
              <w:left w:val="nil"/>
              <w:bottom w:val="nil"/>
              <w:right w:val="nil"/>
            </w:tcBorders>
            <w:shd w:val="clear" w:color="000000" w:fill="F3F3F3"/>
            <w:vAlign w:val="center"/>
            <w:hideMark/>
          </w:tcPr>
          <w:p w14:paraId="03B1A8E0"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H2/FCV</w:t>
            </w:r>
          </w:p>
        </w:tc>
        <w:tc>
          <w:tcPr>
            <w:tcW w:w="984" w:type="dxa"/>
            <w:tcBorders>
              <w:top w:val="nil"/>
              <w:left w:val="nil"/>
              <w:bottom w:val="nil"/>
              <w:right w:val="nil"/>
            </w:tcBorders>
            <w:shd w:val="clear" w:color="000000" w:fill="F3F3F3"/>
            <w:vAlign w:val="center"/>
            <w:hideMark/>
          </w:tcPr>
          <w:p w14:paraId="51A83CAA" w14:textId="77777777" w:rsidR="00B30C1E" w:rsidRPr="00CE46B9" w:rsidRDefault="00B30C1E" w:rsidP="00EE6A79">
            <w:pPr>
              <w:spacing w:after="0"/>
              <w:jc w:val="center"/>
              <w:rPr>
                <w:rFonts w:eastAsiaTheme="minorEastAsia" w:cs="Arial"/>
                <w:color w:val="000000"/>
                <w:sz w:val="20"/>
                <w:szCs w:val="20"/>
              </w:rPr>
            </w:pPr>
            <w:r w:rsidRPr="00CE46B9">
              <w:rPr>
                <w:rFonts w:eastAsiaTheme="minorEastAsia" w:cs="Arial"/>
                <w:color w:val="000000"/>
                <w:sz w:val="20"/>
                <w:szCs w:val="20"/>
              </w:rPr>
              <w:t>1.9</w:t>
            </w:r>
          </w:p>
        </w:tc>
        <w:tc>
          <w:tcPr>
            <w:tcW w:w="1880" w:type="dxa"/>
            <w:tcBorders>
              <w:top w:val="nil"/>
              <w:left w:val="single" w:sz="12" w:space="0" w:color="C0C0C0"/>
              <w:bottom w:val="nil"/>
              <w:right w:val="nil"/>
            </w:tcBorders>
            <w:shd w:val="clear" w:color="000000" w:fill="F3F3F3"/>
            <w:vAlign w:val="center"/>
            <w:hideMark/>
          </w:tcPr>
          <w:p w14:paraId="3E2C34CD"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w:t>
            </w:r>
          </w:p>
        </w:tc>
        <w:tc>
          <w:tcPr>
            <w:tcW w:w="1138" w:type="dxa"/>
            <w:tcBorders>
              <w:top w:val="nil"/>
              <w:left w:val="nil"/>
              <w:bottom w:val="nil"/>
              <w:right w:val="single" w:sz="12" w:space="0" w:color="C0C0C0"/>
            </w:tcBorders>
            <w:shd w:val="clear" w:color="000000" w:fill="F3F3F3"/>
            <w:vAlign w:val="center"/>
            <w:hideMark/>
          </w:tcPr>
          <w:p w14:paraId="40F27DA8" w14:textId="77777777" w:rsidR="00B30C1E" w:rsidRPr="00CE46B9" w:rsidRDefault="00B30C1E" w:rsidP="00EE6A79">
            <w:pPr>
              <w:spacing w:after="0"/>
              <w:jc w:val="center"/>
              <w:rPr>
                <w:rFonts w:eastAsiaTheme="minorEastAsia" w:cs="Arial"/>
                <w:color w:val="000000"/>
                <w:sz w:val="20"/>
                <w:szCs w:val="20"/>
              </w:rPr>
            </w:pPr>
            <w:r w:rsidRPr="00CE46B9">
              <w:rPr>
                <w:rFonts w:eastAsiaTheme="minorEastAsia" w:cs="Arial"/>
                <w:color w:val="000000"/>
                <w:sz w:val="20"/>
                <w:szCs w:val="20"/>
              </w:rPr>
              <w:t> </w:t>
            </w:r>
          </w:p>
        </w:tc>
      </w:tr>
      <w:tr w:rsidR="00053A79" w:rsidRPr="00CE46B9" w14:paraId="29EA3082" w14:textId="77777777" w:rsidTr="00591ACA">
        <w:trPr>
          <w:trHeight w:val="300"/>
          <w:jc w:val="center"/>
          <w:ins w:id="1812" w:author="CARB" w:date="2023-12-19T12:12:00Z"/>
        </w:trPr>
        <w:tc>
          <w:tcPr>
            <w:tcW w:w="1935" w:type="dxa"/>
            <w:vMerge/>
            <w:tcBorders>
              <w:top w:val="nil"/>
              <w:left w:val="single" w:sz="8" w:space="0" w:color="C0C0C0"/>
              <w:bottom w:val="single" w:sz="8" w:space="0" w:color="C0C0C0"/>
              <w:right w:val="nil"/>
            </w:tcBorders>
            <w:shd w:val="clear" w:color="000000" w:fill="F3F3F3"/>
            <w:vAlign w:val="center"/>
          </w:tcPr>
          <w:p w14:paraId="35BFF5B3" w14:textId="77777777" w:rsidR="00053A79" w:rsidRPr="00CE46B9" w:rsidRDefault="00053A79" w:rsidP="00F701A2">
            <w:pPr>
              <w:spacing w:after="0"/>
              <w:rPr>
                <w:ins w:id="1813" w:author="CARB" w:date="2023-12-19T12:12:00Z"/>
                <w:rFonts w:eastAsiaTheme="minorEastAsia" w:cs="Arial"/>
                <w:color w:val="000000"/>
                <w:sz w:val="20"/>
                <w:szCs w:val="20"/>
              </w:rPr>
            </w:pPr>
          </w:p>
        </w:tc>
        <w:tc>
          <w:tcPr>
            <w:tcW w:w="1061" w:type="dxa"/>
            <w:vMerge/>
            <w:tcBorders>
              <w:top w:val="nil"/>
              <w:left w:val="nil"/>
              <w:bottom w:val="single" w:sz="8" w:space="0" w:color="C0C0C0"/>
              <w:right w:val="single" w:sz="12" w:space="0" w:color="C0C0C0"/>
            </w:tcBorders>
            <w:shd w:val="clear" w:color="000000" w:fill="F3F3F3"/>
            <w:vAlign w:val="center"/>
          </w:tcPr>
          <w:p w14:paraId="2041B117" w14:textId="77777777" w:rsidR="00053A79" w:rsidRPr="00CE46B9" w:rsidRDefault="00053A79" w:rsidP="00F701A2">
            <w:pPr>
              <w:spacing w:after="0"/>
              <w:jc w:val="center"/>
              <w:rPr>
                <w:ins w:id="1814" w:author="CARB" w:date="2023-12-19T12:12:00Z"/>
                <w:rFonts w:eastAsiaTheme="minorEastAsia" w:cs="Arial"/>
                <w:color w:val="000000"/>
                <w:sz w:val="20"/>
                <w:szCs w:val="20"/>
              </w:rPr>
            </w:pPr>
          </w:p>
        </w:tc>
        <w:tc>
          <w:tcPr>
            <w:tcW w:w="1992" w:type="dxa"/>
            <w:tcBorders>
              <w:top w:val="nil"/>
              <w:left w:val="nil"/>
              <w:bottom w:val="nil"/>
              <w:right w:val="nil"/>
            </w:tcBorders>
            <w:shd w:val="clear" w:color="000000" w:fill="F3F3F3"/>
            <w:vAlign w:val="center"/>
          </w:tcPr>
          <w:p w14:paraId="133389C3" w14:textId="0783F002" w:rsidR="00053A79" w:rsidRPr="00CE46B9" w:rsidRDefault="00053A79" w:rsidP="00F701A2">
            <w:pPr>
              <w:spacing w:after="0"/>
              <w:rPr>
                <w:ins w:id="1815" w:author="CARB" w:date="2023-12-19T12:12:00Z"/>
                <w:rFonts w:eastAsiaTheme="minorEastAsia" w:cs="Arial"/>
                <w:color w:val="000000"/>
                <w:sz w:val="20"/>
                <w:szCs w:val="20"/>
              </w:rPr>
            </w:pPr>
            <w:ins w:id="1816" w:author="CARB" w:date="2023-12-19T12:12:00Z">
              <w:r>
                <w:rPr>
                  <w:rFonts w:eastAsiaTheme="minorEastAsia" w:cs="Arial"/>
                  <w:color w:val="000000"/>
                  <w:sz w:val="20"/>
                  <w:szCs w:val="20"/>
                </w:rPr>
                <w:t xml:space="preserve">H2 Fuel Cell </w:t>
              </w:r>
              <w:proofErr w:type="spellStart"/>
              <w:r>
                <w:rPr>
                  <w:rFonts w:eastAsiaTheme="minorEastAsia" w:cs="Arial"/>
                  <w:color w:val="000000"/>
                  <w:sz w:val="20"/>
                  <w:szCs w:val="20"/>
                </w:rPr>
                <w:t>Forlifts</w:t>
              </w:r>
              <w:proofErr w:type="spellEnd"/>
              <w:r>
                <w:rPr>
                  <w:rFonts w:eastAsiaTheme="minorEastAsia" w:cs="Arial"/>
                  <w:color w:val="000000"/>
                  <w:sz w:val="20"/>
                  <w:szCs w:val="20"/>
                </w:rPr>
                <w:t xml:space="preserve"> with life capacity &lt; 12,000 lbs.</w:t>
              </w:r>
            </w:ins>
          </w:p>
        </w:tc>
        <w:tc>
          <w:tcPr>
            <w:tcW w:w="984" w:type="dxa"/>
            <w:tcBorders>
              <w:top w:val="nil"/>
              <w:left w:val="nil"/>
              <w:bottom w:val="nil"/>
              <w:right w:val="nil"/>
            </w:tcBorders>
            <w:shd w:val="clear" w:color="000000" w:fill="F3F3F3"/>
            <w:vAlign w:val="center"/>
          </w:tcPr>
          <w:p w14:paraId="3B38BF7A" w14:textId="4642AA12" w:rsidR="00053A79" w:rsidRPr="00CE46B9" w:rsidRDefault="00053A79" w:rsidP="00F701A2">
            <w:pPr>
              <w:spacing w:after="0"/>
              <w:jc w:val="center"/>
              <w:rPr>
                <w:ins w:id="1817" w:author="CARB" w:date="2023-12-19T12:12:00Z"/>
                <w:rFonts w:eastAsiaTheme="minorEastAsia" w:cs="Arial"/>
                <w:color w:val="000000"/>
                <w:sz w:val="20"/>
                <w:szCs w:val="20"/>
              </w:rPr>
            </w:pPr>
            <w:ins w:id="1818" w:author="CARB" w:date="2023-12-19T12:12:00Z">
              <w:r>
                <w:rPr>
                  <w:rFonts w:eastAsiaTheme="minorEastAsia" w:cs="Arial"/>
                  <w:color w:val="000000"/>
                  <w:sz w:val="20"/>
                  <w:szCs w:val="20"/>
                </w:rPr>
                <w:t>1.1</w:t>
              </w:r>
            </w:ins>
          </w:p>
        </w:tc>
        <w:tc>
          <w:tcPr>
            <w:tcW w:w="1880" w:type="dxa"/>
            <w:tcBorders>
              <w:top w:val="nil"/>
              <w:left w:val="single" w:sz="12" w:space="0" w:color="C0C0C0"/>
              <w:bottom w:val="nil"/>
              <w:right w:val="nil"/>
            </w:tcBorders>
            <w:shd w:val="clear" w:color="000000" w:fill="F3F3F3"/>
            <w:vAlign w:val="center"/>
          </w:tcPr>
          <w:p w14:paraId="0B1689A9" w14:textId="77777777" w:rsidR="00053A79" w:rsidRPr="00CE46B9" w:rsidRDefault="00053A79" w:rsidP="00F701A2">
            <w:pPr>
              <w:spacing w:after="0"/>
              <w:rPr>
                <w:ins w:id="1819" w:author="CARB" w:date="2023-12-19T12:12:00Z"/>
                <w:rFonts w:eastAsiaTheme="minorEastAsia" w:cs="Arial"/>
                <w:color w:val="000000"/>
                <w:sz w:val="20"/>
                <w:szCs w:val="20"/>
              </w:rPr>
            </w:pPr>
          </w:p>
        </w:tc>
        <w:tc>
          <w:tcPr>
            <w:tcW w:w="1138" w:type="dxa"/>
            <w:tcBorders>
              <w:top w:val="nil"/>
              <w:left w:val="nil"/>
              <w:bottom w:val="nil"/>
              <w:right w:val="single" w:sz="12" w:space="0" w:color="C0C0C0"/>
            </w:tcBorders>
            <w:shd w:val="clear" w:color="000000" w:fill="F3F3F3"/>
            <w:vAlign w:val="center"/>
          </w:tcPr>
          <w:p w14:paraId="7AABBFCE" w14:textId="77777777" w:rsidR="00053A79" w:rsidRPr="00CE46B9" w:rsidRDefault="00053A79" w:rsidP="00F701A2">
            <w:pPr>
              <w:spacing w:after="0"/>
              <w:jc w:val="center"/>
              <w:rPr>
                <w:ins w:id="1820" w:author="CARB" w:date="2023-12-19T12:12:00Z"/>
                <w:rFonts w:eastAsiaTheme="minorEastAsia" w:cs="Arial"/>
                <w:color w:val="000000"/>
                <w:sz w:val="20"/>
                <w:szCs w:val="20"/>
              </w:rPr>
            </w:pPr>
          </w:p>
        </w:tc>
      </w:tr>
      <w:tr w:rsidR="00B30C1E" w:rsidRPr="00CE46B9" w14:paraId="7FBD84CB" w14:textId="77777777" w:rsidTr="00591ACA">
        <w:trPr>
          <w:trHeight w:val="315"/>
          <w:jc w:val="center"/>
        </w:trPr>
        <w:tc>
          <w:tcPr>
            <w:tcW w:w="1935" w:type="dxa"/>
            <w:vMerge/>
            <w:tcBorders>
              <w:top w:val="nil"/>
              <w:left w:val="single" w:sz="8" w:space="0" w:color="C0C0C0"/>
              <w:bottom w:val="single" w:sz="8" w:space="0" w:color="C0C0C0"/>
              <w:right w:val="nil"/>
            </w:tcBorders>
            <w:vAlign w:val="center"/>
            <w:hideMark/>
          </w:tcPr>
          <w:p w14:paraId="62310AF8" w14:textId="77777777" w:rsidR="00B30C1E" w:rsidRPr="00CE46B9" w:rsidRDefault="00B30C1E" w:rsidP="00EE6A79">
            <w:pPr>
              <w:spacing w:after="0"/>
              <w:rPr>
                <w:rFonts w:eastAsiaTheme="minorEastAsia" w:cs="Arial"/>
                <w:color w:val="000000"/>
                <w:sz w:val="20"/>
                <w:szCs w:val="20"/>
              </w:rPr>
            </w:pPr>
          </w:p>
        </w:tc>
        <w:tc>
          <w:tcPr>
            <w:tcW w:w="1061" w:type="dxa"/>
            <w:vMerge/>
            <w:tcBorders>
              <w:top w:val="nil"/>
              <w:left w:val="nil"/>
              <w:bottom w:val="single" w:sz="8" w:space="0" w:color="C0C0C0"/>
              <w:right w:val="single" w:sz="12" w:space="0" w:color="C0C0C0"/>
            </w:tcBorders>
            <w:vAlign w:val="center"/>
            <w:hideMark/>
          </w:tcPr>
          <w:p w14:paraId="0E7EBF09" w14:textId="77777777" w:rsidR="00B30C1E" w:rsidRPr="00CE46B9" w:rsidRDefault="00B30C1E" w:rsidP="00EE6A79">
            <w:pPr>
              <w:spacing w:after="0"/>
              <w:rPr>
                <w:rFonts w:eastAsiaTheme="minorEastAsia" w:cs="Arial"/>
                <w:color w:val="000000"/>
                <w:sz w:val="20"/>
                <w:szCs w:val="20"/>
              </w:rPr>
            </w:pPr>
          </w:p>
        </w:tc>
        <w:tc>
          <w:tcPr>
            <w:tcW w:w="1992" w:type="dxa"/>
            <w:tcBorders>
              <w:top w:val="nil"/>
              <w:left w:val="nil"/>
              <w:bottom w:val="single" w:sz="8" w:space="0" w:color="C0C0C0"/>
              <w:right w:val="nil"/>
            </w:tcBorders>
            <w:shd w:val="clear" w:color="000000" w:fill="F3F3F3"/>
            <w:vAlign w:val="center"/>
            <w:hideMark/>
          </w:tcPr>
          <w:p w14:paraId="2F73882C" w14:textId="7EFD920E"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H2 Fuel Cell Forklifts</w:t>
            </w:r>
            <w:ins w:id="1821" w:author="CARB" w:date="2023-12-19T12:12:00Z">
              <w:r w:rsidR="00053A79">
                <w:rPr>
                  <w:rFonts w:eastAsiaTheme="minorEastAsia" w:cs="Arial"/>
                  <w:color w:val="000000"/>
                  <w:sz w:val="20"/>
                  <w:szCs w:val="20"/>
                </w:rPr>
                <w:t xml:space="preserve"> with lift capacity </w:t>
              </w:r>
              <w:r w:rsidR="00053A79" w:rsidRPr="00D44E06">
                <w:rPr>
                  <w:rFonts w:eastAsiaTheme="minorEastAsia" w:cs="Arial"/>
                  <w:color w:val="000000"/>
                  <w:sz w:val="20"/>
                  <w:szCs w:val="20"/>
                </w:rPr>
                <w:t>≥</w:t>
              </w:r>
              <w:r w:rsidR="007C1504">
                <w:rPr>
                  <w:rFonts w:eastAsiaTheme="minorEastAsia" w:cs="Arial"/>
                  <w:color w:val="000000"/>
                  <w:sz w:val="20"/>
                  <w:szCs w:val="20"/>
                </w:rPr>
                <w:t>12,000 lbs.</w:t>
              </w:r>
            </w:ins>
          </w:p>
        </w:tc>
        <w:tc>
          <w:tcPr>
            <w:tcW w:w="984" w:type="dxa"/>
            <w:tcBorders>
              <w:top w:val="nil"/>
              <w:left w:val="nil"/>
              <w:bottom w:val="single" w:sz="8" w:space="0" w:color="C0C0C0"/>
              <w:right w:val="nil"/>
            </w:tcBorders>
            <w:shd w:val="clear" w:color="000000" w:fill="F3F3F3"/>
            <w:vAlign w:val="center"/>
            <w:hideMark/>
          </w:tcPr>
          <w:p w14:paraId="7E3BD9E5" w14:textId="77777777" w:rsidR="00B30C1E" w:rsidRPr="00CE46B9" w:rsidRDefault="00B30C1E" w:rsidP="00EE6A79">
            <w:pPr>
              <w:spacing w:after="0"/>
              <w:jc w:val="center"/>
              <w:rPr>
                <w:rFonts w:eastAsiaTheme="minorEastAsia" w:cs="Arial"/>
                <w:color w:val="000000"/>
                <w:sz w:val="20"/>
                <w:szCs w:val="20"/>
              </w:rPr>
            </w:pPr>
            <w:r w:rsidRPr="00CE46B9">
              <w:rPr>
                <w:rFonts w:eastAsiaTheme="minorEastAsia" w:cs="Arial"/>
                <w:color w:val="000000"/>
                <w:sz w:val="20"/>
                <w:szCs w:val="20"/>
              </w:rPr>
              <w:t>2.1</w:t>
            </w:r>
          </w:p>
        </w:tc>
        <w:tc>
          <w:tcPr>
            <w:tcW w:w="1880" w:type="dxa"/>
            <w:tcBorders>
              <w:top w:val="nil"/>
              <w:left w:val="single" w:sz="12" w:space="0" w:color="C0C0C0"/>
              <w:bottom w:val="single" w:sz="8" w:space="0" w:color="C0C0C0"/>
              <w:right w:val="nil"/>
            </w:tcBorders>
            <w:shd w:val="clear" w:color="000000" w:fill="F3F3F3"/>
            <w:vAlign w:val="center"/>
            <w:hideMark/>
          </w:tcPr>
          <w:p w14:paraId="59232532"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 </w:t>
            </w:r>
          </w:p>
        </w:tc>
        <w:tc>
          <w:tcPr>
            <w:tcW w:w="1138" w:type="dxa"/>
            <w:tcBorders>
              <w:top w:val="nil"/>
              <w:left w:val="nil"/>
              <w:bottom w:val="single" w:sz="8" w:space="0" w:color="C0C0C0"/>
              <w:right w:val="single" w:sz="12" w:space="0" w:color="C0C0C0"/>
            </w:tcBorders>
            <w:shd w:val="clear" w:color="000000" w:fill="F3F3F3"/>
            <w:vAlign w:val="center"/>
            <w:hideMark/>
          </w:tcPr>
          <w:p w14:paraId="3456C482" w14:textId="77777777" w:rsidR="00B30C1E" w:rsidRPr="00CE46B9" w:rsidRDefault="00B30C1E" w:rsidP="00EE6A79">
            <w:pPr>
              <w:spacing w:after="0"/>
              <w:jc w:val="center"/>
              <w:rPr>
                <w:rFonts w:eastAsiaTheme="minorEastAsia" w:cs="Arial"/>
                <w:color w:val="000000"/>
                <w:sz w:val="20"/>
                <w:szCs w:val="20"/>
              </w:rPr>
            </w:pPr>
            <w:r w:rsidRPr="00CE46B9">
              <w:rPr>
                <w:rFonts w:eastAsiaTheme="minorEastAsia" w:cs="Arial"/>
                <w:color w:val="000000"/>
                <w:sz w:val="20"/>
                <w:szCs w:val="20"/>
              </w:rPr>
              <w:t> </w:t>
            </w:r>
          </w:p>
        </w:tc>
      </w:tr>
      <w:tr w:rsidR="00B30C1E" w:rsidRPr="00CE46B9" w14:paraId="1377D6FC" w14:textId="77777777" w:rsidTr="00591ACA">
        <w:trPr>
          <w:trHeight w:val="315"/>
          <w:jc w:val="center"/>
        </w:trPr>
        <w:tc>
          <w:tcPr>
            <w:tcW w:w="1935" w:type="dxa"/>
            <w:tcBorders>
              <w:top w:val="nil"/>
              <w:left w:val="single" w:sz="8" w:space="0" w:color="C0C0C0"/>
              <w:bottom w:val="single" w:sz="12" w:space="0" w:color="C0C0C0"/>
              <w:right w:val="nil"/>
            </w:tcBorders>
            <w:shd w:val="clear" w:color="000000" w:fill="E7E6E6"/>
            <w:vAlign w:val="center"/>
          </w:tcPr>
          <w:p w14:paraId="249C4A39"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Propane</w:t>
            </w:r>
          </w:p>
        </w:tc>
        <w:tc>
          <w:tcPr>
            <w:tcW w:w="1061" w:type="dxa"/>
            <w:tcBorders>
              <w:top w:val="nil"/>
              <w:left w:val="nil"/>
              <w:bottom w:val="single" w:sz="12" w:space="0" w:color="C0C0C0"/>
              <w:right w:val="single" w:sz="12" w:space="0" w:color="C0C0C0"/>
            </w:tcBorders>
            <w:shd w:val="clear" w:color="000000" w:fill="E7E6E6"/>
            <w:vAlign w:val="center"/>
          </w:tcPr>
          <w:p w14:paraId="1AD82488" w14:textId="77777777" w:rsidR="00B30C1E" w:rsidRPr="00CE46B9" w:rsidRDefault="00B30C1E" w:rsidP="00EE6A79">
            <w:pPr>
              <w:spacing w:after="0"/>
              <w:jc w:val="center"/>
              <w:rPr>
                <w:rFonts w:eastAsiaTheme="minorEastAsia" w:cs="Arial"/>
                <w:color w:val="000000"/>
                <w:sz w:val="20"/>
                <w:szCs w:val="20"/>
              </w:rPr>
            </w:pPr>
            <w:r w:rsidRPr="00CE46B9">
              <w:rPr>
                <w:rFonts w:eastAsiaTheme="minorEastAsia" w:cs="Arial"/>
                <w:color w:val="000000"/>
                <w:sz w:val="20"/>
                <w:szCs w:val="20"/>
              </w:rPr>
              <w:t>1.0</w:t>
            </w:r>
          </w:p>
        </w:tc>
        <w:tc>
          <w:tcPr>
            <w:tcW w:w="1992" w:type="dxa"/>
            <w:tcBorders>
              <w:top w:val="nil"/>
              <w:left w:val="nil"/>
              <w:bottom w:val="single" w:sz="12" w:space="0" w:color="C0C0C0"/>
              <w:right w:val="nil"/>
            </w:tcBorders>
            <w:shd w:val="clear" w:color="000000" w:fill="E7E6E6"/>
            <w:vAlign w:val="center"/>
            <w:hideMark/>
          </w:tcPr>
          <w:p w14:paraId="70FE353E" w14:textId="77777777" w:rsidR="00B30C1E" w:rsidRPr="00CE46B9" w:rsidRDefault="00B30C1E" w:rsidP="00EE6A79">
            <w:pPr>
              <w:spacing w:after="0"/>
              <w:rPr>
                <w:rFonts w:eastAsiaTheme="minorEastAsia" w:cs="Arial"/>
                <w:color w:val="000000"/>
                <w:sz w:val="20"/>
                <w:szCs w:val="20"/>
              </w:rPr>
            </w:pPr>
            <w:r w:rsidRPr="00CE46B9">
              <w:rPr>
                <w:rFonts w:eastAsiaTheme="minorEastAsia" w:cs="Arial"/>
                <w:color w:val="000000"/>
                <w:sz w:val="20"/>
                <w:szCs w:val="20"/>
              </w:rPr>
              <w:t>Propane</w:t>
            </w:r>
          </w:p>
        </w:tc>
        <w:tc>
          <w:tcPr>
            <w:tcW w:w="984" w:type="dxa"/>
            <w:tcBorders>
              <w:top w:val="nil"/>
              <w:left w:val="nil"/>
              <w:bottom w:val="single" w:sz="12" w:space="0" w:color="C0C0C0"/>
              <w:right w:val="single" w:sz="12" w:space="0" w:color="C0C0C0"/>
            </w:tcBorders>
            <w:shd w:val="clear" w:color="000000" w:fill="E7E6E6"/>
            <w:vAlign w:val="center"/>
            <w:hideMark/>
          </w:tcPr>
          <w:p w14:paraId="634D826F" w14:textId="77777777" w:rsidR="00B30C1E" w:rsidRPr="00CE46B9" w:rsidRDefault="00B30C1E" w:rsidP="00EE6A79">
            <w:pPr>
              <w:spacing w:after="0"/>
              <w:jc w:val="center"/>
              <w:rPr>
                <w:rFonts w:eastAsiaTheme="minorEastAsia" w:cs="Arial"/>
                <w:color w:val="000000"/>
                <w:sz w:val="20"/>
                <w:szCs w:val="20"/>
              </w:rPr>
            </w:pPr>
            <w:r w:rsidRPr="00CE46B9">
              <w:rPr>
                <w:rFonts w:eastAsiaTheme="minorEastAsia" w:cs="Arial"/>
                <w:color w:val="000000"/>
                <w:sz w:val="20"/>
                <w:szCs w:val="20"/>
              </w:rPr>
              <w:t>0.9</w:t>
            </w:r>
          </w:p>
        </w:tc>
        <w:tc>
          <w:tcPr>
            <w:tcW w:w="1880" w:type="dxa"/>
            <w:tcBorders>
              <w:top w:val="nil"/>
              <w:left w:val="nil"/>
              <w:bottom w:val="single" w:sz="12" w:space="0" w:color="C0C0C0"/>
              <w:right w:val="nil"/>
            </w:tcBorders>
            <w:shd w:val="clear" w:color="000000" w:fill="E7E6E6"/>
            <w:vAlign w:val="center"/>
          </w:tcPr>
          <w:p w14:paraId="2F91C05B" w14:textId="77777777" w:rsidR="00B30C1E" w:rsidRPr="00CE46B9" w:rsidRDefault="00B30C1E" w:rsidP="00EE6A79">
            <w:pPr>
              <w:spacing w:after="0"/>
              <w:rPr>
                <w:rFonts w:eastAsiaTheme="minorEastAsia" w:cs="Arial"/>
                <w:color w:val="000000"/>
                <w:sz w:val="20"/>
                <w:szCs w:val="20"/>
              </w:rPr>
            </w:pPr>
          </w:p>
        </w:tc>
        <w:tc>
          <w:tcPr>
            <w:tcW w:w="1138" w:type="dxa"/>
            <w:tcBorders>
              <w:top w:val="nil"/>
              <w:left w:val="nil"/>
              <w:bottom w:val="single" w:sz="12" w:space="0" w:color="C0C0C0"/>
              <w:right w:val="single" w:sz="12" w:space="0" w:color="C0C0C0"/>
            </w:tcBorders>
            <w:shd w:val="clear" w:color="000000" w:fill="E7E6E6"/>
            <w:vAlign w:val="center"/>
          </w:tcPr>
          <w:p w14:paraId="058D2958" w14:textId="77777777" w:rsidR="00B30C1E" w:rsidRPr="00CE46B9" w:rsidRDefault="00B30C1E" w:rsidP="00EE6A79">
            <w:pPr>
              <w:spacing w:after="0"/>
              <w:jc w:val="center"/>
              <w:rPr>
                <w:rFonts w:eastAsiaTheme="minorEastAsia" w:cs="Arial"/>
                <w:color w:val="000000"/>
                <w:sz w:val="20"/>
                <w:szCs w:val="20"/>
              </w:rPr>
            </w:pPr>
          </w:p>
        </w:tc>
      </w:tr>
    </w:tbl>
    <w:p w14:paraId="019501AB" w14:textId="553ED450" w:rsidR="003C5373" w:rsidRPr="001B408B" w:rsidRDefault="003C5373" w:rsidP="00EE6A79">
      <w:pPr>
        <w:rPr>
          <w:sz w:val="20"/>
          <w:szCs w:val="18"/>
        </w:rPr>
      </w:pPr>
      <w:r w:rsidRPr="001B408B">
        <w:rPr>
          <w:sz w:val="20"/>
          <w:szCs w:val="18"/>
        </w:rPr>
        <w:t>*BEV = battery electric vehicle, PHEV= plug-in hybrid electric vehicle, FCV = fuel cell</w:t>
      </w:r>
      <w:r w:rsidR="00B30C1E" w:rsidRPr="001B408B">
        <w:rPr>
          <w:sz w:val="20"/>
          <w:szCs w:val="18"/>
        </w:rPr>
        <w:t xml:space="preserve"> </w:t>
      </w:r>
      <w:r w:rsidRPr="001B408B">
        <w:rPr>
          <w:sz w:val="20"/>
          <w:szCs w:val="18"/>
        </w:rPr>
        <w:t>vehicle, ICEV</w:t>
      </w:r>
      <w:r w:rsidR="00D527BA" w:rsidRPr="001B408B">
        <w:rPr>
          <w:sz w:val="20"/>
          <w:szCs w:val="18"/>
        </w:rPr>
        <w:t> </w:t>
      </w:r>
      <w:r w:rsidRPr="001B408B">
        <w:rPr>
          <w:sz w:val="20"/>
          <w:szCs w:val="18"/>
        </w:rPr>
        <w:t>=</w:t>
      </w:r>
      <w:r w:rsidR="00D527BA" w:rsidRPr="001B408B">
        <w:rPr>
          <w:sz w:val="20"/>
          <w:szCs w:val="18"/>
        </w:rPr>
        <w:t> </w:t>
      </w:r>
      <w:r w:rsidRPr="001B408B">
        <w:rPr>
          <w:sz w:val="20"/>
          <w:szCs w:val="18"/>
        </w:rPr>
        <w:t>internal combustion engine vehicle.</w:t>
      </w:r>
    </w:p>
    <w:p w14:paraId="26A9B46E" w14:textId="12E3F615" w:rsidR="003C5373" w:rsidRPr="003C5373" w:rsidRDefault="003C5373" w:rsidP="00F701A2">
      <w:pPr>
        <w:pStyle w:val="Heading2"/>
        <w:keepNext w:val="0"/>
        <w:keepLines w:val="0"/>
        <w:rPr>
          <w:rFonts w:eastAsia="Yu Gothic Light"/>
        </w:rPr>
      </w:pPr>
      <w:r w:rsidRPr="001D00E0">
        <w:rPr>
          <w:rFonts w:eastAsia="Yu Gothic Light"/>
          <w:i/>
          <w:iCs/>
        </w:rPr>
        <w:t>Credit and Deficit Generation Frequency Using Fuel Pathways.</w:t>
      </w:r>
      <w:r w:rsidRPr="003C5373">
        <w:rPr>
          <w:rFonts w:eastAsia="Yu Gothic Light"/>
        </w:rPr>
        <w:t xml:space="preserve"> Unless expressly provided elsewhere in this </w:t>
      </w:r>
      <w:proofErr w:type="spellStart"/>
      <w:r w:rsidRPr="003C5373">
        <w:rPr>
          <w:rFonts w:eastAsia="Yu Gothic Light"/>
        </w:rPr>
        <w:t>subarticle</w:t>
      </w:r>
      <w:proofErr w:type="spellEnd"/>
      <w:r w:rsidRPr="003C5373">
        <w:rPr>
          <w:rFonts w:eastAsia="Yu Gothic Light"/>
        </w:rPr>
        <w:t>, credits and deficits for fuel transactions reported each quarter will be generated in LRT-CBTS accounts upon completion of the reporting period for the given quarter, if all the conditions set forth in section 95486(a)(1) are met.</w:t>
      </w:r>
    </w:p>
    <w:p w14:paraId="3E2F7AB1" w14:textId="2DAEB9CD" w:rsidR="003C5373" w:rsidRPr="003C5373" w:rsidRDefault="003C5373" w:rsidP="00F701A2">
      <w:pPr>
        <w:pStyle w:val="Heading2"/>
        <w:keepNext w:val="0"/>
        <w:keepLines w:val="0"/>
        <w:rPr>
          <w:rFonts w:eastAsia="Yu Gothic Light"/>
        </w:rPr>
      </w:pPr>
      <w:r w:rsidRPr="001D00E0">
        <w:rPr>
          <w:rFonts w:eastAsia="Yu Gothic Light"/>
          <w:i/>
          <w:iCs/>
        </w:rPr>
        <w:t>Calculation of Credits for EV Charging Using Fuel Pathways</w:t>
      </w:r>
      <w:r w:rsidRPr="003C5373">
        <w:rPr>
          <w:rFonts w:eastAsia="Yu Gothic Light"/>
        </w:rPr>
        <w:t>.</w:t>
      </w:r>
    </w:p>
    <w:p w14:paraId="3638496A" w14:textId="61F8F0ED" w:rsidR="003C5373" w:rsidRPr="003C5373" w:rsidRDefault="003C5373" w:rsidP="00F701A2">
      <w:pPr>
        <w:pStyle w:val="Heading3"/>
        <w:keepNext w:val="0"/>
        <w:keepLines w:val="0"/>
        <w:rPr>
          <w:rFonts w:eastAsia="Yu Gothic Light"/>
        </w:rPr>
      </w:pPr>
      <w:r w:rsidRPr="001D00E0">
        <w:rPr>
          <w:rFonts w:eastAsia="Yu Gothic Light"/>
          <w:i/>
          <w:iCs/>
        </w:rPr>
        <w:t>Base Credits to EDUs.</w:t>
      </w:r>
      <w:r w:rsidRPr="003C5373">
        <w:rPr>
          <w:rFonts w:eastAsia="Yu Gothic Light"/>
        </w:rPr>
        <w:t xml:space="preserve"> “Base Credit” refers to the credit generated by an EDU for electricity using carbon intensity values provided in the Lookup Table pathway for California Average Grid Electricity and the credit calculation in 95486.1(a).</w:t>
      </w:r>
    </w:p>
    <w:p w14:paraId="5099D8B8" w14:textId="5021B07D" w:rsidR="003C5373" w:rsidRPr="003C5373" w:rsidRDefault="003C5373" w:rsidP="00F701A2">
      <w:pPr>
        <w:pStyle w:val="Heading4"/>
        <w:keepNext w:val="0"/>
        <w:keepLines w:val="0"/>
        <w:rPr>
          <w:rFonts w:eastAsia="Yu Gothic Light"/>
        </w:rPr>
      </w:pPr>
      <w:r w:rsidRPr="001F64AA">
        <w:rPr>
          <w:rFonts w:eastAsia="Yu Gothic Light"/>
          <w:i/>
          <w:iCs w:val="0"/>
        </w:rPr>
        <w:t>Determining Quantity of Electricity.</w:t>
      </w:r>
      <w:r w:rsidRPr="003C5373">
        <w:rPr>
          <w:rFonts w:eastAsia="Yu Gothic Light"/>
        </w:rPr>
        <w:t xml:space="preserve"> For calculating base credits to EDUs, the quantity of electricity must be determined as follows:</w:t>
      </w:r>
    </w:p>
    <w:p w14:paraId="7CE1CD99" w14:textId="7613AB6E" w:rsidR="003C5373" w:rsidRPr="003C5373" w:rsidRDefault="003C5373" w:rsidP="00F701A2">
      <w:pPr>
        <w:pStyle w:val="Heading5"/>
        <w:keepNext w:val="0"/>
        <w:keepLines w:val="0"/>
        <w:rPr>
          <w:rFonts w:eastAsia="Yu Gothic Light"/>
        </w:rPr>
      </w:pPr>
      <w:r w:rsidRPr="001F64AA">
        <w:rPr>
          <w:rFonts w:eastAsia="Yu Gothic Light"/>
          <w:i/>
          <w:iCs/>
        </w:rPr>
        <w:t>For Non-Metered Residential EV Charging.</w:t>
      </w:r>
      <w:r w:rsidRPr="003C5373">
        <w:rPr>
          <w:rFonts w:eastAsia="Yu Gothic Light"/>
        </w:rPr>
        <w:t xml:space="preserve"> The Executive Officer will use the following method to calculate the quantity of electricity used for non-metered residential charging:</w:t>
      </w:r>
    </w:p>
    <w:p w14:paraId="0087A4AA" w14:textId="37E1A5D1" w:rsidR="003C5373" w:rsidRPr="004C7A22" w:rsidRDefault="00000000" w:rsidP="00BE6A2B">
      <w:pPr>
        <w:ind w:left="2880"/>
        <w:rPr>
          <w:rFonts w:eastAsia="Yu Gothic Light"/>
        </w:rPr>
      </w:pPr>
      <m:oMathPara>
        <m:oMathParaPr>
          <m:jc m:val="left"/>
        </m:oMathParaPr>
        <m:oMath>
          <m:sSubSup>
            <m:sSubSupPr>
              <m:ctrlPr>
                <w:rPr>
                  <w:rFonts w:ascii="Cambria Math" w:hAnsi="Cambria Math"/>
                  <w:i/>
                  <w:u w:color="000000"/>
                </w:rPr>
              </m:ctrlPr>
            </m:sSubSupPr>
            <m:e>
              <m:r>
                <w:rPr>
                  <w:rFonts w:ascii="Cambria Math" w:hAnsi="Cambria Math"/>
                  <w:u w:color="000000"/>
                </w:rPr>
                <m:t>Electricity</m:t>
              </m:r>
            </m:e>
            <m:sub>
              <m:r>
                <w:rPr>
                  <w:rFonts w:ascii="Cambria Math" w:hAnsi="Cambria Math"/>
                  <w:u w:color="000000"/>
                </w:rPr>
                <m:t>Non metered</m:t>
              </m:r>
            </m:sub>
            <m:sup>
              <m:r>
                <w:rPr>
                  <w:rFonts w:ascii="Cambria Math" w:hAnsi="Cambria Math"/>
                  <w:u w:color="000000"/>
                </w:rPr>
                <m:t>EV</m:t>
              </m:r>
            </m:sup>
          </m:sSubSup>
          <m:r>
            <w:rPr>
              <w:rFonts w:ascii="Cambria Math" w:hAnsi="Cambria Math"/>
              <w:u w:color="000000"/>
            </w:rPr>
            <m:t>=</m:t>
          </m:r>
        </m:oMath>
      </m:oMathPara>
    </w:p>
    <w:p w14:paraId="6EC4C86D" w14:textId="74A30B7E" w:rsidR="003C5373" w:rsidRPr="005541DD" w:rsidRDefault="00000000" w:rsidP="00BE6A2B">
      <w:pPr>
        <w:ind w:left="2880"/>
        <w:rPr>
          <w:rFonts w:eastAsia="Yu Gothic Light"/>
        </w:rPr>
      </w:pPr>
      <m:oMathPara>
        <m:oMathParaPr>
          <m:jc m:val="left"/>
        </m:oMathParaPr>
        <m:oMath>
          <m:sSubSup>
            <m:sSubSupPr>
              <m:ctrlPr>
                <w:rPr>
                  <w:rFonts w:ascii="Cambria Math" w:hAnsi="Cambria Math"/>
                  <w:i/>
                  <w:color w:val="000000"/>
                  <w:position w:val="4"/>
                  <w:u w:color="000000"/>
                </w:rPr>
              </m:ctrlPr>
            </m:sSubSupPr>
            <m:e>
              <m:r>
                <w:rPr>
                  <w:rFonts w:ascii="Cambria Math" w:eastAsia="Arial Unicode MS" w:hAnsi="Cambria Math"/>
                  <w:color w:val="000000"/>
                  <w:position w:val="4"/>
                  <w:u w:color="000000"/>
                </w:rPr>
                <m:t>N</m:t>
              </m:r>
            </m:e>
            <m:sub>
              <m:r>
                <w:rPr>
                  <w:rFonts w:ascii="Cambria Math" w:eastAsia="Arial Unicode MS" w:hAnsi="Cambria Math"/>
                  <w:color w:val="000000"/>
                  <w:position w:val="4"/>
                  <w:u w:color="000000"/>
                </w:rPr>
                <m:t>Non</m:t>
              </m:r>
              <m:r>
                <w:rPr>
                  <w:rFonts w:ascii="Cambria Math" w:hAnsi="Cambria Math"/>
                  <w:color w:val="000000"/>
                  <w:position w:val="4"/>
                  <w:u w:color="000000"/>
                </w:rPr>
                <m:t xml:space="preserve"> </m:t>
              </m:r>
              <m:r>
                <w:rPr>
                  <w:rFonts w:ascii="Cambria Math" w:eastAsia="Arial Unicode MS" w:hAnsi="Cambria Math"/>
                  <w:color w:val="000000"/>
                  <w:position w:val="4"/>
                  <w:u w:color="000000"/>
                </w:rPr>
                <m:t>metered</m:t>
              </m:r>
            </m:sub>
            <m:sup>
              <m:r>
                <w:rPr>
                  <w:rFonts w:ascii="Cambria Math" w:eastAsia="Arial Unicode MS" w:hAnsi="Cambria Math"/>
                  <w:color w:val="000000"/>
                  <w:position w:val="4"/>
                  <w:u w:color="000000"/>
                </w:rPr>
                <m:t>EV</m:t>
              </m:r>
            </m:sup>
          </m:sSubSup>
          <m:r>
            <w:rPr>
              <w:rFonts w:ascii="Cambria Math" w:hAnsi="Cambria Math"/>
              <w:color w:val="000000"/>
              <w:u w:color="000000"/>
            </w:rPr>
            <m:t>×</m:t>
          </m:r>
          <m:sSubSup>
            <m:sSubSupPr>
              <m:ctrlPr>
                <w:rPr>
                  <w:rFonts w:ascii="Cambria Math" w:hAnsi="Cambria Math"/>
                  <w:i/>
                  <w:color w:val="000000"/>
                  <w:position w:val="4"/>
                  <w:u w:color="000000"/>
                </w:rPr>
              </m:ctrlPr>
            </m:sSubSupPr>
            <m:e>
              <m:r>
                <w:rPr>
                  <w:rFonts w:ascii="Cambria Math" w:eastAsia="Arial Unicode MS" w:hAnsi="Cambria Math"/>
                  <w:color w:val="000000"/>
                  <w:position w:val="4"/>
                  <w:u w:color="000000"/>
                </w:rPr>
                <m:t>Electricity</m:t>
              </m:r>
            </m:e>
            <m:sub>
              <m:r>
                <w:rPr>
                  <w:rFonts w:ascii="Cambria Math" w:eastAsia="Arial Unicode MS" w:hAnsi="Cambria Math"/>
                  <w:color w:val="000000"/>
                  <w:position w:val="4"/>
                  <w:u w:color="000000"/>
                </w:rPr>
                <m:t>Daily</m:t>
              </m:r>
              <m:r>
                <w:rPr>
                  <w:rFonts w:ascii="Cambria Math" w:hAnsi="Cambria Math"/>
                  <w:color w:val="000000"/>
                  <w:position w:val="4"/>
                  <w:u w:color="000000"/>
                </w:rPr>
                <m:t xml:space="preserve"> </m:t>
              </m:r>
              <m:r>
                <w:rPr>
                  <w:rFonts w:ascii="Cambria Math" w:eastAsia="Arial Unicode MS" w:hAnsi="Cambria Math"/>
                  <w:color w:val="000000"/>
                  <w:position w:val="4"/>
                  <w:u w:color="000000"/>
                </w:rPr>
                <m:t>Average</m:t>
              </m:r>
            </m:sub>
            <m:sup>
              <m:r>
                <w:rPr>
                  <w:rFonts w:ascii="Cambria Math" w:eastAsia="Arial Unicode MS" w:hAnsi="Cambria Math"/>
                  <w:color w:val="000000"/>
                  <w:position w:val="4"/>
                  <w:u w:color="000000"/>
                </w:rPr>
                <m:t>EV</m:t>
              </m:r>
            </m:sup>
          </m:sSubSup>
          <m:r>
            <w:rPr>
              <w:rFonts w:ascii="Cambria Math" w:hAnsi="Cambria Math"/>
              <w:color w:val="000000"/>
              <w:u w:color="000000"/>
            </w:rPr>
            <m:t>×</m:t>
          </m:r>
          <m:sSubSup>
            <m:sSubSupPr>
              <m:ctrlPr>
                <w:rPr>
                  <w:rFonts w:ascii="Cambria Math" w:hAnsi="Cambria Math"/>
                  <w:i/>
                  <w:color w:val="000000"/>
                  <w:position w:val="4"/>
                  <w:u w:color="000000"/>
                </w:rPr>
              </m:ctrlPr>
            </m:sSubSupPr>
            <m:e>
              <m:r>
                <w:rPr>
                  <w:rFonts w:ascii="Cambria Math" w:eastAsia="Arial Unicode MS" w:hAnsi="Cambria Math" w:cs="Times New Roman"/>
                  <w:color w:val="000000"/>
                  <w:position w:val="4"/>
                  <w:u w:color="000000"/>
                </w:rPr>
                <m:t>T</m:t>
              </m:r>
            </m:e>
            <m:sub>
              <m:r>
                <w:rPr>
                  <w:rFonts w:ascii="Cambria Math" w:eastAsia="Arial Unicode MS" w:hAnsi="Cambria Math" w:cs="Times New Roman"/>
                  <w:color w:val="000000"/>
                  <w:position w:val="4"/>
                  <w:u w:color="000000"/>
                </w:rPr>
                <m:t>reporting</m:t>
              </m:r>
              <m:r>
                <w:rPr>
                  <w:rFonts w:ascii="Cambria Math" w:hAnsi="Cambria Math"/>
                  <w:color w:val="000000"/>
                  <w:position w:val="4"/>
                  <w:u w:color="000000"/>
                </w:rPr>
                <m:t xml:space="preserve"> </m:t>
              </m:r>
              <m:r>
                <w:rPr>
                  <w:rFonts w:ascii="Cambria Math" w:eastAsia="Arial Unicode MS" w:hAnsi="Cambria Math" w:cs="Times New Roman"/>
                  <w:color w:val="000000"/>
                  <w:position w:val="4"/>
                  <w:u w:color="000000"/>
                </w:rPr>
                <m:t>period</m:t>
              </m:r>
            </m:sub>
            <m:sup>
              <m:r>
                <w:rPr>
                  <w:rFonts w:ascii="Cambria Math" w:eastAsia="Arial Unicode MS" w:hAnsi="Cambria Math" w:cs="Times New Roman"/>
                  <w:color w:val="000000"/>
                  <w:position w:val="4"/>
                  <w:u w:color="000000"/>
                </w:rPr>
                <m:t>days</m:t>
              </m:r>
            </m:sup>
          </m:sSubSup>
        </m:oMath>
      </m:oMathPara>
    </w:p>
    <w:p w14:paraId="43255207" w14:textId="77777777" w:rsidR="003C5373" w:rsidRPr="003C5373" w:rsidRDefault="003C5373" w:rsidP="00BE6A2B">
      <w:pPr>
        <w:ind w:left="2880"/>
        <w:rPr>
          <w:rFonts w:eastAsia="Yu Gothic Light"/>
        </w:rPr>
      </w:pPr>
      <w:r w:rsidRPr="003C5373">
        <w:rPr>
          <w:rFonts w:eastAsia="Yu Gothic Light"/>
        </w:rPr>
        <w:t>where:</w:t>
      </w:r>
    </w:p>
    <w:p w14:paraId="70E1AB44" w14:textId="1E45BDCB" w:rsidR="003C5373" w:rsidRPr="003C5373" w:rsidRDefault="00000000" w:rsidP="00BE6A2B">
      <w:pPr>
        <w:ind w:left="2880"/>
        <w:rPr>
          <w:rFonts w:eastAsia="Yu Gothic Light"/>
        </w:rPr>
      </w:pPr>
      <m:oMath>
        <m:sSubSup>
          <m:sSubSupPr>
            <m:ctrlPr>
              <w:rPr>
                <w:rFonts w:ascii="Cambria Math" w:hAnsi="Cambria Math"/>
                <w:i/>
                <w:u w:color="000000"/>
              </w:rPr>
            </m:ctrlPr>
          </m:sSubSupPr>
          <m:e>
            <m:r>
              <w:rPr>
                <w:rFonts w:ascii="Cambria Math" w:hAnsi="Cambria Math"/>
                <w:u w:color="000000"/>
              </w:rPr>
              <m:t>Electricity</m:t>
            </m:r>
          </m:e>
          <m:sub>
            <m:r>
              <w:rPr>
                <w:rFonts w:ascii="Cambria Math" w:hAnsi="Cambria Math"/>
                <w:u w:color="000000"/>
              </w:rPr>
              <m:t>Non metered</m:t>
            </m:r>
          </m:sub>
          <m:sup>
            <m:r>
              <w:rPr>
                <w:rFonts w:ascii="Cambria Math" w:hAnsi="Cambria Math"/>
                <w:u w:color="000000"/>
              </w:rPr>
              <m:t>EV</m:t>
            </m:r>
          </m:sup>
        </m:sSubSup>
      </m:oMath>
      <w:r w:rsidR="003F1E33">
        <w:rPr>
          <w:rFonts w:eastAsia="Yu Gothic Light"/>
          <w:u w:color="000000"/>
        </w:rPr>
        <w:t xml:space="preserve"> </w:t>
      </w:r>
      <w:r w:rsidR="003C5373" w:rsidRPr="003C5373">
        <w:rPr>
          <w:rFonts w:eastAsia="Yu Gothic Light"/>
        </w:rPr>
        <w:t>is the total estimated electricity use in kWh of non-metered residential plug-in electric vehicles assigned to the EDU for the reporting period;</w:t>
      </w:r>
    </w:p>
    <w:p w14:paraId="32C044C2" w14:textId="7B98BA10" w:rsidR="003C5373" w:rsidRPr="003C5373" w:rsidRDefault="00000000" w:rsidP="00BE6A2B">
      <w:pPr>
        <w:ind w:left="2880"/>
        <w:rPr>
          <w:rFonts w:eastAsia="Yu Gothic Light"/>
        </w:rPr>
      </w:pPr>
      <m:oMath>
        <m:sSubSup>
          <m:sSubSupPr>
            <m:ctrlPr>
              <w:rPr>
                <w:rFonts w:ascii="Cambria Math" w:hAnsi="Cambria Math"/>
                <w:i/>
                <w:u w:color="000000"/>
              </w:rPr>
            </m:ctrlPr>
          </m:sSubSupPr>
          <m:e>
            <m:r>
              <w:rPr>
                <w:rFonts w:ascii="Cambria Math" w:hAnsi="Cambria Math"/>
                <w:u w:color="000000"/>
              </w:rPr>
              <m:t>N</m:t>
            </m:r>
          </m:e>
          <m:sub>
            <m:r>
              <w:rPr>
                <w:rFonts w:ascii="Cambria Math" w:hAnsi="Cambria Math"/>
                <w:u w:color="000000"/>
              </w:rPr>
              <m:t>Non metered</m:t>
            </m:r>
          </m:sub>
          <m:sup>
            <m:r>
              <w:rPr>
                <w:rFonts w:ascii="Cambria Math" w:hAnsi="Cambria Math"/>
                <w:u w:color="000000"/>
              </w:rPr>
              <m:t>EV</m:t>
            </m:r>
          </m:sup>
        </m:sSubSup>
        <m:r>
          <w:rPr>
            <w:rFonts w:ascii="Cambria Math" w:hAnsi="Cambria Math"/>
            <w:color w:val="000000"/>
            <w:u w:color="000000"/>
          </w:rPr>
          <m:t xml:space="preserve"> </m:t>
        </m:r>
      </m:oMath>
      <w:r w:rsidR="003C5373" w:rsidRPr="003C5373">
        <w:rPr>
          <w:rFonts w:eastAsia="Yu Gothic Light"/>
        </w:rPr>
        <w:t>is the total number of non metered residential EVs within a given EDU service area for the reporting period;</w:t>
      </w:r>
    </w:p>
    <w:p w14:paraId="3A00AF8A" w14:textId="3225304F" w:rsidR="003C5373" w:rsidRPr="003C5373" w:rsidRDefault="00000000" w:rsidP="00BE6A2B">
      <w:pPr>
        <w:ind w:left="2880"/>
        <w:rPr>
          <w:rFonts w:eastAsia="Yu Gothic Light"/>
        </w:rPr>
      </w:pPr>
      <m:oMath>
        <m:sSubSup>
          <m:sSubSupPr>
            <m:ctrlPr>
              <w:rPr>
                <w:rFonts w:ascii="Cambria Math" w:hAnsi="Cambria Math"/>
                <w:i/>
                <w:u w:color="000000"/>
              </w:rPr>
            </m:ctrlPr>
          </m:sSubSupPr>
          <m:e>
            <m:r>
              <w:rPr>
                <w:rFonts w:ascii="Cambria Math" w:hAnsi="Cambria Math"/>
                <w:u w:color="000000"/>
              </w:rPr>
              <m:t>Electricity</m:t>
            </m:r>
          </m:e>
          <m:sub>
            <m:r>
              <w:rPr>
                <w:rFonts w:ascii="Cambria Math" w:hAnsi="Cambria Math"/>
                <w:u w:color="000000"/>
              </w:rPr>
              <m:t>Daily Average</m:t>
            </m:r>
          </m:sub>
          <m:sup>
            <m:r>
              <w:rPr>
                <w:rFonts w:ascii="Cambria Math" w:hAnsi="Cambria Math"/>
                <w:u w:color="000000"/>
              </w:rPr>
              <m:t>EV</m:t>
            </m:r>
          </m:sup>
        </m:sSubSup>
      </m:oMath>
      <w:r w:rsidR="005E0DDE">
        <w:rPr>
          <w:rFonts w:eastAsia="Yu Gothic Light"/>
          <w:u w:color="000000"/>
        </w:rPr>
        <w:t xml:space="preserve"> </w:t>
      </w:r>
      <w:r w:rsidR="003C5373" w:rsidRPr="003C5373">
        <w:rPr>
          <w:rFonts w:eastAsia="Yu Gothic Light"/>
        </w:rPr>
        <w:t>is the quantity in kWh of electricity used daily for residential charging of EVs, based upon the best data available to the Executive Officer, during the reporting period;</w:t>
      </w:r>
    </w:p>
    <w:p w14:paraId="09861DE8" w14:textId="3130C477" w:rsidR="003C5373" w:rsidRPr="003C5373" w:rsidRDefault="00000000" w:rsidP="00BE6A2B">
      <w:pPr>
        <w:ind w:left="2880"/>
        <w:rPr>
          <w:rFonts w:eastAsia="Yu Gothic Light"/>
        </w:rPr>
      </w:pPr>
      <m:oMath>
        <m:sSubSup>
          <m:sSubSupPr>
            <m:ctrlPr>
              <w:rPr>
                <w:rFonts w:ascii="Cambria Math" w:hAnsi="Cambria Math"/>
                <w:i/>
              </w:rPr>
            </m:ctrlPr>
          </m:sSubSupPr>
          <m:e>
            <m:r>
              <w:rPr>
                <w:rFonts w:ascii="Cambria Math" w:eastAsiaTheme="minorEastAsia" w:hAnsi="Cambria Math"/>
              </w:rPr>
              <m:t>T</m:t>
            </m:r>
          </m:e>
          <m:sub>
            <m:r>
              <w:rPr>
                <w:rFonts w:ascii="Cambria Math" w:eastAsiaTheme="minorEastAsia" w:hAnsi="Cambria Math"/>
              </w:rPr>
              <m:t>reporting</m:t>
            </m:r>
            <m:r>
              <w:rPr>
                <w:rFonts w:ascii="Cambria Math" w:hAnsi="Cambria Math"/>
              </w:rPr>
              <m:t xml:space="preserve"> </m:t>
            </m:r>
            <m:r>
              <w:rPr>
                <w:rFonts w:ascii="Cambria Math" w:eastAsiaTheme="minorEastAsia" w:hAnsi="Cambria Math"/>
              </w:rPr>
              <m:t>period</m:t>
            </m:r>
          </m:sub>
          <m:sup>
            <m:r>
              <w:rPr>
                <w:rFonts w:ascii="Cambria Math" w:eastAsiaTheme="minorEastAsia" w:hAnsi="Cambria Math"/>
              </w:rPr>
              <m:t>days</m:t>
            </m:r>
          </m:sup>
        </m:sSubSup>
        <m:r>
          <w:rPr>
            <w:rFonts w:ascii="Cambria Math" w:hAnsi="Cambria Math"/>
          </w:rPr>
          <m:t xml:space="preserve"> </m:t>
        </m:r>
      </m:oMath>
      <w:r w:rsidR="003C5373" w:rsidRPr="003C5373">
        <w:rPr>
          <w:rFonts w:eastAsia="Yu Gothic Light"/>
        </w:rPr>
        <w:t>is the total number of days in the reporting period.</w:t>
      </w:r>
    </w:p>
    <w:p w14:paraId="25F918F9" w14:textId="37501788" w:rsidR="003C5373" w:rsidRPr="003C5373" w:rsidRDefault="003C5373" w:rsidP="00F701A2">
      <w:pPr>
        <w:pStyle w:val="Heading5"/>
        <w:keepNext w:val="0"/>
        <w:keepLines w:val="0"/>
        <w:rPr>
          <w:rFonts w:eastAsia="Yu Gothic Light"/>
        </w:rPr>
      </w:pPr>
      <w:r w:rsidRPr="003C5373">
        <w:rPr>
          <w:rFonts w:eastAsia="Yu Gothic Light"/>
        </w:rPr>
        <w:t>Using the equation in subsection 1. above, the Executive Officer may also calculate, based upon the best data available, the quantity of non-metered electricity used in residential EV charging within service areas for which the EDU has not opted in or is not eligible to receive base credit per section 95483(c)(1)(A). The Executive Officer may then calculate credits generated from this quantity of electricity and assign these credits to Large IOUs and Large POUs that are eligible to receive base credits.</w:t>
      </w:r>
    </w:p>
    <w:p w14:paraId="09BD3E9E" w14:textId="5B711446" w:rsidR="003C5373" w:rsidRPr="003C5373" w:rsidRDefault="003C5373" w:rsidP="00F701A2">
      <w:pPr>
        <w:pStyle w:val="Heading5"/>
        <w:keepNext w:val="0"/>
        <w:keepLines w:val="0"/>
        <w:rPr>
          <w:rFonts w:eastAsia="Yu Gothic Light"/>
        </w:rPr>
      </w:pPr>
      <w:r w:rsidRPr="00A55AAB">
        <w:rPr>
          <w:rFonts w:eastAsia="Yu Gothic Light"/>
          <w:i/>
          <w:iCs/>
        </w:rPr>
        <w:t>For Metered Residential EV Charging.</w:t>
      </w:r>
      <w:r w:rsidRPr="003C5373">
        <w:rPr>
          <w:rFonts w:eastAsia="Yu Gothic Light"/>
        </w:rPr>
        <w:t xml:space="preserve"> The EDU may demonstrate the quantity of electricity for the purposes of calculating the base credits for metered charging at residences through timely submission of Quarterly Fuel Transaction Reports based on meter records.</w:t>
      </w:r>
    </w:p>
    <w:p w14:paraId="7DC15CDE" w14:textId="6A1B14E0" w:rsidR="003C5373" w:rsidRPr="003C5373" w:rsidRDefault="003C5373" w:rsidP="00F701A2">
      <w:pPr>
        <w:pStyle w:val="Heading4"/>
        <w:keepNext w:val="0"/>
        <w:keepLines w:val="0"/>
        <w:rPr>
          <w:rFonts w:eastAsia="Yu Gothic Light"/>
        </w:rPr>
      </w:pPr>
      <w:r w:rsidRPr="00A55AAB">
        <w:rPr>
          <w:rFonts w:eastAsia="Yu Gothic Light"/>
          <w:i/>
          <w:iCs w:val="0"/>
        </w:rPr>
        <w:t>Calculation of Base Credits.</w:t>
      </w:r>
      <w:r w:rsidRPr="003C5373">
        <w:rPr>
          <w:rFonts w:eastAsia="Yu Gothic Light"/>
        </w:rPr>
        <w:t xml:space="preserve"> The Executive Officer will use the quantity of electricity as determined in subsection (A) above to calculate the base credit using the Lookup Table pathway CI value for California Average Grid Electricity and the credit generation equation provided in section 95486.1(a).</w:t>
      </w:r>
    </w:p>
    <w:p w14:paraId="7C249DAE" w14:textId="54A11BE4" w:rsidR="003C5373" w:rsidRPr="003C5373" w:rsidRDefault="003C5373" w:rsidP="00F701A2">
      <w:pPr>
        <w:pStyle w:val="Heading4"/>
        <w:keepNext w:val="0"/>
        <w:keepLines w:val="0"/>
        <w:rPr>
          <w:rFonts w:eastAsia="Yu Gothic Light"/>
        </w:rPr>
      </w:pPr>
      <w:r w:rsidRPr="003C5373">
        <w:rPr>
          <w:rFonts w:eastAsia="Yu Gothic Light"/>
        </w:rPr>
        <w:t>Credits calculated and generated pursuant to subsection (B) above are exempt from the credit generation requirements pursuant to sections 95486(a)(2) and 95486.1(b).</w:t>
      </w:r>
    </w:p>
    <w:p w14:paraId="23C20915" w14:textId="5C336918" w:rsidR="003C5373" w:rsidRPr="003C5373" w:rsidRDefault="003C5373" w:rsidP="00F701A2">
      <w:pPr>
        <w:pStyle w:val="Heading3"/>
        <w:keepNext w:val="0"/>
        <w:keepLines w:val="0"/>
        <w:rPr>
          <w:rFonts w:eastAsia="Yu Gothic Light"/>
        </w:rPr>
      </w:pPr>
      <w:r w:rsidRPr="0054764F">
        <w:rPr>
          <w:rFonts w:eastAsia="Yu Gothic Light"/>
          <w:i/>
          <w:iCs/>
        </w:rPr>
        <w:t>Incremental Credits for Residential EV Charging.</w:t>
      </w:r>
      <w:r w:rsidRPr="003C5373">
        <w:rPr>
          <w:rFonts w:eastAsia="Yu Gothic Light"/>
        </w:rPr>
        <w:t xml:space="preserve"> “Incremental Credit” refers to any credits generated in addition to the base credits generated by </w:t>
      </w:r>
      <w:r w:rsidRPr="003C5373">
        <w:rPr>
          <w:rFonts w:eastAsia="Yu Gothic Light"/>
        </w:rPr>
        <w:lastRenderedPageBreak/>
        <w:t>an EDU pursuant to subsection (1)(B) above, for the same electricity, using the calculation in subsection (2)(B), below.</w:t>
      </w:r>
    </w:p>
    <w:p w14:paraId="5A59462E" w14:textId="4868E726" w:rsidR="003C5373" w:rsidRPr="003C5373" w:rsidRDefault="003C5373" w:rsidP="00F701A2">
      <w:pPr>
        <w:pStyle w:val="Heading4"/>
        <w:keepNext w:val="0"/>
        <w:keepLines w:val="0"/>
        <w:rPr>
          <w:rFonts w:eastAsia="Yu Gothic Light"/>
        </w:rPr>
      </w:pPr>
      <w:r w:rsidRPr="0054764F">
        <w:rPr>
          <w:rFonts w:eastAsia="Yu Gothic Light"/>
          <w:i/>
          <w:iCs w:val="0"/>
        </w:rPr>
        <w:t>Quantity of Electricity</w:t>
      </w:r>
      <w:r w:rsidRPr="003C5373">
        <w:rPr>
          <w:rFonts w:eastAsia="Yu Gothic Light"/>
        </w:rPr>
        <w:t>.</w:t>
      </w:r>
    </w:p>
    <w:p w14:paraId="72AF6A3C" w14:textId="51BBB283" w:rsidR="003C5373" w:rsidRPr="003C5373" w:rsidRDefault="003C5373" w:rsidP="00F701A2">
      <w:pPr>
        <w:pStyle w:val="Heading5"/>
        <w:keepNext w:val="0"/>
        <w:keepLines w:val="0"/>
        <w:rPr>
          <w:rFonts w:eastAsia="Yu Gothic Light"/>
        </w:rPr>
      </w:pPr>
      <w:r w:rsidRPr="006A695C">
        <w:rPr>
          <w:rFonts w:eastAsia="Yu Gothic Light"/>
          <w:i/>
          <w:iCs/>
        </w:rPr>
        <w:t>Non-Metered Residential EV Charging.</w:t>
      </w:r>
      <w:r w:rsidRPr="003C5373">
        <w:rPr>
          <w:rFonts w:eastAsia="Yu Gothic Light"/>
        </w:rPr>
        <w:t xml:space="preserve"> The Executive Officer shall use the formula in 95486.1(c)(1)(A) for calculating the quantity of electricity eligible to generate incremental credits for each residence that has an electric vehicle that is not separately metered and is shown to receive low-CI electricity, and is not claimed by another generator of incremental low-CI electricity credits using metered data.</w:t>
      </w:r>
    </w:p>
    <w:p w14:paraId="596C89BA" w14:textId="23690192" w:rsidR="003C5373" w:rsidRPr="003C5373" w:rsidRDefault="003C5373" w:rsidP="00F701A2">
      <w:pPr>
        <w:pStyle w:val="Heading5"/>
        <w:keepNext w:val="0"/>
        <w:keepLines w:val="0"/>
        <w:rPr>
          <w:rFonts w:eastAsia="Yu Gothic Light"/>
        </w:rPr>
      </w:pPr>
      <w:r w:rsidRPr="006A695C">
        <w:rPr>
          <w:rFonts w:eastAsia="Yu Gothic Light"/>
          <w:i/>
          <w:iCs/>
        </w:rPr>
        <w:t>Metered Residential EV Charging for Incremental Credits.</w:t>
      </w:r>
      <w:r w:rsidRPr="003C5373">
        <w:rPr>
          <w:rFonts w:eastAsia="Yu Gothic Light"/>
        </w:rPr>
        <w:t xml:space="preserve"> Any entity generating incremental credit for metered residential EV charging must supply the quantity of electricity through timely submission of Quarterly Fuel Transaction Reports based on meter records.</w:t>
      </w:r>
    </w:p>
    <w:p w14:paraId="15A89211" w14:textId="7B9311A7" w:rsidR="003C5373" w:rsidRPr="003C5373" w:rsidRDefault="003C5373" w:rsidP="00F701A2">
      <w:pPr>
        <w:pStyle w:val="Heading4"/>
        <w:keepNext w:val="0"/>
        <w:keepLines w:val="0"/>
        <w:rPr>
          <w:rFonts w:eastAsia="Yu Gothic Light"/>
        </w:rPr>
      </w:pPr>
      <w:r w:rsidRPr="006A695C">
        <w:rPr>
          <w:rFonts w:eastAsia="Yu Gothic Light"/>
          <w:i/>
          <w:iCs w:val="0"/>
        </w:rPr>
        <w:t>Calculation of Incremental Credits.</w:t>
      </w:r>
      <w:r w:rsidRPr="003C5373">
        <w:rPr>
          <w:rFonts w:eastAsia="Yu Gothic Light"/>
        </w:rPr>
        <w:t xml:space="preserve"> Incremental credits for residential EV charging, including either low-CI electricity or smart charging, and incremental credits for smart electrolysis pathways, must be calculated according to the following equation:</w:t>
      </w:r>
    </w:p>
    <w:p w14:paraId="15E68093" w14:textId="34D69E20" w:rsidR="003C5373" w:rsidRPr="00BD4E5B" w:rsidRDefault="00000000" w:rsidP="00BE6A2B">
      <w:pPr>
        <w:ind w:left="2160"/>
        <w:rPr>
          <w:rFonts w:eastAsia="Yu Gothic Light"/>
        </w:rPr>
      </w:pPr>
      <m:oMathPara>
        <m:oMathParaPr>
          <m:jc m:val="left"/>
        </m:oMathParaPr>
        <m:oMath>
          <m:sSub>
            <m:sSubPr>
              <m:ctrlPr>
                <w:rPr>
                  <w:rFonts w:ascii="Cambria Math" w:hAnsi="Cambria Math"/>
                  <w:i/>
                  <w:u w:color="000000"/>
                </w:rPr>
              </m:ctrlPr>
            </m:sSubPr>
            <m:e>
              <m:r>
                <w:rPr>
                  <w:rFonts w:ascii="Cambria Math" w:hAnsi="Cambria Math"/>
                  <w:u w:color="000000"/>
                </w:rPr>
                <m:t>Credits</m:t>
              </m:r>
            </m:e>
            <m:sub>
              <m:r>
                <w:rPr>
                  <w:rFonts w:ascii="Cambria Math" w:hAnsi="Cambria Math"/>
                  <w:u w:color="000000"/>
                </w:rPr>
                <m:t>i</m:t>
              </m:r>
            </m:sub>
          </m:sSub>
          <m:r>
            <w:rPr>
              <w:rFonts w:ascii="Cambria Math" w:hAnsi="Cambria Math"/>
              <w:u w:color="000000"/>
            </w:rPr>
            <m:t>(MT)=</m:t>
          </m:r>
          <m:d>
            <m:dPr>
              <m:ctrlPr>
                <w:rPr>
                  <w:rFonts w:ascii="Cambria Math" w:hAnsi="Cambria Math"/>
                  <w:i/>
                  <w:u w:color="000000"/>
                </w:rPr>
              </m:ctrlPr>
            </m:dPr>
            <m:e>
              <m:sSub>
                <m:sSubPr>
                  <m:ctrlPr>
                    <w:rPr>
                      <w:rFonts w:ascii="Cambria Math" w:hAnsi="Cambria Math"/>
                      <w:i/>
                      <w:u w:color="000000"/>
                    </w:rPr>
                  </m:ctrlPr>
                </m:sSubPr>
                <m:e>
                  <m:r>
                    <w:rPr>
                      <w:rFonts w:ascii="Cambria Math" w:hAnsi="Cambria Math"/>
                      <w:u w:color="000000"/>
                    </w:rPr>
                    <m:t>CI</m:t>
                  </m:r>
                </m:e>
                <m:sub>
                  <m:r>
                    <w:rPr>
                      <w:rFonts w:ascii="Cambria Math" w:hAnsi="Cambria Math"/>
                      <w:u w:color="000000"/>
                    </w:rPr>
                    <m:t>grid average</m:t>
                  </m:r>
                </m:sub>
              </m:sSub>
              <m:r>
                <w:rPr>
                  <w:rFonts w:ascii="Cambria Math" w:hAnsi="Cambria Math"/>
                  <w:u w:color="000000"/>
                </w:rPr>
                <m:t>-</m:t>
              </m:r>
              <m:sSub>
                <m:sSubPr>
                  <m:ctrlPr>
                    <w:rPr>
                      <w:rFonts w:ascii="Cambria Math" w:hAnsi="Cambria Math"/>
                      <w:i/>
                      <w:u w:color="000000"/>
                    </w:rPr>
                  </m:ctrlPr>
                </m:sSubPr>
                <m:e>
                  <m:r>
                    <w:rPr>
                      <w:rFonts w:ascii="Cambria Math" w:hAnsi="Cambria Math"/>
                      <w:u w:color="000000"/>
                    </w:rPr>
                    <m:t>CI</m:t>
                  </m:r>
                </m:e>
                <m:sub>
                  <m:r>
                    <w:rPr>
                      <w:rFonts w:ascii="Cambria Math" w:hAnsi="Cambria Math"/>
                      <w:u w:color="000000"/>
                    </w:rPr>
                    <m:t>reported</m:t>
                  </m:r>
                </m:sub>
              </m:sSub>
            </m:e>
          </m:d>
          <m:r>
            <w:rPr>
              <w:rFonts w:ascii="Cambria Math" w:hAnsi="Cambria Math"/>
              <w:u w:color="000000"/>
            </w:rPr>
            <m:t>×Electricity×C</m:t>
          </m:r>
        </m:oMath>
      </m:oMathPara>
    </w:p>
    <w:p w14:paraId="00C52EAB" w14:textId="77777777" w:rsidR="003C5373" w:rsidRPr="003C5373" w:rsidRDefault="003C5373" w:rsidP="00BE6A2B">
      <w:pPr>
        <w:ind w:left="2160"/>
        <w:rPr>
          <w:rFonts w:eastAsia="Yu Gothic Light"/>
        </w:rPr>
      </w:pPr>
      <w:r w:rsidRPr="003C5373">
        <w:rPr>
          <w:rFonts w:eastAsia="Yu Gothic Light"/>
        </w:rPr>
        <w:t>where:</w:t>
      </w:r>
    </w:p>
    <w:p w14:paraId="27209028" w14:textId="7AC36FDA" w:rsidR="003C5373" w:rsidRPr="003C5373" w:rsidRDefault="00000000" w:rsidP="00BE6A2B">
      <w:pPr>
        <w:ind w:left="2160"/>
        <w:rPr>
          <w:rFonts w:eastAsia="Yu Gothic Light"/>
        </w:rPr>
      </w:pPr>
      <m:oMath>
        <m:sSub>
          <m:sSubPr>
            <m:ctrlPr>
              <w:rPr>
                <w:rFonts w:ascii="Cambria Math" w:hAnsi="Cambria Math"/>
                <w:i/>
                <w:u w:color="000000"/>
              </w:rPr>
            </m:ctrlPr>
          </m:sSubPr>
          <m:e>
            <m:r>
              <w:rPr>
                <w:rFonts w:ascii="Cambria Math" w:hAnsi="Cambria Math"/>
                <w:u w:color="000000"/>
              </w:rPr>
              <m:t>Credits</m:t>
            </m:r>
          </m:e>
          <m:sub>
            <m:r>
              <w:rPr>
                <w:rFonts w:ascii="Cambria Math" w:hAnsi="Cambria Math"/>
                <w:u w:color="000000"/>
              </w:rPr>
              <m:t>i</m:t>
            </m:r>
          </m:sub>
        </m:sSub>
        <m:r>
          <w:rPr>
            <w:rFonts w:ascii="Cambria Math" w:hAnsi="Cambria Math"/>
            <w:u w:color="000000"/>
          </w:rPr>
          <m:t>(MT)</m:t>
        </m:r>
      </m:oMath>
      <w:r w:rsidR="00762D4E">
        <w:rPr>
          <w:rFonts w:eastAsia="Yu Gothic Light"/>
          <w:u w:color="000000"/>
        </w:rPr>
        <w:t xml:space="preserve"> </w:t>
      </w:r>
      <w:r w:rsidR="003C5373" w:rsidRPr="003C5373">
        <w:rPr>
          <w:rFonts w:eastAsia="Yu Gothic Light"/>
        </w:rPr>
        <w:t>is the number of incremental LCFS credits generated (a zero or positive value), in metric tons, for improvements in carbon intensity of electricity supplied to residential EV charging or for hydrogen production using electrolysis compared to the grid-average carbon intensity;</w:t>
      </w:r>
    </w:p>
    <w:p w14:paraId="6B205D15" w14:textId="3303BEF1" w:rsidR="003C5373" w:rsidRPr="003C5373" w:rsidRDefault="00000000" w:rsidP="00BE6A2B">
      <w:pPr>
        <w:ind w:left="2160"/>
        <w:rPr>
          <w:rFonts w:eastAsia="Yu Gothic Light"/>
        </w:rPr>
      </w:pPr>
      <m:oMath>
        <m:sSub>
          <m:sSubPr>
            <m:ctrlPr>
              <w:rPr>
                <w:rFonts w:ascii="Cambria Math" w:hAnsi="Cambria Math"/>
                <w:i/>
              </w:rPr>
            </m:ctrlPr>
          </m:sSubPr>
          <m:e>
            <m:r>
              <w:rPr>
                <w:rFonts w:ascii="Cambria Math" w:eastAsiaTheme="minorEastAsia" w:hAnsi="Cambria Math"/>
              </w:rPr>
              <m:t>CI</m:t>
            </m:r>
          </m:e>
          <m:sub>
            <m:r>
              <w:rPr>
                <w:rFonts w:ascii="Cambria Math" w:eastAsiaTheme="minorEastAsia" w:hAnsi="Cambria Math"/>
              </w:rPr>
              <m:t>grid</m:t>
            </m:r>
            <m:r>
              <w:rPr>
                <w:rFonts w:ascii="Cambria Math" w:hAnsi="Cambria Math"/>
              </w:rPr>
              <m:t xml:space="preserve"> </m:t>
            </m:r>
            <m:r>
              <w:rPr>
                <w:rFonts w:ascii="Cambria Math" w:eastAsiaTheme="minorEastAsia" w:hAnsi="Cambria Math"/>
              </w:rPr>
              <m:t>average</m:t>
            </m:r>
          </m:sub>
        </m:sSub>
      </m:oMath>
      <w:r w:rsidR="00F94FF4">
        <w:rPr>
          <w:rFonts w:eastAsia="Yu Gothic Light"/>
        </w:rPr>
        <w:t xml:space="preserve"> </w:t>
      </w:r>
      <w:r w:rsidR="003C5373" w:rsidRPr="003C5373">
        <w:rPr>
          <w:rFonts w:eastAsia="Yu Gothic Light"/>
        </w:rPr>
        <w:t>is the carbon intensity of California Average Grid Electricity pathway certified by the Executive Officer for a given year, or the applicable region’s average grid electricity for hydrogen imported to California;</w:t>
      </w:r>
    </w:p>
    <w:p w14:paraId="345D3F7F" w14:textId="68882442" w:rsidR="003C5373" w:rsidRPr="003C5373" w:rsidRDefault="00000000" w:rsidP="00BE6A2B">
      <w:pPr>
        <w:ind w:left="2160"/>
        <w:rPr>
          <w:rFonts w:eastAsia="Yu Gothic Light"/>
        </w:rPr>
      </w:pPr>
      <m:oMath>
        <m:sSub>
          <m:sSubPr>
            <m:ctrlPr>
              <w:rPr>
                <w:rFonts w:ascii="Cambria Math" w:hAnsi="Cambria Math"/>
                <w:i/>
              </w:rPr>
            </m:ctrlPr>
          </m:sSubPr>
          <m:e>
            <m:r>
              <w:rPr>
                <w:rFonts w:ascii="Cambria Math" w:eastAsiaTheme="minorEastAsia" w:hAnsi="Cambria Math"/>
              </w:rPr>
              <m:t>CI</m:t>
            </m:r>
          </m:e>
          <m:sub>
            <m:r>
              <w:rPr>
                <w:rFonts w:ascii="Cambria Math" w:eastAsiaTheme="minorEastAsia" w:hAnsi="Cambria Math"/>
              </w:rPr>
              <m:t>reported</m:t>
            </m:r>
          </m:sub>
        </m:sSub>
      </m:oMath>
      <w:r w:rsidR="003C5373" w:rsidRPr="003C5373">
        <w:rPr>
          <w:rFonts w:eastAsia="Yu Gothic Light"/>
        </w:rPr>
        <w:t xml:space="preserve"> is the adjusted carbon intensity of electricity, in gCO</w:t>
      </w:r>
      <w:r w:rsidR="003C5373" w:rsidRPr="00F94FF4">
        <w:rPr>
          <w:rFonts w:eastAsia="Yu Gothic Light"/>
          <w:vertAlign w:val="subscript"/>
        </w:rPr>
        <w:t>2</w:t>
      </w:r>
      <w:r w:rsidR="003C5373" w:rsidRPr="003C5373">
        <w:rPr>
          <w:rFonts w:eastAsia="Yu Gothic Light"/>
        </w:rPr>
        <w:t>e/MJ, as calculated for a certified Tier 2 pathway or a Lookup Table pathway, including smart charging or smart electrolysis pathways;</w:t>
      </w:r>
    </w:p>
    <w:p w14:paraId="234BC602" w14:textId="2A1A8495" w:rsidR="003C5373" w:rsidRPr="003C5373" w:rsidRDefault="0077444D" w:rsidP="00BE6A2B">
      <w:pPr>
        <w:ind w:left="2160"/>
        <w:rPr>
          <w:rFonts w:eastAsia="Yu Gothic Light"/>
        </w:rPr>
      </w:pPr>
      <m:oMath>
        <m:r>
          <w:rPr>
            <w:rFonts w:ascii="Cambria Math" w:hAnsi="Cambria Math"/>
            <w:position w:val="2"/>
          </w:rPr>
          <m:t>Electricity</m:t>
        </m:r>
      </m:oMath>
      <w:r w:rsidR="003C5373" w:rsidRPr="003C5373">
        <w:rPr>
          <w:rFonts w:eastAsia="Yu Gothic Light"/>
        </w:rPr>
        <w:t xml:space="preserve"> is the total quantity of either low-CI electricity supplied for EV charging, or electricity supplied for smart charging or smart electrolysis and reported by hourly windows, in MJ, determined from the energy density conversion factors in Table 4; and </w:t>
      </w:r>
    </w:p>
    <w:p w14:paraId="4131B344" w14:textId="74A3377B" w:rsidR="003C5373" w:rsidRPr="003C5373" w:rsidRDefault="00374B6A" w:rsidP="00BE6A2B">
      <w:pPr>
        <w:ind w:left="2160"/>
        <w:rPr>
          <w:rFonts w:eastAsia="Yu Gothic Light"/>
        </w:rPr>
      </w:pPr>
      <m:oMath>
        <m:r>
          <w:rPr>
            <w:rFonts w:ascii="Cambria Math" w:hAnsi="Cambria Math"/>
            <w:u w:color="000000"/>
          </w:rPr>
          <w:lastRenderedPageBreak/>
          <m:t>C</m:t>
        </m:r>
      </m:oMath>
      <w:r w:rsidR="003C5373" w:rsidRPr="003C5373">
        <w:rPr>
          <w:rFonts w:eastAsia="Yu Gothic Light"/>
        </w:rPr>
        <w:t xml:space="preserve"> is a factor used to convert credits to units of metric tons from gCO</w:t>
      </w:r>
      <w:r w:rsidR="003C5373" w:rsidRPr="0077444D">
        <w:rPr>
          <w:rFonts w:eastAsia="Yu Gothic Light"/>
          <w:vertAlign w:val="subscript"/>
        </w:rPr>
        <w:t>2</w:t>
      </w:r>
      <w:r w:rsidR="003C5373" w:rsidRPr="003C5373">
        <w:rPr>
          <w:rFonts w:eastAsia="Yu Gothic Light"/>
        </w:rPr>
        <w:t>e and has the value of:</w:t>
      </w:r>
    </w:p>
    <w:p w14:paraId="4C1D53AF" w14:textId="281613BC" w:rsidR="003C5373" w:rsidRPr="00741607" w:rsidRDefault="00741607" w:rsidP="00BE6A2B">
      <w:pPr>
        <w:ind w:left="2160"/>
        <w:rPr>
          <w:rFonts w:eastAsia="Yu Gothic Light"/>
        </w:rPr>
      </w:pPr>
      <m:oMathPara>
        <m:oMathParaPr>
          <m:jc m:val="left"/>
        </m:oMathParaPr>
        <m:oMath>
          <m:r>
            <w:rPr>
              <w:rFonts w:ascii="Cambria Math" w:hAnsi="Cambria Math"/>
              <w:u w:color="000000"/>
            </w:rPr>
            <m:t>C=1.0x</m:t>
          </m:r>
          <m:sSup>
            <m:sSupPr>
              <m:ctrlPr>
                <w:rPr>
                  <w:rFonts w:ascii="Cambria Math" w:hAnsi="Cambria Math"/>
                  <w:i/>
                  <w:u w:color="000000"/>
                </w:rPr>
              </m:ctrlPr>
            </m:sSupPr>
            <m:e>
              <m:r>
                <w:rPr>
                  <w:rFonts w:ascii="Cambria Math" w:hAnsi="Cambria Math"/>
                  <w:u w:color="000000"/>
                </w:rPr>
                <m:t>10</m:t>
              </m:r>
            </m:e>
            <m:sup>
              <m:r>
                <w:rPr>
                  <w:rFonts w:ascii="Cambria Math" w:hAnsi="Cambria Math"/>
                  <w:u w:color="000000"/>
                </w:rPr>
                <m:t>-6</m:t>
              </m:r>
            </m:sup>
          </m:sSup>
          <m:f>
            <m:fPr>
              <m:ctrlPr>
                <w:rPr>
                  <w:rFonts w:ascii="Cambria Math" w:hAnsi="Cambria Math"/>
                  <w:i/>
                  <w:u w:color="000000"/>
                </w:rPr>
              </m:ctrlPr>
            </m:fPr>
            <m:num>
              <m:r>
                <w:rPr>
                  <w:rFonts w:ascii="Cambria Math" w:hAnsi="Cambria Math"/>
                  <w:u w:color="000000"/>
                </w:rPr>
                <m:t>(MT)</m:t>
              </m:r>
            </m:num>
            <m:den>
              <m:r>
                <w:rPr>
                  <w:rFonts w:ascii="Cambria Math" w:hAnsi="Cambria Math"/>
                  <w:u w:color="000000"/>
                </w:rPr>
                <m:t>(g</m:t>
              </m:r>
              <m:sSub>
                <m:sSubPr>
                  <m:ctrlPr>
                    <w:rPr>
                      <w:rFonts w:ascii="Cambria Math" w:hAnsi="Cambria Math"/>
                      <w:i/>
                      <w:u w:color="000000"/>
                    </w:rPr>
                  </m:ctrlPr>
                </m:sSubPr>
                <m:e>
                  <m:r>
                    <w:rPr>
                      <w:rFonts w:ascii="Cambria Math" w:hAnsi="Cambria Math"/>
                      <w:u w:color="000000"/>
                    </w:rPr>
                    <m:t>CO</m:t>
                  </m:r>
                </m:e>
                <m:sub>
                  <m:r>
                    <w:rPr>
                      <w:rFonts w:ascii="Cambria Math" w:hAnsi="Cambria Math"/>
                      <w:u w:color="000000"/>
                    </w:rPr>
                    <m:t>2</m:t>
                  </m:r>
                </m:sub>
              </m:sSub>
              <m:r>
                <w:rPr>
                  <w:rFonts w:ascii="Cambria Math" w:hAnsi="Cambria Math"/>
                  <w:u w:color="000000"/>
                </w:rPr>
                <m:t>e)</m:t>
              </m:r>
            </m:den>
          </m:f>
        </m:oMath>
      </m:oMathPara>
    </w:p>
    <w:p w14:paraId="1DD4EA82" w14:textId="4275682C" w:rsidR="003C5373" w:rsidRPr="003C5373" w:rsidRDefault="003C5373" w:rsidP="00F701A2">
      <w:pPr>
        <w:pStyle w:val="Heading2"/>
        <w:keepNext w:val="0"/>
        <w:keepLines w:val="0"/>
        <w:rPr>
          <w:rFonts w:eastAsia="Yu Gothic Light"/>
        </w:rPr>
      </w:pPr>
      <w:r w:rsidRPr="00741607">
        <w:rPr>
          <w:rFonts w:eastAsia="Yu Gothic Light"/>
          <w:i/>
          <w:iCs/>
        </w:rPr>
        <w:t>Calculation of Credits for Non-Residential EV Charging Using Fuel Pathways.</w:t>
      </w:r>
      <w:r w:rsidRPr="003C5373">
        <w:rPr>
          <w:rFonts w:eastAsia="Yu Gothic Light"/>
        </w:rPr>
        <w:t xml:space="preserve"> The base and incremental framework does not apply to non-residential EV charging. Only one entity per FSE may claim credits for non-residential metered EV charging.</w:t>
      </w:r>
    </w:p>
    <w:p w14:paraId="6F9A3B0F" w14:textId="2EB92BAD" w:rsidR="003C5373" w:rsidRPr="003C5373" w:rsidRDefault="003C5373" w:rsidP="00F701A2">
      <w:pPr>
        <w:pStyle w:val="Heading3"/>
        <w:keepNext w:val="0"/>
        <w:keepLines w:val="0"/>
        <w:rPr>
          <w:rFonts w:eastAsia="Yu Gothic Light"/>
        </w:rPr>
      </w:pPr>
      <w:r w:rsidRPr="003C5373">
        <w:rPr>
          <w:rFonts w:eastAsia="Yu Gothic Light"/>
        </w:rPr>
        <w:t>An entity may generate credits for Non-Residential EV charging using a carbon intensity for California Average Grid Electricity, Zero-CI Electricity, or Smart Charging pathway from the Lookup Table in section 95488.5, or a carbon intensity value certified through the Tier 2 pathway application process, and the credit calculation in 95486.1(a).</w:t>
      </w:r>
    </w:p>
    <w:p w14:paraId="359FCF31" w14:textId="603C3621" w:rsidR="003C5373" w:rsidRPr="003C5373" w:rsidRDefault="003C5373" w:rsidP="00F701A2">
      <w:pPr>
        <w:pStyle w:val="Heading2"/>
        <w:keepNext w:val="0"/>
        <w:keepLines w:val="0"/>
        <w:rPr>
          <w:rFonts w:eastAsia="Yu Gothic Light"/>
        </w:rPr>
      </w:pPr>
      <w:r w:rsidRPr="00741607">
        <w:rPr>
          <w:rFonts w:eastAsia="Yu Gothic Light"/>
          <w:i/>
          <w:iCs/>
        </w:rPr>
        <w:t>Calculation of Credits for Other Electricity used as Transportation Fuel Using Fuel Pathways.</w:t>
      </w:r>
      <w:r w:rsidRPr="003C5373">
        <w:rPr>
          <w:rFonts w:eastAsia="Yu Gothic Light"/>
        </w:rPr>
        <w:t xml:space="preserve"> An entity may generate credits for the non-EV charging applications listed in sections 95483(c)(3) to (6), which use electricity to displace conventional transportation fuel, using a carbon intensity for California Average Grid Electricity or Zero-CI Electricity from the Lookup Table 7-1 in section 95488.5, or a carbon intensity value certified through the Tier 2 pathway application process, and the credit calculation in 95486.1(a).</w:t>
      </w:r>
    </w:p>
    <w:p w14:paraId="76FCA588" w14:textId="4DC3F6DA" w:rsidR="003C5373" w:rsidRPr="003C5373" w:rsidRDefault="003C5373" w:rsidP="00F701A2">
      <w:pPr>
        <w:pStyle w:val="Heading2"/>
        <w:keepNext w:val="0"/>
        <w:keepLines w:val="0"/>
        <w:rPr>
          <w:rFonts w:eastAsia="Yu Gothic Light"/>
        </w:rPr>
      </w:pPr>
      <w:r w:rsidRPr="00741607">
        <w:rPr>
          <w:rFonts w:eastAsia="Yu Gothic Light"/>
          <w:i/>
          <w:iCs/>
        </w:rPr>
        <w:t>Calculation of Credits for Hydrogen Using Fuel Pathways</w:t>
      </w:r>
      <w:r w:rsidRPr="003C5373">
        <w:rPr>
          <w:rFonts w:eastAsia="Yu Gothic Light"/>
        </w:rPr>
        <w:t>.</w:t>
      </w:r>
    </w:p>
    <w:p w14:paraId="78F58FB0" w14:textId="06E4861B" w:rsidR="003C5373" w:rsidRPr="003C5373" w:rsidRDefault="003C5373" w:rsidP="00F701A2">
      <w:pPr>
        <w:pStyle w:val="Heading3"/>
        <w:keepNext w:val="0"/>
        <w:keepLines w:val="0"/>
        <w:rPr>
          <w:rFonts w:eastAsia="Yu Gothic Light"/>
        </w:rPr>
      </w:pPr>
      <w:r w:rsidRPr="003C5373">
        <w:rPr>
          <w:rFonts w:eastAsia="Yu Gothic Light"/>
        </w:rPr>
        <w:t>An entity may generate credits for hydrogen used as a transportation fuel using a carbon intensity for hydrogen found in the Lookup Table in section 95488.5, or a carbon intensity value certified through the Tier 2 pathway application process, and the credit calculation in 95486.1(a).</w:t>
      </w:r>
    </w:p>
    <w:p w14:paraId="435F90A7" w14:textId="09A196C5" w:rsidR="003C5373" w:rsidRDefault="003C5373" w:rsidP="00F701A2">
      <w:pPr>
        <w:pStyle w:val="Heading3"/>
        <w:keepNext w:val="0"/>
        <w:keepLines w:val="0"/>
        <w:rPr>
          <w:rFonts w:eastAsia="Yu Gothic Light"/>
        </w:rPr>
      </w:pPr>
      <w:r w:rsidRPr="00AC2997">
        <w:rPr>
          <w:rFonts w:eastAsia="Yu Gothic Light"/>
          <w:i/>
          <w:iCs/>
        </w:rPr>
        <w:t>Smart Electrolysis Pathways for Hydrogen Production.</w:t>
      </w:r>
      <w:r w:rsidRPr="003C5373">
        <w:rPr>
          <w:rFonts w:eastAsia="Yu Gothic Light"/>
        </w:rPr>
        <w:t xml:space="preserve"> An entity can generate incremental credits, in addition to credits generated under a pathway for electrolytic hydrogen produced using average grid electricity, for hydrogen using smart electrolysis pursuant to section 95488.5 and the incremental credit calculation in section 95486.1(c)(2)(B).</w:t>
      </w:r>
    </w:p>
    <w:p w14:paraId="3DABD6B4" w14:textId="4E276049" w:rsidR="00CC03BF" w:rsidRDefault="002621EB" w:rsidP="00893322">
      <w:pPr>
        <w:pStyle w:val="Heading2"/>
        <w:keepNext w:val="0"/>
        <w:keepLines w:val="0"/>
        <w:rPr>
          <w:ins w:id="1822" w:author="CARB" w:date="2023-12-19T12:12:00Z"/>
        </w:rPr>
      </w:pPr>
      <w:bookmarkStart w:id="1823" w:name="_Hlk145055761"/>
      <w:ins w:id="1824" w:author="CARB" w:date="2023-12-19T12:12:00Z">
        <w:r w:rsidRPr="79051286">
          <w:rPr>
            <w:i/>
          </w:rPr>
          <w:t>Calculation of Deficit Obligation for Verified CI Exceedance</w:t>
        </w:r>
        <w:bookmarkEnd w:id="1823"/>
        <w:r w:rsidRPr="79051286">
          <w:rPr>
            <w:i/>
          </w:rPr>
          <w:t>.</w:t>
        </w:r>
        <w:r>
          <w:t xml:space="preserve"> </w:t>
        </w:r>
        <w:r w:rsidR="4CCD31B4">
          <w:t>Beginning with the 2025 fuel transactions reporting year, a</w:t>
        </w:r>
        <w:r>
          <w:t xml:space="preserve"> fuel pathway holder for a non-provisional fuel pathway generates a deficit obligation following a verified CI exceedance.  A verified CI exceedance occurs if the verified operational CI of a fuel pathway for a given compliance period</w:t>
        </w:r>
        <w:r w:rsidDel="00055D0D">
          <w:t>,</w:t>
        </w:r>
        <w:r>
          <w:t xml:space="preserve"> pursuant to section 95488.10</w:t>
        </w:r>
        <w:r w:rsidDel="00055D0D">
          <w:t>,</w:t>
        </w:r>
        <w:r>
          <w:t xml:space="preserve"> exceeds the certified CI used for reporting</w:t>
        </w:r>
        <w:r w:rsidDel="00055D0D">
          <w:t xml:space="preserve"> that fuel pathway</w:t>
        </w:r>
        <w:r>
          <w:t>, and is calculated as specified below.</w:t>
        </w:r>
      </w:ins>
    </w:p>
    <w:p w14:paraId="1D0D7E5D" w14:textId="77777777" w:rsidR="002E4986" w:rsidRPr="004A1F26" w:rsidRDefault="002E4986" w:rsidP="00893322">
      <w:pPr>
        <w:pStyle w:val="Heading3"/>
        <w:keepNext w:val="0"/>
        <w:keepLines w:val="0"/>
        <w:rPr>
          <w:ins w:id="1825" w:author="CARB" w:date="2023-12-19T12:12:00Z"/>
        </w:rPr>
      </w:pPr>
      <w:ins w:id="1826" w:author="CARB" w:date="2023-12-19T12:12:00Z">
        <w:r w:rsidRPr="004A1F26">
          <w:t xml:space="preserve">The quantity of deficits generated by CI exceedance is calculated as four times the difference between the verified operational fuel pathway CI and the reported CI, multiplied by the quantity of fuel reported using that fuel </w:t>
        </w:r>
        <w:r w:rsidRPr="004A1F26">
          <w:lastRenderedPageBreak/>
          <w:t xml:space="preserve">pathway during the </w:t>
        </w:r>
        <w:r w:rsidRPr="004A1F26" w:rsidDel="00FB6D81">
          <w:t xml:space="preserve">applicable </w:t>
        </w:r>
        <w:r w:rsidRPr="004A1F26">
          <w:t>year. Deficits will be calculated using the following equation:</w:t>
        </w:r>
      </w:ins>
    </w:p>
    <w:p w14:paraId="33CFB042" w14:textId="77777777" w:rsidR="002E4986" w:rsidRPr="004A1F26" w:rsidRDefault="002E4986" w:rsidP="002E4986">
      <w:pPr>
        <w:pStyle w:val="ListParagraph"/>
        <w:ind w:left="1080"/>
        <w:rPr>
          <w:ins w:id="1827" w:author="CARB" w:date="2023-12-19T12:12:00Z"/>
          <w:szCs w:val="24"/>
        </w:rPr>
      </w:pPr>
      <m:oMathPara>
        <m:oMathParaPr>
          <m:jc m:val="left"/>
        </m:oMathParaPr>
        <m:oMath>
          <m:r>
            <w:ins w:id="1828" w:author="CARB" w:date="2023-12-19T12:12:00Z">
              <w:rPr>
                <w:rFonts w:ascii="Cambria Math" w:hAnsi="Cambria Math"/>
                <w:szCs w:val="24"/>
              </w:rPr>
              <m:t>Deficits</m:t>
            </w:ins>
          </m:r>
          <m:d>
            <m:dPr>
              <m:ctrlPr>
                <w:ins w:id="1829" w:author="CARB" w:date="2023-12-19T12:12:00Z">
                  <w:rPr>
                    <w:rFonts w:ascii="Cambria Math" w:hAnsi="Cambria Math"/>
                    <w:i/>
                    <w:szCs w:val="24"/>
                  </w:rPr>
                </w:ins>
              </m:ctrlPr>
            </m:dPr>
            <m:e>
              <m:r>
                <w:ins w:id="1830" w:author="CARB" w:date="2023-12-19T12:12:00Z">
                  <w:rPr>
                    <w:rFonts w:ascii="Cambria Math" w:hAnsi="Cambria Math"/>
                    <w:szCs w:val="24"/>
                  </w:rPr>
                  <m:t>MT</m:t>
                </w:ins>
              </m:r>
            </m:e>
          </m:d>
          <m:r>
            <w:ins w:id="1831" w:author="CARB" w:date="2023-12-19T12:12:00Z">
              <w:rPr>
                <w:rFonts w:ascii="Cambria Math" w:eastAsiaTheme="minorEastAsia" w:hAnsi="Cambria Math"/>
                <w:szCs w:val="24"/>
              </w:rPr>
              <m:t>=</m:t>
            </w:ins>
          </m:r>
          <m:d>
            <m:dPr>
              <m:ctrlPr>
                <w:ins w:id="1832" w:author="CARB" w:date="2023-12-19T12:12:00Z">
                  <w:rPr>
                    <w:rFonts w:ascii="Cambria Math" w:eastAsiaTheme="minorEastAsia" w:hAnsi="Cambria Math"/>
                    <w:i/>
                    <w:szCs w:val="24"/>
                  </w:rPr>
                </w:ins>
              </m:ctrlPr>
            </m:dPr>
            <m:e>
              <m:sSub>
                <m:sSubPr>
                  <m:ctrlPr>
                    <w:ins w:id="1833" w:author="CARB" w:date="2023-12-19T12:12:00Z">
                      <w:rPr>
                        <w:rFonts w:ascii="Cambria Math" w:eastAsiaTheme="minorEastAsia" w:hAnsi="Cambria Math"/>
                        <w:i/>
                        <w:szCs w:val="24"/>
                      </w:rPr>
                    </w:ins>
                  </m:ctrlPr>
                </m:sSubPr>
                <m:e>
                  <m:r>
                    <w:ins w:id="1834" w:author="CARB" w:date="2023-12-19T12:12:00Z">
                      <w:rPr>
                        <w:rFonts w:ascii="Cambria Math" w:eastAsiaTheme="minorEastAsia" w:hAnsi="Cambria Math"/>
                        <w:szCs w:val="24"/>
                      </w:rPr>
                      <m:t>CI</m:t>
                    </w:ins>
                  </m:r>
                </m:e>
                <m:sub>
                  <m:r>
                    <w:ins w:id="1835" w:author="CARB" w:date="2023-12-19T12:12:00Z">
                      <w:rPr>
                        <w:rFonts w:ascii="Cambria Math" w:eastAsiaTheme="minorEastAsia" w:hAnsi="Cambria Math"/>
                        <w:szCs w:val="24"/>
                      </w:rPr>
                      <m:t>operational</m:t>
                    </w:ins>
                  </m:r>
                </m:sub>
              </m:sSub>
              <m:r>
                <w:ins w:id="1836" w:author="CARB" w:date="2023-12-19T12:12:00Z">
                  <w:rPr>
                    <w:rFonts w:ascii="Cambria Math" w:eastAsiaTheme="minorEastAsia" w:hAnsi="Cambria Math"/>
                    <w:szCs w:val="24"/>
                  </w:rPr>
                  <m:t>-</m:t>
                </w:ins>
              </m:r>
              <m:sSub>
                <m:sSubPr>
                  <m:ctrlPr>
                    <w:ins w:id="1837" w:author="CARB" w:date="2023-12-19T12:12:00Z">
                      <w:rPr>
                        <w:rFonts w:ascii="Cambria Math" w:eastAsiaTheme="minorEastAsia" w:hAnsi="Cambria Math"/>
                        <w:i/>
                        <w:szCs w:val="24"/>
                      </w:rPr>
                    </w:ins>
                  </m:ctrlPr>
                </m:sSubPr>
                <m:e>
                  <m:r>
                    <w:ins w:id="1838" w:author="CARB" w:date="2023-12-19T12:12:00Z">
                      <w:rPr>
                        <w:rFonts w:ascii="Cambria Math" w:eastAsiaTheme="minorEastAsia" w:hAnsi="Cambria Math"/>
                        <w:szCs w:val="24"/>
                      </w:rPr>
                      <m:t>CI</m:t>
                    </w:ins>
                  </m:r>
                </m:e>
                <m:sub>
                  <m:r>
                    <w:ins w:id="1839" w:author="CARB" w:date="2023-12-19T12:12:00Z">
                      <w:rPr>
                        <w:rFonts w:ascii="Cambria Math" w:eastAsiaTheme="minorEastAsia" w:hAnsi="Cambria Math"/>
                        <w:szCs w:val="24"/>
                      </w:rPr>
                      <m:t>reported</m:t>
                    </w:ins>
                  </m:r>
                </m:sub>
              </m:sSub>
            </m:e>
          </m:d>
          <m:r>
            <w:ins w:id="1840" w:author="CARB" w:date="2023-12-19T12:12:00Z">
              <w:rPr>
                <w:rFonts w:ascii="Cambria Math" w:eastAsiaTheme="minorEastAsia" w:hAnsi="Cambria Math"/>
                <w:szCs w:val="24"/>
              </w:rPr>
              <m:t>×E×C×4</m:t>
            </w:ins>
          </m:r>
        </m:oMath>
      </m:oMathPara>
    </w:p>
    <w:p w14:paraId="41A99A42" w14:textId="77777777" w:rsidR="002E4986" w:rsidRPr="004A1F26" w:rsidRDefault="002E4986" w:rsidP="002E4986">
      <w:pPr>
        <w:pStyle w:val="ListParagraph"/>
        <w:ind w:left="1080"/>
        <w:rPr>
          <w:ins w:id="1841" w:author="CARB" w:date="2023-12-19T12:12:00Z"/>
          <w:szCs w:val="24"/>
        </w:rPr>
      </w:pPr>
    </w:p>
    <w:p w14:paraId="228FBE5B" w14:textId="77777777" w:rsidR="002E4986" w:rsidRPr="004A1F26" w:rsidRDefault="002E4986" w:rsidP="002E4986">
      <w:pPr>
        <w:pStyle w:val="ListParagraph"/>
        <w:ind w:left="1080"/>
        <w:rPr>
          <w:ins w:id="1842" w:author="CARB" w:date="2023-12-19T12:12:00Z"/>
          <w:szCs w:val="24"/>
        </w:rPr>
      </w:pPr>
      <w:ins w:id="1843" w:author="CARB" w:date="2023-12-19T12:12:00Z">
        <w:r w:rsidRPr="004A1F26">
          <w:rPr>
            <w:szCs w:val="24"/>
          </w:rPr>
          <w:t>where:</w:t>
        </w:r>
      </w:ins>
    </w:p>
    <w:p w14:paraId="7F865D81" w14:textId="77777777" w:rsidR="002E4986" w:rsidRPr="004A1F26" w:rsidRDefault="002E4986" w:rsidP="002E4986">
      <w:pPr>
        <w:pStyle w:val="ListParagraph"/>
        <w:ind w:left="1080"/>
        <w:rPr>
          <w:ins w:id="1844" w:author="CARB" w:date="2023-12-19T12:12:00Z"/>
          <w:rFonts w:eastAsiaTheme="minorEastAsia"/>
          <w:szCs w:val="24"/>
        </w:rPr>
      </w:pPr>
      <m:oMath>
        <m:r>
          <w:ins w:id="1845" w:author="CARB" w:date="2023-12-19T12:12:00Z">
            <w:rPr>
              <w:rFonts w:ascii="Cambria Math" w:hAnsi="Cambria Math"/>
              <w:szCs w:val="24"/>
            </w:rPr>
            <m:t>Deficits</m:t>
          </w:ins>
        </m:r>
        <m:d>
          <m:dPr>
            <m:ctrlPr>
              <w:ins w:id="1846" w:author="CARB" w:date="2023-12-19T12:12:00Z">
                <w:rPr>
                  <w:rFonts w:ascii="Cambria Math" w:hAnsi="Cambria Math"/>
                  <w:i/>
                  <w:szCs w:val="24"/>
                </w:rPr>
              </w:ins>
            </m:ctrlPr>
          </m:dPr>
          <m:e>
            <m:r>
              <w:ins w:id="1847" w:author="CARB" w:date="2023-12-19T12:12:00Z">
                <w:rPr>
                  <w:rFonts w:ascii="Cambria Math" w:hAnsi="Cambria Math"/>
                  <w:szCs w:val="24"/>
                </w:rPr>
                <m:t>MT</m:t>
              </w:ins>
            </m:r>
          </m:e>
        </m:d>
      </m:oMath>
      <w:ins w:id="1848" w:author="CARB" w:date="2023-12-19T12:12:00Z">
        <w:r w:rsidRPr="004A1F26">
          <w:rPr>
            <w:rFonts w:eastAsiaTheme="minorEastAsia"/>
            <w:szCs w:val="24"/>
          </w:rPr>
          <w:t xml:space="preserve"> is the number of calculated deficits from CI exceedance;</w:t>
        </w:r>
      </w:ins>
    </w:p>
    <w:p w14:paraId="60BE23C2" w14:textId="77777777" w:rsidR="002E4986" w:rsidRPr="004A1F26" w:rsidRDefault="002E4986" w:rsidP="002E4986">
      <w:pPr>
        <w:pStyle w:val="ListParagraph"/>
        <w:ind w:left="1080"/>
        <w:rPr>
          <w:ins w:id="1849" w:author="CARB" w:date="2023-12-19T12:12:00Z"/>
          <w:rFonts w:eastAsiaTheme="minorEastAsia"/>
          <w:szCs w:val="24"/>
        </w:rPr>
      </w:pPr>
    </w:p>
    <w:p w14:paraId="796EBA17" w14:textId="77777777" w:rsidR="002E4986" w:rsidRPr="004A1F26" w:rsidRDefault="00000000" w:rsidP="002E4986">
      <w:pPr>
        <w:pStyle w:val="ListParagraph"/>
        <w:ind w:left="1080"/>
        <w:rPr>
          <w:ins w:id="1850" w:author="CARB" w:date="2023-12-19T12:12:00Z"/>
          <w:rFonts w:eastAsiaTheme="minorEastAsia"/>
          <w:szCs w:val="24"/>
        </w:rPr>
      </w:pPr>
      <m:oMath>
        <m:sSub>
          <m:sSubPr>
            <m:ctrlPr>
              <w:ins w:id="1851" w:author="CARB" w:date="2023-12-19T12:12:00Z">
                <w:rPr>
                  <w:rFonts w:ascii="Cambria Math" w:eastAsiaTheme="minorEastAsia" w:hAnsi="Cambria Math"/>
                  <w:i/>
                  <w:szCs w:val="24"/>
                </w:rPr>
              </w:ins>
            </m:ctrlPr>
          </m:sSubPr>
          <m:e>
            <m:r>
              <w:ins w:id="1852" w:author="CARB" w:date="2023-12-19T12:12:00Z">
                <w:rPr>
                  <w:rFonts w:ascii="Cambria Math" w:eastAsiaTheme="minorEastAsia" w:hAnsi="Cambria Math"/>
                  <w:szCs w:val="24"/>
                </w:rPr>
                <m:t>CI</m:t>
              </w:ins>
            </m:r>
          </m:e>
          <m:sub>
            <m:r>
              <w:ins w:id="1853" w:author="CARB" w:date="2023-12-19T12:12:00Z">
                <w:rPr>
                  <w:rFonts w:ascii="Cambria Math" w:eastAsiaTheme="minorEastAsia" w:hAnsi="Cambria Math"/>
                  <w:szCs w:val="24"/>
                </w:rPr>
                <m:t>operational</m:t>
              </w:ins>
            </m:r>
          </m:sub>
        </m:sSub>
      </m:oMath>
      <w:ins w:id="1854" w:author="CARB" w:date="2023-12-19T12:12:00Z">
        <w:r w:rsidR="002E4986" w:rsidRPr="004A1F26">
          <w:rPr>
            <w:rFonts w:eastAsiaTheme="minorEastAsia"/>
            <w:szCs w:val="24"/>
          </w:rPr>
          <w:t xml:space="preserve"> is the verified operational fuel pathway CI for a given compliance period;</w:t>
        </w:r>
      </w:ins>
    </w:p>
    <w:p w14:paraId="27E604C9" w14:textId="77777777" w:rsidR="002E4986" w:rsidRPr="004A1F26" w:rsidRDefault="002E4986" w:rsidP="002E4986">
      <w:pPr>
        <w:pStyle w:val="ListParagraph"/>
        <w:ind w:left="1080"/>
        <w:rPr>
          <w:ins w:id="1855" w:author="CARB" w:date="2023-12-19T12:12:00Z"/>
          <w:szCs w:val="24"/>
        </w:rPr>
      </w:pPr>
    </w:p>
    <w:p w14:paraId="3E525362" w14:textId="77777777" w:rsidR="002E4986" w:rsidRPr="004A1F26" w:rsidRDefault="00000000" w:rsidP="002E4986">
      <w:pPr>
        <w:pStyle w:val="ListParagraph"/>
        <w:ind w:left="1080"/>
        <w:rPr>
          <w:ins w:id="1856" w:author="CARB" w:date="2023-12-19T12:12:00Z"/>
          <w:rFonts w:eastAsiaTheme="minorEastAsia"/>
          <w:szCs w:val="24"/>
        </w:rPr>
      </w:pPr>
      <m:oMath>
        <m:sSub>
          <m:sSubPr>
            <m:ctrlPr>
              <w:ins w:id="1857" w:author="CARB" w:date="2023-12-19T12:12:00Z">
                <w:rPr>
                  <w:rFonts w:ascii="Cambria Math" w:eastAsiaTheme="minorEastAsia" w:hAnsi="Cambria Math"/>
                  <w:i/>
                  <w:szCs w:val="24"/>
                </w:rPr>
              </w:ins>
            </m:ctrlPr>
          </m:sSubPr>
          <m:e>
            <m:r>
              <w:ins w:id="1858" w:author="CARB" w:date="2023-12-19T12:12:00Z">
                <w:rPr>
                  <w:rFonts w:ascii="Cambria Math" w:eastAsiaTheme="minorEastAsia" w:hAnsi="Cambria Math"/>
                  <w:szCs w:val="24"/>
                </w:rPr>
                <m:t>CI</m:t>
              </w:ins>
            </m:r>
          </m:e>
          <m:sub>
            <m:r>
              <w:ins w:id="1859" w:author="CARB" w:date="2023-12-19T12:12:00Z">
                <w:rPr>
                  <w:rFonts w:ascii="Cambria Math" w:eastAsiaTheme="minorEastAsia" w:hAnsi="Cambria Math"/>
                  <w:szCs w:val="24"/>
                </w:rPr>
                <m:t>reported</m:t>
              </w:ins>
            </m:r>
          </m:sub>
        </m:sSub>
      </m:oMath>
      <w:ins w:id="1860" w:author="CARB" w:date="2023-12-19T12:12:00Z">
        <w:r w:rsidR="002E4986" w:rsidRPr="004A1F26">
          <w:rPr>
            <w:rFonts w:eastAsiaTheme="minorEastAsia"/>
            <w:szCs w:val="24"/>
          </w:rPr>
          <w:t xml:space="preserve"> is the certified CI in LRT-CBTS under which the fuel was reported;</w:t>
        </w:r>
      </w:ins>
    </w:p>
    <w:p w14:paraId="7755B190" w14:textId="77777777" w:rsidR="002E4986" w:rsidRPr="004A1F26" w:rsidRDefault="002E4986" w:rsidP="002E4986">
      <w:pPr>
        <w:pStyle w:val="ListParagraph"/>
        <w:ind w:left="1080"/>
        <w:rPr>
          <w:ins w:id="1861" w:author="CARB" w:date="2023-12-19T12:12:00Z"/>
          <w:rFonts w:eastAsiaTheme="minorEastAsia"/>
          <w:szCs w:val="24"/>
        </w:rPr>
      </w:pPr>
    </w:p>
    <w:p w14:paraId="2D89CEC9" w14:textId="77777777" w:rsidR="002E4986" w:rsidRPr="004A1F26" w:rsidRDefault="002E4986" w:rsidP="002E4986">
      <w:pPr>
        <w:pStyle w:val="ListParagraph"/>
        <w:ind w:left="1080"/>
        <w:rPr>
          <w:ins w:id="1862" w:author="CARB" w:date="2023-12-19T12:12:00Z"/>
          <w:rFonts w:eastAsiaTheme="minorEastAsia"/>
          <w:szCs w:val="24"/>
        </w:rPr>
      </w:pPr>
      <m:oMath>
        <m:r>
          <w:ins w:id="1863" w:author="CARB" w:date="2023-12-19T12:12:00Z">
            <w:rPr>
              <w:rFonts w:ascii="Cambria Math" w:eastAsiaTheme="minorEastAsia" w:hAnsi="Cambria Math"/>
              <w:szCs w:val="24"/>
            </w:rPr>
            <m:t>E</m:t>
          </w:ins>
        </m:r>
      </m:oMath>
      <w:ins w:id="1864" w:author="CARB" w:date="2023-12-19T12:12:00Z">
        <w:r w:rsidRPr="004A1F26">
          <w:rPr>
            <w:rFonts w:eastAsiaTheme="minorEastAsia"/>
            <w:szCs w:val="24"/>
          </w:rPr>
          <w:t xml:space="preserve"> is the reported fuel under a given certified fuel pathway in Megajoules;</w:t>
        </w:r>
      </w:ins>
    </w:p>
    <w:p w14:paraId="1ACEB709" w14:textId="77777777" w:rsidR="002E4986" w:rsidRPr="004A1F26" w:rsidRDefault="002E4986" w:rsidP="002E4986">
      <w:pPr>
        <w:pStyle w:val="ListParagraph"/>
        <w:ind w:left="1080"/>
        <w:rPr>
          <w:ins w:id="1865" w:author="CARB" w:date="2023-12-19T12:12:00Z"/>
          <w:rFonts w:eastAsiaTheme="minorEastAsia"/>
          <w:szCs w:val="24"/>
        </w:rPr>
      </w:pPr>
    </w:p>
    <w:p w14:paraId="075088B9" w14:textId="77777777" w:rsidR="002E4986" w:rsidRPr="004A1F26" w:rsidRDefault="002E4986" w:rsidP="002E4986">
      <w:pPr>
        <w:pStyle w:val="ListParagraph"/>
        <w:ind w:left="1080"/>
        <w:rPr>
          <w:ins w:id="1866" w:author="CARB" w:date="2023-12-19T12:12:00Z"/>
          <w:rFonts w:eastAsiaTheme="minorEastAsia"/>
          <w:szCs w:val="24"/>
        </w:rPr>
      </w:pPr>
      <m:oMath>
        <m:r>
          <w:ins w:id="1867" w:author="CARB" w:date="2023-12-19T12:12:00Z">
            <w:rPr>
              <w:rFonts w:ascii="Cambria Math" w:eastAsiaTheme="minorEastAsia" w:hAnsi="Cambria Math"/>
              <w:szCs w:val="24"/>
            </w:rPr>
            <m:t>C</m:t>
          </w:ins>
        </m:r>
      </m:oMath>
      <w:ins w:id="1868" w:author="CARB" w:date="2023-12-19T12:12:00Z">
        <w:r w:rsidRPr="004A1F26">
          <w:rPr>
            <w:rFonts w:eastAsiaTheme="minorEastAsia"/>
            <w:szCs w:val="24"/>
          </w:rPr>
          <w:t xml:space="preserve"> is a factor used to convert credits/deficits to unit of metric tons from gCO</w:t>
        </w:r>
        <w:r w:rsidRPr="004A1F26">
          <w:rPr>
            <w:rFonts w:eastAsiaTheme="minorEastAsia"/>
            <w:szCs w:val="24"/>
            <w:vertAlign w:val="subscript"/>
          </w:rPr>
          <w:t>2</w:t>
        </w:r>
        <w:r w:rsidRPr="004A1F26">
          <w:rPr>
            <w:rFonts w:eastAsiaTheme="minorEastAsia"/>
            <w:szCs w:val="24"/>
          </w:rPr>
          <w:t xml:space="preserve">e and has the value of: </w:t>
        </w:r>
      </w:ins>
    </w:p>
    <w:p w14:paraId="3799DA61" w14:textId="77777777" w:rsidR="002E4986" w:rsidRPr="004A1F26" w:rsidRDefault="002E4986" w:rsidP="002E4986">
      <w:pPr>
        <w:pStyle w:val="ListParagraph"/>
        <w:ind w:left="1080"/>
        <w:rPr>
          <w:ins w:id="1869" w:author="CARB" w:date="2023-12-19T12:12:00Z"/>
          <w:rFonts w:eastAsiaTheme="minorEastAsia"/>
          <w:szCs w:val="24"/>
        </w:rPr>
      </w:pPr>
    </w:p>
    <w:p w14:paraId="245B856B" w14:textId="77777777" w:rsidR="002E4986" w:rsidRPr="004A1F26" w:rsidRDefault="002E4986" w:rsidP="002E4986">
      <w:pPr>
        <w:pStyle w:val="ListParagraph"/>
        <w:ind w:left="1080"/>
        <w:rPr>
          <w:ins w:id="1870" w:author="CARB" w:date="2023-12-19T12:12:00Z"/>
          <w:rFonts w:eastAsiaTheme="minorEastAsia"/>
          <w:szCs w:val="24"/>
        </w:rPr>
      </w:pPr>
      <m:oMath>
        <m:r>
          <w:ins w:id="1871" w:author="CARB" w:date="2023-12-19T12:12:00Z">
            <w:rPr>
              <w:rFonts w:ascii="Cambria Math" w:eastAsiaTheme="minorEastAsia" w:hAnsi="Cambria Math"/>
              <w:szCs w:val="24"/>
            </w:rPr>
            <m:t>C=1×</m:t>
          </w:ins>
        </m:r>
        <m:sSup>
          <m:sSupPr>
            <m:ctrlPr>
              <w:ins w:id="1872" w:author="CARB" w:date="2023-12-19T12:12:00Z">
                <w:rPr>
                  <w:rFonts w:ascii="Cambria Math" w:eastAsiaTheme="minorEastAsia" w:hAnsi="Cambria Math"/>
                  <w:i/>
                  <w:szCs w:val="24"/>
                </w:rPr>
              </w:ins>
            </m:ctrlPr>
          </m:sSupPr>
          <m:e>
            <m:r>
              <w:ins w:id="1873" w:author="CARB" w:date="2023-12-19T12:12:00Z">
                <w:rPr>
                  <w:rFonts w:ascii="Cambria Math" w:eastAsiaTheme="minorEastAsia" w:hAnsi="Cambria Math"/>
                  <w:szCs w:val="24"/>
                </w:rPr>
                <m:t>10</m:t>
              </w:ins>
            </m:r>
          </m:e>
          <m:sup>
            <m:r>
              <w:ins w:id="1874" w:author="CARB" w:date="2023-12-19T12:12:00Z">
                <w:rPr>
                  <w:rFonts w:ascii="Cambria Math" w:eastAsiaTheme="minorEastAsia" w:hAnsi="Cambria Math"/>
                  <w:szCs w:val="24"/>
                </w:rPr>
                <m:t>-6</m:t>
              </w:ins>
            </m:r>
          </m:sup>
        </m:sSup>
        <m:r>
          <w:ins w:id="1875" w:author="CARB" w:date="2023-12-19T12:12:00Z">
            <w:rPr>
              <w:rFonts w:ascii="Cambria Math" w:eastAsiaTheme="minorEastAsia" w:hAnsi="Cambria Math"/>
              <w:szCs w:val="24"/>
            </w:rPr>
            <m:t xml:space="preserve"> </m:t>
          </w:ins>
        </m:r>
        <m:f>
          <m:fPr>
            <m:ctrlPr>
              <w:ins w:id="1876" w:author="CARB" w:date="2023-12-19T12:12:00Z">
                <w:rPr>
                  <w:rFonts w:ascii="Cambria Math" w:eastAsiaTheme="minorEastAsia" w:hAnsi="Cambria Math"/>
                  <w:i/>
                  <w:szCs w:val="24"/>
                </w:rPr>
              </w:ins>
            </m:ctrlPr>
          </m:fPr>
          <m:num>
            <m:d>
              <m:dPr>
                <m:ctrlPr>
                  <w:ins w:id="1877" w:author="CARB" w:date="2023-12-19T12:12:00Z">
                    <w:rPr>
                      <w:rFonts w:ascii="Cambria Math" w:eastAsiaTheme="minorEastAsia" w:hAnsi="Cambria Math"/>
                      <w:i/>
                      <w:szCs w:val="24"/>
                    </w:rPr>
                  </w:ins>
                </m:ctrlPr>
              </m:dPr>
              <m:e>
                <m:r>
                  <w:ins w:id="1878" w:author="CARB" w:date="2023-12-19T12:12:00Z">
                    <w:rPr>
                      <w:rFonts w:ascii="Cambria Math" w:eastAsiaTheme="minorEastAsia" w:hAnsi="Cambria Math"/>
                      <w:szCs w:val="24"/>
                    </w:rPr>
                    <m:t>MT</m:t>
                  </w:ins>
                </m:r>
              </m:e>
            </m:d>
          </m:num>
          <m:den>
            <m:d>
              <m:dPr>
                <m:ctrlPr>
                  <w:ins w:id="1879" w:author="CARB" w:date="2023-12-19T12:12:00Z">
                    <w:rPr>
                      <w:rFonts w:ascii="Cambria Math" w:eastAsiaTheme="minorEastAsia" w:hAnsi="Cambria Math"/>
                      <w:i/>
                      <w:szCs w:val="24"/>
                    </w:rPr>
                  </w:ins>
                </m:ctrlPr>
              </m:dPr>
              <m:e>
                <m:r>
                  <w:ins w:id="1880" w:author="CARB" w:date="2023-12-19T12:12:00Z">
                    <w:rPr>
                      <w:rFonts w:ascii="Cambria Math" w:eastAsiaTheme="minorEastAsia" w:hAnsi="Cambria Math"/>
                      <w:szCs w:val="24"/>
                    </w:rPr>
                    <m:t>g</m:t>
                  </w:ins>
                </m:r>
                <m:sSub>
                  <m:sSubPr>
                    <m:ctrlPr>
                      <w:ins w:id="1881" w:author="CARB" w:date="2023-12-19T12:12:00Z">
                        <w:rPr>
                          <w:rFonts w:ascii="Cambria Math" w:eastAsiaTheme="minorEastAsia" w:hAnsi="Cambria Math"/>
                          <w:i/>
                          <w:szCs w:val="24"/>
                        </w:rPr>
                      </w:ins>
                    </m:ctrlPr>
                  </m:sSubPr>
                  <m:e>
                    <m:r>
                      <w:ins w:id="1882" w:author="CARB" w:date="2023-12-19T12:12:00Z">
                        <w:rPr>
                          <w:rFonts w:ascii="Cambria Math" w:eastAsiaTheme="minorEastAsia" w:hAnsi="Cambria Math"/>
                          <w:szCs w:val="24"/>
                        </w:rPr>
                        <m:t>CO</m:t>
                      </w:ins>
                    </m:r>
                  </m:e>
                  <m:sub>
                    <m:r>
                      <w:ins w:id="1883" w:author="CARB" w:date="2023-12-19T12:12:00Z">
                        <w:rPr>
                          <w:rFonts w:ascii="Cambria Math" w:eastAsiaTheme="minorEastAsia" w:hAnsi="Cambria Math"/>
                          <w:szCs w:val="24"/>
                        </w:rPr>
                        <m:t>2</m:t>
                      </w:ins>
                    </m:r>
                  </m:sub>
                </m:sSub>
                <m:r>
                  <w:ins w:id="1884" w:author="CARB" w:date="2023-12-19T12:12:00Z">
                    <w:rPr>
                      <w:rFonts w:ascii="Cambria Math" w:eastAsiaTheme="minorEastAsia" w:hAnsi="Cambria Math"/>
                      <w:szCs w:val="24"/>
                    </w:rPr>
                    <m:t>e</m:t>
                  </w:ins>
                </m:r>
              </m:e>
            </m:d>
          </m:den>
        </m:f>
      </m:oMath>
      <w:ins w:id="1885" w:author="CARB" w:date="2023-12-19T12:12:00Z">
        <w:r w:rsidRPr="004A1F26">
          <w:rPr>
            <w:rFonts w:eastAsiaTheme="minorEastAsia"/>
            <w:szCs w:val="24"/>
          </w:rPr>
          <w:t xml:space="preserve"> </w:t>
        </w:r>
      </w:ins>
    </w:p>
    <w:p w14:paraId="661A2CF7" w14:textId="77777777" w:rsidR="002E4986" w:rsidRPr="002F5C6C" w:rsidRDefault="002E4986" w:rsidP="00893322">
      <w:pPr>
        <w:pStyle w:val="Heading3"/>
        <w:keepNext w:val="0"/>
        <w:keepLines w:val="0"/>
        <w:rPr>
          <w:ins w:id="1886" w:author="CARB" w:date="2023-12-19T12:12:00Z"/>
        </w:rPr>
      </w:pPr>
      <w:ins w:id="1887" w:author="CARB" w:date="2023-12-19T12:12:00Z">
        <w:r w:rsidRPr="002F5C6C">
          <w:t xml:space="preserve">Any pathway holder generating deficits following a verified CI exceedance must satisfy the compliance demonstration requirements of section 95485 of this </w:t>
        </w:r>
        <w:proofErr w:type="spellStart"/>
        <w:r w:rsidRPr="002F5C6C">
          <w:t>subarticle</w:t>
        </w:r>
        <w:proofErr w:type="spellEnd"/>
        <w:r w:rsidRPr="002F5C6C">
          <w:t>.</w:t>
        </w:r>
      </w:ins>
    </w:p>
    <w:p w14:paraId="5E3C6E2B" w14:textId="7B63EF75" w:rsidR="00CC4B22" w:rsidRPr="00530EF6" w:rsidRDefault="002E4986" w:rsidP="00893322">
      <w:pPr>
        <w:pStyle w:val="Heading3"/>
        <w:keepNext w:val="0"/>
        <w:keepLines w:val="0"/>
        <w:rPr>
          <w:ins w:id="1888" w:author="CARB" w:date="2023-12-19T12:12:00Z"/>
        </w:rPr>
      </w:pPr>
      <w:ins w:id="1889" w:author="CARB" w:date="2023-12-19T12:12:00Z">
        <w:r>
          <w:t xml:space="preserve">A pathway holder that meets the exemption criteria specified in subsection </w:t>
        </w:r>
        <w:r w:rsidRPr="00723843">
          <w:t>95488.10(a)(7)(C)</w:t>
        </w:r>
        <w:r>
          <w:t xml:space="preserve"> will not generate deficits under this subsection.</w:t>
        </w:r>
      </w:ins>
    </w:p>
    <w:p w14:paraId="7A13418D" w14:textId="2CD34A59" w:rsidR="004F2B2B" w:rsidRPr="00B90B57" w:rsidRDefault="003C5373" w:rsidP="00B90B57">
      <w:pPr>
        <w:rPr>
          <w:sz w:val="20"/>
          <w:szCs w:val="18"/>
        </w:rPr>
      </w:pPr>
      <w:r w:rsidRPr="00B90B57">
        <w:rPr>
          <w:sz w:val="20"/>
          <w:szCs w:val="18"/>
        </w:rPr>
        <w:t xml:space="preserve">NOTE: Authority cited: Sections 38510, 38560, 38560.5, 38571, 38580, 39600, 39601 and 43018, Health and Safety Code; 42 U.S.C. section 7545; and </w:t>
      </w:r>
      <w:r w:rsidRPr="00B90B57">
        <w:rPr>
          <w:i/>
          <w:sz w:val="20"/>
          <w:szCs w:val="18"/>
        </w:rPr>
        <w:t xml:space="preserve">Western Oil and Gas </w:t>
      </w:r>
      <w:proofErr w:type="spellStart"/>
      <w:r w:rsidRPr="00B90B57">
        <w:rPr>
          <w:i/>
          <w:sz w:val="20"/>
          <w:szCs w:val="18"/>
        </w:rPr>
        <w:t>Ass'n</w:t>
      </w:r>
      <w:proofErr w:type="spellEnd"/>
      <w:r w:rsidRPr="00B90B57">
        <w:rPr>
          <w:i/>
          <w:sz w:val="20"/>
          <w:szCs w:val="18"/>
        </w:rPr>
        <w:t xml:space="preserve"> v. Orange County Air Pollution Control District</w:t>
      </w:r>
      <w:r w:rsidRPr="00B90B57">
        <w:rPr>
          <w:sz w:val="20"/>
          <w:szCs w:val="18"/>
        </w:rPr>
        <w:t xml:space="preserve">, 14 Cal.3d 411, 121 </w:t>
      </w:r>
      <w:proofErr w:type="spellStart"/>
      <w:r w:rsidRPr="00B90B57">
        <w:rPr>
          <w:sz w:val="20"/>
          <w:szCs w:val="18"/>
        </w:rPr>
        <w:t>Cal.Rptr</w:t>
      </w:r>
      <w:proofErr w:type="spellEnd"/>
      <w:r w:rsidRPr="00B90B57">
        <w:rPr>
          <w:sz w:val="20"/>
          <w:szCs w:val="18"/>
        </w:rPr>
        <w:t xml:space="preserve">. 249 (1975). Reference: Sections 38501, 38510, 39515, 39516, 38571, 38580, 39000, 39001, 39002, 39003, 39515, 39516 and 43000, Health and Safety Code; Section 25000.5, Public Resources Code; and Western Oil and Gas </w:t>
      </w:r>
      <w:proofErr w:type="spellStart"/>
      <w:r w:rsidRPr="00B90B57">
        <w:rPr>
          <w:sz w:val="20"/>
          <w:szCs w:val="18"/>
        </w:rPr>
        <w:t>Ass'n</w:t>
      </w:r>
      <w:proofErr w:type="spellEnd"/>
      <w:r w:rsidRPr="00B90B57">
        <w:rPr>
          <w:sz w:val="20"/>
          <w:szCs w:val="18"/>
        </w:rPr>
        <w:t xml:space="preserve"> v. Orange County Air Pollution Control District, 14 Cal.3d 411, 121 </w:t>
      </w:r>
      <w:proofErr w:type="spellStart"/>
      <w:r w:rsidRPr="00B90B57">
        <w:rPr>
          <w:sz w:val="20"/>
          <w:szCs w:val="18"/>
        </w:rPr>
        <w:t>Cal.Rptr</w:t>
      </w:r>
      <w:proofErr w:type="spellEnd"/>
      <w:r w:rsidRPr="00B90B57">
        <w:rPr>
          <w:sz w:val="20"/>
          <w:szCs w:val="18"/>
        </w:rPr>
        <w:t>. 249 (1975).</w:t>
      </w:r>
    </w:p>
    <w:p w14:paraId="7DEE931E" w14:textId="530EAD97" w:rsidR="001F3A74" w:rsidRPr="001F3A74" w:rsidRDefault="001F3A74" w:rsidP="00F701A2">
      <w:pPr>
        <w:pStyle w:val="Heading1"/>
        <w:keepNext w:val="0"/>
        <w:keepLines w:val="0"/>
        <w:rPr>
          <w:rFonts w:eastAsia="Yu Gothic Light"/>
        </w:rPr>
      </w:pPr>
      <w:r w:rsidRPr="001F3A74">
        <w:rPr>
          <w:rFonts w:eastAsia="Yu Gothic Light"/>
        </w:rPr>
        <w:t>95486.2. Generating and Calculating Credits for ZEV Fueling Infrastructure Pathways.</w:t>
      </w:r>
    </w:p>
    <w:p w14:paraId="375259E3" w14:textId="69788497" w:rsidR="001F3A74" w:rsidRPr="001F3A74" w:rsidRDefault="001F3A74" w:rsidP="00F701A2">
      <w:pPr>
        <w:pStyle w:val="Heading2"/>
        <w:keepNext w:val="0"/>
        <w:keepLines w:val="0"/>
        <w:rPr>
          <w:rFonts w:eastAsia="Yu Gothic Light"/>
        </w:rPr>
      </w:pPr>
      <w:r w:rsidRPr="00045E0B">
        <w:rPr>
          <w:rFonts w:eastAsia="Yu Gothic Light"/>
          <w:i/>
          <w:iCs/>
        </w:rPr>
        <w:t>Hydrogen Refueling Infrastructure (HRI) Pathways</w:t>
      </w:r>
      <w:r w:rsidRPr="001F3A74">
        <w:rPr>
          <w:rFonts w:eastAsia="Yu Gothic Light"/>
        </w:rPr>
        <w:t>.</w:t>
      </w:r>
    </w:p>
    <w:p w14:paraId="0EBE538F" w14:textId="53FF41A8" w:rsidR="001F3A74" w:rsidRPr="001F3A74" w:rsidRDefault="001F3A74" w:rsidP="00F701A2">
      <w:pPr>
        <w:pStyle w:val="Heading3"/>
        <w:keepNext w:val="0"/>
        <w:keepLines w:val="0"/>
        <w:rPr>
          <w:rFonts w:eastAsia="Yu Gothic Light"/>
        </w:rPr>
      </w:pPr>
      <w:r w:rsidRPr="00045E0B">
        <w:rPr>
          <w:rFonts w:eastAsia="Yu Gothic Light"/>
          <w:i/>
          <w:iCs/>
        </w:rPr>
        <w:t>HRI Pathway Eligibility.</w:t>
      </w:r>
      <w:r w:rsidRPr="001F3A74">
        <w:rPr>
          <w:rFonts w:eastAsia="Yu Gothic Light"/>
        </w:rPr>
        <w:t xml:space="preserve"> A hydrogen station owner</w:t>
      </w:r>
      <w:ins w:id="1890" w:author="CARB" w:date="2023-12-19T12:12:00Z">
        <w:r w:rsidRPr="001F3A74">
          <w:rPr>
            <w:rFonts w:eastAsia="Yu Gothic Light"/>
          </w:rPr>
          <w:t xml:space="preserve"> </w:t>
        </w:r>
        <w:r w:rsidR="00B95C49">
          <w:rPr>
            <w:rFonts w:eastAsia="Yu Gothic Light"/>
          </w:rPr>
          <w:t>or their designee identified in subsection 95483(b)(2)</w:t>
        </w:r>
      </w:ins>
      <w:r w:rsidR="00B95C49">
        <w:rPr>
          <w:rFonts w:eastAsia="Yu Gothic Light"/>
        </w:rPr>
        <w:t xml:space="preserve"> </w:t>
      </w:r>
      <w:r w:rsidRPr="001F3A74">
        <w:rPr>
          <w:rFonts w:eastAsia="Yu Gothic Light"/>
        </w:rPr>
        <w:t xml:space="preserve">may </w:t>
      </w:r>
      <w:proofErr w:type="gramStart"/>
      <w:r w:rsidRPr="001F3A74">
        <w:rPr>
          <w:rFonts w:eastAsia="Yu Gothic Light"/>
        </w:rPr>
        <w:t>submit an application</w:t>
      </w:r>
      <w:proofErr w:type="gramEnd"/>
      <w:r w:rsidRPr="001F3A74">
        <w:rPr>
          <w:rFonts w:eastAsia="Yu Gothic Light"/>
        </w:rPr>
        <w:t xml:space="preserve"> to certify an HRI pathway subject to the following eligibility conditions:</w:t>
      </w:r>
    </w:p>
    <w:p w14:paraId="0D07F94A" w14:textId="1F99D977" w:rsidR="001F3A74" w:rsidRPr="001F3A74" w:rsidRDefault="001F3A74" w:rsidP="00F701A2">
      <w:pPr>
        <w:pStyle w:val="Heading4"/>
        <w:keepNext w:val="0"/>
        <w:keepLines w:val="0"/>
        <w:rPr>
          <w:rFonts w:eastAsia="Yu Gothic Light"/>
        </w:rPr>
      </w:pPr>
      <w:r w:rsidRPr="001F3A74">
        <w:rPr>
          <w:rFonts w:eastAsia="Yu Gothic Light"/>
        </w:rPr>
        <w:t>The proposed HRI must be located in California and open to the public.</w:t>
      </w:r>
    </w:p>
    <w:p w14:paraId="5E401033" w14:textId="4C6FA593" w:rsidR="001F3A74" w:rsidRPr="001F3A74" w:rsidRDefault="001F3A74" w:rsidP="00F701A2">
      <w:pPr>
        <w:pStyle w:val="Heading4"/>
        <w:keepNext w:val="0"/>
        <w:keepLines w:val="0"/>
        <w:rPr>
          <w:rFonts w:eastAsia="Yu Gothic Light"/>
        </w:rPr>
      </w:pPr>
      <w:r w:rsidRPr="001F3A74">
        <w:rPr>
          <w:rFonts w:eastAsia="Yu Gothic Light"/>
        </w:rPr>
        <w:lastRenderedPageBreak/>
        <w:t>The HRI pathway application must be received on or before December 31, 2025.</w:t>
      </w:r>
    </w:p>
    <w:p w14:paraId="38857C03" w14:textId="35E76E1E" w:rsidR="001F3A74" w:rsidRPr="001F3A74" w:rsidRDefault="001F3A74" w:rsidP="00F701A2">
      <w:pPr>
        <w:pStyle w:val="Heading4"/>
        <w:keepNext w:val="0"/>
        <w:keepLines w:val="0"/>
        <w:rPr>
          <w:rFonts w:eastAsia="Yu Gothic Light"/>
        </w:rPr>
      </w:pPr>
      <w:r w:rsidRPr="001F3A74">
        <w:rPr>
          <w:rFonts w:eastAsia="Yu Gothic Light"/>
        </w:rPr>
        <w:t>The following stations are not eligible for HRI crediting:</w:t>
      </w:r>
    </w:p>
    <w:p w14:paraId="56B09646" w14:textId="3530E9C2" w:rsidR="001F3A74" w:rsidRPr="001F3A74" w:rsidRDefault="001F3A74" w:rsidP="00F701A2">
      <w:pPr>
        <w:pStyle w:val="Heading5"/>
        <w:keepNext w:val="0"/>
        <w:keepLines w:val="0"/>
        <w:rPr>
          <w:rFonts w:eastAsia="Yu Gothic Light"/>
        </w:rPr>
      </w:pPr>
      <w:r w:rsidRPr="001F3A74">
        <w:rPr>
          <w:rFonts w:eastAsia="Yu Gothic Light"/>
        </w:rPr>
        <w:t>Any station receiving or spending funds pursuant to any settlement related to any California or Federal regulation enforcement; or</w:t>
      </w:r>
    </w:p>
    <w:p w14:paraId="44E4F276" w14:textId="7E0B5FCE" w:rsidR="001F3A74" w:rsidRPr="001F3A74" w:rsidRDefault="001F3A74" w:rsidP="00F701A2">
      <w:pPr>
        <w:pStyle w:val="Heading5"/>
        <w:keepNext w:val="0"/>
        <w:keepLines w:val="0"/>
        <w:rPr>
          <w:rFonts w:eastAsia="Yu Gothic Light"/>
        </w:rPr>
      </w:pPr>
      <w:r w:rsidRPr="001F3A74">
        <w:rPr>
          <w:rFonts w:eastAsia="Yu Gothic Light"/>
        </w:rPr>
        <w:t>Any station built as a required mitigation measure pursuant to the California Environmental Quality Act.</w:t>
      </w:r>
    </w:p>
    <w:p w14:paraId="27DBB273" w14:textId="02ABBD10" w:rsidR="001F3A74" w:rsidRPr="001F3A74" w:rsidRDefault="001F3A74" w:rsidP="00F701A2">
      <w:pPr>
        <w:pStyle w:val="Heading3"/>
        <w:keepNext w:val="0"/>
        <w:keepLines w:val="0"/>
        <w:rPr>
          <w:rFonts w:eastAsia="Yu Gothic Light"/>
        </w:rPr>
      </w:pPr>
      <w:r w:rsidRPr="00045E0B">
        <w:rPr>
          <w:rFonts w:eastAsia="Yu Gothic Light"/>
          <w:i/>
          <w:iCs/>
        </w:rPr>
        <w:t>HRI Application Requirements.</w:t>
      </w:r>
      <w:r w:rsidRPr="001F3A74">
        <w:rPr>
          <w:rFonts w:eastAsia="Yu Gothic Light"/>
        </w:rPr>
        <w:t xml:space="preserve"> For each hydrogen refueling station, the station owner must </w:t>
      </w:r>
      <w:proofErr w:type="gramStart"/>
      <w:r w:rsidRPr="001F3A74">
        <w:rPr>
          <w:rFonts w:eastAsia="Yu Gothic Light"/>
        </w:rPr>
        <w:t>submit an application</w:t>
      </w:r>
      <w:proofErr w:type="gramEnd"/>
      <w:r w:rsidRPr="001F3A74">
        <w:rPr>
          <w:rFonts w:eastAsia="Yu Gothic Light"/>
        </w:rPr>
        <w:t xml:space="preserve"> in the LRT-CBTS containing the following information:</w:t>
      </w:r>
    </w:p>
    <w:p w14:paraId="32FA1D0B" w14:textId="339E64C9" w:rsidR="001F3A74" w:rsidRPr="001F3A74" w:rsidRDefault="001F3A74" w:rsidP="00F701A2">
      <w:pPr>
        <w:pStyle w:val="Heading4"/>
        <w:keepNext w:val="0"/>
        <w:keepLines w:val="0"/>
        <w:rPr>
          <w:rFonts w:eastAsia="Yu Gothic Light"/>
        </w:rPr>
      </w:pPr>
      <w:r w:rsidRPr="001F3A74">
        <w:rPr>
          <w:rFonts w:eastAsia="Yu Gothic Light"/>
        </w:rPr>
        <w:t>Name and address of the owner of the proposed station.</w:t>
      </w:r>
    </w:p>
    <w:p w14:paraId="66EC8D39" w14:textId="4B65A715" w:rsidR="001F3A74" w:rsidRPr="001F3A74" w:rsidRDefault="001F3A74" w:rsidP="00F701A2">
      <w:pPr>
        <w:pStyle w:val="Heading4"/>
        <w:keepNext w:val="0"/>
        <w:keepLines w:val="0"/>
        <w:rPr>
          <w:rFonts w:eastAsia="Yu Gothic Light"/>
        </w:rPr>
      </w:pPr>
      <w:r w:rsidRPr="001F3A74">
        <w:rPr>
          <w:rFonts w:eastAsia="Yu Gothic Light"/>
        </w:rPr>
        <w:t>Contact person for the owner entity.</w:t>
      </w:r>
    </w:p>
    <w:p w14:paraId="486734F1" w14:textId="692AB06E" w:rsidR="001F3A74" w:rsidRPr="001F3A74" w:rsidRDefault="001F3A74" w:rsidP="00F701A2">
      <w:pPr>
        <w:pStyle w:val="Heading5"/>
        <w:keepNext w:val="0"/>
        <w:keepLines w:val="0"/>
        <w:rPr>
          <w:rFonts w:eastAsia="Yu Gothic Light"/>
        </w:rPr>
      </w:pPr>
      <w:r w:rsidRPr="001F3A74">
        <w:rPr>
          <w:rFonts w:eastAsia="Yu Gothic Light"/>
        </w:rPr>
        <w:t>Name</w:t>
      </w:r>
    </w:p>
    <w:p w14:paraId="3A66D83E" w14:textId="50F880ED" w:rsidR="001F3A74" w:rsidRPr="001F3A74" w:rsidRDefault="001F3A74" w:rsidP="00F701A2">
      <w:pPr>
        <w:pStyle w:val="Heading5"/>
        <w:keepNext w:val="0"/>
        <w:keepLines w:val="0"/>
        <w:rPr>
          <w:rFonts w:eastAsia="Yu Gothic Light"/>
        </w:rPr>
      </w:pPr>
      <w:r w:rsidRPr="001F3A74">
        <w:rPr>
          <w:rFonts w:eastAsia="Yu Gothic Light"/>
        </w:rPr>
        <w:t>Title or position</w:t>
      </w:r>
    </w:p>
    <w:p w14:paraId="1682A26F" w14:textId="19BB6084" w:rsidR="001F3A74" w:rsidRPr="001F3A74" w:rsidRDefault="001F3A74" w:rsidP="00F701A2">
      <w:pPr>
        <w:pStyle w:val="Heading5"/>
        <w:keepNext w:val="0"/>
        <w:keepLines w:val="0"/>
        <w:rPr>
          <w:rFonts w:eastAsia="Yu Gothic Light"/>
        </w:rPr>
      </w:pPr>
      <w:r w:rsidRPr="001F3A74">
        <w:rPr>
          <w:rFonts w:eastAsia="Yu Gothic Light"/>
        </w:rPr>
        <w:t>Phone number</w:t>
      </w:r>
    </w:p>
    <w:p w14:paraId="2C9E42FC" w14:textId="1F7B2205" w:rsidR="001F3A74" w:rsidRPr="001F3A74" w:rsidRDefault="001F3A74" w:rsidP="00F701A2">
      <w:pPr>
        <w:pStyle w:val="Heading5"/>
        <w:keepNext w:val="0"/>
        <w:keepLines w:val="0"/>
        <w:rPr>
          <w:rFonts w:eastAsia="Yu Gothic Light"/>
        </w:rPr>
      </w:pPr>
      <w:r w:rsidRPr="001F3A74">
        <w:rPr>
          <w:rFonts w:eastAsia="Yu Gothic Light"/>
        </w:rPr>
        <w:t>Mobile phone number</w:t>
      </w:r>
    </w:p>
    <w:p w14:paraId="4E7C7C09" w14:textId="3E83309D" w:rsidR="001F3A74" w:rsidRPr="001F3A74" w:rsidRDefault="001F3A74" w:rsidP="00F701A2">
      <w:pPr>
        <w:pStyle w:val="Heading5"/>
        <w:keepNext w:val="0"/>
        <w:keepLines w:val="0"/>
        <w:rPr>
          <w:rFonts w:eastAsia="Yu Gothic Light"/>
        </w:rPr>
      </w:pPr>
      <w:r w:rsidRPr="001F3A74">
        <w:rPr>
          <w:rFonts w:eastAsia="Yu Gothic Light"/>
        </w:rPr>
        <w:t>Email address</w:t>
      </w:r>
    </w:p>
    <w:p w14:paraId="18E38684" w14:textId="1AFCDE50" w:rsidR="001F3A74" w:rsidRPr="001F3A74" w:rsidRDefault="001F3A74" w:rsidP="00F701A2">
      <w:pPr>
        <w:pStyle w:val="Heading4"/>
        <w:keepNext w:val="0"/>
        <w:keepLines w:val="0"/>
        <w:rPr>
          <w:rFonts w:eastAsia="Yu Gothic Light"/>
        </w:rPr>
      </w:pPr>
      <w:r w:rsidRPr="001F3A74">
        <w:rPr>
          <w:rFonts w:eastAsia="Yu Gothic Light"/>
        </w:rPr>
        <w:t>Name, street address, latitude, longitude and a location description for the proposed station.</w:t>
      </w:r>
    </w:p>
    <w:p w14:paraId="4781A9D7" w14:textId="03E433CE" w:rsidR="001F3A74" w:rsidRPr="001F3A74" w:rsidRDefault="001F3A74" w:rsidP="00F701A2">
      <w:pPr>
        <w:pStyle w:val="Heading4"/>
        <w:keepNext w:val="0"/>
        <w:keepLines w:val="0"/>
        <w:rPr>
          <w:rFonts w:eastAsia="Yu Gothic Light"/>
        </w:rPr>
      </w:pPr>
      <w:r w:rsidRPr="001F3A74">
        <w:rPr>
          <w:rFonts w:eastAsia="Yu Gothic Light"/>
        </w:rPr>
        <w:t>Expected daily permitted hours of operation for the station. If the daily permitted hours are less than 24 hours, the applicant must provide documentation from a permitting authority demonstrating that daily permitted hours for the station are limited.</w:t>
      </w:r>
    </w:p>
    <w:p w14:paraId="1EDD0848" w14:textId="68D1CCFE" w:rsidR="001F3A74" w:rsidRPr="001F3A74" w:rsidRDefault="001F3A74" w:rsidP="00F701A2">
      <w:pPr>
        <w:pStyle w:val="Heading4"/>
        <w:keepNext w:val="0"/>
        <w:keepLines w:val="0"/>
        <w:rPr>
          <w:rFonts w:eastAsia="Yu Gothic Light"/>
        </w:rPr>
      </w:pPr>
      <w:r w:rsidRPr="001F3A74">
        <w:rPr>
          <w:rFonts w:eastAsia="Yu Gothic Light"/>
        </w:rPr>
        <w:t xml:space="preserve">The station nameplate refueling capacity for the permitted hours of operation </w:t>
      </w:r>
      <w:proofErr w:type="gramStart"/>
      <w:r w:rsidRPr="001F3A74">
        <w:rPr>
          <w:rFonts w:eastAsia="Yu Gothic Light"/>
        </w:rPr>
        <w:t>calculated</w:t>
      </w:r>
      <w:proofErr w:type="gramEnd"/>
      <w:r w:rsidRPr="001F3A74">
        <w:rPr>
          <w:rFonts w:eastAsia="Yu Gothic Light"/>
        </w:rPr>
        <w:t xml:space="preserve"> using the </w:t>
      </w:r>
      <w:proofErr w:type="spellStart"/>
      <w:r w:rsidRPr="001F3A74">
        <w:rPr>
          <w:rFonts w:eastAsia="Yu Gothic Light"/>
        </w:rPr>
        <w:t>HySCapE</w:t>
      </w:r>
      <w:proofErr w:type="spellEnd"/>
      <w:r w:rsidRPr="001F3A74">
        <w:rPr>
          <w:rFonts w:eastAsia="Yu Gothic Light"/>
        </w:rPr>
        <w:t xml:space="preserve"> 1.0 model or an equivalent model or capacity estimation methodology approved by the Executive Officer. The applicant must submit a completed model with the application.</w:t>
      </w:r>
    </w:p>
    <w:p w14:paraId="52B17DE2" w14:textId="0559FEA1" w:rsidR="001F3A74" w:rsidRPr="001F3A74" w:rsidRDefault="001F3A74" w:rsidP="00F701A2">
      <w:pPr>
        <w:pStyle w:val="Heading4"/>
        <w:keepNext w:val="0"/>
        <w:keepLines w:val="0"/>
        <w:rPr>
          <w:rFonts w:eastAsia="Yu Gothic Light"/>
        </w:rPr>
      </w:pPr>
      <w:r w:rsidRPr="001F3A74">
        <w:rPr>
          <w:rFonts w:eastAsia="Yu Gothic Light"/>
        </w:rPr>
        <w:t>The HRI refueling capacity for the station is the nameplate refueling capacity determined in subsection (E) above or 1,200 kg/day, whichever is less.</w:t>
      </w:r>
    </w:p>
    <w:p w14:paraId="25CEFA04" w14:textId="061F35E2" w:rsidR="001F3A74" w:rsidRPr="001F3A74" w:rsidRDefault="001F3A74" w:rsidP="00F701A2">
      <w:pPr>
        <w:pStyle w:val="Heading4"/>
        <w:keepNext w:val="0"/>
        <w:keepLines w:val="0"/>
        <w:rPr>
          <w:rFonts w:eastAsia="Yu Gothic Light"/>
        </w:rPr>
      </w:pPr>
      <w:r w:rsidRPr="001F3A74">
        <w:rPr>
          <w:rFonts w:eastAsia="Yu Gothic Light"/>
        </w:rPr>
        <w:t>The number of dispensing units at the station.</w:t>
      </w:r>
    </w:p>
    <w:p w14:paraId="105A2D51" w14:textId="47CDC24E" w:rsidR="001F3A74" w:rsidRPr="001F3A74" w:rsidRDefault="001F3A74" w:rsidP="00F701A2">
      <w:pPr>
        <w:pStyle w:val="Heading4"/>
        <w:keepNext w:val="0"/>
        <w:keepLines w:val="0"/>
        <w:rPr>
          <w:rFonts w:eastAsia="Yu Gothic Light"/>
        </w:rPr>
      </w:pPr>
      <w:r w:rsidRPr="001F3A74">
        <w:rPr>
          <w:rFonts w:eastAsia="Yu Gothic Light"/>
        </w:rPr>
        <w:lastRenderedPageBreak/>
        <w:t>Expected source(s) of hydrogen, CI value(s), and method(s) used for delivery.</w:t>
      </w:r>
    </w:p>
    <w:p w14:paraId="6E89494D" w14:textId="6370CDC6" w:rsidR="001F3A74" w:rsidRPr="001F3A74" w:rsidRDefault="001F3A74" w:rsidP="00F701A2">
      <w:pPr>
        <w:pStyle w:val="Heading4"/>
        <w:keepNext w:val="0"/>
        <w:keepLines w:val="0"/>
        <w:rPr>
          <w:rFonts w:eastAsia="Yu Gothic Light"/>
        </w:rPr>
      </w:pPr>
      <w:r w:rsidRPr="001F3A74">
        <w:rPr>
          <w:rFonts w:eastAsia="Yu Gothic Light"/>
        </w:rPr>
        <w:t>Expected date that the station will be operational.</w:t>
      </w:r>
    </w:p>
    <w:p w14:paraId="23CDF6C0" w14:textId="1F8555D0" w:rsidR="001F3A74" w:rsidRPr="001F3A74" w:rsidRDefault="001F3A74" w:rsidP="00F701A2">
      <w:pPr>
        <w:pStyle w:val="Heading4"/>
        <w:keepNext w:val="0"/>
        <w:keepLines w:val="0"/>
        <w:rPr>
          <w:rFonts w:eastAsia="Yu Gothic Light"/>
        </w:rPr>
      </w:pPr>
      <w:r w:rsidRPr="001F3A74">
        <w:rPr>
          <w:rFonts w:eastAsia="Yu Gothic Light"/>
        </w:rPr>
        <w:t xml:space="preserve">Justification for the station location and how the proposed location contributes </w:t>
      </w:r>
      <w:proofErr w:type="gramStart"/>
      <w:r w:rsidRPr="001F3A74">
        <w:rPr>
          <w:rFonts w:eastAsia="Yu Gothic Light"/>
        </w:rPr>
        <w:t>in</w:t>
      </w:r>
      <w:proofErr w:type="gramEnd"/>
      <w:r w:rsidRPr="001F3A74">
        <w:rPr>
          <w:rFonts w:eastAsia="Yu Gothic Light"/>
        </w:rPr>
        <w:t xml:space="preserve"> developing a hydrogen refueling station network to support ZEV adoption. The justification must include:</w:t>
      </w:r>
    </w:p>
    <w:p w14:paraId="59BDB7B8" w14:textId="2A94AADD" w:rsidR="001F3A74" w:rsidRPr="001F3A74" w:rsidRDefault="001F3A74" w:rsidP="00F701A2">
      <w:pPr>
        <w:pStyle w:val="Heading5"/>
        <w:keepNext w:val="0"/>
        <w:keepLines w:val="0"/>
        <w:rPr>
          <w:rFonts w:eastAsia="Yu Gothic Light"/>
        </w:rPr>
      </w:pPr>
      <w:r w:rsidRPr="001F3A74">
        <w:rPr>
          <w:rFonts w:eastAsia="Yu Gothic Light"/>
        </w:rPr>
        <w:t>The role(s) the station location will play in the developing hydrogen station network;</w:t>
      </w:r>
    </w:p>
    <w:p w14:paraId="5E3DF744" w14:textId="1E6583DC" w:rsidR="001F3A74" w:rsidRPr="001F3A74" w:rsidRDefault="001F3A74" w:rsidP="00F701A2">
      <w:pPr>
        <w:pStyle w:val="Heading5"/>
        <w:keepNext w:val="0"/>
        <w:keepLines w:val="0"/>
        <w:rPr>
          <w:rFonts w:eastAsia="Yu Gothic Light"/>
        </w:rPr>
      </w:pPr>
      <w:r w:rsidRPr="001F3A74">
        <w:rPr>
          <w:rFonts w:eastAsia="Yu Gothic Light"/>
        </w:rPr>
        <w:t>The means by which the station contributes to robust growth of the statewide hydrogen fueling network;</w:t>
      </w:r>
    </w:p>
    <w:p w14:paraId="0A43DB5A" w14:textId="0D104862" w:rsidR="001F3A74" w:rsidRPr="001F3A74" w:rsidRDefault="001F3A74" w:rsidP="00F701A2">
      <w:pPr>
        <w:pStyle w:val="Heading5"/>
        <w:keepNext w:val="0"/>
        <w:keepLines w:val="0"/>
        <w:rPr>
          <w:rFonts w:eastAsia="Yu Gothic Light"/>
        </w:rPr>
      </w:pPr>
      <w:r w:rsidRPr="001F3A74">
        <w:rPr>
          <w:rFonts w:eastAsia="Yu Gothic Light"/>
        </w:rPr>
        <w:t>Demonstration of potential for consistent and calculable hydrogen demand;</w:t>
      </w:r>
    </w:p>
    <w:p w14:paraId="6842B188" w14:textId="6A75D5EE" w:rsidR="001F3A74" w:rsidRPr="001F3A74" w:rsidRDefault="001F3A74" w:rsidP="00F701A2">
      <w:pPr>
        <w:pStyle w:val="Heading5"/>
        <w:keepNext w:val="0"/>
        <w:keepLines w:val="0"/>
        <w:rPr>
          <w:rFonts w:eastAsia="Yu Gothic Light"/>
        </w:rPr>
      </w:pPr>
      <w:r w:rsidRPr="001F3A74">
        <w:rPr>
          <w:rFonts w:eastAsia="Yu Gothic Light"/>
        </w:rPr>
        <w:t>Demonstration that the proposed station capacity is an appropriate capacity based on documented, verifiable, and reproducible projections of daily hydrogen demand at the proposed location;</w:t>
      </w:r>
    </w:p>
    <w:p w14:paraId="61A1A431" w14:textId="7C0CAED2" w:rsidR="001F3A74" w:rsidRPr="001F3A74" w:rsidRDefault="001F3A74" w:rsidP="00F701A2">
      <w:pPr>
        <w:pStyle w:val="Heading5"/>
        <w:keepNext w:val="0"/>
        <w:keepLines w:val="0"/>
        <w:rPr>
          <w:rFonts w:eastAsia="Yu Gothic Light"/>
        </w:rPr>
      </w:pPr>
      <w:r w:rsidRPr="001F3A74">
        <w:rPr>
          <w:rFonts w:eastAsia="Yu Gothic Light"/>
        </w:rPr>
        <w:t>Calculation of the projected trajectory of annualized average station utilization (calculated as annual throughput divided by annual station capacity) at the proposed location; and</w:t>
      </w:r>
    </w:p>
    <w:p w14:paraId="1124DA53" w14:textId="0DDFBAF4" w:rsidR="001F3A74" w:rsidRPr="001F3A74" w:rsidRDefault="001F3A74" w:rsidP="00F701A2">
      <w:pPr>
        <w:pStyle w:val="Heading5"/>
        <w:keepNext w:val="0"/>
        <w:keepLines w:val="0"/>
        <w:rPr>
          <w:rFonts w:eastAsia="Yu Gothic Light"/>
        </w:rPr>
      </w:pPr>
      <w:r w:rsidRPr="001F3A74">
        <w:rPr>
          <w:rFonts w:eastAsia="Yu Gothic Light"/>
        </w:rPr>
        <w:t>Demonstration that the proposed station location has been discussed with local authorities having jurisdiction and no early roadblocks have been identified.</w:t>
      </w:r>
    </w:p>
    <w:p w14:paraId="7EE3F875" w14:textId="0D02AF84" w:rsidR="001F3A74" w:rsidRPr="001F3A74" w:rsidRDefault="001F3A74" w:rsidP="00F701A2">
      <w:pPr>
        <w:pStyle w:val="Heading4"/>
        <w:keepNext w:val="0"/>
        <w:keepLines w:val="0"/>
        <w:rPr>
          <w:rFonts w:eastAsia="Yu Gothic Light"/>
        </w:rPr>
      </w:pPr>
      <w:r w:rsidRPr="001F3A74">
        <w:rPr>
          <w:rFonts w:eastAsia="Yu Gothic Light"/>
        </w:rPr>
        <w:t>A signed attestation letter from the applicant attesting to the veracity of the information in the application packet. The attestation letter must be submitted as an electronic copy, be on company letterhead, be signed by an officer of the applicant with authority to attest to the veracity of the information in the application and to sign on behalf of the applicant, be from the applicant and not from an entity representing the applicant (such as a consultant or legal counsel), and include the following attestation:</w:t>
      </w:r>
    </w:p>
    <w:p w14:paraId="2B1415DB" w14:textId="4640396D" w:rsidR="002A3534" w:rsidRPr="00BE6A2B" w:rsidRDefault="002A3534" w:rsidP="00BE6A2B">
      <w:pPr>
        <w:rPr>
          <w:sz w:val="20"/>
          <w:szCs w:val="18"/>
        </w:rPr>
      </w:pPr>
      <w:r w:rsidRPr="00BE6A2B">
        <w:rPr>
          <w:sz w:val="20"/>
          <w:szCs w:val="18"/>
        </w:rPr>
        <w:t>I, an authorized representative of _______________ (applicant entity), attest to the veracity of the information submitted as part of the Hydrogen Refueling Infrastructure (HRI) application, attest that the proposed FSE is not receiving funds pursuant to any enforcement settlement related to any California or Federal regulation, and declare that the information submitted accurately represents the anticipated and intended design and operation of the hydrogen refueling station. Further, I understand and agree to each of the statements in the attached application. I am a duly authorized officer with authority to attest to the veracity of the information in the application and to sign on behalf of the respective applicant.</w:t>
      </w:r>
    </w:p>
    <w:p w14:paraId="0F0528A6" w14:textId="17C6D15F" w:rsidR="002A3534" w:rsidRPr="00BE6A2B" w:rsidRDefault="002A3534" w:rsidP="00BE6A2B">
      <w:pPr>
        <w:rPr>
          <w:sz w:val="20"/>
          <w:szCs w:val="18"/>
        </w:rPr>
      </w:pPr>
      <w:r w:rsidRPr="00BE6A2B">
        <w:rPr>
          <w:sz w:val="20"/>
          <w:szCs w:val="18"/>
        </w:rPr>
        <w:lastRenderedPageBreak/>
        <w:t xml:space="preserve">I understand that the following information in the HRI application will be made available on the LCFS </w:t>
      </w:r>
      <w:del w:id="1891" w:author="CARB" w:date="2023-12-19T12:12:00Z">
        <w:r w:rsidRPr="006D24E8">
          <w:rPr>
            <w:sz w:val="20"/>
            <w:szCs w:val="18"/>
          </w:rPr>
          <w:delText>web site</w:delText>
        </w:r>
      </w:del>
      <w:ins w:id="1892" w:author="CARB" w:date="2023-12-19T12:12:00Z">
        <w:r w:rsidRPr="00BE6A2B">
          <w:rPr>
            <w:sz w:val="20"/>
            <w:szCs w:val="18"/>
          </w:rPr>
          <w:t>website</w:t>
        </w:r>
      </w:ins>
      <w:r w:rsidRPr="00BE6A2B">
        <w:rPr>
          <w:sz w:val="20"/>
          <w:szCs w:val="18"/>
        </w:rPr>
        <w:t>: Name of the Applicant Entity, Station Name, Station Address, Number of Dispensing Units, HRI Refueling Capacity, and Effective Date Range for HRI Crediting.</w:t>
      </w:r>
    </w:p>
    <w:p w14:paraId="7FD27B52" w14:textId="74B042D0" w:rsidR="002A3534" w:rsidRPr="00BE6A2B" w:rsidRDefault="002A3534" w:rsidP="00BE6A2B">
      <w:pPr>
        <w:rPr>
          <w:sz w:val="20"/>
          <w:szCs w:val="18"/>
        </w:rPr>
      </w:pPr>
      <w:r w:rsidRPr="00BE6A2B">
        <w:rPr>
          <w:sz w:val="20"/>
          <w:szCs w:val="18"/>
        </w:rPr>
        <w:t>By submitting this application, ______________________________________________(applicant entity) accepts responsibility for the information herein provided to CARB. I certify under penalty of perjury under the laws of the State of California that I have personally examined, and am familiar with, the statements and information submitted in this document. I certify that the statements and information submitted to CARB are true, accurate, and complete.</w:t>
      </w:r>
    </w:p>
    <w:p w14:paraId="68638274" w14:textId="7A1910E0" w:rsidR="002A3534" w:rsidRPr="00BE6A2B" w:rsidRDefault="002A3534" w:rsidP="00BE6A2B">
      <w:pPr>
        <w:rPr>
          <w:sz w:val="20"/>
          <w:szCs w:val="18"/>
        </w:rPr>
      </w:pPr>
      <w:r w:rsidRPr="00BE6A2B">
        <w:rPr>
          <w:sz w:val="20"/>
          <w:szCs w:val="18"/>
        </w:rPr>
        <w:t>______________________________</w:t>
      </w:r>
      <w:r w:rsidR="00F91858" w:rsidRPr="00BE6A2B">
        <w:rPr>
          <w:sz w:val="20"/>
          <w:szCs w:val="18"/>
        </w:rPr>
        <w:tab/>
      </w:r>
      <w:r w:rsidRPr="00BE6A2B">
        <w:rPr>
          <w:sz w:val="20"/>
          <w:szCs w:val="18"/>
        </w:rPr>
        <w:t>______________________________</w:t>
      </w:r>
      <w:r w:rsidR="00F91858" w:rsidRPr="00BE6A2B">
        <w:rPr>
          <w:sz w:val="20"/>
          <w:szCs w:val="18"/>
        </w:rPr>
        <w:tab/>
      </w:r>
      <w:r w:rsidRPr="00BE6A2B">
        <w:rPr>
          <w:sz w:val="20"/>
          <w:szCs w:val="18"/>
        </w:rPr>
        <w:t xml:space="preserve">__________     </w:t>
      </w:r>
    </w:p>
    <w:p w14:paraId="4C909958" w14:textId="273D1ADD" w:rsidR="002A3534" w:rsidRPr="00EE6A79" w:rsidRDefault="002A3534" w:rsidP="00BE6A2B">
      <w:pPr>
        <w:rPr>
          <w:sz w:val="20"/>
        </w:rPr>
      </w:pPr>
      <w:r w:rsidRPr="00BE6A2B">
        <w:rPr>
          <w:sz w:val="20"/>
          <w:szCs w:val="18"/>
        </w:rPr>
        <w:t xml:space="preserve">Signature </w:t>
      </w:r>
      <w:r w:rsidR="00F91858" w:rsidRPr="00BE6A2B">
        <w:rPr>
          <w:sz w:val="20"/>
          <w:szCs w:val="18"/>
        </w:rPr>
        <w:tab/>
      </w:r>
      <w:r w:rsidR="00F91858" w:rsidRPr="00BE6A2B">
        <w:rPr>
          <w:sz w:val="20"/>
          <w:szCs w:val="18"/>
        </w:rPr>
        <w:tab/>
      </w:r>
      <w:r w:rsidR="00F91858" w:rsidRPr="00BE6A2B">
        <w:rPr>
          <w:sz w:val="20"/>
          <w:szCs w:val="18"/>
        </w:rPr>
        <w:tab/>
      </w:r>
      <w:r w:rsidR="00F91858" w:rsidRPr="00BE6A2B">
        <w:rPr>
          <w:sz w:val="20"/>
          <w:szCs w:val="18"/>
        </w:rPr>
        <w:tab/>
      </w:r>
      <w:r w:rsidRPr="00BE6A2B">
        <w:rPr>
          <w:sz w:val="20"/>
          <w:szCs w:val="18"/>
        </w:rPr>
        <w:t>Print Name &amp; Title</w:t>
      </w:r>
      <w:r w:rsidR="00F91858" w:rsidRPr="00BE6A2B">
        <w:rPr>
          <w:sz w:val="20"/>
          <w:szCs w:val="18"/>
        </w:rPr>
        <w:tab/>
      </w:r>
      <w:r w:rsidR="00F91858" w:rsidRPr="00BE6A2B">
        <w:rPr>
          <w:sz w:val="20"/>
          <w:szCs w:val="18"/>
        </w:rPr>
        <w:tab/>
      </w:r>
      <w:r w:rsidR="00F91858" w:rsidRPr="00BE6A2B">
        <w:rPr>
          <w:sz w:val="20"/>
          <w:szCs w:val="18"/>
        </w:rPr>
        <w:tab/>
      </w:r>
      <w:r w:rsidRPr="00BE6A2B">
        <w:rPr>
          <w:sz w:val="20"/>
          <w:szCs w:val="18"/>
        </w:rPr>
        <w:t>Date</w:t>
      </w:r>
    </w:p>
    <w:p w14:paraId="429A10E1" w14:textId="5C120FAB" w:rsidR="001F3A74" w:rsidRPr="001F3A74" w:rsidRDefault="001F3A74" w:rsidP="00F701A2">
      <w:pPr>
        <w:pStyle w:val="Heading4"/>
        <w:keepNext w:val="0"/>
        <w:keepLines w:val="0"/>
        <w:rPr>
          <w:rFonts w:eastAsia="Yu Gothic Light"/>
        </w:rPr>
      </w:pPr>
      <w:r w:rsidRPr="001F3A74">
        <w:rPr>
          <w:rFonts w:eastAsia="Yu Gothic Light"/>
        </w:rPr>
        <w:t>CBI must be designated pursuant to the requirements described in section 95488.8(c).</w:t>
      </w:r>
    </w:p>
    <w:p w14:paraId="5B2F7565" w14:textId="419D2F5C" w:rsidR="001F3A74" w:rsidRPr="001F3A74" w:rsidRDefault="001F3A74" w:rsidP="00F701A2">
      <w:pPr>
        <w:pStyle w:val="Heading4"/>
        <w:keepNext w:val="0"/>
        <w:keepLines w:val="0"/>
        <w:rPr>
          <w:rFonts w:eastAsia="Yu Gothic Light"/>
        </w:rPr>
      </w:pPr>
      <w:r w:rsidRPr="001F3A74">
        <w:rPr>
          <w:rFonts w:eastAsia="Yu Gothic Light"/>
        </w:rPr>
        <w:t>An application and supporting documents must be submitted electronically via the LRT-CBTS unless the Executive Officer has approved or requested in writing another format.</w:t>
      </w:r>
    </w:p>
    <w:p w14:paraId="0C7C4C5C" w14:textId="37E3637F" w:rsidR="001F3A74" w:rsidRPr="001F3A74" w:rsidRDefault="001F3A74" w:rsidP="00F701A2">
      <w:pPr>
        <w:pStyle w:val="Heading3"/>
        <w:keepNext w:val="0"/>
        <w:keepLines w:val="0"/>
        <w:rPr>
          <w:rFonts w:eastAsia="Yu Gothic Light"/>
        </w:rPr>
      </w:pPr>
      <w:r w:rsidRPr="0082183B">
        <w:rPr>
          <w:rFonts w:eastAsia="Yu Gothic Light"/>
          <w:i/>
          <w:iCs/>
        </w:rPr>
        <w:t>Application Approval Process</w:t>
      </w:r>
      <w:r w:rsidRPr="001F3A74">
        <w:rPr>
          <w:rFonts w:eastAsia="Yu Gothic Light"/>
        </w:rPr>
        <w:t>.</w:t>
      </w:r>
    </w:p>
    <w:p w14:paraId="29EC8A14" w14:textId="7B454B41" w:rsidR="001F3A74" w:rsidRPr="001F3A74" w:rsidRDefault="001F3A74" w:rsidP="00F701A2">
      <w:pPr>
        <w:pStyle w:val="Heading4"/>
        <w:keepNext w:val="0"/>
        <w:keepLines w:val="0"/>
        <w:rPr>
          <w:rFonts w:eastAsia="Yu Gothic Light"/>
        </w:rPr>
      </w:pPr>
      <w:r w:rsidRPr="001F3A74">
        <w:rPr>
          <w:rFonts w:eastAsia="Yu Gothic Light"/>
        </w:rPr>
        <w:t>The HRI application must be approved by the Executive Officer before the station owner may generate hydrogen refueling infrastructure credits. If estimated potential HRI credits from all approved stations exceed 2.5 percent of deficits in the prior quarter, the Executive Officer will not approve additional HRI pathways and will not accept additional applications until estimated potential HRI credits are less than 2.5 percent of deficits. HRI applications will be evaluated for approval on a first come, first served basis.</w:t>
      </w:r>
    </w:p>
    <w:p w14:paraId="4B417C63" w14:textId="77777777" w:rsidR="001F3A74" w:rsidRPr="001F3A74" w:rsidRDefault="001F3A74" w:rsidP="00BE6A2B">
      <w:pPr>
        <w:ind w:left="2160"/>
      </w:pPr>
      <w:r w:rsidRPr="001F3A74">
        <w:t>Estimated potential HRI credits will be calculated using the following equation:</w:t>
      </w:r>
    </w:p>
    <w:p w14:paraId="04559210" w14:textId="02B2576B" w:rsidR="001F3A74" w:rsidRPr="00A94633" w:rsidRDefault="00000000" w:rsidP="00BE6A2B">
      <w:pPr>
        <w:ind w:left="2160"/>
      </w:pPr>
      <m:oMathPara>
        <m:oMathParaPr>
          <m:jc m:val="left"/>
        </m:oMathParaPr>
        <m:oMath>
          <m:sSubSup>
            <m:sSubSupPr>
              <m:ctrlPr>
                <w:rPr>
                  <w:rFonts w:ascii="Cambria Math" w:eastAsiaTheme="minorEastAsia" w:hAnsi="Cambria Math" w:cs="Arial"/>
                  <w:i/>
                  <w:szCs w:val="24"/>
                </w:rPr>
              </m:ctrlPr>
            </m:sSubSupPr>
            <m:e>
              <m:r>
                <w:rPr>
                  <w:rFonts w:ascii="Cambria Math" w:eastAsiaTheme="minorEastAsia" w:hAnsi="Cambria Math" w:cs="Arial"/>
                  <w:szCs w:val="24"/>
                </w:rPr>
                <m:t>Credits</m:t>
              </m:r>
            </m:e>
            <m:sub>
              <m:r>
                <w:rPr>
                  <w:rFonts w:ascii="Cambria Math" w:eastAsiaTheme="minorEastAsia" w:hAnsi="Cambria Math" w:cs="Arial"/>
                  <w:szCs w:val="24"/>
                </w:rPr>
                <m:t>HRI</m:t>
              </m:r>
            </m:sub>
            <m:sup>
              <m:r>
                <w:rPr>
                  <w:rFonts w:ascii="Cambria Math" w:eastAsiaTheme="minorEastAsia" w:hAnsi="Cambria Math" w:cs="Arial"/>
                  <w:szCs w:val="24"/>
                </w:rPr>
                <m:t>Potential</m:t>
              </m:r>
            </m:sup>
          </m:sSubSup>
          <m:r>
            <w:rPr>
              <w:rFonts w:ascii="Cambria Math" w:eastAsiaTheme="minorEastAsia" w:hAnsi="Cambria Math" w:cs="Arial"/>
              <w:szCs w:val="24"/>
            </w:rPr>
            <m:t>=</m:t>
          </m:r>
          <m:sSubSup>
            <m:sSubSupPr>
              <m:ctrlPr>
                <w:rPr>
                  <w:rFonts w:ascii="Cambria Math" w:eastAsiaTheme="minorEastAsia" w:hAnsi="Cambria Math" w:cs="Arial"/>
                  <w:i/>
                  <w:szCs w:val="24"/>
                </w:rPr>
              </m:ctrlPr>
            </m:sSubSupPr>
            <m:e>
              <m:r>
                <w:rPr>
                  <w:rFonts w:ascii="Cambria Math" w:eastAsiaTheme="minorEastAsia" w:hAnsi="Cambria Math" w:cs="Arial"/>
                  <w:szCs w:val="24"/>
                </w:rPr>
                <m:t>Credits</m:t>
              </m:r>
            </m:e>
            <m:sub>
              <m:r>
                <w:rPr>
                  <w:rFonts w:ascii="Cambria Math" w:eastAsiaTheme="minorEastAsia" w:hAnsi="Cambria Math" w:cs="Arial"/>
                  <w:szCs w:val="24"/>
                </w:rPr>
                <m:t>HRI</m:t>
              </m:r>
            </m:sub>
            <m:sup>
              <m:r>
                <w:rPr>
                  <w:rFonts w:ascii="Cambria Math" w:eastAsiaTheme="minorEastAsia" w:hAnsi="Cambria Math" w:cs="Arial"/>
                  <w:szCs w:val="24"/>
                </w:rPr>
                <m:t>Prior qtr</m:t>
              </m:r>
            </m:sup>
          </m:sSubSup>
          <m:r>
            <w:rPr>
              <w:rFonts w:ascii="Cambria Math" w:eastAsiaTheme="minorEastAsia" w:hAnsi="Cambria Math" w:cs="Arial"/>
              <w:szCs w:val="24"/>
            </w:rPr>
            <m:t>×</m:t>
          </m:r>
          <m:f>
            <m:fPr>
              <m:ctrlPr>
                <w:rPr>
                  <w:rFonts w:ascii="Cambria Math" w:eastAsiaTheme="minorEastAsia" w:hAnsi="Cambria Math" w:cs="Arial"/>
                  <w:i/>
                  <w:szCs w:val="24"/>
                </w:rPr>
              </m:ctrlPr>
            </m:fPr>
            <m:num>
              <m:sSubSup>
                <m:sSubSupPr>
                  <m:ctrlPr>
                    <w:rPr>
                      <w:rFonts w:ascii="Cambria Math" w:eastAsiaTheme="minorEastAsia" w:hAnsi="Cambria Math" w:cs="Arial"/>
                      <w:i/>
                      <w:szCs w:val="24"/>
                    </w:rPr>
                  </m:ctrlPr>
                </m:sSubSupPr>
                <m:e>
                  <m:r>
                    <w:rPr>
                      <w:rFonts w:ascii="Cambria Math" w:eastAsiaTheme="minorEastAsia" w:hAnsi="Cambria Math" w:cs="Arial"/>
                      <w:szCs w:val="24"/>
                    </w:rPr>
                    <m:t>Cap</m:t>
                  </m:r>
                </m:e>
                <m:sub>
                  <m:r>
                    <w:rPr>
                      <w:rFonts w:ascii="Cambria Math" w:eastAsiaTheme="minorEastAsia" w:hAnsi="Cambria Math" w:cs="Arial"/>
                      <w:szCs w:val="24"/>
                    </w:rPr>
                    <m:t>HRI</m:t>
                  </m:r>
                </m:sub>
                <m:sup>
                  <m:r>
                    <w:rPr>
                      <w:rFonts w:ascii="Cambria Math" w:eastAsiaTheme="minorEastAsia" w:hAnsi="Cambria Math" w:cs="Arial"/>
                      <w:szCs w:val="24"/>
                    </w:rPr>
                    <m:t>Approved</m:t>
                  </m:r>
                </m:sup>
              </m:sSubSup>
            </m:num>
            <m:den>
              <m:sSubSup>
                <m:sSubSupPr>
                  <m:ctrlPr>
                    <w:rPr>
                      <w:rFonts w:ascii="Cambria Math" w:eastAsiaTheme="minorEastAsia" w:hAnsi="Cambria Math" w:cs="Arial"/>
                      <w:i/>
                      <w:szCs w:val="24"/>
                    </w:rPr>
                  </m:ctrlPr>
                </m:sSubSupPr>
                <m:e>
                  <m:r>
                    <w:rPr>
                      <w:rFonts w:ascii="Cambria Math" w:eastAsiaTheme="minorEastAsia" w:hAnsi="Cambria Math" w:cs="Arial"/>
                      <w:szCs w:val="24"/>
                    </w:rPr>
                    <m:t>Cap</m:t>
                  </m:r>
                </m:e>
                <m:sub>
                  <m:r>
                    <w:rPr>
                      <w:rFonts w:ascii="Cambria Math" w:eastAsiaTheme="minorEastAsia" w:hAnsi="Cambria Math" w:cs="Arial"/>
                      <w:szCs w:val="24"/>
                    </w:rPr>
                    <m:t>HRI</m:t>
                  </m:r>
                </m:sub>
                <m:sup>
                  <m:r>
                    <w:rPr>
                      <w:rFonts w:ascii="Cambria Math" w:eastAsiaTheme="minorEastAsia" w:hAnsi="Cambria Math" w:cs="Arial"/>
                      <w:szCs w:val="24"/>
                    </w:rPr>
                    <m:t>Operational</m:t>
                  </m:r>
                </m:sup>
              </m:sSubSup>
            </m:den>
          </m:f>
        </m:oMath>
      </m:oMathPara>
    </w:p>
    <w:p w14:paraId="2E356BB6" w14:textId="77777777" w:rsidR="001F3A74" w:rsidRPr="001F3A74" w:rsidRDefault="001F3A74" w:rsidP="00BE6A2B">
      <w:pPr>
        <w:ind w:left="2160"/>
      </w:pPr>
      <w:r w:rsidRPr="001F3A74">
        <w:t>where:</w:t>
      </w:r>
    </w:p>
    <w:p w14:paraId="7ACD48FB" w14:textId="6A77D56E" w:rsidR="001F3A74" w:rsidRPr="001F3A74" w:rsidRDefault="00000000" w:rsidP="00BE6A2B">
      <w:pPr>
        <w:ind w:left="2160"/>
      </w:pPr>
      <m:oMath>
        <m:sSubSup>
          <m:sSubSupPr>
            <m:ctrlPr>
              <w:rPr>
                <w:rFonts w:ascii="Cambria Math" w:eastAsiaTheme="minorEastAsia" w:hAnsi="Cambria Math" w:cs="Arial"/>
                <w:i/>
                <w:szCs w:val="24"/>
              </w:rPr>
            </m:ctrlPr>
          </m:sSubSupPr>
          <m:e>
            <m:r>
              <w:rPr>
                <w:rFonts w:ascii="Cambria Math" w:eastAsiaTheme="minorEastAsia" w:hAnsi="Cambria Math" w:cs="Arial"/>
                <w:szCs w:val="24"/>
              </w:rPr>
              <m:t>Credits</m:t>
            </m:r>
          </m:e>
          <m:sub>
            <m:r>
              <w:rPr>
                <w:rFonts w:ascii="Cambria Math" w:eastAsiaTheme="minorEastAsia" w:hAnsi="Cambria Math" w:cs="Arial"/>
                <w:szCs w:val="24"/>
              </w:rPr>
              <m:t>HRI</m:t>
            </m:r>
          </m:sub>
          <m:sup>
            <m:r>
              <w:rPr>
                <w:rFonts w:ascii="Cambria Math" w:eastAsiaTheme="minorEastAsia" w:hAnsi="Cambria Math" w:cs="Arial"/>
                <w:szCs w:val="24"/>
              </w:rPr>
              <m:t>Potential</m:t>
            </m:r>
          </m:sup>
        </m:sSubSup>
      </m:oMath>
      <w:r w:rsidR="001F3A74" w:rsidRPr="001F3A74">
        <w:t xml:space="preserve"> means the estimated potential HRI credits from all approved HRI stations;</w:t>
      </w:r>
    </w:p>
    <w:p w14:paraId="32A36762" w14:textId="377C79E0" w:rsidR="001F3A74" w:rsidRPr="001F3A74" w:rsidRDefault="00000000" w:rsidP="00BE6A2B">
      <w:pPr>
        <w:ind w:left="2160"/>
      </w:pPr>
      <m:oMath>
        <m:sSubSup>
          <m:sSubSupPr>
            <m:ctrlPr>
              <w:rPr>
                <w:rFonts w:ascii="Cambria Math" w:eastAsiaTheme="minorEastAsia" w:hAnsi="Cambria Math" w:cs="Arial"/>
                <w:i/>
                <w:szCs w:val="24"/>
              </w:rPr>
            </m:ctrlPr>
          </m:sSubSupPr>
          <m:e>
            <m:r>
              <w:rPr>
                <w:rFonts w:ascii="Cambria Math" w:eastAsiaTheme="minorEastAsia" w:hAnsi="Cambria Math" w:cs="Arial"/>
                <w:szCs w:val="24"/>
              </w:rPr>
              <m:t>Credits</m:t>
            </m:r>
          </m:e>
          <m:sub>
            <m:r>
              <w:rPr>
                <w:rFonts w:ascii="Cambria Math" w:eastAsiaTheme="minorEastAsia" w:hAnsi="Cambria Math" w:cs="Arial"/>
                <w:szCs w:val="24"/>
              </w:rPr>
              <m:t>HRI</m:t>
            </m:r>
          </m:sub>
          <m:sup>
            <m:r>
              <w:rPr>
                <w:rFonts w:ascii="Cambria Math" w:eastAsiaTheme="minorEastAsia" w:hAnsi="Cambria Math" w:cs="Arial"/>
                <w:szCs w:val="24"/>
              </w:rPr>
              <m:t>Prior qtr</m:t>
            </m:r>
          </m:sup>
        </m:sSubSup>
      </m:oMath>
      <w:r w:rsidR="00224ED1">
        <w:rPr>
          <w:szCs w:val="24"/>
        </w:rPr>
        <w:t xml:space="preserve"> </w:t>
      </w:r>
      <w:r w:rsidR="001F3A74" w:rsidRPr="001F3A74">
        <w:t>means the total HRI credits generated by operational stations in the prior quarter;</w:t>
      </w:r>
    </w:p>
    <w:p w14:paraId="4780D398" w14:textId="0F61CE26" w:rsidR="001F3A74" w:rsidRPr="001F3A74" w:rsidRDefault="00000000" w:rsidP="00BE6A2B">
      <w:pPr>
        <w:ind w:left="2160"/>
      </w:pPr>
      <m:oMath>
        <m:sSubSup>
          <m:sSubSupPr>
            <m:ctrlPr>
              <w:rPr>
                <w:rFonts w:ascii="Cambria Math" w:eastAsiaTheme="minorEastAsia" w:hAnsi="Cambria Math" w:cs="Arial"/>
                <w:i/>
                <w:szCs w:val="24"/>
              </w:rPr>
            </m:ctrlPr>
          </m:sSubSupPr>
          <m:e>
            <m:r>
              <w:rPr>
                <w:rFonts w:ascii="Cambria Math" w:eastAsiaTheme="minorEastAsia" w:hAnsi="Cambria Math" w:cs="Arial"/>
                <w:szCs w:val="24"/>
              </w:rPr>
              <m:t>Cap</m:t>
            </m:r>
          </m:e>
          <m:sub>
            <m:r>
              <w:rPr>
                <w:rFonts w:ascii="Cambria Math" w:eastAsiaTheme="minorEastAsia" w:hAnsi="Cambria Math" w:cs="Arial"/>
                <w:szCs w:val="24"/>
              </w:rPr>
              <m:t>HRI</m:t>
            </m:r>
          </m:sub>
          <m:sup>
            <m:r>
              <w:rPr>
                <w:rFonts w:ascii="Cambria Math" w:eastAsiaTheme="minorEastAsia" w:hAnsi="Cambria Math" w:cs="Arial"/>
                <w:szCs w:val="24"/>
              </w:rPr>
              <m:t>Operational</m:t>
            </m:r>
          </m:sup>
        </m:sSubSup>
      </m:oMath>
      <w:r w:rsidR="00DB1E53">
        <w:rPr>
          <w:szCs w:val="24"/>
        </w:rPr>
        <w:t xml:space="preserve"> </w:t>
      </w:r>
      <w:r w:rsidR="001F3A74" w:rsidRPr="001F3A74">
        <w:t>means the total HRI capacity of stations that were operational in the prior quarter; and</w:t>
      </w:r>
    </w:p>
    <w:p w14:paraId="6FCA427D" w14:textId="3563C15E" w:rsidR="001F3A74" w:rsidRPr="001F3A74" w:rsidRDefault="00000000" w:rsidP="00BE6A2B">
      <w:pPr>
        <w:ind w:left="2160"/>
      </w:pPr>
      <m:oMath>
        <m:sSubSup>
          <m:sSubSupPr>
            <m:ctrlPr>
              <w:rPr>
                <w:rFonts w:ascii="Cambria Math" w:eastAsiaTheme="minorEastAsia" w:hAnsi="Cambria Math" w:cs="Arial"/>
                <w:i/>
                <w:szCs w:val="24"/>
              </w:rPr>
            </m:ctrlPr>
          </m:sSubSupPr>
          <m:e>
            <m:r>
              <w:rPr>
                <w:rFonts w:ascii="Cambria Math" w:eastAsiaTheme="minorEastAsia" w:hAnsi="Cambria Math" w:cs="Arial"/>
                <w:szCs w:val="24"/>
              </w:rPr>
              <m:t>Cap</m:t>
            </m:r>
          </m:e>
          <m:sub>
            <m:r>
              <w:rPr>
                <w:rFonts w:ascii="Cambria Math" w:eastAsiaTheme="minorEastAsia" w:hAnsi="Cambria Math" w:cs="Arial"/>
                <w:szCs w:val="24"/>
              </w:rPr>
              <m:t>HRI</m:t>
            </m:r>
          </m:sub>
          <m:sup>
            <m:r>
              <w:rPr>
                <w:rFonts w:ascii="Cambria Math" w:eastAsiaTheme="minorEastAsia" w:hAnsi="Cambria Math" w:cs="Arial"/>
                <w:szCs w:val="24"/>
              </w:rPr>
              <m:t>Approved</m:t>
            </m:r>
          </m:sup>
        </m:sSubSup>
      </m:oMath>
      <w:r w:rsidR="001F3A74" w:rsidRPr="001F3A74">
        <w:t xml:space="preserve"> means the total HRI capacity of all approved stations, both operational and nonoperational.</w:t>
      </w:r>
    </w:p>
    <w:p w14:paraId="7D4C2F60" w14:textId="7FF1B84D" w:rsidR="001F3A74" w:rsidRPr="001F3A74" w:rsidRDefault="001F3A74" w:rsidP="00F701A2">
      <w:pPr>
        <w:pStyle w:val="Heading4"/>
        <w:keepNext w:val="0"/>
        <w:keepLines w:val="0"/>
        <w:rPr>
          <w:rFonts w:eastAsia="Yu Gothic Light"/>
        </w:rPr>
      </w:pPr>
      <w:r w:rsidRPr="001F3A74">
        <w:rPr>
          <w:rFonts w:eastAsia="Yu Gothic Light"/>
        </w:rPr>
        <w:lastRenderedPageBreak/>
        <w:t>After receipt of an application designated by the applicant as ready for formal evaluation, the Executive Officer will advise the applicant in writing either that:</w:t>
      </w:r>
    </w:p>
    <w:p w14:paraId="32BD6BAB" w14:textId="0A5758B4" w:rsidR="001F3A74" w:rsidRPr="001F3A74" w:rsidRDefault="001F3A74" w:rsidP="00F701A2">
      <w:pPr>
        <w:pStyle w:val="Heading5"/>
        <w:keepNext w:val="0"/>
        <w:keepLines w:val="0"/>
        <w:rPr>
          <w:rFonts w:eastAsia="Yu Gothic Light"/>
        </w:rPr>
      </w:pPr>
      <w:r w:rsidRPr="001F3A74">
        <w:rPr>
          <w:rFonts w:eastAsia="Yu Gothic Light"/>
        </w:rPr>
        <w:t>The application is complete, or</w:t>
      </w:r>
    </w:p>
    <w:p w14:paraId="3263A0D5" w14:textId="01AC76CB" w:rsidR="001F3A74" w:rsidRPr="001F3A74" w:rsidRDefault="001F3A74" w:rsidP="00F701A2">
      <w:pPr>
        <w:pStyle w:val="Heading5"/>
        <w:keepNext w:val="0"/>
        <w:keepLines w:val="0"/>
        <w:rPr>
          <w:rFonts w:eastAsia="Yu Gothic Light"/>
        </w:rPr>
      </w:pPr>
      <w:r w:rsidRPr="001F3A74">
        <w:rPr>
          <w:rFonts w:eastAsia="Yu Gothic Light"/>
        </w:rPr>
        <w:t>The application is incomplete, in which case the Executive Officer will identify which requirements of section 95486.2(a)(2) have not been met.</w:t>
      </w:r>
    </w:p>
    <w:p w14:paraId="1BF83224" w14:textId="279DB495" w:rsidR="001F3A74" w:rsidRPr="001F3A74" w:rsidRDefault="001F3A74" w:rsidP="00F701A2">
      <w:pPr>
        <w:pStyle w:val="Heading6"/>
        <w:keepNext w:val="0"/>
        <w:keepLines w:val="0"/>
        <w:rPr>
          <w:rFonts w:eastAsia="Yu Gothic Light"/>
        </w:rPr>
      </w:pPr>
      <w:r w:rsidRPr="001F3A74">
        <w:rPr>
          <w:rFonts w:eastAsia="Yu Gothic Light"/>
        </w:rPr>
        <w:t>The applicant may submit additional information to correct deficiencies identified by the Executive Officer.</w:t>
      </w:r>
    </w:p>
    <w:p w14:paraId="225B8442" w14:textId="415AF617" w:rsidR="001F3A74" w:rsidRPr="001F3A74" w:rsidRDefault="001F3A74" w:rsidP="00F701A2">
      <w:pPr>
        <w:pStyle w:val="Heading6"/>
        <w:keepNext w:val="0"/>
        <w:keepLines w:val="0"/>
        <w:rPr>
          <w:rFonts w:eastAsia="Yu Gothic Light"/>
        </w:rPr>
      </w:pPr>
      <w:r w:rsidRPr="001F3A74">
        <w:rPr>
          <w:rFonts w:eastAsia="Yu Gothic Light"/>
        </w:rPr>
        <w:t xml:space="preserve">If the applicant is unable to achieve a complete application </w:t>
      </w:r>
      <w:del w:id="1893" w:author="CARB" w:date="2023-12-19T12:12:00Z">
        <w:r w:rsidRPr="001F3A74">
          <w:rPr>
            <w:rFonts w:eastAsia="Yu Gothic Light"/>
          </w:rPr>
          <w:delText>within 180 days</w:delText>
        </w:r>
      </w:del>
      <w:ins w:id="1894" w:author="CARB" w:date="2023-12-19T12:12:00Z">
        <w:r w:rsidR="00B95C49">
          <w:rPr>
            <w:rFonts w:eastAsia="Yu Gothic Light"/>
          </w:rPr>
          <w:t>in the quarter</w:t>
        </w:r>
      </w:ins>
      <w:r w:rsidR="00BB1590">
        <w:rPr>
          <w:rFonts w:eastAsia="Yu Gothic Light"/>
        </w:rPr>
        <w:t xml:space="preserve"> </w:t>
      </w:r>
      <w:r w:rsidRPr="001F3A74">
        <w:rPr>
          <w:rFonts w:eastAsia="Yu Gothic Light"/>
        </w:rPr>
        <w:t>of the Executive Officer's receipt of the original application, the application will be denied on that basis, and the applicant will be informed in writing.</w:t>
      </w:r>
      <w:ins w:id="1895" w:author="CARB" w:date="2023-12-19T12:12:00Z">
        <w:r w:rsidR="009B0BC1">
          <w:rPr>
            <w:rFonts w:eastAsia="Yu Gothic Light"/>
          </w:rPr>
          <w:t xml:space="preserve"> The applicant may submit a new application for the station.</w:t>
        </w:r>
      </w:ins>
    </w:p>
    <w:p w14:paraId="5613CFE5" w14:textId="3264E87E" w:rsidR="001F3A74" w:rsidRPr="001F3A74" w:rsidRDefault="001F3A74" w:rsidP="00F701A2">
      <w:pPr>
        <w:pStyle w:val="Heading5"/>
        <w:keepNext w:val="0"/>
        <w:keepLines w:val="0"/>
        <w:rPr>
          <w:rFonts w:eastAsia="Yu Gothic Light"/>
        </w:rPr>
      </w:pPr>
      <w:r w:rsidRPr="001F3A74">
        <w:rPr>
          <w:rFonts w:eastAsia="Yu Gothic Light"/>
        </w:rPr>
        <w:t>At any point during the application evaluation process, the Executive Officer may request in writing additional information or clarification from the applicant.</w:t>
      </w:r>
    </w:p>
    <w:p w14:paraId="21DC2B9D" w14:textId="7076DBDF" w:rsidR="001F3A74" w:rsidRPr="001F3A74" w:rsidRDefault="001F3A74" w:rsidP="00F701A2">
      <w:pPr>
        <w:pStyle w:val="Heading4"/>
        <w:keepNext w:val="0"/>
        <w:keepLines w:val="0"/>
        <w:rPr>
          <w:rFonts w:eastAsia="Yu Gothic Light"/>
        </w:rPr>
      </w:pPr>
      <w:r w:rsidRPr="001F3A74">
        <w:rPr>
          <w:rFonts w:eastAsia="Yu Gothic Light"/>
        </w:rPr>
        <w:t>The Executive Officer will not approve an application if the Executive Officer determines, based upon the information submitted in the application and any other available information, that the application does not meet requirements in subsections 95486.2(a)(1) and (a)(2). The Executive Officer may reject an application if satisfactory justification is not provided for station location pursuant to subsection 95486.2(a)(2)(J). If the Executive Officer does not approve the application, the applicant will be notified in writing and the basis for the disapproval shall be identified.</w:t>
      </w:r>
    </w:p>
    <w:p w14:paraId="1361D023" w14:textId="5A40B395" w:rsidR="001F3A74" w:rsidRPr="001F3A74" w:rsidRDefault="001F3A74" w:rsidP="00F701A2">
      <w:pPr>
        <w:pStyle w:val="Heading4"/>
        <w:keepNext w:val="0"/>
        <w:keepLines w:val="0"/>
        <w:rPr>
          <w:rFonts w:eastAsia="Yu Gothic Light"/>
        </w:rPr>
      </w:pPr>
      <w:r w:rsidRPr="001F3A74">
        <w:rPr>
          <w:rFonts w:eastAsia="Yu Gothic Light"/>
        </w:rPr>
        <w:t>If the Executive Officer determines that the applicant and application have met all requirements for approval pursuant to subsections 95486.2(a)(1) and (a)(2), the Executive Officer will approve the application and provide an approval summary on the LCFS website including the station location and assigned identifier, number of dispensing units, HRI refueling capacity, and effective date range for HRI pathway crediting.</w:t>
      </w:r>
    </w:p>
    <w:p w14:paraId="3AFDCB29" w14:textId="6CFE96EB" w:rsidR="001F3A74" w:rsidRPr="001F3A74" w:rsidRDefault="001F3A74" w:rsidP="00F701A2">
      <w:pPr>
        <w:pStyle w:val="Heading4"/>
        <w:keepNext w:val="0"/>
        <w:keepLines w:val="0"/>
        <w:rPr>
          <w:rFonts w:eastAsia="Yu Gothic Light"/>
        </w:rPr>
      </w:pPr>
      <w:r w:rsidRPr="00D453B6">
        <w:rPr>
          <w:rFonts w:eastAsia="Yu Gothic Light"/>
          <w:i/>
          <w:iCs w:val="0"/>
        </w:rPr>
        <w:t>Crediting Period.</w:t>
      </w:r>
      <w:r w:rsidRPr="001F3A74">
        <w:rPr>
          <w:rFonts w:eastAsia="Yu Gothic Light"/>
        </w:rPr>
        <w:t xml:space="preserve"> HRI crediting is limited to 15 years starting with the quarter following Executive Officer approval of the application.</w:t>
      </w:r>
    </w:p>
    <w:p w14:paraId="66B5F4AD" w14:textId="3EBBC7E1" w:rsidR="001F3A74" w:rsidRPr="001F3A74" w:rsidRDefault="001F3A74" w:rsidP="00F701A2">
      <w:pPr>
        <w:pStyle w:val="Heading3"/>
        <w:keepNext w:val="0"/>
        <w:keepLines w:val="0"/>
        <w:rPr>
          <w:rFonts w:eastAsia="Yu Gothic Light"/>
        </w:rPr>
      </w:pPr>
      <w:r w:rsidRPr="00D453B6">
        <w:rPr>
          <w:rFonts w:eastAsia="Yu Gothic Light"/>
          <w:i/>
          <w:iCs/>
        </w:rPr>
        <w:t>Requirements to Generate HRI Credits.</w:t>
      </w:r>
      <w:r w:rsidRPr="001F3A74">
        <w:rPr>
          <w:rFonts w:eastAsia="Yu Gothic Light"/>
        </w:rPr>
        <w:t xml:space="preserve"> To generate credits using HRI pathways the station must meet the following conditions. The station </w:t>
      </w:r>
      <w:r w:rsidRPr="001F3A74">
        <w:rPr>
          <w:rFonts w:eastAsia="Yu Gothic Light"/>
        </w:rPr>
        <w:lastRenderedPageBreak/>
        <w:t>owner must maintain, and submit to CARB upon request, records demonstrating adherence to these conditions.</w:t>
      </w:r>
    </w:p>
    <w:p w14:paraId="41C99AC7" w14:textId="5413A5C0" w:rsidR="001F3A74" w:rsidRPr="001F3A74" w:rsidRDefault="001F3A74" w:rsidP="00F701A2">
      <w:pPr>
        <w:pStyle w:val="Heading4"/>
        <w:keepNext w:val="0"/>
        <w:keepLines w:val="0"/>
        <w:rPr>
          <w:rFonts w:eastAsia="Yu Gothic Light"/>
        </w:rPr>
      </w:pPr>
      <w:r w:rsidRPr="001F3A74">
        <w:rPr>
          <w:rFonts w:eastAsia="Yu Gothic Light"/>
        </w:rPr>
        <w:t xml:space="preserve">The station owner must update the HRI refueling capacity if </w:t>
      </w:r>
      <w:proofErr w:type="gramStart"/>
      <w:r w:rsidRPr="001F3A74">
        <w:rPr>
          <w:rFonts w:eastAsia="Yu Gothic Light"/>
        </w:rPr>
        <w:t>different</w:t>
      </w:r>
      <w:proofErr w:type="gramEnd"/>
      <w:r w:rsidRPr="001F3A74">
        <w:rPr>
          <w:rFonts w:eastAsia="Yu Gothic Light"/>
        </w:rPr>
        <w:t xml:space="preserve"> from the design HRI refueling capacity provided in the application. Any station design or operational information that deviates from the original application must be declared to the Executive Officer, and a new attestation must be submitted pursuant to 95486.2(a)(2).</w:t>
      </w:r>
    </w:p>
    <w:p w14:paraId="3532B7B6" w14:textId="2C8526B4" w:rsidR="001F3A74" w:rsidRPr="001F3A74" w:rsidRDefault="001F3A74" w:rsidP="00F701A2">
      <w:pPr>
        <w:pStyle w:val="Heading4"/>
        <w:keepNext w:val="0"/>
        <w:keepLines w:val="0"/>
        <w:rPr>
          <w:rFonts w:eastAsia="Yu Gothic Light"/>
        </w:rPr>
      </w:pPr>
      <w:r w:rsidRPr="001F3A74">
        <w:rPr>
          <w:rFonts w:eastAsia="Yu Gothic Light"/>
        </w:rPr>
        <w:t>The station must be open to the public, meaning that no obstructions or obstacles exist to preclude vehicle operators from entering the station premises, no access cards or personal identification (PIN) codes are required for the station to dispense fuel, and no formal or registered station training shall be required for individuals to use the hydrogen refueling station.</w:t>
      </w:r>
    </w:p>
    <w:p w14:paraId="2B208821" w14:textId="59628371" w:rsidR="001F3A74" w:rsidRPr="001F3A74" w:rsidRDefault="001F3A74" w:rsidP="00F701A2">
      <w:pPr>
        <w:pStyle w:val="Heading4"/>
        <w:keepNext w:val="0"/>
        <w:keepLines w:val="0"/>
        <w:rPr>
          <w:rFonts w:eastAsia="Yu Gothic Light"/>
        </w:rPr>
      </w:pPr>
      <w:r w:rsidRPr="001F3A74">
        <w:rPr>
          <w:rFonts w:eastAsia="Yu Gothic Light"/>
        </w:rPr>
        <w:t>The station uses a public point of sale terminal that accepts major credit and debit cards.</w:t>
      </w:r>
    </w:p>
    <w:p w14:paraId="68E9D509" w14:textId="3F88EDD4" w:rsidR="001F3A74" w:rsidRPr="001F3A74" w:rsidRDefault="001F3A74" w:rsidP="00F701A2">
      <w:pPr>
        <w:pStyle w:val="Heading4"/>
        <w:keepNext w:val="0"/>
        <w:keepLines w:val="0"/>
        <w:rPr>
          <w:rFonts w:eastAsia="Yu Gothic Light"/>
        </w:rPr>
      </w:pPr>
      <w:r w:rsidRPr="001F3A74">
        <w:rPr>
          <w:rFonts w:eastAsia="Yu Gothic Light"/>
        </w:rPr>
        <w:t>The station is connected to the Station Operational Status System (SOSS), is listed open for retail, and:</w:t>
      </w:r>
    </w:p>
    <w:p w14:paraId="7D30C7F4" w14:textId="611CAA6A" w:rsidR="001F3A74" w:rsidRPr="001F3A74" w:rsidRDefault="001F3A74" w:rsidP="00F701A2">
      <w:pPr>
        <w:pStyle w:val="Heading5"/>
        <w:keepNext w:val="0"/>
        <w:keepLines w:val="0"/>
        <w:rPr>
          <w:rFonts w:eastAsia="Yu Gothic Light"/>
        </w:rPr>
      </w:pPr>
      <w:r w:rsidRPr="001F3A74">
        <w:rPr>
          <w:rFonts w:eastAsia="Yu Gothic Light"/>
        </w:rPr>
        <w:t>The station passed final inspection by the appropriate authority having jurisdiction and has a permit to operate.</w:t>
      </w:r>
    </w:p>
    <w:p w14:paraId="1E52C464" w14:textId="6CF40F77" w:rsidR="001F3A74" w:rsidRPr="001F3A74" w:rsidRDefault="001F3A74" w:rsidP="00F701A2">
      <w:pPr>
        <w:pStyle w:val="Heading5"/>
        <w:keepNext w:val="0"/>
        <w:keepLines w:val="0"/>
        <w:rPr>
          <w:rFonts w:eastAsia="Yu Gothic Light"/>
        </w:rPr>
      </w:pPr>
      <w:r w:rsidRPr="001F3A74">
        <w:rPr>
          <w:rFonts w:eastAsia="Yu Gothic Light"/>
        </w:rPr>
        <w:t>The station owner has fully commissioned the station, and has declared it fit to service retail FCV drivers. This includes the station owner's declaration that the station meets an appropriate SAE fueling protocol.</w:t>
      </w:r>
    </w:p>
    <w:p w14:paraId="3893289A" w14:textId="028A1458" w:rsidR="001F3A74" w:rsidRPr="001F3A74" w:rsidRDefault="001F3A74" w:rsidP="00F701A2">
      <w:pPr>
        <w:pStyle w:val="Heading5"/>
        <w:keepNext w:val="0"/>
        <w:keepLines w:val="0"/>
        <w:rPr>
          <w:rFonts w:eastAsia="Yu Gothic Light"/>
        </w:rPr>
      </w:pPr>
      <w:r w:rsidRPr="001F3A74">
        <w:rPr>
          <w:rFonts w:eastAsia="Yu Gothic Light"/>
        </w:rPr>
        <w:t>At least three OEMs have confirmed that the station meets protocol expectations, and their customers can fuel at the station.</w:t>
      </w:r>
    </w:p>
    <w:p w14:paraId="30877F16" w14:textId="349A9D79" w:rsidR="001F3A74" w:rsidRPr="001F3A74" w:rsidRDefault="001F3A74" w:rsidP="00F701A2">
      <w:pPr>
        <w:pStyle w:val="Heading5"/>
        <w:keepNext w:val="0"/>
        <w:keepLines w:val="0"/>
        <w:rPr>
          <w:rFonts w:eastAsia="Yu Gothic Light"/>
        </w:rPr>
      </w:pPr>
      <w:r w:rsidRPr="001F3A74">
        <w:rPr>
          <w:rFonts w:eastAsia="Yu Gothic Light"/>
        </w:rPr>
        <w:t xml:space="preserve">All dispensers installed in the hydrogen refueling station have undergone type evaluation according to the California Type Evaluation Program (CTEP) administered by the California Department of Food and Agriculture/Division of Measurement Standards (CDFA/DMS) and have either a Temporary Use Permit or a </w:t>
      </w:r>
      <w:proofErr w:type="gramStart"/>
      <w:r w:rsidRPr="001F3A74">
        <w:rPr>
          <w:rFonts w:eastAsia="Yu Gothic Light"/>
        </w:rPr>
        <w:t>type</w:t>
      </w:r>
      <w:proofErr w:type="gramEnd"/>
      <w:r w:rsidRPr="001F3A74">
        <w:rPr>
          <w:rFonts w:eastAsia="Yu Gothic Light"/>
        </w:rPr>
        <w:t xml:space="preserve"> approval Certificate of Approval issued by CDFA/DMS.</w:t>
      </w:r>
    </w:p>
    <w:p w14:paraId="37EAA4DB" w14:textId="1297FE58" w:rsidR="001F3A74" w:rsidRPr="001F3A74" w:rsidRDefault="001F3A74" w:rsidP="00F701A2">
      <w:pPr>
        <w:pStyle w:val="Heading4"/>
        <w:keepNext w:val="0"/>
        <w:keepLines w:val="0"/>
        <w:rPr>
          <w:rFonts w:eastAsia="Yu Gothic Light"/>
        </w:rPr>
      </w:pPr>
      <w:r w:rsidRPr="001F3A74">
        <w:rPr>
          <w:rFonts w:eastAsia="Yu Gothic Light"/>
        </w:rPr>
        <w:t>The FSE registration must be completed pursuant to section 95483.2(b)(8) and the quantity of dispensed hydrogen must be reported as required in section 95491.</w:t>
      </w:r>
    </w:p>
    <w:p w14:paraId="41BFCE14" w14:textId="0AE8A2F2" w:rsidR="001F3A74" w:rsidRPr="001F3A74" w:rsidRDefault="001F3A74" w:rsidP="00F701A2">
      <w:pPr>
        <w:pStyle w:val="Heading4"/>
        <w:keepNext w:val="0"/>
        <w:keepLines w:val="0"/>
        <w:rPr>
          <w:rFonts w:eastAsia="Yu Gothic Light"/>
        </w:rPr>
      </w:pPr>
      <w:r w:rsidRPr="001F3A74">
        <w:rPr>
          <w:rFonts w:eastAsia="Yu Gothic Light"/>
        </w:rPr>
        <w:lastRenderedPageBreak/>
        <w:t>Dispensed hydrogen meets the following CI and renewable content requirements on a company-wide, weighted average basis. The Executive Officer will consider all the stations registered by an entity with a unique FEIN in the LRT-CBTS for calculating the company-wide weighted average CI and renewable content.</w:t>
      </w:r>
    </w:p>
    <w:p w14:paraId="36A91121" w14:textId="05D46F1F" w:rsidR="001F3A74" w:rsidRPr="001F3A74" w:rsidRDefault="001F3A74" w:rsidP="00F701A2">
      <w:pPr>
        <w:pStyle w:val="Heading5"/>
        <w:keepNext w:val="0"/>
        <w:keepLines w:val="0"/>
        <w:rPr>
          <w:rFonts w:eastAsia="Yu Gothic Light"/>
        </w:rPr>
      </w:pPr>
      <w:r w:rsidRPr="001F3A74">
        <w:rPr>
          <w:rFonts w:eastAsia="Yu Gothic Light"/>
        </w:rPr>
        <w:t>CI of 150 gCO</w:t>
      </w:r>
      <w:r w:rsidRPr="00D453B6">
        <w:rPr>
          <w:rFonts w:eastAsia="Yu Gothic Light"/>
          <w:vertAlign w:val="subscript"/>
        </w:rPr>
        <w:t>2</w:t>
      </w:r>
      <w:r w:rsidRPr="001F3A74">
        <w:rPr>
          <w:rFonts w:eastAsia="Yu Gothic Light"/>
        </w:rPr>
        <w:t>e/MJ or less</w:t>
      </w:r>
      <w:ins w:id="1896" w:author="CARB" w:date="2023-12-19T12:12:00Z">
        <w:r w:rsidR="009B0BC1">
          <w:rPr>
            <w:rFonts w:eastAsia="Yu Gothic Light"/>
          </w:rPr>
          <w:t xml:space="preserve"> before January 1, 2030, and 90</w:t>
        </w:r>
        <w:r w:rsidR="00C01C59">
          <w:rPr>
            <w:rFonts w:eastAsia="Yu Gothic Light"/>
          </w:rPr>
          <w:t xml:space="preserve"> gCO</w:t>
        </w:r>
        <w:r w:rsidR="00C01C59" w:rsidRPr="00952DCC">
          <w:rPr>
            <w:rFonts w:eastAsia="Yu Gothic Light"/>
            <w:vertAlign w:val="subscript"/>
          </w:rPr>
          <w:t>2</w:t>
        </w:r>
        <w:r w:rsidR="00C01C59">
          <w:rPr>
            <w:rFonts w:eastAsia="Yu Gothic Light"/>
          </w:rPr>
          <w:t>e/MJ or less thereafter</w:t>
        </w:r>
      </w:ins>
      <w:r w:rsidRPr="001F3A74">
        <w:rPr>
          <w:rFonts w:eastAsia="Yu Gothic Light"/>
        </w:rPr>
        <w:t>, and</w:t>
      </w:r>
    </w:p>
    <w:p w14:paraId="7D590DFB" w14:textId="5A1B6161" w:rsidR="001F3A74" w:rsidRPr="001F3A74" w:rsidRDefault="001F3A74" w:rsidP="00F701A2">
      <w:pPr>
        <w:pStyle w:val="Heading5"/>
        <w:keepNext w:val="0"/>
        <w:keepLines w:val="0"/>
        <w:rPr>
          <w:rFonts w:eastAsia="Yu Gothic Light"/>
        </w:rPr>
      </w:pPr>
      <w:r w:rsidRPr="001F3A74">
        <w:rPr>
          <w:rFonts w:eastAsia="Yu Gothic Light"/>
        </w:rPr>
        <w:t>Renewable content of 40 percent or greater</w:t>
      </w:r>
      <w:ins w:id="1897" w:author="CARB" w:date="2023-12-19T12:12:00Z">
        <w:r w:rsidR="00C01C59">
          <w:rPr>
            <w:rFonts w:eastAsia="Yu Gothic Light"/>
          </w:rPr>
          <w:t xml:space="preserve"> before January 1, 2030, and 80 percent thereafter</w:t>
        </w:r>
      </w:ins>
      <w:r w:rsidRPr="001F3A74">
        <w:rPr>
          <w:rFonts w:eastAsia="Yu Gothic Light"/>
        </w:rPr>
        <w:t>.</w:t>
      </w:r>
    </w:p>
    <w:p w14:paraId="5C39E6BF" w14:textId="10DC0E51" w:rsidR="001F3A74" w:rsidRPr="001F3A74" w:rsidRDefault="001F3A74" w:rsidP="00F701A2">
      <w:pPr>
        <w:pStyle w:val="Heading4"/>
        <w:keepNext w:val="0"/>
        <w:keepLines w:val="0"/>
        <w:rPr>
          <w:rFonts w:eastAsia="Yu Gothic Light"/>
        </w:rPr>
      </w:pPr>
      <w:r w:rsidRPr="001F3A74">
        <w:rPr>
          <w:rFonts w:eastAsia="Yu Gothic Light"/>
        </w:rPr>
        <w:t>The station must be operational within 24 months of application approval. If the applicant fails to demonstrate the operability within 24 months of approval then the application will be canceled. The applicant can reapply for the same station eligible only for 10 years of crediting.</w:t>
      </w:r>
    </w:p>
    <w:p w14:paraId="638B2BCD" w14:textId="79A47891" w:rsidR="001F3A74" w:rsidRPr="001F3A74" w:rsidRDefault="001F3A74" w:rsidP="00F701A2">
      <w:pPr>
        <w:pStyle w:val="Heading3"/>
        <w:keepNext w:val="0"/>
        <w:keepLines w:val="0"/>
        <w:rPr>
          <w:rFonts w:eastAsia="Yu Gothic Light"/>
        </w:rPr>
      </w:pPr>
      <w:r w:rsidRPr="00D453B6">
        <w:rPr>
          <w:rFonts w:eastAsia="Yu Gothic Light"/>
          <w:i/>
          <w:iCs/>
        </w:rPr>
        <w:t>Calculation of HRI Credits.</w:t>
      </w:r>
      <w:r w:rsidRPr="001F3A74">
        <w:rPr>
          <w:rFonts w:eastAsia="Yu Gothic Light"/>
        </w:rPr>
        <w:t xml:space="preserve"> HRI credits will be calculated using the following equation:</w:t>
      </w:r>
    </w:p>
    <w:p w14:paraId="6FC762C6" w14:textId="7F3CD308" w:rsidR="001F3A74" w:rsidRPr="00784544" w:rsidRDefault="00000000" w:rsidP="00564045">
      <w:pPr>
        <w:ind w:left="1440"/>
        <w:rPr>
          <w:rFonts w:eastAsia="Yu Gothic Light"/>
        </w:rPr>
      </w:pPr>
      <m:oMathPara>
        <m:oMathParaPr>
          <m:jc m:val="left"/>
        </m:oMathParaPr>
        <m:oMath>
          <m:sSub>
            <m:sSubPr>
              <m:ctrlPr>
                <w:rPr>
                  <w:rFonts w:ascii="Cambria Math" w:hAnsi="Cambria Math"/>
                  <w:i/>
                </w:rPr>
              </m:ctrlPr>
            </m:sSubPr>
            <m:e>
              <m:r>
                <w:rPr>
                  <w:rFonts w:ascii="Cambria Math" w:hAnsi="Cambria Math"/>
                </w:rPr>
                <m:t>Credits</m:t>
              </m:r>
            </m:e>
            <m:sub>
              <m:r>
                <w:rPr>
                  <w:rFonts w:ascii="Cambria Math" w:hAnsi="Cambria Math"/>
                </w:rPr>
                <m:t>HRI</m:t>
              </m:r>
            </m:sub>
          </m:sSub>
          <m:r>
            <w:rPr>
              <w:rFonts w:ascii="Cambria Math" w:hAnsi="Cambria Math"/>
            </w:rPr>
            <m:t xml:space="preserve"> (MT)= </m:t>
          </m:r>
          <m:d>
            <m:dPr>
              <m:ctrlPr>
                <w:rPr>
                  <w:rFonts w:ascii="Cambria Math" w:hAnsi="Cambria Math"/>
                  <w:i/>
                </w:rPr>
              </m:ctrlPr>
            </m:dPr>
            <m:e>
              <m:sSubSup>
                <m:sSubSupPr>
                  <m:ctrlPr>
                    <w:rPr>
                      <w:rFonts w:ascii="Cambria Math" w:hAnsi="Cambria Math"/>
                      <w:i/>
                      <w:color w:val="000000"/>
                    </w:rPr>
                  </m:ctrlPr>
                </m:sSubSupPr>
                <m:e>
                  <m:r>
                    <w:rPr>
                      <w:rFonts w:ascii="Cambria Math" w:eastAsia="Arial Unicode MS" w:hAnsi="Cambria Math"/>
                      <w:color w:val="000000"/>
                    </w:rPr>
                    <m:t>CI</m:t>
                  </m:r>
                </m:e>
                <m:sub>
                  <m:r>
                    <w:rPr>
                      <w:rFonts w:ascii="Cambria Math" w:eastAsia="Arial Unicode MS" w:hAnsi="Cambria Math"/>
                      <w:color w:val="000000"/>
                    </w:rPr>
                    <m:t>standard</m:t>
                  </m:r>
                </m:sub>
                <m:sup>
                  <m:r>
                    <w:rPr>
                      <w:rFonts w:ascii="Cambria Math" w:eastAsia="Arial Unicode MS" w:hAnsi="Cambria Math"/>
                      <w:color w:val="000000"/>
                    </w:rPr>
                    <m:t>XD</m:t>
                  </m:r>
                </m:sup>
              </m:sSubSup>
              <m:r>
                <m:rPr>
                  <m:sty m:val="p"/>
                </m:rPr>
                <w:rPr>
                  <w:rFonts w:ascii="Cambria Math" w:eastAsia="Arial Unicode MS" w:hAnsi="Cambria Math"/>
                  <w:color w:val="000000"/>
                </w:rPr>
                <m:t xml:space="preserve"> </m:t>
              </m:r>
              <m:r>
                <w:rPr>
                  <w:rFonts w:ascii="Cambria Math" w:hAnsi="Cambria Math"/>
                </w:rPr>
                <m:t>×EER-</m:t>
              </m:r>
              <m:sSub>
                <m:sSubPr>
                  <m:ctrlPr>
                    <w:rPr>
                      <w:rFonts w:ascii="Cambria Math" w:hAnsi="Cambria Math"/>
                      <w:i/>
                    </w:rPr>
                  </m:ctrlPr>
                </m:sSubPr>
                <m:e>
                  <m:r>
                    <w:rPr>
                      <w:rFonts w:ascii="Cambria Math" w:hAnsi="Cambria Math"/>
                    </w:rPr>
                    <m:t>CI</m:t>
                  </m:r>
                </m:e>
                <m:sub>
                  <m:r>
                    <w:rPr>
                      <w:rFonts w:ascii="Cambria Math" w:hAnsi="Cambria Math"/>
                    </w:rPr>
                    <m:t>HRI</m:t>
                  </m:r>
                </m:sub>
              </m:sSub>
            </m:e>
          </m:d>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H2</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Cap</m:t>
                  </m:r>
                </m:e>
                <m:sub>
                  <m:r>
                    <w:rPr>
                      <w:rFonts w:ascii="Cambria Math" w:hAnsi="Cambria Math"/>
                    </w:rPr>
                    <m:t>HRI</m:t>
                  </m:r>
                </m:sub>
              </m:sSub>
              <m:r>
                <w:rPr>
                  <w:rFonts w:ascii="Cambria Math" w:hAnsi="Cambria Math"/>
                </w:rPr>
                <m:t>×N ×UT-</m:t>
              </m:r>
              <m:sSub>
                <m:sSubPr>
                  <m:ctrlPr>
                    <w:rPr>
                      <w:rFonts w:ascii="Cambria Math" w:hAnsi="Cambria Math"/>
                      <w:i/>
                    </w:rPr>
                  </m:ctrlPr>
                </m:sSubPr>
                <m:e>
                  <m:r>
                    <w:rPr>
                      <w:rFonts w:ascii="Cambria Math" w:hAnsi="Cambria Math"/>
                    </w:rPr>
                    <m:t>H2</m:t>
                  </m:r>
                </m:e>
                <m:sub>
                  <m:r>
                    <w:rPr>
                      <w:rFonts w:ascii="Cambria Math" w:hAnsi="Cambria Math"/>
                    </w:rPr>
                    <m:t>disp</m:t>
                  </m:r>
                </m:sub>
              </m:sSub>
            </m:e>
          </m:d>
          <m:r>
            <w:rPr>
              <w:rFonts w:ascii="Cambria Math" w:hAnsi="Cambria Math"/>
            </w:rPr>
            <m:t>×C</m:t>
          </m:r>
        </m:oMath>
      </m:oMathPara>
    </w:p>
    <w:p w14:paraId="5FBC093E" w14:textId="77777777" w:rsidR="001F3A74" w:rsidRPr="001F3A74" w:rsidRDefault="001F3A74" w:rsidP="00564045">
      <w:pPr>
        <w:ind w:left="1440"/>
        <w:rPr>
          <w:rFonts w:eastAsia="Yu Gothic Light"/>
        </w:rPr>
      </w:pPr>
      <w:r w:rsidRPr="001F3A74">
        <w:rPr>
          <w:rFonts w:eastAsia="Yu Gothic Light"/>
        </w:rPr>
        <w:t>where:</w:t>
      </w:r>
    </w:p>
    <w:p w14:paraId="6FB7871A" w14:textId="7CDBD906" w:rsidR="001F3A74" w:rsidRPr="001F3A74" w:rsidRDefault="00000000" w:rsidP="00564045">
      <w:pPr>
        <w:ind w:left="1440"/>
        <w:rPr>
          <w:rFonts w:eastAsia="Yu Gothic Light"/>
        </w:rPr>
      </w:pPr>
      <m:oMath>
        <m:sSubSup>
          <m:sSubSupPr>
            <m:ctrlPr>
              <w:rPr>
                <w:rFonts w:ascii="Cambria Math" w:hAnsi="Cambria Math"/>
                <w:i/>
                <w:color w:val="000000"/>
              </w:rPr>
            </m:ctrlPr>
          </m:sSubSupPr>
          <m:e>
            <m:r>
              <w:rPr>
                <w:rFonts w:ascii="Cambria Math" w:eastAsia="Arial Unicode MS" w:hAnsi="Cambria Math"/>
                <w:color w:val="000000"/>
              </w:rPr>
              <m:t>CI</m:t>
            </m:r>
          </m:e>
          <m:sub>
            <m:r>
              <w:rPr>
                <w:rFonts w:ascii="Cambria Math" w:eastAsia="Arial Unicode MS" w:hAnsi="Cambria Math"/>
                <w:color w:val="000000"/>
              </w:rPr>
              <m:t>standard</m:t>
            </m:r>
          </m:sub>
          <m:sup>
            <m:r>
              <w:rPr>
                <w:rFonts w:ascii="Cambria Math" w:eastAsia="Arial Unicode MS" w:hAnsi="Cambria Math"/>
                <w:color w:val="000000"/>
              </w:rPr>
              <m:t>XD</m:t>
            </m:r>
          </m:sup>
        </m:sSubSup>
      </m:oMath>
      <w:r w:rsidR="0013269D">
        <w:rPr>
          <w:rFonts w:eastAsia="Yu Gothic Light"/>
          <w:color w:val="000000"/>
        </w:rPr>
        <w:t xml:space="preserve"> </w:t>
      </w:r>
      <w:r w:rsidR="001F3A74" w:rsidRPr="001F3A74">
        <w:rPr>
          <w:rFonts w:eastAsia="Yu Gothic Light"/>
        </w:rPr>
        <w:t>is the average carbon intensity requirement of gasoline (</w:t>
      </w:r>
      <m:oMath>
        <m:r>
          <w:rPr>
            <w:rFonts w:ascii="Cambria Math" w:eastAsia="Arial Unicode MS" w:hAnsi="Cambria Math"/>
            <w:color w:val="000000"/>
          </w:rPr>
          <m:t>XD</m:t>
        </m:r>
      </m:oMath>
      <w:r w:rsidR="001F6CDD">
        <w:rPr>
          <w:rFonts w:eastAsia="Yu Gothic Light"/>
        </w:rPr>
        <w:t> </w:t>
      </w:r>
      <w:r w:rsidR="001F3A74" w:rsidRPr="001F3A74">
        <w:rPr>
          <w:rFonts w:eastAsia="Yu Gothic Light"/>
        </w:rPr>
        <w:t>=</w:t>
      </w:r>
      <w:r w:rsidR="001F6CDD">
        <w:rPr>
          <w:rFonts w:eastAsia="Yu Gothic Light"/>
        </w:rPr>
        <w:t> </w:t>
      </w:r>
      <w:r w:rsidR="001F3A74" w:rsidRPr="001F3A74">
        <w:rPr>
          <w:rFonts w:eastAsia="Yu Gothic Light"/>
        </w:rPr>
        <w:t>“gasoline”) for a given year as provided in sections 95484(b);</w:t>
      </w:r>
    </w:p>
    <w:p w14:paraId="5E506167" w14:textId="6175335C" w:rsidR="001F3A74" w:rsidRPr="001F3A74" w:rsidRDefault="0017378D" w:rsidP="00564045">
      <w:pPr>
        <w:ind w:left="1440"/>
        <w:rPr>
          <w:rFonts w:eastAsia="Yu Gothic Light"/>
        </w:rPr>
      </w:pPr>
      <m:oMath>
        <m:r>
          <w:rPr>
            <w:rFonts w:ascii="Cambria Math" w:hAnsi="Cambria Math"/>
          </w:rPr>
          <m:t>EER</m:t>
        </m:r>
      </m:oMath>
      <w:r w:rsidR="001F3A74" w:rsidRPr="001F3A74">
        <w:rPr>
          <w:rFonts w:eastAsia="Yu Gothic Light"/>
        </w:rPr>
        <w:t xml:space="preserve"> is the dimensionless Energy Economy Ratio for H2/FCV relative to gasoline as listed in Table 5;</w:t>
      </w:r>
    </w:p>
    <w:p w14:paraId="6B765D70" w14:textId="6327EEE0" w:rsidR="001F3A74" w:rsidRPr="001F3A74" w:rsidRDefault="00000000" w:rsidP="00564045">
      <w:pPr>
        <w:ind w:left="1440"/>
        <w:rPr>
          <w:rFonts w:eastAsia="Yu Gothic Light"/>
        </w:rPr>
      </w:pPr>
      <m:oMath>
        <m:sSub>
          <m:sSubPr>
            <m:ctrlPr>
              <w:rPr>
                <w:rFonts w:ascii="Cambria Math" w:hAnsi="Cambria Math"/>
                <w:i/>
              </w:rPr>
            </m:ctrlPr>
          </m:sSubPr>
          <m:e>
            <m:r>
              <w:rPr>
                <w:rFonts w:ascii="Cambria Math" w:hAnsi="Cambria Math"/>
              </w:rPr>
              <m:t>CI</m:t>
            </m:r>
          </m:e>
          <m:sub>
            <m:r>
              <w:rPr>
                <w:rFonts w:ascii="Cambria Math" w:hAnsi="Cambria Math"/>
              </w:rPr>
              <m:t>HRI</m:t>
            </m:r>
          </m:sub>
        </m:sSub>
      </m:oMath>
      <w:r w:rsidR="00D40451">
        <w:rPr>
          <w:rFonts w:eastAsia="Yu Gothic Light"/>
        </w:rPr>
        <w:t xml:space="preserve"> </w:t>
      </w:r>
      <w:r w:rsidR="001F3A74" w:rsidRPr="001F3A74">
        <w:rPr>
          <w:rFonts w:eastAsia="Yu Gothic Light"/>
        </w:rPr>
        <w:t>is the carbon intensity used for HRI crediting. Company-wide weighted average CI for dispensed hydrogen during the quarter or 0</w:t>
      </w:r>
      <w:r w:rsidR="00D40451">
        <w:rPr>
          <w:rFonts w:eastAsia="Yu Gothic Light"/>
        </w:rPr>
        <w:t> </w:t>
      </w:r>
      <w:r w:rsidR="001F3A74" w:rsidRPr="001F3A74">
        <w:rPr>
          <w:rFonts w:eastAsia="Yu Gothic Light"/>
        </w:rPr>
        <w:t>g/MJ, whichever is greater;</w:t>
      </w:r>
    </w:p>
    <w:p w14:paraId="055174B3" w14:textId="62B124FA" w:rsidR="001F3A74" w:rsidRPr="001F3A74" w:rsidRDefault="00000000" w:rsidP="00564045">
      <w:pPr>
        <w:ind w:left="1440"/>
        <w:rPr>
          <w:rFonts w:eastAsia="Yu Gothic Light"/>
        </w:rPr>
      </w:pPr>
      <m:oMath>
        <m:sSub>
          <m:sSubPr>
            <m:ctrlPr>
              <w:rPr>
                <w:rFonts w:ascii="Cambria Math" w:hAnsi="Cambria Math"/>
                <w:i/>
              </w:rPr>
            </m:ctrlPr>
          </m:sSubPr>
          <m:e>
            <m:r>
              <w:rPr>
                <w:rFonts w:ascii="Cambria Math" w:hAnsi="Cambria Math"/>
              </w:rPr>
              <m:t>E</m:t>
            </m:r>
          </m:e>
          <m:sub>
            <m:r>
              <w:rPr>
                <w:rFonts w:ascii="Cambria Math" w:hAnsi="Cambria Math"/>
              </w:rPr>
              <m:t>H2</m:t>
            </m:r>
          </m:sub>
        </m:sSub>
      </m:oMath>
      <w:r w:rsidR="00DB204B">
        <w:rPr>
          <w:rFonts w:eastAsia="Yu Gothic Light"/>
        </w:rPr>
        <w:t xml:space="preserve"> </w:t>
      </w:r>
      <w:r w:rsidR="001F3A74" w:rsidRPr="001F3A74">
        <w:rPr>
          <w:rFonts w:eastAsia="Yu Gothic Light"/>
        </w:rPr>
        <w:t>is the energy density for hydrogen in MJ/kg as listed in Table 4;</w:t>
      </w:r>
    </w:p>
    <w:p w14:paraId="3450AD82" w14:textId="21FE8EFC" w:rsidR="001F3A74" w:rsidRPr="001F3A74" w:rsidRDefault="00000000" w:rsidP="00564045">
      <w:pPr>
        <w:ind w:left="1440"/>
        <w:rPr>
          <w:rFonts w:eastAsia="Yu Gothic Light"/>
        </w:rPr>
      </w:pPr>
      <m:oMath>
        <m:sSub>
          <m:sSubPr>
            <m:ctrlPr>
              <w:rPr>
                <w:rFonts w:ascii="Cambria Math" w:hAnsi="Cambria Math"/>
                <w:i/>
              </w:rPr>
            </m:ctrlPr>
          </m:sSubPr>
          <m:e>
            <m:r>
              <w:rPr>
                <w:rFonts w:ascii="Cambria Math" w:hAnsi="Cambria Math"/>
              </w:rPr>
              <m:t>Cap</m:t>
            </m:r>
          </m:e>
          <m:sub>
            <m:r>
              <w:rPr>
                <w:rFonts w:ascii="Cambria Math" w:hAnsi="Cambria Math"/>
              </w:rPr>
              <m:t>HRI</m:t>
            </m:r>
          </m:sub>
        </m:sSub>
      </m:oMath>
      <w:r w:rsidR="008617D2">
        <w:rPr>
          <w:rFonts w:eastAsia="Yu Gothic Light"/>
        </w:rPr>
        <w:t xml:space="preserve"> </w:t>
      </w:r>
      <w:r w:rsidR="001F3A74" w:rsidRPr="001F3A74">
        <w:rPr>
          <w:rFonts w:eastAsia="Yu Gothic Light"/>
        </w:rPr>
        <w:t>is the HRI refueling capacity for the station (kg/day);</w:t>
      </w:r>
    </w:p>
    <w:p w14:paraId="75D3D27F" w14:textId="786B69F9" w:rsidR="001F3A74" w:rsidRPr="001F3A74" w:rsidRDefault="007437B7" w:rsidP="00564045">
      <w:pPr>
        <w:ind w:left="1440"/>
        <w:rPr>
          <w:rFonts w:eastAsia="Yu Gothic Light"/>
        </w:rPr>
      </w:pPr>
      <m:oMath>
        <m:r>
          <w:rPr>
            <w:rFonts w:ascii="Cambria Math" w:hAnsi="Cambria Math"/>
          </w:rPr>
          <m:t>UT</m:t>
        </m:r>
      </m:oMath>
      <w:r w:rsidR="001F3A74" w:rsidRPr="001F3A74">
        <w:rPr>
          <w:rFonts w:eastAsia="Yu Gothic Light"/>
        </w:rPr>
        <w:t xml:space="preserve"> is the the uptime multiplier which is the percentage of time that the station is available as reported to SOSS during the quarter;</w:t>
      </w:r>
    </w:p>
    <w:p w14:paraId="471929E0" w14:textId="2EDC7756" w:rsidR="001F3A74" w:rsidRPr="001F3A74" w:rsidRDefault="00000000" w:rsidP="00564045">
      <w:pPr>
        <w:ind w:left="1440"/>
        <w:rPr>
          <w:rFonts w:eastAsia="Yu Gothic Light"/>
        </w:rPr>
      </w:pPr>
      <m:oMath>
        <m:sSub>
          <m:sSubPr>
            <m:ctrlPr>
              <w:rPr>
                <w:rFonts w:ascii="Cambria Math" w:hAnsi="Cambria Math"/>
                <w:i/>
              </w:rPr>
            </m:ctrlPr>
          </m:sSubPr>
          <m:e>
            <m:r>
              <w:rPr>
                <w:rFonts w:ascii="Cambria Math" w:hAnsi="Cambria Math"/>
              </w:rPr>
              <m:t>H2</m:t>
            </m:r>
          </m:e>
          <m:sub>
            <m:r>
              <w:rPr>
                <w:rFonts w:ascii="Cambria Math" w:hAnsi="Cambria Math"/>
              </w:rPr>
              <m:t>disp</m:t>
            </m:r>
          </m:sub>
        </m:sSub>
      </m:oMath>
      <w:r w:rsidR="00C30885">
        <w:rPr>
          <w:rFonts w:eastAsia="Yu Gothic Light"/>
        </w:rPr>
        <w:t xml:space="preserve"> </w:t>
      </w:r>
      <w:r w:rsidR="001F3A74" w:rsidRPr="001F3A74">
        <w:rPr>
          <w:rFonts w:eastAsia="Yu Gothic Light"/>
        </w:rPr>
        <w:t>is the quantity of hydrogen dispensed during the quarter (kg);</w:t>
      </w:r>
    </w:p>
    <w:p w14:paraId="5E1625EA" w14:textId="27254FAF" w:rsidR="001F3A74" w:rsidRPr="001F3A74" w:rsidRDefault="00997C91" w:rsidP="00564045">
      <w:pPr>
        <w:ind w:left="1440"/>
        <w:rPr>
          <w:rFonts w:eastAsia="Yu Gothic Light"/>
        </w:rPr>
      </w:pPr>
      <m:oMath>
        <m:r>
          <w:rPr>
            <w:rFonts w:ascii="Cambria Math" w:hAnsi="Cambria Math"/>
          </w:rPr>
          <m:t>N</m:t>
        </m:r>
      </m:oMath>
      <w:r w:rsidR="001F3A74" w:rsidRPr="001F3A74">
        <w:rPr>
          <w:rFonts w:eastAsia="Yu Gothic Light"/>
        </w:rPr>
        <w:t xml:space="preserve"> is the number of days during the quarter;</w:t>
      </w:r>
    </w:p>
    <w:p w14:paraId="6F891D06" w14:textId="77345E2A" w:rsidR="001F3A74" w:rsidRPr="001F3A74" w:rsidRDefault="00452B13" w:rsidP="00564045">
      <w:pPr>
        <w:ind w:left="1440"/>
        <w:rPr>
          <w:rFonts w:eastAsia="Yu Gothic Light"/>
        </w:rPr>
      </w:pPr>
      <m:oMath>
        <m:r>
          <w:rPr>
            <w:rFonts w:ascii="Cambria Math" w:eastAsia="Arial Unicode MS" w:hAnsi="Cambria Math"/>
            <w:color w:val="000000"/>
            <w:u w:color="000000"/>
          </w:rPr>
          <m:t>C</m:t>
        </m:r>
      </m:oMath>
      <w:r w:rsidR="001F3A74" w:rsidRPr="001F3A74">
        <w:rPr>
          <w:rFonts w:eastAsia="Yu Gothic Light"/>
        </w:rPr>
        <w:t xml:space="preserve"> is a factor used to convert credits to units of metric tons from gCO</w:t>
      </w:r>
      <w:r w:rsidR="001F3A74" w:rsidRPr="00452B13">
        <w:rPr>
          <w:rFonts w:eastAsia="Yu Gothic Light"/>
          <w:vertAlign w:val="subscript"/>
        </w:rPr>
        <w:t>2</w:t>
      </w:r>
      <w:r w:rsidR="001F3A74" w:rsidRPr="001F3A74">
        <w:rPr>
          <w:rFonts w:eastAsia="Yu Gothic Light"/>
        </w:rPr>
        <w:t>e and has the value of:</w:t>
      </w:r>
    </w:p>
    <w:p w14:paraId="6BB69E74" w14:textId="428EAF13" w:rsidR="001F3A74" w:rsidRPr="001F3A74" w:rsidRDefault="00D76387" w:rsidP="00564045">
      <w:pPr>
        <w:ind w:left="1440"/>
        <w:rPr>
          <w:rFonts w:eastAsia="Yu Gothic Light"/>
        </w:rPr>
      </w:pPr>
      <m:oMathPara>
        <m:oMath>
          <m:r>
            <w:rPr>
              <w:rFonts w:ascii="Cambria Math" w:eastAsia="Arial Unicode MS" w:hAnsi="Cambria Math"/>
              <w:color w:val="000000"/>
              <w:u w:color="000000"/>
            </w:rPr>
            <w:lastRenderedPageBreak/>
            <m:t>C</m:t>
          </m:r>
          <m:r>
            <w:rPr>
              <w:rFonts w:ascii="Cambria Math" w:hAnsi="Cambria Math"/>
              <w:color w:val="000000"/>
              <w:u w:color="000000"/>
            </w:rPr>
            <m:t>=1.0</m:t>
          </m:r>
          <m:r>
            <w:rPr>
              <w:rFonts w:ascii="Cambria Math" w:eastAsia="Arial Unicode MS" w:hAnsi="Cambria Math"/>
              <w:color w:val="000000"/>
              <w:u w:color="000000"/>
            </w:rPr>
            <m:t>x</m:t>
          </m:r>
          <m:sSup>
            <m:sSupPr>
              <m:ctrlPr>
                <w:rPr>
                  <w:rFonts w:ascii="Cambria Math" w:hAnsi="Cambria Math"/>
                  <w:i/>
                  <w:color w:val="000000"/>
                  <w:u w:color="000000"/>
                </w:rPr>
              </m:ctrlPr>
            </m:sSupPr>
            <m:e>
              <m:r>
                <w:rPr>
                  <w:rFonts w:ascii="Cambria Math" w:hAnsi="Cambria Math"/>
                  <w:color w:val="000000"/>
                  <w:u w:color="000000"/>
                </w:rPr>
                <m:t>10</m:t>
              </m:r>
            </m:e>
            <m:sup>
              <m:r>
                <w:rPr>
                  <w:rFonts w:ascii="Cambria Math" w:hAnsi="Cambria Math"/>
                  <w:color w:val="000000"/>
                  <w:u w:color="000000"/>
                </w:rPr>
                <m:t>-6</m:t>
              </m:r>
            </m:sup>
          </m:sSup>
          <m:f>
            <m:fPr>
              <m:ctrlPr>
                <w:rPr>
                  <w:rFonts w:ascii="Cambria Math" w:hAnsi="Cambria Math"/>
                  <w:i/>
                  <w:color w:val="000000"/>
                  <w:u w:color="000000"/>
                </w:rPr>
              </m:ctrlPr>
            </m:fPr>
            <m:num>
              <m:r>
                <w:rPr>
                  <w:rFonts w:ascii="Cambria Math" w:hAnsi="Cambria Math"/>
                  <w:color w:val="000000"/>
                  <w:u w:color="000000"/>
                </w:rPr>
                <m:t>(</m:t>
              </m:r>
              <m:r>
                <w:rPr>
                  <w:rFonts w:ascii="Cambria Math" w:eastAsia="Arial Unicode MS" w:hAnsi="Cambria Math"/>
                  <w:color w:val="000000"/>
                  <w:u w:color="000000"/>
                </w:rPr>
                <m:t>MT</m:t>
              </m:r>
              <m:r>
                <w:rPr>
                  <w:rFonts w:ascii="Cambria Math" w:hAnsi="Cambria Math"/>
                  <w:color w:val="000000"/>
                  <w:u w:color="000000"/>
                </w:rPr>
                <m:t>)</m:t>
              </m:r>
            </m:num>
            <m:den>
              <m:r>
                <w:rPr>
                  <w:rFonts w:ascii="Cambria Math" w:hAnsi="Cambria Math"/>
                  <w:color w:val="000000"/>
                  <w:u w:color="000000"/>
                </w:rPr>
                <m:t>(</m:t>
              </m:r>
              <m:r>
                <w:rPr>
                  <w:rFonts w:ascii="Cambria Math" w:eastAsia="Arial Unicode MS" w:hAnsi="Cambria Math"/>
                  <w:color w:val="000000"/>
                  <w:u w:color="000000"/>
                </w:rPr>
                <m:t>g</m:t>
              </m:r>
              <m:sSub>
                <m:sSubPr>
                  <m:ctrlPr>
                    <w:rPr>
                      <w:rFonts w:ascii="Cambria Math" w:hAnsi="Cambria Math"/>
                      <w:i/>
                      <w:color w:val="000000"/>
                      <w:u w:color="000000"/>
                    </w:rPr>
                  </m:ctrlPr>
                </m:sSubPr>
                <m:e>
                  <m:r>
                    <w:rPr>
                      <w:rFonts w:ascii="Cambria Math" w:eastAsia="Arial Unicode MS" w:hAnsi="Cambria Math"/>
                      <w:color w:val="000000"/>
                      <w:u w:color="000000"/>
                    </w:rPr>
                    <m:t>CO</m:t>
                  </m:r>
                </m:e>
                <m:sub>
                  <m:r>
                    <w:rPr>
                      <w:rFonts w:ascii="Cambria Math" w:hAnsi="Cambria Math"/>
                      <w:color w:val="000000"/>
                      <w:u w:color="000000"/>
                    </w:rPr>
                    <m:t>2</m:t>
                  </m:r>
                </m:sub>
              </m:sSub>
              <m:r>
                <w:rPr>
                  <w:rFonts w:ascii="Cambria Math" w:eastAsia="Arial Unicode MS" w:hAnsi="Cambria Math"/>
                  <w:color w:val="000000"/>
                  <w:u w:color="000000"/>
                </w:rPr>
                <m:t>e</m:t>
              </m:r>
              <m:r>
                <w:rPr>
                  <w:rFonts w:ascii="Cambria Math" w:hAnsi="Cambria Math"/>
                  <w:color w:val="000000"/>
                  <w:u w:color="000000"/>
                </w:rPr>
                <m:t>)</m:t>
              </m:r>
            </m:den>
          </m:f>
        </m:oMath>
      </m:oMathPara>
    </w:p>
    <w:p w14:paraId="3A7EDA58" w14:textId="4E3DD631" w:rsidR="001F3A74" w:rsidRPr="001F3A74" w:rsidRDefault="001F3A74" w:rsidP="00F701A2">
      <w:pPr>
        <w:pStyle w:val="Heading3"/>
        <w:keepNext w:val="0"/>
        <w:keepLines w:val="0"/>
        <w:rPr>
          <w:rFonts w:eastAsia="Yu Gothic Light"/>
        </w:rPr>
      </w:pPr>
      <w:r w:rsidRPr="00D76387">
        <w:rPr>
          <w:rFonts w:eastAsia="Yu Gothic Light"/>
          <w:i/>
          <w:iCs/>
        </w:rPr>
        <w:t>Reporting and Recordkeeping Requirements.</w:t>
      </w:r>
      <w:r w:rsidRPr="001F3A74">
        <w:rPr>
          <w:rFonts w:eastAsia="Yu Gothic Light"/>
        </w:rPr>
        <w:t xml:space="preserve"> The following must be reported to the Executive Officer each quarter as set forth in section 95491 before credits will be issued to the LRT account associated with an approved HRI pathway.</w:t>
      </w:r>
    </w:p>
    <w:p w14:paraId="08FB82F9" w14:textId="543BEC76" w:rsidR="001F3A74" w:rsidRPr="001F3A74" w:rsidRDefault="001F3A74" w:rsidP="00F701A2">
      <w:pPr>
        <w:pStyle w:val="Heading4"/>
        <w:keepNext w:val="0"/>
        <w:keepLines w:val="0"/>
        <w:rPr>
          <w:rFonts w:eastAsia="Yu Gothic Light"/>
        </w:rPr>
      </w:pPr>
      <w:r w:rsidRPr="0925CFAA">
        <w:rPr>
          <w:rFonts w:eastAsia="Yu Gothic Light"/>
        </w:rPr>
        <w:t>Station availability. This is the percentage of hours the station is available for fueling during the quarter relative to the permitted hours of operation for the station, as reported to the SOSS. Any period of time that SOSS reports that a portion of the station capacity is not available will count as a pro-rated amount of station availability, proportional to the percentage of the station capacity that remains available for fueling for this period of time.</w:t>
      </w:r>
    </w:p>
    <w:p w14:paraId="2429A106" w14:textId="657FFED5" w:rsidR="001F3A74" w:rsidRPr="001F3A74" w:rsidRDefault="001F3A74" w:rsidP="00F701A2">
      <w:pPr>
        <w:pStyle w:val="Heading4"/>
        <w:keepNext w:val="0"/>
        <w:keepLines w:val="0"/>
        <w:rPr>
          <w:rFonts w:eastAsia="Yu Gothic Light"/>
        </w:rPr>
      </w:pPr>
      <w:r w:rsidRPr="001F3A74">
        <w:rPr>
          <w:rFonts w:eastAsia="Yu Gothic Light"/>
        </w:rPr>
        <w:t>Company-wide, weighted average renewable content (percent) for dispensed hydrogen.</w:t>
      </w:r>
    </w:p>
    <w:p w14:paraId="34FF89B1" w14:textId="0854D47F" w:rsidR="001F3A74" w:rsidRPr="001F3A74" w:rsidRDefault="001F3A74" w:rsidP="00F701A2">
      <w:pPr>
        <w:pStyle w:val="Heading4"/>
        <w:keepNext w:val="0"/>
        <w:keepLines w:val="0"/>
        <w:rPr>
          <w:rFonts w:eastAsia="Yu Gothic Light"/>
        </w:rPr>
      </w:pPr>
      <w:r w:rsidRPr="001F3A74">
        <w:rPr>
          <w:rFonts w:eastAsia="Yu Gothic Light"/>
        </w:rPr>
        <w:t>Cost and revenue data. Provide a quarterly account of the following costs borne and revenues received by the station owner up through the most recent reporting quarter per station.</w:t>
      </w:r>
    </w:p>
    <w:p w14:paraId="4D8CDA8F" w14:textId="36554DB9" w:rsidR="001F3A74" w:rsidRPr="001F3A74" w:rsidRDefault="001F3A74" w:rsidP="00F701A2">
      <w:pPr>
        <w:pStyle w:val="Heading5"/>
        <w:keepNext w:val="0"/>
        <w:keepLines w:val="0"/>
        <w:rPr>
          <w:rFonts w:eastAsia="Yu Gothic Light"/>
        </w:rPr>
      </w:pPr>
      <w:r w:rsidRPr="001F3A74">
        <w:rPr>
          <w:rFonts w:eastAsia="Yu Gothic Light"/>
        </w:rPr>
        <w:t>Total capital expenditures ($)</w:t>
      </w:r>
    </w:p>
    <w:p w14:paraId="2FA97AFD" w14:textId="30EC5773" w:rsidR="001F3A74" w:rsidRPr="001F3A74" w:rsidRDefault="001F3A74" w:rsidP="00F701A2">
      <w:pPr>
        <w:pStyle w:val="Heading5"/>
        <w:keepNext w:val="0"/>
        <w:keepLines w:val="0"/>
        <w:rPr>
          <w:rFonts w:eastAsia="Yu Gothic Light"/>
        </w:rPr>
      </w:pPr>
      <w:r w:rsidRPr="001F3A74">
        <w:rPr>
          <w:rFonts w:eastAsia="Yu Gothic Light"/>
        </w:rPr>
        <w:t>Total delivered cost ($) of hydrogen and average delivered cost ($/kg) for hydrogen</w:t>
      </w:r>
    </w:p>
    <w:p w14:paraId="13E009FD" w14:textId="083AC7EB" w:rsidR="001F3A74" w:rsidRPr="001F3A74" w:rsidRDefault="001F3A74" w:rsidP="00F701A2">
      <w:pPr>
        <w:pStyle w:val="Heading5"/>
        <w:keepNext w:val="0"/>
        <w:keepLines w:val="0"/>
        <w:rPr>
          <w:rFonts w:eastAsia="Yu Gothic Light"/>
        </w:rPr>
      </w:pPr>
      <w:r w:rsidRPr="001F3A74">
        <w:rPr>
          <w:rFonts w:eastAsia="Yu Gothic Light"/>
        </w:rPr>
        <w:t>Total maintenance costs ($)</w:t>
      </w:r>
    </w:p>
    <w:p w14:paraId="14EBECBB" w14:textId="4C439F80" w:rsidR="001F3A74" w:rsidRPr="001F3A74" w:rsidRDefault="001F3A74" w:rsidP="00F701A2">
      <w:pPr>
        <w:pStyle w:val="Heading5"/>
        <w:keepNext w:val="0"/>
        <w:keepLines w:val="0"/>
        <w:rPr>
          <w:rFonts w:eastAsia="Yu Gothic Light"/>
        </w:rPr>
      </w:pPr>
      <w:r w:rsidRPr="001F3A74">
        <w:rPr>
          <w:rFonts w:eastAsia="Yu Gothic Light"/>
        </w:rPr>
        <w:t>Total land rental cost ($)</w:t>
      </w:r>
    </w:p>
    <w:p w14:paraId="39E56FCA" w14:textId="3C07AC9D" w:rsidR="001F3A74" w:rsidRPr="001F3A74" w:rsidRDefault="001F3A74" w:rsidP="00F701A2">
      <w:pPr>
        <w:pStyle w:val="Heading5"/>
        <w:keepNext w:val="0"/>
        <w:keepLines w:val="0"/>
        <w:rPr>
          <w:rFonts w:eastAsia="Yu Gothic Light"/>
        </w:rPr>
      </w:pPr>
      <w:r w:rsidRPr="001F3A74">
        <w:rPr>
          <w:rFonts w:eastAsia="Yu Gothic Light"/>
        </w:rPr>
        <w:t>Total grant revenue or other external funding received towards capital expenditures ($)</w:t>
      </w:r>
    </w:p>
    <w:p w14:paraId="31FE7884" w14:textId="411EA03C" w:rsidR="001F3A74" w:rsidRPr="001F3A74" w:rsidRDefault="001F3A74" w:rsidP="00F701A2">
      <w:pPr>
        <w:pStyle w:val="Heading5"/>
        <w:keepNext w:val="0"/>
        <w:keepLines w:val="0"/>
        <w:rPr>
          <w:rFonts w:eastAsia="Yu Gothic Light"/>
        </w:rPr>
      </w:pPr>
      <w:r w:rsidRPr="001F3A74">
        <w:rPr>
          <w:rFonts w:eastAsia="Yu Gothic Light"/>
        </w:rPr>
        <w:t>Total grant revenue or other external funding received towards operational and maintenance expenditures ($)</w:t>
      </w:r>
    </w:p>
    <w:p w14:paraId="0A623B85" w14:textId="3B48ADB4" w:rsidR="001F3A74" w:rsidRPr="001F3A74" w:rsidRDefault="001F3A74" w:rsidP="00F701A2">
      <w:pPr>
        <w:pStyle w:val="Heading5"/>
        <w:keepNext w:val="0"/>
        <w:keepLines w:val="0"/>
        <w:rPr>
          <w:rFonts w:eastAsia="Yu Gothic Light"/>
        </w:rPr>
      </w:pPr>
      <w:r w:rsidRPr="001F3A74">
        <w:rPr>
          <w:rFonts w:eastAsia="Yu Gothic Light"/>
        </w:rPr>
        <w:t>Total revenue ($) received from sale of hydrogen and average retail price ($/kg) for hydrogen sold</w:t>
      </w:r>
    </w:p>
    <w:p w14:paraId="75920F71" w14:textId="4F4969A1" w:rsidR="001F3A74" w:rsidRDefault="001F3A74" w:rsidP="00F701A2">
      <w:pPr>
        <w:pStyle w:val="Heading5"/>
        <w:keepNext w:val="0"/>
        <w:keepLines w:val="0"/>
        <w:rPr>
          <w:rFonts w:eastAsia="Yu Gothic Light"/>
        </w:rPr>
      </w:pPr>
      <w:r w:rsidRPr="001F3A74">
        <w:rPr>
          <w:rFonts w:eastAsia="Yu Gothic Light"/>
        </w:rPr>
        <w:t>Other operational expenditures ($)</w:t>
      </w:r>
    </w:p>
    <w:p w14:paraId="599F9C42" w14:textId="77777777" w:rsidR="001F3A74" w:rsidRPr="001F3A74" w:rsidRDefault="001F3A74" w:rsidP="00F701A2">
      <w:pPr>
        <w:pStyle w:val="Heading3"/>
        <w:keepNext w:val="0"/>
        <w:keepLines w:val="0"/>
        <w:spacing w:line="259" w:lineRule="auto"/>
        <w:rPr>
          <w:del w:id="1898" w:author="CARB" w:date="2023-12-19T12:12:00Z"/>
          <w:rFonts w:eastAsia="Yu Gothic Light"/>
        </w:rPr>
      </w:pPr>
      <w:del w:id="1899" w:author="CARB" w:date="2023-12-19T12:12:00Z">
        <w:r w:rsidRPr="00D76387">
          <w:rPr>
            <w:rFonts w:eastAsia="Yu Gothic Light"/>
            <w:i/>
            <w:iCs/>
          </w:rPr>
          <w:delText>Applications for Expanded HRI Refueling Capacity.</w:delText>
        </w:r>
        <w:r w:rsidRPr="001F3A74">
          <w:rPr>
            <w:rFonts w:eastAsia="Yu Gothic Light"/>
          </w:rPr>
          <w:delText xml:space="preserve"> Station owners who expand the capacity of a station and that is already generating HRI credits under the LCFS must submit an application to the Executive Officer to generate additional credits based on the updated capacity. Applications for expanded station capacity must be received before December 31, </w:delText>
        </w:r>
        <w:r w:rsidRPr="001F3A74">
          <w:rPr>
            <w:rFonts w:eastAsia="Yu Gothic Light"/>
          </w:rPr>
          <w:lastRenderedPageBreak/>
          <w:delText>2025 and do not extend the effective date range for the HRI crediting specified upon initial project approval in 95486.2(a)(3)(D). The application must include the following elements.</w:delText>
        </w:r>
      </w:del>
    </w:p>
    <w:p w14:paraId="5B3A69E4" w14:textId="77777777" w:rsidR="001F3A74" w:rsidRPr="001F3A74" w:rsidRDefault="001F3A74" w:rsidP="00F701A2">
      <w:pPr>
        <w:pStyle w:val="Heading4"/>
        <w:keepNext w:val="0"/>
        <w:keepLines w:val="0"/>
        <w:spacing w:line="259" w:lineRule="auto"/>
        <w:rPr>
          <w:del w:id="1900" w:author="CARB" w:date="2023-12-19T12:12:00Z"/>
          <w:rFonts w:eastAsia="Yu Gothic Light"/>
        </w:rPr>
      </w:pPr>
      <w:del w:id="1901" w:author="CARB" w:date="2023-12-19T12:12:00Z">
        <w:r w:rsidRPr="001F3A74">
          <w:rPr>
            <w:rFonts w:eastAsia="Yu Gothic Light"/>
          </w:rPr>
          <w:delText>In order to be eligible to generate HRI credits for expanded capacity, the station owner must demonstrate that station throughput in a reporting quarter is greater than or equal to 50 percent of the original approved HRI refueling capacity.</w:delText>
        </w:r>
      </w:del>
    </w:p>
    <w:p w14:paraId="32F1BCE8" w14:textId="6AFD2877" w:rsidR="004F7F53" w:rsidRPr="00952DCC" w:rsidRDefault="001F3A74" w:rsidP="00893322">
      <w:pPr>
        <w:pStyle w:val="Heading3"/>
        <w:keepNext w:val="0"/>
        <w:keepLines w:val="0"/>
        <w:rPr>
          <w:ins w:id="1902" w:author="CARB" w:date="2023-12-19T12:12:00Z"/>
        </w:rPr>
      </w:pPr>
      <w:del w:id="1903" w:author="CARB" w:date="2023-12-19T12:12:00Z">
        <w:r w:rsidRPr="001F3A74">
          <w:rPr>
            <w:rFonts w:eastAsia="Yu Gothic Light"/>
          </w:rPr>
          <w:delText xml:space="preserve">Updated </w:delText>
        </w:r>
      </w:del>
      <w:ins w:id="1904" w:author="CARB" w:date="2023-12-19T12:12:00Z">
        <w:r w:rsidR="0083015B" w:rsidRPr="00952DCC">
          <w:rPr>
            <w:i/>
          </w:rPr>
          <w:t>Transition to Light-Duty Hydrogen Refueling Infrastructure (LD-HRI) Pathways.</w:t>
        </w:r>
        <w:r w:rsidR="0083015B" w:rsidRPr="00952DCC">
          <w:t xml:space="preserve"> Beginning January 1, 2026, a light-duty hydrogen station owner or </w:t>
        </w:r>
        <w:proofErr w:type="gramStart"/>
        <w:r w:rsidR="0083015B" w:rsidRPr="00952DCC">
          <w:t>designee</w:t>
        </w:r>
        <w:proofErr w:type="gramEnd"/>
        <w:r w:rsidR="0083015B" w:rsidRPr="00952DCC">
          <w:t xml:space="preserve"> may </w:t>
        </w:r>
        <w:proofErr w:type="gramStart"/>
        <w:r w:rsidR="0083015B" w:rsidRPr="00952DCC">
          <w:t>submit an application</w:t>
        </w:r>
        <w:proofErr w:type="gramEnd"/>
        <w:r w:rsidR="0083015B" w:rsidRPr="00952DCC">
          <w:t xml:space="preserve"> to certify an LD-HRI pathway. The LD-HRI pathway retains the requirements of the HRI pathway described in section 95486.2(a)(1-6), with the following amendments effective January 1, 2026:</w:t>
        </w:r>
      </w:ins>
    </w:p>
    <w:p w14:paraId="154BEB8B" w14:textId="5027BE5D" w:rsidR="0083015B" w:rsidRPr="00952DCC" w:rsidRDefault="0059440A" w:rsidP="00893322">
      <w:pPr>
        <w:pStyle w:val="Heading4"/>
        <w:keepNext w:val="0"/>
        <w:keepLines w:val="0"/>
        <w:rPr>
          <w:ins w:id="1905" w:author="CARB" w:date="2023-12-19T12:12:00Z"/>
        </w:rPr>
      </w:pPr>
      <w:ins w:id="1906" w:author="CARB" w:date="2023-12-19T12:12:00Z">
        <w:r w:rsidRPr="00952DCC">
          <w:t>Subsection 95486.2(a)(1)(A) is amended. The proposed LD-HRI station must be located in California in a disadvantaged community, low-income community, or rural area and open to the public.</w:t>
        </w:r>
      </w:ins>
    </w:p>
    <w:p w14:paraId="4E195AE6" w14:textId="375DBE25" w:rsidR="0059440A" w:rsidRPr="00952DCC" w:rsidRDefault="003848DC" w:rsidP="00893322">
      <w:pPr>
        <w:pStyle w:val="Heading4"/>
        <w:keepNext w:val="0"/>
        <w:keepLines w:val="0"/>
        <w:rPr>
          <w:ins w:id="1907" w:author="CARB" w:date="2023-12-19T12:12:00Z"/>
        </w:rPr>
      </w:pPr>
      <w:ins w:id="1908" w:author="CARB" w:date="2023-12-19T12:12:00Z">
        <w:r w:rsidRPr="00952DCC">
          <w:t>Subsection 95486.2(a)(1)(B) is amended. The proposed LD-HRI pathway application must be received on or before December 31, 2030.</w:t>
        </w:r>
      </w:ins>
    </w:p>
    <w:p w14:paraId="614D4BDC" w14:textId="47C1FE2B" w:rsidR="003848DC" w:rsidRPr="00952DCC" w:rsidRDefault="00F51E67" w:rsidP="00893322">
      <w:pPr>
        <w:pStyle w:val="Heading4"/>
        <w:keepNext w:val="0"/>
        <w:keepLines w:val="0"/>
        <w:rPr>
          <w:ins w:id="1909" w:author="CARB" w:date="2023-12-19T12:12:00Z"/>
        </w:rPr>
      </w:pPr>
      <w:ins w:id="1910" w:author="CARB" w:date="2023-12-19T12:12:00Z">
        <w:r w:rsidRPr="00952DCC">
          <w:t xml:space="preserve">Subsection 95486.2(a)(2)(E) is amended. The station </w:t>
        </w:r>
      </w:ins>
      <w:r w:rsidRPr="00952DCC">
        <w:t xml:space="preserve">nameplate refueling capacity </w:t>
      </w:r>
      <w:del w:id="1911" w:author="CARB" w:date="2023-12-19T12:12:00Z">
        <w:r w:rsidR="001F3A74" w:rsidRPr="001F3A74">
          <w:rPr>
            <w:rFonts w:eastAsia="Yu Gothic Light"/>
          </w:rPr>
          <w:delText xml:space="preserve">and updated HRI </w:delText>
        </w:r>
      </w:del>
      <w:ins w:id="1912" w:author="CARB" w:date="2023-12-19T12:12:00Z">
        <w:r w:rsidRPr="00952DCC">
          <w:t xml:space="preserve">for the permitted hours of operation calculated using the </w:t>
        </w:r>
        <w:proofErr w:type="spellStart"/>
        <w:r w:rsidRPr="00952DCC">
          <w:t>HyCap</w:t>
        </w:r>
        <w:proofErr w:type="spellEnd"/>
        <w:r w:rsidRPr="00952DCC">
          <w:t xml:space="preserve"> model or an equivalent model or capacity estimation methodology approved by the Executive Officer. The applicant must submit a completed model with the application.</w:t>
        </w:r>
      </w:ins>
    </w:p>
    <w:p w14:paraId="60E39FB7" w14:textId="11031CF9" w:rsidR="00F51E67" w:rsidRPr="00952DCC" w:rsidRDefault="00B74435" w:rsidP="00893322">
      <w:pPr>
        <w:pStyle w:val="Heading4"/>
        <w:keepNext w:val="0"/>
        <w:keepLines w:val="0"/>
        <w:numPr>
          <w:numberingChange w:id="1913" w:author="CARB" w:date="2023-12-19T12:12:00Z" w:original="(%4:2:3:)"/>
        </w:numPr>
      </w:pPr>
      <w:ins w:id="1914" w:author="CARB" w:date="2023-12-19T12:12:00Z">
        <w:r w:rsidRPr="00952DCC">
          <w:t xml:space="preserve">Subsection 95486.2(a)(2)(F) is amended. The LD-HRI refueling capacity for the station is one-half the nameplate </w:t>
        </w:r>
      </w:ins>
      <w:r w:rsidRPr="00952DCC">
        <w:t>refueling capacity</w:t>
      </w:r>
      <w:ins w:id="1915" w:author="CARB" w:date="2023-12-19T12:12:00Z">
        <w:r w:rsidRPr="00952DCC">
          <w:t xml:space="preserve"> determined in subsection (C) above or 600 kg/day, whichever is less</w:t>
        </w:r>
      </w:ins>
      <w:r w:rsidRPr="00952DCC">
        <w:t>.</w:t>
      </w:r>
    </w:p>
    <w:p w14:paraId="78409282" w14:textId="77777777" w:rsidR="001F3A74" w:rsidRPr="001F3A74" w:rsidRDefault="001F3A74" w:rsidP="00F701A2">
      <w:pPr>
        <w:pStyle w:val="Heading4"/>
        <w:keepNext w:val="0"/>
        <w:keepLines w:val="0"/>
        <w:spacing w:line="259" w:lineRule="auto"/>
        <w:rPr>
          <w:del w:id="1916" w:author="CARB" w:date="2023-12-19T12:12:00Z"/>
          <w:rFonts w:eastAsia="Yu Gothic Light"/>
        </w:rPr>
      </w:pPr>
      <w:del w:id="1917" w:author="CARB" w:date="2023-12-19T12:12:00Z">
        <w:r w:rsidRPr="001F3A74">
          <w:rPr>
            <w:rFonts w:eastAsia="Yu Gothic Light"/>
          </w:rPr>
          <w:delText>If the sources of hydrogen and delivery methods stated in the original HRI application will change as a result of the added capacity, the station owner must disclose the new hydrogen sources and delivery methods.</w:delText>
        </w:r>
      </w:del>
    </w:p>
    <w:p w14:paraId="60416BBA" w14:textId="77777777" w:rsidR="001F3A74" w:rsidRPr="001F3A74" w:rsidRDefault="001F3A74" w:rsidP="00F701A2">
      <w:pPr>
        <w:pStyle w:val="Heading4"/>
        <w:keepNext w:val="0"/>
        <w:keepLines w:val="0"/>
        <w:spacing w:line="259" w:lineRule="auto"/>
        <w:rPr>
          <w:del w:id="1918" w:author="CARB" w:date="2023-12-19T12:12:00Z"/>
          <w:rFonts w:eastAsia="Yu Gothic Light"/>
        </w:rPr>
      </w:pPr>
      <w:del w:id="1919" w:author="CARB" w:date="2023-12-19T12:12:00Z">
        <w:r w:rsidRPr="001F3A74">
          <w:rPr>
            <w:rFonts w:eastAsia="Yu Gothic Light"/>
          </w:rPr>
          <w:delText>The station owner must maintain records demonstrating that any new equipment added as a result of the expansion in capacity, including storage and fueling dispensers, meet the requirements listed in 95486.2(a).</w:delText>
        </w:r>
      </w:del>
    </w:p>
    <w:p w14:paraId="4F3E4060" w14:textId="223BE4F9" w:rsidR="00B74435" w:rsidRPr="00952DCC" w:rsidRDefault="00F82E1C" w:rsidP="00893322">
      <w:pPr>
        <w:pStyle w:val="Heading4"/>
        <w:keepNext w:val="0"/>
        <w:keepLines w:val="0"/>
        <w:rPr>
          <w:ins w:id="1920" w:author="CARB" w:date="2023-12-19T12:12:00Z"/>
        </w:rPr>
      </w:pPr>
      <w:ins w:id="1921" w:author="CARB" w:date="2023-12-19T12:12:00Z">
        <w:r w:rsidRPr="00952DCC">
          <w:lastRenderedPageBreak/>
          <w:t>Subsection 95486.2(a)(2)(J) is removed.</w:t>
        </w:r>
      </w:ins>
    </w:p>
    <w:p w14:paraId="49C46A25" w14:textId="4A6F0DCE" w:rsidR="00F82E1C" w:rsidRPr="00952DCC" w:rsidRDefault="00AF068F" w:rsidP="00893322">
      <w:pPr>
        <w:pStyle w:val="Heading4"/>
        <w:keepNext w:val="0"/>
        <w:keepLines w:val="0"/>
        <w:rPr>
          <w:ins w:id="1922" w:author="CARB" w:date="2023-12-19T12:12:00Z"/>
        </w:rPr>
      </w:pPr>
      <w:ins w:id="1923" w:author="CARB" w:date="2023-12-19T12:12:00Z">
        <w:r w:rsidRPr="00952DCC">
          <w:t>Subsection 95486.2(a)(3)(A) is amended. If estimated potential LD</w:t>
        </w:r>
        <w:r w:rsidR="20B258FF">
          <w:t>-</w:t>
        </w:r>
        <w:r w:rsidRPr="00952DCC">
          <w:t>HRI credits from all approved stations exceed 0.5 percent of deficits in the most recent quarter data is available, the Executive Officer will not approve additional LD-HRI pathways and will not accept additional applications until estimated potential LD-HRI credits are less than 0.5 percent of deficits.  LD-HRI potential credits are calculated separately from HRI potential credits described in this section.</w:t>
        </w:r>
      </w:ins>
    </w:p>
    <w:p w14:paraId="57F13D40" w14:textId="48E49BE3" w:rsidR="00AF068F" w:rsidRPr="00952DCC" w:rsidRDefault="007C054E" w:rsidP="00893322">
      <w:pPr>
        <w:pStyle w:val="Heading4"/>
        <w:keepNext w:val="0"/>
        <w:keepLines w:val="0"/>
        <w:rPr>
          <w:ins w:id="1924" w:author="CARB" w:date="2023-12-19T12:12:00Z"/>
        </w:rPr>
      </w:pPr>
      <w:ins w:id="1925" w:author="CARB" w:date="2023-12-19T12:12:00Z">
        <w:r w:rsidRPr="00952DCC">
          <w:t>Subsection 95486.2(a)(3)(E) is amended. LD-HRI crediting is limited to 10 years starting with the quarter of Executive Officer approval of the application.</w:t>
        </w:r>
      </w:ins>
    </w:p>
    <w:p w14:paraId="5AD0AB36" w14:textId="3D8488AB" w:rsidR="007C054E" w:rsidRPr="00952DCC" w:rsidRDefault="00DF4F0A" w:rsidP="00893322">
      <w:pPr>
        <w:pStyle w:val="Heading4"/>
        <w:keepNext w:val="0"/>
        <w:keepLines w:val="0"/>
        <w:rPr>
          <w:ins w:id="1926" w:author="CARB" w:date="2023-12-19T12:12:00Z"/>
        </w:rPr>
      </w:pPr>
      <w:ins w:id="1927" w:author="CARB" w:date="2023-12-19T12:12:00Z">
        <w:r w:rsidRPr="00952DCC">
          <w:t>Subsection 95486.2(a)(4)(G) is amended. If the applicant fails to demonstrate the operability within 24 months of approval and if the estimated potential LD-HRI credits exceed 0.5 percent of deficits in the most recent quarter for which deficit data is available, then the application will be canceled. The applicant may submit a new application for the same station the following quarter. The estimated value of LD-HRI credits, for the purpose of this determination, shall be calculated using the number of LD-HRI credits generated for the station in the quarter and the average LCFS credit price for that quarter published on the LCFS website.</w:t>
        </w:r>
      </w:ins>
    </w:p>
    <w:p w14:paraId="528DBFF9" w14:textId="198C6038" w:rsidR="00DF4F0A" w:rsidRPr="00952DCC" w:rsidRDefault="005E5744" w:rsidP="00893322">
      <w:pPr>
        <w:pStyle w:val="Heading4"/>
        <w:keepNext w:val="0"/>
        <w:keepLines w:val="0"/>
        <w:rPr>
          <w:ins w:id="1928" w:author="CARB" w:date="2023-12-19T12:12:00Z"/>
        </w:rPr>
      </w:pPr>
      <w:ins w:id="1929" w:author="CARB" w:date="2023-12-19T12:12:00Z">
        <w:r w:rsidRPr="00952DCC">
          <w:t>Subsection 95486.2(a)(4)(H) is added. The estimated cumulative value of LD-HRI credits generated for the station in the prior quarter must be less than the difference between 1.5 times the initial capital expenditure and the sum of total grant revenue or other external funding received towards capital, operational and maintenance expenditures in the prior quarter, reported pursuant to section 95486.2(a)(6)(C).</w:t>
        </w:r>
      </w:ins>
    </w:p>
    <w:p w14:paraId="6CA2DE43" w14:textId="0033EDE5" w:rsidR="005E5744" w:rsidRPr="00952DCC" w:rsidRDefault="005530B2" w:rsidP="00893322">
      <w:pPr>
        <w:pStyle w:val="Heading4"/>
        <w:keepNext w:val="0"/>
        <w:keepLines w:val="0"/>
        <w:rPr>
          <w:ins w:id="1930" w:author="CARB" w:date="2023-12-19T12:12:00Z"/>
        </w:rPr>
      </w:pPr>
      <w:ins w:id="1931" w:author="CARB" w:date="2023-12-19T12:12:00Z">
        <w:r w:rsidRPr="00952DCC">
          <w:t>Subsection 95486.2(a)(6)(C) is amended. Provide an annual account of the following costs borne and revenues received for the station. The cost and revenue account must be included in the annual report submitted pursuant to section 95491.</w:t>
        </w:r>
      </w:ins>
    </w:p>
    <w:p w14:paraId="5B4425B2" w14:textId="0F9D6852" w:rsidR="005530B2" w:rsidRPr="00952DCC" w:rsidRDefault="29E5AA78" w:rsidP="00893322">
      <w:pPr>
        <w:pStyle w:val="Heading4"/>
        <w:keepNext w:val="0"/>
        <w:keepLines w:val="0"/>
        <w:rPr>
          <w:ins w:id="1932" w:author="CARB" w:date="2023-12-19T12:12:00Z"/>
        </w:rPr>
      </w:pPr>
      <w:ins w:id="1933" w:author="CARB" w:date="2023-12-19T12:12:00Z">
        <w:r w:rsidRPr="00952DCC">
          <w:t>Subsection 95486.2(a)(6)(C)1. is amended to include a breakdown of initial capital expenditure by equipment, labor, materials, fees and land ($). Costs for working capital and off-site facilities are not included.</w:t>
        </w:r>
      </w:ins>
    </w:p>
    <w:p w14:paraId="5BEE2102" w14:textId="47AE8783" w:rsidR="001F3A74" w:rsidRPr="001F3A74" w:rsidRDefault="001F3A74" w:rsidP="00F701A2">
      <w:pPr>
        <w:pStyle w:val="Heading2"/>
        <w:keepNext w:val="0"/>
        <w:keepLines w:val="0"/>
        <w:rPr>
          <w:rFonts w:eastAsia="Yu Gothic Light"/>
        </w:rPr>
      </w:pPr>
      <w:r w:rsidRPr="00D76387">
        <w:rPr>
          <w:rFonts w:eastAsia="Yu Gothic Light"/>
          <w:i/>
          <w:iCs/>
        </w:rPr>
        <w:t>DC Fast Charging Infrastructure (FCI) Pathways</w:t>
      </w:r>
      <w:r w:rsidRPr="001F3A74">
        <w:rPr>
          <w:rFonts w:eastAsia="Yu Gothic Light"/>
        </w:rPr>
        <w:t>.</w:t>
      </w:r>
    </w:p>
    <w:p w14:paraId="00CAC1DB" w14:textId="75C5CDB8" w:rsidR="001F3A74" w:rsidRPr="001F3A74" w:rsidRDefault="001F3A74" w:rsidP="00F701A2">
      <w:pPr>
        <w:pStyle w:val="Heading3"/>
        <w:keepNext w:val="0"/>
        <w:keepLines w:val="0"/>
        <w:rPr>
          <w:rFonts w:eastAsia="Yu Gothic Light"/>
        </w:rPr>
      </w:pPr>
      <w:r w:rsidRPr="00D76387">
        <w:rPr>
          <w:rFonts w:eastAsia="Yu Gothic Light"/>
          <w:i/>
          <w:iCs/>
        </w:rPr>
        <w:lastRenderedPageBreak/>
        <w:t>FCI Pathway Eligibility.</w:t>
      </w:r>
      <w:r w:rsidRPr="001F3A74">
        <w:rPr>
          <w:rFonts w:eastAsia="Yu Gothic Light"/>
        </w:rPr>
        <w:t xml:space="preserve"> An FSE owner</w:t>
      </w:r>
      <w:ins w:id="1934" w:author="CARB" w:date="2023-12-19T12:12:00Z">
        <w:r w:rsidRPr="001F3A74">
          <w:rPr>
            <w:rFonts w:eastAsia="Yu Gothic Light"/>
          </w:rPr>
          <w:t xml:space="preserve"> </w:t>
        </w:r>
        <w:r w:rsidR="00EB00DD">
          <w:rPr>
            <w:rFonts w:eastAsia="Yu Gothic Light"/>
          </w:rPr>
          <w:t>or their designate identified in subsection 95483(c)(2)(B)</w:t>
        </w:r>
      </w:ins>
      <w:r w:rsidR="00EB00DD">
        <w:rPr>
          <w:rFonts w:eastAsia="Yu Gothic Light"/>
        </w:rPr>
        <w:t xml:space="preserve"> </w:t>
      </w:r>
      <w:r w:rsidRPr="001F3A74">
        <w:rPr>
          <w:rFonts w:eastAsia="Yu Gothic Light"/>
        </w:rPr>
        <w:t xml:space="preserve">may </w:t>
      </w:r>
      <w:proofErr w:type="gramStart"/>
      <w:r w:rsidRPr="001F3A74">
        <w:rPr>
          <w:rFonts w:eastAsia="Yu Gothic Light"/>
        </w:rPr>
        <w:t>submit an application</w:t>
      </w:r>
      <w:proofErr w:type="gramEnd"/>
      <w:r w:rsidRPr="001F3A74">
        <w:rPr>
          <w:rFonts w:eastAsia="Yu Gothic Light"/>
        </w:rPr>
        <w:t xml:space="preserve"> to receive an FCI pathway subject to the following eligibility conditions:</w:t>
      </w:r>
    </w:p>
    <w:p w14:paraId="0BF859F4" w14:textId="1F315989" w:rsidR="001F3A74" w:rsidRPr="001F3A74" w:rsidRDefault="001F3A74" w:rsidP="00F701A2">
      <w:pPr>
        <w:pStyle w:val="Heading4"/>
        <w:keepNext w:val="0"/>
        <w:keepLines w:val="0"/>
        <w:rPr>
          <w:rFonts w:eastAsia="Yu Gothic Light"/>
        </w:rPr>
      </w:pPr>
      <w:r w:rsidRPr="001F3A74">
        <w:rPr>
          <w:rFonts w:eastAsia="Yu Gothic Light"/>
        </w:rPr>
        <w:t>The proposed FSE must be located in California and open to the public for charging.</w:t>
      </w:r>
    </w:p>
    <w:p w14:paraId="52C2B6BB" w14:textId="77777777" w:rsidR="001F3A74" w:rsidRPr="001F3A74" w:rsidRDefault="001F3A74" w:rsidP="00F701A2">
      <w:pPr>
        <w:pStyle w:val="Heading4"/>
        <w:keepNext w:val="0"/>
        <w:keepLines w:val="0"/>
        <w:spacing w:line="259" w:lineRule="auto"/>
        <w:rPr>
          <w:del w:id="1935" w:author="CARB" w:date="2023-12-19T12:12:00Z"/>
          <w:rFonts w:eastAsia="Yu Gothic Light"/>
        </w:rPr>
      </w:pPr>
      <w:del w:id="1936" w:author="CARB" w:date="2023-12-19T12:12:00Z">
        <w:r w:rsidRPr="001F3A74">
          <w:rPr>
            <w:rFonts w:eastAsia="Yu Gothic Light"/>
          </w:rPr>
          <w:delText>Upon an individual applicant's estimated potential FCI credits, calculated pursuant to section 95486.2(b)(3)(B), exceeding 0.5</w:delText>
        </w:r>
        <w:r w:rsidR="00D76387">
          <w:rPr>
            <w:rFonts w:eastAsia="Yu Gothic Light"/>
          </w:rPr>
          <w:delText> </w:delText>
        </w:r>
        <w:r w:rsidRPr="001F3A74">
          <w:rPr>
            <w:rFonts w:eastAsia="Yu Gothic Light"/>
          </w:rPr>
          <w:delText>percent of the deficits in the prior quarter, each additional site applied for by the applicant must meet the following requirements:</w:delText>
        </w:r>
      </w:del>
    </w:p>
    <w:p w14:paraId="12E8FAC7" w14:textId="77777777" w:rsidR="001F3A74" w:rsidRPr="001F3A74" w:rsidRDefault="001F3A74" w:rsidP="00F701A2">
      <w:pPr>
        <w:pStyle w:val="Heading5"/>
        <w:keepNext w:val="0"/>
        <w:keepLines w:val="0"/>
        <w:spacing w:line="259" w:lineRule="auto"/>
        <w:rPr>
          <w:del w:id="1937" w:author="CARB" w:date="2023-12-19T12:12:00Z"/>
          <w:rFonts w:eastAsia="Yu Gothic Light"/>
        </w:rPr>
      </w:pPr>
      <w:del w:id="1938" w:author="CARB" w:date="2023-12-19T12:12:00Z">
        <w:r w:rsidRPr="001F3A74">
          <w:rPr>
            <w:rFonts w:eastAsia="Yu Gothic Light"/>
          </w:rPr>
          <w:delText>Charging equipment at the site must support at least two of the following three fast charging connectors: CHAdeMO, SAE CCS, and/or Tesla;</w:delText>
        </w:r>
      </w:del>
    </w:p>
    <w:p w14:paraId="0EE96BC7" w14:textId="77777777" w:rsidR="001F3A74" w:rsidRPr="001F3A74" w:rsidRDefault="001F3A74" w:rsidP="00F701A2">
      <w:pPr>
        <w:pStyle w:val="Heading5"/>
        <w:keepNext w:val="0"/>
        <w:keepLines w:val="0"/>
        <w:spacing w:line="259" w:lineRule="auto"/>
        <w:rPr>
          <w:del w:id="1939" w:author="CARB" w:date="2023-12-19T12:12:00Z"/>
          <w:rFonts w:eastAsia="Yu Gothic Light"/>
        </w:rPr>
      </w:pPr>
      <w:del w:id="1940" w:author="CARB" w:date="2023-12-19T12:12:00Z">
        <w:r w:rsidRPr="001F3A74">
          <w:rPr>
            <w:rFonts w:eastAsia="Yu Gothic Light"/>
          </w:rPr>
          <w:delText>The site must have at least one FSE with a CHAdeMO connector protocol and at least one FSE with an SAE CCS connector protocol; and</w:delText>
        </w:r>
      </w:del>
    </w:p>
    <w:p w14:paraId="2BD86FB6" w14:textId="77777777" w:rsidR="001F3A74" w:rsidRPr="001F3A74" w:rsidRDefault="001F3A74" w:rsidP="00F701A2">
      <w:pPr>
        <w:pStyle w:val="Heading5"/>
        <w:keepNext w:val="0"/>
        <w:keepLines w:val="0"/>
        <w:spacing w:line="259" w:lineRule="auto"/>
        <w:rPr>
          <w:del w:id="1941" w:author="CARB" w:date="2023-12-19T12:12:00Z"/>
          <w:rFonts w:eastAsia="Yu Gothic Light"/>
        </w:rPr>
      </w:pPr>
      <w:del w:id="1942" w:author="CARB" w:date="2023-12-19T12:12:00Z">
        <w:r w:rsidRPr="001F3A74">
          <w:rPr>
            <w:rFonts w:eastAsia="Yu Gothic Light"/>
          </w:rPr>
          <w:delText>No more than three-quarters of all FSE subject to this provision at the site can support only a single fast charging connector protocol.</w:delText>
        </w:r>
      </w:del>
    </w:p>
    <w:p w14:paraId="3AEE39EE" w14:textId="12E96A2C" w:rsidR="001F3A74" w:rsidRPr="001F3A74" w:rsidRDefault="001F3A74" w:rsidP="00F701A2">
      <w:pPr>
        <w:pStyle w:val="Heading4"/>
        <w:keepNext w:val="0"/>
        <w:keepLines w:val="0"/>
        <w:numPr>
          <w:numberingChange w:id="1943" w:author="CARB" w:date="2023-12-19T12:12:00Z" w:original="(%4:3:3:)"/>
        </w:numPr>
        <w:rPr>
          <w:rFonts w:eastAsia="Yu Gothic Light"/>
        </w:rPr>
      </w:pPr>
      <w:r w:rsidRPr="001F3A74">
        <w:rPr>
          <w:rFonts w:eastAsia="Yu Gothic Light"/>
        </w:rPr>
        <w:t>The FCI pathway application must be received on or before December 31, 2025.</w:t>
      </w:r>
    </w:p>
    <w:p w14:paraId="5C3C2776" w14:textId="584C1B65" w:rsidR="001F3A74" w:rsidRPr="001F3A74" w:rsidRDefault="001F3A74" w:rsidP="00F701A2">
      <w:pPr>
        <w:pStyle w:val="Heading4"/>
        <w:keepNext w:val="0"/>
        <w:keepLines w:val="0"/>
        <w:numPr>
          <w:numberingChange w:id="1944" w:author="CARB" w:date="2023-12-19T12:12:00Z" w:original="(%4:4:3:)"/>
        </w:numPr>
        <w:rPr>
          <w:rFonts w:eastAsia="Yu Gothic Light"/>
        </w:rPr>
      </w:pPr>
      <w:r w:rsidRPr="001F3A74">
        <w:rPr>
          <w:rFonts w:eastAsia="Yu Gothic Light"/>
        </w:rPr>
        <w:t>The following FSE are not eligible for FCI crediting:</w:t>
      </w:r>
    </w:p>
    <w:p w14:paraId="6C88C080" w14:textId="7F3DB304" w:rsidR="001F3A74" w:rsidRPr="001F3A74" w:rsidRDefault="001F3A74" w:rsidP="00F701A2">
      <w:pPr>
        <w:pStyle w:val="Heading5"/>
        <w:keepNext w:val="0"/>
        <w:keepLines w:val="0"/>
        <w:rPr>
          <w:rFonts w:eastAsia="Yu Gothic Light"/>
        </w:rPr>
      </w:pPr>
      <w:r w:rsidRPr="001F3A74">
        <w:rPr>
          <w:rFonts w:eastAsia="Yu Gothic Light"/>
        </w:rPr>
        <w:t>Any FSE that is permitted to operate prior to January 1, 2019; or</w:t>
      </w:r>
    </w:p>
    <w:p w14:paraId="554DCCC2" w14:textId="755832BC" w:rsidR="001F3A74" w:rsidRPr="001F3A74" w:rsidRDefault="001F3A74" w:rsidP="00F701A2">
      <w:pPr>
        <w:pStyle w:val="Heading5"/>
        <w:keepNext w:val="0"/>
        <w:keepLines w:val="0"/>
        <w:rPr>
          <w:rFonts w:eastAsia="Yu Gothic Light"/>
        </w:rPr>
      </w:pPr>
      <w:r w:rsidRPr="001F3A74">
        <w:rPr>
          <w:rFonts w:eastAsia="Yu Gothic Light"/>
        </w:rPr>
        <w:t>Any FSE receiving or spending funds pursuant to any settlement related to any California or Federal regulation enforcement; or</w:t>
      </w:r>
    </w:p>
    <w:p w14:paraId="24B51BCD" w14:textId="69D6DA76" w:rsidR="001F3A74" w:rsidRPr="001F3A74" w:rsidRDefault="001F3A74" w:rsidP="00F701A2">
      <w:pPr>
        <w:pStyle w:val="Heading5"/>
        <w:keepNext w:val="0"/>
        <w:keepLines w:val="0"/>
        <w:rPr>
          <w:rFonts w:eastAsia="Yu Gothic Light"/>
        </w:rPr>
      </w:pPr>
      <w:r w:rsidRPr="001F3A74">
        <w:rPr>
          <w:rFonts w:eastAsia="Yu Gothic Light"/>
        </w:rPr>
        <w:t>Any FSE built as a required mitigation measure pursuant to the California Environmental Quality Act.</w:t>
      </w:r>
    </w:p>
    <w:p w14:paraId="180E6D0C" w14:textId="64199D31" w:rsidR="001F3A74" w:rsidRPr="001F3A74" w:rsidRDefault="001F3A74" w:rsidP="00F701A2">
      <w:pPr>
        <w:pStyle w:val="Heading4"/>
        <w:keepNext w:val="0"/>
        <w:keepLines w:val="0"/>
        <w:numPr>
          <w:numberingChange w:id="1945" w:author="CARB" w:date="2023-12-19T12:12:00Z" w:original="(%4:5:3:)"/>
        </w:numPr>
        <w:rPr>
          <w:rFonts w:eastAsia="Yu Gothic Light"/>
        </w:rPr>
      </w:pPr>
      <w:r w:rsidRPr="001F3A74">
        <w:rPr>
          <w:rFonts w:eastAsia="Yu Gothic Light"/>
        </w:rPr>
        <w:t xml:space="preserve">Each FSE must have a minimum nameplate power rating of </w:t>
      </w:r>
      <w:ins w:id="1946" w:author="CARB" w:date="2023-12-19T12:12:00Z">
        <w:r w:rsidR="006E6B86">
          <w:rPr>
            <w:rFonts w:eastAsia="Yu Gothic Light"/>
          </w:rPr>
          <w:t>1</w:t>
        </w:r>
      </w:ins>
      <w:r w:rsidR="006E6B86">
        <w:rPr>
          <w:rFonts w:eastAsia="Yu Gothic Light"/>
        </w:rPr>
        <w:t>50</w:t>
      </w:r>
      <w:r w:rsidRPr="001F3A74">
        <w:rPr>
          <w:rFonts w:eastAsia="Yu Gothic Light"/>
        </w:rPr>
        <w:t xml:space="preserve"> kW.</w:t>
      </w:r>
    </w:p>
    <w:p w14:paraId="74736BC3" w14:textId="127DD16D" w:rsidR="001F3A74" w:rsidRPr="001F3A74" w:rsidRDefault="001F3A74" w:rsidP="00F701A2">
      <w:pPr>
        <w:pStyle w:val="Heading4"/>
        <w:keepNext w:val="0"/>
        <w:keepLines w:val="0"/>
        <w:numPr>
          <w:numberingChange w:id="1947" w:author="CARB" w:date="2023-12-19T12:12:00Z" w:original="(%4:6:3:)"/>
        </w:numPr>
        <w:rPr>
          <w:rFonts w:eastAsia="Yu Gothic Light"/>
        </w:rPr>
      </w:pPr>
      <w:r w:rsidRPr="001F3A74">
        <w:rPr>
          <w:rFonts w:eastAsia="Yu Gothic Light"/>
        </w:rPr>
        <w:t>Each FSE must be networked and capable of monitoring and reporting its availability for charging.</w:t>
      </w:r>
    </w:p>
    <w:p w14:paraId="376DB043" w14:textId="65A2F6D2" w:rsidR="001F3A74" w:rsidRPr="001F3A74" w:rsidRDefault="001F3A74" w:rsidP="00F701A2">
      <w:pPr>
        <w:pStyle w:val="Heading3"/>
        <w:keepNext w:val="0"/>
        <w:keepLines w:val="0"/>
        <w:rPr>
          <w:rFonts w:eastAsia="Yu Gothic Light"/>
        </w:rPr>
      </w:pPr>
      <w:r w:rsidRPr="00D76387">
        <w:rPr>
          <w:rFonts w:eastAsia="Yu Gothic Light"/>
          <w:i/>
          <w:iCs/>
        </w:rPr>
        <w:t>FCI Application Requirements.</w:t>
      </w:r>
      <w:r w:rsidRPr="001F3A74">
        <w:rPr>
          <w:rFonts w:eastAsia="Yu Gothic Light"/>
        </w:rPr>
        <w:t xml:space="preserve"> The applicant must </w:t>
      </w:r>
      <w:proofErr w:type="gramStart"/>
      <w:r w:rsidRPr="001F3A74">
        <w:rPr>
          <w:rFonts w:eastAsia="Yu Gothic Light"/>
        </w:rPr>
        <w:t>submit an application</w:t>
      </w:r>
      <w:proofErr w:type="gramEnd"/>
      <w:r w:rsidRPr="001F3A74">
        <w:rPr>
          <w:rFonts w:eastAsia="Yu Gothic Light"/>
        </w:rPr>
        <w:t xml:space="preserve"> in the LRT-CBTS containing the following information:</w:t>
      </w:r>
    </w:p>
    <w:p w14:paraId="25FE74E6" w14:textId="46D8D7B1" w:rsidR="001F3A74" w:rsidRPr="001F3A74" w:rsidRDefault="001F3A74" w:rsidP="00F701A2">
      <w:pPr>
        <w:pStyle w:val="Heading4"/>
        <w:keepNext w:val="0"/>
        <w:keepLines w:val="0"/>
        <w:rPr>
          <w:rFonts w:eastAsia="Yu Gothic Light"/>
        </w:rPr>
      </w:pPr>
      <w:r w:rsidRPr="001F3A74">
        <w:rPr>
          <w:rFonts w:eastAsia="Yu Gothic Light"/>
        </w:rPr>
        <w:lastRenderedPageBreak/>
        <w:t>Name and address of the owner of the proposed FSE.</w:t>
      </w:r>
    </w:p>
    <w:p w14:paraId="380E16EF" w14:textId="7122F9CB" w:rsidR="001F3A74" w:rsidRPr="001F3A74" w:rsidRDefault="001F3A74" w:rsidP="00F701A2">
      <w:pPr>
        <w:pStyle w:val="Heading4"/>
        <w:keepNext w:val="0"/>
        <w:keepLines w:val="0"/>
        <w:rPr>
          <w:rFonts w:eastAsia="Yu Gothic Light"/>
        </w:rPr>
      </w:pPr>
      <w:r w:rsidRPr="001F3A74">
        <w:rPr>
          <w:rFonts w:eastAsia="Yu Gothic Light"/>
        </w:rPr>
        <w:t>Contact person for the owner entity.</w:t>
      </w:r>
    </w:p>
    <w:p w14:paraId="053597C6" w14:textId="71E5B802" w:rsidR="001F3A74" w:rsidRPr="001F3A74" w:rsidRDefault="001F3A74" w:rsidP="00F701A2">
      <w:pPr>
        <w:pStyle w:val="Heading5"/>
        <w:keepNext w:val="0"/>
        <w:keepLines w:val="0"/>
        <w:rPr>
          <w:rFonts w:eastAsia="Yu Gothic Light"/>
        </w:rPr>
      </w:pPr>
      <w:r w:rsidRPr="001F3A74">
        <w:rPr>
          <w:rFonts w:eastAsia="Yu Gothic Light"/>
        </w:rPr>
        <w:t>Name</w:t>
      </w:r>
    </w:p>
    <w:p w14:paraId="740C4112" w14:textId="528E6E14" w:rsidR="001F3A74" w:rsidRPr="001F3A74" w:rsidRDefault="001F3A74" w:rsidP="00F701A2">
      <w:pPr>
        <w:pStyle w:val="Heading5"/>
        <w:keepNext w:val="0"/>
        <w:keepLines w:val="0"/>
        <w:rPr>
          <w:rFonts w:eastAsia="Yu Gothic Light"/>
        </w:rPr>
      </w:pPr>
      <w:r w:rsidRPr="001F3A74">
        <w:rPr>
          <w:rFonts w:eastAsia="Yu Gothic Light"/>
        </w:rPr>
        <w:t>Title or position</w:t>
      </w:r>
    </w:p>
    <w:p w14:paraId="15294DF2" w14:textId="515FEDC4" w:rsidR="001F3A74" w:rsidRPr="001F3A74" w:rsidRDefault="001F3A74" w:rsidP="00F701A2">
      <w:pPr>
        <w:pStyle w:val="Heading5"/>
        <w:keepNext w:val="0"/>
        <w:keepLines w:val="0"/>
        <w:rPr>
          <w:rFonts w:eastAsia="Yu Gothic Light"/>
        </w:rPr>
      </w:pPr>
      <w:r w:rsidRPr="001F3A74">
        <w:rPr>
          <w:rFonts w:eastAsia="Yu Gothic Light"/>
        </w:rPr>
        <w:t>Phone number</w:t>
      </w:r>
    </w:p>
    <w:p w14:paraId="6CA000DF" w14:textId="1B50681E" w:rsidR="001F3A74" w:rsidRPr="001F3A74" w:rsidRDefault="001F3A74" w:rsidP="00F701A2">
      <w:pPr>
        <w:pStyle w:val="Heading5"/>
        <w:keepNext w:val="0"/>
        <w:keepLines w:val="0"/>
        <w:rPr>
          <w:rFonts w:eastAsia="Yu Gothic Light"/>
        </w:rPr>
      </w:pPr>
      <w:r w:rsidRPr="001F3A74">
        <w:rPr>
          <w:rFonts w:eastAsia="Yu Gothic Light"/>
        </w:rPr>
        <w:t>Mobile phone number</w:t>
      </w:r>
    </w:p>
    <w:p w14:paraId="514E618C" w14:textId="3710FCE6" w:rsidR="001F3A74" w:rsidRPr="001F3A74" w:rsidRDefault="001F3A74" w:rsidP="00F701A2">
      <w:pPr>
        <w:pStyle w:val="Heading5"/>
        <w:keepNext w:val="0"/>
        <w:keepLines w:val="0"/>
        <w:rPr>
          <w:rFonts w:eastAsia="Yu Gothic Light"/>
        </w:rPr>
      </w:pPr>
      <w:r w:rsidRPr="001F3A74">
        <w:rPr>
          <w:rFonts w:eastAsia="Yu Gothic Light"/>
        </w:rPr>
        <w:t>Email address</w:t>
      </w:r>
    </w:p>
    <w:p w14:paraId="1121B9E8" w14:textId="5BA5B5A7" w:rsidR="001F3A74" w:rsidRPr="001F3A74" w:rsidRDefault="001F3A74" w:rsidP="00F701A2">
      <w:pPr>
        <w:pStyle w:val="Heading4"/>
        <w:keepNext w:val="0"/>
        <w:keepLines w:val="0"/>
        <w:rPr>
          <w:rFonts w:eastAsia="Yu Gothic Light"/>
        </w:rPr>
      </w:pPr>
      <w:r w:rsidRPr="001F3A74">
        <w:rPr>
          <w:rFonts w:eastAsia="Yu Gothic Light"/>
        </w:rPr>
        <w:t>Name, street address, latitude, longitude and a location description for each proposed FSE site.</w:t>
      </w:r>
    </w:p>
    <w:p w14:paraId="68691167" w14:textId="18E58607" w:rsidR="001F3A74" w:rsidRPr="001F3A74" w:rsidRDefault="001F3A74" w:rsidP="00F701A2">
      <w:pPr>
        <w:pStyle w:val="Heading4"/>
        <w:keepNext w:val="0"/>
        <w:keepLines w:val="0"/>
        <w:rPr>
          <w:rFonts w:eastAsia="Yu Gothic Light"/>
        </w:rPr>
      </w:pPr>
      <w:r w:rsidRPr="001F3A74">
        <w:rPr>
          <w:rFonts w:eastAsia="Yu Gothic Light"/>
        </w:rPr>
        <w:t>The number of FSEs.</w:t>
      </w:r>
    </w:p>
    <w:p w14:paraId="6682E281" w14:textId="47A2D77B" w:rsidR="001F3A74" w:rsidRPr="001F3A74" w:rsidRDefault="001F3A74" w:rsidP="00F701A2">
      <w:pPr>
        <w:pStyle w:val="Heading4"/>
        <w:keepNext w:val="0"/>
        <w:keepLines w:val="0"/>
        <w:rPr>
          <w:rFonts w:eastAsia="Yu Gothic Light"/>
        </w:rPr>
      </w:pPr>
      <w:r w:rsidRPr="001F3A74">
        <w:rPr>
          <w:rFonts w:eastAsia="Yu Gothic Light"/>
        </w:rPr>
        <w:t>The nameplate power rating (kW), connector type(s), and model for each FSE.</w:t>
      </w:r>
    </w:p>
    <w:p w14:paraId="794127F0" w14:textId="1934B110" w:rsidR="001F3A74" w:rsidRPr="001F3A74" w:rsidRDefault="001F3A74" w:rsidP="00F701A2">
      <w:pPr>
        <w:pStyle w:val="Heading5"/>
        <w:keepNext w:val="0"/>
        <w:keepLines w:val="0"/>
        <w:rPr>
          <w:rFonts w:eastAsia="Yu Gothic Light"/>
        </w:rPr>
      </w:pPr>
      <w:r w:rsidRPr="001F3A74">
        <w:rPr>
          <w:rFonts w:eastAsia="Yu Gothic Light"/>
        </w:rPr>
        <w:t>The total nameplate power rating for all FSE at a single site claiming FCI credit under this provision cannot exceed 2,500 kW.</w:t>
      </w:r>
    </w:p>
    <w:p w14:paraId="33F26E1E" w14:textId="77777777" w:rsidR="001F3A74" w:rsidRPr="001F3A74" w:rsidRDefault="001F3A74" w:rsidP="00F701A2">
      <w:pPr>
        <w:pStyle w:val="Heading5"/>
        <w:keepNext w:val="0"/>
        <w:keepLines w:val="0"/>
        <w:spacing w:line="259" w:lineRule="auto"/>
        <w:rPr>
          <w:del w:id="1948" w:author="CARB" w:date="2023-12-19T12:12:00Z"/>
          <w:rFonts w:eastAsia="Yu Gothic Light"/>
        </w:rPr>
      </w:pPr>
      <w:del w:id="1949" w:author="CARB" w:date="2023-12-19T12:12:00Z">
        <w:r w:rsidRPr="001F3A74">
          <w:rPr>
            <w:rFonts w:eastAsia="Yu Gothic Light"/>
          </w:rPr>
          <w:delText>Notwithstanding 95486.2(b)(2)(E)1 above, upon request the Executive Officer may approve an application with total nameplate power rating for all FSE at a single site up to 6,000 kW. The total number of FSE at sites with total nameplate power rating greater than 2,500 kW cannot exceed 10 percent of total FSE approved under FCI pathways. The applicant must provide justification for requesting a total power rating greater than 2,500 kW at the given site.</w:delText>
        </w:r>
      </w:del>
    </w:p>
    <w:p w14:paraId="24134F42" w14:textId="08EA0536" w:rsidR="001F3A74" w:rsidRPr="001F3A74" w:rsidRDefault="001F3A74" w:rsidP="00F701A2">
      <w:pPr>
        <w:pStyle w:val="Heading4"/>
        <w:keepNext w:val="0"/>
        <w:keepLines w:val="0"/>
        <w:rPr>
          <w:rFonts w:eastAsia="Yu Gothic Light"/>
        </w:rPr>
      </w:pPr>
      <w:r w:rsidRPr="001F3A74">
        <w:rPr>
          <w:rFonts w:eastAsia="Yu Gothic Light"/>
        </w:rPr>
        <w:t xml:space="preserve">The effective simultaneous power rating (kW) for each FSE </w:t>
      </w:r>
      <w:proofErr w:type="gramStart"/>
      <w:r w:rsidRPr="001F3A74">
        <w:rPr>
          <w:rFonts w:eastAsia="Yu Gothic Light"/>
        </w:rPr>
        <w:t>calculated</w:t>
      </w:r>
      <w:proofErr w:type="gramEnd"/>
      <w:r w:rsidRPr="001F3A74">
        <w:rPr>
          <w:rFonts w:eastAsia="Yu Gothic Light"/>
        </w:rPr>
        <w:t xml:space="preserve"> using the equation below. The effective simultaneous power rating must be at least 50 percent of the nameplate power rating for each FSE.</w:t>
      </w:r>
    </w:p>
    <w:p w14:paraId="542D3F4F" w14:textId="6F4411F8" w:rsidR="001F3A74" w:rsidRPr="001F3A74" w:rsidRDefault="00000000" w:rsidP="00EE6A79">
      <w:pPr>
        <w:rPr>
          <w:rFonts w:eastAsia="Yu Gothic Light"/>
        </w:rPr>
      </w:pPr>
      <m:oMathPara>
        <m:oMath>
          <m:sSubSup>
            <m:sSubSupPr>
              <m:ctrlPr>
                <w:rPr>
                  <w:rFonts w:ascii="Cambria Math" w:hAnsi="Cambria Math"/>
                  <w:i/>
                </w:rPr>
              </m:ctrlPr>
            </m:sSubSupPr>
            <m:e>
              <m:r>
                <w:rPr>
                  <w:rFonts w:ascii="Cambria Math" w:hAnsi="Cambria Math"/>
                </w:rPr>
                <m:t>P</m:t>
              </m:r>
            </m:e>
            <m:sub>
              <m:r>
                <w:rPr>
                  <w:rFonts w:ascii="Cambria Math" w:hAnsi="Cambria Math"/>
                </w:rPr>
                <m:t>Sim</m:t>
              </m:r>
            </m:sub>
            <m:sup>
              <m:r>
                <w:rPr>
                  <w:rFonts w:ascii="Cambria Math" w:hAnsi="Cambria Math"/>
                </w:rPr>
                <m:t>i</m:t>
              </m:r>
            </m:sup>
          </m:sSubSup>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NP</m:t>
              </m:r>
            </m:sub>
            <m:sup>
              <m:r>
                <w:rPr>
                  <w:rFonts w:ascii="Cambria Math" w:hAnsi="Cambria Math"/>
                </w:rPr>
                <m:t>i</m:t>
              </m:r>
            </m:sup>
          </m:sSub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P</m:t>
                  </m:r>
                </m:e>
                <m:sub>
                  <m:r>
                    <w:rPr>
                      <w:rFonts w:ascii="Cambria Math" w:hAnsi="Cambria Math"/>
                    </w:rPr>
                    <m:t>Sim</m:t>
                  </m:r>
                </m:sub>
                <m:sup>
                  <m:r>
                    <w:rPr>
                      <w:rFonts w:ascii="Cambria Math" w:hAnsi="Cambria Math"/>
                    </w:rPr>
                    <m:t>Tot</m:t>
                  </m:r>
                </m:sup>
              </m:sSubSup>
            </m:num>
            <m:den>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Sup>
                    <m:sSubSupPr>
                      <m:ctrlPr>
                        <w:rPr>
                          <w:rFonts w:ascii="Cambria Math" w:hAnsi="Cambria Math"/>
                          <w:i/>
                        </w:rPr>
                      </m:ctrlPr>
                    </m:sSubSupPr>
                    <m:e>
                      <m:r>
                        <w:rPr>
                          <w:rFonts w:ascii="Cambria Math" w:hAnsi="Cambria Math"/>
                        </w:rPr>
                        <m:t>P</m:t>
                      </m:r>
                    </m:e>
                    <m:sub>
                      <m:r>
                        <w:rPr>
                          <w:rFonts w:ascii="Cambria Math" w:hAnsi="Cambria Math"/>
                        </w:rPr>
                        <m:t>NP</m:t>
                      </m:r>
                    </m:sub>
                    <m:sup>
                      <m:r>
                        <w:rPr>
                          <w:rFonts w:ascii="Cambria Math" w:hAnsi="Cambria Math"/>
                        </w:rPr>
                        <m:t>i</m:t>
                      </m:r>
                    </m:sup>
                  </m:sSubSup>
                </m:e>
              </m:nary>
            </m:den>
          </m:f>
        </m:oMath>
      </m:oMathPara>
    </w:p>
    <w:p w14:paraId="1EF7D326" w14:textId="77777777" w:rsidR="001F3A74" w:rsidRPr="001F3A74" w:rsidRDefault="001F3A74" w:rsidP="00564045">
      <w:pPr>
        <w:ind w:left="2160"/>
      </w:pPr>
      <w:r w:rsidRPr="001F3A74">
        <w:t>where:</w:t>
      </w:r>
    </w:p>
    <w:p w14:paraId="63EB8C1D" w14:textId="77C90AC1" w:rsidR="001F3A74" w:rsidRPr="001F3A74" w:rsidRDefault="00000000" w:rsidP="00564045">
      <w:pPr>
        <w:ind w:left="2160"/>
      </w:pPr>
      <m:oMath>
        <m:sSubSup>
          <m:sSubSupPr>
            <m:ctrlPr>
              <w:rPr>
                <w:rFonts w:ascii="Cambria Math" w:hAnsi="Cambria Math"/>
                <w:i/>
              </w:rPr>
            </m:ctrlPr>
          </m:sSubSupPr>
          <m:e>
            <m:r>
              <w:rPr>
                <w:rFonts w:ascii="Cambria Math" w:eastAsiaTheme="minorEastAsia" w:hAnsi="Cambria Math" w:cs="Arial"/>
                <w:szCs w:val="24"/>
              </w:rPr>
              <m:t>P</m:t>
            </m:r>
          </m:e>
          <m:sub>
            <m:r>
              <w:rPr>
                <w:rFonts w:ascii="Cambria Math" w:eastAsiaTheme="minorEastAsia" w:hAnsi="Cambria Math" w:cs="Arial"/>
                <w:szCs w:val="24"/>
              </w:rPr>
              <m:t>Sim</m:t>
            </m:r>
          </m:sub>
          <m:sup>
            <m:r>
              <w:rPr>
                <w:rFonts w:ascii="Cambria Math" w:eastAsiaTheme="minorEastAsia" w:hAnsi="Cambria Math" w:cs="Arial"/>
                <w:szCs w:val="24"/>
              </w:rPr>
              <m:t>i</m:t>
            </m:r>
          </m:sup>
        </m:sSubSup>
      </m:oMath>
      <w:r w:rsidR="00E015EF">
        <w:rPr>
          <w:szCs w:val="24"/>
        </w:rPr>
        <w:t xml:space="preserve"> </w:t>
      </w:r>
      <w:r w:rsidR="001F3A74" w:rsidRPr="001F3A74">
        <w:t xml:space="preserve">is the simultaneous power rating (kW) for FSE </w:t>
      </w:r>
      <m:oMath>
        <m:r>
          <w:rPr>
            <w:rFonts w:ascii="Cambria Math" w:eastAsiaTheme="minorEastAsia" w:hAnsi="Cambria Math" w:cs="Arial"/>
            <w:szCs w:val="24"/>
          </w:rPr>
          <m:t>i</m:t>
        </m:r>
      </m:oMath>
      <w:r w:rsidR="001F3A74" w:rsidRPr="001F3A74">
        <w:t>;</w:t>
      </w:r>
    </w:p>
    <w:p w14:paraId="4FFB9D8A" w14:textId="5CC0CB28" w:rsidR="001F3A74" w:rsidRPr="001F3A74" w:rsidRDefault="00000000" w:rsidP="00564045">
      <w:pPr>
        <w:ind w:left="2160"/>
      </w:pPr>
      <m:oMath>
        <m:sSubSup>
          <m:sSubSupPr>
            <m:ctrlPr>
              <w:rPr>
                <w:rFonts w:ascii="Cambria Math" w:hAnsi="Cambria Math"/>
                <w:i/>
              </w:rPr>
            </m:ctrlPr>
          </m:sSubSupPr>
          <m:e>
            <m:r>
              <w:rPr>
                <w:rFonts w:ascii="Cambria Math" w:eastAsiaTheme="minorEastAsia" w:hAnsi="Cambria Math" w:cs="Arial"/>
                <w:szCs w:val="24"/>
              </w:rPr>
              <m:t>P</m:t>
            </m:r>
          </m:e>
          <m:sub>
            <m:r>
              <w:rPr>
                <w:rFonts w:ascii="Cambria Math" w:eastAsiaTheme="minorEastAsia" w:hAnsi="Cambria Math" w:cs="Arial"/>
                <w:szCs w:val="24"/>
              </w:rPr>
              <m:t>NP</m:t>
            </m:r>
          </m:sub>
          <m:sup>
            <m:r>
              <w:rPr>
                <w:rFonts w:ascii="Cambria Math" w:eastAsiaTheme="minorEastAsia" w:hAnsi="Cambria Math" w:cs="Arial"/>
                <w:szCs w:val="24"/>
              </w:rPr>
              <m:t>i</m:t>
            </m:r>
          </m:sup>
        </m:sSubSup>
      </m:oMath>
      <w:r w:rsidR="002D7477">
        <w:rPr>
          <w:szCs w:val="24"/>
        </w:rPr>
        <w:t xml:space="preserve"> </w:t>
      </w:r>
      <w:r w:rsidR="001F3A74" w:rsidRPr="001F3A74">
        <w:t xml:space="preserve">is the nameplate power rating (kW) for FSE </w:t>
      </w:r>
      <m:oMath>
        <m:r>
          <w:rPr>
            <w:rFonts w:ascii="Cambria Math" w:eastAsiaTheme="minorEastAsia" w:hAnsi="Cambria Math" w:cs="Arial"/>
            <w:szCs w:val="24"/>
          </w:rPr>
          <m:t>i</m:t>
        </m:r>
      </m:oMath>
      <w:r w:rsidR="001F3A74" w:rsidRPr="001F3A74">
        <w:t>;</w:t>
      </w:r>
    </w:p>
    <w:p w14:paraId="265C8A0A" w14:textId="6D2439C7" w:rsidR="001F3A74" w:rsidRPr="001F3A74" w:rsidRDefault="00000000" w:rsidP="00564045">
      <w:pPr>
        <w:ind w:left="2160"/>
      </w:pPr>
      <m:oMath>
        <m:sSubSup>
          <m:sSubSupPr>
            <m:ctrlPr>
              <w:rPr>
                <w:rFonts w:ascii="Cambria Math" w:hAnsi="Cambria Math"/>
                <w:i/>
              </w:rPr>
            </m:ctrlPr>
          </m:sSubSupPr>
          <m:e>
            <m:r>
              <w:rPr>
                <w:rFonts w:ascii="Cambria Math" w:eastAsiaTheme="minorEastAsia" w:hAnsi="Cambria Math" w:cs="Arial"/>
                <w:szCs w:val="24"/>
              </w:rPr>
              <m:t>P</m:t>
            </m:r>
          </m:e>
          <m:sub>
            <m:r>
              <w:rPr>
                <w:rFonts w:ascii="Cambria Math" w:eastAsiaTheme="minorEastAsia" w:hAnsi="Cambria Math" w:cs="Arial"/>
                <w:szCs w:val="24"/>
              </w:rPr>
              <m:t>Sim</m:t>
            </m:r>
          </m:sub>
          <m:sup>
            <m:r>
              <w:rPr>
                <w:rFonts w:ascii="Cambria Math" w:eastAsiaTheme="minorEastAsia" w:hAnsi="Cambria Math" w:cs="Arial"/>
                <w:szCs w:val="24"/>
              </w:rPr>
              <m:t>Tot</m:t>
            </m:r>
          </m:sup>
        </m:sSubSup>
      </m:oMath>
      <w:r w:rsidR="00476421">
        <w:rPr>
          <w:szCs w:val="24"/>
        </w:rPr>
        <w:t xml:space="preserve"> </w:t>
      </w:r>
      <w:r w:rsidR="001F3A74" w:rsidRPr="001F3A74">
        <w:t>is the maximum total power (kW) that can be delivered to all FSEs at a single site when they are operated simultaneously; and</w:t>
      </w:r>
    </w:p>
    <w:p w14:paraId="7549CE52" w14:textId="48C0326B" w:rsidR="001F3A74" w:rsidRPr="001F3A74" w:rsidRDefault="009D3644" w:rsidP="00564045">
      <w:pPr>
        <w:ind w:left="2160"/>
      </w:pPr>
      <m:oMath>
        <m:r>
          <w:rPr>
            <w:rFonts w:ascii="Cambria Math" w:eastAsiaTheme="minorEastAsia" w:hAnsi="Cambria Math" w:cs="Arial"/>
            <w:szCs w:val="24"/>
          </w:rPr>
          <m:t>n</m:t>
        </m:r>
      </m:oMath>
      <w:r w:rsidR="001F3A74" w:rsidRPr="001F3A74">
        <w:t xml:space="preserve"> is the number of FSEs at a single site.</w:t>
      </w:r>
    </w:p>
    <w:p w14:paraId="79E808F3" w14:textId="625A66CF" w:rsidR="001F3A74" w:rsidRPr="001F3A74" w:rsidRDefault="001F3A74" w:rsidP="00F701A2">
      <w:pPr>
        <w:pStyle w:val="Heading4"/>
        <w:keepNext w:val="0"/>
        <w:keepLines w:val="0"/>
        <w:rPr>
          <w:rFonts w:eastAsia="Yu Gothic Light"/>
        </w:rPr>
      </w:pPr>
      <w:r w:rsidRPr="001F3A74">
        <w:rPr>
          <w:rFonts w:eastAsia="Yu Gothic Light"/>
        </w:rPr>
        <w:t>The FCI charging capacity for each FSE calculated using the following equation:</w:t>
      </w:r>
    </w:p>
    <w:p w14:paraId="50B9956D" w14:textId="2CFE1C09" w:rsidR="001F3A74" w:rsidRPr="001F3A74" w:rsidRDefault="00000000" w:rsidP="00EE6A79">
      <w:pPr>
        <w:rPr>
          <w:rFonts w:eastAsia="Yu Gothic Light"/>
        </w:rPr>
      </w:pPr>
      <m:oMathPara>
        <m:oMath>
          <m:sSubSup>
            <m:sSubSupPr>
              <m:ctrlPr>
                <w:rPr>
                  <w:rFonts w:ascii="Cambria Math" w:hAnsi="Cambria Math"/>
                  <w:i/>
                </w:rPr>
              </m:ctrlPr>
            </m:sSubSupPr>
            <m:e>
              <m:r>
                <w:rPr>
                  <w:rFonts w:ascii="Cambria Math" w:hAnsi="Cambria Math"/>
                </w:rPr>
                <m:t>Cap</m:t>
              </m:r>
            </m:e>
            <m:sub>
              <m:r>
                <w:rPr>
                  <w:rFonts w:ascii="Cambria Math" w:hAnsi="Cambria Math"/>
                </w:rPr>
                <m:t>FCI</m:t>
              </m:r>
            </m:sub>
            <m:sup>
              <m:r>
                <w:rPr>
                  <w:rFonts w:ascii="Cambria Math" w:hAnsi="Cambria Math"/>
                </w:rPr>
                <m:t>i</m:t>
              </m:r>
            </m:sup>
          </m:sSubSup>
          <m:r>
            <w:rPr>
              <w:rFonts w:ascii="Cambria Math" w:hAnsi="Cambria Math"/>
            </w:rPr>
            <m:t>=43 ×(</m:t>
          </m:r>
          <m:sSup>
            <m:sSupPr>
              <m:ctrlPr>
                <w:rPr>
                  <w:rFonts w:ascii="Cambria Math" w:hAnsi="Cambria Math"/>
                  <w:i/>
                </w:rPr>
              </m:ctrlPr>
            </m:sSupPr>
            <m:e>
              <m:sSubSup>
                <m:sSubSupPr>
                  <m:ctrlPr>
                    <w:rPr>
                      <w:rFonts w:ascii="Cambria Math" w:hAnsi="Cambria Math"/>
                      <w:i/>
                    </w:rPr>
                  </m:ctrlPr>
                </m:sSubSupPr>
                <m:e>
                  <m:r>
                    <w:rPr>
                      <w:rFonts w:ascii="Cambria Math" w:hAnsi="Cambria Math"/>
                    </w:rPr>
                    <m:t>P</m:t>
                  </m:r>
                </m:e>
                <m:sub>
                  <m:r>
                    <w:rPr>
                      <w:rFonts w:ascii="Cambria Math" w:hAnsi="Cambria Math"/>
                    </w:rPr>
                    <m:t>FCI</m:t>
                  </m:r>
                </m:sub>
                <m:sup>
                  <m:r>
                    <w:rPr>
                      <w:rFonts w:ascii="Cambria Math" w:hAnsi="Cambria Math"/>
                    </w:rPr>
                    <m:t>i</m:t>
                  </m:r>
                </m:sup>
              </m:sSubSup>
              <m:r>
                <w:rPr>
                  <w:rFonts w:ascii="Cambria Math" w:hAnsi="Cambria Math"/>
                </w:rPr>
                <m:t>)</m:t>
              </m:r>
            </m:e>
            <m:sup>
              <m:r>
                <w:rPr>
                  <w:rFonts w:ascii="Cambria Math" w:hAnsi="Cambria Math"/>
                </w:rPr>
                <m:t>0.45</m:t>
              </m:r>
            </m:sup>
          </m:sSup>
        </m:oMath>
      </m:oMathPara>
    </w:p>
    <w:p w14:paraId="3B14E3BE" w14:textId="77777777" w:rsidR="001F3A74" w:rsidRPr="001F3A74" w:rsidRDefault="001F3A74" w:rsidP="00564045">
      <w:pPr>
        <w:ind w:left="2160"/>
      </w:pPr>
      <w:r w:rsidRPr="001F3A74">
        <w:t>where:</w:t>
      </w:r>
    </w:p>
    <w:p w14:paraId="47DB4F23" w14:textId="1DCFD3DA" w:rsidR="001F3A74" w:rsidRPr="001F3A74" w:rsidRDefault="00000000" w:rsidP="00564045">
      <w:pPr>
        <w:ind w:left="2160"/>
      </w:pPr>
      <m:oMath>
        <m:sSubSup>
          <m:sSubSupPr>
            <m:ctrlPr>
              <w:rPr>
                <w:rFonts w:ascii="Cambria Math" w:hAnsi="Cambria Math"/>
                <w:i/>
              </w:rPr>
            </m:ctrlPr>
          </m:sSubSupPr>
          <m:e>
            <m:r>
              <w:rPr>
                <w:rFonts w:ascii="Cambria Math" w:eastAsiaTheme="minorEastAsia" w:hAnsi="Cambria Math" w:cs="Arial"/>
                <w:szCs w:val="24"/>
              </w:rPr>
              <m:t>Cap</m:t>
            </m:r>
          </m:e>
          <m:sub>
            <m:r>
              <w:rPr>
                <w:rFonts w:ascii="Cambria Math" w:eastAsiaTheme="minorEastAsia" w:hAnsi="Cambria Math" w:cs="Arial"/>
                <w:szCs w:val="24"/>
              </w:rPr>
              <m:t>FCI</m:t>
            </m:r>
          </m:sub>
          <m:sup>
            <m:r>
              <w:rPr>
                <w:rFonts w:ascii="Cambria Math" w:eastAsiaTheme="minorEastAsia" w:hAnsi="Cambria Math" w:cs="Arial"/>
                <w:szCs w:val="24"/>
              </w:rPr>
              <m:t>i</m:t>
            </m:r>
          </m:sup>
        </m:sSubSup>
      </m:oMath>
      <w:r w:rsidR="001F3A74" w:rsidRPr="001F3A74">
        <w:t xml:space="preserve"> is the FCI charging capacity (kWh/day) for the FSE </w:t>
      </w:r>
      <m:oMath>
        <m:r>
          <w:rPr>
            <w:rFonts w:ascii="Cambria Math" w:eastAsiaTheme="minorEastAsia" w:hAnsi="Cambria Math" w:cs="Arial"/>
            <w:szCs w:val="24"/>
          </w:rPr>
          <m:t>i</m:t>
        </m:r>
      </m:oMath>
      <w:r w:rsidR="001F3A74" w:rsidRPr="001F3A74">
        <w:t>; and</w:t>
      </w:r>
    </w:p>
    <w:p w14:paraId="66ABEE0A" w14:textId="282B004A" w:rsidR="001F3A74" w:rsidRPr="001F3A74" w:rsidRDefault="00000000" w:rsidP="00564045">
      <w:pPr>
        <w:ind w:left="2160"/>
      </w:pPr>
      <m:oMath>
        <m:sSubSup>
          <m:sSubSupPr>
            <m:ctrlPr>
              <w:rPr>
                <w:rFonts w:ascii="Cambria Math" w:hAnsi="Cambria Math"/>
                <w:i/>
              </w:rPr>
            </m:ctrlPr>
          </m:sSubSupPr>
          <m:e>
            <m:r>
              <w:rPr>
                <w:rFonts w:ascii="Cambria Math" w:eastAsiaTheme="minorEastAsia" w:hAnsi="Cambria Math" w:cs="Arial"/>
                <w:szCs w:val="24"/>
              </w:rPr>
              <m:t>P</m:t>
            </m:r>
          </m:e>
          <m:sub>
            <m:r>
              <w:rPr>
                <w:rFonts w:ascii="Cambria Math" w:eastAsiaTheme="minorEastAsia" w:hAnsi="Cambria Math" w:cs="Arial"/>
                <w:szCs w:val="24"/>
              </w:rPr>
              <m:t>FCI</m:t>
            </m:r>
          </m:sub>
          <m:sup>
            <m:r>
              <w:rPr>
                <w:rFonts w:ascii="Cambria Math" w:eastAsiaTheme="minorEastAsia" w:hAnsi="Cambria Math" w:cs="Arial"/>
                <w:szCs w:val="24"/>
              </w:rPr>
              <m:t>i</m:t>
            </m:r>
          </m:sup>
        </m:sSubSup>
      </m:oMath>
      <w:r w:rsidR="001F3A74" w:rsidRPr="001F3A74">
        <w:t xml:space="preserve"> is the nameplate power rating for the FSE or 350 kW, whichever is less.</w:t>
      </w:r>
    </w:p>
    <w:p w14:paraId="3121E565" w14:textId="67F3D27F" w:rsidR="001F3A74" w:rsidRPr="001F3A74" w:rsidRDefault="001F3A74" w:rsidP="00F701A2">
      <w:pPr>
        <w:pStyle w:val="Heading4"/>
        <w:keepNext w:val="0"/>
        <w:keepLines w:val="0"/>
        <w:rPr>
          <w:rFonts w:eastAsia="Yu Gothic Light"/>
        </w:rPr>
      </w:pPr>
      <w:r w:rsidRPr="001F3A74">
        <w:rPr>
          <w:rFonts w:eastAsia="Yu Gothic Light"/>
        </w:rPr>
        <w:t>Expected date that the FSE will be operational.</w:t>
      </w:r>
    </w:p>
    <w:p w14:paraId="0CD534F3" w14:textId="2AEACDAD" w:rsidR="001F3A74" w:rsidRPr="001F3A74" w:rsidRDefault="001F3A74" w:rsidP="00F701A2">
      <w:pPr>
        <w:pStyle w:val="Heading4"/>
        <w:keepNext w:val="0"/>
        <w:keepLines w:val="0"/>
        <w:rPr>
          <w:rFonts w:eastAsia="Yu Gothic Light"/>
        </w:rPr>
      </w:pPr>
      <w:r w:rsidRPr="001F3A74">
        <w:rPr>
          <w:rFonts w:eastAsia="Yu Gothic Light"/>
        </w:rPr>
        <w:t>Expected daily permitted hours of operation for the site. If the daily permitted hours are less than 24 hours, the applicant must provide documentation from a permitting authority demonstrating that daily permitted hours for the FSE are limited.</w:t>
      </w:r>
    </w:p>
    <w:p w14:paraId="0CBD1EED" w14:textId="1B71968E" w:rsidR="001F3A74" w:rsidRPr="001F3A74" w:rsidRDefault="001F3A74" w:rsidP="00F701A2">
      <w:pPr>
        <w:pStyle w:val="Heading4"/>
        <w:keepNext w:val="0"/>
        <w:keepLines w:val="0"/>
        <w:rPr>
          <w:rFonts w:eastAsia="Yu Gothic Light"/>
        </w:rPr>
      </w:pPr>
      <w:r w:rsidRPr="001F3A74">
        <w:rPr>
          <w:rFonts w:eastAsia="Yu Gothic Light"/>
        </w:rPr>
        <w:t>A signed attestation letter from the applicant attesting to the veracity of the information in the application packet. The attestation letter must be submitted as an electronic copy, be on company letterhead, be signed by an officer of the applicant with authority to attest to the veracity of the information in the application and to sign on behalf of the applicant, be from the applicant and not from an entity representing the applicant (such as a consultant or legal counsel), and include the following attestation:</w:t>
      </w:r>
    </w:p>
    <w:p w14:paraId="27E605E2" w14:textId="484AF0FA" w:rsidR="001F3A74" w:rsidRPr="00564045" w:rsidRDefault="001F3A74" w:rsidP="00564045">
      <w:pPr>
        <w:rPr>
          <w:sz w:val="20"/>
          <w:szCs w:val="18"/>
        </w:rPr>
      </w:pPr>
      <w:r w:rsidRPr="00564045">
        <w:rPr>
          <w:sz w:val="20"/>
          <w:szCs w:val="18"/>
        </w:rPr>
        <w:t>I, an authorized representative of _______________ (proposed FSE owner entity), attest to the veracity of the information submitted as part of the DC Fast Charging Infrastructure (FCI) application, attest that the proposed FSE is not receiving funds pursuant to any enforcement settlement related to any California or Federal regulation, and declare that the information submitted accurately represents the anticipated and intended design and operation of the charging infrastructure. Further, I understand and agree to each of the statements in the attached application. I am a duly authorized officer with authority to attest to the veracity of the information in the application and to sign on behalf of the respective applicant.</w:t>
      </w:r>
    </w:p>
    <w:p w14:paraId="4825F3AD" w14:textId="221F18CA" w:rsidR="001F3A74" w:rsidRPr="00564045" w:rsidRDefault="001F3A74" w:rsidP="00564045">
      <w:pPr>
        <w:rPr>
          <w:sz w:val="20"/>
          <w:szCs w:val="18"/>
        </w:rPr>
      </w:pPr>
      <w:r w:rsidRPr="00564045">
        <w:rPr>
          <w:sz w:val="20"/>
          <w:szCs w:val="18"/>
        </w:rPr>
        <w:t xml:space="preserve">I understand that the following information in the FCI application will be made available on the LCFS </w:t>
      </w:r>
      <w:del w:id="1950" w:author="CARB" w:date="2023-12-19T12:12:00Z">
        <w:r w:rsidRPr="00F974F9">
          <w:rPr>
            <w:sz w:val="20"/>
            <w:szCs w:val="18"/>
          </w:rPr>
          <w:delText>web site</w:delText>
        </w:r>
      </w:del>
      <w:ins w:id="1951" w:author="CARB" w:date="2023-12-19T12:12:00Z">
        <w:r w:rsidRPr="00564045">
          <w:rPr>
            <w:sz w:val="20"/>
            <w:szCs w:val="18"/>
          </w:rPr>
          <w:t>website</w:t>
        </w:r>
      </w:ins>
      <w:r w:rsidRPr="00564045">
        <w:rPr>
          <w:sz w:val="20"/>
          <w:szCs w:val="18"/>
        </w:rPr>
        <w:t xml:space="preserve">: Name of the Applicant Entity, Site Name, Site Address, Number and Type of Charging Units, Nameplate and Effective Simultaneous Power Rating for Each Unit, and Effective Date Range for FCI Crediting </w:t>
      </w:r>
    </w:p>
    <w:p w14:paraId="2EA643B3" w14:textId="2900088B" w:rsidR="001F3A74" w:rsidRPr="00564045" w:rsidRDefault="001F3A74" w:rsidP="00564045">
      <w:pPr>
        <w:rPr>
          <w:sz w:val="20"/>
          <w:szCs w:val="18"/>
        </w:rPr>
      </w:pPr>
      <w:r w:rsidRPr="00564045">
        <w:rPr>
          <w:sz w:val="20"/>
          <w:szCs w:val="18"/>
        </w:rPr>
        <w:t xml:space="preserve">By submitting this application, ______________________________________________(applicant entity) accepts responsibility for the information herein provided to CARB. I certify under penalty of perjury under the laws of the State of California that I have personally examined, and am familiar with, the statements </w:t>
      </w:r>
      <w:r w:rsidRPr="00564045">
        <w:rPr>
          <w:sz w:val="20"/>
          <w:szCs w:val="18"/>
        </w:rPr>
        <w:lastRenderedPageBreak/>
        <w:t>and information submitted in this document. I certify that the statements and information submitted to CARB are true, accurate, and complete.</w:t>
      </w:r>
    </w:p>
    <w:p w14:paraId="382438B4" w14:textId="0B5D5759" w:rsidR="001F3A74" w:rsidRPr="001F3A74" w:rsidRDefault="001F3A74" w:rsidP="00F701A2">
      <w:pPr>
        <w:pStyle w:val="Heading4"/>
        <w:keepNext w:val="0"/>
        <w:keepLines w:val="0"/>
        <w:rPr>
          <w:rFonts w:eastAsia="Yu Gothic Light"/>
        </w:rPr>
      </w:pPr>
      <w:r w:rsidRPr="001F3A74">
        <w:rPr>
          <w:rFonts w:eastAsia="Yu Gothic Light"/>
        </w:rPr>
        <w:t>CBI must be designated pursuant to the requirements described in section 95488.8(c).</w:t>
      </w:r>
    </w:p>
    <w:p w14:paraId="78712D17" w14:textId="1FD0B44E" w:rsidR="001F3A74" w:rsidRPr="001F3A74" w:rsidRDefault="001F3A74" w:rsidP="00F701A2">
      <w:pPr>
        <w:pStyle w:val="Heading4"/>
        <w:keepNext w:val="0"/>
        <w:keepLines w:val="0"/>
        <w:rPr>
          <w:rFonts w:eastAsia="Yu Gothic Light"/>
        </w:rPr>
      </w:pPr>
      <w:r w:rsidRPr="001F3A74">
        <w:rPr>
          <w:rFonts w:eastAsia="Yu Gothic Light"/>
        </w:rPr>
        <w:t>An application and supporting documents must be submitted electronically via the LRT-CBTS unless the Executive Officer has approved or requested in writing another format.</w:t>
      </w:r>
    </w:p>
    <w:p w14:paraId="117391D7" w14:textId="63D0D7AE" w:rsidR="001F3A74" w:rsidRPr="00D05566" w:rsidRDefault="001F3A74" w:rsidP="00F701A2">
      <w:pPr>
        <w:pStyle w:val="Heading3"/>
        <w:keepNext w:val="0"/>
        <w:keepLines w:val="0"/>
        <w:rPr>
          <w:rFonts w:eastAsia="Yu Gothic Light"/>
          <w:i/>
          <w:iCs/>
        </w:rPr>
      </w:pPr>
      <w:r w:rsidRPr="00D05566">
        <w:rPr>
          <w:rFonts w:eastAsia="Yu Gothic Light"/>
          <w:i/>
          <w:iCs/>
        </w:rPr>
        <w:t>Application Approval Process.</w:t>
      </w:r>
    </w:p>
    <w:p w14:paraId="5A84F946" w14:textId="4066CA34" w:rsidR="001F3A74" w:rsidRPr="001F3A74" w:rsidRDefault="001F3A74" w:rsidP="00F701A2">
      <w:pPr>
        <w:pStyle w:val="Heading4"/>
        <w:keepNext w:val="0"/>
        <w:keepLines w:val="0"/>
        <w:rPr>
          <w:rFonts w:eastAsia="Yu Gothic Light"/>
        </w:rPr>
      </w:pPr>
      <w:r w:rsidRPr="001F3A74">
        <w:rPr>
          <w:rFonts w:eastAsia="Yu Gothic Light"/>
        </w:rPr>
        <w:t xml:space="preserve">The FCI application must be approved by the Executive Officer before the applicant </w:t>
      </w:r>
      <w:proofErr w:type="gramStart"/>
      <w:r w:rsidRPr="001F3A74">
        <w:rPr>
          <w:rFonts w:eastAsia="Yu Gothic Light"/>
        </w:rPr>
        <w:t>may</w:t>
      </w:r>
      <w:proofErr w:type="gramEnd"/>
      <w:r w:rsidRPr="001F3A74">
        <w:rPr>
          <w:rFonts w:eastAsia="Yu Gothic Light"/>
        </w:rPr>
        <w:t xml:space="preserve"> generate FCI credits. If estimated potential FCI credits from all approved FSEs exceed 2.5 percent of deficits in the prior quarter, the Executive Officer will not approve additional FCI pathways and will not accept additional applications until FCI credits are less than 2.5 percent of deficits. FCI applications will be evaluated for approval on a first come, first served basis.</w:t>
      </w:r>
    </w:p>
    <w:p w14:paraId="7008959B" w14:textId="77777777" w:rsidR="001F3A74" w:rsidRPr="001F3A74" w:rsidRDefault="001F3A74" w:rsidP="00564045">
      <w:pPr>
        <w:ind w:left="2160"/>
      </w:pPr>
      <w:r w:rsidRPr="001F3A74">
        <w:t>Estimated potential FCI credits will be calculated using the following equation:</w:t>
      </w:r>
    </w:p>
    <w:p w14:paraId="4C4DC8D2" w14:textId="2388B3E6" w:rsidR="001F3A74" w:rsidRPr="00E406C6" w:rsidRDefault="00000000" w:rsidP="00564045">
      <w:pPr>
        <w:ind w:left="2160"/>
      </w:pPr>
      <m:oMathPara>
        <m:oMathParaPr>
          <m:jc m:val="left"/>
        </m:oMathParaPr>
        <m:oMath>
          <m:sSubSup>
            <m:sSubSupPr>
              <m:ctrlPr>
                <w:rPr>
                  <w:rFonts w:ascii="Cambria Math" w:eastAsiaTheme="minorEastAsia" w:hAnsi="Cambria Math" w:cs="Arial"/>
                  <w:i/>
                  <w:szCs w:val="24"/>
                </w:rPr>
              </m:ctrlPr>
            </m:sSubSupPr>
            <m:e>
              <m:r>
                <w:rPr>
                  <w:rFonts w:ascii="Cambria Math" w:eastAsiaTheme="minorEastAsia" w:hAnsi="Cambria Math" w:cs="Arial"/>
                  <w:szCs w:val="24"/>
                </w:rPr>
                <m:t>Credits</m:t>
              </m:r>
            </m:e>
            <m:sub>
              <m:r>
                <w:rPr>
                  <w:rFonts w:ascii="Cambria Math" w:eastAsiaTheme="minorEastAsia" w:hAnsi="Cambria Math" w:cs="Arial"/>
                  <w:szCs w:val="24"/>
                </w:rPr>
                <m:t>FCI</m:t>
              </m:r>
            </m:sub>
            <m:sup>
              <m:r>
                <w:rPr>
                  <w:rFonts w:ascii="Cambria Math" w:eastAsiaTheme="minorEastAsia" w:hAnsi="Cambria Math" w:cs="Arial"/>
                  <w:szCs w:val="24"/>
                </w:rPr>
                <m:t>Potential</m:t>
              </m:r>
            </m:sup>
          </m:sSubSup>
          <m:r>
            <w:rPr>
              <w:rFonts w:ascii="Cambria Math" w:eastAsiaTheme="minorEastAsia" w:hAnsi="Cambria Math" w:cs="Arial"/>
              <w:szCs w:val="24"/>
            </w:rPr>
            <m:t>=</m:t>
          </m:r>
          <m:sSubSup>
            <m:sSubSupPr>
              <m:ctrlPr>
                <w:rPr>
                  <w:rFonts w:ascii="Cambria Math" w:eastAsiaTheme="minorEastAsia" w:hAnsi="Cambria Math" w:cs="Arial"/>
                  <w:i/>
                  <w:szCs w:val="24"/>
                </w:rPr>
              </m:ctrlPr>
            </m:sSubSupPr>
            <m:e>
              <m:r>
                <w:rPr>
                  <w:rFonts w:ascii="Cambria Math" w:eastAsiaTheme="minorEastAsia" w:hAnsi="Cambria Math" w:cs="Arial"/>
                  <w:szCs w:val="24"/>
                </w:rPr>
                <m:t>Credits</m:t>
              </m:r>
            </m:e>
            <m:sub>
              <m:r>
                <w:rPr>
                  <w:rFonts w:ascii="Cambria Math" w:eastAsiaTheme="minorEastAsia" w:hAnsi="Cambria Math" w:cs="Arial"/>
                  <w:szCs w:val="24"/>
                </w:rPr>
                <m:t>FCI</m:t>
              </m:r>
            </m:sub>
            <m:sup>
              <m:r>
                <w:rPr>
                  <w:rFonts w:ascii="Cambria Math" w:eastAsiaTheme="minorEastAsia" w:hAnsi="Cambria Math" w:cs="Arial"/>
                  <w:szCs w:val="24"/>
                </w:rPr>
                <m:t>Prior qtr</m:t>
              </m:r>
            </m:sup>
          </m:sSubSup>
          <m:r>
            <w:rPr>
              <w:rFonts w:ascii="Cambria Math" w:eastAsiaTheme="minorEastAsia" w:hAnsi="Cambria Math" w:cs="Arial"/>
              <w:szCs w:val="24"/>
            </w:rPr>
            <m:t>×</m:t>
          </m:r>
          <m:f>
            <m:fPr>
              <m:ctrlPr>
                <w:rPr>
                  <w:rFonts w:ascii="Cambria Math" w:eastAsiaTheme="minorEastAsia" w:hAnsi="Cambria Math" w:cs="Arial"/>
                  <w:i/>
                  <w:szCs w:val="24"/>
                </w:rPr>
              </m:ctrlPr>
            </m:fPr>
            <m:num>
              <m:sSubSup>
                <m:sSubSupPr>
                  <m:ctrlPr>
                    <w:rPr>
                      <w:rFonts w:ascii="Cambria Math" w:eastAsiaTheme="minorEastAsia" w:hAnsi="Cambria Math" w:cs="Arial"/>
                      <w:i/>
                      <w:szCs w:val="24"/>
                    </w:rPr>
                  </m:ctrlPr>
                </m:sSubSupPr>
                <m:e>
                  <m:r>
                    <w:rPr>
                      <w:rFonts w:ascii="Cambria Math" w:eastAsiaTheme="minorEastAsia" w:hAnsi="Cambria Math" w:cs="Arial"/>
                      <w:szCs w:val="24"/>
                    </w:rPr>
                    <m:t>Cap</m:t>
                  </m:r>
                </m:e>
                <m:sub>
                  <m:r>
                    <w:rPr>
                      <w:rFonts w:ascii="Cambria Math" w:eastAsiaTheme="minorEastAsia" w:hAnsi="Cambria Math" w:cs="Arial"/>
                      <w:szCs w:val="24"/>
                    </w:rPr>
                    <m:t>FCI</m:t>
                  </m:r>
                </m:sub>
                <m:sup>
                  <m:r>
                    <w:rPr>
                      <w:rFonts w:ascii="Cambria Math" w:eastAsiaTheme="minorEastAsia" w:hAnsi="Cambria Math" w:cs="Arial"/>
                      <w:szCs w:val="24"/>
                    </w:rPr>
                    <m:t>Approved</m:t>
                  </m:r>
                </m:sup>
              </m:sSubSup>
            </m:num>
            <m:den>
              <m:sSubSup>
                <m:sSubSupPr>
                  <m:ctrlPr>
                    <w:rPr>
                      <w:rFonts w:ascii="Cambria Math" w:eastAsiaTheme="minorEastAsia" w:hAnsi="Cambria Math" w:cs="Arial"/>
                      <w:i/>
                      <w:szCs w:val="24"/>
                    </w:rPr>
                  </m:ctrlPr>
                </m:sSubSupPr>
                <m:e>
                  <m:r>
                    <w:rPr>
                      <w:rFonts w:ascii="Cambria Math" w:eastAsiaTheme="minorEastAsia" w:hAnsi="Cambria Math" w:cs="Arial"/>
                      <w:szCs w:val="24"/>
                    </w:rPr>
                    <m:t>Cap</m:t>
                  </m:r>
                </m:e>
                <m:sub>
                  <m:r>
                    <w:rPr>
                      <w:rFonts w:ascii="Cambria Math" w:eastAsiaTheme="minorEastAsia" w:hAnsi="Cambria Math" w:cs="Arial"/>
                      <w:szCs w:val="24"/>
                    </w:rPr>
                    <m:t>FCI</m:t>
                  </m:r>
                </m:sub>
                <m:sup>
                  <m:r>
                    <w:rPr>
                      <w:rFonts w:ascii="Cambria Math" w:eastAsiaTheme="minorEastAsia" w:hAnsi="Cambria Math" w:cs="Arial"/>
                      <w:szCs w:val="24"/>
                    </w:rPr>
                    <m:t>Operational</m:t>
                  </m:r>
                </m:sup>
              </m:sSubSup>
            </m:den>
          </m:f>
        </m:oMath>
      </m:oMathPara>
    </w:p>
    <w:p w14:paraId="1D8A24B9" w14:textId="77777777" w:rsidR="001F3A74" w:rsidRPr="001F3A74" w:rsidRDefault="001F3A74" w:rsidP="00564045">
      <w:pPr>
        <w:ind w:left="2160"/>
      </w:pPr>
      <w:r w:rsidRPr="001F3A74">
        <w:t>where:</w:t>
      </w:r>
    </w:p>
    <w:p w14:paraId="026CF0D0" w14:textId="691A498F" w:rsidR="001F3A74" w:rsidRPr="001F3A74" w:rsidRDefault="00000000" w:rsidP="00564045">
      <w:pPr>
        <w:ind w:left="2160"/>
      </w:pPr>
      <m:oMath>
        <m:sSubSup>
          <m:sSubSupPr>
            <m:ctrlPr>
              <w:rPr>
                <w:rFonts w:ascii="Cambria Math" w:eastAsiaTheme="minorEastAsia" w:hAnsi="Cambria Math" w:cs="Arial"/>
                <w:i/>
                <w:szCs w:val="24"/>
              </w:rPr>
            </m:ctrlPr>
          </m:sSubSupPr>
          <m:e>
            <m:r>
              <w:rPr>
                <w:rFonts w:ascii="Cambria Math" w:eastAsiaTheme="minorEastAsia" w:hAnsi="Cambria Math" w:cs="Arial"/>
                <w:szCs w:val="24"/>
              </w:rPr>
              <m:t>Credits</m:t>
            </m:r>
          </m:e>
          <m:sub>
            <m:r>
              <w:rPr>
                <w:rFonts w:ascii="Cambria Math" w:eastAsiaTheme="minorEastAsia" w:hAnsi="Cambria Math" w:cs="Arial"/>
                <w:szCs w:val="24"/>
              </w:rPr>
              <m:t>FCI</m:t>
            </m:r>
          </m:sub>
          <m:sup>
            <m:r>
              <w:rPr>
                <w:rFonts w:ascii="Cambria Math" w:eastAsiaTheme="minorEastAsia" w:hAnsi="Cambria Math" w:cs="Arial"/>
                <w:szCs w:val="24"/>
              </w:rPr>
              <m:t>Potential</m:t>
            </m:r>
          </m:sup>
        </m:sSubSup>
      </m:oMath>
      <w:r w:rsidR="00BE7C53">
        <w:rPr>
          <w:szCs w:val="24"/>
        </w:rPr>
        <w:t xml:space="preserve"> </w:t>
      </w:r>
      <w:r w:rsidR="001F3A74" w:rsidRPr="001F3A74">
        <w:t>means the estimated potential FCI credits from all approved FSEs;</w:t>
      </w:r>
    </w:p>
    <w:p w14:paraId="5F8EFE4D" w14:textId="5F3BB8B0" w:rsidR="001F3A74" w:rsidRPr="001F3A74" w:rsidRDefault="00000000" w:rsidP="00564045">
      <w:pPr>
        <w:ind w:left="2160"/>
      </w:pPr>
      <m:oMath>
        <m:sSubSup>
          <m:sSubSupPr>
            <m:ctrlPr>
              <w:rPr>
                <w:rFonts w:ascii="Cambria Math" w:eastAsiaTheme="minorEastAsia" w:hAnsi="Cambria Math" w:cs="Arial"/>
                <w:i/>
                <w:szCs w:val="24"/>
              </w:rPr>
            </m:ctrlPr>
          </m:sSubSupPr>
          <m:e>
            <m:r>
              <w:rPr>
                <w:rFonts w:ascii="Cambria Math" w:eastAsiaTheme="minorEastAsia" w:hAnsi="Cambria Math" w:cs="Arial"/>
                <w:szCs w:val="24"/>
              </w:rPr>
              <m:t>Credits</m:t>
            </m:r>
          </m:e>
          <m:sub>
            <m:r>
              <w:rPr>
                <w:rFonts w:ascii="Cambria Math" w:eastAsiaTheme="minorEastAsia" w:hAnsi="Cambria Math" w:cs="Arial"/>
                <w:szCs w:val="24"/>
              </w:rPr>
              <m:t>FCI</m:t>
            </m:r>
          </m:sub>
          <m:sup>
            <m:r>
              <w:rPr>
                <w:rFonts w:ascii="Cambria Math" w:eastAsiaTheme="minorEastAsia" w:hAnsi="Cambria Math" w:cs="Arial"/>
                <w:szCs w:val="24"/>
              </w:rPr>
              <m:t>Prior qtr</m:t>
            </m:r>
          </m:sup>
        </m:sSubSup>
      </m:oMath>
      <w:r w:rsidR="00726686">
        <w:rPr>
          <w:szCs w:val="24"/>
        </w:rPr>
        <w:t xml:space="preserve"> </w:t>
      </w:r>
      <w:r w:rsidR="001F3A74" w:rsidRPr="001F3A74">
        <w:t>means the total FCI credits generated by operational FSEs in the prior quarter;</w:t>
      </w:r>
    </w:p>
    <w:p w14:paraId="2D8DD656" w14:textId="77DE5E4B" w:rsidR="001F3A74" w:rsidRPr="001F3A74" w:rsidRDefault="00000000" w:rsidP="00564045">
      <w:pPr>
        <w:ind w:left="2160"/>
      </w:pPr>
      <m:oMath>
        <m:sSubSup>
          <m:sSubSupPr>
            <m:ctrlPr>
              <w:rPr>
                <w:rFonts w:ascii="Cambria Math" w:eastAsiaTheme="minorEastAsia" w:hAnsi="Cambria Math" w:cs="Arial"/>
                <w:i/>
                <w:szCs w:val="24"/>
              </w:rPr>
            </m:ctrlPr>
          </m:sSubSupPr>
          <m:e>
            <m:r>
              <w:rPr>
                <w:rFonts w:ascii="Cambria Math" w:eastAsiaTheme="minorEastAsia" w:hAnsi="Cambria Math" w:cs="Arial"/>
                <w:szCs w:val="24"/>
              </w:rPr>
              <m:t>Cap</m:t>
            </m:r>
          </m:e>
          <m:sub>
            <m:r>
              <w:rPr>
                <w:rFonts w:ascii="Cambria Math" w:eastAsiaTheme="minorEastAsia" w:hAnsi="Cambria Math" w:cs="Arial"/>
                <w:szCs w:val="24"/>
              </w:rPr>
              <m:t>FCI</m:t>
            </m:r>
          </m:sub>
          <m:sup>
            <m:r>
              <w:rPr>
                <w:rFonts w:ascii="Cambria Math" w:eastAsiaTheme="minorEastAsia" w:hAnsi="Cambria Math" w:cs="Arial"/>
                <w:szCs w:val="24"/>
              </w:rPr>
              <m:t>Operational</m:t>
            </m:r>
          </m:sup>
        </m:sSubSup>
      </m:oMath>
      <w:r w:rsidR="00D37DD4">
        <w:rPr>
          <w:szCs w:val="24"/>
        </w:rPr>
        <w:t xml:space="preserve"> </w:t>
      </w:r>
      <w:r w:rsidR="001F3A74" w:rsidRPr="001F3A74">
        <w:t>means the total FCI charging capacity of FSEs that were operational in the prior quarter; and</w:t>
      </w:r>
    </w:p>
    <w:p w14:paraId="6B6DDF51" w14:textId="2D91AB23" w:rsidR="001F3A74" w:rsidRPr="001F3A74" w:rsidRDefault="00000000" w:rsidP="00564045">
      <w:pPr>
        <w:ind w:left="2160"/>
      </w:pPr>
      <m:oMath>
        <m:sSubSup>
          <m:sSubSupPr>
            <m:ctrlPr>
              <w:rPr>
                <w:rFonts w:ascii="Cambria Math" w:eastAsiaTheme="minorEastAsia" w:hAnsi="Cambria Math" w:cs="Arial"/>
                <w:i/>
                <w:szCs w:val="24"/>
              </w:rPr>
            </m:ctrlPr>
          </m:sSubSupPr>
          <m:e>
            <m:r>
              <w:rPr>
                <w:rFonts w:ascii="Cambria Math" w:eastAsiaTheme="minorEastAsia" w:hAnsi="Cambria Math" w:cs="Arial"/>
                <w:szCs w:val="24"/>
              </w:rPr>
              <m:t>Cap</m:t>
            </m:r>
          </m:e>
          <m:sub>
            <m:r>
              <w:rPr>
                <w:rFonts w:ascii="Cambria Math" w:eastAsiaTheme="minorEastAsia" w:hAnsi="Cambria Math" w:cs="Arial"/>
                <w:szCs w:val="24"/>
              </w:rPr>
              <m:t>FCI</m:t>
            </m:r>
          </m:sub>
          <m:sup>
            <m:r>
              <w:rPr>
                <w:rFonts w:ascii="Cambria Math" w:eastAsiaTheme="minorEastAsia" w:hAnsi="Cambria Math" w:cs="Arial"/>
                <w:szCs w:val="24"/>
              </w:rPr>
              <m:t>Approved</m:t>
            </m:r>
          </m:sup>
        </m:sSubSup>
      </m:oMath>
      <w:r w:rsidR="00992764">
        <w:rPr>
          <w:szCs w:val="24"/>
        </w:rPr>
        <w:t xml:space="preserve"> </w:t>
      </w:r>
      <w:r w:rsidR="001F3A74" w:rsidRPr="001F3A74">
        <w:t>means the total FCI charging capacity of all approved FSEs, both operational and nonoperational.</w:t>
      </w:r>
    </w:p>
    <w:p w14:paraId="01B3F60A" w14:textId="6D127E21" w:rsidR="001F3A74" w:rsidRPr="001F3A74" w:rsidRDefault="001F3A74" w:rsidP="00F701A2">
      <w:pPr>
        <w:pStyle w:val="Heading4"/>
        <w:keepNext w:val="0"/>
        <w:keepLines w:val="0"/>
        <w:rPr>
          <w:rFonts w:eastAsia="Yu Gothic Light"/>
        </w:rPr>
      </w:pPr>
      <w:r w:rsidRPr="001F3A74">
        <w:rPr>
          <w:rFonts w:eastAsia="Yu Gothic Light"/>
        </w:rPr>
        <w:t>The estimated potential FCI credits for an individual applicant will be calculated using the same equation as in subsection (A) above, where:</w:t>
      </w:r>
    </w:p>
    <w:p w14:paraId="46E6BA28" w14:textId="12BE878A" w:rsidR="001F3A74" w:rsidRPr="001F3A74" w:rsidRDefault="00000000" w:rsidP="00564045">
      <w:pPr>
        <w:ind w:left="2160"/>
      </w:pPr>
      <m:oMath>
        <m:sSubSup>
          <m:sSubSupPr>
            <m:ctrlPr>
              <w:rPr>
                <w:rFonts w:ascii="Cambria Math" w:eastAsiaTheme="minorEastAsia" w:hAnsi="Cambria Math" w:cs="Arial"/>
                <w:i/>
                <w:szCs w:val="24"/>
              </w:rPr>
            </m:ctrlPr>
          </m:sSubSupPr>
          <m:e>
            <m:r>
              <w:rPr>
                <w:rFonts w:ascii="Cambria Math" w:eastAsiaTheme="minorEastAsia" w:hAnsi="Cambria Math" w:cs="Arial"/>
                <w:szCs w:val="24"/>
              </w:rPr>
              <m:t>Credits</m:t>
            </m:r>
          </m:e>
          <m:sub>
            <m:r>
              <w:rPr>
                <w:rFonts w:ascii="Cambria Math" w:eastAsiaTheme="minorEastAsia" w:hAnsi="Cambria Math" w:cs="Arial"/>
                <w:szCs w:val="24"/>
              </w:rPr>
              <m:t>FCI</m:t>
            </m:r>
          </m:sub>
          <m:sup>
            <m:r>
              <w:rPr>
                <w:rFonts w:ascii="Cambria Math" w:eastAsiaTheme="minorEastAsia" w:hAnsi="Cambria Math" w:cs="Arial"/>
                <w:szCs w:val="24"/>
              </w:rPr>
              <m:t>Potential</m:t>
            </m:r>
          </m:sup>
        </m:sSubSup>
      </m:oMath>
      <w:r w:rsidR="00381BEB">
        <w:rPr>
          <w:szCs w:val="24"/>
        </w:rPr>
        <w:t xml:space="preserve"> </w:t>
      </w:r>
      <w:r w:rsidR="001F3A74" w:rsidRPr="001F3A74">
        <w:t>means the estimated potential FCI credits from the applicant’s approved FSEs;</w:t>
      </w:r>
    </w:p>
    <w:p w14:paraId="075ABAB8" w14:textId="7DABAF75" w:rsidR="001F3A74" w:rsidRPr="001F3A74" w:rsidRDefault="00000000" w:rsidP="00564045">
      <w:pPr>
        <w:ind w:left="2160"/>
      </w:pPr>
      <m:oMath>
        <m:sSubSup>
          <m:sSubSupPr>
            <m:ctrlPr>
              <w:rPr>
                <w:rFonts w:ascii="Cambria Math" w:eastAsiaTheme="minorEastAsia" w:hAnsi="Cambria Math" w:cs="Arial"/>
                <w:i/>
                <w:szCs w:val="24"/>
              </w:rPr>
            </m:ctrlPr>
          </m:sSubSupPr>
          <m:e>
            <m:r>
              <w:rPr>
                <w:rFonts w:ascii="Cambria Math" w:eastAsiaTheme="minorEastAsia" w:hAnsi="Cambria Math" w:cs="Arial"/>
                <w:szCs w:val="24"/>
              </w:rPr>
              <m:t>Credits</m:t>
            </m:r>
          </m:e>
          <m:sub>
            <m:r>
              <w:rPr>
                <w:rFonts w:ascii="Cambria Math" w:eastAsiaTheme="minorEastAsia" w:hAnsi="Cambria Math" w:cs="Arial"/>
                <w:szCs w:val="24"/>
              </w:rPr>
              <m:t>FCI</m:t>
            </m:r>
          </m:sub>
          <m:sup>
            <m:r>
              <w:rPr>
                <w:rFonts w:ascii="Cambria Math" w:eastAsiaTheme="minorEastAsia" w:hAnsi="Cambria Math" w:cs="Arial"/>
                <w:szCs w:val="24"/>
              </w:rPr>
              <m:t>Prior qtr</m:t>
            </m:r>
          </m:sup>
        </m:sSubSup>
      </m:oMath>
      <w:r w:rsidR="001F3A74" w:rsidRPr="001F3A74">
        <w:t xml:space="preserve"> means the total FCI credits generated by the applicant for operational FSEs in the prior quarter;</w:t>
      </w:r>
    </w:p>
    <w:p w14:paraId="7B92891D" w14:textId="32A188F3" w:rsidR="001F3A74" w:rsidRPr="001F3A74" w:rsidRDefault="00000000" w:rsidP="00564045">
      <w:pPr>
        <w:ind w:left="2160"/>
      </w:pPr>
      <m:oMath>
        <m:sSubSup>
          <m:sSubSupPr>
            <m:ctrlPr>
              <w:rPr>
                <w:rFonts w:ascii="Cambria Math" w:eastAsiaTheme="minorEastAsia" w:hAnsi="Cambria Math" w:cs="Arial"/>
                <w:i/>
                <w:szCs w:val="24"/>
              </w:rPr>
            </m:ctrlPr>
          </m:sSubSupPr>
          <m:e>
            <m:r>
              <w:rPr>
                <w:rFonts w:ascii="Cambria Math" w:eastAsiaTheme="minorEastAsia" w:hAnsi="Cambria Math" w:cs="Arial"/>
                <w:szCs w:val="24"/>
              </w:rPr>
              <m:t>Cap</m:t>
            </m:r>
          </m:e>
          <m:sub>
            <m:r>
              <w:rPr>
                <w:rFonts w:ascii="Cambria Math" w:eastAsiaTheme="minorEastAsia" w:hAnsi="Cambria Math" w:cs="Arial"/>
                <w:szCs w:val="24"/>
              </w:rPr>
              <m:t>FCI</m:t>
            </m:r>
          </m:sub>
          <m:sup>
            <m:r>
              <w:rPr>
                <w:rFonts w:ascii="Cambria Math" w:eastAsiaTheme="minorEastAsia" w:hAnsi="Cambria Math" w:cs="Arial"/>
                <w:szCs w:val="24"/>
              </w:rPr>
              <m:t>Operational</m:t>
            </m:r>
          </m:sup>
        </m:sSubSup>
      </m:oMath>
      <w:r w:rsidR="001F3A74" w:rsidRPr="001F3A74">
        <w:t xml:space="preserve"> means the total FCI charging capacity of the applicant’s FSEs that were operational in the prior quarter; and</w:t>
      </w:r>
    </w:p>
    <w:p w14:paraId="6C3D957F" w14:textId="640D3B93" w:rsidR="001F3A74" w:rsidRPr="001F3A74" w:rsidRDefault="00000000" w:rsidP="00564045">
      <w:pPr>
        <w:ind w:left="2160"/>
      </w:pPr>
      <m:oMath>
        <m:sSubSup>
          <m:sSubSupPr>
            <m:ctrlPr>
              <w:rPr>
                <w:rFonts w:ascii="Cambria Math" w:eastAsiaTheme="minorEastAsia" w:hAnsi="Cambria Math" w:cs="Arial"/>
                <w:i/>
                <w:szCs w:val="24"/>
              </w:rPr>
            </m:ctrlPr>
          </m:sSubSupPr>
          <m:e>
            <m:r>
              <w:rPr>
                <w:rFonts w:ascii="Cambria Math" w:eastAsiaTheme="minorEastAsia" w:hAnsi="Cambria Math" w:cs="Arial"/>
                <w:szCs w:val="24"/>
              </w:rPr>
              <m:t>Cap</m:t>
            </m:r>
          </m:e>
          <m:sub>
            <m:r>
              <w:rPr>
                <w:rFonts w:ascii="Cambria Math" w:eastAsiaTheme="minorEastAsia" w:hAnsi="Cambria Math" w:cs="Arial"/>
                <w:szCs w:val="24"/>
              </w:rPr>
              <m:t>FCI</m:t>
            </m:r>
          </m:sub>
          <m:sup>
            <m:r>
              <w:rPr>
                <w:rFonts w:ascii="Cambria Math" w:eastAsiaTheme="minorEastAsia" w:hAnsi="Cambria Math" w:cs="Arial"/>
                <w:szCs w:val="24"/>
              </w:rPr>
              <m:t>Approved</m:t>
            </m:r>
          </m:sup>
        </m:sSubSup>
      </m:oMath>
      <w:r w:rsidR="009B0D5C">
        <w:rPr>
          <w:szCs w:val="24"/>
        </w:rPr>
        <w:t xml:space="preserve"> </w:t>
      </w:r>
      <w:r w:rsidR="001F3A74" w:rsidRPr="001F3A74">
        <w:t>means the total FCI charging capacity of all of the applicant’s approved FSEs, both operational and nonoperational.</w:t>
      </w:r>
    </w:p>
    <w:p w14:paraId="523CC353" w14:textId="79C5C58C" w:rsidR="001F3A74" w:rsidRPr="001F3A74" w:rsidRDefault="001F3A74" w:rsidP="00F701A2">
      <w:pPr>
        <w:pStyle w:val="Heading4"/>
        <w:keepNext w:val="0"/>
        <w:keepLines w:val="0"/>
        <w:rPr>
          <w:rFonts w:eastAsia="Yu Gothic Light"/>
        </w:rPr>
      </w:pPr>
      <w:r w:rsidRPr="001F3A74">
        <w:rPr>
          <w:rFonts w:eastAsia="Yu Gothic Light"/>
        </w:rPr>
        <w:t>After receipt of an application designated by the applicant as ready for formal evaluation, the Executive Officer shall advise the applicant in writing either that:</w:t>
      </w:r>
    </w:p>
    <w:p w14:paraId="1F771B5A" w14:textId="78B7B25B" w:rsidR="001F3A74" w:rsidRPr="001F3A74" w:rsidRDefault="001F3A74" w:rsidP="00F701A2">
      <w:pPr>
        <w:pStyle w:val="Heading5"/>
        <w:keepNext w:val="0"/>
        <w:keepLines w:val="0"/>
        <w:rPr>
          <w:rFonts w:eastAsia="Yu Gothic Light"/>
        </w:rPr>
      </w:pPr>
      <w:r w:rsidRPr="001F3A74">
        <w:rPr>
          <w:rFonts w:eastAsia="Yu Gothic Light"/>
        </w:rPr>
        <w:t>The application is complete, or</w:t>
      </w:r>
    </w:p>
    <w:p w14:paraId="2218594A" w14:textId="1DAD351B" w:rsidR="001F3A74" w:rsidRPr="001F3A74" w:rsidRDefault="001F3A74" w:rsidP="00F701A2">
      <w:pPr>
        <w:pStyle w:val="Heading5"/>
        <w:keepNext w:val="0"/>
        <w:keepLines w:val="0"/>
        <w:rPr>
          <w:rFonts w:eastAsia="Yu Gothic Light"/>
        </w:rPr>
      </w:pPr>
      <w:r w:rsidRPr="001F3A74">
        <w:rPr>
          <w:rFonts w:eastAsia="Yu Gothic Light"/>
        </w:rPr>
        <w:t>The application is incomplete, in which case the Executive Officer will identify which requirements of section 95486.2(b)(2) have not been met.</w:t>
      </w:r>
    </w:p>
    <w:p w14:paraId="254DC764" w14:textId="0799AD1A" w:rsidR="001F3A74" w:rsidRPr="001F3A74" w:rsidRDefault="001F3A74" w:rsidP="00F701A2">
      <w:pPr>
        <w:pStyle w:val="Heading6"/>
        <w:keepNext w:val="0"/>
        <w:keepLines w:val="0"/>
        <w:rPr>
          <w:rFonts w:eastAsia="Yu Gothic Light"/>
        </w:rPr>
      </w:pPr>
      <w:r w:rsidRPr="001F3A74">
        <w:rPr>
          <w:rFonts w:eastAsia="Yu Gothic Light"/>
        </w:rPr>
        <w:t>The applicant may submit additional information to correct deficiencies identified by the Executive Officer.</w:t>
      </w:r>
    </w:p>
    <w:p w14:paraId="42583E2B" w14:textId="1E06C5D7" w:rsidR="001F3A74" w:rsidRPr="001F3A74" w:rsidRDefault="001F3A74" w:rsidP="00F701A2">
      <w:pPr>
        <w:pStyle w:val="Heading6"/>
        <w:keepNext w:val="0"/>
        <w:keepLines w:val="0"/>
        <w:rPr>
          <w:rFonts w:eastAsia="Yu Gothic Light"/>
        </w:rPr>
      </w:pPr>
      <w:r w:rsidRPr="001F3A74">
        <w:rPr>
          <w:rFonts w:eastAsia="Yu Gothic Light"/>
        </w:rPr>
        <w:t xml:space="preserve">If the applicant is unable to achieve a complete application </w:t>
      </w:r>
      <w:del w:id="1952" w:author="CARB" w:date="2023-12-19T12:12:00Z">
        <w:r w:rsidRPr="001F3A74">
          <w:rPr>
            <w:rFonts w:eastAsia="Yu Gothic Light"/>
          </w:rPr>
          <w:delText>within 180 days</w:delText>
        </w:r>
      </w:del>
      <w:ins w:id="1953" w:author="CARB" w:date="2023-12-19T12:12:00Z">
        <w:r w:rsidR="00A65DA0">
          <w:rPr>
            <w:rFonts w:eastAsia="Yu Gothic Light"/>
          </w:rPr>
          <w:t>during the quarter</w:t>
        </w:r>
      </w:ins>
      <w:r w:rsidRPr="001F3A74">
        <w:rPr>
          <w:rFonts w:eastAsia="Yu Gothic Light"/>
        </w:rPr>
        <w:t xml:space="preserve"> of the Executive Officer's receipt of the original application, the application will be denied on that basis, and the applicant will be informed in writing.</w:t>
      </w:r>
      <w:ins w:id="1954" w:author="CARB" w:date="2023-12-19T12:12:00Z">
        <w:r w:rsidR="004F2E4A">
          <w:rPr>
            <w:rFonts w:eastAsia="Yu Gothic Light"/>
          </w:rPr>
          <w:t xml:space="preserve"> The applicant may submit a new application for the station.</w:t>
        </w:r>
      </w:ins>
    </w:p>
    <w:p w14:paraId="4C2F1A9A" w14:textId="423FD4B8" w:rsidR="001F3A74" w:rsidRPr="001F3A74" w:rsidRDefault="001F3A74" w:rsidP="00F701A2">
      <w:pPr>
        <w:pStyle w:val="Heading5"/>
        <w:keepNext w:val="0"/>
        <w:keepLines w:val="0"/>
        <w:rPr>
          <w:rFonts w:eastAsia="Yu Gothic Light"/>
        </w:rPr>
      </w:pPr>
      <w:r w:rsidRPr="001F3A74">
        <w:rPr>
          <w:rFonts w:eastAsia="Yu Gothic Light"/>
        </w:rPr>
        <w:t>At any point during the application evaluation process, the Executive Officer may request in writing additional information or clarification from the applicant.</w:t>
      </w:r>
    </w:p>
    <w:p w14:paraId="48A4DE6D" w14:textId="1AA6FCBA" w:rsidR="001F3A74" w:rsidRPr="001F3A74" w:rsidRDefault="001F3A74" w:rsidP="00F701A2">
      <w:pPr>
        <w:pStyle w:val="Heading4"/>
        <w:keepNext w:val="0"/>
        <w:keepLines w:val="0"/>
        <w:rPr>
          <w:rFonts w:eastAsia="Yu Gothic Light"/>
        </w:rPr>
      </w:pPr>
      <w:r w:rsidRPr="001F3A74">
        <w:rPr>
          <w:rFonts w:eastAsia="Yu Gothic Light"/>
        </w:rPr>
        <w:t>The Executive Officer shall not approve an application if the Executive Officer determines, based upon the information submitted in the application and any other available information, that the application does not meet requirements in subsections 95486.2(b)(1) and (b)(2). If the Executive Officer does not approve the application, the applicant will be notified in writing and the basis for the disapproval shall be identified.</w:t>
      </w:r>
    </w:p>
    <w:p w14:paraId="2C7D21B3" w14:textId="7957387C" w:rsidR="001F3A74" w:rsidRPr="001F3A74" w:rsidRDefault="001F3A74" w:rsidP="00F701A2">
      <w:pPr>
        <w:pStyle w:val="Heading4"/>
        <w:keepNext w:val="0"/>
        <w:keepLines w:val="0"/>
        <w:rPr>
          <w:rFonts w:eastAsia="Yu Gothic Light"/>
        </w:rPr>
      </w:pPr>
      <w:r w:rsidRPr="001F3A74">
        <w:rPr>
          <w:rFonts w:eastAsia="Yu Gothic Light"/>
        </w:rPr>
        <w:t>If the Executive Officer determines the application has met all requirements for approval pursuant to subsections 95486.2(b)(1) and (b)(2), the Executive Officer will approve the application and provide an approval summary on the LCFS website including the site location and FSE ID, number and type of FSE, nameplate and effective simultaneous power rating for each FSE, and effective date range for FCI pathway crediting.</w:t>
      </w:r>
    </w:p>
    <w:p w14:paraId="46716CB9" w14:textId="6798BC94" w:rsidR="001F3A74" w:rsidRPr="001F3A74" w:rsidRDefault="001F3A74" w:rsidP="00F701A2">
      <w:pPr>
        <w:pStyle w:val="Heading4"/>
        <w:keepNext w:val="0"/>
        <w:keepLines w:val="0"/>
        <w:rPr>
          <w:rFonts w:eastAsia="Yu Gothic Light"/>
        </w:rPr>
      </w:pPr>
      <w:r w:rsidRPr="009B0D5C">
        <w:rPr>
          <w:rFonts w:eastAsia="Yu Gothic Light"/>
          <w:i/>
          <w:iCs w:val="0"/>
        </w:rPr>
        <w:lastRenderedPageBreak/>
        <w:t>Crediting Period.</w:t>
      </w:r>
      <w:r w:rsidRPr="001F3A74">
        <w:rPr>
          <w:rFonts w:eastAsia="Yu Gothic Light"/>
        </w:rPr>
        <w:t xml:space="preserve"> FCI crediting is limited to 5 years starting with the quarter following Executive Officer approval of the application.</w:t>
      </w:r>
    </w:p>
    <w:p w14:paraId="1E8A4F7B" w14:textId="5F341CAB" w:rsidR="001F3A74" w:rsidRPr="001F3A74" w:rsidRDefault="001F3A74" w:rsidP="00F701A2">
      <w:pPr>
        <w:pStyle w:val="Heading3"/>
        <w:keepNext w:val="0"/>
        <w:keepLines w:val="0"/>
        <w:rPr>
          <w:rFonts w:eastAsia="Yu Gothic Light"/>
        </w:rPr>
      </w:pPr>
      <w:r w:rsidRPr="009B0D5C">
        <w:rPr>
          <w:rFonts w:eastAsia="Yu Gothic Light"/>
          <w:i/>
          <w:iCs/>
        </w:rPr>
        <w:t>Requirements to Generate FCI Credits.</w:t>
      </w:r>
      <w:r w:rsidRPr="001F3A74">
        <w:rPr>
          <w:rFonts w:eastAsia="Yu Gothic Light"/>
        </w:rPr>
        <w:t xml:space="preserve"> To generate credits using FCI pathways the following conditions must be met. The applicant must maintain, and submit to CARB upon request, records demonstrating adherence to these conditions.</w:t>
      </w:r>
    </w:p>
    <w:p w14:paraId="205E6945" w14:textId="524B189C" w:rsidR="001F3A74" w:rsidRPr="001F3A74" w:rsidRDefault="001F3A74" w:rsidP="00F701A2">
      <w:pPr>
        <w:pStyle w:val="Heading4"/>
        <w:keepNext w:val="0"/>
        <w:keepLines w:val="0"/>
        <w:rPr>
          <w:rFonts w:eastAsia="Yu Gothic Light"/>
        </w:rPr>
      </w:pPr>
      <w:r w:rsidRPr="001F3A74">
        <w:rPr>
          <w:rFonts w:eastAsia="Yu Gothic Light"/>
        </w:rPr>
        <w:t>The applicant must update the nameplate and effective simultaneous power rating of FSE if different from the power rating provided in the application. Any FSE design or operational information that deviates from the original application must be declared to the Executive Officer, and a new attestation must be submitted using the language in section 95486.2(b)(2).</w:t>
      </w:r>
    </w:p>
    <w:p w14:paraId="55AF95FE" w14:textId="21FB284A" w:rsidR="001F3A74" w:rsidRPr="001F3A74" w:rsidRDefault="001F3A74" w:rsidP="00F701A2">
      <w:pPr>
        <w:pStyle w:val="Heading4"/>
        <w:keepNext w:val="0"/>
        <w:keepLines w:val="0"/>
        <w:rPr>
          <w:rFonts w:eastAsia="Yu Gothic Light"/>
        </w:rPr>
      </w:pPr>
      <w:r w:rsidRPr="001F3A74">
        <w:rPr>
          <w:rFonts w:eastAsia="Yu Gothic Light"/>
        </w:rPr>
        <w:t>The FSE must be open to the public, meaning that no obstructions or obstacles exist to preclude vehicle operators from entering the FSE premises, no access cards or personal identification (PIN) codes are required for the FSE to dispense fuel, and no formal or registered equipment training shall be required for individuals to use the FSE.</w:t>
      </w:r>
    </w:p>
    <w:p w14:paraId="1CD5F878" w14:textId="17355B9A" w:rsidR="001F3A74" w:rsidRPr="001F3A74" w:rsidRDefault="001F3A74" w:rsidP="00F701A2">
      <w:pPr>
        <w:pStyle w:val="Heading4"/>
        <w:keepNext w:val="0"/>
        <w:keepLines w:val="0"/>
        <w:rPr>
          <w:rFonts w:eastAsia="Yu Gothic Light"/>
        </w:rPr>
      </w:pPr>
      <w:r w:rsidRPr="001F3A74">
        <w:rPr>
          <w:rFonts w:eastAsia="Yu Gothic Light"/>
        </w:rPr>
        <w:t>The FSE that charges a fee for service must be capable of supporting a public point-of-sale method that accepts all major credit or debit cards.</w:t>
      </w:r>
    </w:p>
    <w:p w14:paraId="2B18233E" w14:textId="49C8AEF9" w:rsidR="001F3A74" w:rsidRPr="001F3A74" w:rsidRDefault="001F3A74" w:rsidP="00F701A2">
      <w:pPr>
        <w:pStyle w:val="Heading4"/>
        <w:keepNext w:val="0"/>
        <w:keepLines w:val="0"/>
        <w:rPr>
          <w:rFonts w:eastAsia="Yu Gothic Light"/>
        </w:rPr>
      </w:pPr>
      <w:r w:rsidRPr="001F3A74">
        <w:rPr>
          <w:rFonts w:eastAsia="Yu Gothic Light"/>
        </w:rPr>
        <w:t>The FSE passed final inspection by the appropriate authority having jurisdiction and has a permit to operate.</w:t>
      </w:r>
    </w:p>
    <w:p w14:paraId="7D34B3E4" w14:textId="2EB16642" w:rsidR="001F3A74" w:rsidRPr="001F3A74" w:rsidRDefault="001F3A74" w:rsidP="00F701A2">
      <w:pPr>
        <w:pStyle w:val="Heading4"/>
        <w:keepNext w:val="0"/>
        <w:keepLines w:val="0"/>
        <w:rPr>
          <w:rFonts w:eastAsia="Yu Gothic Light"/>
        </w:rPr>
      </w:pPr>
      <w:r w:rsidRPr="001F3A74">
        <w:rPr>
          <w:rFonts w:eastAsia="Yu Gothic Light"/>
        </w:rPr>
        <w:t>The FSE owner has fully commissioned the FSE, and has declared it fit to service retail EV drivers.</w:t>
      </w:r>
    </w:p>
    <w:p w14:paraId="3BC754EF" w14:textId="546D1D80" w:rsidR="001F3A74" w:rsidRPr="001F3A74" w:rsidRDefault="001F3A74" w:rsidP="00F701A2">
      <w:pPr>
        <w:pStyle w:val="Heading4"/>
        <w:keepNext w:val="0"/>
        <w:keepLines w:val="0"/>
        <w:rPr>
          <w:rFonts w:eastAsia="Yu Gothic Light"/>
        </w:rPr>
      </w:pPr>
      <w:r w:rsidRPr="001F3A74">
        <w:rPr>
          <w:rFonts w:eastAsia="Yu Gothic Light"/>
        </w:rPr>
        <w:t>The FSE registration must be completed pursuant to section 95483.2(b)(8) and the quantity of dispensed electricity must be reported as required in section 95491.</w:t>
      </w:r>
    </w:p>
    <w:p w14:paraId="796423A0" w14:textId="39458271" w:rsidR="001F3A74" w:rsidRPr="001F3A74" w:rsidRDefault="001F3A74" w:rsidP="00F701A2">
      <w:pPr>
        <w:pStyle w:val="Heading4"/>
        <w:keepNext w:val="0"/>
        <w:keepLines w:val="0"/>
        <w:rPr>
          <w:rFonts w:eastAsia="Yu Gothic Light"/>
        </w:rPr>
      </w:pPr>
      <w:r w:rsidRPr="001F3A74">
        <w:rPr>
          <w:rFonts w:eastAsia="Yu Gothic Light"/>
        </w:rPr>
        <w:t>The FSE must be operational within 12 months of application approval. If the applicant fails to demonstrate the operability within 12 months of approval then the application will be canceled. The applicant can reapply for the same FSE site eligible only for 2 years of crediting.</w:t>
      </w:r>
    </w:p>
    <w:p w14:paraId="4E09A179" w14:textId="5DFB8968" w:rsidR="001F3A74" w:rsidRPr="001F3A74" w:rsidRDefault="001F3A74" w:rsidP="00F701A2">
      <w:pPr>
        <w:pStyle w:val="Heading4"/>
        <w:keepNext w:val="0"/>
        <w:keepLines w:val="0"/>
        <w:rPr>
          <w:rFonts w:eastAsia="Yu Gothic Light"/>
        </w:rPr>
      </w:pPr>
      <w:r w:rsidRPr="001F3A74">
        <w:rPr>
          <w:rFonts w:eastAsia="Yu Gothic Light"/>
        </w:rPr>
        <w:t>The estimated cumulative value of FCI credits generated for the FSE in the prior quarter must be less than the difference between the total capital expenditure reported pursuant to section 95486.2(b)(6)(B)1 and the total grant revenue or other funding reported pursuant to section 95486.2(b)(6)(B)5 in the prior quarter.</w:t>
      </w:r>
    </w:p>
    <w:p w14:paraId="10378EFB" w14:textId="15E31F9E" w:rsidR="001F3A74" w:rsidRPr="001F3A74" w:rsidRDefault="001F3A74" w:rsidP="00F701A2">
      <w:pPr>
        <w:pStyle w:val="Heading5"/>
        <w:keepNext w:val="0"/>
        <w:keepLines w:val="0"/>
        <w:rPr>
          <w:rFonts w:eastAsia="Yu Gothic Light"/>
        </w:rPr>
      </w:pPr>
      <w:r w:rsidRPr="001F3A74">
        <w:rPr>
          <w:rFonts w:eastAsia="Yu Gothic Light"/>
        </w:rPr>
        <w:lastRenderedPageBreak/>
        <w:t>The estimated value of FCI credits, for the purpose of this determination, shall be calculated using the number of FCI credits generated for the FSE in the quarter and the average LCFS credit price for that quarter published on the LCFS website.</w:t>
      </w:r>
    </w:p>
    <w:p w14:paraId="27C9FBA9" w14:textId="582CD05D" w:rsidR="001F3A74" w:rsidRPr="001F3A74" w:rsidRDefault="001F3A74" w:rsidP="00F701A2">
      <w:pPr>
        <w:pStyle w:val="Heading5"/>
        <w:keepNext w:val="0"/>
        <w:keepLines w:val="0"/>
        <w:rPr>
          <w:rFonts w:eastAsia="Yu Gothic Light"/>
        </w:rPr>
      </w:pPr>
      <w:r w:rsidRPr="001F3A74">
        <w:rPr>
          <w:rFonts w:eastAsia="Yu Gothic Light"/>
        </w:rPr>
        <w:t>The cumulative credit value generated for each FSE will be tracked as the sum of all quarterly credit values in constant</w:t>
      </w:r>
      <w:r w:rsidR="00785791">
        <w:rPr>
          <w:rFonts w:eastAsia="Yu Gothic Light"/>
        </w:rPr>
        <w:noBreakHyphen/>
      </w:r>
      <w:r w:rsidRPr="001F3A74">
        <w:rPr>
          <w:rFonts w:eastAsia="Yu Gothic Light"/>
        </w:rPr>
        <w:t>dollar for the year in which the FCI application was approved using an annual discount rate of 10%.</w:t>
      </w:r>
    </w:p>
    <w:p w14:paraId="40E9799A" w14:textId="42F53718" w:rsidR="001F3A74" w:rsidRPr="001F3A74" w:rsidRDefault="001F3A74" w:rsidP="00F701A2">
      <w:pPr>
        <w:pStyle w:val="Heading5"/>
        <w:keepNext w:val="0"/>
        <w:keepLines w:val="0"/>
        <w:rPr>
          <w:rFonts w:eastAsia="Yu Gothic Light"/>
        </w:rPr>
      </w:pPr>
      <w:r w:rsidRPr="001F3A74">
        <w:rPr>
          <w:rFonts w:eastAsia="Yu Gothic Light"/>
        </w:rPr>
        <w:t>The estimated value calculated under this provision will be made available only to the respective reporting entity in LRT-CBTS and will not be published on the LCFS website.</w:t>
      </w:r>
    </w:p>
    <w:p w14:paraId="6924E986" w14:textId="63814A58" w:rsidR="001F3A74" w:rsidRPr="001F3A74" w:rsidRDefault="001F3A74" w:rsidP="00F701A2">
      <w:pPr>
        <w:pStyle w:val="Heading5"/>
        <w:keepNext w:val="0"/>
        <w:keepLines w:val="0"/>
        <w:rPr>
          <w:rFonts w:eastAsia="Yu Gothic Light"/>
        </w:rPr>
      </w:pPr>
      <w:r w:rsidRPr="001F3A74">
        <w:rPr>
          <w:rFonts w:eastAsia="Yu Gothic Light"/>
        </w:rPr>
        <w:t>This will not affect the reporting entity's ability to generate non-FCI LCFS credits for the electricity dispensed at the FSE.</w:t>
      </w:r>
    </w:p>
    <w:p w14:paraId="044A835B" w14:textId="1166D237" w:rsidR="001F3A74" w:rsidRPr="001F3A74" w:rsidRDefault="001F3A74" w:rsidP="00F701A2">
      <w:pPr>
        <w:pStyle w:val="Heading3"/>
        <w:keepNext w:val="0"/>
        <w:keepLines w:val="0"/>
        <w:rPr>
          <w:rFonts w:eastAsia="Yu Gothic Light"/>
        </w:rPr>
      </w:pPr>
      <w:r w:rsidRPr="009B0D5C">
        <w:rPr>
          <w:rFonts w:eastAsia="Yu Gothic Light"/>
          <w:i/>
          <w:iCs/>
        </w:rPr>
        <w:t>Calculation of FCI Credits.</w:t>
      </w:r>
      <w:r w:rsidRPr="001F3A74">
        <w:rPr>
          <w:rFonts w:eastAsia="Yu Gothic Light"/>
        </w:rPr>
        <w:t xml:space="preserve"> FCI credits will be calculated using the following equation for each FSE approved under this provision:</w:t>
      </w:r>
    </w:p>
    <w:p w14:paraId="7991DF3E" w14:textId="1AAE10F9" w:rsidR="001F3A74" w:rsidRPr="00423176" w:rsidRDefault="00000000" w:rsidP="00564045">
      <w:pPr>
        <w:ind w:left="1440"/>
        <w:rPr>
          <w:rFonts w:eastAsia="Yu Gothic Light"/>
        </w:rPr>
      </w:pPr>
      <m:oMathPara>
        <m:oMathParaPr>
          <m:jc m:val="left"/>
        </m:oMathParaPr>
        <m:oMath>
          <m:sSub>
            <m:sSubPr>
              <m:ctrlPr>
                <w:rPr>
                  <w:rFonts w:ascii="Cambria Math" w:hAnsi="Cambria Math"/>
                  <w:i/>
                </w:rPr>
              </m:ctrlPr>
            </m:sSubPr>
            <m:e>
              <m:r>
                <w:rPr>
                  <w:rFonts w:ascii="Cambria Math" w:hAnsi="Cambria Math"/>
                </w:rPr>
                <m:t>Credits</m:t>
              </m:r>
            </m:e>
            <m:sub>
              <m:r>
                <w:rPr>
                  <w:rFonts w:ascii="Cambria Math" w:hAnsi="Cambria Math"/>
                </w:rPr>
                <m:t>FCI</m:t>
              </m:r>
            </m:sub>
          </m:sSub>
          <m:r>
            <w:rPr>
              <w:rFonts w:ascii="Cambria Math" w:hAnsi="Cambria Math"/>
            </w:rPr>
            <m:t xml:space="preserve"> (MT)= </m:t>
          </m:r>
          <m:d>
            <m:dPr>
              <m:ctrlPr>
                <w:rPr>
                  <w:rFonts w:ascii="Cambria Math" w:hAnsi="Cambria Math"/>
                  <w:i/>
                </w:rPr>
              </m:ctrlPr>
            </m:dPr>
            <m:e>
              <m:sSubSup>
                <m:sSubSupPr>
                  <m:ctrlPr>
                    <w:rPr>
                      <w:rFonts w:ascii="Cambria Math" w:hAnsi="Cambria Math"/>
                      <w:i/>
                    </w:rPr>
                  </m:ctrlPr>
                </m:sSubSupPr>
                <m:e>
                  <m:r>
                    <w:rPr>
                      <w:rFonts w:ascii="Cambria Math" w:hAnsi="Cambria Math"/>
                    </w:rPr>
                    <m:t>CI</m:t>
                  </m:r>
                </m:e>
                <m:sub>
                  <m:r>
                    <w:rPr>
                      <w:rFonts w:ascii="Cambria Math" w:hAnsi="Cambria Math"/>
                    </w:rPr>
                    <m:t>standard</m:t>
                  </m:r>
                </m:sub>
                <m:sup>
                  <m:r>
                    <w:rPr>
                      <w:rFonts w:ascii="Cambria Math" w:hAnsi="Cambria Math"/>
                    </w:rPr>
                    <m:t>XD</m:t>
                  </m:r>
                </m:sup>
              </m:sSubSup>
              <m:r>
                <w:rPr>
                  <w:rFonts w:ascii="Cambria Math" w:hAnsi="Cambria Math"/>
                </w:rPr>
                <m:t>×EER-</m:t>
              </m:r>
              <m:sSub>
                <m:sSubPr>
                  <m:ctrlPr>
                    <w:rPr>
                      <w:rFonts w:ascii="Cambria Math" w:hAnsi="Cambria Math"/>
                      <w:i/>
                    </w:rPr>
                  </m:ctrlPr>
                </m:sSubPr>
                <m:e>
                  <m:r>
                    <w:rPr>
                      <w:rFonts w:ascii="Cambria Math" w:hAnsi="Cambria Math"/>
                    </w:rPr>
                    <m:t>CI</m:t>
                  </m:r>
                </m:e>
                <m:sub>
                  <m:r>
                    <w:rPr>
                      <w:rFonts w:ascii="Cambria Math" w:hAnsi="Cambria Math"/>
                    </w:rPr>
                    <m:t>FCI</m:t>
                  </m:r>
                </m:sub>
              </m:sSub>
            </m:e>
          </m:d>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Elec</m:t>
              </m:r>
            </m:sub>
          </m:sSub>
          <m:r>
            <w:rPr>
              <w:rFonts w:ascii="Cambria Math" w:hAnsi="Cambria Math"/>
            </w:rPr>
            <m:t>×</m:t>
          </m:r>
          <m:d>
            <m:dPr>
              <m:ctrlPr>
                <w:rPr>
                  <w:rFonts w:ascii="Cambria Math" w:hAnsi="Cambria Math"/>
                  <w:i/>
                </w:rPr>
              </m:ctrlPr>
            </m:dPr>
            <m:e>
              <m:sSubSup>
                <m:sSubSupPr>
                  <m:ctrlPr>
                    <w:rPr>
                      <w:rFonts w:ascii="Cambria Math" w:hAnsi="Cambria Math"/>
                      <w:i/>
                    </w:rPr>
                  </m:ctrlPr>
                </m:sSubSupPr>
                <m:e>
                  <m:r>
                    <w:rPr>
                      <w:rFonts w:ascii="Cambria Math" w:hAnsi="Cambria Math"/>
                    </w:rPr>
                    <m:t>Cap</m:t>
                  </m:r>
                </m:e>
                <m:sub>
                  <m:r>
                    <w:rPr>
                      <w:rFonts w:ascii="Cambria Math" w:hAnsi="Cambria Math"/>
                    </w:rPr>
                    <m:t>FCI</m:t>
                  </m:r>
                </m:sub>
                <m:sup>
                  <m:r>
                    <w:rPr>
                      <w:rFonts w:ascii="Cambria Math" w:hAnsi="Cambria Math"/>
                    </w:rPr>
                    <m:t>i</m:t>
                  </m:r>
                </m:sup>
              </m:sSubSup>
              <m:r>
                <w:rPr>
                  <w:rFonts w:ascii="Cambria Math" w:hAnsi="Cambria Math"/>
                </w:rPr>
                <m:t>×N×UT-</m:t>
              </m:r>
              <m:sSub>
                <m:sSubPr>
                  <m:ctrlPr>
                    <w:rPr>
                      <w:rFonts w:ascii="Cambria Math" w:hAnsi="Cambria Math"/>
                      <w:i/>
                    </w:rPr>
                  </m:ctrlPr>
                </m:sSubPr>
                <m:e>
                  <m:r>
                    <w:rPr>
                      <w:rFonts w:ascii="Cambria Math" w:hAnsi="Cambria Math"/>
                    </w:rPr>
                    <m:t>Elec</m:t>
                  </m:r>
                </m:e>
                <m:sub>
                  <m:r>
                    <w:rPr>
                      <w:rFonts w:ascii="Cambria Math" w:hAnsi="Cambria Math"/>
                    </w:rPr>
                    <m:t>disp</m:t>
                  </m:r>
                </m:sub>
              </m:sSub>
            </m:e>
          </m:d>
          <m:r>
            <w:rPr>
              <w:rFonts w:ascii="Cambria Math" w:hAnsi="Cambria Math"/>
            </w:rPr>
            <m:t>×C</m:t>
          </m:r>
        </m:oMath>
      </m:oMathPara>
    </w:p>
    <w:p w14:paraId="7247D0D4" w14:textId="77777777" w:rsidR="001F3A74" w:rsidRPr="001F3A74" w:rsidRDefault="001F3A74" w:rsidP="00564045">
      <w:pPr>
        <w:ind w:left="1440"/>
        <w:rPr>
          <w:rFonts w:eastAsia="Yu Gothic Light"/>
        </w:rPr>
      </w:pPr>
      <w:r w:rsidRPr="001F3A74">
        <w:rPr>
          <w:rFonts w:eastAsia="Yu Gothic Light"/>
        </w:rPr>
        <w:t>where:</w:t>
      </w:r>
    </w:p>
    <w:p w14:paraId="0D4445C8" w14:textId="41134A25" w:rsidR="001F3A74" w:rsidRPr="001F3A74" w:rsidRDefault="00000000" w:rsidP="00564045">
      <w:pPr>
        <w:ind w:left="1440"/>
        <w:rPr>
          <w:rFonts w:eastAsia="Yu Gothic Light"/>
        </w:rPr>
      </w:pPr>
      <m:oMath>
        <m:sSubSup>
          <m:sSubSupPr>
            <m:ctrlPr>
              <w:rPr>
                <w:rFonts w:ascii="Cambria Math" w:hAnsi="Cambria Math"/>
                <w:i/>
              </w:rPr>
            </m:ctrlPr>
          </m:sSubSupPr>
          <m:e>
            <m:r>
              <w:rPr>
                <w:rFonts w:ascii="Cambria Math" w:hAnsi="Cambria Math"/>
              </w:rPr>
              <m:t>CI</m:t>
            </m:r>
          </m:e>
          <m:sub>
            <m:r>
              <w:rPr>
                <w:rFonts w:ascii="Cambria Math" w:hAnsi="Cambria Math"/>
              </w:rPr>
              <m:t>standard</m:t>
            </m:r>
          </m:sub>
          <m:sup>
            <m:r>
              <w:rPr>
                <w:rFonts w:ascii="Cambria Math" w:hAnsi="Cambria Math"/>
              </w:rPr>
              <m:t>XD</m:t>
            </m:r>
          </m:sup>
        </m:sSubSup>
      </m:oMath>
      <w:r w:rsidR="00286A04">
        <w:rPr>
          <w:rFonts w:eastAsia="Yu Gothic Light"/>
        </w:rPr>
        <w:t xml:space="preserve"> </w:t>
      </w:r>
      <w:r w:rsidR="001F3A74" w:rsidRPr="001F3A74">
        <w:rPr>
          <w:rFonts w:eastAsia="Yu Gothic Light"/>
        </w:rPr>
        <w:t>is the average carbon intensity requirement of gasoline (</w:t>
      </w:r>
      <m:oMath>
        <m:r>
          <w:rPr>
            <w:rFonts w:ascii="Cambria Math" w:hAnsi="Cambria Math"/>
          </w:rPr>
          <m:t>XD</m:t>
        </m:r>
      </m:oMath>
      <w:r w:rsidR="001F3A74" w:rsidRPr="001F3A74">
        <w:rPr>
          <w:rFonts w:eastAsia="Yu Gothic Light"/>
        </w:rPr>
        <w:t xml:space="preserve"> = “gasoline”) for a given year as provided in section 95484(b);</w:t>
      </w:r>
    </w:p>
    <w:p w14:paraId="1E771291" w14:textId="2FC9F692" w:rsidR="001F3A74" w:rsidRPr="001F3A74" w:rsidRDefault="00060F3D" w:rsidP="00564045">
      <w:pPr>
        <w:ind w:left="1440"/>
        <w:rPr>
          <w:rFonts w:eastAsia="Yu Gothic Light"/>
        </w:rPr>
      </w:pPr>
      <m:oMath>
        <m:r>
          <w:rPr>
            <w:rFonts w:ascii="Cambria Math" w:hAnsi="Cambria Math"/>
          </w:rPr>
          <m:t>EER</m:t>
        </m:r>
      </m:oMath>
      <w:r w:rsidR="001F3A74" w:rsidRPr="001F3A74">
        <w:rPr>
          <w:rFonts w:eastAsia="Yu Gothic Light"/>
        </w:rPr>
        <w:t xml:space="preserve"> is the dimensionless Energy Economy Ratio for Electricity/BEV or PHEV relative to gasoline as listed in Table 5;</w:t>
      </w:r>
    </w:p>
    <w:p w14:paraId="54D52028" w14:textId="38E1432F" w:rsidR="001F3A74" w:rsidRPr="001F3A74" w:rsidRDefault="00000000" w:rsidP="00564045">
      <w:pPr>
        <w:ind w:left="1440"/>
        <w:rPr>
          <w:rFonts w:eastAsia="Yu Gothic Light"/>
        </w:rPr>
      </w:pPr>
      <m:oMath>
        <m:sSub>
          <m:sSubPr>
            <m:ctrlPr>
              <w:rPr>
                <w:rFonts w:ascii="Cambria Math" w:hAnsi="Cambria Math"/>
                <w:i/>
              </w:rPr>
            </m:ctrlPr>
          </m:sSubPr>
          <m:e>
            <m:r>
              <w:rPr>
                <w:rFonts w:ascii="Cambria Math" w:hAnsi="Cambria Math"/>
              </w:rPr>
              <m:t>CI</m:t>
            </m:r>
          </m:e>
          <m:sub>
            <m:r>
              <w:rPr>
                <w:rFonts w:ascii="Cambria Math" w:hAnsi="Cambria Math"/>
              </w:rPr>
              <m:t>FCI</m:t>
            </m:r>
          </m:sub>
        </m:sSub>
      </m:oMath>
      <w:r w:rsidR="001F3A74" w:rsidRPr="001F3A74">
        <w:rPr>
          <w:rFonts w:eastAsia="Yu Gothic Light"/>
        </w:rPr>
        <w:t xml:space="preserve"> is the California average grid electricity carbon intensity as listed in Table 7-1;</w:t>
      </w:r>
    </w:p>
    <w:p w14:paraId="14609F00" w14:textId="262DDA9D" w:rsidR="001F3A74" w:rsidRPr="001F3A74" w:rsidRDefault="00000000" w:rsidP="00564045">
      <w:pPr>
        <w:ind w:left="1440"/>
        <w:rPr>
          <w:rFonts w:eastAsia="Yu Gothic Light"/>
        </w:rPr>
      </w:pPr>
      <m:oMath>
        <m:sSub>
          <m:sSubPr>
            <m:ctrlPr>
              <w:rPr>
                <w:rFonts w:ascii="Cambria Math" w:hAnsi="Cambria Math"/>
                <w:i/>
              </w:rPr>
            </m:ctrlPr>
          </m:sSubPr>
          <m:e>
            <m:r>
              <w:rPr>
                <w:rFonts w:ascii="Cambria Math" w:hAnsi="Cambria Math"/>
              </w:rPr>
              <m:t>C</m:t>
            </m:r>
          </m:e>
          <m:sub>
            <m:r>
              <w:rPr>
                <w:rFonts w:ascii="Cambria Math" w:hAnsi="Cambria Math"/>
              </w:rPr>
              <m:t>Elec</m:t>
            </m:r>
          </m:sub>
        </m:sSub>
      </m:oMath>
      <w:r w:rsidR="00A60DEA">
        <w:rPr>
          <w:rFonts w:eastAsia="Yu Gothic Light"/>
        </w:rPr>
        <w:t xml:space="preserve"> </w:t>
      </w:r>
      <w:r w:rsidR="001F3A74" w:rsidRPr="001F3A74">
        <w:rPr>
          <w:rFonts w:eastAsia="Yu Gothic Light"/>
        </w:rPr>
        <w:t>is the conversion factor for electricity as listed in Table 4;</w:t>
      </w:r>
    </w:p>
    <w:p w14:paraId="4A14BAE5" w14:textId="6FF91D6A" w:rsidR="001F3A74" w:rsidRPr="001F3A74" w:rsidRDefault="00000000" w:rsidP="00564045">
      <w:pPr>
        <w:ind w:left="1440"/>
        <w:rPr>
          <w:rFonts w:eastAsia="Yu Gothic Light"/>
        </w:rPr>
      </w:pPr>
      <m:oMath>
        <m:sSubSup>
          <m:sSubSupPr>
            <m:ctrlPr>
              <w:rPr>
                <w:rFonts w:ascii="Cambria Math" w:hAnsi="Cambria Math"/>
                <w:i/>
              </w:rPr>
            </m:ctrlPr>
          </m:sSubSupPr>
          <m:e>
            <m:r>
              <w:rPr>
                <w:rFonts w:ascii="Cambria Math" w:hAnsi="Cambria Math"/>
              </w:rPr>
              <m:t>Cap</m:t>
            </m:r>
          </m:e>
          <m:sub>
            <m:r>
              <w:rPr>
                <w:rFonts w:ascii="Cambria Math" w:hAnsi="Cambria Math"/>
              </w:rPr>
              <m:t>FCI</m:t>
            </m:r>
          </m:sub>
          <m:sup>
            <m:r>
              <w:rPr>
                <w:rFonts w:ascii="Cambria Math" w:hAnsi="Cambria Math"/>
              </w:rPr>
              <m:t>i</m:t>
            </m:r>
          </m:sup>
        </m:sSubSup>
      </m:oMath>
      <w:r w:rsidR="003928E1">
        <w:rPr>
          <w:rFonts w:eastAsia="Yu Gothic Light"/>
        </w:rPr>
        <w:t xml:space="preserve"> </w:t>
      </w:r>
      <w:r w:rsidR="001F3A74" w:rsidRPr="001F3A74">
        <w:rPr>
          <w:rFonts w:eastAsia="Yu Gothic Light"/>
        </w:rPr>
        <w:t>is the FCI charging capacity (kWh/day) for the FSE;</w:t>
      </w:r>
    </w:p>
    <w:p w14:paraId="381F599B" w14:textId="09551A81" w:rsidR="001F3A74" w:rsidRPr="001F3A74" w:rsidRDefault="00034FAD" w:rsidP="00564045">
      <w:pPr>
        <w:ind w:left="1440"/>
        <w:rPr>
          <w:rFonts w:eastAsia="Yu Gothic Light"/>
        </w:rPr>
      </w:pPr>
      <m:oMath>
        <m:r>
          <w:rPr>
            <w:rFonts w:ascii="Cambria Math" w:hAnsi="Cambria Math"/>
          </w:rPr>
          <m:t>N</m:t>
        </m:r>
      </m:oMath>
      <w:r w:rsidR="001F3A74" w:rsidRPr="001F3A74">
        <w:rPr>
          <w:rFonts w:eastAsia="Yu Gothic Light"/>
        </w:rPr>
        <w:t xml:space="preserve"> is the number of days during the quarter;</w:t>
      </w:r>
    </w:p>
    <w:p w14:paraId="6E5809E6" w14:textId="7CEC19AB" w:rsidR="001F3A74" w:rsidRPr="001F3A74" w:rsidRDefault="00715596" w:rsidP="00564045">
      <w:pPr>
        <w:ind w:left="1440"/>
        <w:rPr>
          <w:rFonts w:eastAsia="Yu Gothic Light"/>
        </w:rPr>
      </w:pPr>
      <m:oMath>
        <m:r>
          <w:rPr>
            <w:rFonts w:ascii="Cambria Math" w:hAnsi="Cambria Math"/>
          </w:rPr>
          <m:t>UT</m:t>
        </m:r>
      </m:oMath>
      <w:r w:rsidR="001F3A74" w:rsidRPr="001F3A74">
        <w:rPr>
          <w:rFonts w:eastAsia="Yu Gothic Light"/>
        </w:rPr>
        <w:t xml:space="preserve"> is the uptime multiplier which is the fraction of time that the FSE is available for charging during the quarter;</w:t>
      </w:r>
    </w:p>
    <w:p w14:paraId="5B108743" w14:textId="7D081325" w:rsidR="001F3A74" w:rsidRPr="001F3A74" w:rsidRDefault="00000000" w:rsidP="00564045">
      <w:pPr>
        <w:ind w:left="1440"/>
        <w:rPr>
          <w:rFonts w:eastAsia="Yu Gothic Light"/>
        </w:rPr>
      </w:pPr>
      <m:oMath>
        <m:sSub>
          <m:sSubPr>
            <m:ctrlPr>
              <w:rPr>
                <w:rFonts w:ascii="Cambria Math" w:hAnsi="Cambria Math"/>
                <w:i/>
              </w:rPr>
            </m:ctrlPr>
          </m:sSubPr>
          <m:e>
            <m:r>
              <w:rPr>
                <w:rFonts w:ascii="Cambria Math" w:hAnsi="Cambria Math"/>
              </w:rPr>
              <m:t>Elec</m:t>
            </m:r>
          </m:e>
          <m:sub>
            <m:r>
              <w:rPr>
                <w:rFonts w:ascii="Cambria Math" w:hAnsi="Cambria Math"/>
              </w:rPr>
              <m:t>disp</m:t>
            </m:r>
          </m:sub>
        </m:sSub>
      </m:oMath>
      <w:r w:rsidR="001F3A74" w:rsidRPr="001F3A74">
        <w:rPr>
          <w:rFonts w:eastAsia="Yu Gothic Light"/>
        </w:rPr>
        <w:t xml:space="preserve"> is the quantity of electricity dispensed during the quarter (kWh);</w:t>
      </w:r>
    </w:p>
    <w:p w14:paraId="44EA28FF" w14:textId="6DBADD80" w:rsidR="001F3A74" w:rsidRPr="001F3A74" w:rsidRDefault="00B22018" w:rsidP="00564045">
      <w:pPr>
        <w:ind w:left="1440"/>
        <w:rPr>
          <w:rFonts w:eastAsia="Yu Gothic Light"/>
        </w:rPr>
      </w:pPr>
      <m:oMath>
        <m:r>
          <w:rPr>
            <w:rFonts w:ascii="Cambria Math" w:eastAsia="Arial Unicode MS" w:hAnsi="Cambria Math"/>
            <w:color w:val="000000"/>
            <w:u w:color="000000"/>
          </w:rPr>
          <m:t>C</m:t>
        </m:r>
      </m:oMath>
      <w:r w:rsidR="001F3A74" w:rsidRPr="001F3A74">
        <w:rPr>
          <w:rFonts w:eastAsia="Yu Gothic Light"/>
        </w:rPr>
        <w:t xml:space="preserve"> is a factor used to convert credits to units of metric tons from gCO</w:t>
      </w:r>
      <w:r w:rsidR="001F3A74" w:rsidRPr="00B22018">
        <w:rPr>
          <w:rFonts w:eastAsia="Yu Gothic Light"/>
          <w:vertAlign w:val="subscript"/>
        </w:rPr>
        <w:t>2</w:t>
      </w:r>
      <w:r w:rsidR="001F3A74" w:rsidRPr="001F3A74">
        <w:rPr>
          <w:rFonts w:eastAsia="Yu Gothic Light"/>
        </w:rPr>
        <w:t>e and has the value of:</w:t>
      </w:r>
    </w:p>
    <w:p w14:paraId="6281C81B" w14:textId="6B102DEC" w:rsidR="001F3A74" w:rsidRPr="001F3A74" w:rsidRDefault="00A86C3D" w:rsidP="00EE6A79">
      <w:pPr>
        <w:rPr>
          <w:rFonts w:eastAsia="Yu Gothic Light"/>
        </w:rPr>
      </w:pPr>
      <w:r>
        <w:rPr>
          <w:rFonts w:eastAsia="Yu Gothic Light"/>
        </w:rPr>
        <w:lastRenderedPageBreak/>
        <w:tab/>
      </w:r>
      <w:r>
        <w:rPr>
          <w:rFonts w:eastAsia="Yu Gothic Light"/>
        </w:rPr>
        <w:tab/>
      </w:r>
      <w:r w:rsidR="001F3A74" w:rsidRPr="001F3A74">
        <w:rPr>
          <w:rFonts w:eastAsia="Yu Gothic Light"/>
        </w:rPr>
        <w:tab/>
      </w:r>
      <m:oMath>
        <m:r>
          <w:rPr>
            <w:rFonts w:ascii="Cambria Math" w:hAnsi="Cambria Math"/>
            <w:u w:color="000000"/>
          </w:rPr>
          <m:t>C=1.0x</m:t>
        </m:r>
        <m:sSup>
          <m:sSupPr>
            <m:ctrlPr>
              <w:rPr>
                <w:rFonts w:ascii="Cambria Math" w:hAnsi="Cambria Math"/>
                <w:i/>
                <w:u w:color="000000"/>
              </w:rPr>
            </m:ctrlPr>
          </m:sSupPr>
          <m:e>
            <m:r>
              <w:rPr>
                <w:rFonts w:ascii="Cambria Math" w:hAnsi="Cambria Math"/>
                <w:u w:color="000000"/>
              </w:rPr>
              <m:t>10</m:t>
            </m:r>
          </m:e>
          <m:sup>
            <m:r>
              <w:rPr>
                <w:rFonts w:ascii="Cambria Math" w:hAnsi="Cambria Math"/>
                <w:u w:color="000000"/>
              </w:rPr>
              <m:t>-6</m:t>
            </m:r>
          </m:sup>
        </m:sSup>
        <m:f>
          <m:fPr>
            <m:ctrlPr>
              <w:rPr>
                <w:rFonts w:ascii="Cambria Math" w:hAnsi="Cambria Math"/>
                <w:i/>
                <w:u w:color="000000"/>
              </w:rPr>
            </m:ctrlPr>
          </m:fPr>
          <m:num>
            <m:r>
              <w:rPr>
                <w:rFonts w:ascii="Cambria Math" w:hAnsi="Cambria Math"/>
                <w:u w:color="000000"/>
              </w:rPr>
              <m:t>(MT)</m:t>
            </m:r>
          </m:num>
          <m:den>
            <m:d>
              <m:dPr>
                <m:ctrlPr>
                  <w:rPr>
                    <w:rFonts w:ascii="Cambria Math" w:hAnsi="Cambria Math"/>
                    <w:i/>
                    <w:u w:color="000000"/>
                  </w:rPr>
                </m:ctrlPr>
              </m:dPr>
              <m:e>
                <m:r>
                  <w:rPr>
                    <w:rFonts w:ascii="Cambria Math" w:hAnsi="Cambria Math"/>
                    <w:u w:color="000000"/>
                  </w:rPr>
                  <m:t>g</m:t>
                </m:r>
                <m:sSub>
                  <m:sSubPr>
                    <m:ctrlPr>
                      <w:rPr>
                        <w:rFonts w:ascii="Cambria Math" w:hAnsi="Cambria Math"/>
                        <w:i/>
                        <w:u w:color="000000"/>
                      </w:rPr>
                    </m:ctrlPr>
                  </m:sSubPr>
                  <m:e>
                    <m:r>
                      <w:rPr>
                        <w:rFonts w:ascii="Cambria Math" w:hAnsi="Cambria Math"/>
                        <w:u w:color="000000"/>
                      </w:rPr>
                      <m:t>CO</m:t>
                    </m:r>
                  </m:e>
                  <m:sub>
                    <m:r>
                      <w:rPr>
                        <w:rFonts w:ascii="Cambria Math" w:hAnsi="Cambria Math"/>
                        <w:u w:color="000000"/>
                      </w:rPr>
                      <m:t>2</m:t>
                    </m:r>
                  </m:sub>
                </m:sSub>
                <m:r>
                  <w:rPr>
                    <w:rFonts w:ascii="Cambria Math" w:hAnsi="Cambria Math"/>
                    <w:u w:color="000000"/>
                  </w:rPr>
                  <m:t>e</m:t>
                </m:r>
              </m:e>
            </m:d>
          </m:den>
        </m:f>
      </m:oMath>
      <w:r w:rsidR="001F3A74" w:rsidRPr="001F3A74">
        <w:rPr>
          <w:rFonts w:eastAsia="Yu Gothic Light"/>
        </w:rPr>
        <w:tab/>
      </w:r>
      <w:r w:rsidR="001F3A74" w:rsidRPr="001F3A74">
        <w:rPr>
          <w:rFonts w:eastAsia="Yu Gothic Light"/>
        </w:rPr>
        <w:tab/>
      </w:r>
      <w:r w:rsidR="001F3A74" w:rsidRPr="001F3A74">
        <w:rPr>
          <w:rFonts w:eastAsia="Yu Gothic Light"/>
        </w:rPr>
        <w:tab/>
      </w:r>
    </w:p>
    <w:p w14:paraId="54E2F34F" w14:textId="1B1C654B" w:rsidR="001F3A74" w:rsidRPr="001F3A74" w:rsidRDefault="001F3A74" w:rsidP="00F701A2">
      <w:pPr>
        <w:pStyle w:val="Heading3"/>
        <w:keepNext w:val="0"/>
        <w:keepLines w:val="0"/>
        <w:rPr>
          <w:rFonts w:eastAsia="Yu Gothic Light"/>
        </w:rPr>
      </w:pPr>
      <w:r w:rsidRPr="00A86C3D">
        <w:rPr>
          <w:rFonts w:eastAsia="Yu Gothic Light"/>
          <w:i/>
          <w:iCs/>
        </w:rPr>
        <w:t>Reporting and Recordkeeping Requirements.</w:t>
      </w:r>
      <w:r w:rsidRPr="001F3A74">
        <w:rPr>
          <w:rFonts w:eastAsia="Yu Gothic Light"/>
        </w:rPr>
        <w:t xml:space="preserve"> The following must be reported to the Executive Officer each quarter as set forth in section 95491 before credits will be issued to the LRT account associated with an approved FCI pathway.</w:t>
      </w:r>
    </w:p>
    <w:p w14:paraId="1FB704F3" w14:textId="616EB7CC" w:rsidR="001F3A74" w:rsidRPr="001F3A74" w:rsidRDefault="001F3A74" w:rsidP="00F701A2">
      <w:pPr>
        <w:pStyle w:val="Heading4"/>
        <w:keepNext w:val="0"/>
        <w:keepLines w:val="0"/>
        <w:rPr>
          <w:rFonts w:eastAsia="Yu Gothic Light"/>
        </w:rPr>
      </w:pPr>
      <w:r w:rsidRPr="001F3A74">
        <w:rPr>
          <w:rFonts w:eastAsia="Yu Gothic Light"/>
        </w:rPr>
        <w:t>FSE availability. This is the percentage of hours the FSE is available for charging during the quarter relative to the permitted hours of operation for the site.</w:t>
      </w:r>
    </w:p>
    <w:p w14:paraId="4BC0D390" w14:textId="371FD10A" w:rsidR="001F3A74" w:rsidRPr="001F3A74" w:rsidRDefault="001F3A74" w:rsidP="00F701A2">
      <w:pPr>
        <w:pStyle w:val="Heading4"/>
        <w:keepNext w:val="0"/>
        <w:keepLines w:val="0"/>
        <w:rPr>
          <w:rFonts w:eastAsia="Yu Gothic Light"/>
        </w:rPr>
      </w:pPr>
      <w:r w:rsidRPr="001F3A74">
        <w:rPr>
          <w:rFonts w:eastAsia="Yu Gothic Light"/>
        </w:rPr>
        <w:t>Cost and revenue data. Provide a quarterly account of the following costs borne and revenues received by the FSE owner up through the most recent reporting quarter per site.</w:t>
      </w:r>
    </w:p>
    <w:p w14:paraId="56C4A2F3" w14:textId="3554BDF2" w:rsidR="001F3A74" w:rsidRPr="001F3A74" w:rsidRDefault="001F3A74" w:rsidP="00F701A2">
      <w:pPr>
        <w:pStyle w:val="Heading5"/>
        <w:keepNext w:val="0"/>
        <w:keepLines w:val="0"/>
        <w:rPr>
          <w:rFonts w:eastAsia="Yu Gothic Light"/>
        </w:rPr>
      </w:pPr>
      <w:r w:rsidRPr="001F3A74">
        <w:rPr>
          <w:rFonts w:eastAsia="Yu Gothic Light"/>
        </w:rPr>
        <w:t>Total capital expenditures ($)</w:t>
      </w:r>
    </w:p>
    <w:p w14:paraId="50AC2ED3" w14:textId="4E38C44C" w:rsidR="001F3A74" w:rsidRPr="001F3A74" w:rsidRDefault="001F3A74" w:rsidP="00F701A2">
      <w:pPr>
        <w:pStyle w:val="Heading5"/>
        <w:keepNext w:val="0"/>
        <w:keepLines w:val="0"/>
        <w:rPr>
          <w:rFonts w:eastAsia="Yu Gothic Light"/>
        </w:rPr>
      </w:pPr>
      <w:r w:rsidRPr="001F3A74">
        <w:rPr>
          <w:rFonts w:eastAsia="Yu Gothic Light"/>
        </w:rPr>
        <w:t>Total delivered cost ($) of electricity, including demand charges, and average delivered cost ($/kWh) for electricity</w:t>
      </w:r>
    </w:p>
    <w:p w14:paraId="788D39BA" w14:textId="2FEBEE20" w:rsidR="001F3A74" w:rsidRPr="001F3A74" w:rsidRDefault="001F3A74" w:rsidP="00F701A2">
      <w:pPr>
        <w:pStyle w:val="Heading5"/>
        <w:keepNext w:val="0"/>
        <w:keepLines w:val="0"/>
        <w:rPr>
          <w:rFonts w:eastAsia="Yu Gothic Light"/>
        </w:rPr>
      </w:pPr>
      <w:r w:rsidRPr="001F3A74">
        <w:rPr>
          <w:rFonts w:eastAsia="Yu Gothic Light"/>
        </w:rPr>
        <w:t>Total maintenance costs ($)</w:t>
      </w:r>
    </w:p>
    <w:p w14:paraId="5CEC960C" w14:textId="03413257" w:rsidR="001F3A74" w:rsidRPr="001F3A74" w:rsidRDefault="001F3A74" w:rsidP="00F701A2">
      <w:pPr>
        <w:pStyle w:val="Heading5"/>
        <w:keepNext w:val="0"/>
        <w:keepLines w:val="0"/>
        <w:rPr>
          <w:rFonts w:eastAsia="Yu Gothic Light"/>
        </w:rPr>
      </w:pPr>
      <w:r w:rsidRPr="001F3A74">
        <w:rPr>
          <w:rFonts w:eastAsia="Yu Gothic Light"/>
        </w:rPr>
        <w:t>Total land rental cost ($)</w:t>
      </w:r>
    </w:p>
    <w:p w14:paraId="7B451F66" w14:textId="2734FD6D" w:rsidR="001F3A74" w:rsidRPr="001F3A74" w:rsidRDefault="001F3A74" w:rsidP="00F701A2">
      <w:pPr>
        <w:pStyle w:val="Heading5"/>
        <w:keepNext w:val="0"/>
        <w:keepLines w:val="0"/>
        <w:rPr>
          <w:rFonts w:eastAsia="Yu Gothic Light"/>
        </w:rPr>
      </w:pPr>
      <w:r w:rsidRPr="001F3A74">
        <w:rPr>
          <w:rFonts w:eastAsia="Yu Gothic Light"/>
        </w:rPr>
        <w:t>Total grant revenue or other external funding received towards capital expenditures ($)</w:t>
      </w:r>
    </w:p>
    <w:p w14:paraId="25D2927A" w14:textId="39DABE73" w:rsidR="001F3A74" w:rsidRPr="001F3A74" w:rsidRDefault="001F3A74" w:rsidP="00F701A2">
      <w:pPr>
        <w:pStyle w:val="Heading5"/>
        <w:keepNext w:val="0"/>
        <w:keepLines w:val="0"/>
        <w:rPr>
          <w:rFonts w:eastAsia="Yu Gothic Light"/>
        </w:rPr>
      </w:pPr>
      <w:r w:rsidRPr="001F3A74">
        <w:rPr>
          <w:rFonts w:eastAsia="Yu Gothic Light"/>
        </w:rPr>
        <w:t>Total grant revenue or other external funding received towards operational and maintenance expenditures ($)</w:t>
      </w:r>
    </w:p>
    <w:p w14:paraId="1A4A2711" w14:textId="25BB507A" w:rsidR="001F3A74" w:rsidRPr="001F3A74" w:rsidRDefault="001F3A74" w:rsidP="00F701A2">
      <w:pPr>
        <w:pStyle w:val="Heading5"/>
        <w:keepNext w:val="0"/>
        <w:keepLines w:val="0"/>
        <w:rPr>
          <w:rFonts w:eastAsia="Yu Gothic Light"/>
        </w:rPr>
      </w:pPr>
      <w:r w:rsidRPr="001F3A74">
        <w:rPr>
          <w:rFonts w:eastAsia="Yu Gothic Light"/>
        </w:rPr>
        <w:t>Total revenue ($) received from sale of electricity and average retail price ($/kWh) for electricity sold</w:t>
      </w:r>
    </w:p>
    <w:p w14:paraId="29C97B5D" w14:textId="21632DC7" w:rsidR="001F3A74" w:rsidRPr="001F3A74" w:rsidRDefault="001F3A74" w:rsidP="00F701A2">
      <w:pPr>
        <w:pStyle w:val="Heading5"/>
        <w:keepNext w:val="0"/>
        <w:keepLines w:val="0"/>
        <w:rPr>
          <w:rFonts w:eastAsia="Yu Gothic Light"/>
        </w:rPr>
      </w:pPr>
      <w:r w:rsidRPr="001F3A74">
        <w:rPr>
          <w:rFonts w:eastAsia="Yu Gothic Light"/>
        </w:rPr>
        <w:t>Other operational expenditures ($)</w:t>
      </w:r>
    </w:p>
    <w:p w14:paraId="681B65EF" w14:textId="36CFA6FF" w:rsidR="00A2327D" w:rsidRPr="00D32837" w:rsidRDefault="001F3A74" w:rsidP="00893322">
      <w:pPr>
        <w:pStyle w:val="Heading3"/>
        <w:keepNext w:val="0"/>
        <w:keepLines w:val="0"/>
        <w:rPr>
          <w:ins w:id="1955" w:author="CARB" w:date="2023-12-19T12:12:00Z"/>
        </w:rPr>
      </w:pPr>
      <w:del w:id="1956" w:author="CARB" w:date="2023-12-19T12:12:00Z">
        <w:r w:rsidRPr="003F5D45">
          <w:rPr>
            <w:rFonts w:eastAsia="Yu Gothic Light"/>
            <w:i/>
            <w:iCs/>
          </w:rPr>
          <w:delText xml:space="preserve">Applications for Expanded </w:delText>
        </w:r>
      </w:del>
      <w:ins w:id="1957" w:author="CARB" w:date="2023-12-19T12:12:00Z">
        <w:r w:rsidR="0080104F" w:rsidRPr="00D32837">
          <w:rPr>
            <w:i/>
          </w:rPr>
          <w:t>Transition to Light-Duty Fast Charging Infrastructure (LD-</w:t>
        </w:r>
      </w:ins>
      <w:r w:rsidR="0080104F" w:rsidRPr="00D32837">
        <w:rPr>
          <w:i/>
        </w:rPr>
        <w:t>FCI</w:t>
      </w:r>
      <w:del w:id="1958" w:author="CARB" w:date="2023-12-19T12:12:00Z">
        <w:r w:rsidRPr="003F5D45">
          <w:rPr>
            <w:rFonts w:eastAsia="Yu Gothic Light"/>
            <w:i/>
            <w:iCs/>
          </w:rPr>
          <w:delText xml:space="preserve"> Capacity.</w:delText>
        </w:r>
        <w:r w:rsidRPr="001F3A74">
          <w:rPr>
            <w:rFonts w:eastAsia="Yu Gothic Light"/>
          </w:rPr>
          <w:delText xml:space="preserve"> Applicants who increase the</w:delText>
        </w:r>
      </w:del>
      <w:ins w:id="1959" w:author="CARB" w:date="2023-12-19T12:12:00Z">
        <w:r w:rsidR="0080104F" w:rsidRPr="00D32837">
          <w:rPr>
            <w:i/>
          </w:rPr>
          <w:t>) Pathways.</w:t>
        </w:r>
        <w:r w:rsidR="0080104F" w:rsidRPr="00D32837">
          <w:t xml:space="preserve">  Beginning January 1, 2026, an FSE owner or </w:t>
        </w:r>
        <w:proofErr w:type="gramStart"/>
        <w:r w:rsidR="0080104F" w:rsidRPr="00D32837">
          <w:t>designee</w:t>
        </w:r>
        <w:proofErr w:type="gramEnd"/>
        <w:r w:rsidR="0080104F" w:rsidRPr="00D32837">
          <w:t xml:space="preserve"> may </w:t>
        </w:r>
        <w:proofErr w:type="gramStart"/>
        <w:r w:rsidR="0080104F" w:rsidRPr="00D32837">
          <w:t>submit an application</w:t>
        </w:r>
        <w:proofErr w:type="gramEnd"/>
        <w:r w:rsidR="0080104F" w:rsidRPr="00D32837">
          <w:t xml:space="preserve"> to certify an LD-FCI pathway. The LD-FCI pathway retains the requirements of the FCI pathway, with the following amendments:</w:t>
        </w:r>
      </w:ins>
    </w:p>
    <w:p w14:paraId="0B6B15A0" w14:textId="42F55A5A" w:rsidR="0080104F" w:rsidRPr="00D32837" w:rsidRDefault="00D245A0" w:rsidP="00893322">
      <w:pPr>
        <w:pStyle w:val="Heading4"/>
        <w:keepNext w:val="0"/>
        <w:keepLines w:val="0"/>
        <w:rPr>
          <w:ins w:id="1960" w:author="CARB" w:date="2023-12-19T12:12:00Z"/>
        </w:rPr>
      </w:pPr>
      <w:ins w:id="1961" w:author="CARB" w:date="2023-12-19T12:12:00Z">
        <w:r w:rsidRPr="00D32837">
          <w:t>Subsection 95486.2(b)(1)(A) is amended. The proposed LD-FCI station must be located in California in a low-income or disadvantaged community, or at least 10</w:t>
        </w:r>
        <w:r w:rsidRPr="00952DCC">
          <w:t xml:space="preserve"> miles from the nearest direct current fast charger open to the public with a nameplate capacity equal to or greater than </w:t>
        </w:r>
        <w:r w:rsidR="09FA5963">
          <w:t>1</w:t>
        </w:r>
        <w:r w:rsidRPr="00952DCC">
          <w:t>50 kW.</w:t>
        </w:r>
      </w:ins>
    </w:p>
    <w:p w14:paraId="1661D561" w14:textId="731E4CA9" w:rsidR="00D245A0" w:rsidRPr="00D32837" w:rsidRDefault="002635CD" w:rsidP="00893322">
      <w:pPr>
        <w:pStyle w:val="Heading4"/>
        <w:keepNext w:val="0"/>
        <w:keepLines w:val="0"/>
        <w:rPr>
          <w:ins w:id="1962" w:author="CARB" w:date="2023-12-19T12:12:00Z"/>
        </w:rPr>
      </w:pPr>
      <w:ins w:id="1963" w:author="CARB" w:date="2023-12-19T12:12:00Z">
        <w:r w:rsidRPr="00D32837">
          <w:lastRenderedPageBreak/>
          <w:t>Subsection 95486.2(b)(1)(C) is amended. The proposed LD-FCI pathway application must be received on or before December 31, 2030.</w:t>
        </w:r>
      </w:ins>
    </w:p>
    <w:p w14:paraId="04213FE5" w14:textId="54D06E7B" w:rsidR="002635CD" w:rsidRPr="00D32837" w:rsidRDefault="00181AAA" w:rsidP="00893322">
      <w:pPr>
        <w:pStyle w:val="Heading4"/>
        <w:keepNext w:val="0"/>
        <w:keepLines w:val="0"/>
        <w:rPr>
          <w:ins w:id="1964" w:author="CARB" w:date="2023-12-19T12:12:00Z"/>
        </w:rPr>
      </w:pPr>
      <w:ins w:id="1965" w:author="CARB" w:date="2023-12-19T12:12:00Z">
        <w:r w:rsidRPr="00D32837">
          <w:t>Subsection 95486.2(b)(1)(E)1. is amended. The total nameplate</w:t>
        </w:r>
      </w:ins>
      <w:r w:rsidRPr="00D32837">
        <w:t xml:space="preserve"> power rating </w:t>
      </w:r>
      <w:del w:id="1966" w:author="CARB" w:date="2023-12-19T12:12:00Z">
        <w:r w:rsidR="001F3A74" w:rsidRPr="001F3A74">
          <w:rPr>
            <w:rFonts w:eastAsia="Yu Gothic Light"/>
          </w:rPr>
          <w:delText>of an</w:delText>
        </w:r>
      </w:del>
      <w:ins w:id="1967" w:author="CARB" w:date="2023-12-19T12:12:00Z">
        <w:r w:rsidRPr="00D32837">
          <w:t>for all</w:t>
        </w:r>
      </w:ins>
      <w:r w:rsidRPr="00D32837">
        <w:t xml:space="preserve"> FSE </w:t>
      </w:r>
      <w:del w:id="1968" w:author="CARB" w:date="2023-12-19T12:12:00Z">
        <w:r w:rsidR="001F3A74" w:rsidRPr="001F3A74">
          <w:rPr>
            <w:rFonts w:eastAsia="Yu Gothic Light"/>
          </w:rPr>
          <w:delText>or add an FSE to</w:delText>
        </w:r>
      </w:del>
      <w:ins w:id="1969" w:author="CARB" w:date="2023-12-19T12:12:00Z">
        <w:r w:rsidRPr="00D32837">
          <w:t>at</w:t>
        </w:r>
      </w:ins>
      <w:r w:rsidRPr="00D32837">
        <w:t xml:space="preserve"> a </w:t>
      </w:r>
      <w:ins w:id="1970" w:author="CARB" w:date="2023-12-19T12:12:00Z">
        <w:r w:rsidRPr="00D32837">
          <w:t xml:space="preserve">single </w:t>
        </w:r>
      </w:ins>
      <w:r w:rsidRPr="00D32837">
        <w:t xml:space="preserve">site </w:t>
      </w:r>
      <w:del w:id="1971" w:author="CARB" w:date="2023-12-19T12:12:00Z">
        <w:r w:rsidR="001F3A74" w:rsidRPr="001F3A74">
          <w:rPr>
            <w:rFonts w:eastAsia="Yu Gothic Light"/>
          </w:rPr>
          <w:delText xml:space="preserve">that is already generating </w:delText>
        </w:r>
      </w:del>
      <w:ins w:id="1972" w:author="CARB" w:date="2023-12-19T12:12:00Z">
        <w:r w:rsidRPr="00D32837">
          <w:t>claiming FCI credit under this provision cannot exceed 1,000 kW.</w:t>
        </w:r>
      </w:ins>
    </w:p>
    <w:p w14:paraId="15EE326B" w14:textId="45997939" w:rsidR="00181AAA" w:rsidRPr="00D32837" w:rsidRDefault="00186520" w:rsidP="00893322">
      <w:pPr>
        <w:pStyle w:val="Heading4"/>
        <w:keepNext w:val="0"/>
        <w:keepLines w:val="0"/>
        <w:rPr>
          <w:ins w:id="1973" w:author="CARB" w:date="2023-12-19T12:12:00Z"/>
        </w:rPr>
      </w:pPr>
      <w:ins w:id="1974" w:author="CARB" w:date="2023-12-19T12:12:00Z">
        <w:r w:rsidRPr="00D32837">
          <w:t>Subsection 95486.2(b)(2)(D) is amended. The number of FSEs at an LD-FCI site cannot exceed 4.</w:t>
        </w:r>
      </w:ins>
    </w:p>
    <w:p w14:paraId="71E3DBC6" w14:textId="3799D703" w:rsidR="00186520" w:rsidRPr="00D32837" w:rsidRDefault="002B3EC1" w:rsidP="00893322">
      <w:pPr>
        <w:pStyle w:val="Heading4"/>
        <w:keepNext w:val="0"/>
        <w:keepLines w:val="0"/>
        <w:rPr>
          <w:ins w:id="1975" w:author="CARB" w:date="2023-12-19T12:12:00Z"/>
        </w:rPr>
      </w:pPr>
      <w:ins w:id="1976" w:author="CARB" w:date="2023-12-19T12:12:00Z">
        <w:r w:rsidRPr="00D32837">
          <w:t>Subsection 95486.2(b)(2)(G) is amended. The FCI charging capacity for each FSE calculated using the following equation:</w:t>
        </w:r>
      </w:ins>
    </w:p>
    <w:p w14:paraId="705D75F8" w14:textId="042734C1" w:rsidR="00115312" w:rsidRPr="00952DCC" w:rsidRDefault="00000000" w:rsidP="007E14C0">
      <w:pPr>
        <w:rPr>
          <w:ins w:id="1977" w:author="CARB" w:date="2023-12-19T12:12:00Z"/>
          <w:rFonts w:eastAsiaTheme="minorEastAsia"/>
        </w:rPr>
      </w:pPr>
      <m:oMathPara>
        <m:oMath>
          <m:sSubSup>
            <m:sSubSupPr>
              <m:ctrlPr>
                <w:ins w:id="1978" w:author="CARB" w:date="2023-12-19T12:12:00Z">
                  <w:rPr>
                    <w:rFonts w:ascii="Cambria Math" w:hAnsi="Cambria Math"/>
                    <w:i/>
                  </w:rPr>
                </w:ins>
              </m:ctrlPr>
            </m:sSubSupPr>
            <m:e>
              <m:r>
                <w:ins w:id="1979" w:author="CARB" w:date="2023-12-19T12:12:00Z">
                  <w:rPr>
                    <w:rFonts w:ascii="Cambria Math" w:hAnsi="Cambria Math"/>
                  </w:rPr>
                  <m:t>Cap</m:t>
                </w:ins>
              </m:r>
            </m:e>
            <m:sub>
              <m:r>
                <w:ins w:id="1980" w:author="CARB" w:date="2023-12-19T12:12:00Z">
                  <w:rPr>
                    <w:rFonts w:ascii="Cambria Math" w:hAnsi="Cambria Math"/>
                  </w:rPr>
                  <m:t>MHD-FCI</m:t>
                </w:ins>
              </m:r>
            </m:sub>
            <m:sup>
              <m:r>
                <w:ins w:id="1981" w:author="CARB" w:date="2023-12-19T12:12:00Z">
                  <w:rPr>
                    <w:rFonts w:ascii="Cambria Math" w:hAnsi="Cambria Math"/>
                  </w:rPr>
                  <m:t>i</m:t>
                </w:ins>
              </m:r>
            </m:sup>
          </m:sSubSup>
          <m:r>
            <w:ins w:id="1982" w:author="CARB" w:date="2023-12-19T12:12:00Z">
              <w:rPr>
                <w:rFonts w:ascii="Cambria Math" w:hAnsi="Cambria Math"/>
              </w:rPr>
              <m:t>=0.2×</m:t>
            </w:ins>
          </m:r>
          <m:sSubSup>
            <m:sSubSupPr>
              <m:ctrlPr>
                <w:ins w:id="1983" w:author="CARB" w:date="2023-12-19T12:12:00Z">
                  <w:rPr>
                    <w:rFonts w:ascii="Cambria Math" w:hAnsi="Cambria Math"/>
                    <w:i/>
                  </w:rPr>
                </w:ins>
              </m:ctrlPr>
            </m:sSubSupPr>
            <m:e>
              <m:r>
                <w:ins w:id="1984" w:author="CARB" w:date="2023-12-19T12:12:00Z">
                  <w:rPr>
                    <w:rFonts w:ascii="Cambria Math" w:hAnsi="Cambria Math"/>
                  </w:rPr>
                  <m:t>P</m:t>
                </w:ins>
              </m:r>
            </m:e>
            <m:sub>
              <m:r>
                <w:ins w:id="1985" w:author="CARB" w:date="2023-12-19T12:12:00Z">
                  <w:rPr>
                    <w:rFonts w:ascii="Cambria Math" w:hAnsi="Cambria Math"/>
                  </w:rPr>
                  <m:t>MHD-FCI</m:t>
                </w:ins>
              </m:r>
            </m:sub>
            <m:sup>
              <m:r>
                <w:ins w:id="1986" w:author="CARB" w:date="2023-12-19T12:12:00Z">
                  <w:rPr>
                    <w:rFonts w:ascii="Cambria Math" w:hAnsi="Cambria Math"/>
                  </w:rPr>
                  <m:t>i</m:t>
                </w:ins>
              </m:r>
            </m:sup>
          </m:sSubSup>
          <m:r>
            <w:ins w:id="1987" w:author="CARB" w:date="2023-12-19T12:12:00Z">
              <w:rPr>
                <w:rFonts w:ascii="Cambria Math" w:hAnsi="Cambria Math"/>
              </w:rPr>
              <m:t>×24</m:t>
            </w:ins>
          </m:r>
        </m:oMath>
      </m:oMathPara>
    </w:p>
    <w:p w14:paraId="3298F3C4" w14:textId="64B5C7E7" w:rsidR="00942B09" w:rsidRPr="00952DCC" w:rsidRDefault="00942B09" w:rsidP="007E14C0">
      <w:pPr>
        <w:ind w:left="2160"/>
        <w:rPr>
          <w:ins w:id="1988" w:author="CARB" w:date="2023-12-19T12:12:00Z"/>
          <w:szCs w:val="24"/>
        </w:rPr>
      </w:pPr>
      <w:ins w:id="1989" w:author="CARB" w:date="2023-12-19T12:12:00Z">
        <w:r w:rsidRPr="00952DCC">
          <w:rPr>
            <w:szCs w:val="24"/>
          </w:rPr>
          <w:t>where:</w:t>
        </w:r>
      </w:ins>
    </w:p>
    <w:p w14:paraId="30CC7BFF" w14:textId="469FCC2F" w:rsidR="00942B09" w:rsidRPr="00D32837" w:rsidRDefault="00000000" w:rsidP="007E14C0">
      <w:pPr>
        <w:ind w:left="2160"/>
        <w:rPr>
          <w:ins w:id="1990" w:author="CARB" w:date="2023-12-19T12:12:00Z"/>
          <w:szCs w:val="24"/>
        </w:rPr>
      </w:pPr>
      <m:oMath>
        <m:sSubSup>
          <m:sSubSupPr>
            <m:ctrlPr>
              <w:ins w:id="1991" w:author="CARB" w:date="2023-12-19T12:12:00Z">
                <w:rPr>
                  <w:rFonts w:ascii="Cambria Math" w:hAnsi="Cambria Math"/>
                  <w:i/>
                  <w:szCs w:val="24"/>
                </w:rPr>
              </w:ins>
            </m:ctrlPr>
          </m:sSubSupPr>
          <m:e>
            <m:r>
              <w:ins w:id="1992" w:author="CARB" w:date="2023-12-19T12:12:00Z">
                <w:rPr>
                  <w:rFonts w:ascii="Cambria Math" w:hAnsi="Cambria Math"/>
                  <w:szCs w:val="24"/>
                </w:rPr>
                <m:t>Cap</m:t>
              </w:ins>
            </m:r>
          </m:e>
          <m:sub>
            <m:r>
              <w:ins w:id="1993" w:author="CARB" w:date="2023-12-19T12:12:00Z">
                <w:rPr>
                  <w:rFonts w:ascii="Cambria Math" w:hAnsi="Cambria Math"/>
                  <w:szCs w:val="24"/>
                </w:rPr>
                <m:t>FCI</m:t>
              </w:ins>
            </m:r>
          </m:sub>
          <m:sup>
            <m:r>
              <w:ins w:id="1994" w:author="CARB" w:date="2023-12-19T12:12:00Z">
                <w:rPr>
                  <w:rFonts w:ascii="Cambria Math" w:hAnsi="Cambria Math"/>
                  <w:szCs w:val="24"/>
                </w:rPr>
                <m:t>i</m:t>
              </w:ins>
            </m:r>
          </m:sup>
        </m:sSubSup>
      </m:oMath>
      <w:ins w:id="1995" w:author="CARB" w:date="2023-12-19T12:12:00Z">
        <w:r w:rsidR="00942B09" w:rsidRPr="00D32837">
          <w:rPr>
            <w:szCs w:val="24"/>
          </w:rPr>
          <w:t xml:space="preserve"> is the FCI charging capacity (kWh/day) for the FSE i;</w:t>
        </w:r>
      </w:ins>
    </w:p>
    <w:p w14:paraId="692C68DD" w14:textId="3B11386D" w:rsidR="00942B09" w:rsidRPr="00D32837" w:rsidRDefault="00000000" w:rsidP="007E14C0">
      <w:pPr>
        <w:ind w:left="2160"/>
        <w:rPr>
          <w:ins w:id="1996" w:author="CARB" w:date="2023-12-19T12:12:00Z"/>
          <w:szCs w:val="24"/>
        </w:rPr>
      </w:pPr>
      <m:oMath>
        <m:sSubSup>
          <m:sSubSupPr>
            <m:ctrlPr>
              <w:ins w:id="1997" w:author="CARB" w:date="2023-12-19T12:12:00Z">
                <w:rPr>
                  <w:rFonts w:ascii="Cambria Math" w:hAnsi="Cambria Math"/>
                  <w:i/>
                  <w:szCs w:val="24"/>
                </w:rPr>
              </w:ins>
            </m:ctrlPr>
          </m:sSubSupPr>
          <m:e>
            <m:r>
              <w:ins w:id="1998" w:author="CARB" w:date="2023-12-19T12:12:00Z">
                <w:rPr>
                  <w:rFonts w:ascii="Cambria Math" w:hAnsi="Cambria Math"/>
                  <w:szCs w:val="24"/>
                </w:rPr>
                <m:t>P</m:t>
              </w:ins>
            </m:r>
          </m:e>
          <m:sub>
            <m:r>
              <w:ins w:id="1999" w:author="CARB" w:date="2023-12-19T12:12:00Z">
                <w:rPr>
                  <w:rFonts w:ascii="Cambria Math" w:hAnsi="Cambria Math"/>
                  <w:szCs w:val="24"/>
                </w:rPr>
                <m:t>FCI</m:t>
              </w:ins>
            </m:r>
          </m:sub>
          <m:sup>
            <m:r>
              <w:ins w:id="2000" w:author="CARB" w:date="2023-12-19T12:12:00Z">
                <w:rPr>
                  <w:rFonts w:ascii="Cambria Math" w:hAnsi="Cambria Math"/>
                  <w:szCs w:val="24"/>
                </w:rPr>
                <m:t>i</m:t>
              </w:ins>
            </m:r>
          </m:sup>
        </m:sSubSup>
      </m:oMath>
      <w:ins w:id="2001" w:author="CARB" w:date="2023-12-19T12:12:00Z">
        <w:r w:rsidR="00942B09" w:rsidRPr="00D32837">
          <w:rPr>
            <w:szCs w:val="24"/>
          </w:rPr>
          <w:t xml:space="preserve"> is the nameplate power rating for the FSE or 350 kW, whichever is less; and</w:t>
        </w:r>
      </w:ins>
    </w:p>
    <w:p w14:paraId="67BFD6C0" w14:textId="77777777" w:rsidR="00942B09" w:rsidRPr="00D32837" w:rsidRDefault="00942B09" w:rsidP="007E14C0">
      <w:pPr>
        <w:ind w:left="2160"/>
        <w:rPr>
          <w:ins w:id="2002" w:author="CARB" w:date="2023-12-19T12:12:00Z"/>
          <w:szCs w:val="24"/>
        </w:rPr>
      </w:pPr>
      <m:oMath>
        <m:r>
          <w:ins w:id="2003" w:author="CARB" w:date="2023-12-19T12:12:00Z">
            <w:rPr>
              <w:rFonts w:ascii="Cambria Math" w:hAnsi="Cambria Math"/>
              <w:szCs w:val="24"/>
            </w:rPr>
            <m:t>24</m:t>
          </w:ins>
        </m:r>
      </m:oMath>
      <w:ins w:id="2004" w:author="CARB" w:date="2023-12-19T12:12:00Z">
        <w:r w:rsidRPr="00D32837">
          <w:rPr>
            <w:szCs w:val="24"/>
          </w:rPr>
          <w:t xml:space="preserve"> is the number of hours in a day (hr/day)</w:t>
        </w:r>
      </w:ins>
    </w:p>
    <w:p w14:paraId="1A9FCF6E" w14:textId="3B90F62D" w:rsidR="007041ED" w:rsidRPr="00D32837" w:rsidRDefault="005E067E" w:rsidP="00893322">
      <w:pPr>
        <w:pStyle w:val="Heading4"/>
        <w:keepNext w:val="0"/>
        <w:keepLines w:val="0"/>
        <w:rPr>
          <w:ins w:id="2005" w:author="CARB" w:date="2023-12-19T12:12:00Z"/>
        </w:rPr>
      </w:pPr>
      <w:ins w:id="2006" w:author="CARB" w:date="2023-12-19T12:12:00Z">
        <w:r w:rsidRPr="00D32837">
          <w:t>Subsection 95486.2(b)(3)(A) is amended. If estimated potential LD-</w:t>
        </w:r>
      </w:ins>
      <w:r w:rsidRPr="00D32837">
        <w:t xml:space="preserve">FCI credits </w:t>
      </w:r>
      <w:del w:id="2007" w:author="CARB" w:date="2023-12-19T12:12:00Z">
        <w:r w:rsidR="001F3A74" w:rsidRPr="001F3A74">
          <w:rPr>
            <w:rFonts w:eastAsia="Yu Gothic Light"/>
          </w:rPr>
          <w:delText xml:space="preserve">under the LCFS must submit an application to </w:delText>
        </w:r>
      </w:del>
      <w:ins w:id="2008" w:author="CARB" w:date="2023-12-19T12:12:00Z">
        <w:r w:rsidRPr="00D32837">
          <w:t xml:space="preserve">from all approved stations exceed 0.5 percent of deficits in the most recent quarter data is available, </w:t>
        </w:r>
      </w:ins>
      <w:r w:rsidRPr="00D32837">
        <w:t xml:space="preserve">the Executive Officer </w:t>
      </w:r>
      <w:del w:id="2009" w:author="CARB" w:date="2023-12-19T12:12:00Z">
        <w:r w:rsidR="001F3A74" w:rsidRPr="001F3A74">
          <w:rPr>
            <w:rFonts w:eastAsia="Yu Gothic Light"/>
          </w:rPr>
          <w:delText>to generate</w:delText>
        </w:r>
      </w:del>
      <w:ins w:id="2010" w:author="CARB" w:date="2023-12-19T12:12:00Z">
        <w:r w:rsidRPr="00D32837">
          <w:t>will not approve</w:t>
        </w:r>
      </w:ins>
      <w:r w:rsidRPr="00D32837">
        <w:t xml:space="preserve"> additional </w:t>
      </w:r>
      <w:ins w:id="2011" w:author="CARB" w:date="2023-12-19T12:12:00Z">
        <w:r w:rsidRPr="00D32837">
          <w:t xml:space="preserve">LD-FCI pathways and will not accept additional applications until estimated potential LD-FCI </w:t>
        </w:r>
      </w:ins>
      <w:r w:rsidRPr="00D32837">
        <w:t xml:space="preserve">credits </w:t>
      </w:r>
      <w:del w:id="2012" w:author="CARB" w:date="2023-12-19T12:12:00Z">
        <w:r w:rsidR="001F3A74" w:rsidRPr="001F3A74">
          <w:rPr>
            <w:rFonts w:eastAsia="Yu Gothic Light"/>
          </w:rPr>
          <w:delText xml:space="preserve">based on the increased power or number of FSEs. Applications must be received before December 31, 2025 and do not extend the end date for the </w:delText>
        </w:r>
      </w:del>
      <w:ins w:id="2013" w:author="CARB" w:date="2023-12-19T12:12:00Z">
        <w:r w:rsidRPr="00D32837">
          <w:t>are less than 0.5 percent of deficits. LD-FCI potential credits are calculated separately from FCI potential credits described in this section.</w:t>
        </w:r>
      </w:ins>
    </w:p>
    <w:p w14:paraId="2B0F130A" w14:textId="4340F536" w:rsidR="005E067E" w:rsidRPr="00D32837" w:rsidRDefault="00787523" w:rsidP="00893322">
      <w:pPr>
        <w:pStyle w:val="Heading4"/>
        <w:keepNext w:val="0"/>
        <w:keepLines w:val="0"/>
        <w:rPr>
          <w:ins w:id="2014" w:author="CARB" w:date="2023-12-19T12:12:00Z"/>
        </w:rPr>
      </w:pPr>
      <w:ins w:id="2015" w:author="CARB" w:date="2023-12-19T12:12:00Z">
        <w:r w:rsidRPr="00D32837">
          <w:t>Subsection 95486.2(b)(3)(F) is amended. LD-</w:t>
        </w:r>
      </w:ins>
      <w:r w:rsidRPr="00D32837">
        <w:t xml:space="preserve">FCI crediting </w:t>
      </w:r>
      <w:del w:id="2016" w:author="CARB" w:date="2023-12-19T12:12:00Z">
        <w:r w:rsidR="001F3A74" w:rsidRPr="001F3A74">
          <w:rPr>
            <w:rFonts w:eastAsia="Yu Gothic Light"/>
          </w:rPr>
          <w:delText>specified upon</w:delText>
        </w:r>
      </w:del>
      <w:ins w:id="2017" w:author="CARB" w:date="2023-12-19T12:12:00Z">
        <w:r w:rsidRPr="00D32837">
          <w:t>is limited to 10 years starting with the quarter of Executive Officer approval of the application.</w:t>
        </w:r>
      </w:ins>
    </w:p>
    <w:p w14:paraId="3131081F" w14:textId="191962D4" w:rsidR="005A53B4" w:rsidRPr="00D32837" w:rsidRDefault="005A53B4" w:rsidP="00893322">
      <w:pPr>
        <w:pStyle w:val="Heading4"/>
        <w:keepNext w:val="0"/>
        <w:keepLines w:val="0"/>
        <w:rPr>
          <w:ins w:id="2018" w:author="CARB" w:date="2023-12-19T12:12:00Z"/>
        </w:rPr>
      </w:pPr>
      <w:ins w:id="2019" w:author="CARB" w:date="2023-12-19T12:12:00Z">
        <w:r w:rsidRPr="00D32837">
          <w:t xml:space="preserve">Subsection 95486.2(b)(4)(G) is amended. If the applicant fails to demonstrate the operability within 12 months of approval and if the estimated potential LD-FCI credits exceed 0.5 percent of deficits in the most recent quarter deficit data is available, then the application will be canceled. The applicant can submit a new application for the same station the following quarter. The estimated value of LD-FCI credits, for the purpose of this determination, shall be calculated </w:t>
        </w:r>
        <w:r w:rsidRPr="00D32837">
          <w:lastRenderedPageBreak/>
          <w:t>using the number of LD-FCI credits generated for the station in the quarter and the average LCFS credit price for that quarter published on the LCFS website.</w:t>
        </w:r>
      </w:ins>
    </w:p>
    <w:p w14:paraId="78D79702" w14:textId="2E0C02CB" w:rsidR="005A53B4" w:rsidRPr="00D32837" w:rsidRDefault="00063E30" w:rsidP="00893322">
      <w:pPr>
        <w:pStyle w:val="Heading4"/>
        <w:keepNext w:val="0"/>
        <w:keepLines w:val="0"/>
        <w:rPr>
          <w:ins w:id="2020" w:author="CARB" w:date="2023-12-19T12:12:00Z"/>
        </w:rPr>
      </w:pPr>
      <w:ins w:id="2021" w:author="CARB" w:date="2023-12-19T12:12:00Z">
        <w:r w:rsidRPr="00D32837">
          <w:t>Subsection 95486.2(b)(4)(H) is amended. The estimated cumulative value of LD-FCI credits generated for the station in the prior quarter must be less than the difference between 1.5 times the</w:t>
        </w:r>
      </w:ins>
      <w:r w:rsidRPr="00D32837">
        <w:t xml:space="preserve"> initial </w:t>
      </w:r>
      <w:del w:id="2022" w:author="CARB" w:date="2023-12-19T12:12:00Z">
        <w:r w:rsidR="001F3A74" w:rsidRPr="001F3A74">
          <w:rPr>
            <w:rFonts w:eastAsia="Yu Gothic Light"/>
          </w:rPr>
          <w:delText xml:space="preserve">project approval in 95486.2(b)(3). The application must </w:delText>
        </w:r>
      </w:del>
      <w:ins w:id="2023" w:author="CARB" w:date="2023-12-19T12:12:00Z">
        <w:r w:rsidRPr="00D32837">
          <w:t>capital expenditure, not including on-site generation, and the sum of total grant revenue or other external funding received towards capital, operational and maintenance expenditures in the prior quarter, reported pursuant to section 95486.2(b)(6)(B).</w:t>
        </w:r>
      </w:ins>
    </w:p>
    <w:p w14:paraId="32D9CA77" w14:textId="5FD7E41F" w:rsidR="00063E30" w:rsidRPr="00D32837" w:rsidRDefault="00640DF1" w:rsidP="00893322">
      <w:pPr>
        <w:pStyle w:val="Heading4"/>
        <w:keepNext w:val="0"/>
        <w:keepLines w:val="0"/>
        <w:rPr>
          <w:ins w:id="2024" w:author="CARB" w:date="2023-12-19T12:12:00Z"/>
        </w:rPr>
      </w:pPr>
      <w:ins w:id="2025" w:author="CARB" w:date="2023-12-19T12:12:00Z">
        <w:r w:rsidRPr="00D32837">
          <w:t>Subsection 95486.2(b)(6)(B) is amended. Provide an annual account of the following costs borne and revenues received for the site. in the owner’s annual report.  The cost and revenue account must be included in the annual report submitted pursuant to section 95491.</w:t>
        </w:r>
      </w:ins>
    </w:p>
    <w:p w14:paraId="5C44FE05" w14:textId="1DD3E7FC" w:rsidR="00115312" w:rsidRPr="00D32837" w:rsidRDefault="006008CF">
      <w:pPr>
        <w:pStyle w:val="Heading4"/>
        <w:keepNext w:val="0"/>
        <w:keepLines w:val="0"/>
        <w:numPr>
          <w:numberingChange w:id="2026" w:author="CARB" w:date="2023-12-19T12:12:00Z" w:original="(%3:7:0:)"/>
        </w:numPr>
        <w:pPrChange w:id="2027" w:author="CARB" w:date="2023-12-19T12:12:00Z">
          <w:pPr>
            <w:pStyle w:val="Heading3"/>
            <w:keepNext w:val="0"/>
            <w:keepLines w:val="0"/>
          </w:pPr>
        </w:pPrChange>
      </w:pPr>
      <w:ins w:id="2028" w:author="CARB" w:date="2023-12-19T12:12:00Z">
        <w:r w:rsidRPr="00D32837">
          <w:t xml:space="preserve">Subsection 95486.2(b)(6)(B)1. is amended to </w:t>
        </w:r>
      </w:ins>
      <w:r w:rsidRPr="00D32837">
        <w:t xml:space="preserve">include </w:t>
      </w:r>
      <w:del w:id="2029" w:author="CARB" w:date="2023-12-19T12:12:00Z">
        <w:r w:rsidR="001F3A74" w:rsidRPr="001F3A74">
          <w:rPr>
            <w:rFonts w:eastAsia="Yu Gothic Light"/>
          </w:rPr>
          <w:delText>the following elements</w:delText>
        </w:r>
      </w:del>
      <w:ins w:id="2030" w:author="CARB" w:date="2023-12-19T12:12:00Z">
        <w:r w:rsidRPr="00D32837">
          <w:t xml:space="preserve">a </w:t>
        </w:r>
        <w:proofErr w:type="spellStart"/>
        <w:r w:rsidRPr="00D32837">
          <w:t>a</w:t>
        </w:r>
        <w:proofErr w:type="spellEnd"/>
        <w:r w:rsidRPr="00D32837">
          <w:t xml:space="preserve"> breakdown of initial capital expenditure by equipment, labor, materials, fees and land ($). Costs for working capital and off-site facilities are not included</w:t>
        </w:r>
      </w:ins>
      <w:r w:rsidRPr="00D32837">
        <w:t>.</w:t>
      </w:r>
    </w:p>
    <w:p w14:paraId="657777E6" w14:textId="77777777" w:rsidR="001F3A74" w:rsidRPr="001F3A74" w:rsidRDefault="001F3A74" w:rsidP="00F701A2">
      <w:pPr>
        <w:pStyle w:val="Heading4"/>
        <w:keepNext w:val="0"/>
        <w:keepLines w:val="0"/>
        <w:spacing w:line="259" w:lineRule="auto"/>
        <w:rPr>
          <w:del w:id="2031" w:author="CARB" w:date="2023-12-19T12:12:00Z"/>
          <w:rFonts w:eastAsia="Yu Gothic Light"/>
        </w:rPr>
      </w:pPr>
      <w:del w:id="2032" w:author="CARB" w:date="2023-12-19T12:12:00Z">
        <w:r w:rsidRPr="001F3A74">
          <w:rPr>
            <w:rFonts w:eastAsia="Yu Gothic Light"/>
          </w:rPr>
          <w:delText>Updated number and type of FSE at the site.</w:delText>
        </w:r>
      </w:del>
    </w:p>
    <w:p w14:paraId="333FAC17" w14:textId="77777777" w:rsidR="001F3A74" w:rsidRPr="001F3A74" w:rsidRDefault="001F3A74" w:rsidP="00F701A2">
      <w:pPr>
        <w:pStyle w:val="Heading4"/>
        <w:keepNext w:val="0"/>
        <w:keepLines w:val="0"/>
        <w:spacing w:line="259" w:lineRule="auto"/>
        <w:rPr>
          <w:del w:id="2033" w:author="CARB" w:date="2023-12-19T12:12:00Z"/>
          <w:rFonts w:eastAsia="Yu Gothic Light"/>
        </w:rPr>
      </w:pPr>
      <w:del w:id="2034" w:author="CARB" w:date="2023-12-19T12:12:00Z">
        <w:r w:rsidRPr="001F3A74">
          <w:rPr>
            <w:rFonts w:eastAsia="Yu Gothic Light"/>
          </w:rPr>
          <w:delText>Updated FCI charging capacity, nameplate power rating and effective simultaneous power rating for each FSE at the site.</w:delText>
        </w:r>
      </w:del>
    </w:p>
    <w:p w14:paraId="2CB9B9A9" w14:textId="77777777" w:rsidR="001F3A74" w:rsidRPr="001F3A74" w:rsidRDefault="001F3A74" w:rsidP="00F701A2">
      <w:pPr>
        <w:pStyle w:val="Heading4"/>
        <w:keepNext w:val="0"/>
        <w:keepLines w:val="0"/>
        <w:spacing w:line="259" w:lineRule="auto"/>
        <w:rPr>
          <w:del w:id="2035" w:author="CARB" w:date="2023-12-19T12:12:00Z"/>
          <w:rFonts w:eastAsia="Yu Gothic Light"/>
        </w:rPr>
      </w:pPr>
      <w:del w:id="2036" w:author="CARB" w:date="2023-12-19T12:12:00Z">
        <w:r w:rsidRPr="001F3A74">
          <w:rPr>
            <w:rFonts w:eastAsia="Yu Gothic Light"/>
          </w:rPr>
          <w:delText>The applicant must maintain records demonstrating that any new equipment added as a result of the expansion in capacity meet the requirements listed in 95486.2(b).</w:delText>
        </w:r>
      </w:del>
    </w:p>
    <w:p w14:paraId="0A5F16B5" w14:textId="77777777" w:rsidR="001F3A74" w:rsidRPr="00B90B57" w:rsidRDefault="001F3A74" w:rsidP="00B90B57">
      <w:pPr>
        <w:rPr>
          <w:sz w:val="20"/>
          <w:szCs w:val="18"/>
        </w:rPr>
      </w:pPr>
      <w:r w:rsidRPr="00B90B57">
        <w:rPr>
          <w:sz w:val="20"/>
          <w:szCs w:val="18"/>
        </w:rPr>
        <w:t xml:space="preserve">NOTE: Authority cited: Sections 38510, 38530, 38560, 38560.5, 38571, 38580, 39600, 39601, 41510, 41511 and 43018, Health and Safety Code; 42 U.S.C. section 7545; and </w:t>
      </w:r>
      <w:r w:rsidRPr="00B90B57">
        <w:rPr>
          <w:i/>
          <w:sz w:val="20"/>
          <w:szCs w:val="18"/>
        </w:rPr>
        <w:t xml:space="preserve">Western Oil and Gas </w:t>
      </w:r>
      <w:proofErr w:type="spellStart"/>
      <w:r w:rsidRPr="00B90B57">
        <w:rPr>
          <w:i/>
          <w:sz w:val="20"/>
          <w:szCs w:val="18"/>
        </w:rPr>
        <w:t>Ass'n</w:t>
      </w:r>
      <w:proofErr w:type="spellEnd"/>
      <w:r w:rsidRPr="00B90B57">
        <w:rPr>
          <w:i/>
          <w:sz w:val="20"/>
          <w:szCs w:val="18"/>
        </w:rPr>
        <w:t xml:space="preserve"> v. Orange County Air Pollution Control District</w:t>
      </w:r>
      <w:r w:rsidRPr="00B90B57">
        <w:rPr>
          <w:sz w:val="20"/>
          <w:szCs w:val="18"/>
        </w:rPr>
        <w:t xml:space="preserve">, 14 Cal.3d 411, 121 </w:t>
      </w:r>
      <w:proofErr w:type="spellStart"/>
      <w:r w:rsidRPr="00B90B57">
        <w:rPr>
          <w:sz w:val="20"/>
          <w:szCs w:val="18"/>
        </w:rPr>
        <w:t>Cal.Rptr</w:t>
      </w:r>
      <w:proofErr w:type="spellEnd"/>
      <w:r w:rsidRPr="00B90B57">
        <w:rPr>
          <w:sz w:val="20"/>
          <w:szCs w:val="18"/>
        </w:rPr>
        <w:t xml:space="preserve">. 249 (1975). Reference: Sections 38501, 38510, 39515, 39516, 38571, 38580, 39000, 39001, 39002, 39003, 39515, 39516, 41510, 41511 and 43000, Health and Safety Code; Section 25000.5, Public Resources Code; and </w:t>
      </w:r>
      <w:r w:rsidRPr="00B90B57">
        <w:rPr>
          <w:i/>
          <w:sz w:val="20"/>
          <w:szCs w:val="18"/>
        </w:rPr>
        <w:t xml:space="preserve">Western Oil and Gas </w:t>
      </w:r>
      <w:proofErr w:type="spellStart"/>
      <w:r w:rsidRPr="00B90B57">
        <w:rPr>
          <w:i/>
          <w:sz w:val="20"/>
          <w:szCs w:val="18"/>
        </w:rPr>
        <w:t>Ass'n</w:t>
      </w:r>
      <w:proofErr w:type="spellEnd"/>
      <w:r w:rsidRPr="00B90B57">
        <w:rPr>
          <w:i/>
          <w:sz w:val="20"/>
          <w:szCs w:val="18"/>
        </w:rPr>
        <w:t xml:space="preserve"> v. Orange County Air Pollution Control District</w:t>
      </w:r>
      <w:r w:rsidRPr="00B90B57">
        <w:rPr>
          <w:sz w:val="20"/>
          <w:szCs w:val="18"/>
        </w:rPr>
        <w:t xml:space="preserve">, 14 Cal.3d 411, 121 </w:t>
      </w:r>
      <w:proofErr w:type="spellStart"/>
      <w:r w:rsidRPr="00B90B57">
        <w:rPr>
          <w:sz w:val="20"/>
          <w:szCs w:val="18"/>
        </w:rPr>
        <w:t>Cal.Rptr</w:t>
      </w:r>
      <w:proofErr w:type="spellEnd"/>
      <w:r w:rsidRPr="00B90B57">
        <w:rPr>
          <w:sz w:val="20"/>
          <w:szCs w:val="18"/>
        </w:rPr>
        <w:t>. 249 (1975).</w:t>
      </w:r>
    </w:p>
    <w:p w14:paraId="341FD7CE" w14:textId="15F056B8" w:rsidR="00354593" w:rsidRPr="00354593" w:rsidRDefault="4E3423AF" w:rsidP="00F701A2">
      <w:pPr>
        <w:pStyle w:val="Heading1"/>
        <w:keepNext w:val="0"/>
        <w:keepLines w:val="0"/>
        <w:rPr>
          <w:rFonts w:eastAsia="Yu Gothic Light"/>
        </w:rPr>
      </w:pPr>
      <w:r w:rsidRPr="14D6E132">
        <w:rPr>
          <w:rFonts w:eastAsia="Yu Gothic Light"/>
        </w:rPr>
        <w:t xml:space="preserve">95487. Credit Transactions. </w:t>
      </w:r>
    </w:p>
    <w:p w14:paraId="4C4D6576" w14:textId="403B86A5" w:rsidR="00354593" w:rsidRPr="00354593" w:rsidRDefault="00354593" w:rsidP="00F701A2">
      <w:pPr>
        <w:pStyle w:val="Heading2"/>
        <w:keepNext w:val="0"/>
        <w:keepLines w:val="0"/>
        <w:rPr>
          <w:rFonts w:eastAsia="Yu Gothic Light"/>
        </w:rPr>
      </w:pPr>
      <w:r w:rsidRPr="00354593">
        <w:rPr>
          <w:rFonts w:eastAsia="Yu Gothic Light"/>
          <w:i/>
          <w:iCs/>
        </w:rPr>
        <w:t>General.</w:t>
      </w:r>
      <w:r w:rsidRPr="00354593">
        <w:rPr>
          <w:rFonts w:eastAsia="Yu Gothic Light"/>
        </w:rPr>
        <w:t xml:space="preserve"> LCFS credits shall not constitute instruments, securities, or any other form of property.</w:t>
      </w:r>
    </w:p>
    <w:p w14:paraId="67C423E5" w14:textId="08A5176D" w:rsidR="00354593" w:rsidRPr="00354593" w:rsidRDefault="00354593" w:rsidP="00F701A2">
      <w:pPr>
        <w:pStyle w:val="Heading3"/>
        <w:keepNext w:val="0"/>
        <w:keepLines w:val="0"/>
        <w:rPr>
          <w:rFonts w:eastAsia="Yu Gothic Light"/>
        </w:rPr>
      </w:pPr>
      <w:r w:rsidRPr="00354593">
        <w:rPr>
          <w:rFonts w:eastAsia="Yu Gothic Light"/>
        </w:rPr>
        <w:t>A regulated entity may:</w:t>
      </w:r>
    </w:p>
    <w:p w14:paraId="612C6A46" w14:textId="047233FE" w:rsidR="00354593" w:rsidRPr="00354593" w:rsidRDefault="00354593" w:rsidP="00F701A2">
      <w:pPr>
        <w:pStyle w:val="Heading4"/>
        <w:keepNext w:val="0"/>
        <w:keepLines w:val="0"/>
        <w:rPr>
          <w:rFonts w:eastAsia="Yu Gothic Light"/>
        </w:rPr>
      </w:pPr>
      <w:r w:rsidRPr="00354593">
        <w:rPr>
          <w:rFonts w:eastAsia="Yu Gothic Light"/>
        </w:rPr>
        <w:lastRenderedPageBreak/>
        <w:t>Retain LCFS credits without expiration for use within the LCFS market; and</w:t>
      </w:r>
    </w:p>
    <w:p w14:paraId="16521598" w14:textId="451995C4" w:rsidR="00354593" w:rsidRPr="00354593" w:rsidRDefault="00354593" w:rsidP="00F701A2">
      <w:pPr>
        <w:pStyle w:val="Heading4"/>
        <w:keepNext w:val="0"/>
        <w:keepLines w:val="0"/>
        <w:rPr>
          <w:rFonts w:eastAsia="Yu Gothic Light"/>
        </w:rPr>
      </w:pPr>
      <w:r w:rsidRPr="00354593">
        <w:rPr>
          <w:rFonts w:eastAsia="Yu Gothic Light"/>
        </w:rPr>
        <w:t>Acquire or transfer LCFS credits. A third</w:t>
      </w:r>
      <w:del w:id="2037" w:author="CARB" w:date="2023-12-19T12:12:00Z">
        <w:r w:rsidRPr="00354593">
          <w:rPr>
            <w:rFonts w:eastAsia="Yu Gothic Light"/>
          </w:rPr>
          <w:delText>-</w:delText>
        </w:r>
      </w:del>
      <w:ins w:id="2038" w:author="CARB" w:date="2023-12-19T12:12:00Z">
        <w:r w:rsidR="00306157">
          <w:rPr>
            <w:rFonts w:eastAsia="Yu Gothic Light"/>
          </w:rPr>
          <w:t xml:space="preserve"> </w:t>
        </w:r>
      </w:ins>
      <w:r w:rsidRPr="00354593">
        <w:rPr>
          <w:rFonts w:eastAsia="Yu Gothic Light"/>
        </w:rPr>
        <w:t xml:space="preserve">party, which is not a regulated entity or acting on behalf of a regulated entity, may not hold, purchase, sell, or trade LCFS credits, except as otherwise specified in section 95483. </w:t>
      </w:r>
    </w:p>
    <w:p w14:paraId="0761FE99" w14:textId="61EB7774" w:rsidR="00354593" w:rsidRPr="00354593" w:rsidRDefault="00354593" w:rsidP="00F701A2">
      <w:pPr>
        <w:pStyle w:val="Heading3"/>
        <w:keepNext w:val="0"/>
        <w:keepLines w:val="0"/>
        <w:rPr>
          <w:rFonts w:eastAsia="Yu Gothic Light"/>
        </w:rPr>
      </w:pPr>
      <w:r w:rsidRPr="00354593">
        <w:rPr>
          <w:rFonts w:eastAsia="Yu Gothic Light"/>
        </w:rPr>
        <w:t>A regulated entity may not:</w:t>
      </w:r>
    </w:p>
    <w:p w14:paraId="65E18D31" w14:textId="393F180A" w:rsidR="00354593" w:rsidRPr="00354593" w:rsidRDefault="00354593" w:rsidP="00F701A2">
      <w:pPr>
        <w:pStyle w:val="Heading4"/>
        <w:keepNext w:val="0"/>
        <w:keepLines w:val="0"/>
        <w:rPr>
          <w:rFonts w:eastAsia="Yu Gothic Light"/>
        </w:rPr>
      </w:pPr>
      <w:r w:rsidRPr="00354593">
        <w:rPr>
          <w:rFonts w:eastAsia="Yu Gothic Light"/>
        </w:rPr>
        <w:t>Use credits in the LCFS program that are generated outside the LCFS program, including credits generated in other tradeable emission credit programs administered by the California Air Resources Board.</w:t>
      </w:r>
    </w:p>
    <w:p w14:paraId="27E91C21" w14:textId="6CDFFFBA" w:rsidR="00354593" w:rsidRPr="00354593" w:rsidRDefault="00354593" w:rsidP="00F701A2">
      <w:pPr>
        <w:pStyle w:val="Heading4"/>
        <w:keepNext w:val="0"/>
        <w:keepLines w:val="0"/>
        <w:rPr>
          <w:rFonts w:eastAsia="Yu Gothic Light"/>
        </w:rPr>
      </w:pPr>
      <w:r w:rsidRPr="00354593">
        <w:rPr>
          <w:rFonts w:eastAsia="Yu Gothic Light"/>
        </w:rPr>
        <w:t>Borrow or use credits from anticipated future carbon intensity reductions to demonstrate compliance pursuant to section 95485(a). This does not preclude contracting for future delivery of LCFS credits as described in section 95487(b)(1)(B), nor participation in the credit clearance market described in section 95485(c).</w:t>
      </w:r>
    </w:p>
    <w:p w14:paraId="6708623D" w14:textId="36F3BB4B" w:rsidR="00354593" w:rsidRPr="00354593" w:rsidRDefault="00354593" w:rsidP="00F701A2">
      <w:pPr>
        <w:pStyle w:val="Heading4"/>
        <w:keepNext w:val="0"/>
        <w:keepLines w:val="0"/>
        <w:rPr>
          <w:rFonts w:eastAsia="Yu Gothic Light"/>
        </w:rPr>
      </w:pPr>
      <w:r w:rsidRPr="00354593">
        <w:rPr>
          <w:rFonts w:eastAsia="Yu Gothic Light"/>
        </w:rPr>
        <w:t>Generate LCFS credits from fuels exempted from the LCFS under section 95482(d) or are otherwise not eligible pursuant to section 95482.</w:t>
      </w:r>
    </w:p>
    <w:p w14:paraId="6DEB98C9" w14:textId="50900092" w:rsidR="00354593" w:rsidRPr="00354593" w:rsidRDefault="00354593" w:rsidP="00F701A2">
      <w:pPr>
        <w:pStyle w:val="Heading4"/>
        <w:keepNext w:val="0"/>
        <w:keepLines w:val="0"/>
        <w:rPr>
          <w:rFonts w:eastAsia="Yu Gothic Light"/>
        </w:rPr>
      </w:pPr>
      <w:r w:rsidRPr="00354593">
        <w:rPr>
          <w:rFonts w:eastAsia="Yu Gothic Light"/>
        </w:rPr>
        <w:t>Sell or transfer credits at a price that exceeds the Maximum Price set by the following formula:</w:t>
      </w:r>
    </w:p>
    <w:p w14:paraId="01FFA053" w14:textId="7281C0C8" w:rsidR="00354593" w:rsidRPr="00354593" w:rsidRDefault="00354593" w:rsidP="00F701A2">
      <w:pPr>
        <w:pStyle w:val="Heading5"/>
        <w:keepNext w:val="0"/>
        <w:keepLines w:val="0"/>
        <w:rPr>
          <w:rFonts w:eastAsia="Yu Gothic Light"/>
        </w:rPr>
      </w:pPr>
      <w:r w:rsidRPr="00354593">
        <w:rPr>
          <w:rFonts w:eastAsia="Yu Gothic Light"/>
        </w:rPr>
        <w:t>$200/credit (MTCO</w:t>
      </w:r>
      <w:r w:rsidRPr="00303F8E">
        <w:rPr>
          <w:rFonts w:eastAsia="Yu Gothic Light"/>
          <w:vertAlign w:val="subscript"/>
        </w:rPr>
        <w:t>2</w:t>
      </w:r>
      <w:r w:rsidRPr="00354593">
        <w:rPr>
          <w:rFonts w:eastAsia="Yu Gothic Light"/>
        </w:rPr>
        <w:t>e) in 2016.</w:t>
      </w:r>
    </w:p>
    <w:p w14:paraId="59F6F887" w14:textId="37ECCBE1" w:rsidR="00354593" w:rsidRPr="00354593" w:rsidRDefault="00354593" w:rsidP="00F701A2">
      <w:pPr>
        <w:pStyle w:val="Heading5"/>
        <w:keepNext w:val="0"/>
        <w:keepLines w:val="0"/>
        <w:rPr>
          <w:rFonts w:eastAsia="Yu Gothic Light"/>
        </w:rPr>
      </w:pPr>
      <w:r w:rsidRPr="00354593">
        <w:rPr>
          <w:rFonts w:eastAsia="Yu Gothic Light"/>
        </w:rPr>
        <w:t>This per credit price shall be adjusted annually by the rate of inflation as measured by the most recently available twelve months of the Consumer Price Index for All Urban Consumers.</w:t>
      </w:r>
    </w:p>
    <w:p w14:paraId="6067DD8C" w14:textId="2F468AF0" w:rsidR="00354593" w:rsidRPr="00354593" w:rsidRDefault="00354593" w:rsidP="00564045">
      <w:pPr>
        <w:ind w:left="2880"/>
      </w:pPr>
      <w:r w:rsidRPr="00354593">
        <w:t>“Consumer Price Index for All Urban Consumers” means a measure that examines the changes in the price of a basket of goods and services purchased by urban consumers, and is published by the U.S. Bureau of Labor Statistics.</w:t>
      </w:r>
    </w:p>
    <w:p w14:paraId="3F9C2252" w14:textId="01934AD6" w:rsidR="00354593" w:rsidRPr="00354593" w:rsidRDefault="00354593" w:rsidP="00F701A2">
      <w:pPr>
        <w:pStyle w:val="Heading5"/>
        <w:keepNext w:val="0"/>
        <w:keepLines w:val="0"/>
        <w:rPr>
          <w:rFonts w:eastAsia="Yu Gothic Light"/>
        </w:rPr>
      </w:pPr>
      <w:r w:rsidRPr="00354593">
        <w:rPr>
          <w:rFonts w:eastAsia="Yu Gothic Light"/>
        </w:rPr>
        <w:t xml:space="preserve">The Maximum Price will be published on the first Monday of April and go into effect </w:t>
      </w:r>
      <w:proofErr w:type="gramStart"/>
      <w:r w:rsidRPr="00354593">
        <w:rPr>
          <w:rFonts w:eastAsia="Yu Gothic Light"/>
        </w:rPr>
        <w:t>on</w:t>
      </w:r>
      <w:proofErr w:type="gramEnd"/>
      <w:r w:rsidRPr="00354593">
        <w:rPr>
          <w:rFonts w:eastAsia="Yu Gothic Light"/>
        </w:rPr>
        <w:t xml:space="preserve"> June </w:t>
      </w:r>
      <w:del w:id="2039" w:author="CARB" w:date="2023-12-19T12:12:00Z">
        <w:r w:rsidRPr="00354593">
          <w:rPr>
            <w:rFonts w:eastAsia="Yu Gothic Light"/>
          </w:rPr>
          <w:delText>1st</w:delText>
        </w:r>
      </w:del>
      <w:ins w:id="2040" w:author="CARB" w:date="2023-12-19T12:12:00Z">
        <w:r w:rsidRPr="00354593">
          <w:rPr>
            <w:rFonts w:eastAsia="Yu Gothic Light"/>
          </w:rPr>
          <w:t>1</w:t>
        </w:r>
      </w:ins>
      <w:r w:rsidRPr="00354593">
        <w:rPr>
          <w:rFonts w:eastAsia="Yu Gothic Light"/>
        </w:rPr>
        <w:t>.</w:t>
      </w:r>
    </w:p>
    <w:p w14:paraId="407D39F1" w14:textId="3A6FF000" w:rsidR="00354593" w:rsidRPr="008D3485" w:rsidRDefault="00354593" w:rsidP="00F701A2">
      <w:pPr>
        <w:pStyle w:val="Heading2"/>
        <w:keepNext w:val="0"/>
        <w:keepLines w:val="0"/>
        <w:rPr>
          <w:rFonts w:eastAsia="Yu Gothic Light"/>
          <w:i/>
          <w:iCs/>
        </w:rPr>
      </w:pPr>
      <w:r w:rsidRPr="008D3485">
        <w:rPr>
          <w:rFonts w:eastAsia="Yu Gothic Light"/>
          <w:i/>
          <w:iCs/>
        </w:rPr>
        <w:t>Credit Transfers between Parties.</w:t>
      </w:r>
    </w:p>
    <w:p w14:paraId="5A66E77C" w14:textId="68626373" w:rsidR="00354593" w:rsidRPr="00354593" w:rsidRDefault="00354593" w:rsidP="00F701A2">
      <w:pPr>
        <w:pStyle w:val="Heading3"/>
        <w:keepNext w:val="0"/>
        <w:keepLines w:val="0"/>
        <w:rPr>
          <w:rFonts w:eastAsia="Yu Gothic Light"/>
        </w:rPr>
      </w:pPr>
      <w:r w:rsidRPr="00354593">
        <w:rPr>
          <w:rFonts w:eastAsia="Yu Gothic Light"/>
        </w:rPr>
        <w:t xml:space="preserve">A regulated entity that wishes to sell or transfer credits (“the Seller”) and a regulated entity that wishes to purchase or acquire a credit (“the Buyer”) </w:t>
      </w:r>
      <w:r w:rsidRPr="00354593">
        <w:rPr>
          <w:rFonts w:eastAsia="Yu Gothic Light"/>
        </w:rPr>
        <w:lastRenderedPageBreak/>
        <w:t>may enter into an agreement to transfer credits. Any such agreement must be fully documented in the LRT-CBTS pursuant to section 95487(b)(1)(B) through (F).</w:t>
      </w:r>
    </w:p>
    <w:p w14:paraId="6F074B52" w14:textId="0D3B246B" w:rsidR="00354593" w:rsidRPr="00354593" w:rsidRDefault="00354593" w:rsidP="00F701A2">
      <w:pPr>
        <w:pStyle w:val="Heading4"/>
        <w:keepNext w:val="0"/>
        <w:keepLines w:val="0"/>
        <w:rPr>
          <w:rFonts w:eastAsia="Yu Gothic Light"/>
        </w:rPr>
      </w:pPr>
      <w:r w:rsidRPr="00CF7F35">
        <w:rPr>
          <w:rFonts w:eastAsia="Yu Gothic Light"/>
          <w:i/>
          <w:iCs w:val="0"/>
        </w:rPr>
        <w:t>General Requirements for Credit Transfers.</w:t>
      </w:r>
      <w:r w:rsidRPr="00354593">
        <w:rPr>
          <w:rFonts w:eastAsia="Yu Gothic Light"/>
        </w:rPr>
        <w:t xml:space="preserve"> The Seller may transfer credits provided the number of credits to be transferred by the Seller does not exceed the number of total credits in the Seller’s credit account defined as follows:</w:t>
      </w:r>
    </w:p>
    <w:p w14:paraId="35CD66FD" w14:textId="1750A638" w:rsidR="00354593" w:rsidRPr="00354593" w:rsidRDefault="006B10AE" w:rsidP="00564045">
      <w:pPr>
        <w:ind w:left="2160"/>
        <w:rPr>
          <w:rFonts w:eastAsia="Yu Gothic Light"/>
        </w:rPr>
      </w:pPr>
      <m:oMath>
        <m:r>
          <w:rPr>
            <w:rFonts w:ascii="Cambria Math" w:hAnsi="Cambria Math"/>
            <w:color w:val="000000"/>
          </w:rPr>
          <m:t xml:space="preserve">Total Credits= </m:t>
        </m:r>
        <m:sSup>
          <m:sSupPr>
            <m:ctrlPr>
              <w:rPr>
                <w:rFonts w:ascii="Cambria Math" w:hAnsi="Cambria Math"/>
                <w:i/>
                <w:color w:val="000000"/>
              </w:rPr>
            </m:ctrlPr>
          </m:sSupPr>
          <m:e>
            <m:r>
              <w:rPr>
                <w:rFonts w:ascii="Cambria Math" w:hAnsi="Cambria Math"/>
                <w:color w:val="000000"/>
              </w:rPr>
              <m:t>Credits</m:t>
            </m:r>
          </m:e>
          <m:sup>
            <m:r>
              <w:rPr>
                <w:rFonts w:ascii="Cambria Math" w:hAnsi="Cambria Math"/>
                <w:color w:val="000000"/>
              </w:rPr>
              <m:t>Gen</m:t>
            </m:r>
          </m:sup>
        </m:sSup>
        <m:r>
          <w:rPr>
            <w:rFonts w:ascii="Cambria Math" w:hAnsi="Cambria Math"/>
            <w:color w:val="000000"/>
          </w:rPr>
          <m:t xml:space="preserve"> + </m:t>
        </m:r>
        <m:sSup>
          <m:sSupPr>
            <m:ctrlPr>
              <w:rPr>
                <w:rFonts w:ascii="Cambria Math" w:hAnsi="Cambria Math"/>
                <w:i/>
                <w:color w:val="000000"/>
              </w:rPr>
            </m:ctrlPr>
          </m:sSupPr>
          <m:e>
            <m:r>
              <w:rPr>
                <w:rFonts w:ascii="Cambria Math" w:hAnsi="Cambria Math"/>
                <w:color w:val="000000"/>
              </w:rPr>
              <m:t>Credits</m:t>
            </m:r>
          </m:e>
          <m:sup>
            <m:r>
              <w:rPr>
                <w:rFonts w:ascii="Cambria Math" w:hAnsi="Cambria Math"/>
                <w:color w:val="000000"/>
              </w:rPr>
              <m:t>Aquired</m:t>
            </m:r>
          </m:sup>
        </m:sSup>
        <m:r>
          <w:rPr>
            <w:rFonts w:ascii="Cambria Math" w:hAnsi="Cambria Math"/>
            <w:color w:val="000000"/>
          </w:rPr>
          <m:t>-</m:t>
        </m:r>
        <m:r>
          <w:rPr>
            <w:rFonts w:ascii="Cambria Math" w:hAnsi="Cambria Math"/>
          </w:rPr>
          <m:t>Sum</m:t>
        </m:r>
        <m:r>
          <m:rPr>
            <m:sty m:val="p"/>
          </m:rPr>
          <w:rPr>
            <w:rFonts w:ascii="Cambria Math" w:hAnsi="Cambria Math"/>
          </w:rPr>
          <m:t xml:space="preserve"> </m:t>
        </m:r>
        <m:r>
          <w:rPr>
            <w:rFonts w:ascii="Cambria Math" w:hAnsi="Cambria Math"/>
          </w:rPr>
          <m:t>of</m:t>
        </m:r>
        <m:r>
          <m:rPr>
            <m:sty m:val="p"/>
          </m:rPr>
          <w:rPr>
            <w:rFonts w:ascii="Cambria Math" w:hAnsi="Cambria Math"/>
          </w:rPr>
          <m:t>(</m:t>
        </m:r>
        <m:sSup>
          <m:sSupPr>
            <m:ctrlPr>
              <w:rPr>
                <w:rFonts w:ascii="Cambria Math" w:hAnsi="Cambria Math"/>
              </w:rPr>
            </m:ctrlPr>
          </m:sSupPr>
          <m:e>
            <m:r>
              <w:rPr>
                <w:rFonts w:ascii="Cambria Math" w:hAnsi="Cambria Math"/>
              </w:rPr>
              <m:t>Credits</m:t>
            </m:r>
          </m:e>
          <m:sup>
            <m:r>
              <w:rPr>
                <w:rFonts w:ascii="Cambria Math" w:hAnsi="Cambria Math"/>
              </w:rPr>
              <m:t>Retired</m:t>
            </m:r>
          </m:sup>
        </m:sSup>
        <m:r>
          <m:rPr>
            <m:sty m:val="p"/>
          </m:rPr>
          <w:rPr>
            <w:rFonts w:ascii="Cambria Math" w:hAnsi="Cambria Math"/>
          </w:rPr>
          <m:t>+</m:t>
        </m:r>
        <m:sSup>
          <m:sSupPr>
            <m:ctrlPr>
              <w:rPr>
                <w:rFonts w:ascii="Cambria Math" w:hAnsi="Cambria Math"/>
              </w:rPr>
            </m:ctrlPr>
          </m:sSupPr>
          <m:e>
            <m:r>
              <w:rPr>
                <w:rFonts w:ascii="Cambria Math" w:hAnsi="Cambria Math"/>
              </w:rPr>
              <m:t>Credits</m:t>
            </m:r>
          </m:e>
          <m:sup>
            <m:r>
              <w:rPr>
                <w:rFonts w:ascii="Cambria Math" w:hAnsi="Cambria Math"/>
              </w:rPr>
              <m:t>OnHold</m:t>
            </m:r>
          </m:sup>
        </m:sSup>
        <m:r>
          <m:rPr>
            <m:sty m:val="p"/>
          </m:rPr>
          <w:rPr>
            <w:rFonts w:ascii="Cambria Math" w:hAnsi="Cambria Math"/>
          </w:rPr>
          <m:t>+</m:t>
        </m:r>
        <m:sSup>
          <m:sSupPr>
            <m:ctrlPr>
              <w:rPr>
                <w:rFonts w:ascii="Cambria Math" w:hAnsi="Cambria Math"/>
              </w:rPr>
            </m:ctrlPr>
          </m:sSupPr>
          <m:e>
            <m:r>
              <w:rPr>
                <w:rFonts w:ascii="Cambria Math" w:hAnsi="Cambria Math"/>
              </w:rPr>
              <m:t>Credits</m:t>
            </m:r>
          </m:e>
          <m:sup>
            <m:r>
              <w:rPr>
                <w:rFonts w:ascii="Cambria Math" w:hAnsi="Cambria Math"/>
              </w:rPr>
              <m:t>Sold</m:t>
            </m:r>
          </m:sup>
        </m:sSup>
        <m:r>
          <m:rPr>
            <m:sty m:val="p"/>
          </m:rPr>
          <w:rPr>
            <w:rFonts w:ascii="Cambria Math" w:hAnsi="Cambria Math"/>
          </w:rPr>
          <m:t>+</m:t>
        </m:r>
        <m:sSup>
          <m:sSupPr>
            <m:ctrlPr>
              <w:rPr>
                <w:rFonts w:ascii="Cambria Math" w:hAnsi="Cambria Math"/>
              </w:rPr>
            </m:ctrlPr>
          </m:sSupPr>
          <m:e>
            <m:r>
              <w:rPr>
                <w:rFonts w:ascii="Cambria Math" w:hAnsi="Cambria Math"/>
              </w:rPr>
              <m:t>Credits</m:t>
            </m:r>
          </m:e>
          <m:sup>
            <m:r>
              <w:rPr>
                <w:rFonts w:ascii="Cambria Math" w:hAnsi="Cambria Math"/>
              </w:rPr>
              <m:t>Exported</m:t>
            </m:r>
          </m:sup>
        </m:sSup>
        <m:r>
          <m:rPr>
            <m:sty m:val="p"/>
          </m:rPr>
          <w:rPr>
            <w:rFonts w:ascii="Cambria Math" w:hAnsi="Cambria Math"/>
          </w:rPr>
          <m:t>+</m:t>
        </m:r>
        <m:sSup>
          <m:sSupPr>
            <m:ctrlPr>
              <w:rPr>
                <w:rFonts w:ascii="Cambria Math" w:hAnsi="Cambria Math"/>
                <w:szCs w:val="20"/>
              </w:rPr>
            </m:ctrlPr>
          </m:sSupPr>
          <m:e>
            <m:r>
              <w:rPr>
                <w:rFonts w:ascii="Cambria Math" w:hAnsi="Cambria Math"/>
                <w:szCs w:val="20"/>
              </w:rPr>
              <m:t>Credits</m:t>
            </m:r>
          </m:e>
          <m:sup>
            <m:r>
              <w:rPr>
                <w:rFonts w:ascii="Cambria Math" w:hAnsi="Cambria Math"/>
                <w:szCs w:val="20"/>
              </w:rPr>
              <m:t>CCMPledge</m:t>
            </m:r>
          </m:sup>
        </m:sSup>
        <m:r>
          <m:rPr>
            <m:sty m:val="p"/>
          </m:rPr>
          <w:rPr>
            <w:rFonts w:ascii="Cambria Math" w:hAnsi="Cambria Math"/>
          </w:rPr>
          <m:t>)</m:t>
        </m:r>
      </m:oMath>
      <w:r w:rsidR="00354593" w:rsidRPr="00354593">
        <w:rPr>
          <w:rFonts w:eastAsia="Yu Gothic Light"/>
        </w:rPr>
        <w:t xml:space="preserve"> </w:t>
      </w:r>
    </w:p>
    <w:p w14:paraId="03759509" w14:textId="77777777" w:rsidR="00354593" w:rsidRPr="00354593" w:rsidRDefault="00354593" w:rsidP="00564045">
      <w:pPr>
        <w:ind w:left="2160"/>
        <w:rPr>
          <w:rFonts w:eastAsia="Yu Gothic Light"/>
        </w:rPr>
      </w:pPr>
      <w:r w:rsidRPr="00354593">
        <w:rPr>
          <w:rFonts w:eastAsia="Yu Gothic Light"/>
        </w:rPr>
        <w:t xml:space="preserve">where: </w:t>
      </w:r>
    </w:p>
    <w:p w14:paraId="378C9C7B" w14:textId="195A9C3F" w:rsidR="00354593" w:rsidRPr="00354593" w:rsidRDefault="00000000" w:rsidP="00564045">
      <w:pPr>
        <w:ind w:left="2160"/>
        <w:rPr>
          <w:rFonts w:eastAsia="Yu Gothic Light"/>
        </w:rPr>
      </w:pPr>
      <m:oMath>
        <m:sSup>
          <m:sSupPr>
            <m:ctrlPr>
              <w:rPr>
                <w:rFonts w:ascii="Cambria Math" w:hAnsi="Cambria Math"/>
                <w:i/>
                <w:color w:val="000000"/>
              </w:rPr>
            </m:ctrlPr>
          </m:sSupPr>
          <m:e>
            <m:r>
              <w:rPr>
                <w:rFonts w:ascii="Cambria Math" w:hAnsi="Cambria Math"/>
                <w:color w:val="000000"/>
              </w:rPr>
              <m:t>Credits</m:t>
            </m:r>
          </m:e>
          <m:sup>
            <m:r>
              <w:rPr>
                <w:rFonts w:ascii="Cambria Math" w:hAnsi="Cambria Math"/>
                <w:color w:val="000000"/>
              </w:rPr>
              <m:t>Gen</m:t>
            </m:r>
          </m:sup>
        </m:sSup>
      </m:oMath>
      <w:r w:rsidR="00354593" w:rsidRPr="00354593">
        <w:rPr>
          <w:rFonts w:eastAsia="Yu Gothic Light"/>
        </w:rPr>
        <w:t xml:space="preserve">, </w:t>
      </w:r>
      <m:oMath>
        <m:sSup>
          <m:sSupPr>
            <m:ctrlPr>
              <w:rPr>
                <w:rFonts w:ascii="Cambria Math" w:hAnsi="Cambria Math"/>
                <w:i/>
                <w:color w:val="000000"/>
              </w:rPr>
            </m:ctrlPr>
          </m:sSupPr>
          <m:e>
            <m:r>
              <w:rPr>
                <w:rFonts w:ascii="Cambria Math" w:hAnsi="Cambria Math"/>
                <w:color w:val="000000"/>
              </w:rPr>
              <m:t>Credits</m:t>
            </m:r>
          </m:e>
          <m:sup>
            <m:r>
              <w:rPr>
                <w:rFonts w:ascii="Cambria Math" w:hAnsi="Cambria Math"/>
                <w:color w:val="000000"/>
              </w:rPr>
              <m:t>Aquired</m:t>
            </m:r>
          </m:sup>
        </m:sSup>
      </m:oMath>
      <w:r w:rsidR="00354593" w:rsidRPr="00354593">
        <w:rPr>
          <w:rFonts w:eastAsia="Yu Gothic Light"/>
        </w:rPr>
        <w:t xml:space="preserve">, </w:t>
      </w:r>
      <m:oMath>
        <m:sSup>
          <m:sSupPr>
            <m:ctrlPr>
              <w:rPr>
                <w:rFonts w:ascii="Cambria Math" w:hAnsi="Cambria Math"/>
                <w:i/>
                <w:color w:val="000000"/>
              </w:rPr>
            </m:ctrlPr>
          </m:sSupPr>
          <m:e>
            <m:r>
              <w:rPr>
                <w:rFonts w:ascii="Cambria Math" w:hAnsi="Cambria Math"/>
                <w:color w:val="000000"/>
              </w:rPr>
              <m:t>Credits</m:t>
            </m:r>
          </m:e>
          <m:sup>
            <m:r>
              <w:rPr>
                <w:rFonts w:ascii="Cambria Math" w:hAnsi="Cambria Math"/>
                <w:color w:val="000000"/>
              </w:rPr>
              <m:t>Retired</m:t>
            </m:r>
          </m:sup>
        </m:sSup>
      </m:oMath>
      <w:r w:rsidR="00354593" w:rsidRPr="00354593">
        <w:rPr>
          <w:rFonts w:eastAsia="Yu Gothic Light"/>
        </w:rPr>
        <w:t xml:space="preserve">, </w:t>
      </w:r>
      <m:oMath>
        <m:sSup>
          <m:sSupPr>
            <m:ctrlPr>
              <w:rPr>
                <w:rFonts w:ascii="Cambria Math" w:hAnsi="Cambria Math"/>
                <w:i/>
                <w:color w:val="000000"/>
              </w:rPr>
            </m:ctrlPr>
          </m:sSupPr>
          <m:e>
            <m:r>
              <w:rPr>
                <w:rFonts w:ascii="Cambria Math" w:hAnsi="Cambria Math"/>
                <w:color w:val="000000"/>
              </w:rPr>
              <m:t>Credits</m:t>
            </m:r>
          </m:e>
          <m:sup>
            <m:r>
              <w:rPr>
                <w:rFonts w:ascii="Cambria Math" w:hAnsi="Cambria Math"/>
                <w:color w:val="000000"/>
              </w:rPr>
              <m:t>OnHold</m:t>
            </m:r>
          </m:sup>
        </m:sSup>
      </m:oMath>
      <w:r w:rsidR="00354593" w:rsidRPr="00354593">
        <w:rPr>
          <w:rFonts w:eastAsia="Yu Gothic Light"/>
        </w:rPr>
        <w:t xml:space="preserve">, </w:t>
      </w:r>
      <m:oMath>
        <m:sSup>
          <m:sSupPr>
            <m:ctrlPr>
              <w:rPr>
                <w:rFonts w:ascii="Cambria Math" w:hAnsi="Cambria Math"/>
                <w:i/>
                <w:color w:val="000000"/>
              </w:rPr>
            </m:ctrlPr>
          </m:sSupPr>
          <m:e>
            <m:r>
              <w:rPr>
                <w:rFonts w:ascii="Cambria Math" w:hAnsi="Cambria Math"/>
                <w:color w:val="000000"/>
              </w:rPr>
              <m:t>Credits</m:t>
            </m:r>
          </m:e>
          <m:sup>
            <m:r>
              <w:rPr>
                <w:rFonts w:ascii="Cambria Math" w:hAnsi="Cambria Math"/>
                <w:color w:val="000000"/>
              </w:rPr>
              <m:t>Sold</m:t>
            </m:r>
          </m:sup>
        </m:sSup>
      </m:oMath>
      <w:r w:rsidR="00354593" w:rsidRPr="00354593">
        <w:rPr>
          <w:rFonts w:eastAsia="Yu Gothic Light"/>
        </w:rPr>
        <w:t xml:space="preserve">, </w:t>
      </w:r>
      <m:oMath>
        <m:sSup>
          <m:sSupPr>
            <m:ctrlPr>
              <w:rPr>
                <w:rFonts w:ascii="Cambria Math" w:hAnsi="Cambria Math"/>
                <w:i/>
                <w:color w:val="000000"/>
              </w:rPr>
            </m:ctrlPr>
          </m:sSupPr>
          <m:e>
            <m:r>
              <w:rPr>
                <w:rFonts w:ascii="Cambria Math" w:hAnsi="Cambria Math"/>
                <w:color w:val="000000"/>
              </w:rPr>
              <m:t>Credits</m:t>
            </m:r>
          </m:e>
          <m:sup>
            <m:r>
              <w:rPr>
                <w:rFonts w:ascii="Cambria Math" w:hAnsi="Cambria Math"/>
                <w:color w:val="000000"/>
              </w:rPr>
              <m:t>Exported</m:t>
            </m:r>
          </m:sup>
        </m:sSup>
      </m:oMath>
      <w:r w:rsidR="00354593" w:rsidRPr="00354593">
        <w:rPr>
          <w:rFonts w:eastAsia="Yu Gothic Light"/>
        </w:rPr>
        <w:t xml:space="preserve">, and </w:t>
      </w:r>
      <m:oMath>
        <m:sSup>
          <m:sSupPr>
            <m:ctrlPr>
              <w:rPr>
                <w:rFonts w:ascii="Cambria Math" w:hAnsi="Cambria Math"/>
                <w:i/>
                <w:color w:val="000000"/>
              </w:rPr>
            </m:ctrlPr>
          </m:sSupPr>
          <m:e>
            <m:r>
              <w:rPr>
                <w:rFonts w:ascii="Cambria Math" w:hAnsi="Cambria Math"/>
                <w:color w:val="000000"/>
                <w:szCs w:val="20"/>
              </w:rPr>
              <m:t>Credits</m:t>
            </m:r>
          </m:e>
          <m:sup>
            <m:r>
              <w:rPr>
                <w:rFonts w:ascii="Cambria Math" w:hAnsi="Cambria Math"/>
                <w:color w:val="000000"/>
                <w:szCs w:val="20"/>
              </w:rPr>
              <m:t>CCMPledge</m:t>
            </m:r>
          </m:sup>
        </m:sSup>
      </m:oMath>
      <w:r w:rsidR="00F2657F">
        <w:rPr>
          <w:rFonts w:eastAsia="Yu Gothic Light"/>
          <w:color w:val="000000"/>
          <w:szCs w:val="20"/>
        </w:rPr>
        <w:t xml:space="preserve"> </w:t>
      </w:r>
      <w:r w:rsidR="00354593" w:rsidRPr="00354593">
        <w:rPr>
          <w:rFonts w:eastAsia="Yu Gothic Light"/>
        </w:rPr>
        <w:t>have the same meaning as those in section 95485(b).</w:t>
      </w:r>
    </w:p>
    <w:p w14:paraId="69143D9E" w14:textId="59C5AE68" w:rsidR="00354593" w:rsidRPr="00354593" w:rsidRDefault="00354593" w:rsidP="00F701A2">
      <w:pPr>
        <w:pStyle w:val="Heading4"/>
        <w:keepNext w:val="0"/>
        <w:keepLines w:val="0"/>
        <w:rPr>
          <w:rFonts w:eastAsia="Yu Gothic Light"/>
        </w:rPr>
      </w:pPr>
      <w:r w:rsidRPr="00354593">
        <w:rPr>
          <w:rFonts w:eastAsia="Yu Gothic Light"/>
        </w:rPr>
        <w:t>The credit transfer request must identify the type of transaction agreement for which the transfer request is being submitted, selecting one of the following types:</w:t>
      </w:r>
    </w:p>
    <w:p w14:paraId="5E090401" w14:textId="0D694183" w:rsidR="00354593" w:rsidRPr="00354593" w:rsidRDefault="00354593" w:rsidP="00F701A2">
      <w:pPr>
        <w:pStyle w:val="Heading5"/>
        <w:keepNext w:val="0"/>
        <w:keepLines w:val="0"/>
        <w:rPr>
          <w:rFonts w:eastAsia="Yu Gothic Light"/>
        </w:rPr>
      </w:pPr>
      <w:r w:rsidRPr="007E773C">
        <w:rPr>
          <w:rFonts w:eastAsia="Yu Gothic Light"/>
          <w:i/>
          <w:iCs/>
        </w:rPr>
        <w:t>Type 1 Transfer</w:t>
      </w:r>
      <w:r w:rsidRPr="00354593">
        <w:rPr>
          <w:rFonts w:eastAsia="Yu Gothic Light"/>
        </w:rPr>
        <w:t>: Over-the-counter agreement for the sale or transfer of LCFS credits for which delivery will take place no more than 10 days from the date the parties enter into the transaction agreement.</w:t>
      </w:r>
    </w:p>
    <w:p w14:paraId="579ECC00" w14:textId="1A030181" w:rsidR="00354593" w:rsidRPr="00354593" w:rsidRDefault="00354593" w:rsidP="00F701A2">
      <w:pPr>
        <w:pStyle w:val="Heading5"/>
        <w:keepNext w:val="0"/>
        <w:keepLines w:val="0"/>
        <w:rPr>
          <w:rFonts w:eastAsia="Yu Gothic Light"/>
        </w:rPr>
      </w:pPr>
      <w:r w:rsidRPr="007E773C">
        <w:rPr>
          <w:rFonts w:eastAsia="Yu Gothic Light"/>
          <w:i/>
          <w:iCs/>
        </w:rPr>
        <w:t>Type 2 Transfer</w:t>
      </w:r>
      <w:r w:rsidRPr="00354593">
        <w:rPr>
          <w:rFonts w:eastAsia="Yu Gothic Light"/>
        </w:rPr>
        <w:t>: Over-the-counter agreement for the sale or transfer of LCFS credits for which delivery is to take place more than 10 days from the date the parties enter into the transaction agreement or that involve multiple transfers of LCFS credits over time.</w:t>
      </w:r>
    </w:p>
    <w:p w14:paraId="12D0F0DC" w14:textId="005D6D36" w:rsidR="00354593" w:rsidRPr="00354593" w:rsidRDefault="00354593" w:rsidP="00F701A2">
      <w:pPr>
        <w:pStyle w:val="Heading5"/>
        <w:keepNext w:val="0"/>
        <w:keepLines w:val="0"/>
        <w:rPr>
          <w:rFonts w:eastAsia="Yu Gothic Light"/>
        </w:rPr>
      </w:pPr>
      <w:r w:rsidRPr="00EE7BB4">
        <w:rPr>
          <w:rFonts w:eastAsia="Yu Gothic Light"/>
          <w:i/>
          <w:iCs/>
        </w:rPr>
        <w:t>Type 3 Transfer</w:t>
      </w:r>
      <w:r w:rsidRPr="00354593">
        <w:rPr>
          <w:rFonts w:eastAsia="Yu Gothic Light"/>
        </w:rPr>
        <w:t>: Agreements for the sale of LCFS credits through any contract arranged through a clearing service provider.</w:t>
      </w:r>
    </w:p>
    <w:p w14:paraId="59885E45" w14:textId="7787800A" w:rsidR="00354593" w:rsidRPr="00354593" w:rsidRDefault="00354593" w:rsidP="00F701A2">
      <w:pPr>
        <w:pStyle w:val="Heading4"/>
        <w:keepNext w:val="0"/>
        <w:keepLines w:val="0"/>
        <w:rPr>
          <w:rFonts w:eastAsia="Yu Gothic Light"/>
        </w:rPr>
      </w:pPr>
      <w:r w:rsidRPr="00EE7BB4">
        <w:rPr>
          <w:rFonts w:eastAsia="Yu Gothic Light"/>
          <w:i/>
          <w:iCs w:val="0"/>
        </w:rPr>
        <w:t>For Type 1 Transfer.</w:t>
      </w:r>
      <w:r w:rsidRPr="00354593">
        <w:rPr>
          <w:rFonts w:eastAsia="Yu Gothic Light"/>
        </w:rPr>
        <w:t xml:space="preserve"> Within 10 days from the date the parties enter into the credit transaction agreement, the Seller and the Buyer must initiate and complete the transfer request using the Credit Transfer Form (CTF) provided in the LRT-CBTS. The parties must provide:</w:t>
      </w:r>
    </w:p>
    <w:p w14:paraId="034A24E2" w14:textId="2447F86B" w:rsidR="00354593" w:rsidRPr="00354593" w:rsidRDefault="00354593" w:rsidP="00F701A2">
      <w:pPr>
        <w:pStyle w:val="Heading5"/>
        <w:keepNext w:val="0"/>
        <w:keepLines w:val="0"/>
        <w:rPr>
          <w:rFonts w:eastAsia="Yu Gothic Light"/>
        </w:rPr>
      </w:pPr>
      <w:r w:rsidRPr="00EE7BB4">
        <w:rPr>
          <w:rFonts w:eastAsia="Yu Gothic Light"/>
          <w:i/>
          <w:iCs/>
        </w:rPr>
        <w:t>Date of Transaction Agreement.</w:t>
      </w:r>
      <w:r w:rsidRPr="00354593">
        <w:rPr>
          <w:rFonts w:eastAsia="Yu Gothic Light"/>
        </w:rPr>
        <w:t xml:space="preserve"> The date on which the Buyer and Seller enter into the credit transaction agreement;</w:t>
      </w:r>
    </w:p>
    <w:p w14:paraId="11B737F2" w14:textId="63AC76B8" w:rsidR="00354593" w:rsidRPr="00354593" w:rsidRDefault="00354593" w:rsidP="00F701A2">
      <w:pPr>
        <w:pStyle w:val="Heading5"/>
        <w:keepNext w:val="0"/>
        <w:keepLines w:val="0"/>
        <w:rPr>
          <w:rFonts w:eastAsia="Yu Gothic Light"/>
        </w:rPr>
      </w:pPr>
      <w:r w:rsidRPr="00354593">
        <w:rPr>
          <w:rFonts w:eastAsia="Yu Gothic Light"/>
        </w:rPr>
        <w:lastRenderedPageBreak/>
        <w:t>Names and the Federal Employer Identification Numbers (FEIN) of the Seller and the Buyer as registered in the LRT</w:t>
      </w:r>
      <w:r w:rsidR="00295AE4">
        <w:rPr>
          <w:rFonts w:eastAsia="Yu Gothic Light"/>
        </w:rPr>
        <w:noBreakHyphen/>
      </w:r>
      <w:r w:rsidRPr="00354593">
        <w:rPr>
          <w:rFonts w:eastAsia="Yu Gothic Light"/>
        </w:rPr>
        <w:t>CBTS;</w:t>
      </w:r>
    </w:p>
    <w:p w14:paraId="74F96406" w14:textId="7299FD63" w:rsidR="00354593" w:rsidRPr="00354593" w:rsidRDefault="00354593" w:rsidP="00F701A2">
      <w:pPr>
        <w:pStyle w:val="Heading5"/>
        <w:keepNext w:val="0"/>
        <w:keepLines w:val="0"/>
        <w:rPr>
          <w:rFonts w:eastAsia="Yu Gothic Light"/>
        </w:rPr>
      </w:pPr>
      <w:r w:rsidRPr="00354593">
        <w:rPr>
          <w:rFonts w:eastAsia="Yu Gothic Light"/>
        </w:rPr>
        <w:t>First name, last name, and contact information of the Seller and Buyer representative;</w:t>
      </w:r>
    </w:p>
    <w:p w14:paraId="11CFF4B3" w14:textId="1FAC2741" w:rsidR="00354593" w:rsidRPr="00354593" w:rsidRDefault="00354593" w:rsidP="00F701A2">
      <w:pPr>
        <w:pStyle w:val="Heading5"/>
        <w:keepNext w:val="0"/>
        <w:keepLines w:val="0"/>
        <w:rPr>
          <w:rFonts w:eastAsia="Yu Gothic Light"/>
        </w:rPr>
      </w:pPr>
      <w:r w:rsidRPr="00354593">
        <w:rPr>
          <w:rFonts w:eastAsia="Yu Gothic Light"/>
        </w:rPr>
        <w:t>The number of credits proposed to be transferred; and</w:t>
      </w:r>
    </w:p>
    <w:p w14:paraId="66C47D48" w14:textId="2B3B1A56" w:rsidR="00354593" w:rsidRPr="00354593" w:rsidRDefault="00354593" w:rsidP="00F701A2">
      <w:pPr>
        <w:pStyle w:val="Heading5"/>
        <w:keepNext w:val="0"/>
        <w:keepLines w:val="0"/>
        <w:rPr>
          <w:rFonts w:eastAsia="Yu Gothic Light"/>
        </w:rPr>
      </w:pPr>
      <w:r w:rsidRPr="00354593">
        <w:rPr>
          <w:rFonts w:eastAsia="Yu Gothic Light"/>
        </w:rPr>
        <w:t>The price or equivalent value of the consideration (in U.S. dollars) per credit proposed for transfer, excluding any fees.</w:t>
      </w:r>
    </w:p>
    <w:p w14:paraId="7C3EF9A1" w14:textId="0073171D" w:rsidR="00354593" w:rsidRPr="00354593" w:rsidRDefault="00354593" w:rsidP="00F701A2">
      <w:pPr>
        <w:pStyle w:val="Heading4"/>
        <w:keepNext w:val="0"/>
        <w:keepLines w:val="0"/>
        <w:rPr>
          <w:rFonts w:eastAsia="Yu Gothic Light"/>
        </w:rPr>
      </w:pPr>
      <w:r w:rsidRPr="00EE7BB4">
        <w:rPr>
          <w:rFonts w:eastAsia="Yu Gothic Light"/>
          <w:i/>
          <w:iCs w:val="0"/>
        </w:rPr>
        <w:t>For Type 2 Transfer.</w:t>
      </w:r>
      <w:r w:rsidRPr="00354593">
        <w:rPr>
          <w:rFonts w:eastAsia="Yu Gothic Light"/>
        </w:rPr>
        <w:t xml:space="preserve"> Within 10 days from the date the parties enter into the credit transaction agreement, the Seller and the Buyer must report the following using the Credit Transfer Form (CTF) provided in the LRT-CBTS:</w:t>
      </w:r>
    </w:p>
    <w:p w14:paraId="4A041791" w14:textId="474CC878" w:rsidR="00354593" w:rsidRPr="00354593" w:rsidRDefault="00354593" w:rsidP="00F701A2">
      <w:pPr>
        <w:pStyle w:val="Heading5"/>
        <w:keepNext w:val="0"/>
        <w:keepLines w:val="0"/>
        <w:rPr>
          <w:rFonts w:eastAsia="Yu Gothic Light"/>
        </w:rPr>
      </w:pPr>
      <w:r w:rsidRPr="00364643">
        <w:rPr>
          <w:rFonts w:eastAsia="Yu Gothic Light"/>
          <w:i/>
          <w:iCs/>
        </w:rPr>
        <w:t>Date of Transaction Agreement.</w:t>
      </w:r>
      <w:r w:rsidRPr="00354593">
        <w:rPr>
          <w:rFonts w:eastAsia="Yu Gothic Light"/>
        </w:rPr>
        <w:t xml:space="preserve"> The date on which the Buyer and Seller enter into the credit transaction agreement;</w:t>
      </w:r>
    </w:p>
    <w:p w14:paraId="66D8EA18" w14:textId="54714684" w:rsidR="00354593" w:rsidRPr="00354593" w:rsidRDefault="00354593" w:rsidP="00F701A2">
      <w:pPr>
        <w:pStyle w:val="Heading5"/>
        <w:keepNext w:val="0"/>
        <w:keepLines w:val="0"/>
        <w:rPr>
          <w:rFonts w:eastAsia="Yu Gothic Light"/>
        </w:rPr>
      </w:pPr>
      <w:r w:rsidRPr="00354593">
        <w:rPr>
          <w:rFonts w:eastAsia="Yu Gothic Light"/>
        </w:rPr>
        <w:t>Names and the Federal Employer Identification Numbers (FEIN) of the Seller and the Buyer as registered in the LRT-CBTS;</w:t>
      </w:r>
    </w:p>
    <w:p w14:paraId="5DDCAF51" w14:textId="24184FF0" w:rsidR="00354593" w:rsidRPr="00354593" w:rsidRDefault="00354593" w:rsidP="00F701A2">
      <w:pPr>
        <w:pStyle w:val="Heading5"/>
        <w:keepNext w:val="0"/>
        <w:keepLines w:val="0"/>
        <w:rPr>
          <w:rFonts w:eastAsia="Yu Gothic Light"/>
        </w:rPr>
      </w:pPr>
      <w:r w:rsidRPr="00354593">
        <w:rPr>
          <w:rFonts w:eastAsia="Yu Gothic Light"/>
        </w:rPr>
        <w:t>First name, last name, and contact information of the Seller and Buyer representative;</w:t>
      </w:r>
    </w:p>
    <w:p w14:paraId="59E66A3A" w14:textId="357CC1AE" w:rsidR="00354593" w:rsidRPr="00354593" w:rsidRDefault="00354593" w:rsidP="00F701A2">
      <w:pPr>
        <w:pStyle w:val="Heading5"/>
        <w:keepNext w:val="0"/>
        <w:keepLines w:val="0"/>
        <w:rPr>
          <w:rFonts w:eastAsia="Yu Gothic Light"/>
        </w:rPr>
      </w:pPr>
      <w:r w:rsidRPr="00354593">
        <w:rPr>
          <w:rFonts w:eastAsia="Yu Gothic Light"/>
        </w:rPr>
        <w:t>If the agreement requires a single delivery of credits or multiple deliveries of credits. The Executive Officer may assign reference numbers for reporting future credit transfers under agreements for multiple deliveries of credits;</w:t>
      </w:r>
    </w:p>
    <w:p w14:paraId="6DF1C992" w14:textId="31B812FF" w:rsidR="00354593" w:rsidRPr="00354593" w:rsidRDefault="00354593" w:rsidP="00F701A2">
      <w:pPr>
        <w:pStyle w:val="Heading5"/>
        <w:keepNext w:val="0"/>
        <w:keepLines w:val="0"/>
        <w:rPr>
          <w:rFonts w:eastAsia="Yu Gothic Light"/>
        </w:rPr>
      </w:pPr>
      <w:r w:rsidRPr="00354593">
        <w:rPr>
          <w:rFonts w:eastAsia="Yu Gothic Light"/>
        </w:rPr>
        <w:t>The expected date of last credit delivery or the length of the agreement including the date by which all deliveries are to be completed;</w:t>
      </w:r>
    </w:p>
    <w:p w14:paraId="6DE83B57" w14:textId="7D09D397" w:rsidR="00354593" w:rsidRPr="00354593" w:rsidRDefault="00354593" w:rsidP="00F701A2">
      <w:pPr>
        <w:pStyle w:val="Heading5"/>
        <w:keepNext w:val="0"/>
        <w:keepLines w:val="0"/>
        <w:rPr>
          <w:rFonts w:eastAsia="Yu Gothic Light"/>
        </w:rPr>
      </w:pPr>
      <w:r w:rsidRPr="00354593">
        <w:rPr>
          <w:rFonts w:eastAsia="Yu Gothic Light"/>
        </w:rPr>
        <w:t>The total number of credits anticipated to be transferred under the agreement;</w:t>
      </w:r>
    </w:p>
    <w:p w14:paraId="112219E3" w14:textId="6C97E546" w:rsidR="00354593" w:rsidRPr="00354593" w:rsidRDefault="00354593" w:rsidP="00F701A2">
      <w:pPr>
        <w:pStyle w:val="Heading5"/>
        <w:keepNext w:val="0"/>
        <w:keepLines w:val="0"/>
        <w:rPr>
          <w:rFonts w:eastAsia="Yu Gothic Light"/>
        </w:rPr>
      </w:pPr>
      <w:r w:rsidRPr="00354593">
        <w:rPr>
          <w:rFonts w:eastAsia="Yu Gothic Light"/>
        </w:rPr>
        <w:t>The price per credit (in U.S. dollars) or the terms to determine the price for future credit transfer as per the agreement;</w:t>
      </w:r>
    </w:p>
    <w:p w14:paraId="3099C1B8" w14:textId="6EE369B9" w:rsidR="00354593" w:rsidRPr="00354593" w:rsidRDefault="00354593" w:rsidP="00F701A2">
      <w:pPr>
        <w:pStyle w:val="Heading5"/>
        <w:keepNext w:val="0"/>
        <w:keepLines w:val="0"/>
        <w:rPr>
          <w:rFonts w:eastAsia="Yu Gothic Light"/>
        </w:rPr>
      </w:pPr>
      <w:r w:rsidRPr="00354593">
        <w:rPr>
          <w:rFonts w:eastAsia="Yu Gothic Light"/>
        </w:rPr>
        <w:t>If the agreement is terminated or amended prior to its full execution as provided in subsection 5. above, the parties must notify the Executive Officer within 10 days; and</w:t>
      </w:r>
    </w:p>
    <w:p w14:paraId="2136D13A" w14:textId="247345F4" w:rsidR="00354593" w:rsidRPr="00354593" w:rsidRDefault="00354593" w:rsidP="00F701A2">
      <w:pPr>
        <w:pStyle w:val="Heading5"/>
        <w:keepNext w:val="0"/>
        <w:keepLines w:val="0"/>
        <w:rPr>
          <w:rFonts w:eastAsia="Yu Gothic Light"/>
        </w:rPr>
      </w:pPr>
      <w:r w:rsidRPr="00354593">
        <w:rPr>
          <w:rFonts w:eastAsia="Yu Gothic Light"/>
        </w:rPr>
        <w:lastRenderedPageBreak/>
        <w:t>If the credit transfer is one of multiple deliveries under an agreement previously reported using a CTF, the parties must provide the reference number (if any) assigned by the Executive Officer.</w:t>
      </w:r>
    </w:p>
    <w:p w14:paraId="1C46C051" w14:textId="7DBC98C7" w:rsidR="00354593" w:rsidRPr="00354593" w:rsidRDefault="00354593" w:rsidP="00F701A2">
      <w:pPr>
        <w:pStyle w:val="Heading4"/>
        <w:keepNext w:val="0"/>
        <w:keepLines w:val="0"/>
        <w:rPr>
          <w:rFonts w:eastAsia="Yu Gothic Light"/>
        </w:rPr>
      </w:pPr>
      <w:r w:rsidRPr="00DB28C1">
        <w:rPr>
          <w:rFonts w:eastAsia="Yu Gothic Light"/>
          <w:i/>
          <w:iCs w:val="0"/>
        </w:rPr>
        <w:t>For Type 3 Transfer.</w:t>
      </w:r>
      <w:r w:rsidRPr="00354593">
        <w:rPr>
          <w:rFonts w:eastAsia="Yu Gothic Light"/>
        </w:rPr>
        <w:t xml:space="preserve"> A credit transfer request submitted for an agreement executed through a clearing service provider must provide the following information:</w:t>
      </w:r>
    </w:p>
    <w:p w14:paraId="52824AE0" w14:textId="4FD727A1" w:rsidR="00354593" w:rsidRPr="00354593" w:rsidRDefault="00354593" w:rsidP="00F701A2">
      <w:pPr>
        <w:pStyle w:val="Heading5"/>
        <w:keepNext w:val="0"/>
        <w:keepLines w:val="0"/>
        <w:rPr>
          <w:rFonts w:eastAsia="Yu Gothic Light"/>
        </w:rPr>
      </w:pPr>
      <w:r w:rsidRPr="00354593">
        <w:rPr>
          <w:rFonts w:eastAsia="Yu Gothic Light"/>
        </w:rPr>
        <w:t>Identify the exchange through which the transaction is conducted;</w:t>
      </w:r>
    </w:p>
    <w:p w14:paraId="0C383A60" w14:textId="7734E481" w:rsidR="00354593" w:rsidRPr="00354593" w:rsidRDefault="00354593" w:rsidP="00F701A2">
      <w:pPr>
        <w:pStyle w:val="Heading5"/>
        <w:keepNext w:val="0"/>
        <w:keepLines w:val="0"/>
        <w:rPr>
          <w:rFonts w:eastAsia="Yu Gothic Light"/>
        </w:rPr>
      </w:pPr>
      <w:r w:rsidRPr="00354593">
        <w:rPr>
          <w:rFonts w:eastAsia="Yu Gothic Light"/>
        </w:rPr>
        <w:t>Date of close of trading for the contract;</w:t>
      </w:r>
    </w:p>
    <w:p w14:paraId="587DA9C4" w14:textId="4B4A2854" w:rsidR="00354593" w:rsidRPr="00354593" w:rsidRDefault="00354593" w:rsidP="00F701A2">
      <w:pPr>
        <w:pStyle w:val="Heading5"/>
        <w:keepNext w:val="0"/>
        <w:keepLines w:val="0"/>
        <w:rPr>
          <w:rFonts w:eastAsia="Yu Gothic Light"/>
        </w:rPr>
      </w:pPr>
      <w:r w:rsidRPr="00354593">
        <w:rPr>
          <w:rFonts w:eastAsia="Yu Gothic Light"/>
        </w:rPr>
        <w:t>Identify the contract description code assigned by the exchange to the contract;</w:t>
      </w:r>
    </w:p>
    <w:p w14:paraId="15DF56F2" w14:textId="65FCA9EF" w:rsidR="00354593" w:rsidRPr="00354593" w:rsidRDefault="00354593" w:rsidP="00F701A2">
      <w:pPr>
        <w:pStyle w:val="Heading5"/>
        <w:keepNext w:val="0"/>
        <w:keepLines w:val="0"/>
        <w:rPr>
          <w:rFonts w:eastAsia="Yu Gothic Light"/>
        </w:rPr>
      </w:pPr>
      <w:r w:rsidRPr="00354593">
        <w:rPr>
          <w:rFonts w:eastAsia="Yu Gothic Light"/>
        </w:rPr>
        <w:t>Price at close of trading for the contract;</w:t>
      </w:r>
    </w:p>
    <w:p w14:paraId="7BB8345B" w14:textId="516F4411" w:rsidR="00354593" w:rsidRPr="00354593" w:rsidRDefault="00354593" w:rsidP="00F701A2">
      <w:pPr>
        <w:pStyle w:val="Heading5"/>
        <w:keepNext w:val="0"/>
        <w:keepLines w:val="0"/>
        <w:rPr>
          <w:rFonts w:eastAsia="Yu Gothic Light"/>
        </w:rPr>
      </w:pPr>
      <w:r w:rsidRPr="00354593">
        <w:rPr>
          <w:rFonts w:eastAsia="Yu Gothic Light"/>
        </w:rPr>
        <w:t>The number of credits in the contract to be transferred; and</w:t>
      </w:r>
    </w:p>
    <w:p w14:paraId="552BF066" w14:textId="14F73AC3" w:rsidR="00354593" w:rsidRPr="00354593" w:rsidRDefault="00354593" w:rsidP="00F701A2">
      <w:pPr>
        <w:pStyle w:val="Heading5"/>
        <w:keepNext w:val="0"/>
        <w:keepLines w:val="0"/>
        <w:rPr>
          <w:rFonts w:eastAsia="Yu Gothic Light"/>
        </w:rPr>
      </w:pPr>
      <w:r w:rsidRPr="00354593">
        <w:rPr>
          <w:rFonts w:eastAsia="Yu Gothic Light"/>
        </w:rPr>
        <w:t>Date of delivery of LCFS credits covered by the contract.</w:t>
      </w:r>
    </w:p>
    <w:p w14:paraId="00961334" w14:textId="0E1F11EC" w:rsidR="00354593" w:rsidRPr="00354593" w:rsidRDefault="00354593" w:rsidP="00F701A2">
      <w:pPr>
        <w:pStyle w:val="Heading4"/>
        <w:keepNext w:val="0"/>
        <w:keepLines w:val="0"/>
        <w:rPr>
          <w:rFonts w:eastAsia="Yu Gothic Light"/>
        </w:rPr>
      </w:pPr>
      <w:r w:rsidRPr="00354593">
        <w:rPr>
          <w:rFonts w:eastAsia="Yu Gothic Light"/>
        </w:rPr>
        <w:t>If the transaction agreement does not specify the price for LCFS credits, the Seller must provide a brief description of the pricing method for the full transaction inclusive of all products and value exchanged. The seller must also select one of the following options:</w:t>
      </w:r>
    </w:p>
    <w:p w14:paraId="6C8F6823" w14:textId="780F0419" w:rsidR="00354593" w:rsidRPr="00354593" w:rsidRDefault="00354593" w:rsidP="00F701A2">
      <w:pPr>
        <w:pStyle w:val="Heading5"/>
        <w:keepNext w:val="0"/>
        <w:keepLines w:val="0"/>
        <w:rPr>
          <w:rFonts w:eastAsia="Yu Gothic Light"/>
        </w:rPr>
      </w:pPr>
      <w:r w:rsidRPr="00354593">
        <w:rPr>
          <w:rFonts w:eastAsia="Yu Gothic Light"/>
        </w:rPr>
        <w:t xml:space="preserve">The proposed transfer is to reflect an adjustment in CI value of fuel transacted between Seller and Buyer; </w:t>
      </w:r>
    </w:p>
    <w:p w14:paraId="571F4CC7" w14:textId="6C042A58" w:rsidR="00354593" w:rsidRPr="00354593" w:rsidRDefault="00354593" w:rsidP="00F701A2">
      <w:pPr>
        <w:pStyle w:val="Heading5"/>
        <w:keepNext w:val="0"/>
        <w:keepLines w:val="0"/>
        <w:rPr>
          <w:rFonts w:eastAsia="Yu Gothic Light"/>
        </w:rPr>
      </w:pPr>
      <w:r w:rsidRPr="00354593">
        <w:rPr>
          <w:rFonts w:eastAsia="Yu Gothic Light"/>
        </w:rPr>
        <w:t>The proposed transfer incorporates a credit trade along with the sale or purchase of other product, and does not specify a price or cost basis for the sale of the credits alone.</w:t>
      </w:r>
    </w:p>
    <w:p w14:paraId="080AD808" w14:textId="58FF38D0" w:rsidR="00354593" w:rsidRPr="00354593" w:rsidRDefault="00354593" w:rsidP="00F701A2">
      <w:pPr>
        <w:pStyle w:val="Heading4"/>
        <w:keepNext w:val="0"/>
        <w:keepLines w:val="0"/>
        <w:rPr>
          <w:rFonts w:eastAsia="Yu Gothic Light"/>
        </w:rPr>
      </w:pPr>
      <w:r w:rsidRPr="0023689B">
        <w:rPr>
          <w:rFonts w:eastAsia="Yu Gothic Light"/>
          <w:i/>
          <w:iCs w:val="0"/>
        </w:rPr>
        <w:t>Recording a Credit Transfer.</w:t>
      </w:r>
      <w:r w:rsidRPr="00354593">
        <w:rPr>
          <w:rFonts w:eastAsia="Yu Gothic Light"/>
        </w:rPr>
        <w:t xml:space="preserve"> Upon receiving a </w:t>
      </w:r>
      <w:proofErr w:type="gramStart"/>
      <w:r w:rsidRPr="00354593">
        <w:rPr>
          <w:rFonts w:eastAsia="Yu Gothic Light"/>
        </w:rPr>
        <w:t>fully-completed</w:t>
      </w:r>
      <w:proofErr w:type="gramEnd"/>
      <w:r w:rsidRPr="00354593">
        <w:rPr>
          <w:rFonts w:eastAsia="Yu Gothic Light"/>
        </w:rPr>
        <w:t xml:space="preserve"> CTF, the Executive Officer shall, either:</w:t>
      </w:r>
    </w:p>
    <w:p w14:paraId="7B8F2D04" w14:textId="559C1297" w:rsidR="00354593" w:rsidRPr="00354593" w:rsidRDefault="00354593" w:rsidP="00F701A2">
      <w:pPr>
        <w:pStyle w:val="Heading5"/>
        <w:keepNext w:val="0"/>
        <w:keepLines w:val="0"/>
        <w:rPr>
          <w:rFonts w:eastAsia="Yu Gothic Light"/>
        </w:rPr>
      </w:pPr>
      <w:r w:rsidRPr="00354593">
        <w:rPr>
          <w:rFonts w:eastAsia="Yu Gothic Light"/>
        </w:rPr>
        <w:t>Process and approve the transfer request and update the account balances of the Seller and Buyer to reflect the credit transfer, provided the Executive Officer determines all required information was submitted, and it accurately reflects the parties’ positions at the time of the proposed transfer; or</w:t>
      </w:r>
    </w:p>
    <w:p w14:paraId="3F7B3CAD" w14:textId="5A54C820" w:rsidR="00354593" w:rsidRPr="00354593" w:rsidRDefault="00354593" w:rsidP="00F701A2">
      <w:pPr>
        <w:pStyle w:val="Heading5"/>
        <w:keepNext w:val="0"/>
        <w:keepLines w:val="0"/>
        <w:rPr>
          <w:rFonts w:eastAsia="Yu Gothic Light"/>
        </w:rPr>
      </w:pPr>
      <w:r w:rsidRPr="00354593">
        <w:rPr>
          <w:rFonts w:eastAsia="Yu Gothic Light"/>
        </w:rPr>
        <w:t>Notify the parties that the proposed credit transfer is infeasible and identify the reasons for rejecting the transfer.</w:t>
      </w:r>
    </w:p>
    <w:p w14:paraId="50AC5BBD" w14:textId="2D19EB8B" w:rsidR="00354593" w:rsidRPr="00354593" w:rsidRDefault="00354593" w:rsidP="00F701A2">
      <w:pPr>
        <w:pStyle w:val="Heading3"/>
        <w:keepNext w:val="0"/>
        <w:keepLines w:val="0"/>
        <w:rPr>
          <w:rFonts w:eastAsia="Yu Gothic Light"/>
        </w:rPr>
      </w:pPr>
      <w:r w:rsidRPr="00A830AC">
        <w:rPr>
          <w:rFonts w:eastAsia="Yu Gothic Light"/>
          <w:i/>
          <w:iCs/>
        </w:rPr>
        <w:lastRenderedPageBreak/>
        <w:t>Facilitation of Credit Transfer.</w:t>
      </w:r>
      <w:r w:rsidRPr="00354593">
        <w:rPr>
          <w:rFonts w:eastAsia="Yu Gothic Light"/>
        </w:rPr>
        <w:t xml:space="preserve"> A Seller or Buyer may elect to use a third</w:t>
      </w:r>
      <w:r w:rsidR="006F4E6D">
        <w:rPr>
          <w:rFonts w:eastAsia="Yu Gothic Light"/>
        </w:rPr>
        <w:t>-</w:t>
      </w:r>
      <w:r w:rsidRPr="00354593">
        <w:rPr>
          <w:rFonts w:eastAsia="Yu Gothic Light"/>
        </w:rPr>
        <w:t xml:space="preserve">party broker as defined in section 95481 to facilitate the transfer of credits. A broker cannot acquire </w:t>
      </w:r>
      <w:proofErr w:type="gramStart"/>
      <w:r w:rsidRPr="00354593">
        <w:rPr>
          <w:rFonts w:eastAsia="Yu Gothic Light"/>
        </w:rPr>
        <w:t>credits</w:t>
      </w:r>
      <w:proofErr w:type="gramEnd"/>
      <w:r w:rsidRPr="00354593">
        <w:rPr>
          <w:rFonts w:eastAsia="Yu Gothic Light"/>
        </w:rPr>
        <w:t>. A broker who will document transfers in LRT-CBTS must register in the LRT CBTS, and the Buyer, Seller, or both must document, using the LRT CBTS, authorization for broker to act on their behalf. A broker may, with the consent of the parties, conduct a “blind transaction” where the Buyer of the credit does not know the identity of the Seller, and/or the Seller of the credit does not know the identity of the Buyer.</w:t>
      </w:r>
    </w:p>
    <w:p w14:paraId="11AF28B5" w14:textId="01549464" w:rsidR="00354593" w:rsidRPr="00354593" w:rsidRDefault="00354593" w:rsidP="00F701A2">
      <w:pPr>
        <w:pStyle w:val="Heading3"/>
        <w:keepNext w:val="0"/>
        <w:keepLines w:val="0"/>
        <w:rPr>
          <w:rFonts w:eastAsia="Yu Gothic Light"/>
        </w:rPr>
      </w:pPr>
      <w:r w:rsidRPr="00A830AC">
        <w:rPr>
          <w:rFonts w:eastAsia="Yu Gothic Light"/>
          <w:i/>
          <w:iCs/>
        </w:rPr>
        <w:t>Correcting Credit Transfer Errors.</w:t>
      </w:r>
      <w:r w:rsidRPr="00354593">
        <w:rPr>
          <w:rFonts w:eastAsia="Yu Gothic Light"/>
        </w:rPr>
        <w:t xml:space="preserve"> A regulated entity is responsible for the accuracy of information submitted to the Executive Officer. If a regulated entity discovers an error in the information reported to the Executive Officer or recorded by the Executive Officer, the regulated entity must inform the Executive Officer in writing within five (5) days of the discovery and request a correction. Each submitted request is subject to Executive Officer review and approval. If the Executive Officer determines that the error occurred during the recording of the credit by Board staff, the Executive Officer will make the correction and no additional re-submissions are required.</w:t>
      </w:r>
    </w:p>
    <w:p w14:paraId="707A0F3C" w14:textId="3CA7AE17" w:rsidR="00354593" w:rsidRPr="00354593" w:rsidRDefault="00354593" w:rsidP="00F701A2">
      <w:pPr>
        <w:pStyle w:val="Heading2"/>
        <w:keepNext w:val="0"/>
        <w:keepLines w:val="0"/>
        <w:rPr>
          <w:rFonts w:eastAsia="Yu Gothic Light"/>
        </w:rPr>
      </w:pPr>
      <w:r w:rsidRPr="00A830AC">
        <w:rPr>
          <w:rFonts w:eastAsia="Yu Gothic Light"/>
          <w:i/>
          <w:iCs/>
        </w:rPr>
        <w:t>Public Disclosure of Credit and Deficit Balances and Credit Transfer Information</w:t>
      </w:r>
      <w:r w:rsidRPr="00354593">
        <w:rPr>
          <w:rFonts w:eastAsia="Yu Gothic Light"/>
        </w:rPr>
        <w:t>.</w:t>
      </w:r>
    </w:p>
    <w:p w14:paraId="53E61BE7" w14:textId="2B9D0ADA" w:rsidR="00354593" w:rsidRPr="00354593" w:rsidRDefault="00354593" w:rsidP="00F701A2">
      <w:pPr>
        <w:pStyle w:val="Heading3"/>
        <w:keepNext w:val="0"/>
        <w:keepLines w:val="0"/>
        <w:rPr>
          <w:rFonts w:eastAsia="Yu Gothic Light"/>
        </w:rPr>
      </w:pPr>
      <w:r w:rsidRPr="00354593">
        <w:rPr>
          <w:rFonts w:eastAsia="Yu Gothic Light"/>
        </w:rPr>
        <w:t>The Executive Officer shall, no less frequently than quarterly, provide to the public reports containing a summary of credit generation and transfer information including, but not limited to:</w:t>
      </w:r>
    </w:p>
    <w:p w14:paraId="6C8FBEF3" w14:textId="5377BD40" w:rsidR="00354593" w:rsidRPr="00354593" w:rsidRDefault="00354593" w:rsidP="00F701A2">
      <w:pPr>
        <w:pStyle w:val="Heading4"/>
        <w:keepNext w:val="0"/>
        <w:keepLines w:val="0"/>
        <w:rPr>
          <w:rFonts w:eastAsia="Yu Gothic Light"/>
        </w:rPr>
      </w:pPr>
      <w:r w:rsidRPr="00354593">
        <w:rPr>
          <w:rFonts w:eastAsia="Yu Gothic Light"/>
        </w:rPr>
        <w:t>Total deficits and credits generated or incurred in the most recent quarter for which data are available, including information on the types and quantities of fuels used to generate credits.</w:t>
      </w:r>
    </w:p>
    <w:p w14:paraId="6DC62976" w14:textId="45C7D365" w:rsidR="00354593" w:rsidRPr="00354593" w:rsidRDefault="00354593" w:rsidP="00F701A2">
      <w:pPr>
        <w:pStyle w:val="Heading4"/>
        <w:keepNext w:val="0"/>
        <w:keepLines w:val="0"/>
        <w:rPr>
          <w:rFonts w:eastAsia="Yu Gothic Light"/>
        </w:rPr>
      </w:pPr>
      <w:r w:rsidRPr="00354593">
        <w:rPr>
          <w:rFonts w:eastAsia="Yu Gothic Light"/>
        </w:rPr>
        <w:t>Total deficits and credits generated or incurred in all previous quarters of the most recent year for which data are available, including information on the types and quantities of fuels used to generate credits.</w:t>
      </w:r>
    </w:p>
    <w:p w14:paraId="1785E2CD" w14:textId="29041611" w:rsidR="00354593" w:rsidRPr="00354593" w:rsidRDefault="00354593" w:rsidP="00F701A2">
      <w:pPr>
        <w:pStyle w:val="Heading4"/>
        <w:keepNext w:val="0"/>
        <w:keepLines w:val="0"/>
        <w:rPr>
          <w:rFonts w:eastAsia="Yu Gothic Light"/>
        </w:rPr>
      </w:pPr>
      <w:r w:rsidRPr="00354593">
        <w:rPr>
          <w:rFonts w:eastAsia="Yu Gothic Light"/>
        </w:rPr>
        <w:t>Total credits in regulated entities’ accounts and the total number of outstanding deficits carried over by regulated entities from a previous compliance year.</w:t>
      </w:r>
    </w:p>
    <w:p w14:paraId="5E077C73" w14:textId="0C716F54" w:rsidR="00354593" w:rsidRPr="00354593" w:rsidRDefault="00354593" w:rsidP="00F701A2">
      <w:pPr>
        <w:pStyle w:val="Heading4"/>
        <w:keepNext w:val="0"/>
        <w:keepLines w:val="0"/>
        <w:rPr>
          <w:rFonts w:eastAsia="Yu Gothic Light"/>
        </w:rPr>
      </w:pPr>
      <w:r w:rsidRPr="00354593">
        <w:rPr>
          <w:rFonts w:eastAsia="Yu Gothic Light"/>
        </w:rPr>
        <w:t>Information on the credits transferred during the most recent quarter for which data is available including the total number of credits transferred, the number of transfers, the number of parties making transfers, and the monthly average credit price for transfers that reported a price.</w:t>
      </w:r>
    </w:p>
    <w:p w14:paraId="4EAA2D62" w14:textId="0FAA4F60" w:rsidR="00354593" w:rsidRPr="00354593" w:rsidRDefault="00354593" w:rsidP="00F701A2">
      <w:pPr>
        <w:pStyle w:val="Heading3"/>
        <w:keepNext w:val="0"/>
        <w:keepLines w:val="0"/>
        <w:rPr>
          <w:rFonts w:eastAsia="Yu Gothic Light"/>
        </w:rPr>
      </w:pPr>
      <w:r w:rsidRPr="00354593">
        <w:rPr>
          <w:rFonts w:eastAsia="Yu Gothic Light"/>
        </w:rPr>
        <w:t xml:space="preserve">The Executive Officer shall provide reports, no less frequently than monthly, to regulated entities and the public containing information </w:t>
      </w:r>
      <w:r w:rsidRPr="00354593">
        <w:rPr>
          <w:rFonts w:eastAsia="Yu Gothic Light"/>
        </w:rPr>
        <w:lastRenderedPageBreak/>
        <w:t>necessary or helpful to the functioning of a credit market. Such reports may include recent information on credit transfer volumes, credit prices and price trends, and other information determined by the Executive Officer to be of value to market participants and the public. The Executive Officer shall establish, and may periodically modify, a schedule for the routine release of these reports.</w:t>
      </w:r>
    </w:p>
    <w:p w14:paraId="057E6CE3" w14:textId="1E4591C0" w:rsidR="00354593" w:rsidRPr="00354593" w:rsidRDefault="00354593" w:rsidP="00F701A2">
      <w:pPr>
        <w:pStyle w:val="Heading2"/>
        <w:keepNext w:val="0"/>
        <w:keepLines w:val="0"/>
        <w:rPr>
          <w:rFonts w:eastAsia="Yu Gothic Light"/>
        </w:rPr>
      </w:pPr>
      <w:r w:rsidRPr="00A830AC">
        <w:rPr>
          <w:rFonts w:eastAsia="Yu Gothic Light"/>
          <w:i/>
          <w:iCs/>
        </w:rPr>
        <w:t>Prohibited Transactions.</w:t>
      </w:r>
      <w:r w:rsidRPr="00354593">
        <w:rPr>
          <w:rFonts w:eastAsia="Yu Gothic Light"/>
        </w:rPr>
        <w:t xml:space="preserve"> A trade involving, related to, or associated with any of the following is prohibited: </w:t>
      </w:r>
    </w:p>
    <w:p w14:paraId="272C5560" w14:textId="79F55998" w:rsidR="00354593" w:rsidRPr="00354593" w:rsidRDefault="00354593" w:rsidP="00F701A2">
      <w:pPr>
        <w:pStyle w:val="Heading3"/>
        <w:keepNext w:val="0"/>
        <w:keepLines w:val="0"/>
        <w:rPr>
          <w:rFonts w:eastAsia="Yu Gothic Light"/>
        </w:rPr>
      </w:pPr>
      <w:r w:rsidRPr="00354593">
        <w:rPr>
          <w:rFonts w:eastAsia="Yu Gothic Light"/>
        </w:rPr>
        <w:t>Any manipulative or deceptive device;</w:t>
      </w:r>
    </w:p>
    <w:p w14:paraId="64CFDACF" w14:textId="3A2691D1" w:rsidR="00354593" w:rsidRPr="00354593" w:rsidRDefault="00354593" w:rsidP="00F701A2">
      <w:pPr>
        <w:pStyle w:val="Heading3"/>
        <w:keepNext w:val="0"/>
        <w:keepLines w:val="0"/>
        <w:rPr>
          <w:rFonts w:eastAsia="Yu Gothic Light"/>
        </w:rPr>
      </w:pPr>
      <w:r w:rsidRPr="00354593">
        <w:rPr>
          <w:rFonts w:eastAsia="Yu Gothic Light"/>
        </w:rPr>
        <w:t>A corner or an attempt to corner the market for credits;</w:t>
      </w:r>
    </w:p>
    <w:p w14:paraId="4013E918" w14:textId="276CDE1F" w:rsidR="00354593" w:rsidRPr="00354593" w:rsidRDefault="00354593" w:rsidP="00F701A2">
      <w:pPr>
        <w:pStyle w:val="Heading3"/>
        <w:keepNext w:val="0"/>
        <w:keepLines w:val="0"/>
        <w:rPr>
          <w:rFonts w:eastAsia="Yu Gothic Light"/>
        </w:rPr>
      </w:pPr>
      <w:r w:rsidRPr="00354593">
        <w:rPr>
          <w:rFonts w:eastAsia="Yu Gothic Light"/>
        </w:rPr>
        <w:t>Fraud, or an attempt to defraud any other entity;</w:t>
      </w:r>
    </w:p>
    <w:p w14:paraId="3CD0C20D" w14:textId="40FBC417" w:rsidR="00354593" w:rsidRPr="00354593" w:rsidRDefault="00354593" w:rsidP="00F701A2">
      <w:pPr>
        <w:pStyle w:val="Heading3"/>
        <w:keepNext w:val="0"/>
        <w:keepLines w:val="0"/>
        <w:rPr>
          <w:rFonts w:eastAsia="Yu Gothic Light"/>
        </w:rPr>
      </w:pPr>
      <w:r w:rsidRPr="00354593">
        <w:rPr>
          <w:rFonts w:eastAsia="Yu Gothic Light"/>
        </w:rPr>
        <w:t>A false, misleading or inaccurate report concerning information or conditions that affects or tends to affect the price of a credit;</w:t>
      </w:r>
    </w:p>
    <w:p w14:paraId="3C7FEFEB" w14:textId="6704D2B9" w:rsidR="00354593" w:rsidRPr="00354593" w:rsidRDefault="00354593" w:rsidP="00F701A2">
      <w:pPr>
        <w:pStyle w:val="Heading3"/>
        <w:keepNext w:val="0"/>
        <w:keepLines w:val="0"/>
        <w:rPr>
          <w:rFonts w:eastAsia="Yu Gothic Light"/>
        </w:rPr>
      </w:pPr>
      <w:r w:rsidRPr="00354593">
        <w:rPr>
          <w:rFonts w:eastAsia="Yu Gothic Light"/>
        </w:rPr>
        <w:t xml:space="preserve">An application, report, statement, or document required to be filed pursuant to this </w:t>
      </w:r>
      <w:proofErr w:type="spellStart"/>
      <w:r w:rsidRPr="00354593">
        <w:rPr>
          <w:rFonts w:eastAsia="Yu Gothic Light"/>
        </w:rPr>
        <w:t>subarticle</w:t>
      </w:r>
      <w:proofErr w:type="spellEnd"/>
      <w:r w:rsidRPr="00354593">
        <w:rPr>
          <w:rFonts w:eastAsia="Yu Gothic Light"/>
        </w:rPr>
        <w:t xml:space="preserve"> which is false or misleading with respect to a material fact, or which omits to state a material fact necessary to make the contents therein not misleading. A fact is material if it is reasonably likely to influence a decision by a counterparty, the Executive Officer, the Board, or the Board’s staff; or</w:t>
      </w:r>
    </w:p>
    <w:p w14:paraId="6410709D" w14:textId="7CAE410F" w:rsidR="00354593" w:rsidRPr="00354593" w:rsidRDefault="00354593" w:rsidP="00F701A2">
      <w:pPr>
        <w:pStyle w:val="Heading3"/>
        <w:keepNext w:val="0"/>
        <w:keepLines w:val="0"/>
        <w:rPr>
          <w:rFonts w:eastAsia="Yu Gothic Light"/>
        </w:rPr>
      </w:pPr>
      <w:r w:rsidRPr="00354593">
        <w:rPr>
          <w:rFonts w:eastAsia="Yu Gothic Light"/>
        </w:rPr>
        <w:t>Any trick, scheme, or artifice to falsify or conceal a material fact, including use of any false statements or representations, written or oral, or documents made by or provided to an entity through which transactions in credits are settled, or are cleared.</w:t>
      </w:r>
    </w:p>
    <w:p w14:paraId="23E39487" w14:textId="13636420" w:rsidR="00354593" w:rsidRPr="00354593" w:rsidRDefault="00354593" w:rsidP="00F701A2">
      <w:pPr>
        <w:pStyle w:val="Heading3"/>
        <w:keepNext w:val="0"/>
        <w:keepLines w:val="0"/>
        <w:rPr>
          <w:rFonts w:eastAsia="Yu Gothic Light"/>
        </w:rPr>
      </w:pPr>
      <w:r w:rsidRPr="00354593">
        <w:rPr>
          <w:rFonts w:eastAsia="Yu Gothic Light"/>
        </w:rPr>
        <w:t>Upon investigation pursuant to section 95495, the Executive Officer may cancel or reverse a credit transfer if a credit transfer is determined to be a prohibited transaction as per subsection (1) through (6) above. The Executive Officer shall notify the parties and identify the reasons for cancelling or reversing a credit transfer.</w:t>
      </w:r>
    </w:p>
    <w:p w14:paraId="237E6CD6" w14:textId="3EA849BE" w:rsidR="004F2B2B" w:rsidRPr="004B24C0" w:rsidRDefault="4E3423AF" w:rsidP="00667EEE">
      <w:pPr>
        <w:rPr>
          <w:sz w:val="20"/>
          <w:szCs w:val="18"/>
        </w:rPr>
      </w:pPr>
      <w:r w:rsidRPr="004B24C0">
        <w:rPr>
          <w:sz w:val="20"/>
          <w:szCs w:val="18"/>
        </w:rPr>
        <w:t xml:space="preserve">NOTE: Authority cited: Sections 38510, 38560, 38560.5, 38571, 38580, 39600, 39601, and 43018 Health and Safety Code; 42 U.S.C. section 7545, and </w:t>
      </w:r>
      <w:r w:rsidRPr="004B24C0">
        <w:rPr>
          <w:i/>
          <w:sz w:val="20"/>
          <w:szCs w:val="18"/>
        </w:rPr>
        <w:t xml:space="preserve">Western Oil and Gas </w:t>
      </w:r>
      <w:proofErr w:type="spellStart"/>
      <w:r w:rsidRPr="004B24C0">
        <w:rPr>
          <w:i/>
          <w:sz w:val="20"/>
          <w:szCs w:val="18"/>
        </w:rPr>
        <w:t>Ass’n</w:t>
      </w:r>
      <w:proofErr w:type="spellEnd"/>
      <w:r w:rsidRPr="004B24C0">
        <w:rPr>
          <w:i/>
          <w:sz w:val="20"/>
          <w:szCs w:val="18"/>
        </w:rPr>
        <w:t xml:space="preserve"> v. Orange County Air Pollution Control District</w:t>
      </w:r>
      <w:r w:rsidRPr="004B24C0">
        <w:rPr>
          <w:sz w:val="20"/>
          <w:szCs w:val="18"/>
        </w:rPr>
        <w:t xml:space="preserve">, 14 Cal.3d 411, 121 </w:t>
      </w:r>
      <w:proofErr w:type="spellStart"/>
      <w:r w:rsidRPr="004B24C0">
        <w:rPr>
          <w:sz w:val="20"/>
          <w:szCs w:val="18"/>
        </w:rPr>
        <w:t>Cal.Rptr</w:t>
      </w:r>
      <w:proofErr w:type="spellEnd"/>
      <w:r w:rsidRPr="004B24C0">
        <w:rPr>
          <w:sz w:val="20"/>
          <w:szCs w:val="18"/>
        </w:rPr>
        <w:t xml:space="preserve">. 249 (1975). Reference: Sections 38501, 38510, 39515, 39516, 38571, 38580, 39000, 39001, 39002, 39003, 39515, 39516 and 43000, Health and Safety Code; Section 25000.5, Public Resources Code; and </w:t>
      </w:r>
      <w:r w:rsidRPr="004B24C0">
        <w:rPr>
          <w:i/>
          <w:sz w:val="20"/>
          <w:szCs w:val="18"/>
        </w:rPr>
        <w:t xml:space="preserve">Western Oil and Gas </w:t>
      </w:r>
      <w:proofErr w:type="spellStart"/>
      <w:r w:rsidRPr="004B24C0">
        <w:rPr>
          <w:i/>
          <w:sz w:val="20"/>
          <w:szCs w:val="18"/>
        </w:rPr>
        <w:t>Ass’n</w:t>
      </w:r>
      <w:proofErr w:type="spellEnd"/>
      <w:r w:rsidRPr="004B24C0">
        <w:rPr>
          <w:i/>
          <w:sz w:val="20"/>
          <w:szCs w:val="18"/>
        </w:rPr>
        <w:t xml:space="preserve"> v. Orange County Air Pollution Control District</w:t>
      </w:r>
      <w:r w:rsidRPr="004B24C0">
        <w:rPr>
          <w:sz w:val="20"/>
          <w:szCs w:val="18"/>
        </w:rPr>
        <w:t xml:space="preserve">, 14 Cal.3d 411, 121 </w:t>
      </w:r>
      <w:proofErr w:type="spellStart"/>
      <w:r w:rsidRPr="004B24C0">
        <w:rPr>
          <w:sz w:val="20"/>
          <w:szCs w:val="18"/>
        </w:rPr>
        <w:t>Cal.Rptr</w:t>
      </w:r>
      <w:proofErr w:type="spellEnd"/>
      <w:r w:rsidRPr="004B24C0">
        <w:rPr>
          <w:sz w:val="20"/>
          <w:szCs w:val="18"/>
        </w:rPr>
        <w:t>. 249 (1975).</w:t>
      </w:r>
    </w:p>
    <w:p w14:paraId="0CD0D495" w14:textId="77777777" w:rsidR="00990B31" w:rsidRPr="009F1BE9" w:rsidRDefault="00990B31" w:rsidP="00990B31">
      <w:pPr>
        <w:pStyle w:val="Heading1"/>
        <w:keepNext w:val="0"/>
        <w:keepLines w:val="0"/>
        <w:rPr>
          <w:rFonts w:eastAsia="Yu Gothic Light"/>
        </w:rPr>
      </w:pPr>
      <w:r w:rsidRPr="14D6E132">
        <w:rPr>
          <w:rFonts w:eastAsia="Yu Gothic Light"/>
        </w:rPr>
        <w:t>95488. Entities Eligible to Apply for Fuel Pathways.</w:t>
      </w:r>
    </w:p>
    <w:p w14:paraId="42781B1D" w14:textId="77777777" w:rsidR="00990B31" w:rsidRPr="009F1BE9" w:rsidRDefault="00990B31" w:rsidP="00990B31">
      <w:pPr>
        <w:pStyle w:val="Heading2"/>
        <w:keepNext w:val="0"/>
        <w:keepLines w:val="0"/>
        <w:rPr>
          <w:rFonts w:eastAsia="Yu Gothic Light"/>
        </w:rPr>
      </w:pPr>
      <w:r w:rsidRPr="009F1BE9">
        <w:rPr>
          <w:rFonts w:eastAsia="Yu Gothic Light"/>
        </w:rPr>
        <w:t>Any person may apply to the Executive Officer for fuel pathway carbon intensity certification for the purpose of credit or deficit generation.</w:t>
      </w:r>
    </w:p>
    <w:p w14:paraId="14B51037" w14:textId="77777777" w:rsidR="00990B31" w:rsidRPr="009F1BE9" w:rsidRDefault="00990B31" w:rsidP="00990B31">
      <w:pPr>
        <w:pStyle w:val="Heading2"/>
        <w:keepNext w:val="0"/>
        <w:keepLines w:val="0"/>
        <w:rPr>
          <w:rFonts w:eastAsia="Yu Gothic Light"/>
        </w:rPr>
      </w:pPr>
      <w:r w:rsidRPr="00EF332F">
        <w:rPr>
          <w:rFonts w:eastAsia="Yu Gothic Light"/>
          <w:i/>
          <w:iCs/>
        </w:rPr>
        <w:lastRenderedPageBreak/>
        <w:t>Joint Applicants.</w:t>
      </w:r>
      <w:r w:rsidRPr="009F1BE9">
        <w:rPr>
          <w:rFonts w:eastAsia="Yu Gothic Light"/>
        </w:rPr>
        <w:t xml:space="preserve"> Multiple entities may contribute site-specific data to a single pathway application. In these cases, the parties involved may either designate a single entity as the pathway applicant, or designate multiple entities as joint applicants on a single pathway. Applying as joint applicants allows each entity to maintain control of confidential data for the portions of the pathway they submit.</w:t>
      </w:r>
    </w:p>
    <w:p w14:paraId="013BB7F2" w14:textId="77777777" w:rsidR="00990B31" w:rsidRPr="009F1BE9" w:rsidRDefault="00990B31" w:rsidP="00990B31">
      <w:pPr>
        <w:pStyle w:val="Heading3"/>
        <w:keepNext w:val="0"/>
        <w:keepLines w:val="0"/>
        <w:rPr>
          <w:rFonts w:eastAsia="Yu Gothic Light"/>
        </w:rPr>
      </w:pPr>
      <w:r w:rsidRPr="009F1BE9">
        <w:rPr>
          <w:rFonts w:eastAsia="Yu Gothic Light"/>
        </w:rPr>
        <w:t xml:space="preserve">Each joint applicant is subject to all requirements for pathway application, attestations, validation and verification, recordkeeping, pursuant to this </w:t>
      </w:r>
      <w:proofErr w:type="spellStart"/>
      <w:r w:rsidRPr="009F1BE9">
        <w:rPr>
          <w:rFonts w:eastAsia="Yu Gothic Light"/>
        </w:rPr>
        <w:t>subarticle</w:t>
      </w:r>
      <w:proofErr w:type="spellEnd"/>
      <w:r w:rsidRPr="009F1BE9">
        <w:rPr>
          <w:rFonts w:eastAsia="Yu Gothic Light"/>
        </w:rPr>
        <w:t>, for the portion of the pathway they control.</w:t>
      </w:r>
    </w:p>
    <w:p w14:paraId="6B0C6799" w14:textId="77777777" w:rsidR="00990B31" w:rsidRPr="009F1BE9" w:rsidRDefault="00990B31" w:rsidP="00990B31">
      <w:pPr>
        <w:pStyle w:val="Heading3"/>
        <w:keepNext w:val="0"/>
        <w:keepLines w:val="0"/>
        <w:rPr>
          <w:rFonts w:eastAsia="Yu Gothic Light"/>
        </w:rPr>
      </w:pPr>
      <w:r w:rsidRPr="009F1BE9">
        <w:rPr>
          <w:rFonts w:eastAsia="Yu Gothic Light"/>
        </w:rPr>
        <w:t>A single entity designated to submit data on behalf of multiple entities within a pathway does not relieve any other entity in the pathway from responsibility for ensuring that the data submitted on its behalf is accurate.</w:t>
      </w:r>
    </w:p>
    <w:p w14:paraId="55EF4AA0" w14:textId="0AAAA3ED" w:rsidR="00990B31" w:rsidRPr="009F1BE9" w:rsidRDefault="00990B31" w:rsidP="00990B31">
      <w:pPr>
        <w:pStyle w:val="Heading2"/>
        <w:keepNext w:val="0"/>
        <w:keepLines w:val="0"/>
        <w:rPr>
          <w:rFonts w:eastAsia="Yu Gothic Light"/>
        </w:rPr>
      </w:pPr>
      <w:r w:rsidRPr="00062BE6">
        <w:rPr>
          <w:rFonts w:eastAsia="Yu Gothic Light"/>
          <w:i/>
          <w:iCs/>
        </w:rPr>
        <w:t xml:space="preserve">Transition to </w:t>
      </w:r>
      <w:r>
        <w:rPr>
          <w:rFonts w:eastAsia="Yu Gothic Light"/>
          <w:i/>
          <w:iCs/>
        </w:rPr>
        <w:t>CA-GREET</w:t>
      </w:r>
      <w:del w:id="2041" w:author="CARB" w:date="2023-12-19T12:12:00Z">
        <w:r w:rsidR="009F1BE9" w:rsidRPr="00062BE6">
          <w:rPr>
            <w:rFonts w:eastAsia="Yu Gothic Light"/>
            <w:i/>
            <w:iCs/>
          </w:rPr>
          <w:delText>3</w:delText>
        </w:r>
      </w:del>
      <w:ins w:id="2042" w:author="CARB" w:date="2023-12-19T12:12:00Z">
        <w:r>
          <w:rPr>
            <w:rFonts w:eastAsia="Yu Gothic Light"/>
            <w:i/>
            <w:iCs/>
          </w:rPr>
          <w:t>4</w:t>
        </w:r>
      </w:ins>
      <w:r>
        <w:rPr>
          <w:rFonts w:eastAsia="Yu Gothic Light"/>
          <w:i/>
          <w:iCs/>
        </w:rPr>
        <w:t>.0</w:t>
      </w:r>
      <w:r w:rsidRPr="009F1BE9">
        <w:rPr>
          <w:rFonts w:eastAsia="Yu Gothic Light"/>
        </w:rPr>
        <w:t>.</w:t>
      </w:r>
    </w:p>
    <w:p w14:paraId="580EACAC" w14:textId="7D79FE47" w:rsidR="00990B31" w:rsidRPr="009F1BE9" w:rsidRDefault="00990B31" w:rsidP="00990B31">
      <w:pPr>
        <w:pStyle w:val="Heading3"/>
        <w:keepNext w:val="0"/>
        <w:keepLines w:val="0"/>
        <w:rPr>
          <w:rFonts w:eastAsia="Yu Gothic Light"/>
        </w:rPr>
      </w:pPr>
      <w:r w:rsidRPr="00062BE6">
        <w:rPr>
          <w:rFonts w:eastAsia="Yu Gothic Light"/>
          <w:i/>
          <w:iCs/>
        </w:rPr>
        <w:t>Existing certified pathways</w:t>
      </w:r>
      <w:r w:rsidRPr="00A21FDB">
        <w:rPr>
          <w:rFonts w:eastAsia="Yu Gothic Light"/>
          <w:i/>
          <w:iCs/>
        </w:rPr>
        <w:t>.</w:t>
      </w:r>
      <w:r>
        <w:rPr>
          <w:i/>
          <w:rPrChange w:id="2043" w:author="CARB" w:date="2023-12-19T12:12:00Z">
            <w:rPr/>
          </w:rPrChange>
        </w:rPr>
        <w:t xml:space="preserve"> </w:t>
      </w:r>
      <w:del w:id="2044" w:author="CARB" w:date="2023-12-19T12:12:00Z">
        <w:r w:rsidR="009F1BE9" w:rsidRPr="009F1BE9">
          <w:rPr>
            <w:rFonts w:eastAsia="Yu Gothic Light"/>
          </w:rPr>
          <w:delText>In the first quarter of 2021</w:delText>
        </w:r>
      </w:del>
      <w:ins w:id="2045" w:author="CARB" w:date="2023-12-19T12:12:00Z">
        <w:r w:rsidRPr="004B24C0">
          <w:rPr>
            <w:rFonts w:eastAsia="Yu Gothic Light"/>
          </w:rPr>
          <w:t>Fuel pathway holders must use the CA-GREET4.0 model or associated Tier 1 CI Calculators for 2024 annual Fuel Pathway Reports. Upon receiving a positive or qualified positive verification statement for each 2024 annual Fuel Pathway Report</w:t>
        </w:r>
      </w:ins>
      <w:r w:rsidRPr="004B24C0">
        <w:rPr>
          <w:rFonts w:eastAsia="Yu Gothic Light"/>
        </w:rPr>
        <w:t xml:space="preserve">, the Executive Officer will </w:t>
      </w:r>
      <w:del w:id="2046" w:author="CARB" w:date="2023-12-19T12:12:00Z">
        <w:r w:rsidR="009F1BE9" w:rsidRPr="009F1BE9">
          <w:rPr>
            <w:rFonts w:eastAsia="Yu Gothic Light"/>
          </w:rPr>
          <w:delText>deactivate all fuel pathway codes in</w:delText>
        </w:r>
      </w:del>
      <w:ins w:id="2047" w:author="CARB" w:date="2023-12-19T12:12:00Z">
        <w:r w:rsidRPr="004B24C0">
          <w:rPr>
            <w:rFonts w:eastAsia="Yu Gothic Light"/>
          </w:rPr>
          <w:t>update and adjust</w:t>
        </w:r>
      </w:ins>
      <w:r w:rsidRPr="004B24C0">
        <w:rPr>
          <w:rFonts w:eastAsia="Yu Gothic Light"/>
        </w:rPr>
        <w:t xml:space="preserve"> the </w:t>
      </w:r>
      <w:del w:id="2048" w:author="CARB" w:date="2023-12-19T12:12:00Z">
        <w:r w:rsidR="009F1BE9" w:rsidRPr="009F1BE9">
          <w:rPr>
            <w:rFonts w:eastAsia="Yu Gothic Light"/>
          </w:rPr>
          <w:delText>LRT-CBTS</w:delText>
        </w:r>
      </w:del>
      <w:ins w:id="2049" w:author="CARB" w:date="2023-12-19T12:12:00Z">
        <w:r w:rsidRPr="004B24C0">
          <w:rPr>
            <w:rFonts w:eastAsia="Yu Gothic Light"/>
          </w:rPr>
          <w:t>CIs</w:t>
        </w:r>
      </w:ins>
      <w:r w:rsidRPr="004B24C0">
        <w:rPr>
          <w:rFonts w:eastAsia="Yu Gothic Light"/>
        </w:rPr>
        <w:t xml:space="preserve"> for </w:t>
      </w:r>
      <w:del w:id="2050" w:author="CARB" w:date="2023-12-19T12:12:00Z">
        <w:r w:rsidR="009F1BE9" w:rsidRPr="009F1BE9">
          <w:rPr>
            <w:rFonts w:eastAsia="Yu Gothic Light"/>
          </w:rPr>
          <w:delText>fuel pathways that were</w:delText>
        </w:r>
      </w:del>
      <w:ins w:id="2051" w:author="CARB" w:date="2023-12-19T12:12:00Z">
        <w:r w:rsidRPr="004B24C0">
          <w:rPr>
            <w:rFonts w:eastAsia="Yu Gothic Light"/>
          </w:rPr>
          <w:t>each previously</w:t>
        </w:r>
      </w:ins>
      <w:r w:rsidRPr="004B24C0">
        <w:rPr>
          <w:rFonts w:eastAsia="Yu Gothic Light"/>
        </w:rPr>
        <w:t xml:space="preserve"> certified </w:t>
      </w:r>
      <w:del w:id="2052" w:author="CARB" w:date="2023-12-19T12:12:00Z">
        <w:r w:rsidR="009F1BE9" w:rsidRPr="009F1BE9">
          <w:rPr>
            <w:rFonts w:eastAsia="Yu Gothic Light"/>
          </w:rPr>
          <w:delText>pursuant to a prior version of this subarticle, which used the CA-GREET2.0 model to determine CI, for the purpose of</w:delText>
        </w:r>
      </w:del>
      <w:ins w:id="2053" w:author="CARB" w:date="2023-12-19T12:12:00Z">
        <w:r w:rsidRPr="004B24C0">
          <w:rPr>
            <w:rFonts w:eastAsia="Yu Gothic Light"/>
          </w:rPr>
          <w:t>pathway to be the verified operational CI with an added conservative margin of safety if requested by the pathway holder. The adjusted CIs will be effective and available for</w:t>
        </w:r>
      </w:ins>
      <w:r w:rsidRPr="004B24C0">
        <w:rPr>
          <w:rFonts w:eastAsia="Yu Gothic Light"/>
        </w:rPr>
        <w:t xml:space="preserve"> reporting </w:t>
      </w:r>
      <w:ins w:id="2054" w:author="CARB" w:date="2023-12-19T12:12:00Z">
        <w:r w:rsidRPr="004B24C0">
          <w:rPr>
            <w:rFonts w:eastAsia="Yu Gothic Light"/>
          </w:rPr>
          <w:t xml:space="preserve">for </w:t>
        </w:r>
      </w:ins>
      <w:r w:rsidRPr="004B24C0">
        <w:rPr>
          <w:rFonts w:eastAsia="Yu Gothic Light"/>
        </w:rPr>
        <w:t xml:space="preserve">fuel transactions </w:t>
      </w:r>
      <w:del w:id="2055" w:author="CARB" w:date="2023-12-19T12:12:00Z">
        <w:r w:rsidR="009F1BE9" w:rsidRPr="009F1BE9">
          <w:rPr>
            <w:rFonts w:eastAsia="Yu Gothic Light"/>
          </w:rPr>
          <w:delText>that occurred</w:delText>
        </w:r>
      </w:del>
      <w:ins w:id="2056" w:author="CARB" w:date="2023-12-19T12:12:00Z">
        <w:r w:rsidRPr="004B24C0">
          <w:rPr>
            <w:rFonts w:eastAsia="Yu Gothic Light"/>
          </w:rPr>
          <w:t>occurring on and</w:t>
        </w:r>
      </w:ins>
      <w:r w:rsidRPr="004B24C0">
        <w:rPr>
          <w:rFonts w:eastAsia="Yu Gothic Light"/>
        </w:rPr>
        <w:t xml:space="preserve"> after </w:t>
      </w:r>
      <w:del w:id="2057" w:author="CARB" w:date="2023-12-19T12:12:00Z">
        <w:r w:rsidR="009F1BE9" w:rsidRPr="009F1BE9">
          <w:rPr>
            <w:rFonts w:eastAsia="Yu Gothic Light"/>
          </w:rPr>
          <w:delText>December 31, 2020. Fuel pathway holders seeking to generate credits from these pathways after that date must follow the pathway application and certification process outlined in this subarticle to receive a certified pathway.</w:delText>
        </w:r>
      </w:del>
      <w:ins w:id="2058" w:author="CARB" w:date="2023-12-19T12:12:00Z">
        <w:r w:rsidRPr="004B24C0">
          <w:rPr>
            <w:rFonts w:eastAsia="Yu Gothic Light"/>
          </w:rPr>
          <w:t>January 1, 2026.</w:t>
        </w:r>
        <w:r w:rsidRPr="009F1BE9">
          <w:rPr>
            <w:rFonts w:eastAsia="Yu Gothic Light"/>
          </w:rPr>
          <w:t>.</w:t>
        </w:r>
      </w:ins>
    </w:p>
    <w:p w14:paraId="46032670" w14:textId="77777777" w:rsidR="00990B31" w:rsidRPr="009F1BE9" w:rsidRDefault="00990B31" w:rsidP="00990B31">
      <w:pPr>
        <w:pStyle w:val="Heading4"/>
        <w:keepNext w:val="0"/>
        <w:keepLines w:val="0"/>
        <w:rPr>
          <w:rFonts w:eastAsia="Yu Gothic Light"/>
        </w:rPr>
      </w:pPr>
      <w:r w:rsidRPr="00062BE6">
        <w:rPr>
          <w:rFonts w:eastAsia="Yu Gothic Light"/>
          <w:i/>
          <w:iCs w:val="0"/>
        </w:rPr>
        <w:t>Existing Lookup Table Pathways.</w:t>
      </w:r>
      <w:r w:rsidRPr="009F1BE9">
        <w:rPr>
          <w:rFonts w:eastAsia="Yu Gothic Light"/>
        </w:rPr>
        <w:t xml:space="preserve"> Fuel reporting entities using Lookup Table pathways that do not require an application pursuant to section 95488.1(b)(1) will be automatically updated in the LRT-CBTS to the values in Table 7-1 on the effective date of this </w:t>
      </w:r>
      <w:proofErr w:type="spellStart"/>
      <w:r w:rsidRPr="009F1BE9">
        <w:rPr>
          <w:rFonts w:eastAsia="Yu Gothic Light"/>
        </w:rPr>
        <w:t>subarticle</w:t>
      </w:r>
      <w:proofErr w:type="spellEnd"/>
      <w:r w:rsidRPr="009F1BE9">
        <w:rPr>
          <w:rFonts w:eastAsia="Yu Gothic Light"/>
        </w:rPr>
        <w:t>.</w:t>
      </w:r>
    </w:p>
    <w:p w14:paraId="01E67C5F" w14:textId="4C1CE8A5" w:rsidR="00990B31" w:rsidRPr="009F1BE9" w:rsidRDefault="00990B31" w:rsidP="00990B31">
      <w:pPr>
        <w:pStyle w:val="Heading3"/>
        <w:keepNext w:val="0"/>
        <w:keepLines w:val="0"/>
        <w:rPr>
          <w:rFonts w:eastAsia="Yu Gothic Light"/>
        </w:rPr>
      </w:pPr>
      <w:r w:rsidRPr="00062BE6">
        <w:rPr>
          <w:rFonts w:eastAsia="Yu Gothic Light"/>
          <w:i/>
          <w:iCs/>
        </w:rPr>
        <w:t>New Pathway Applications.</w:t>
      </w:r>
      <w:r w:rsidRPr="009F1BE9">
        <w:rPr>
          <w:rFonts w:eastAsia="Yu Gothic Light"/>
        </w:rPr>
        <w:t xml:space="preserve"> </w:t>
      </w:r>
      <w:del w:id="2059" w:author="CARB" w:date="2023-12-19T12:12:00Z">
        <w:r w:rsidR="009F1BE9" w:rsidRPr="009F1BE9">
          <w:rPr>
            <w:rFonts w:eastAsia="Yu Gothic Light"/>
          </w:rPr>
          <w:delText>Beginning in 2019 or the effective date of this subarticle, new fuel pathway applications using CA-GREET2.0 will not be processed. The requirement to obtain a third-party validation statement is effective for all pathway applications pending or submitted on or after January 1, 2020. All new pathway applications certified in 2019 will be validated by the Executive Officer</w:delText>
        </w:r>
      </w:del>
      <w:ins w:id="2060" w:author="CARB" w:date="2023-12-19T12:12:00Z">
        <w:r w:rsidRPr="006A5160">
          <w:rPr>
            <w:rFonts w:eastAsia="Yu Gothic Light"/>
          </w:rPr>
          <w:t xml:space="preserve">Fuel pathway applications certified with a CI effective date of January 1, </w:t>
        </w:r>
        <w:proofErr w:type="gramStart"/>
        <w:r w:rsidRPr="006A5160">
          <w:rPr>
            <w:rFonts w:eastAsia="Yu Gothic Light"/>
          </w:rPr>
          <w:t>2025</w:t>
        </w:r>
        <w:proofErr w:type="gramEnd"/>
        <w:r w:rsidRPr="006A5160">
          <w:rPr>
            <w:rFonts w:eastAsia="Yu Gothic Light"/>
          </w:rPr>
          <w:t xml:space="preserve"> or later must use the CA-GREET4.0 or associated Tier 1 CI Calculators</w:t>
        </w:r>
      </w:ins>
      <w:r w:rsidRPr="006A5160">
        <w:rPr>
          <w:rFonts w:eastAsia="Yu Gothic Light"/>
        </w:rPr>
        <w:t>.</w:t>
      </w:r>
    </w:p>
    <w:p w14:paraId="023DE849" w14:textId="6BFFDF63" w:rsidR="004F2B2B" w:rsidRPr="00667EEE" w:rsidRDefault="00990B31" w:rsidP="00667EEE">
      <w:pPr>
        <w:rPr>
          <w:sz w:val="20"/>
          <w:szCs w:val="18"/>
        </w:rPr>
      </w:pPr>
      <w:r w:rsidRPr="00667EEE">
        <w:rPr>
          <w:sz w:val="20"/>
          <w:szCs w:val="18"/>
        </w:rPr>
        <w:lastRenderedPageBreak/>
        <w:t xml:space="preserve">NOTE: Authority cited: Sections 38510, 38560, 38560.5, 38571, 38580, 39600, 39601 and 43018, Health and Safety Code; 42 U.S.C. section 7545; and </w:t>
      </w:r>
      <w:r w:rsidRPr="00667EEE">
        <w:rPr>
          <w:i/>
          <w:sz w:val="20"/>
          <w:szCs w:val="18"/>
        </w:rPr>
        <w:t xml:space="preserve">Western Oil and Gas </w:t>
      </w:r>
      <w:proofErr w:type="spellStart"/>
      <w:r w:rsidRPr="00667EEE">
        <w:rPr>
          <w:i/>
          <w:sz w:val="20"/>
          <w:szCs w:val="18"/>
        </w:rPr>
        <w:t>Ass'n</w:t>
      </w:r>
      <w:proofErr w:type="spellEnd"/>
      <w:r w:rsidRPr="00667EEE">
        <w:rPr>
          <w:i/>
          <w:sz w:val="20"/>
          <w:szCs w:val="18"/>
        </w:rPr>
        <w:t xml:space="preserve"> v. Orange County Air Pollution Control District</w:t>
      </w:r>
      <w:r w:rsidRPr="00667EEE">
        <w:rPr>
          <w:sz w:val="20"/>
          <w:szCs w:val="18"/>
        </w:rPr>
        <w:t xml:space="preserve">, 14 Cal.3d 411, 121 </w:t>
      </w:r>
      <w:proofErr w:type="spellStart"/>
      <w:r w:rsidRPr="00667EEE">
        <w:rPr>
          <w:sz w:val="20"/>
          <w:szCs w:val="18"/>
        </w:rPr>
        <w:t>Cal.Rptr</w:t>
      </w:r>
      <w:proofErr w:type="spellEnd"/>
      <w:r w:rsidRPr="00667EEE">
        <w:rPr>
          <w:sz w:val="20"/>
          <w:szCs w:val="18"/>
        </w:rPr>
        <w:t xml:space="preserve">. 249 (1975). Reference: Sections 38501, 38510, 39515, 39516, 38571, 38580, 39000, 39001, 39002, 39003, 39515, 39516 and 43000, Health and Safety Code; Section 25000.5, Public Resources Code; and </w:t>
      </w:r>
      <w:r w:rsidRPr="00667EEE">
        <w:rPr>
          <w:i/>
          <w:sz w:val="20"/>
          <w:szCs w:val="18"/>
        </w:rPr>
        <w:t xml:space="preserve">Western Oil and Gas </w:t>
      </w:r>
      <w:proofErr w:type="spellStart"/>
      <w:r w:rsidRPr="00667EEE">
        <w:rPr>
          <w:i/>
          <w:sz w:val="20"/>
          <w:szCs w:val="18"/>
        </w:rPr>
        <w:t>Ass'n</w:t>
      </w:r>
      <w:proofErr w:type="spellEnd"/>
      <w:r w:rsidRPr="00667EEE">
        <w:rPr>
          <w:i/>
          <w:sz w:val="20"/>
          <w:szCs w:val="18"/>
        </w:rPr>
        <w:t xml:space="preserve"> v. Orange County Air Pollution Control District</w:t>
      </w:r>
      <w:r w:rsidRPr="00667EEE">
        <w:rPr>
          <w:sz w:val="20"/>
          <w:szCs w:val="18"/>
        </w:rPr>
        <w:t xml:space="preserve">, 14 Cal.3d 411, 121 </w:t>
      </w:r>
      <w:proofErr w:type="spellStart"/>
      <w:r w:rsidRPr="00667EEE">
        <w:rPr>
          <w:sz w:val="20"/>
          <w:szCs w:val="18"/>
        </w:rPr>
        <w:t>Cal.Rptr</w:t>
      </w:r>
      <w:proofErr w:type="spellEnd"/>
      <w:r w:rsidRPr="00667EEE">
        <w:rPr>
          <w:sz w:val="20"/>
          <w:szCs w:val="18"/>
        </w:rPr>
        <w:t>. 249 (1975).</w:t>
      </w:r>
    </w:p>
    <w:p w14:paraId="1C04EC99" w14:textId="77777777" w:rsidR="00990B31" w:rsidRPr="009F1BE9" w:rsidRDefault="00990B31" w:rsidP="00990B31">
      <w:pPr>
        <w:pStyle w:val="Heading1"/>
        <w:keepNext w:val="0"/>
        <w:keepLines w:val="0"/>
        <w:rPr>
          <w:rFonts w:eastAsia="Yu Gothic Light"/>
        </w:rPr>
      </w:pPr>
      <w:r w:rsidRPr="14D6E132">
        <w:rPr>
          <w:rFonts w:eastAsia="Yu Gothic Light"/>
        </w:rPr>
        <w:t>95488.1. Fuel Pathway Classifications.</w:t>
      </w:r>
    </w:p>
    <w:p w14:paraId="03F57D47" w14:textId="77777777" w:rsidR="00990B31" w:rsidRPr="009F1BE9" w:rsidRDefault="00990B31" w:rsidP="00990B31">
      <w:pPr>
        <w:pStyle w:val="Heading2"/>
        <w:keepNext w:val="0"/>
        <w:keepLines w:val="0"/>
        <w:rPr>
          <w:rFonts w:eastAsia="Yu Gothic Light"/>
        </w:rPr>
      </w:pPr>
      <w:r w:rsidRPr="009F1BE9">
        <w:rPr>
          <w:rFonts w:eastAsia="Yu Gothic Light"/>
        </w:rPr>
        <w:t>For purposes of fuel pathway carbon intensity determination, all new LCFS fuel pathways certified after January 1, 2019 (or the effective date of this regulation) shall be classified as either a:</w:t>
      </w:r>
    </w:p>
    <w:p w14:paraId="7BD3B480" w14:textId="77777777" w:rsidR="00990B31" w:rsidRPr="009F1BE9" w:rsidRDefault="00990B31" w:rsidP="00990B31">
      <w:pPr>
        <w:pStyle w:val="Heading3"/>
        <w:keepNext w:val="0"/>
        <w:keepLines w:val="0"/>
        <w:rPr>
          <w:rFonts w:eastAsia="Yu Gothic Light"/>
        </w:rPr>
      </w:pPr>
      <w:r w:rsidRPr="009F1BE9">
        <w:rPr>
          <w:rFonts w:eastAsia="Yu Gothic Light"/>
        </w:rPr>
        <w:t>Lookup Table pathway;</w:t>
      </w:r>
    </w:p>
    <w:p w14:paraId="03C09D0C" w14:textId="77777777" w:rsidR="00990B31" w:rsidRPr="009F1BE9" w:rsidRDefault="00990B31" w:rsidP="00990B31">
      <w:pPr>
        <w:pStyle w:val="Heading3"/>
        <w:keepNext w:val="0"/>
        <w:keepLines w:val="0"/>
        <w:rPr>
          <w:rFonts w:eastAsia="Yu Gothic Light"/>
        </w:rPr>
      </w:pPr>
      <w:r w:rsidRPr="009F1BE9">
        <w:rPr>
          <w:rFonts w:eastAsia="Yu Gothic Light"/>
        </w:rPr>
        <w:t>Tier 1 pathway; or</w:t>
      </w:r>
    </w:p>
    <w:p w14:paraId="0F55834B" w14:textId="77777777" w:rsidR="00990B31" w:rsidRPr="009F1BE9" w:rsidRDefault="00990B31" w:rsidP="00990B31">
      <w:pPr>
        <w:pStyle w:val="Heading3"/>
        <w:keepNext w:val="0"/>
        <w:keepLines w:val="0"/>
        <w:rPr>
          <w:rFonts w:eastAsia="Yu Gothic Light"/>
        </w:rPr>
      </w:pPr>
      <w:r w:rsidRPr="009F1BE9">
        <w:rPr>
          <w:rFonts w:eastAsia="Yu Gothic Light"/>
        </w:rPr>
        <w:t>Tier 2 pathway, as described below.</w:t>
      </w:r>
    </w:p>
    <w:p w14:paraId="5E9A94FC" w14:textId="6DA2CBD2" w:rsidR="00990B31" w:rsidRPr="009F1BE9" w:rsidRDefault="00990B31" w:rsidP="00990B31">
      <w:pPr>
        <w:pStyle w:val="Heading2"/>
        <w:keepNext w:val="0"/>
        <w:keepLines w:val="0"/>
        <w:rPr>
          <w:rFonts w:eastAsia="Yu Gothic Light"/>
        </w:rPr>
      </w:pPr>
      <w:r w:rsidRPr="4F10FDBC">
        <w:rPr>
          <w:rFonts w:eastAsia="Yu Gothic Light"/>
          <w:i/>
          <w:iCs/>
        </w:rPr>
        <w:t>Lookup Table Classification.</w:t>
      </w:r>
      <w:r w:rsidRPr="4F10FDBC">
        <w:rPr>
          <w:rFonts w:eastAsia="Yu Gothic Light"/>
        </w:rPr>
        <w:t xml:space="preserve"> Pathways falling under this classification are the simplest pathways to use. The Board's staff develops Lookup Table pathway CI values using the CA-GREET</w:t>
      </w:r>
      <w:del w:id="2061" w:author="CARB" w:date="2023-12-19T12:12:00Z">
        <w:r w:rsidR="009F1BE9" w:rsidRPr="009F1BE9">
          <w:rPr>
            <w:rFonts w:eastAsia="Yu Gothic Light"/>
          </w:rPr>
          <w:delText>3</w:delText>
        </w:r>
      </w:del>
      <w:ins w:id="2062" w:author="CARB" w:date="2023-12-19T12:12:00Z">
        <w:r w:rsidRPr="4F10FDBC">
          <w:rPr>
            <w:rFonts w:eastAsia="Yu Gothic Light"/>
          </w:rPr>
          <w:t>4</w:t>
        </w:r>
      </w:ins>
      <w:r w:rsidRPr="4F10FDBC">
        <w:rPr>
          <w:rFonts w:eastAsia="Yu Gothic Light"/>
        </w:rPr>
        <w:t xml:space="preserve">.0 model. Input variables and assumptions are provided in the </w:t>
      </w:r>
      <w:del w:id="2063" w:author="CARB" w:date="2023-12-19T12:12:00Z">
        <w:r w:rsidR="009F1BE9" w:rsidRPr="009F1BE9">
          <w:rPr>
            <w:rFonts w:eastAsia="Yu Gothic Light"/>
          </w:rPr>
          <w:delText xml:space="preserve">CA-GREET3.0 Lookup Table Pathways -- </w:delText>
        </w:r>
      </w:del>
      <w:r w:rsidR="002C2EF6">
        <w:rPr>
          <w:rFonts w:eastAsia="Yu Gothic Light"/>
        </w:rPr>
        <w:t xml:space="preserve">Technical Support Documentation </w:t>
      </w:r>
      <w:del w:id="2064" w:author="CARB" w:date="2023-12-19T12:12:00Z">
        <w:r w:rsidR="009F1BE9" w:rsidRPr="009F1BE9">
          <w:rPr>
            <w:rFonts w:eastAsia="Yu Gothic Light"/>
          </w:rPr>
          <w:delText>(August 13, 2018),</w:delText>
        </w:r>
      </w:del>
      <w:ins w:id="2065" w:author="CARB" w:date="2023-12-19T12:12:00Z">
        <w:r w:rsidR="002C2EF6">
          <w:rPr>
            <w:rFonts w:eastAsia="Yu Gothic Light"/>
          </w:rPr>
          <w:t xml:space="preserve">for </w:t>
        </w:r>
        <w:r w:rsidRPr="4F10FDBC">
          <w:rPr>
            <w:rFonts w:eastAsia="Yu Gothic Light"/>
          </w:rPr>
          <w:t xml:space="preserve">Lookup Table Pathways </w:t>
        </w:r>
        <w:r w:rsidR="0040639A">
          <w:rPr>
            <w:rFonts w:eastAsia="Yu Gothic Light"/>
          </w:rPr>
          <w:t>[</w:t>
        </w:r>
        <w:r w:rsidR="00F8631B">
          <w:rPr>
            <w:rFonts w:eastAsia="Yu Gothic Light"/>
          </w:rPr>
          <w:t>Date of adoption</w:t>
        </w:r>
        <w:r w:rsidR="0040639A">
          <w:rPr>
            <w:rFonts w:eastAsia="Yu Gothic Light"/>
          </w:rPr>
          <w:t>]</w:t>
        </w:r>
        <w:r w:rsidRPr="4F10FDBC">
          <w:rPr>
            <w:rFonts w:eastAsia="Yu Gothic Light"/>
          </w:rPr>
          <w:t>,</w:t>
        </w:r>
      </w:ins>
      <w:r w:rsidRPr="4F10FDBC">
        <w:rPr>
          <w:rFonts w:eastAsia="Yu Gothic Light"/>
        </w:rPr>
        <w:t xml:space="preserve"> which is incorporated herein by reference.</w:t>
      </w:r>
    </w:p>
    <w:p w14:paraId="6B525EFC" w14:textId="19721C72" w:rsidR="00990B31" w:rsidRPr="009F1BE9" w:rsidRDefault="00990B31" w:rsidP="00990B31">
      <w:pPr>
        <w:pStyle w:val="Heading3"/>
        <w:keepNext w:val="0"/>
        <w:keepLines w:val="0"/>
        <w:rPr>
          <w:rFonts w:eastAsia="Yu Gothic Light"/>
        </w:rPr>
      </w:pPr>
      <w:r w:rsidRPr="00CA6D66">
        <w:rPr>
          <w:rFonts w:eastAsia="Yu Gothic Light"/>
          <w:i/>
          <w:iCs/>
        </w:rPr>
        <w:t>Lookup Table Pathways That Do Not Require a Fuel Pathway Application.</w:t>
      </w:r>
      <w:r w:rsidRPr="009F1BE9">
        <w:rPr>
          <w:rFonts w:eastAsia="Yu Gothic Light"/>
        </w:rPr>
        <w:t xml:space="preserve"> The following pathways are developed using average values for inputs into the </w:t>
      </w:r>
      <w:r w:rsidRPr="1D99422B">
        <w:rPr>
          <w:rFonts w:eastAsia="Yu Gothic Light"/>
        </w:rPr>
        <w:t>CA-GREET</w:t>
      </w:r>
      <w:del w:id="2066" w:author="CARB" w:date="2023-12-19T12:12:00Z">
        <w:r w:rsidR="009F1BE9" w:rsidRPr="009F1BE9">
          <w:rPr>
            <w:rFonts w:eastAsia="Yu Gothic Light"/>
          </w:rPr>
          <w:delText>3</w:delText>
        </w:r>
      </w:del>
      <w:ins w:id="2067" w:author="CARB" w:date="2023-12-19T12:12:00Z">
        <w:r w:rsidRPr="1D99422B">
          <w:rPr>
            <w:rFonts w:eastAsia="Yu Gothic Light"/>
          </w:rPr>
          <w:t>4</w:t>
        </w:r>
      </w:ins>
      <w:r w:rsidRPr="1D99422B">
        <w:rPr>
          <w:rFonts w:eastAsia="Yu Gothic Light"/>
        </w:rPr>
        <w:t>.0</w:t>
      </w:r>
      <w:r w:rsidRPr="009F1BE9">
        <w:rPr>
          <w:rFonts w:eastAsia="Yu Gothic Light"/>
        </w:rPr>
        <w:t xml:space="preserve"> model, which are not expected to vary significantly across providers of the fuel. Entities seeking to generate credits under the pathways listed in 95488.1(b)(1)(A) through (E) may report fuel transactions directly in the LRT-CBTS without taking any action in the AFP.</w:t>
      </w:r>
    </w:p>
    <w:p w14:paraId="5212E8C6" w14:textId="77777777" w:rsidR="00990B31" w:rsidRPr="009F1BE9" w:rsidRDefault="00990B31" w:rsidP="00990B31">
      <w:pPr>
        <w:pStyle w:val="Heading4"/>
        <w:keepNext w:val="0"/>
        <w:keepLines w:val="0"/>
        <w:rPr>
          <w:rFonts w:eastAsia="Yu Gothic Light"/>
        </w:rPr>
      </w:pPr>
      <w:r w:rsidRPr="009F1BE9">
        <w:rPr>
          <w:rFonts w:eastAsia="Yu Gothic Light"/>
        </w:rPr>
        <w:t xml:space="preserve">California Reformulated Gasoline </w:t>
      </w:r>
      <w:proofErr w:type="spellStart"/>
      <w:r w:rsidRPr="009F1BE9">
        <w:rPr>
          <w:rFonts w:eastAsia="Yu Gothic Light"/>
        </w:rPr>
        <w:t>Blendstock</w:t>
      </w:r>
      <w:proofErr w:type="spellEnd"/>
      <w:r w:rsidRPr="009F1BE9">
        <w:rPr>
          <w:rFonts w:eastAsia="Yu Gothic Light"/>
        </w:rPr>
        <w:t xml:space="preserve"> for Oxygenate Blending (CARBOB)</w:t>
      </w:r>
    </w:p>
    <w:p w14:paraId="3A78DE41" w14:textId="77777777" w:rsidR="00990B31" w:rsidRDefault="00990B31" w:rsidP="00990B31">
      <w:pPr>
        <w:pStyle w:val="Heading4"/>
        <w:keepNext w:val="0"/>
        <w:keepLines w:val="0"/>
        <w:rPr>
          <w:rFonts w:eastAsia="Yu Gothic Light"/>
        </w:rPr>
      </w:pPr>
      <w:r w:rsidRPr="009F1BE9">
        <w:rPr>
          <w:rFonts w:eastAsia="Yu Gothic Light"/>
        </w:rPr>
        <w:t>California Ultra-low Sulfur Diesel (ULSD)</w:t>
      </w:r>
    </w:p>
    <w:p w14:paraId="49F333C9" w14:textId="77777777" w:rsidR="00990B31" w:rsidRPr="00514B34" w:rsidRDefault="00990B31" w:rsidP="00514B34">
      <w:pPr>
        <w:pStyle w:val="Heading4"/>
        <w:rPr>
          <w:ins w:id="2068" w:author="CARB" w:date="2023-12-19T12:12:00Z"/>
        </w:rPr>
      </w:pPr>
      <w:ins w:id="2069" w:author="CARB" w:date="2023-12-19T12:12:00Z">
        <w:r>
          <w:t>Fossil Jet Fuel</w:t>
        </w:r>
      </w:ins>
    </w:p>
    <w:p w14:paraId="12168D80" w14:textId="77777777" w:rsidR="00990B31" w:rsidRPr="009F1BE9" w:rsidRDefault="00990B31" w:rsidP="00990B31">
      <w:pPr>
        <w:pStyle w:val="Heading4"/>
        <w:keepNext w:val="0"/>
        <w:keepLines w:val="0"/>
        <w:numPr>
          <w:numberingChange w:id="2070" w:author="CARB" w:date="2023-12-19T12:12:00Z" w:original="(%4:3:3:)"/>
        </w:numPr>
        <w:rPr>
          <w:rFonts w:eastAsia="Yu Gothic Light"/>
        </w:rPr>
      </w:pPr>
      <w:r w:rsidRPr="14D6E132">
        <w:rPr>
          <w:rFonts w:eastAsia="Yu Gothic Light"/>
        </w:rPr>
        <w:t>Compressed Natural Gas</w:t>
      </w:r>
    </w:p>
    <w:p w14:paraId="063F150F" w14:textId="77777777" w:rsidR="00990B31" w:rsidRPr="009F1BE9" w:rsidRDefault="00990B31" w:rsidP="00990B31">
      <w:pPr>
        <w:pStyle w:val="Heading4"/>
        <w:keepNext w:val="0"/>
        <w:keepLines w:val="0"/>
        <w:numPr>
          <w:numberingChange w:id="2071" w:author="CARB" w:date="2023-12-19T12:12:00Z" w:original="(%4:4:3:)"/>
        </w:numPr>
        <w:rPr>
          <w:rFonts w:eastAsia="Yu Gothic Light"/>
        </w:rPr>
      </w:pPr>
      <w:ins w:id="2072" w:author="CARB" w:date="2023-12-19T12:12:00Z">
        <w:r w:rsidRPr="14D6E132">
          <w:rPr>
            <w:rFonts w:eastAsia="Yu Gothic Light"/>
          </w:rPr>
          <w:t xml:space="preserve">Fossil </w:t>
        </w:r>
      </w:ins>
      <w:r w:rsidRPr="14D6E132">
        <w:rPr>
          <w:rFonts w:eastAsia="Yu Gothic Light"/>
        </w:rPr>
        <w:t>Propane</w:t>
      </w:r>
    </w:p>
    <w:p w14:paraId="3D17A4B6" w14:textId="77777777" w:rsidR="00990B31" w:rsidRPr="009F1BE9" w:rsidRDefault="00990B31" w:rsidP="00990B31">
      <w:pPr>
        <w:pStyle w:val="Heading4"/>
        <w:keepNext w:val="0"/>
        <w:keepLines w:val="0"/>
        <w:numPr>
          <w:numberingChange w:id="2073" w:author="CARB" w:date="2023-12-19T12:12:00Z" w:original="(%4:5:3:)"/>
        </w:numPr>
        <w:rPr>
          <w:rFonts w:eastAsia="Yu Gothic Light"/>
        </w:rPr>
      </w:pPr>
      <w:r w:rsidRPr="14D6E132">
        <w:rPr>
          <w:rFonts w:eastAsia="Yu Gothic Light"/>
        </w:rPr>
        <w:t>Electricity (California average grid)</w:t>
      </w:r>
    </w:p>
    <w:p w14:paraId="4F169FCD" w14:textId="49B9FD48" w:rsidR="00990B31" w:rsidRPr="009F1BE9" w:rsidRDefault="00990B31" w:rsidP="00990B31">
      <w:pPr>
        <w:pStyle w:val="Heading3"/>
        <w:keepNext w:val="0"/>
        <w:keepLines w:val="0"/>
        <w:rPr>
          <w:rFonts w:eastAsia="Yu Gothic Light"/>
        </w:rPr>
      </w:pPr>
      <w:r w:rsidRPr="0033650C">
        <w:rPr>
          <w:rFonts w:eastAsia="Yu Gothic Light"/>
          <w:i/>
          <w:iCs/>
        </w:rPr>
        <w:t>Lookup Table Pathways That Require a Fuel Pathway Application.</w:t>
      </w:r>
      <w:r w:rsidRPr="009F1BE9">
        <w:rPr>
          <w:rFonts w:eastAsia="Yu Gothic Light"/>
        </w:rPr>
        <w:t xml:space="preserve"> Fuel pathway applicants for the following Lookup Table pathways must register </w:t>
      </w:r>
      <w:r w:rsidRPr="009F1BE9">
        <w:rPr>
          <w:rFonts w:eastAsia="Yu Gothic Light"/>
        </w:rPr>
        <w:lastRenderedPageBreak/>
        <w:t>in the AFP and meet the application requirements of section 95488.5(b). Fuel pathway applicants may then report fuel transactions in the LRT-CBTS for the fuel pathways listed in 95488.1(b)(2)(A) through (</w:t>
      </w:r>
      <w:del w:id="2074" w:author="CARB" w:date="2023-12-19T12:12:00Z">
        <w:r w:rsidR="009F1BE9" w:rsidRPr="009F1BE9">
          <w:rPr>
            <w:rFonts w:eastAsia="Yu Gothic Light"/>
          </w:rPr>
          <w:delText>F</w:delText>
        </w:r>
      </w:del>
      <w:ins w:id="2075" w:author="CARB" w:date="2023-12-19T12:12:00Z">
        <w:r>
          <w:rPr>
            <w:rFonts w:eastAsia="Yu Gothic Light"/>
          </w:rPr>
          <w:t>B</w:t>
        </w:r>
      </w:ins>
      <w:r w:rsidRPr="009F1BE9">
        <w:rPr>
          <w:rFonts w:eastAsia="Yu Gothic Light"/>
        </w:rPr>
        <w:t>).</w:t>
      </w:r>
    </w:p>
    <w:p w14:paraId="31FD5277" w14:textId="77777777" w:rsidR="00990B31" w:rsidRPr="009F1BE9" w:rsidRDefault="00990B31" w:rsidP="00990B31">
      <w:pPr>
        <w:pStyle w:val="Heading4"/>
        <w:keepNext w:val="0"/>
        <w:keepLines w:val="0"/>
        <w:rPr>
          <w:rFonts w:eastAsia="Yu Gothic Light"/>
        </w:rPr>
      </w:pPr>
      <w:r w:rsidRPr="009F1BE9">
        <w:rPr>
          <w:rFonts w:eastAsia="Yu Gothic Light"/>
        </w:rPr>
        <w:t>Electricity (100 percent zero-CI sources, which include: eligible renewable energy resources as defined in California Public Utilities Code sections 399.11-399.36, excluding biomass, biomethane, geothermal, and municipal solid waste)</w:t>
      </w:r>
    </w:p>
    <w:p w14:paraId="5E5174A6" w14:textId="77777777" w:rsidR="00990B31" w:rsidRPr="009F1BE9" w:rsidRDefault="00990B31" w:rsidP="00990B31">
      <w:pPr>
        <w:pStyle w:val="Heading4"/>
        <w:keepNext w:val="0"/>
        <w:keepLines w:val="0"/>
        <w:rPr>
          <w:rFonts w:eastAsia="Yu Gothic Light"/>
        </w:rPr>
      </w:pPr>
      <w:r w:rsidRPr="009F1BE9">
        <w:rPr>
          <w:rFonts w:eastAsia="Yu Gothic Light"/>
        </w:rPr>
        <w:t>Electricity associated with smart charging pathway for EV charging and smart electrolysis pathway for hydrogen production through electrolysis</w:t>
      </w:r>
    </w:p>
    <w:p w14:paraId="7F369203" w14:textId="77777777" w:rsidR="009F1BE9" w:rsidRPr="009F1BE9" w:rsidRDefault="009F1BE9" w:rsidP="00F701A2">
      <w:pPr>
        <w:pStyle w:val="Heading4"/>
        <w:keepNext w:val="0"/>
        <w:keepLines w:val="0"/>
        <w:spacing w:line="259" w:lineRule="auto"/>
        <w:rPr>
          <w:del w:id="2076" w:author="CARB" w:date="2023-12-19T12:12:00Z"/>
          <w:rFonts w:eastAsia="Yu Gothic Light"/>
        </w:rPr>
      </w:pPr>
      <w:del w:id="2077" w:author="CARB" w:date="2023-12-19T12:12:00Z">
        <w:r w:rsidRPr="009F1BE9">
          <w:rPr>
            <w:rFonts w:eastAsia="Yu Gothic Light"/>
          </w:rPr>
          <w:delText>Hydrogen (gaseous and liquefied) from central SMR of North American fossil-based natural gas</w:delText>
        </w:r>
      </w:del>
    </w:p>
    <w:p w14:paraId="6B8C7BA4" w14:textId="77777777" w:rsidR="009F1BE9" w:rsidRPr="009F1BE9" w:rsidRDefault="009F1BE9" w:rsidP="00F701A2">
      <w:pPr>
        <w:pStyle w:val="Heading4"/>
        <w:keepNext w:val="0"/>
        <w:keepLines w:val="0"/>
        <w:spacing w:line="259" w:lineRule="auto"/>
        <w:rPr>
          <w:del w:id="2078" w:author="CARB" w:date="2023-12-19T12:12:00Z"/>
          <w:rFonts w:eastAsia="Yu Gothic Light"/>
        </w:rPr>
      </w:pPr>
      <w:del w:id="2079" w:author="CARB" w:date="2023-12-19T12:12:00Z">
        <w:r w:rsidRPr="009F1BE9">
          <w:rPr>
            <w:rFonts w:eastAsia="Yu Gothic Light"/>
          </w:rPr>
          <w:delText>Hydrogen (gaseous and liquefied) from central SMR of biomethane</w:delText>
        </w:r>
      </w:del>
    </w:p>
    <w:p w14:paraId="07703AD8" w14:textId="77777777" w:rsidR="009F1BE9" w:rsidRPr="009F1BE9" w:rsidRDefault="009F1BE9" w:rsidP="00F701A2">
      <w:pPr>
        <w:pStyle w:val="Heading4"/>
        <w:keepNext w:val="0"/>
        <w:keepLines w:val="0"/>
        <w:spacing w:line="259" w:lineRule="auto"/>
        <w:rPr>
          <w:del w:id="2080" w:author="CARB" w:date="2023-12-19T12:12:00Z"/>
          <w:rFonts w:eastAsia="Yu Gothic Light"/>
        </w:rPr>
      </w:pPr>
      <w:del w:id="2081" w:author="CARB" w:date="2023-12-19T12:12:00Z">
        <w:r w:rsidRPr="009F1BE9">
          <w:rPr>
            <w:rFonts w:eastAsia="Yu Gothic Light"/>
          </w:rPr>
          <w:delText>Hydrogen (gaseous) from electrolysis using California grid-average electricity</w:delText>
        </w:r>
      </w:del>
    </w:p>
    <w:p w14:paraId="778E121C" w14:textId="77777777" w:rsidR="009F1BE9" w:rsidRPr="009F1BE9" w:rsidRDefault="009F1BE9" w:rsidP="00F701A2">
      <w:pPr>
        <w:pStyle w:val="Heading4"/>
        <w:keepNext w:val="0"/>
        <w:keepLines w:val="0"/>
        <w:spacing w:line="259" w:lineRule="auto"/>
        <w:rPr>
          <w:del w:id="2082" w:author="CARB" w:date="2023-12-19T12:12:00Z"/>
          <w:rFonts w:eastAsia="Yu Gothic Light"/>
        </w:rPr>
      </w:pPr>
      <w:del w:id="2083" w:author="CARB" w:date="2023-12-19T12:12:00Z">
        <w:r w:rsidRPr="009F1BE9">
          <w:rPr>
            <w:rFonts w:eastAsia="Yu Gothic Light"/>
          </w:rPr>
          <w:delText>Hydrogen (gaseous) from electrolysis using electricity from a zero-CI source as defined in (A) above</w:delText>
        </w:r>
      </w:del>
    </w:p>
    <w:p w14:paraId="0CE9AAF9" w14:textId="3EEEEF5A" w:rsidR="00990B31" w:rsidRPr="009F1BE9" w:rsidRDefault="00990B31" w:rsidP="00990B31">
      <w:pPr>
        <w:pStyle w:val="Heading2"/>
        <w:keepNext w:val="0"/>
        <w:keepLines w:val="0"/>
        <w:rPr>
          <w:rFonts w:eastAsia="Yu Gothic Light"/>
        </w:rPr>
      </w:pPr>
      <w:r w:rsidRPr="005C65D3">
        <w:rPr>
          <w:rFonts w:eastAsia="Yu Gothic Light"/>
          <w:i/>
          <w:iCs/>
        </w:rPr>
        <w:t>Tier 1 Classification.</w:t>
      </w:r>
      <w:r w:rsidRPr="009F1BE9">
        <w:rPr>
          <w:rFonts w:eastAsia="Yu Gothic Light"/>
        </w:rPr>
        <w:t xml:space="preserve"> The Tier 1 pathway classification applies to fuel pathway categories that the Board's staff has extensive experience evaluating. This classification includes fuel pathways for which the Executive Officer has identified a discrete set of site-specific inputs that can be modified to achieve CI changes. CI values for Tier 1 fuel pathways are determined using Board-approved </w:t>
      </w:r>
      <w:del w:id="2084" w:author="CARB" w:date="2023-12-19T12:12:00Z">
        <w:r w:rsidR="009F1BE9" w:rsidRPr="009F1BE9">
          <w:rPr>
            <w:rFonts w:eastAsia="Yu Gothic Light"/>
          </w:rPr>
          <w:delText>Simplified</w:delText>
        </w:r>
      </w:del>
      <w:ins w:id="2085" w:author="CARB" w:date="2023-12-19T12:12:00Z">
        <w:r>
          <w:rPr>
            <w:rFonts w:eastAsia="Yu Gothic Light"/>
          </w:rPr>
          <w:t>Tier 1</w:t>
        </w:r>
      </w:ins>
      <w:r>
        <w:rPr>
          <w:rFonts w:eastAsia="Yu Gothic Light"/>
        </w:rPr>
        <w:t xml:space="preserve"> </w:t>
      </w:r>
      <w:r w:rsidRPr="009F1BE9">
        <w:rPr>
          <w:rFonts w:eastAsia="Yu Gothic Light"/>
        </w:rPr>
        <w:t xml:space="preserve">CI Calculators. The </w:t>
      </w:r>
      <w:del w:id="2086" w:author="CARB" w:date="2023-12-19T12:12:00Z">
        <w:r w:rsidR="009F1BE9" w:rsidRPr="009F1BE9">
          <w:rPr>
            <w:rFonts w:eastAsia="Yu Gothic Light"/>
          </w:rPr>
          <w:delText>Simplified</w:delText>
        </w:r>
      </w:del>
      <w:ins w:id="2087" w:author="CARB" w:date="2023-12-19T12:12:00Z">
        <w:r>
          <w:rPr>
            <w:rFonts w:eastAsia="Yu Gothic Light"/>
          </w:rPr>
          <w:t>Tier 1</w:t>
        </w:r>
      </w:ins>
      <w:r>
        <w:rPr>
          <w:rFonts w:eastAsia="Yu Gothic Light"/>
        </w:rPr>
        <w:t xml:space="preserve"> </w:t>
      </w:r>
      <w:r w:rsidRPr="009F1BE9">
        <w:rPr>
          <w:rFonts w:eastAsia="Yu Gothic Light"/>
        </w:rPr>
        <w:t xml:space="preserve">CI Calculators provide a framework for applicants to enter monthly operational data inputs that are combined with emission factors and life cycle inventory data from the </w:t>
      </w:r>
      <w:r>
        <w:rPr>
          <w:rFonts w:eastAsia="Yu Gothic Light"/>
        </w:rPr>
        <w:t>CA-GREET</w:t>
      </w:r>
      <w:del w:id="2088" w:author="CARB" w:date="2023-12-19T12:12:00Z">
        <w:r w:rsidR="009F1BE9" w:rsidRPr="009F1BE9">
          <w:rPr>
            <w:rFonts w:eastAsia="Yu Gothic Light"/>
          </w:rPr>
          <w:delText>3</w:delText>
        </w:r>
      </w:del>
      <w:ins w:id="2089" w:author="CARB" w:date="2023-12-19T12:12:00Z">
        <w:r>
          <w:rPr>
            <w:rFonts w:eastAsia="Yu Gothic Light"/>
          </w:rPr>
          <w:t>4</w:t>
        </w:r>
      </w:ins>
      <w:r>
        <w:rPr>
          <w:rFonts w:eastAsia="Yu Gothic Light"/>
        </w:rPr>
        <w:t>.0</w:t>
      </w:r>
      <w:r w:rsidRPr="009F1BE9">
        <w:rPr>
          <w:rFonts w:eastAsia="Yu Gothic Light"/>
        </w:rPr>
        <w:t xml:space="preserve"> model to calculate the pathway CI. The Tier 1 classification includes, but is not limited to, the following fuel pathways:</w:t>
      </w:r>
    </w:p>
    <w:p w14:paraId="7B50D24B" w14:textId="77777777" w:rsidR="00990B31" w:rsidRPr="009F1BE9" w:rsidRDefault="00990B31" w:rsidP="00990B31">
      <w:pPr>
        <w:pStyle w:val="Heading3"/>
        <w:keepNext w:val="0"/>
        <w:keepLines w:val="0"/>
        <w:rPr>
          <w:rFonts w:eastAsia="Yu Gothic Light"/>
        </w:rPr>
      </w:pPr>
      <w:r w:rsidRPr="009F1BE9">
        <w:rPr>
          <w:rFonts w:eastAsia="Yu Gothic Light"/>
        </w:rPr>
        <w:t>Ethanol derived from starch or fiber in corn kernels or grain sorghum, and sugarcane;</w:t>
      </w:r>
    </w:p>
    <w:p w14:paraId="66A07E28" w14:textId="77777777" w:rsidR="00990B31" w:rsidRPr="009F1BE9" w:rsidRDefault="00990B31" w:rsidP="00990B31">
      <w:pPr>
        <w:pStyle w:val="Heading3"/>
        <w:keepNext w:val="0"/>
        <w:keepLines w:val="0"/>
        <w:rPr>
          <w:rFonts w:eastAsia="Yu Gothic Light"/>
        </w:rPr>
      </w:pPr>
      <w:r w:rsidRPr="009F1BE9">
        <w:rPr>
          <w:rFonts w:eastAsia="Yu Gothic Light"/>
        </w:rPr>
        <w:t>Biodiesel produced from feedstocks including but not limited to oilseed crop-derived oils; rendered animal fat, distiller's corn oil, distiller's sorghum oil, and used cooking oil;</w:t>
      </w:r>
    </w:p>
    <w:p w14:paraId="0436D207" w14:textId="77777777" w:rsidR="009F1BE9" w:rsidRPr="009F1BE9" w:rsidRDefault="00990B31" w:rsidP="00F701A2">
      <w:pPr>
        <w:pStyle w:val="Heading3"/>
        <w:keepNext w:val="0"/>
        <w:keepLines w:val="0"/>
        <w:spacing w:line="259" w:lineRule="auto"/>
        <w:rPr>
          <w:del w:id="2090" w:author="CARB" w:date="2023-12-19T12:12:00Z"/>
          <w:rFonts w:eastAsia="Yu Gothic Light"/>
        </w:rPr>
      </w:pPr>
      <w:r w:rsidRPr="009F1BE9">
        <w:rPr>
          <w:rFonts w:eastAsia="Yu Gothic Light"/>
        </w:rPr>
        <w:t xml:space="preserve">Renewable </w:t>
      </w:r>
      <w:del w:id="2091" w:author="CARB" w:date="2023-12-19T12:12:00Z">
        <w:r w:rsidR="009F1BE9" w:rsidRPr="009F1BE9">
          <w:rPr>
            <w:rFonts w:eastAsia="Yu Gothic Light"/>
          </w:rPr>
          <w:delText>Diesel</w:delText>
        </w:r>
      </w:del>
      <w:ins w:id="2092" w:author="CARB" w:date="2023-12-19T12:12:00Z">
        <w:r>
          <w:rPr>
            <w:rFonts w:eastAsia="Yu Gothic Light"/>
          </w:rPr>
          <w:t>d</w:t>
        </w:r>
        <w:r w:rsidRPr="009F1BE9">
          <w:rPr>
            <w:rFonts w:eastAsia="Yu Gothic Light"/>
          </w:rPr>
          <w:t>iesel</w:t>
        </w:r>
        <w:r>
          <w:rPr>
            <w:rFonts w:eastAsia="Yu Gothic Light"/>
          </w:rPr>
          <w:t>, renewable naphtha, alternative jet fuel and renewable propane</w:t>
        </w:r>
      </w:ins>
      <w:r w:rsidRPr="009F1BE9">
        <w:rPr>
          <w:rFonts w:eastAsia="Yu Gothic Light"/>
        </w:rPr>
        <w:t xml:space="preserve"> produced by hydrotreatment of feedstocks in a stand</w:t>
      </w:r>
      <w:r>
        <w:rPr>
          <w:rFonts w:eastAsia="Yu Gothic Light"/>
        </w:rPr>
        <w:noBreakHyphen/>
      </w:r>
      <w:r w:rsidRPr="009F1BE9">
        <w:rPr>
          <w:rFonts w:eastAsia="Yu Gothic Light"/>
        </w:rPr>
        <w:t xml:space="preserve">alone reactor, including </w:t>
      </w:r>
      <w:del w:id="2093" w:author="CARB" w:date="2023-12-19T12:12:00Z">
        <w:r w:rsidR="009F1BE9" w:rsidRPr="009F1BE9">
          <w:rPr>
            <w:rFonts w:eastAsia="Yu Gothic Light"/>
          </w:rPr>
          <w:delText xml:space="preserve">but not limited to </w:delText>
        </w:r>
      </w:del>
      <w:r w:rsidRPr="009F1BE9">
        <w:rPr>
          <w:rFonts w:eastAsia="Yu Gothic Light"/>
        </w:rPr>
        <w:t xml:space="preserve">oilseed crop-derived oils, rendered </w:t>
      </w:r>
      <w:del w:id="2094" w:author="CARB" w:date="2023-12-19T12:12:00Z">
        <w:r w:rsidR="009F1BE9" w:rsidRPr="009F1BE9">
          <w:rPr>
            <w:rFonts w:eastAsia="Yu Gothic Light"/>
          </w:rPr>
          <w:delText>tallow</w:delText>
        </w:r>
      </w:del>
      <w:ins w:id="2095" w:author="CARB" w:date="2023-12-19T12:12:00Z">
        <w:r>
          <w:rPr>
            <w:rFonts w:eastAsia="Yu Gothic Light"/>
          </w:rPr>
          <w:t>animal fat</w:t>
        </w:r>
      </w:ins>
      <w:r w:rsidRPr="009F1BE9">
        <w:rPr>
          <w:rFonts w:eastAsia="Yu Gothic Light"/>
        </w:rPr>
        <w:t>, distiller's corn oil, distiller's sorghum oil, and used cooking oil</w:t>
      </w:r>
      <w:del w:id="2096" w:author="CARB" w:date="2023-12-19T12:12:00Z">
        <w:r w:rsidR="009F1BE9" w:rsidRPr="009F1BE9">
          <w:rPr>
            <w:rFonts w:eastAsia="Yu Gothic Light"/>
          </w:rPr>
          <w:delText>;</w:delText>
        </w:r>
      </w:del>
    </w:p>
    <w:p w14:paraId="3614A890" w14:textId="46240A3E" w:rsidR="00990B31" w:rsidRPr="009F1BE9" w:rsidRDefault="009F1BE9" w:rsidP="00990B31">
      <w:pPr>
        <w:pStyle w:val="Heading3"/>
        <w:keepNext w:val="0"/>
        <w:keepLines w:val="0"/>
        <w:numPr>
          <w:numberingChange w:id="2097" w:author="CARB" w:date="2023-12-19T12:12:00Z" w:original="(%3:4:0:)"/>
        </w:numPr>
        <w:rPr>
          <w:rFonts w:eastAsia="Yu Gothic Light"/>
        </w:rPr>
      </w:pPr>
      <w:del w:id="2098" w:author="CARB" w:date="2023-12-19T12:12:00Z">
        <w:r w:rsidRPr="009F1BE9">
          <w:rPr>
            <w:rFonts w:eastAsia="Yu Gothic Light"/>
          </w:rPr>
          <w:lastRenderedPageBreak/>
          <w:delText>LNG and L-CNG from North American fossil natural gas;</w:delText>
        </w:r>
      </w:del>
      <w:ins w:id="2099" w:author="CARB" w:date="2023-12-19T12:12:00Z">
        <w:r w:rsidR="00990B31">
          <w:rPr>
            <w:rFonts w:eastAsia="Yu Gothic Light"/>
          </w:rPr>
          <w:t xml:space="preserve">, also known as </w:t>
        </w:r>
        <w:proofErr w:type="spellStart"/>
        <w:r w:rsidR="00990B31">
          <w:rPr>
            <w:rFonts w:eastAsia="Yu Gothic Light"/>
          </w:rPr>
          <w:t>Hydroprocessed</w:t>
        </w:r>
        <w:proofErr w:type="spellEnd"/>
        <w:r w:rsidR="00990B31">
          <w:rPr>
            <w:rFonts w:eastAsia="Yu Gothic Light"/>
          </w:rPr>
          <w:t xml:space="preserve"> Ester</w:t>
        </w:r>
      </w:ins>
      <w:r w:rsidR="00990B31">
        <w:rPr>
          <w:rFonts w:eastAsia="Yu Gothic Light"/>
        </w:rPr>
        <w:t xml:space="preserve"> and</w:t>
      </w:r>
      <w:ins w:id="2100" w:author="CARB" w:date="2023-12-19T12:12:00Z">
        <w:r w:rsidR="00990B31">
          <w:rPr>
            <w:rFonts w:eastAsia="Yu Gothic Light"/>
          </w:rPr>
          <w:t xml:space="preserve"> Fatty Acid (HEFA) Fuels</w:t>
        </w:r>
        <w:r w:rsidR="00990B31" w:rsidRPr="009F1BE9">
          <w:rPr>
            <w:rFonts w:eastAsia="Yu Gothic Light"/>
          </w:rPr>
          <w:t>;</w:t>
        </w:r>
      </w:ins>
    </w:p>
    <w:p w14:paraId="1E3A4999" w14:textId="2789ABFE" w:rsidR="00990B31" w:rsidRDefault="00990B31" w:rsidP="00990B31">
      <w:pPr>
        <w:pStyle w:val="Heading3"/>
        <w:keepNext w:val="0"/>
        <w:keepLines w:val="0"/>
        <w:numPr>
          <w:numberingChange w:id="2101" w:author="CARB" w:date="2023-12-19T12:12:00Z" w:original="(%3:5:0:)"/>
        </w:numPr>
        <w:rPr>
          <w:rFonts w:eastAsia="Yu Gothic Light"/>
        </w:rPr>
      </w:pPr>
      <w:r w:rsidRPr="009F1BE9">
        <w:rPr>
          <w:rFonts w:eastAsia="Yu Gothic Light"/>
        </w:rPr>
        <w:t>Biomethane from North American landfills, anaerobic digestion of wastewater sludge, dairy and swine manure, and food, urban landscaping waste, and other organic waste</w:t>
      </w:r>
      <w:del w:id="2102" w:author="CARB" w:date="2023-12-19T12:12:00Z">
        <w:r w:rsidR="009F1BE9" w:rsidRPr="009F1BE9">
          <w:rPr>
            <w:rFonts w:eastAsia="Yu Gothic Light"/>
          </w:rPr>
          <w:delText>.</w:delText>
        </w:r>
      </w:del>
      <w:ins w:id="2103" w:author="CARB" w:date="2023-12-19T12:12:00Z">
        <w:r>
          <w:rPr>
            <w:rFonts w:eastAsia="Yu Gothic Light"/>
          </w:rPr>
          <w:t>; and</w:t>
        </w:r>
      </w:ins>
    </w:p>
    <w:p w14:paraId="3D262708" w14:textId="77777777" w:rsidR="00990B31" w:rsidRPr="00514B34" w:rsidRDefault="00990B31" w:rsidP="00893322">
      <w:pPr>
        <w:pStyle w:val="Heading3"/>
        <w:keepNext w:val="0"/>
        <w:keepLines w:val="0"/>
        <w:rPr>
          <w:ins w:id="2104" w:author="CARB" w:date="2023-12-19T12:12:00Z"/>
        </w:rPr>
      </w:pPr>
      <w:ins w:id="2105" w:author="CARB" w:date="2023-12-19T12:12:00Z">
        <w:r>
          <w:t>Hydrogen produced from steam methane reforming of methane and electrolysis.</w:t>
        </w:r>
      </w:ins>
    </w:p>
    <w:p w14:paraId="7BB43D70" w14:textId="77777777" w:rsidR="00990B31" w:rsidRPr="009F1BE9" w:rsidRDefault="00990B31" w:rsidP="00990B31">
      <w:pPr>
        <w:pStyle w:val="Heading2"/>
        <w:keepNext w:val="0"/>
        <w:keepLines w:val="0"/>
        <w:rPr>
          <w:rFonts w:eastAsia="Yu Gothic Light"/>
        </w:rPr>
      </w:pPr>
      <w:r w:rsidRPr="0012517D">
        <w:rPr>
          <w:rFonts w:eastAsia="Yu Gothic Light"/>
          <w:i/>
          <w:iCs/>
        </w:rPr>
        <w:t>Tier 2 Classification.</w:t>
      </w:r>
      <w:r w:rsidRPr="009F1BE9">
        <w:rPr>
          <w:rFonts w:eastAsia="Yu Gothic Light"/>
        </w:rPr>
        <w:t xml:space="preserve"> The Tier 2 pathway classification shall apply to fuel pathways that the Board's staff has limited experience evaluating and certifying, including fuel pathways that are not currently in widespread commercial production. The Tier 2 classification includes all fuel pathways not included in Tier 1 or the Lookup Table pathways. The Tier 2 classification includes, but is not limited to the following fuel pathways:</w:t>
      </w:r>
    </w:p>
    <w:p w14:paraId="4CA5E23B" w14:textId="77777777" w:rsidR="00990B31" w:rsidRPr="009F1BE9" w:rsidRDefault="00990B31" w:rsidP="00990B31">
      <w:pPr>
        <w:pStyle w:val="Heading3"/>
        <w:keepNext w:val="0"/>
        <w:keepLines w:val="0"/>
        <w:rPr>
          <w:rFonts w:eastAsia="Yu Gothic Light"/>
        </w:rPr>
      </w:pPr>
      <w:r w:rsidRPr="009F1BE9">
        <w:rPr>
          <w:rFonts w:eastAsia="Yu Gothic Light"/>
        </w:rPr>
        <w:t>Cellulosic alcohols;</w:t>
      </w:r>
    </w:p>
    <w:p w14:paraId="12E4C4AF" w14:textId="77777777" w:rsidR="00990B31" w:rsidRPr="009F1BE9" w:rsidRDefault="00990B31" w:rsidP="00990B31">
      <w:pPr>
        <w:pStyle w:val="Heading3"/>
        <w:keepNext w:val="0"/>
        <w:keepLines w:val="0"/>
        <w:rPr>
          <w:rFonts w:eastAsia="Yu Gothic Light"/>
        </w:rPr>
      </w:pPr>
      <w:r w:rsidRPr="009F1BE9">
        <w:rPr>
          <w:rFonts w:eastAsia="Yu Gothic Light"/>
        </w:rPr>
        <w:t>Biomethane from sources other than those listed under the Tier 1 classification in (c)(5), above;</w:t>
      </w:r>
    </w:p>
    <w:p w14:paraId="679800A5" w14:textId="77777777" w:rsidR="009F1BE9" w:rsidRPr="009F1BE9" w:rsidRDefault="009F1BE9" w:rsidP="00F701A2">
      <w:pPr>
        <w:pStyle w:val="Heading3"/>
        <w:keepNext w:val="0"/>
        <w:keepLines w:val="0"/>
        <w:spacing w:line="259" w:lineRule="auto"/>
        <w:rPr>
          <w:del w:id="2106" w:author="CARB" w:date="2023-12-19T12:12:00Z"/>
          <w:rFonts w:eastAsia="Yu Gothic Light"/>
        </w:rPr>
      </w:pPr>
      <w:del w:id="2107" w:author="CARB" w:date="2023-12-19T12:12:00Z">
        <w:r w:rsidRPr="009F1BE9">
          <w:rPr>
            <w:rFonts w:eastAsia="Yu Gothic Light"/>
          </w:rPr>
          <w:delText>Hydrogen pathways not found in the Lookup Table;</w:delText>
        </w:r>
      </w:del>
    </w:p>
    <w:p w14:paraId="34906E75" w14:textId="77777777" w:rsidR="00990B31" w:rsidRPr="009F1BE9" w:rsidRDefault="00990B31" w:rsidP="00990B31">
      <w:pPr>
        <w:pStyle w:val="Heading3"/>
        <w:keepNext w:val="0"/>
        <w:keepLines w:val="0"/>
        <w:numPr>
          <w:numberingChange w:id="2108" w:author="CARB" w:date="2023-12-19T12:12:00Z" w:original="(%3:4:0:)"/>
        </w:numPr>
        <w:rPr>
          <w:rFonts w:eastAsia="Yu Gothic Light"/>
        </w:rPr>
      </w:pPr>
      <w:r w:rsidRPr="009F1BE9">
        <w:rPr>
          <w:rFonts w:eastAsia="Yu Gothic Light"/>
        </w:rPr>
        <w:t>Electricity pathways not found in the Lookup Table;</w:t>
      </w:r>
    </w:p>
    <w:p w14:paraId="23EA5233" w14:textId="359D6B83" w:rsidR="00990B31" w:rsidRPr="009F1BE9" w:rsidRDefault="00990B31" w:rsidP="00990B31">
      <w:pPr>
        <w:pStyle w:val="Heading3"/>
        <w:keepNext w:val="0"/>
        <w:keepLines w:val="0"/>
        <w:numPr>
          <w:numberingChange w:id="2109" w:author="CARB" w:date="2023-12-19T12:12:00Z" w:original="(%3:5:0:)"/>
        </w:numPr>
        <w:rPr>
          <w:rFonts w:eastAsia="Yu Gothic Light"/>
        </w:rPr>
      </w:pPr>
      <w:r w:rsidRPr="009F1BE9">
        <w:rPr>
          <w:rFonts w:eastAsia="Yu Gothic Light"/>
        </w:rPr>
        <w:t>Drop-in fuels (</w:t>
      </w:r>
      <w:del w:id="2110" w:author="CARB" w:date="2023-12-19T12:12:00Z">
        <w:r w:rsidR="009F1BE9" w:rsidRPr="009F1BE9">
          <w:rPr>
            <w:rFonts w:eastAsia="Yu Gothic Light"/>
          </w:rPr>
          <w:delText>renewable</w:delText>
        </w:r>
      </w:del>
      <w:ins w:id="2111" w:author="CARB" w:date="2023-12-19T12:12:00Z">
        <w:r>
          <w:rPr>
            <w:rFonts w:eastAsia="Yu Gothic Light"/>
          </w:rPr>
          <w:t>biomass-derived hydrocarbons using processes such as gasification and pyrolysis and synthetic</w:t>
        </w:r>
      </w:ins>
      <w:r>
        <w:rPr>
          <w:rFonts w:eastAsia="Yu Gothic Light"/>
        </w:rPr>
        <w:t xml:space="preserve"> hydrocarbons</w:t>
      </w:r>
      <w:r w:rsidRPr="009F1BE9">
        <w:rPr>
          <w:rFonts w:eastAsia="Yu Gothic Light"/>
        </w:rPr>
        <w:t>) except for renewable</w:t>
      </w:r>
      <w:r>
        <w:rPr>
          <w:rFonts w:eastAsia="Yu Gothic Light"/>
        </w:rPr>
        <w:t xml:space="preserve"> </w:t>
      </w:r>
      <w:del w:id="2112" w:author="CARB" w:date="2023-12-19T12:12:00Z">
        <w:r w:rsidR="009F1BE9" w:rsidRPr="009F1BE9">
          <w:rPr>
            <w:rFonts w:eastAsia="Yu Gothic Light"/>
          </w:rPr>
          <w:delText>diesel</w:delText>
        </w:r>
      </w:del>
      <w:ins w:id="2113" w:author="CARB" w:date="2023-12-19T12:12:00Z">
        <w:r>
          <w:rPr>
            <w:rFonts w:eastAsia="Yu Gothic Light"/>
          </w:rPr>
          <w:t>hydrocarbon fuels</w:t>
        </w:r>
      </w:ins>
      <w:r w:rsidRPr="009F1BE9">
        <w:rPr>
          <w:rFonts w:eastAsia="Yu Gothic Light"/>
        </w:rPr>
        <w:t xml:space="preserve"> produced from feedstocks described in section 95488.1(c)(3). This category includes fuels produced from low carbon feedstocks co-processed with fossil feedstocks in petroleum refineries;</w:t>
      </w:r>
    </w:p>
    <w:p w14:paraId="6F60443E" w14:textId="77777777" w:rsidR="00990B31" w:rsidRPr="009F1BE9" w:rsidRDefault="00990B31" w:rsidP="00990B31">
      <w:pPr>
        <w:pStyle w:val="Heading3"/>
        <w:keepNext w:val="0"/>
        <w:keepLines w:val="0"/>
        <w:numPr>
          <w:numberingChange w:id="2114" w:author="CARB" w:date="2023-12-19T12:12:00Z" w:original="(%3:6:0:)"/>
        </w:numPr>
        <w:rPr>
          <w:rFonts w:eastAsia="Yu Gothic Light"/>
        </w:rPr>
      </w:pPr>
      <w:r w:rsidRPr="009F1BE9">
        <w:rPr>
          <w:rFonts w:eastAsia="Yu Gothic Light"/>
        </w:rPr>
        <w:t>Any fuel produced from unconventional feedstocks, such as algae oil;</w:t>
      </w:r>
    </w:p>
    <w:p w14:paraId="5B26F6EF" w14:textId="77777777" w:rsidR="00990B31" w:rsidRPr="009F1BE9" w:rsidRDefault="00990B31" w:rsidP="00990B31">
      <w:pPr>
        <w:pStyle w:val="Heading3"/>
        <w:keepNext w:val="0"/>
        <w:keepLines w:val="0"/>
        <w:numPr>
          <w:numberingChange w:id="2115" w:author="CARB" w:date="2023-12-19T12:12:00Z" w:original="(%3:7:0:)"/>
        </w:numPr>
        <w:rPr>
          <w:rFonts w:eastAsia="Yu Gothic Light"/>
        </w:rPr>
      </w:pPr>
      <w:r w:rsidRPr="009F1BE9">
        <w:rPr>
          <w:rFonts w:eastAsia="Yu Gothic Light"/>
        </w:rPr>
        <w:t xml:space="preserve">Pathways classified as Tier </w:t>
      </w:r>
      <w:proofErr w:type="gramStart"/>
      <w:r w:rsidRPr="009F1BE9">
        <w:rPr>
          <w:rFonts w:eastAsia="Yu Gothic Light"/>
        </w:rPr>
        <w:t>1 that</w:t>
      </w:r>
      <w:proofErr w:type="gramEnd"/>
      <w:r w:rsidRPr="009F1BE9">
        <w:rPr>
          <w:rFonts w:eastAsia="Yu Gothic Light"/>
        </w:rPr>
        <w:t xml:space="preserve"> are produced using innovative production methods. Innovative production methods include, but are not limited to:</w:t>
      </w:r>
    </w:p>
    <w:p w14:paraId="00DC04C5" w14:textId="77777777" w:rsidR="00990B31" w:rsidRPr="009F1BE9" w:rsidRDefault="00990B31" w:rsidP="00990B31">
      <w:pPr>
        <w:pStyle w:val="Heading4"/>
        <w:keepNext w:val="0"/>
        <w:keepLines w:val="0"/>
        <w:rPr>
          <w:rFonts w:eastAsia="Yu Gothic Light"/>
        </w:rPr>
      </w:pPr>
      <w:r w:rsidRPr="009F1BE9">
        <w:rPr>
          <w:rFonts w:eastAsia="Yu Gothic Light"/>
        </w:rPr>
        <w:t>Use of one or more low-CI process energy sources.</w:t>
      </w:r>
    </w:p>
    <w:p w14:paraId="13AFBA28" w14:textId="3176185E" w:rsidR="00990B31" w:rsidRPr="009F1BE9" w:rsidRDefault="00990B31" w:rsidP="00990B31">
      <w:pPr>
        <w:pStyle w:val="Heading4"/>
        <w:keepNext w:val="0"/>
        <w:keepLines w:val="0"/>
        <w:rPr>
          <w:rFonts w:eastAsia="Yu Gothic Light"/>
        </w:rPr>
      </w:pPr>
      <w:r w:rsidRPr="4A85F1A5">
        <w:rPr>
          <w:rFonts w:eastAsia="Yu Gothic Light"/>
        </w:rPr>
        <w:t xml:space="preserve">Use of carbon capture </w:t>
      </w:r>
      <w:ins w:id="2116" w:author="CARB" w:date="2023-12-19T12:12:00Z">
        <w:r w:rsidRPr="4A85F1A5">
          <w:rPr>
            <w:rFonts w:eastAsia="Yu Gothic Light"/>
          </w:rPr>
          <w:t xml:space="preserve">to produce an alternative fuel or carbon capture </w:t>
        </w:r>
      </w:ins>
      <w:r w:rsidRPr="4A85F1A5">
        <w:rPr>
          <w:rFonts w:eastAsia="Yu Gothic Light"/>
        </w:rPr>
        <w:t>and s</w:t>
      </w:r>
      <w:r w:rsidRPr="4A85F1A5" w:rsidDel="00990B31">
        <w:rPr>
          <w:rFonts w:eastAsia="Yu Gothic Light"/>
        </w:rPr>
        <w:t>eque</w:t>
      </w:r>
      <w:r w:rsidRPr="4A85F1A5">
        <w:rPr>
          <w:rFonts w:eastAsia="Yu Gothic Light"/>
        </w:rPr>
        <w:t>stration</w:t>
      </w:r>
      <w:ins w:id="2117" w:author="CARB" w:date="2023-12-19T12:12:00Z">
        <w:r w:rsidRPr="4A85F1A5">
          <w:rPr>
            <w:rFonts w:eastAsia="Yu Gothic Light"/>
          </w:rPr>
          <w:t xml:space="preserve"> where CO</w:t>
        </w:r>
        <w:r w:rsidRPr="003B606B">
          <w:rPr>
            <w:rFonts w:eastAsia="Yu Gothic Light"/>
            <w:vertAlign w:val="subscript"/>
          </w:rPr>
          <w:t>2</w:t>
        </w:r>
        <w:r w:rsidRPr="4A85F1A5">
          <w:rPr>
            <w:rFonts w:eastAsia="Yu Gothic Light"/>
          </w:rPr>
          <w:t xml:space="preserve"> capture occurs at the fuel production facilities</w:t>
        </w:r>
      </w:ins>
      <w:r w:rsidRPr="4A85F1A5">
        <w:rPr>
          <w:rFonts w:eastAsia="Yu Gothic Light"/>
        </w:rPr>
        <w:t>. (Projects that utilize carbon capture and sequestration are subject to the provisions of section 95490).</w:t>
      </w:r>
    </w:p>
    <w:p w14:paraId="57855A09" w14:textId="6B9EF855" w:rsidR="00990B31" w:rsidRPr="009F1BE9" w:rsidRDefault="00990B31" w:rsidP="00990B31">
      <w:pPr>
        <w:pStyle w:val="Heading4"/>
        <w:keepNext w:val="0"/>
        <w:keepLines w:val="0"/>
        <w:rPr>
          <w:rFonts w:eastAsia="Yu Gothic Light"/>
        </w:rPr>
      </w:pPr>
      <w:r w:rsidRPr="009F1BE9">
        <w:rPr>
          <w:rFonts w:eastAsia="Yu Gothic Light"/>
        </w:rPr>
        <w:lastRenderedPageBreak/>
        <w:t xml:space="preserve">Pathways classified as Tier 1 that cannot be accurately modeled using the </w:t>
      </w:r>
      <w:del w:id="2118" w:author="CARB" w:date="2023-12-19T12:12:00Z">
        <w:r w:rsidR="009F1BE9" w:rsidRPr="009F1BE9">
          <w:rPr>
            <w:rFonts w:eastAsia="Yu Gothic Light"/>
          </w:rPr>
          <w:delText>Simplified</w:delText>
        </w:r>
      </w:del>
      <w:ins w:id="2119" w:author="CARB" w:date="2023-12-19T12:12:00Z">
        <w:r w:rsidR="00FD107F">
          <w:rPr>
            <w:rFonts w:eastAsia="Yu Gothic Light"/>
          </w:rPr>
          <w:t>Tier 1</w:t>
        </w:r>
      </w:ins>
      <w:r w:rsidRPr="009F1BE9">
        <w:rPr>
          <w:rFonts w:eastAsia="Yu Gothic Light"/>
        </w:rPr>
        <w:t xml:space="preserve"> CI Calculators.</w:t>
      </w:r>
      <w:del w:id="2120" w:author="CARB" w:date="2023-12-19T12:12:00Z">
        <w:r w:rsidR="009F1BE9" w:rsidRPr="009F1BE9">
          <w:rPr>
            <w:rFonts w:eastAsia="Yu Gothic Light"/>
          </w:rPr>
          <w:delText xml:space="preserve"> Such pathways must meet the substantiality requirements of 95488.9(a).</w:delText>
        </w:r>
      </w:del>
    </w:p>
    <w:p w14:paraId="31DBF7E1" w14:textId="7260ECA8" w:rsidR="004F2B2B" w:rsidRPr="00667EEE" w:rsidRDefault="00990B31" w:rsidP="00667EEE">
      <w:pPr>
        <w:rPr>
          <w:sz w:val="20"/>
          <w:szCs w:val="18"/>
        </w:rPr>
      </w:pPr>
      <w:r w:rsidRPr="00667EEE">
        <w:rPr>
          <w:sz w:val="20"/>
          <w:szCs w:val="18"/>
        </w:rPr>
        <w:t xml:space="preserve">NOTE: Authority cited: Sections 38510, 38530, 38560, 38560.5, 38571, 38580, 39600, 39601, 41510, 41511 and 43018, Health and Safety Code; 42 U.S.C. section 7545; and </w:t>
      </w:r>
      <w:r w:rsidRPr="00667EEE">
        <w:rPr>
          <w:i/>
          <w:sz w:val="20"/>
          <w:szCs w:val="18"/>
        </w:rPr>
        <w:t xml:space="preserve">Western Oil and Gas </w:t>
      </w:r>
      <w:proofErr w:type="spellStart"/>
      <w:r w:rsidRPr="00667EEE">
        <w:rPr>
          <w:i/>
          <w:sz w:val="20"/>
          <w:szCs w:val="18"/>
        </w:rPr>
        <w:t>Ass'n</w:t>
      </w:r>
      <w:proofErr w:type="spellEnd"/>
      <w:r w:rsidRPr="00667EEE">
        <w:rPr>
          <w:i/>
          <w:sz w:val="20"/>
          <w:szCs w:val="18"/>
        </w:rPr>
        <w:t xml:space="preserve"> v. Orange County Air Pollution Control District</w:t>
      </w:r>
      <w:r w:rsidRPr="00667EEE">
        <w:rPr>
          <w:sz w:val="20"/>
          <w:szCs w:val="18"/>
        </w:rPr>
        <w:t xml:space="preserve">, 14 Cal.3d 411, 121 </w:t>
      </w:r>
      <w:proofErr w:type="spellStart"/>
      <w:r w:rsidRPr="00667EEE">
        <w:rPr>
          <w:sz w:val="20"/>
          <w:szCs w:val="18"/>
        </w:rPr>
        <w:t>Cal.Rptr</w:t>
      </w:r>
      <w:proofErr w:type="spellEnd"/>
      <w:r w:rsidRPr="00667EEE">
        <w:rPr>
          <w:sz w:val="20"/>
          <w:szCs w:val="18"/>
        </w:rPr>
        <w:t xml:space="preserve">. 249 (1975). Reference: Sections 38501, 38510, 39515, 39516, 38571, 38580, 39000, 39001, 39002, 39003, 39515, 39516, 41510, 41511 and 43000, Health and Safety Code; Section 25000.5, Public Resources Code; and </w:t>
      </w:r>
      <w:r w:rsidRPr="00667EEE">
        <w:rPr>
          <w:i/>
          <w:sz w:val="20"/>
          <w:szCs w:val="18"/>
        </w:rPr>
        <w:t xml:space="preserve">Western Oil and Gas </w:t>
      </w:r>
      <w:proofErr w:type="spellStart"/>
      <w:r w:rsidRPr="00667EEE">
        <w:rPr>
          <w:i/>
          <w:sz w:val="20"/>
          <w:szCs w:val="18"/>
        </w:rPr>
        <w:t>Ass'n</w:t>
      </w:r>
      <w:proofErr w:type="spellEnd"/>
      <w:r w:rsidRPr="00667EEE">
        <w:rPr>
          <w:i/>
          <w:sz w:val="20"/>
          <w:szCs w:val="18"/>
        </w:rPr>
        <w:t xml:space="preserve"> v. Orange County Air Pollution Control District</w:t>
      </w:r>
      <w:r w:rsidRPr="00667EEE">
        <w:rPr>
          <w:sz w:val="20"/>
          <w:szCs w:val="18"/>
        </w:rPr>
        <w:t xml:space="preserve">, 14 Cal.3d 411, 121 </w:t>
      </w:r>
      <w:proofErr w:type="spellStart"/>
      <w:r w:rsidRPr="00667EEE">
        <w:rPr>
          <w:sz w:val="20"/>
          <w:szCs w:val="18"/>
        </w:rPr>
        <w:t>Cal.Rptr</w:t>
      </w:r>
      <w:proofErr w:type="spellEnd"/>
      <w:r w:rsidRPr="00667EEE">
        <w:rPr>
          <w:sz w:val="20"/>
          <w:szCs w:val="18"/>
        </w:rPr>
        <w:t>. 249 (1975).</w:t>
      </w:r>
    </w:p>
    <w:p w14:paraId="5EC14469" w14:textId="77777777" w:rsidR="00990B31" w:rsidRPr="009F1BE9" w:rsidRDefault="00990B31" w:rsidP="00990B31">
      <w:pPr>
        <w:pStyle w:val="Heading1"/>
        <w:keepNext w:val="0"/>
        <w:keepLines w:val="0"/>
        <w:rPr>
          <w:rFonts w:eastAsia="Yu Gothic Light"/>
        </w:rPr>
      </w:pPr>
      <w:r w:rsidRPr="14D6E132">
        <w:rPr>
          <w:rFonts w:eastAsia="Yu Gothic Light"/>
        </w:rPr>
        <w:t>95488.2. Relationship Between Pathway Registration and Facility Registration.</w:t>
      </w:r>
    </w:p>
    <w:p w14:paraId="376A4989" w14:textId="77777777" w:rsidR="00990B31" w:rsidRPr="009F1BE9" w:rsidRDefault="00990B31" w:rsidP="00667EEE">
      <w:r w:rsidRPr="009F1BE9">
        <w:t>After establishing an account in the Alternative Fuels Portal, per the requirements of section 95483.2(a), fuel pathway applicants must begin the application process by completing the facility and pathway registration through the AFP web portal. The provisions of 95488.2 do not apply to entities seeking to report fuel transactions for the fuel pathways listed in 95488.1(b)(1).</w:t>
      </w:r>
    </w:p>
    <w:p w14:paraId="0393DB00" w14:textId="77777777" w:rsidR="00990B31" w:rsidRPr="009F1BE9" w:rsidRDefault="00990B31" w:rsidP="00990B31">
      <w:pPr>
        <w:pStyle w:val="Heading2"/>
        <w:keepNext w:val="0"/>
        <w:keepLines w:val="0"/>
        <w:rPr>
          <w:rFonts w:eastAsia="Yu Gothic Light"/>
        </w:rPr>
      </w:pPr>
      <w:r w:rsidRPr="003537FF">
        <w:rPr>
          <w:rFonts w:eastAsia="Yu Gothic Light"/>
          <w:i/>
          <w:iCs/>
        </w:rPr>
        <w:t>Production and Intermediate Facility Registration.</w:t>
      </w:r>
      <w:r w:rsidRPr="009F1BE9">
        <w:rPr>
          <w:rFonts w:eastAsia="Yu Gothic Light"/>
        </w:rPr>
        <w:t xml:space="preserve"> All production facilities and intermediate facilities from which site-specific operational data is relied upon in determining the CI score for a pathway must be registered in the AFP. All of the following fields that apply are required:</w:t>
      </w:r>
    </w:p>
    <w:p w14:paraId="5A453463" w14:textId="77777777" w:rsidR="00990B31" w:rsidRPr="009F1BE9" w:rsidRDefault="00990B31" w:rsidP="00990B31">
      <w:pPr>
        <w:pStyle w:val="Heading3"/>
        <w:keepNext w:val="0"/>
        <w:keepLines w:val="0"/>
        <w:rPr>
          <w:rFonts w:eastAsia="Yu Gothic Light"/>
        </w:rPr>
      </w:pPr>
      <w:r w:rsidRPr="009F1BE9">
        <w:rPr>
          <w:rFonts w:eastAsia="Yu Gothic Light"/>
        </w:rPr>
        <w:t>Production company name and full mailing address.</w:t>
      </w:r>
    </w:p>
    <w:p w14:paraId="2BF7AC4F" w14:textId="77777777" w:rsidR="00990B31" w:rsidRPr="009F1BE9" w:rsidRDefault="00990B31" w:rsidP="00990B31">
      <w:pPr>
        <w:pStyle w:val="Heading3"/>
        <w:keepNext w:val="0"/>
        <w:keepLines w:val="0"/>
        <w:rPr>
          <w:rFonts w:eastAsia="Yu Gothic Light"/>
        </w:rPr>
      </w:pPr>
      <w:r w:rsidRPr="009F1BE9">
        <w:rPr>
          <w:rFonts w:eastAsia="Yu Gothic Light"/>
        </w:rPr>
        <w:t>U.S. EPA Company ID for fuels covered by the federal RFS program. For fuels not covered by the RFS program, the AFP system will generate a Company ID.</w:t>
      </w:r>
    </w:p>
    <w:p w14:paraId="579A0D38" w14:textId="77777777" w:rsidR="00990B31" w:rsidRPr="009F1BE9" w:rsidRDefault="00990B31" w:rsidP="00990B31">
      <w:pPr>
        <w:pStyle w:val="Heading3"/>
        <w:keepNext w:val="0"/>
        <w:keepLines w:val="0"/>
        <w:rPr>
          <w:rFonts w:eastAsia="Yu Gothic Light"/>
        </w:rPr>
      </w:pPr>
      <w:r w:rsidRPr="009F1BE9">
        <w:rPr>
          <w:rFonts w:eastAsia="Yu Gothic Light"/>
        </w:rPr>
        <w:t>Company contact person's contact information.</w:t>
      </w:r>
    </w:p>
    <w:p w14:paraId="4BF9F1DD" w14:textId="77777777" w:rsidR="00990B31" w:rsidRPr="009F1BE9" w:rsidRDefault="00990B31" w:rsidP="00990B31">
      <w:pPr>
        <w:pStyle w:val="Heading4"/>
        <w:keepNext w:val="0"/>
        <w:keepLines w:val="0"/>
        <w:rPr>
          <w:rFonts w:eastAsia="Yu Gothic Light"/>
        </w:rPr>
      </w:pPr>
      <w:r w:rsidRPr="009F1BE9">
        <w:rPr>
          <w:rFonts w:eastAsia="Yu Gothic Light"/>
        </w:rPr>
        <w:t>Name</w:t>
      </w:r>
    </w:p>
    <w:p w14:paraId="4EC080ED" w14:textId="77777777" w:rsidR="00990B31" w:rsidRPr="009F1BE9" w:rsidRDefault="00990B31" w:rsidP="00990B31">
      <w:pPr>
        <w:pStyle w:val="Heading4"/>
        <w:keepNext w:val="0"/>
        <w:keepLines w:val="0"/>
        <w:rPr>
          <w:rFonts w:eastAsia="Yu Gothic Light"/>
        </w:rPr>
      </w:pPr>
      <w:r w:rsidRPr="009F1BE9">
        <w:rPr>
          <w:rFonts w:eastAsia="Yu Gothic Light"/>
        </w:rPr>
        <w:t>Title or position</w:t>
      </w:r>
    </w:p>
    <w:p w14:paraId="4A1EF58A" w14:textId="77777777" w:rsidR="00990B31" w:rsidRPr="009F1BE9" w:rsidRDefault="00990B31" w:rsidP="00990B31">
      <w:pPr>
        <w:pStyle w:val="Heading4"/>
        <w:keepNext w:val="0"/>
        <w:keepLines w:val="0"/>
        <w:rPr>
          <w:rFonts w:eastAsia="Yu Gothic Light"/>
        </w:rPr>
      </w:pPr>
      <w:r w:rsidRPr="009F1BE9">
        <w:rPr>
          <w:rFonts w:eastAsia="Yu Gothic Light"/>
        </w:rPr>
        <w:t>Phone number</w:t>
      </w:r>
    </w:p>
    <w:p w14:paraId="20BE8920" w14:textId="77777777" w:rsidR="00990B31" w:rsidRPr="009F1BE9" w:rsidRDefault="00990B31" w:rsidP="00990B31">
      <w:pPr>
        <w:pStyle w:val="Heading4"/>
        <w:keepNext w:val="0"/>
        <w:keepLines w:val="0"/>
        <w:rPr>
          <w:rFonts w:eastAsia="Yu Gothic Light"/>
        </w:rPr>
      </w:pPr>
      <w:r w:rsidRPr="009F1BE9">
        <w:rPr>
          <w:rFonts w:eastAsia="Yu Gothic Light"/>
        </w:rPr>
        <w:t>Mobile phone number</w:t>
      </w:r>
    </w:p>
    <w:p w14:paraId="489F49DF" w14:textId="77777777" w:rsidR="00990B31" w:rsidRPr="009F1BE9" w:rsidRDefault="00990B31" w:rsidP="00990B31">
      <w:pPr>
        <w:pStyle w:val="Heading4"/>
        <w:keepNext w:val="0"/>
        <w:keepLines w:val="0"/>
        <w:rPr>
          <w:rFonts w:eastAsia="Yu Gothic Light"/>
        </w:rPr>
      </w:pPr>
      <w:r w:rsidRPr="009F1BE9">
        <w:rPr>
          <w:rFonts w:eastAsia="Yu Gothic Light"/>
        </w:rPr>
        <w:t>Email address</w:t>
      </w:r>
    </w:p>
    <w:p w14:paraId="21E1C129" w14:textId="4CA9C233" w:rsidR="00990B31" w:rsidRPr="009F1BE9" w:rsidRDefault="00990B31" w:rsidP="00990B31">
      <w:pPr>
        <w:pStyle w:val="Heading4"/>
        <w:keepNext w:val="0"/>
        <w:keepLines w:val="0"/>
        <w:rPr>
          <w:rFonts w:eastAsia="Yu Gothic Light"/>
        </w:rPr>
      </w:pPr>
      <w:r w:rsidRPr="009F1BE9">
        <w:rPr>
          <w:rFonts w:eastAsia="Yu Gothic Light"/>
        </w:rPr>
        <w:t xml:space="preserve">Company </w:t>
      </w:r>
      <w:del w:id="2121" w:author="CARB" w:date="2023-12-19T12:12:00Z">
        <w:r w:rsidR="009F1BE9" w:rsidRPr="009F1BE9">
          <w:rPr>
            <w:rFonts w:eastAsia="Yu Gothic Light"/>
          </w:rPr>
          <w:delText>web site</w:delText>
        </w:r>
      </w:del>
      <w:ins w:id="2122" w:author="CARB" w:date="2023-12-19T12:12:00Z">
        <w:r w:rsidRPr="009F1BE9">
          <w:rPr>
            <w:rFonts w:eastAsia="Yu Gothic Light"/>
          </w:rPr>
          <w:t>website</w:t>
        </w:r>
      </w:ins>
      <w:r w:rsidRPr="009F1BE9">
        <w:rPr>
          <w:rFonts w:eastAsia="Yu Gothic Light"/>
        </w:rPr>
        <w:t xml:space="preserve"> URL</w:t>
      </w:r>
    </w:p>
    <w:p w14:paraId="6CBC10DE" w14:textId="77777777" w:rsidR="00990B31" w:rsidRPr="009F1BE9" w:rsidRDefault="00990B31" w:rsidP="00990B31">
      <w:pPr>
        <w:pStyle w:val="Heading3"/>
        <w:keepNext w:val="0"/>
        <w:keepLines w:val="0"/>
        <w:rPr>
          <w:rFonts w:eastAsia="Yu Gothic Light"/>
        </w:rPr>
      </w:pPr>
      <w:r w:rsidRPr="009F1BE9">
        <w:rPr>
          <w:rFonts w:eastAsia="Yu Gothic Light"/>
        </w:rPr>
        <w:t xml:space="preserve">The fuel production facility name and </w:t>
      </w:r>
      <w:proofErr w:type="gramStart"/>
      <w:r w:rsidRPr="009F1BE9">
        <w:rPr>
          <w:rFonts w:eastAsia="Yu Gothic Light"/>
        </w:rPr>
        <w:t>address,</w:t>
      </w:r>
      <w:proofErr w:type="gramEnd"/>
      <w:r w:rsidRPr="009F1BE9">
        <w:rPr>
          <w:rFonts w:eastAsia="Yu Gothic Light"/>
        </w:rPr>
        <w:t xml:space="preserve"> for each proposed pathway.</w:t>
      </w:r>
    </w:p>
    <w:p w14:paraId="05DFFFBA" w14:textId="77777777" w:rsidR="00990B31" w:rsidRPr="009F1BE9" w:rsidRDefault="00990B31" w:rsidP="00990B31">
      <w:pPr>
        <w:pStyle w:val="Heading4"/>
        <w:keepNext w:val="0"/>
        <w:keepLines w:val="0"/>
        <w:rPr>
          <w:rFonts w:eastAsia="Yu Gothic Light"/>
        </w:rPr>
      </w:pPr>
      <w:r w:rsidRPr="009F1BE9">
        <w:rPr>
          <w:rFonts w:eastAsia="Yu Gothic Light"/>
        </w:rPr>
        <w:t xml:space="preserve">For biomethane to vehicle fuel pathways, the fuel production facility is the upgrading facility that purifies or otherwise produces </w:t>
      </w:r>
      <w:r w:rsidRPr="009F1BE9">
        <w:rPr>
          <w:rFonts w:eastAsia="Yu Gothic Light"/>
        </w:rPr>
        <w:lastRenderedPageBreak/>
        <w:t>biomethane that meets the applicable standards for pipeline or vehicle-quality natural gas.</w:t>
      </w:r>
    </w:p>
    <w:p w14:paraId="7D622569" w14:textId="77777777" w:rsidR="00990B31" w:rsidRPr="009F1BE9" w:rsidRDefault="00990B31" w:rsidP="00990B31">
      <w:pPr>
        <w:pStyle w:val="Heading3"/>
        <w:keepNext w:val="0"/>
        <w:keepLines w:val="0"/>
        <w:rPr>
          <w:rFonts w:eastAsia="Yu Gothic Light"/>
        </w:rPr>
      </w:pPr>
      <w:r w:rsidRPr="009F1BE9">
        <w:rPr>
          <w:rFonts w:eastAsia="Yu Gothic Light"/>
        </w:rPr>
        <w:t xml:space="preserve">The names and addresses of any intermediate </w:t>
      </w:r>
      <w:proofErr w:type="gramStart"/>
      <w:r w:rsidRPr="009F1BE9">
        <w:rPr>
          <w:rFonts w:eastAsia="Yu Gothic Light"/>
        </w:rPr>
        <w:t>facilities,</w:t>
      </w:r>
      <w:proofErr w:type="gramEnd"/>
      <w:r w:rsidRPr="009F1BE9">
        <w:rPr>
          <w:rFonts w:eastAsia="Yu Gothic Light"/>
        </w:rPr>
        <w:t xml:space="preserve"> for each proposed pathway.</w:t>
      </w:r>
    </w:p>
    <w:p w14:paraId="394218BE" w14:textId="77777777" w:rsidR="00990B31" w:rsidRPr="009F1BE9" w:rsidRDefault="00990B31" w:rsidP="00990B31">
      <w:pPr>
        <w:pStyle w:val="Heading4"/>
        <w:keepNext w:val="0"/>
        <w:keepLines w:val="0"/>
        <w:rPr>
          <w:rFonts w:eastAsia="Yu Gothic Light"/>
        </w:rPr>
      </w:pPr>
      <w:r w:rsidRPr="009F1BE9">
        <w:rPr>
          <w:rFonts w:eastAsia="Yu Gothic Light"/>
        </w:rPr>
        <w:t>For biomethane to vehicle fuel pathways, intermediate facilities that must be registered include the liquefaction facility, and the location where biogas or other biomethane feedstock is produced, if that location is not also the upgrading facility that is registered as the fuel production facility.</w:t>
      </w:r>
    </w:p>
    <w:p w14:paraId="37BC0492" w14:textId="77777777" w:rsidR="00990B31" w:rsidRPr="009F1BE9" w:rsidRDefault="00990B31" w:rsidP="00990B31">
      <w:pPr>
        <w:pStyle w:val="Heading4"/>
        <w:keepNext w:val="0"/>
        <w:keepLines w:val="0"/>
        <w:rPr>
          <w:rFonts w:eastAsia="Yu Gothic Light"/>
        </w:rPr>
      </w:pPr>
      <w:r w:rsidRPr="009F1BE9">
        <w:rPr>
          <w:rFonts w:eastAsia="Yu Gothic Light"/>
        </w:rPr>
        <w:t>For any feedstock whose supplier applies using site-specific CI data, the feedstock-processing facility must be registered as an intermediate facility for the fuel pathway in which the feedstock is utilized.</w:t>
      </w:r>
    </w:p>
    <w:p w14:paraId="43081CD2" w14:textId="77777777" w:rsidR="00990B31" w:rsidRPr="009F1BE9" w:rsidRDefault="00990B31" w:rsidP="00990B31">
      <w:pPr>
        <w:pStyle w:val="Heading3"/>
        <w:keepNext w:val="0"/>
        <w:keepLines w:val="0"/>
        <w:rPr>
          <w:rFonts w:eastAsia="Yu Gothic Light"/>
        </w:rPr>
      </w:pPr>
      <w:r w:rsidRPr="009F1BE9">
        <w:rPr>
          <w:rFonts w:eastAsia="Yu Gothic Light"/>
        </w:rPr>
        <w:t>U.S. EPA Facility ID for fuels covered by the federal RFS program. For fuels not covered by the RFS program, the Executive Officer will assign a Facility ID.</w:t>
      </w:r>
    </w:p>
    <w:p w14:paraId="29467E94" w14:textId="77777777" w:rsidR="00990B31" w:rsidRPr="009F1BE9" w:rsidRDefault="00990B31" w:rsidP="00990B31">
      <w:pPr>
        <w:pStyle w:val="Heading3"/>
        <w:keepNext w:val="0"/>
        <w:keepLines w:val="0"/>
        <w:rPr>
          <w:rFonts w:eastAsia="Yu Gothic Light"/>
        </w:rPr>
      </w:pPr>
      <w:r w:rsidRPr="009F1BE9">
        <w:rPr>
          <w:rFonts w:eastAsia="Yu Gothic Light"/>
        </w:rPr>
        <w:t>Facility geographical coordinates (for each facility covered by the proposed pathways). Coordinates can be reported using either the latitude and longitude or the Universal Transverse Mercator coordinate systems.</w:t>
      </w:r>
    </w:p>
    <w:p w14:paraId="1072C8E3" w14:textId="77777777" w:rsidR="00990B31" w:rsidRPr="009F1BE9" w:rsidRDefault="00990B31" w:rsidP="00990B31">
      <w:pPr>
        <w:pStyle w:val="Heading3"/>
        <w:keepNext w:val="0"/>
        <w:keepLines w:val="0"/>
        <w:rPr>
          <w:rFonts w:eastAsia="Yu Gothic Light"/>
        </w:rPr>
      </w:pPr>
      <w:r w:rsidRPr="009F1BE9">
        <w:rPr>
          <w:rFonts w:eastAsia="Yu Gothic Light"/>
        </w:rPr>
        <w:t>Facility contact person's contact information.</w:t>
      </w:r>
    </w:p>
    <w:p w14:paraId="1E916D21" w14:textId="77777777" w:rsidR="00990B31" w:rsidRPr="009F1BE9" w:rsidRDefault="00990B31" w:rsidP="00990B31">
      <w:pPr>
        <w:pStyle w:val="Heading4"/>
        <w:keepNext w:val="0"/>
        <w:keepLines w:val="0"/>
        <w:rPr>
          <w:rFonts w:eastAsia="Yu Gothic Light"/>
        </w:rPr>
      </w:pPr>
      <w:r w:rsidRPr="009F1BE9">
        <w:rPr>
          <w:rFonts w:eastAsia="Yu Gothic Light"/>
        </w:rPr>
        <w:t>Name</w:t>
      </w:r>
    </w:p>
    <w:p w14:paraId="4C145B76" w14:textId="77777777" w:rsidR="00990B31" w:rsidRPr="009F1BE9" w:rsidRDefault="00990B31" w:rsidP="00990B31">
      <w:pPr>
        <w:pStyle w:val="Heading4"/>
        <w:keepNext w:val="0"/>
        <w:keepLines w:val="0"/>
        <w:rPr>
          <w:rFonts w:eastAsia="Yu Gothic Light"/>
        </w:rPr>
      </w:pPr>
      <w:r w:rsidRPr="009F1BE9">
        <w:rPr>
          <w:rFonts w:eastAsia="Yu Gothic Light"/>
        </w:rPr>
        <w:t>Title or position</w:t>
      </w:r>
    </w:p>
    <w:p w14:paraId="44059ADA" w14:textId="77777777" w:rsidR="00990B31" w:rsidRPr="009F1BE9" w:rsidRDefault="00990B31" w:rsidP="00990B31">
      <w:pPr>
        <w:pStyle w:val="Heading4"/>
        <w:keepNext w:val="0"/>
        <w:keepLines w:val="0"/>
        <w:rPr>
          <w:rFonts w:eastAsia="Yu Gothic Light"/>
        </w:rPr>
      </w:pPr>
      <w:r w:rsidRPr="009F1BE9">
        <w:rPr>
          <w:rFonts w:eastAsia="Yu Gothic Light"/>
        </w:rPr>
        <w:t>Phone number</w:t>
      </w:r>
    </w:p>
    <w:p w14:paraId="261286FF" w14:textId="77777777" w:rsidR="00990B31" w:rsidRPr="009F1BE9" w:rsidRDefault="00990B31" w:rsidP="00990B31">
      <w:pPr>
        <w:pStyle w:val="Heading4"/>
        <w:keepNext w:val="0"/>
        <w:keepLines w:val="0"/>
        <w:rPr>
          <w:rFonts w:eastAsia="Yu Gothic Light"/>
        </w:rPr>
      </w:pPr>
      <w:r w:rsidRPr="009F1BE9">
        <w:rPr>
          <w:rFonts w:eastAsia="Yu Gothic Light"/>
        </w:rPr>
        <w:t>Mobile phone number</w:t>
      </w:r>
    </w:p>
    <w:p w14:paraId="2FD1AA65" w14:textId="77777777" w:rsidR="00990B31" w:rsidRPr="009F1BE9" w:rsidRDefault="00990B31" w:rsidP="00990B31">
      <w:pPr>
        <w:pStyle w:val="Heading4"/>
        <w:keepNext w:val="0"/>
        <w:keepLines w:val="0"/>
        <w:rPr>
          <w:rFonts w:eastAsia="Yu Gothic Light"/>
        </w:rPr>
      </w:pPr>
      <w:r w:rsidRPr="009F1BE9">
        <w:rPr>
          <w:rFonts w:eastAsia="Yu Gothic Light"/>
        </w:rPr>
        <w:t>Email address</w:t>
      </w:r>
    </w:p>
    <w:p w14:paraId="1982C2A7" w14:textId="77777777" w:rsidR="00990B31" w:rsidRPr="009F1BE9" w:rsidRDefault="00990B31" w:rsidP="00990B31">
      <w:pPr>
        <w:pStyle w:val="Heading3"/>
        <w:keepNext w:val="0"/>
        <w:keepLines w:val="0"/>
        <w:rPr>
          <w:rFonts w:eastAsia="Yu Gothic Light"/>
        </w:rPr>
      </w:pPr>
      <w:r w:rsidRPr="009F1BE9">
        <w:rPr>
          <w:rFonts w:eastAsia="Yu Gothic Light"/>
        </w:rPr>
        <w:t>Facility nameplate production capacity, or maximum expected throughput, in million gasoline gallon equivalents per year or other appropriate units. This information is required for each facility contributing site-specific data to the proposed pathways, including intermediate facilities in the supply chain.</w:t>
      </w:r>
    </w:p>
    <w:p w14:paraId="487251F7" w14:textId="77777777" w:rsidR="00990B31" w:rsidRPr="009F1BE9" w:rsidRDefault="00990B31" w:rsidP="00990B31">
      <w:pPr>
        <w:pStyle w:val="Heading2"/>
        <w:keepNext w:val="0"/>
        <w:keepLines w:val="0"/>
        <w:rPr>
          <w:rFonts w:eastAsia="Yu Gothic Light"/>
        </w:rPr>
      </w:pPr>
      <w:r w:rsidRPr="002D34D7">
        <w:rPr>
          <w:rFonts w:eastAsia="Yu Gothic Light"/>
          <w:i/>
          <w:iCs/>
        </w:rPr>
        <w:t>Pathway Registration.</w:t>
      </w:r>
      <w:r w:rsidRPr="009F1BE9">
        <w:rPr>
          <w:rFonts w:eastAsia="Yu Gothic Light"/>
        </w:rPr>
        <w:t xml:space="preserve"> All of the following fields that apply are required.</w:t>
      </w:r>
    </w:p>
    <w:p w14:paraId="64BF4DA4" w14:textId="77777777" w:rsidR="00990B31" w:rsidRPr="009F1BE9" w:rsidRDefault="00990B31" w:rsidP="00990B31">
      <w:pPr>
        <w:pStyle w:val="Heading3"/>
        <w:keepNext w:val="0"/>
        <w:keepLines w:val="0"/>
        <w:rPr>
          <w:rFonts w:eastAsia="Yu Gothic Light"/>
        </w:rPr>
      </w:pPr>
      <w:r w:rsidRPr="009F1BE9">
        <w:rPr>
          <w:rFonts w:eastAsia="Yu Gothic Light"/>
        </w:rPr>
        <w:t>Consultant's contact information</w:t>
      </w:r>
    </w:p>
    <w:p w14:paraId="1A126F69" w14:textId="77777777" w:rsidR="00990B31" w:rsidRPr="009F1BE9" w:rsidRDefault="00990B31" w:rsidP="00990B31">
      <w:pPr>
        <w:pStyle w:val="Heading4"/>
        <w:keepNext w:val="0"/>
        <w:keepLines w:val="0"/>
        <w:rPr>
          <w:rFonts w:eastAsia="Yu Gothic Light"/>
        </w:rPr>
      </w:pPr>
      <w:r w:rsidRPr="009F1BE9">
        <w:rPr>
          <w:rFonts w:eastAsia="Yu Gothic Light"/>
        </w:rPr>
        <w:t>Name</w:t>
      </w:r>
    </w:p>
    <w:p w14:paraId="5048D906" w14:textId="77777777" w:rsidR="00990B31" w:rsidRPr="009F1BE9" w:rsidRDefault="00990B31" w:rsidP="00990B31">
      <w:pPr>
        <w:pStyle w:val="Heading4"/>
        <w:keepNext w:val="0"/>
        <w:keepLines w:val="0"/>
        <w:rPr>
          <w:rFonts w:eastAsia="Yu Gothic Light"/>
        </w:rPr>
      </w:pPr>
      <w:r w:rsidRPr="009F1BE9">
        <w:rPr>
          <w:rFonts w:eastAsia="Yu Gothic Light"/>
        </w:rPr>
        <w:lastRenderedPageBreak/>
        <w:t>Title or position</w:t>
      </w:r>
    </w:p>
    <w:p w14:paraId="15BA98C5" w14:textId="77777777" w:rsidR="00990B31" w:rsidRPr="009F1BE9" w:rsidRDefault="00990B31" w:rsidP="00990B31">
      <w:pPr>
        <w:pStyle w:val="Heading4"/>
        <w:keepNext w:val="0"/>
        <w:keepLines w:val="0"/>
        <w:rPr>
          <w:rFonts w:eastAsia="Yu Gothic Light"/>
        </w:rPr>
      </w:pPr>
      <w:r w:rsidRPr="009F1BE9">
        <w:rPr>
          <w:rFonts w:eastAsia="Yu Gothic Light"/>
        </w:rPr>
        <w:t>Legal company name</w:t>
      </w:r>
    </w:p>
    <w:p w14:paraId="32836C06" w14:textId="77777777" w:rsidR="00990B31" w:rsidRPr="009F1BE9" w:rsidRDefault="00990B31" w:rsidP="00990B31">
      <w:pPr>
        <w:pStyle w:val="Heading4"/>
        <w:keepNext w:val="0"/>
        <w:keepLines w:val="0"/>
        <w:rPr>
          <w:rFonts w:eastAsia="Yu Gothic Light"/>
        </w:rPr>
      </w:pPr>
      <w:r w:rsidRPr="009F1BE9">
        <w:rPr>
          <w:rFonts w:eastAsia="Yu Gothic Light"/>
        </w:rPr>
        <w:t>Phone number</w:t>
      </w:r>
    </w:p>
    <w:p w14:paraId="76D3ED54" w14:textId="77777777" w:rsidR="00990B31" w:rsidRPr="009F1BE9" w:rsidRDefault="00990B31" w:rsidP="00990B31">
      <w:pPr>
        <w:pStyle w:val="Heading4"/>
        <w:keepNext w:val="0"/>
        <w:keepLines w:val="0"/>
        <w:rPr>
          <w:rFonts w:eastAsia="Yu Gothic Light"/>
        </w:rPr>
      </w:pPr>
      <w:r w:rsidRPr="009F1BE9">
        <w:rPr>
          <w:rFonts w:eastAsia="Yu Gothic Light"/>
        </w:rPr>
        <w:t>Mobile phone number</w:t>
      </w:r>
    </w:p>
    <w:p w14:paraId="3B44B6D6" w14:textId="77777777" w:rsidR="00990B31" w:rsidRPr="009F1BE9" w:rsidRDefault="00990B31" w:rsidP="00990B31">
      <w:pPr>
        <w:pStyle w:val="Heading4"/>
        <w:keepNext w:val="0"/>
        <w:keepLines w:val="0"/>
        <w:rPr>
          <w:rFonts w:eastAsia="Yu Gothic Light"/>
        </w:rPr>
      </w:pPr>
      <w:r w:rsidRPr="009F1BE9">
        <w:rPr>
          <w:rFonts w:eastAsia="Yu Gothic Light"/>
        </w:rPr>
        <w:t>Email address</w:t>
      </w:r>
    </w:p>
    <w:p w14:paraId="56270B61" w14:textId="278BF8F8" w:rsidR="00990B31" w:rsidRPr="009F1BE9" w:rsidRDefault="009F1BE9" w:rsidP="00990B31">
      <w:pPr>
        <w:pStyle w:val="Heading4"/>
        <w:keepNext w:val="0"/>
        <w:keepLines w:val="0"/>
        <w:rPr>
          <w:rFonts w:eastAsia="Yu Gothic Light"/>
        </w:rPr>
      </w:pPr>
      <w:del w:id="2123" w:author="CARB" w:date="2023-12-19T12:12:00Z">
        <w:r w:rsidRPr="009F1BE9">
          <w:rPr>
            <w:rFonts w:eastAsia="Yu Gothic Light"/>
          </w:rPr>
          <w:delText>Web site</w:delText>
        </w:r>
      </w:del>
      <w:ins w:id="2124" w:author="CARB" w:date="2023-12-19T12:12:00Z">
        <w:r w:rsidR="00990B31" w:rsidRPr="36AEDAC2">
          <w:rPr>
            <w:rFonts w:eastAsia="Yu Gothic Light"/>
          </w:rPr>
          <w:t>Website</w:t>
        </w:r>
      </w:ins>
      <w:r w:rsidR="00990B31" w:rsidRPr="36AEDAC2">
        <w:rPr>
          <w:rFonts w:eastAsia="Yu Gothic Light"/>
        </w:rPr>
        <w:t xml:space="preserve"> URL</w:t>
      </w:r>
    </w:p>
    <w:p w14:paraId="32EC67B3" w14:textId="77777777" w:rsidR="00990B31" w:rsidRPr="009F1BE9" w:rsidRDefault="00990B31" w:rsidP="00990B31">
      <w:pPr>
        <w:pStyle w:val="Heading3"/>
        <w:keepNext w:val="0"/>
        <w:keepLines w:val="0"/>
        <w:rPr>
          <w:rFonts w:eastAsia="Yu Gothic Light"/>
        </w:rPr>
      </w:pPr>
      <w:r w:rsidRPr="009F1BE9">
        <w:rPr>
          <w:rFonts w:eastAsia="Yu Gothic Light"/>
        </w:rPr>
        <w:t>Fuel type (renewable diesel, ethanol, etc.)</w:t>
      </w:r>
    </w:p>
    <w:p w14:paraId="3253013D" w14:textId="77777777" w:rsidR="00990B31" w:rsidRPr="009F1BE9" w:rsidRDefault="00990B31" w:rsidP="00990B31">
      <w:pPr>
        <w:pStyle w:val="Heading3"/>
        <w:keepNext w:val="0"/>
        <w:keepLines w:val="0"/>
        <w:rPr>
          <w:rFonts w:eastAsia="Yu Gothic Light"/>
        </w:rPr>
      </w:pPr>
      <w:r w:rsidRPr="009F1BE9">
        <w:rPr>
          <w:rFonts w:eastAsia="Yu Gothic Light"/>
        </w:rPr>
        <w:t>Feedstock</w:t>
      </w:r>
    </w:p>
    <w:p w14:paraId="35635861" w14:textId="77777777" w:rsidR="00990B31" w:rsidRPr="009F1BE9" w:rsidRDefault="00990B31" w:rsidP="00990B31">
      <w:pPr>
        <w:pStyle w:val="Heading3"/>
        <w:keepNext w:val="0"/>
        <w:keepLines w:val="0"/>
        <w:rPr>
          <w:rFonts w:eastAsia="Yu Gothic Light"/>
        </w:rPr>
      </w:pPr>
      <w:r w:rsidRPr="009F1BE9">
        <w:rPr>
          <w:rFonts w:eastAsia="Yu Gothic Light"/>
        </w:rPr>
        <w:t>Brief pathway description (one to two sentences describing the technology, transport mode, and any non-standard co-products)</w:t>
      </w:r>
    </w:p>
    <w:p w14:paraId="3F424533" w14:textId="77777777" w:rsidR="00990B31" w:rsidRPr="009F1BE9" w:rsidRDefault="00990B31" w:rsidP="00990B31">
      <w:pPr>
        <w:pStyle w:val="Heading3"/>
        <w:keepNext w:val="0"/>
        <w:keepLines w:val="0"/>
        <w:rPr>
          <w:rFonts w:eastAsia="Yu Gothic Light"/>
        </w:rPr>
      </w:pPr>
      <w:r w:rsidRPr="009F1BE9">
        <w:rPr>
          <w:rFonts w:eastAsia="Yu Gothic Light"/>
        </w:rPr>
        <w:t>Proposed pathway carbon intensity value</w:t>
      </w:r>
    </w:p>
    <w:p w14:paraId="6C6585B3" w14:textId="77777777" w:rsidR="00990B31" w:rsidRPr="009F1BE9" w:rsidRDefault="00990B31" w:rsidP="00990B31">
      <w:pPr>
        <w:pStyle w:val="Heading3"/>
        <w:keepNext w:val="0"/>
        <w:keepLines w:val="0"/>
        <w:rPr>
          <w:rFonts w:eastAsia="Yu Gothic Light"/>
        </w:rPr>
      </w:pPr>
      <w:r w:rsidRPr="009F1BE9">
        <w:rPr>
          <w:rFonts w:eastAsia="Yu Gothic Light"/>
        </w:rPr>
        <w:t>Estimated annual fuel production quantity under the proposed pathway (estimated minimum, maximum, and average), in the applicable units specified for reporting in 95491(d)(1) through (5).</w:t>
      </w:r>
    </w:p>
    <w:p w14:paraId="0DC70B82" w14:textId="77777777" w:rsidR="00990B31" w:rsidRPr="009F1BE9" w:rsidRDefault="00990B31" w:rsidP="00990B31">
      <w:pPr>
        <w:pStyle w:val="Heading3"/>
        <w:keepNext w:val="0"/>
        <w:keepLines w:val="0"/>
        <w:rPr>
          <w:rFonts w:eastAsia="Yu Gothic Light"/>
        </w:rPr>
      </w:pPr>
      <w:r w:rsidRPr="000A2E5D">
        <w:rPr>
          <w:rFonts w:eastAsia="Yu Gothic Light"/>
          <w:i/>
          <w:iCs/>
        </w:rPr>
        <w:t>Classification.</w:t>
      </w:r>
      <w:r w:rsidRPr="009F1BE9">
        <w:rPr>
          <w:rFonts w:eastAsia="Yu Gothic Light"/>
        </w:rPr>
        <w:t xml:space="preserve"> The fuel pathway applicant must declare whether the proposed fuel pathway falls under the Lookup Table, Tier 1 or Tier 2 provisions of this regulation as specified in section 95488.1. The Executive Officer will evaluate the fuel pathway applicant's classification declaration and either approve or change it.</w:t>
      </w:r>
    </w:p>
    <w:p w14:paraId="281127DC" w14:textId="409B3903" w:rsidR="004F2B2B" w:rsidRPr="00667EEE" w:rsidRDefault="00990B31" w:rsidP="00667EEE">
      <w:pPr>
        <w:rPr>
          <w:sz w:val="20"/>
          <w:szCs w:val="18"/>
        </w:rPr>
      </w:pPr>
      <w:r w:rsidRPr="00667EEE">
        <w:rPr>
          <w:sz w:val="20"/>
          <w:szCs w:val="18"/>
        </w:rPr>
        <w:t xml:space="preserve">NOTE: Authority cited: Sections 38510, 38530, 38560, 38560.5, 38571, 38580, 39600, 39601, 41510, 41511 and 43018, Health and Safety Code; 42 U.S.C. section 7545; and </w:t>
      </w:r>
      <w:r w:rsidRPr="00667EEE">
        <w:rPr>
          <w:i/>
          <w:sz w:val="20"/>
          <w:szCs w:val="18"/>
        </w:rPr>
        <w:t xml:space="preserve">Western Oil and Gas </w:t>
      </w:r>
      <w:proofErr w:type="spellStart"/>
      <w:r w:rsidRPr="00667EEE">
        <w:rPr>
          <w:i/>
          <w:sz w:val="20"/>
          <w:szCs w:val="18"/>
        </w:rPr>
        <w:t>Ass'n</w:t>
      </w:r>
      <w:proofErr w:type="spellEnd"/>
      <w:r w:rsidRPr="00667EEE">
        <w:rPr>
          <w:i/>
          <w:sz w:val="20"/>
          <w:szCs w:val="18"/>
        </w:rPr>
        <w:t xml:space="preserve"> v. Orange County Air Pollution Control District</w:t>
      </w:r>
      <w:r w:rsidRPr="00667EEE">
        <w:rPr>
          <w:sz w:val="20"/>
          <w:szCs w:val="18"/>
        </w:rPr>
        <w:t xml:space="preserve">, 14 Cal.3d 411, 121 </w:t>
      </w:r>
      <w:proofErr w:type="spellStart"/>
      <w:r w:rsidRPr="00667EEE">
        <w:rPr>
          <w:sz w:val="20"/>
          <w:szCs w:val="18"/>
        </w:rPr>
        <w:t>Cal.Rptr</w:t>
      </w:r>
      <w:proofErr w:type="spellEnd"/>
      <w:r w:rsidRPr="00667EEE">
        <w:rPr>
          <w:sz w:val="20"/>
          <w:szCs w:val="18"/>
        </w:rPr>
        <w:t xml:space="preserve">. 249 (1975). Reference: Sections 38501, 38510, 39515, 39516, 38571, 38580, 39000, 39001, 39002, 39003, 39515, 39516, 41510, 41511 and 43000, Health and Safety Code; Section 25000.5, Public Resources Code; and </w:t>
      </w:r>
      <w:r w:rsidRPr="00667EEE">
        <w:rPr>
          <w:i/>
          <w:sz w:val="20"/>
          <w:szCs w:val="18"/>
        </w:rPr>
        <w:t xml:space="preserve">Western Oil and Gas </w:t>
      </w:r>
      <w:proofErr w:type="spellStart"/>
      <w:r w:rsidRPr="00667EEE">
        <w:rPr>
          <w:i/>
          <w:sz w:val="20"/>
          <w:szCs w:val="18"/>
        </w:rPr>
        <w:t>Ass'n</w:t>
      </w:r>
      <w:proofErr w:type="spellEnd"/>
      <w:r w:rsidRPr="00667EEE">
        <w:rPr>
          <w:i/>
          <w:sz w:val="20"/>
          <w:szCs w:val="18"/>
        </w:rPr>
        <w:t xml:space="preserve"> v. Orange County Air Pollution Control District</w:t>
      </w:r>
      <w:r w:rsidRPr="00667EEE">
        <w:rPr>
          <w:sz w:val="20"/>
          <w:szCs w:val="18"/>
        </w:rPr>
        <w:t xml:space="preserve">, 14 Cal.3d 411, 121 </w:t>
      </w:r>
      <w:proofErr w:type="spellStart"/>
      <w:r w:rsidRPr="00667EEE">
        <w:rPr>
          <w:sz w:val="20"/>
          <w:szCs w:val="18"/>
        </w:rPr>
        <w:t>Cal.Rptr</w:t>
      </w:r>
      <w:proofErr w:type="spellEnd"/>
      <w:r w:rsidRPr="00667EEE">
        <w:rPr>
          <w:sz w:val="20"/>
          <w:szCs w:val="18"/>
        </w:rPr>
        <w:t>. 249 (1975).</w:t>
      </w:r>
    </w:p>
    <w:p w14:paraId="3532EE27" w14:textId="77777777" w:rsidR="00990B31" w:rsidRPr="009F1BE9" w:rsidRDefault="00990B31" w:rsidP="00990B31">
      <w:pPr>
        <w:pStyle w:val="Heading1"/>
        <w:keepNext w:val="0"/>
        <w:keepLines w:val="0"/>
        <w:rPr>
          <w:rFonts w:eastAsia="Yu Gothic Light"/>
        </w:rPr>
      </w:pPr>
      <w:r w:rsidRPr="14D6E132">
        <w:rPr>
          <w:rFonts w:eastAsia="Yu Gothic Light"/>
        </w:rPr>
        <w:t>95488.3. Calculation of Fuel Pathway Carbon Intensities.</w:t>
      </w:r>
    </w:p>
    <w:p w14:paraId="7DE70FBA" w14:textId="356C0348" w:rsidR="00990B31" w:rsidRPr="009F1BE9" w:rsidRDefault="00990B31" w:rsidP="00990B31">
      <w:pPr>
        <w:pStyle w:val="Heading2"/>
        <w:keepNext w:val="0"/>
        <w:keepLines w:val="0"/>
        <w:rPr>
          <w:rFonts w:eastAsia="Yu Gothic Light"/>
        </w:rPr>
      </w:pPr>
      <w:r w:rsidRPr="00E64574">
        <w:rPr>
          <w:rFonts w:eastAsia="Yu Gothic Light"/>
          <w:i/>
          <w:iCs/>
        </w:rPr>
        <w:t>Calculating Carbon Intensities.</w:t>
      </w:r>
      <w:r w:rsidRPr="009F1BE9">
        <w:rPr>
          <w:rFonts w:eastAsia="Yu Gothic Light"/>
        </w:rPr>
        <w:t xml:space="preserve"> Fuel pathway applicants and the Executive Officer will evaluate all pathways based on life cycle greenhouse gas emissions per unit of fuel energy, or carbon intensity, expressed in gCO</w:t>
      </w:r>
      <w:r w:rsidRPr="00657E35">
        <w:rPr>
          <w:rFonts w:eastAsia="Yu Gothic Light"/>
          <w:vertAlign w:val="subscript"/>
        </w:rPr>
        <w:t>2</w:t>
      </w:r>
      <w:r w:rsidRPr="009F1BE9">
        <w:rPr>
          <w:rFonts w:eastAsia="Yu Gothic Light"/>
        </w:rPr>
        <w:t>e/MJ. For this analysis, the fuel pathway applicant must use CA-GREET</w:t>
      </w:r>
      <w:del w:id="2125" w:author="CARB" w:date="2023-12-19T12:12:00Z">
        <w:r w:rsidR="009F1BE9" w:rsidRPr="009F1BE9">
          <w:rPr>
            <w:rFonts w:eastAsia="Yu Gothic Light"/>
          </w:rPr>
          <w:delText>3</w:delText>
        </w:r>
      </w:del>
      <w:ins w:id="2126" w:author="CARB" w:date="2023-12-19T12:12:00Z">
        <w:r w:rsidRPr="009F1BE9">
          <w:rPr>
            <w:rFonts w:eastAsia="Yu Gothic Light"/>
          </w:rPr>
          <w:t>4</w:t>
        </w:r>
      </w:ins>
      <w:r w:rsidRPr="009F1BE9">
        <w:rPr>
          <w:rFonts w:eastAsia="Yu Gothic Light"/>
        </w:rPr>
        <w:t xml:space="preserve">.0 model (including the </w:t>
      </w:r>
      <w:del w:id="2127" w:author="CARB" w:date="2023-12-19T12:12:00Z">
        <w:r w:rsidR="009F1BE9" w:rsidRPr="009F1BE9">
          <w:rPr>
            <w:rFonts w:eastAsia="Yu Gothic Light"/>
          </w:rPr>
          <w:delText>Simplified</w:delText>
        </w:r>
      </w:del>
      <w:ins w:id="2128" w:author="CARB" w:date="2023-12-19T12:12:00Z">
        <w:r w:rsidR="008B7A0F">
          <w:rPr>
            <w:rFonts w:eastAsia="Yu Gothic Light"/>
          </w:rPr>
          <w:t>Tier 1</w:t>
        </w:r>
      </w:ins>
      <w:r w:rsidR="008B7A0F">
        <w:rPr>
          <w:rFonts w:eastAsia="Yu Gothic Light"/>
        </w:rPr>
        <w:t xml:space="preserve"> </w:t>
      </w:r>
      <w:r w:rsidRPr="009F1BE9">
        <w:rPr>
          <w:rFonts w:eastAsia="Yu Gothic Light"/>
        </w:rPr>
        <w:t>CI Calculators derived from that model</w:t>
      </w:r>
      <w:proofErr w:type="gramStart"/>
      <w:r w:rsidRPr="009F1BE9">
        <w:rPr>
          <w:rFonts w:eastAsia="Yu Gothic Light"/>
        </w:rPr>
        <w:t>)</w:t>
      </w:r>
      <w:proofErr w:type="gramEnd"/>
      <w:r w:rsidRPr="009F1BE9">
        <w:rPr>
          <w:rFonts w:eastAsia="Yu Gothic Light"/>
        </w:rPr>
        <w:t xml:space="preserve"> or another model determined by the Executive Officer to be equivalent or superior to CA</w:t>
      </w:r>
      <w:del w:id="2129" w:author="CARB" w:date="2023-12-19T12:12:00Z">
        <w:r w:rsidR="00BF2338">
          <w:rPr>
            <w:rFonts w:eastAsia="Yu Gothic Light"/>
          </w:rPr>
          <w:noBreakHyphen/>
        </w:r>
      </w:del>
      <w:ins w:id="2130" w:author="CARB" w:date="2023-12-19T12:12:00Z">
        <w:r w:rsidRPr="009F1BE9">
          <w:rPr>
            <w:rFonts w:eastAsia="Yu Gothic Light"/>
          </w:rPr>
          <w:t>-</w:t>
        </w:r>
      </w:ins>
      <w:r w:rsidRPr="009F1BE9">
        <w:rPr>
          <w:rFonts w:eastAsia="Yu Gothic Light"/>
        </w:rPr>
        <w:t>GREET</w:t>
      </w:r>
      <w:del w:id="2131" w:author="CARB" w:date="2023-12-19T12:12:00Z">
        <w:r w:rsidR="009F1BE9" w:rsidRPr="009F1BE9">
          <w:rPr>
            <w:rFonts w:eastAsia="Yu Gothic Light"/>
          </w:rPr>
          <w:delText>3</w:delText>
        </w:r>
      </w:del>
      <w:ins w:id="2132" w:author="CARB" w:date="2023-12-19T12:12:00Z">
        <w:r w:rsidRPr="009F1BE9">
          <w:rPr>
            <w:rFonts w:eastAsia="Yu Gothic Light"/>
          </w:rPr>
          <w:t>4</w:t>
        </w:r>
      </w:ins>
      <w:r w:rsidRPr="009F1BE9">
        <w:rPr>
          <w:rFonts w:eastAsia="Yu Gothic Light"/>
        </w:rPr>
        <w:t>.0</w:t>
      </w:r>
      <w:del w:id="2133" w:author="CARB" w:date="2023-12-19T12:12:00Z">
        <w:r w:rsidR="009F1BE9" w:rsidRPr="009F1BE9">
          <w:rPr>
            <w:rFonts w:eastAsia="Yu Gothic Light"/>
          </w:rPr>
          <w:delText>.</w:delText>
        </w:r>
      </w:del>
      <w:ins w:id="2134" w:author="CARB" w:date="2023-12-19T12:12:00Z">
        <w:r>
          <w:rPr>
            <w:rFonts w:eastAsia="Yu Gothic Light"/>
          </w:rPr>
          <w:noBreakHyphen/>
        </w:r>
        <w:r w:rsidRPr="009F1BE9">
          <w:rPr>
            <w:rFonts w:eastAsia="Yu Gothic Light"/>
          </w:rPr>
          <w:t>.</w:t>
        </w:r>
      </w:ins>
    </w:p>
    <w:p w14:paraId="2453504D" w14:textId="26384E03" w:rsidR="00990B31" w:rsidRPr="009F1BE9" w:rsidRDefault="00990B31" w:rsidP="00990B31">
      <w:pPr>
        <w:pStyle w:val="Heading2"/>
        <w:keepNext w:val="0"/>
        <w:keepLines w:val="0"/>
        <w:rPr>
          <w:rFonts w:eastAsia="Yu Gothic Light"/>
        </w:rPr>
      </w:pPr>
      <w:r w:rsidRPr="4F10FDBC">
        <w:rPr>
          <w:rFonts w:eastAsia="Yu Gothic Light"/>
          <w:i/>
          <w:iCs/>
        </w:rPr>
        <w:lastRenderedPageBreak/>
        <w:t>CA-GREET</w:t>
      </w:r>
      <w:del w:id="2135" w:author="CARB" w:date="2023-12-19T12:12:00Z">
        <w:r w:rsidR="009F1BE9" w:rsidRPr="00E64574">
          <w:rPr>
            <w:rFonts w:eastAsia="Yu Gothic Light"/>
            <w:i/>
            <w:iCs/>
          </w:rPr>
          <w:delText>3</w:delText>
        </w:r>
      </w:del>
      <w:ins w:id="2136" w:author="CARB" w:date="2023-12-19T12:12:00Z">
        <w:r w:rsidRPr="4F10FDBC">
          <w:rPr>
            <w:rFonts w:eastAsia="Yu Gothic Light"/>
            <w:i/>
            <w:iCs/>
          </w:rPr>
          <w:t>4</w:t>
        </w:r>
      </w:ins>
      <w:r w:rsidRPr="4F10FDBC">
        <w:rPr>
          <w:rFonts w:eastAsia="Yu Gothic Light"/>
          <w:i/>
          <w:iCs/>
        </w:rPr>
        <w:t>.0.</w:t>
      </w:r>
      <w:r w:rsidRPr="4F10FDBC">
        <w:rPr>
          <w:rFonts w:eastAsia="Yu Gothic Light"/>
        </w:rPr>
        <w:t xml:space="preserve"> The CA-GREET</w:t>
      </w:r>
      <w:del w:id="2137" w:author="CARB" w:date="2023-12-19T12:12:00Z">
        <w:r w:rsidR="009F1BE9" w:rsidRPr="009F1BE9">
          <w:rPr>
            <w:rFonts w:eastAsia="Yu Gothic Light"/>
          </w:rPr>
          <w:delText>3</w:delText>
        </w:r>
      </w:del>
      <w:ins w:id="2138" w:author="CARB" w:date="2023-12-19T12:12:00Z">
        <w:r w:rsidRPr="4F10FDBC">
          <w:rPr>
            <w:rFonts w:eastAsia="Yu Gothic Light"/>
          </w:rPr>
          <w:t>4</w:t>
        </w:r>
      </w:ins>
      <w:r w:rsidRPr="4F10FDBC">
        <w:rPr>
          <w:rFonts w:eastAsia="Yu Gothic Light"/>
        </w:rPr>
        <w:t xml:space="preserve">.0 model </w:t>
      </w:r>
      <w:del w:id="2139" w:author="CARB" w:date="2023-12-19T12:12:00Z">
        <w:r w:rsidR="009F1BE9" w:rsidRPr="009F1BE9">
          <w:rPr>
            <w:rFonts w:eastAsia="Yu Gothic Light"/>
          </w:rPr>
          <w:delText>(August 13, 2018)</w:delText>
        </w:r>
      </w:del>
      <w:ins w:id="2140" w:author="CARB" w:date="2023-12-19T12:12:00Z">
        <w:r w:rsidR="0040639A">
          <w:rPr>
            <w:rFonts w:eastAsia="Yu Gothic Light"/>
          </w:rPr>
          <w:t>[</w:t>
        </w:r>
        <w:r w:rsidR="00F8631B">
          <w:rPr>
            <w:rFonts w:eastAsia="Yu Gothic Light"/>
          </w:rPr>
          <w:t>Date of adoption</w:t>
        </w:r>
        <w:r w:rsidR="0040639A">
          <w:rPr>
            <w:rFonts w:eastAsia="Yu Gothic Light"/>
          </w:rPr>
          <w:t>]</w:t>
        </w:r>
      </w:ins>
      <w:r w:rsidRPr="4F10FDBC">
        <w:rPr>
          <w:rFonts w:eastAsia="Yu Gothic Light"/>
        </w:rPr>
        <w:t xml:space="preserve"> contains emission factors for calculating greenhouse gas emissions from site-specific inputs to fuel pathways and standard values for parts of the life cycle not included in applicant-specific data submission. The model is open source and publicly available at </w:t>
      </w:r>
      <w:del w:id="2141" w:author="CARB" w:date="2023-12-19T12:12:00Z">
        <w:r w:rsidR="009F1BE9" w:rsidRPr="009F1BE9">
          <w:rPr>
            <w:rFonts w:eastAsia="Yu Gothic Light"/>
          </w:rPr>
          <w:delText>http://www</w:delText>
        </w:r>
      </w:del>
      <w:ins w:id="2142" w:author="CARB" w:date="2023-12-19T12:12:00Z">
        <w:r w:rsidR="00CD0FAB" w:rsidRPr="00CD0FAB">
          <w:rPr>
            <w:rFonts w:eastAsia="Yu Gothic Light"/>
          </w:rPr>
          <w:t>https://ww2</w:t>
        </w:r>
      </w:ins>
      <w:r w:rsidR="00CD0FAB" w:rsidRPr="00CD0FAB">
        <w:rPr>
          <w:rFonts w:eastAsia="Yu Gothic Light"/>
        </w:rPr>
        <w:t>.arb.ca.gov/</w:t>
      </w:r>
      <w:del w:id="2143" w:author="CARB" w:date="2023-12-19T12:12:00Z">
        <w:r w:rsidR="009F1BE9" w:rsidRPr="009F1BE9">
          <w:rPr>
            <w:rFonts w:eastAsia="Yu Gothic Light"/>
          </w:rPr>
          <w:delText>fuels</w:delText>
        </w:r>
      </w:del>
      <w:ins w:id="2144" w:author="CARB" w:date="2023-12-19T12:12:00Z">
        <w:r w:rsidR="00CD0FAB" w:rsidRPr="00CD0FAB">
          <w:rPr>
            <w:rFonts w:eastAsia="Yu Gothic Light"/>
          </w:rPr>
          <w:t>resources/documents</w:t>
        </w:r>
      </w:ins>
      <w:r w:rsidR="00CD0FAB" w:rsidRPr="00CD0FAB">
        <w:rPr>
          <w:rFonts w:eastAsia="Yu Gothic Light"/>
        </w:rPr>
        <w:t>/lcfs</w:t>
      </w:r>
      <w:del w:id="2145" w:author="CARB" w:date="2023-12-19T12:12:00Z">
        <w:r w:rsidR="009F1BE9" w:rsidRPr="009F1BE9">
          <w:rPr>
            <w:rFonts w:eastAsia="Yu Gothic Light"/>
          </w:rPr>
          <w:delText>/lcfs.htm</w:delText>
        </w:r>
      </w:del>
      <w:ins w:id="2146" w:author="CARB" w:date="2023-12-19T12:12:00Z">
        <w:r w:rsidR="00CD0FAB" w:rsidRPr="00CD0FAB">
          <w:rPr>
            <w:rFonts w:eastAsia="Yu Gothic Light"/>
          </w:rPr>
          <w:t>-life-cycle-analysis-models-and-documentation</w:t>
        </w:r>
      </w:ins>
      <w:r w:rsidR="00CD0FAB">
        <w:rPr>
          <w:rFonts w:eastAsia="Yu Gothic Light"/>
        </w:rPr>
        <w:t xml:space="preserve"> </w:t>
      </w:r>
      <w:r w:rsidRPr="4F10FDBC">
        <w:rPr>
          <w:rFonts w:eastAsia="Yu Gothic Light"/>
        </w:rPr>
        <w:t>and is incorporated herein by reference. CA-GREET</w:t>
      </w:r>
      <w:del w:id="2147" w:author="CARB" w:date="2023-12-19T12:12:00Z">
        <w:r w:rsidR="009F1BE9" w:rsidRPr="009F1BE9">
          <w:rPr>
            <w:rFonts w:eastAsia="Yu Gothic Light"/>
          </w:rPr>
          <w:delText>3</w:delText>
        </w:r>
      </w:del>
      <w:ins w:id="2148" w:author="CARB" w:date="2023-12-19T12:12:00Z">
        <w:r w:rsidRPr="4F10FDBC">
          <w:rPr>
            <w:rFonts w:eastAsia="Yu Gothic Light"/>
          </w:rPr>
          <w:t>4</w:t>
        </w:r>
      </w:ins>
      <w:r w:rsidRPr="4F10FDBC">
        <w:rPr>
          <w:rFonts w:eastAsia="Yu Gothic Light"/>
        </w:rPr>
        <w:t>.0 includes contributions from the Oil Production Greenhouse Gas Estimator (</w:t>
      </w:r>
      <w:del w:id="2149" w:author="CARB" w:date="2023-12-19T12:12:00Z">
        <w:r w:rsidR="009F1BE9" w:rsidRPr="009F1BE9">
          <w:rPr>
            <w:rFonts w:eastAsia="Yu Gothic Light"/>
          </w:rPr>
          <w:delText>OPGEE2.0</w:delText>
        </w:r>
      </w:del>
      <w:ins w:id="2150" w:author="CARB" w:date="2023-12-19T12:12:00Z">
        <w:r w:rsidRPr="4F10FDBC">
          <w:rPr>
            <w:rFonts w:eastAsia="Yu Gothic Light"/>
          </w:rPr>
          <w:t>OPGEE</w:t>
        </w:r>
      </w:ins>
      <w:r w:rsidRPr="4F10FDBC">
        <w:rPr>
          <w:rFonts w:eastAsia="Yu Gothic Light"/>
        </w:rPr>
        <w:t xml:space="preserve">) model (for emissions from crude extraction) and Global Trade Analysis Project (GTAP-BIO) together with the </w:t>
      </w:r>
      <w:proofErr w:type="spellStart"/>
      <w:r w:rsidRPr="4F10FDBC">
        <w:rPr>
          <w:rFonts w:eastAsia="Yu Gothic Light"/>
        </w:rPr>
        <w:t>Agro</w:t>
      </w:r>
      <w:proofErr w:type="spellEnd"/>
      <w:r w:rsidRPr="4F10FDBC">
        <w:rPr>
          <w:rFonts w:eastAsia="Yu Gothic Light"/>
        </w:rPr>
        <w:t>-Ecological Zone Emissions Factor (AEZ-EF) model for land use change (LUC).</w:t>
      </w:r>
    </w:p>
    <w:p w14:paraId="2B3C6C05" w14:textId="600AE30A" w:rsidR="00990B31" w:rsidRPr="009F1BE9" w:rsidRDefault="00990B31">
      <w:pPr>
        <w:pStyle w:val="Heading2"/>
        <w:keepNext w:val="0"/>
        <w:keepLines w:val="0"/>
        <w:numPr>
          <w:ilvl w:val="1"/>
          <w:numId w:val="0"/>
        </w:numPr>
        <w:ind w:left="720"/>
        <w:rPr>
          <w:rFonts w:eastAsia="Yu Gothic Light"/>
        </w:rPr>
        <w:pPrChange w:id="2151" w:author="CARB" w:date="2023-12-19T12:12:00Z">
          <w:pPr>
            <w:pStyle w:val="Heading2"/>
            <w:keepNext w:val="0"/>
            <w:keepLines w:val="0"/>
            <w:numPr>
              <w:ilvl w:val="0"/>
              <w:numId w:val="0"/>
            </w:numPr>
            <w:ind w:left="0" w:firstLine="0"/>
          </w:pPr>
        </w:pPrChange>
      </w:pPr>
      <w:r w:rsidRPr="4F10FDBC">
        <w:rPr>
          <w:rFonts w:eastAsia="Yu Gothic Light"/>
        </w:rPr>
        <w:t>Tier 1</w:t>
      </w:r>
      <w:del w:id="2152" w:author="CARB" w:date="2023-12-19T12:12:00Z">
        <w:r w:rsidR="009F1BE9" w:rsidRPr="009F1BE9">
          <w:rPr>
            <w:rFonts w:eastAsia="Yu Gothic Light"/>
          </w:rPr>
          <w:delText xml:space="preserve"> Simplified</w:delText>
        </w:r>
      </w:del>
      <w:r w:rsidRPr="4F10FDBC">
        <w:rPr>
          <w:rFonts w:eastAsia="Yu Gothic Light"/>
        </w:rPr>
        <w:t xml:space="preserve"> CI Calculators, which incorporate emission factors and life cycle inventory data from the CA-GREET</w:t>
      </w:r>
      <w:del w:id="2153" w:author="CARB" w:date="2023-12-19T12:12:00Z">
        <w:r w:rsidR="009F1BE9" w:rsidRPr="009F1BE9">
          <w:rPr>
            <w:rFonts w:eastAsia="Yu Gothic Light"/>
          </w:rPr>
          <w:delText>3</w:delText>
        </w:r>
      </w:del>
      <w:ins w:id="2154" w:author="CARB" w:date="2023-12-19T12:12:00Z">
        <w:r w:rsidRPr="4F10FDBC">
          <w:rPr>
            <w:rFonts w:eastAsia="Yu Gothic Light"/>
          </w:rPr>
          <w:t>4</w:t>
        </w:r>
      </w:ins>
      <w:r w:rsidRPr="4F10FDBC">
        <w:rPr>
          <w:rFonts w:eastAsia="Yu Gothic Light"/>
        </w:rPr>
        <w:t xml:space="preserve">.0 model, are used to calculate carbon intensities for Tier 1 pathways. The </w:t>
      </w:r>
      <w:del w:id="2155" w:author="CARB" w:date="2023-12-19T12:12:00Z">
        <w:r w:rsidR="009F1BE9" w:rsidRPr="009F1BE9">
          <w:rPr>
            <w:rFonts w:eastAsia="Yu Gothic Light"/>
          </w:rPr>
          <w:delText>eight Simplified</w:delText>
        </w:r>
      </w:del>
      <w:ins w:id="2156" w:author="CARB" w:date="2023-12-19T12:12:00Z">
        <w:r w:rsidRPr="4F10FDBC">
          <w:rPr>
            <w:rFonts w:eastAsia="Yu Gothic Light"/>
          </w:rPr>
          <w:t>nine Tier 1</w:t>
        </w:r>
      </w:ins>
      <w:r w:rsidRPr="4F10FDBC">
        <w:rPr>
          <w:rFonts w:eastAsia="Yu Gothic Light"/>
        </w:rPr>
        <w:t xml:space="preserve"> CI Calculators listed below are publicly available at </w:t>
      </w:r>
      <w:del w:id="2157" w:author="CARB" w:date="2023-12-19T12:12:00Z">
        <w:r w:rsidR="009F1BE9" w:rsidRPr="009F1BE9">
          <w:rPr>
            <w:rFonts w:eastAsia="Yu Gothic Light"/>
          </w:rPr>
          <w:delText>http://www</w:delText>
        </w:r>
      </w:del>
      <w:ins w:id="2158" w:author="CARB" w:date="2023-12-19T12:12:00Z">
        <w:r w:rsidR="00AC360C" w:rsidRPr="00AC360C">
          <w:rPr>
            <w:rFonts w:eastAsia="Yu Gothic Light"/>
          </w:rPr>
          <w:t>https://ww2</w:t>
        </w:r>
      </w:ins>
      <w:r w:rsidR="00AC360C" w:rsidRPr="00AC360C">
        <w:rPr>
          <w:rFonts w:eastAsia="Yu Gothic Light"/>
        </w:rPr>
        <w:t>.arb.ca.gov/</w:t>
      </w:r>
      <w:del w:id="2159" w:author="CARB" w:date="2023-12-19T12:12:00Z">
        <w:r w:rsidR="009F1BE9" w:rsidRPr="009F1BE9">
          <w:rPr>
            <w:rFonts w:eastAsia="Yu Gothic Light"/>
          </w:rPr>
          <w:delText>fuels</w:delText>
        </w:r>
      </w:del>
      <w:ins w:id="2160" w:author="CARB" w:date="2023-12-19T12:12:00Z">
        <w:r w:rsidR="00AC360C" w:rsidRPr="00AC360C">
          <w:rPr>
            <w:rFonts w:eastAsia="Yu Gothic Light"/>
          </w:rPr>
          <w:t>resources/documents</w:t>
        </w:r>
      </w:ins>
      <w:r w:rsidR="00AC360C" w:rsidRPr="00AC360C">
        <w:rPr>
          <w:rFonts w:eastAsia="Yu Gothic Light"/>
        </w:rPr>
        <w:t>/lcfs</w:t>
      </w:r>
      <w:del w:id="2161" w:author="CARB" w:date="2023-12-19T12:12:00Z">
        <w:r w:rsidR="009F1BE9" w:rsidRPr="009F1BE9">
          <w:rPr>
            <w:rFonts w:eastAsia="Yu Gothic Light"/>
          </w:rPr>
          <w:delText>/lcfs.htm</w:delText>
        </w:r>
      </w:del>
      <w:ins w:id="2162" w:author="CARB" w:date="2023-12-19T12:12:00Z">
        <w:r w:rsidR="00AC360C" w:rsidRPr="00AC360C">
          <w:rPr>
            <w:rFonts w:eastAsia="Yu Gothic Light"/>
          </w:rPr>
          <w:t>-life-cycle-analysis-models-and-documentation</w:t>
        </w:r>
      </w:ins>
      <w:r w:rsidRPr="4F10FDBC">
        <w:rPr>
          <w:rFonts w:eastAsia="Yu Gothic Light"/>
        </w:rPr>
        <w:t xml:space="preserve"> and are incorporated herein by reference:</w:t>
      </w:r>
    </w:p>
    <w:p w14:paraId="4808D1AF" w14:textId="3548FBF1" w:rsidR="00990B31" w:rsidRPr="009F1BE9" w:rsidRDefault="00990B31" w:rsidP="00990B31">
      <w:pPr>
        <w:pStyle w:val="Heading3"/>
        <w:keepNext w:val="0"/>
        <w:keepLines w:val="0"/>
        <w:rPr>
          <w:rFonts w:eastAsia="Yu Gothic Light"/>
        </w:rPr>
      </w:pPr>
      <w:r w:rsidRPr="4F10FDBC">
        <w:rPr>
          <w:rFonts w:eastAsia="Yu Gothic Light"/>
        </w:rPr>
        <w:t xml:space="preserve">Tier 1 </w:t>
      </w:r>
      <w:del w:id="2163" w:author="CARB" w:date="2023-12-19T12:12:00Z">
        <w:r w:rsidR="009F1BE9" w:rsidRPr="009F1BE9">
          <w:rPr>
            <w:rFonts w:eastAsia="Yu Gothic Light"/>
          </w:rPr>
          <w:delText xml:space="preserve">Simplified </w:delText>
        </w:r>
      </w:del>
      <w:r w:rsidRPr="4F10FDBC">
        <w:rPr>
          <w:rFonts w:eastAsia="Yu Gothic Light"/>
        </w:rPr>
        <w:t xml:space="preserve">CI Calculator for </w:t>
      </w:r>
      <w:del w:id="2164" w:author="CARB" w:date="2023-12-19T12:12:00Z">
        <w:r w:rsidR="009F1BE9" w:rsidRPr="009F1BE9">
          <w:rPr>
            <w:rFonts w:eastAsia="Yu Gothic Light"/>
          </w:rPr>
          <w:delText>Starch and Fiber*</w:delText>
        </w:r>
      </w:del>
      <w:ins w:id="2165" w:author="CARB" w:date="2023-12-19T12:12:00Z">
        <w:r w:rsidR="005A5FB7">
          <w:rPr>
            <w:rFonts w:eastAsia="Yu Gothic Light"/>
          </w:rPr>
          <w:t>Corn or Sorghum</w:t>
        </w:r>
      </w:ins>
      <w:r w:rsidRPr="4F10FDBC">
        <w:rPr>
          <w:rFonts w:eastAsia="Yu Gothic Light"/>
        </w:rPr>
        <w:t xml:space="preserve"> Ethanol </w:t>
      </w:r>
      <w:del w:id="2166" w:author="CARB" w:date="2023-12-19T12:12:00Z">
        <w:r w:rsidR="009F1BE9" w:rsidRPr="009F1BE9">
          <w:rPr>
            <w:rFonts w:eastAsia="Yu Gothic Light"/>
          </w:rPr>
          <w:delText>(August 13, 2018)</w:delText>
        </w:r>
      </w:del>
      <w:ins w:id="2167" w:author="CARB" w:date="2023-12-19T12:12:00Z">
        <w:r w:rsidR="0040639A">
          <w:rPr>
            <w:rFonts w:eastAsia="Yu Gothic Light"/>
          </w:rPr>
          <w:t>[</w:t>
        </w:r>
        <w:r w:rsidR="00F8631B">
          <w:rPr>
            <w:rFonts w:eastAsia="Yu Gothic Light"/>
          </w:rPr>
          <w:t>Date of adoption</w:t>
        </w:r>
        <w:r w:rsidR="0040639A">
          <w:rPr>
            <w:rFonts w:eastAsia="Yu Gothic Light"/>
          </w:rPr>
          <w:t>]</w:t>
        </w:r>
      </w:ins>
    </w:p>
    <w:p w14:paraId="1561068F" w14:textId="39E87FA5" w:rsidR="00990B31" w:rsidRPr="009F1BE9" w:rsidRDefault="00990B31" w:rsidP="00990B31">
      <w:pPr>
        <w:pStyle w:val="Heading3"/>
        <w:keepNext w:val="0"/>
        <w:keepLines w:val="0"/>
        <w:rPr>
          <w:rFonts w:eastAsia="Yu Gothic Light"/>
        </w:rPr>
      </w:pPr>
      <w:r w:rsidRPr="4F10FDBC">
        <w:rPr>
          <w:rFonts w:eastAsia="Yu Gothic Light"/>
        </w:rPr>
        <w:t xml:space="preserve">Tier 1 </w:t>
      </w:r>
      <w:del w:id="2168" w:author="CARB" w:date="2023-12-19T12:12:00Z">
        <w:r w:rsidR="009F1BE9" w:rsidRPr="009F1BE9">
          <w:rPr>
            <w:rFonts w:eastAsia="Yu Gothic Light"/>
          </w:rPr>
          <w:delText xml:space="preserve">Simplified </w:delText>
        </w:r>
      </w:del>
      <w:r w:rsidRPr="4F10FDBC">
        <w:rPr>
          <w:rFonts w:eastAsia="Yu Gothic Light"/>
        </w:rPr>
        <w:t>CI Calculator for Sugarcane</w:t>
      </w:r>
      <w:del w:id="2169" w:author="CARB" w:date="2023-12-19T12:12:00Z">
        <w:r w:rsidR="009F1BE9" w:rsidRPr="009F1BE9">
          <w:rPr>
            <w:rFonts w:eastAsia="Yu Gothic Light"/>
          </w:rPr>
          <w:delText>-derived</w:delText>
        </w:r>
      </w:del>
      <w:r w:rsidRPr="4F10FDBC">
        <w:rPr>
          <w:rFonts w:eastAsia="Yu Gothic Light"/>
        </w:rPr>
        <w:t xml:space="preserve"> Ethanol </w:t>
      </w:r>
      <w:del w:id="2170" w:author="CARB" w:date="2023-12-19T12:12:00Z">
        <w:r w:rsidR="009F1BE9" w:rsidRPr="009F1BE9">
          <w:rPr>
            <w:rFonts w:eastAsia="Yu Gothic Light"/>
          </w:rPr>
          <w:delText>(August 13, 2018)</w:delText>
        </w:r>
      </w:del>
      <w:ins w:id="2171" w:author="CARB" w:date="2023-12-19T12:12:00Z">
        <w:r w:rsidR="0040639A">
          <w:rPr>
            <w:rFonts w:eastAsia="Yu Gothic Light"/>
          </w:rPr>
          <w:t>[</w:t>
        </w:r>
        <w:r w:rsidR="00F8631B">
          <w:rPr>
            <w:rFonts w:eastAsia="Yu Gothic Light"/>
          </w:rPr>
          <w:t>Date of adoption</w:t>
        </w:r>
        <w:r w:rsidR="0040639A">
          <w:rPr>
            <w:rFonts w:eastAsia="Yu Gothic Light"/>
          </w:rPr>
          <w:t>]</w:t>
        </w:r>
      </w:ins>
    </w:p>
    <w:p w14:paraId="46456993" w14:textId="68E3B47C" w:rsidR="00990B31" w:rsidRDefault="00990B31" w:rsidP="00990B31">
      <w:pPr>
        <w:pStyle w:val="Heading3"/>
        <w:keepNext w:val="0"/>
        <w:keepLines w:val="0"/>
        <w:rPr>
          <w:rFonts w:eastAsia="Yu Gothic Light"/>
        </w:rPr>
      </w:pPr>
      <w:r w:rsidRPr="4F10FDBC">
        <w:rPr>
          <w:rFonts w:eastAsia="Yu Gothic Light"/>
        </w:rPr>
        <w:t xml:space="preserve">Tier 1 </w:t>
      </w:r>
      <w:del w:id="2172" w:author="CARB" w:date="2023-12-19T12:12:00Z">
        <w:r w:rsidR="009F1BE9" w:rsidRPr="009F1BE9">
          <w:rPr>
            <w:rFonts w:eastAsia="Yu Gothic Light"/>
          </w:rPr>
          <w:delText xml:space="preserve">Simplified </w:delText>
        </w:r>
      </w:del>
      <w:r w:rsidRPr="4F10FDBC">
        <w:rPr>
          <w:rFonts w:eastAsia="Yu Gothic Light"/>
        </w:rPr>
        <w:t>CI Calculator for Biodiesel</w:t>
      </w:r>
      <w:r w:rsidR="0040639A">
        <w:rPr>
          <w:rFonts w:eastAsia="Yu Gothic Light"/>
        </w:rPr>
        <w:t xml:space="preserve"> </w:t>
      </w:r>
      <w:del w:id="2173" w:author="CARB" w:date="2023-12-19T12:12:00Z">
        <w:r w:rsidR="009F1BE9" w:rsidRPr="009F1BE9">
          <w:rPr>
            <w:rFonts w:eastAsia="Yu Gothic Light"/>
          </w:rPr>
          <w:delText>and Renewable Diesel (August 13, 2018)</w:delText>
        </w:r>
      </w:del>
      <w:ins w:id="2174" w:author="CARB" w:date="2023-12-19T12:12:00Z">
        <w:r w:rsidR="0040639A">
          <w:rPr>
            <w:rFonts w:eastAsia="Yu Gothic Light"/>
          </w:rPr>
          <w:t>[</w:t>
        </w:r>
        <w:r w:rsidR="00F8631B">
          <w:rPr>
            <w:rFonts w:eastAsia="Yu Gothic Light"/>
          </w:rPr>
          <w:t>Date of adoption</w:t>
        </w:r>
        <w:r w:rsidR="0040639A">
          <w:rPr>
            <w:rFonts w:eastAsia="Yu Gothic Light"/>
          </w:rPr>
          <w:t>]</w:t>
        </w:r>
      </w:ins>
    </w:p>
    <w:p w14:paraId="6FF00D22" w14:textId="63189A72" w:rsidR="00990B31" w:rsidRPr="00514B34" w:rsidRDefault="00990B31" w:rsidP="00893322">
      <w:pPr>
        <w:pStyle w:val="Heading3"/>
        <w:keepNext w:val="0"/>
        <w:keepLines w:val="0"/>
      </w:pPr>
      <w:r>
        <w:t xml:space="preserve">Tier 1 </w:t>
      </w:r>
      <w:del w:id="2175" w:author="CARB" w:date="2023-12-19T12:12:00Z">
        <w:r w:rsidR="009F1BE9" w:rsidRPr="009F1BE9">
          <w:rPr>
            <w:rFonts w:eastAsia="Yu Gothic Light"/>
          </w:rPr>
          <w:delText xml:space="preserve">Simplified </w:delText>
        </w:r>
      </w:del>
      <w:r>
        <w:t xml:space="preserve">CI Calculator for </w:t>
      </w:r>
      <w:del w:id="2176" w:author="CARB" w:date="2023-12-19T12:12:00Z">
        <w:r w:rsidR="009F1BE9" w:rsidRPr="009F1BE9">
          <w:rPr>
            <w:rFonts w:eastAsia="Yu Gothic Light"/>
          </w:rPr>
          <w:delText>LNG and L-CNG from North American Natural Gas (August 13, 2018)</w:delText>
        </w:r>
      </w:del>
      <w:proofErr w:type="spellStart"/>
      <w:ins w:id="2177" w:author="CARB" w:date="2023-12-19T12:12:00Z">
        <w:r>
          <w:t>Hydroprocessed</w:t>
        </w:r>
        <w:proofErr w:type="spellEnd"/>
        <w:r>
          <w:t xml:space="preserve"> Ester and Fatty Acid (HEFA) Fuels </w:t>
        </w:r>
        <w:r w:rsidR="0040639A">
          <w:t>[</w:t>
        </w:r>
        <w:r w:rsidR="00F8631B">
          <w:t>date of adoption</w:t>
        </w:r>
        <w:r w:rsidR="0040639A">
          <w:t>]</w:t>
        </w:r>
      </w:ins>
    </w:p>
    <w:p w14:paraId="6D7547A4" w14:textId="45F491F5" w:rsidR="00990B31" w:rsidRPr="009F1BE9" w:rsidRDefault="00990B31" w:rsidP="00990B31">
      <w:pPr>
        <w:pStyle w:val="Heading3"/>
        <w:keepNext w:val="0"/>
        <w:keepLines w:val="0"/>
        <w:rPr>
          <w:rFonts w:eastAsia="Yu Gothic Light"/>
        </w:rPr>
      </w:pPr>
      <w:r w:rsidRPr="14D6E132">
        <w:rPr>
          <w:rFonts w:eastAsia="Yu Gothic Light"/>
        </w:rPr>
        <w:t xml:space="preserve">Tier 1 </w:t>
      </w:r>
      <w:del w:id="2178" w:author="CARB" w:date="2023-12-19T12:12:00Z">
        <w:r w:rsidR="009F1BE9" w:rsidRPr="009F1BE9">
          <w:rPr>
            <w:rFonts w:eastAsia="Yu Gothic Light"/>
          </w:rPr>
          <w:delText xml:space="preserve">Simplified </w:delText>
        </w:r>
      </w:del>
      <w:r w:rsidRPr="14D6E132">
        <w:rPr>
          <w:rFonts w:eastAsia="Yu Gothic Light"/>
        </w:rPr>
        <w:t xml:space="preserve">CI Calculator for </w:t>
      </w:r>
      <w:ins w:id="2179" w:author="CARB" w:date="2023-12-19T12:12:00Z">
        <w:r w:rsidR="005A5FB7">
          <w:rPr>
            <w:rFonts w:eastAsia="Yu Gothic Light"/>
          </w:rPr>
          <w:t xml:space="preserve">Landfill </w:t>
        </w:r>
      </w:ins>
      <w:r w:rsidRPr="14D6E132">
        <w:rPr>
          <w:rFonts w:eastAsia="Yu Gothic Light"/>
        </w:rPr>
        <w:t xml:space="preserve">Biomethane </w:t>
      </w:r>
      <w:del w:id="2180" w:author="CARB" w:date="2023-12-19T12:12:00Z">
        <w:r w:rsidR="009F1BE9" w:rsidRPr="009F1BE9">
          <w:rPr>
            <w:rFonts w:eastAsia="Yu Gothic Light"/>
          </w:rPr>
          <w:delText>from North American Landfills (August 13, 2018)</w:delText>
        </w:r>
      </w:del>
      <w:ins w:id="2181" w:author="CARB" w:date="2023-12-19T12:12:00Z">
        <w:r w:rsidR="0040639A">
          <w:rPr>
            <w:rFonts w:eastAsia="Yu Gothic Light"/>
          </w:rPr>
          <w:t>[</w:t>
        </w:r>
        <w:r w:rsidR="00F8631B">
          <w:rPr>
            <w:rFonts w:eastAsia="Yu Gothic Light"/>
          </w:rPr>
          <w:t>Date of adoption</w:t>
        </w:r>
        <w:r w:rsidR="0040639A">
          <w:rPr>
            <w:rFonts w:eastAsia="Yu Gothic Light"/>
          </w:rPr>
          <w:t>]</w:t>
        </w:r>
      </w:ins>
    </w:p>
    <w:p w14:paraId="474A5D35" w14:textId="573B4575" w:rsidR="00990B31" w:rsidRPr="009F1BE9" w:rsidRDefault="00990B31" w:rsidP="00990B31">
      <w:pPr>
        <w:pStyle w:val="Heading3"/>
        <w:keepNext w:val="0"/>
        <w:keepLines w:val="0"/>
        <w:rPr>
          <w:rFonts w:eastAsia="Yu Gothic Light"/>
        </w:rPr>
      </w:pPr>
      <w:r w:rsidRPr="14D6E132">
        <w:rPr>
          <w:rFonts w:eastAsia="Yu Gothic Light"/>
        </w:rPr>
        <w:t xml:space="preserve">Tier 1 </w:t>
      </w:r>
      <w:del w:id="2182" w:author="CARB" w:date="2023-12-19T12:12:00Z">
        <w:r w:rsidR="009F1BE9" w:rsidRPr="009F1BE9">
          <w:rPr>
            <w:rFonts w:eastAsia="Yu Gothic Light"/>
          </w:rPr>
          <w:delText xml:space="preserve">Simplified </w:delText>
        </w:r>
      </w:del>
      <w:r w:rsidRPr="14D6E132">
        <w:rPr>
          <w:rFonts w:eastAsia="Yu Gothic Light"/>
        </w:rPr>
        <w:t xml:space="preserve">CI Calculator for </w:t>
      </w:r>
      <w:del w:id="2183" w:author="CARB" w:date="2023-12-19T12:12:00Z">
        <w:r w:rsidR="009F1BE9" w:rsidRPr="009F1BE9">
          <w:rPr>
            <w:rFonts w:eastAsia="Yu Gothic Light"/>
          </w:rPr>
          <w:delText xml:space="preserve">Biomethane from Anaerobic Digestion of </w:delText>
        </w:r>
      </w:del>
      <w:r w:rsidR="005A5FB7">
        <w:rPr>
          <w:rFonts w:eastAsia="Yu Gothic Light"/>
        </w:rPr>
        <w:t xml:space="preserve">Wastewater Sludge </w:t>
      </w:r>
      <w:del w:id="2184" w:author="CARB" w:date="2023-12-19T12:12:00Z">
        <w:r w:rsidR="009F1BE9" w:rsidRPr="009F1BE9">
          <w:rPr>
            <w:rFonts w:eastAsia="Yu Gothic Light"/>
          </w:rPr>
          <w:delText>(August 13, 2018)</w:delText>
        </w:r>
      </w:del>
      <w:ins w:id="2185" w:author="CARB" w:date="2023-12-19T12:12:00Z">
        <w:r w:rsidRPr="14D6E132">
          <w:rPr>
            <w:rFonts w:eastAsia="Yu Gothic Light"/>
          </w:rPr>
          <w:t xml:space="preserve">Biomethane </w:t>
        </w:r>
        <w:r w:rsidR="0040639A">
          <w:rPr>
            <w:rFonts w:eastAsia="Yu Gothic Light"/>
          </w:rPr>
          <w:t>[</w:t>
        </w:r>
        <w:r w:rsidR="00F8631B">
          <w:rPr>
            <w:rFonts w:eastAsia="Yu Gothic Light"/>
          </w:rPr>
          <w:t>Date of adoption</w:t>
        </w:r>
        <w:r w:rsidR="0040639A">
          <w:rPr>
            <w:rFonts w:eastAsia="Yu Gothic Light"/>
          </w:rPr>
          <w:t>]</w:t>
        </w:r>
      </w:ins>
    </w:p>
    <w:p w14:paraId="0AE69333" w14:textId="5C39A9DA" w:rsidR="00990B31" w:rsidRPr="009F1BE9" w:rsidRDefault="00990B31" w:rsidP="00990B31">
      <w:pPr>
        <w:pStyle w:val="Heading3"/>
        <w:keepNext w:val="0"/>
        <w:keepLines w:val="0"/>
        <w:rPr>
          <w:rFonts w:eastAsia="Yu Gothic Light"/>
        </w:rPr>
      </w:pPr>
      <w:r w:rsidRPr="14D6E132">
        <w:rPr>
          <w:rFonts w:eastAsia="Yu Gothic Light"/>
        </w:rPr>
        <w:t xml:space="preserve">Tier 1 </w:t>
      </w:r>
      <w:del w:id="2186" w:author="CARB" w:date="2023-12-19T12:12:00Z">
        <w:r w:rsidR="009F1BE9" w:rsidRPr="009F1BE9">
          <w:rPr>
            <w:rFonts w:eastAsia="Yu Gothic Light"/>
          </w:rPr>
          <w:delText>Simplified CI Calculator</w:delText>
        </w:r>
      </w:del>
      <w:proofErr w:type="spellStart"/>
      <w:ins w:id="2187" w:author="CARB" w:date="2023-12-19T12:12:00Z">
        <w:r w:rsidRPr="14D6E132">
          <w:rPr>
            <w:rFonts w:eastAsia="Yu Gothic Light"/>
          </w:rPr>
          <w:t>CICalculator</w:t>
        </w:r>
      </w:ins>
      <w:proofErr w:type="spellEnd"/>
      <w:r w:rsidRPr="14D6E132">
        <w:rPr>
          <w:rFonts w:eastAsia="Yu Gothic Light"/>
        </w:rPr>
        <w:t xml:space="preserve"> for </w:t>
      </w:r>
      <w:del w:id="2188" w:author="CARB" w:date="2023-12-19T12:12:00Z">
        <w:r w:rsidR="009F1BE9" w:rsidRPr="009F1BE9">
          <w:rPr>
            <w:rFonts w:eastAsia="Yu Gothic Light"/>
          </w:rPr>
          <w:delText xml:space="preserve">Biomethane from Anaerobic Digestion of </w:delText>
        </w:r>
      </w:del>
      <w:r w:rsidR="005A5FB7">
        <w:rPr>
          <w:rFonts w:eastAsia="Yu Gothic Light"/>
        </w:rPr>
        <w:t xml:space="preserve">Dairy and Swine Manure </w:t>
      </w:r>
      <w:del w:id="2189" w:author="CARB" w:date="2023-12-19T12:12:00Z">
        <w:r w:rsidR="009F1BE9" w:rsidRPr="009F1BE9">
          <w:rPr>
            <w:rFonts w:eastAsia="Yu Gothic Light"/>
          </w:rPr>
          <w:delText>(August 13, 2018)</w:delText>
        </w:r>
      </w:del>
      <w:ins w:id="2190" w:author="CARB" w:date="2023-12-19T12:12:00Z">
        <w:r w:rsidRPr="14D6E132">
          <w:rPr>
            <w:rFonts w:eastAsia="Yu Gothic Light"/>
          </w:rPr>
          <w:t xml:space="preserve">Biomethane </w:t>
        </w:r>
        <w:r w:rsidR="0040639A">
          <w:rPr>
            <w:rFonts w:eastAsia="Yu Gothic Light"/>
          </w:rPr>
          <w:t>[</w:t>
        </w:r>
        <w:r w:rsidR="00F8631B">
          <w:rPr>
            <w:rFonts w:eastAsia="Yu Gothic Light"/>
          </w:rPr>
          <w:t>Date of adoption</w:t>
        </w:r>
        <w:r w:rsidR="0040639A">
          <w:rPr>
            <w:rFonts w:eastAsia="Yu Gothic Light"/>
          </w:rPr>
          <w:t>]</w:t>
        </w:r>
      </w:ins>
    </w:p>
    <w:p w14:paraId="4AA9AFF1" w14:textId="2B35EE9B" w:rsidR="00990B31" w:rsidRDefault="009F1BE9" w:rsidP="00990B31">
      <w:pPr>
        <w:pStyle w:val="Heading3"/>
        <w:keepNext w:val="0"/>
        <w:keepLines w:val="0"/>
        <w:rPr>
          <w:ins w:id="2191" w:author="CARB" w:date="2023-12-19T12:12:00Z"/>
          <w:rFonts w:eastAsia="Yu Gothic Light"/>
        </w:rPr>
      </w:pPr>
      <w:del w:id="2192" w:author="CARB" w:date="2023-12-19T12:12:00Z">
        <w:r w:rsidRPr="009F1BE9">
          <w:rPr>
            <w:rFonts w:eastAsia="Yu Gothic Light"/>
          </w:rPr>
          <w:delText>Tier 1 Simplified</w:delText>
        </w:r>
      </w:del>
      <w:ins w:id="2193" w:author="CARB" w:date="2023-12-19T12:12:00Z">
        <w:r w:rsidR="00990B31" w:rsidRPr="4F10FDBC">
          <w:rPr>
            <w:rFonts w:eastAsia="Yu Gothic Light"/>
          </w:rPr>
          <w:t xml:space="preserve">Tier 1 CI Calculator for </w:t>
        </w:r>
        <w:r w:rsidR="005A5FB7">
          <w:rPr>
            <w:rFonts w:eastAsia="Yu Gothic Light"/>
          </w:rPr>
          <w:t xml:space="preserve">Organic Waste </w:t>
        </w:r>
        <w:r w:rsidR="00990B31" w:rsidRPr="4F10FDBC">
          <w:rPr>
            <w:rFonts w:eastAsia="Yu Gothic Light"/>
          </w:rPr>
          <w:t xml:space="preserve">Biomethane </w:t>
        </w:r>
        <w:r w:rsidR="0040639A">
          <w:rPr>
            <w:rFonts w:eastAsia="Yu Gothic Light"/>
          </w:rPr>
          <w:t>[</w:t>
        </w:r>
        <w:r w:rsidR="00F8631B">
          <w:rPr>
            <w:rFonts w:eastAsia="Yu Gothic Light"/>
          </w:rPr>
          <w:t>Date of adoption</w:t>
        </w:r>
        <w:r w:rsidR="0040639A">
          <w:rPr>
            <w:rFonts w:eastAsia="Yu Gothic Light"/>
          </w:rPr>
          <w:t>]</w:t>
        </w:r>
      </w:ins>
    </w:p>
    <w:p w14:paraId="6ACF9507" w14:textId="4F0F850D" w:rsidR="00990B31" w:rsidRPr="00514B34" w:rsidRDefault="00990B31" w:rsidP="00893322">
      <w:pPr>
        <w:pStyle w:val="Heading3"/>
        <w:keepNext w:val="0"/>
        <w:keepLines w:val="0"/>
        <w:numPr>
          <w:numberingChange w:id="2194" w:author="CARB" w:date="2023-12-19T12:12:00Z" w:original="(%3:8:0:)"/>
        </w:numPr>
      </w:pPr>
      <w:ins w:id="2195" w:author="CARB" w:date="2023-12-19T12:12:00Z">
        <w:r>
          <w:lastRenderedPageBreak/>
          <w:t>Tier 1</w:t>
        </w:r>
      </w:ins>
      <w:r>
        <w:t xml:space="preserve"> CI Calculator for </w:t>
      </w:r>
      <w:del w:id="2196" w:author="CARB" w:date="2023-12-19T12:12:00Z">
        <w:r w:rsidR="009F1BE9" w:rsidRPr="009F1BE9">
          <w:rPr>
            <w:rFonts w:eastAsia="Yu Gothic Light"/>
          </w:rPr>
          <w:delText>Biomethane from Anaerobic Digestion of Organic Waste (August 13, 2018)</w:delText>
        </w:r>
      </w:del>
      <w:ins w:id="2197" w:author="CARB" w:date="2023-12-19T12:12:00Z">
        <w:r>
          <w:t xml:space="preserve">Hydrogen </w:t>
        </w:r>
        <w:r w:rsidR="0040639A">
          <w:t>[</w:t>
        </w:r>
        <w:r w:rsidR="00F8631B">
          <w:t>Date of adoption</w:t>
        </w:r>
        <w:r w:rsidR="0040639A">
          <w:t>]</w:t>
        </w:r>
      </w:ins>
    </w:p>
    <w:p w14:paraId="38951DA3" w14:textId="67ABF224" w:rsidR="00990B31" w:rsidRPr="009F1BE9" w:rsidRDefault="009F1BE9" w:rsidP="00990B31">
      <w:pPr>
        <w:pStyle w:val="Heading2"/>
        <w:keepNext w:val="0"/>
        <w:keepLines w:val="0"/>
        <w:rPr>
          <w:rFonts w:eastAsia="Yu Gothic Light"/>
        </w:rPr>
      </w:pPr>
      <w:del w:id="2198" w:author="CARB" w:date="2023-12-19T12:12:00Z">
        <w:r w:rsidRPr="0095739F">
          <w:rPr>
            <w:rFonts w:eastAsia="Yu Gothic Light"/>
            <w:i/>
            <w:iCs/>
          </w:rPr>
          <w:delText>OPGEE2.0</w:delText>
        </w:r>
      </w:del>
      <w:ins w:id="2199" w:author="CARB" w:date="2023-12-19T12:12:00Z">
        <w:r w:rsidR="00990B31" w:rsidRPr="0095739F">
          <w:rPr>
            <w:rFonts w:eastAsia="Yu Gothic Light"/>
            <w:i/>
            <w:iCs/>
          </w:rPr>
          <w:t>OPGEE</w:t>
        </w:r>
      </w:ins>
      <w:r w:rsidR="00990B31" w:rsidRPr="0095739F">
        <w:rPr>
          <w:rFonts w:eastAsia="Yu Gothic Light"/>
          <w:i/>
          <w:iCs/>
        </w:rPr>
        <w:t>.</w:t>
      </w:r>
      <w:r w:rsidR="00990B31" w:rsidRPr="009F1BE9">
        <w:rPr>
          <w:rFonts w:eastAsia="Yu Gothic Light"/>
        </w:rPr>
        <w:t xml:space="preserve"> The </w:t>
      </w:r>
      <w:del w:id="2200" w:author="CARB" w:date="2023-12-19T12:12:00Z">
        <w:r w:rsidRPr="009F1BE9">
          <w:rPr>
            <w:rFonts w:eastAsia="Yu Gothic Light"/>
          </w:rPr>
          <w:delText>OPGEE2.0</w:delText>
        </w:r>
      </w:del>
      <w:ins w:id="2201" w:author="CARB" w:date="2023-12-19T12:12:00Z">
        <w:r w:rsidR="00990B31" w:rsidRPr="009F1BE9">
          <w:rPr>
            <w:rFonts w:eastAsia="Yu Gothic Light"/>
          </w:rPr>
          <w:t>OPGEE</w:t>
        </w:r>
      </w:ins>
      <w:r w:rsidR="00990B31" w:rsidRPr="009F1BE9">
        <w:rPr>
          <w:rFonts w:eastAsia="Yu Gothic Light"/>
        </w:rPr>
        <w:t xml:space="preserve"> model is used to generate carbon intensities for crude oil used in the production of ultra-low sulfur diesel (ULSD) and California Reformulated Gasoline </w:t>
      </w:r>
      <w:proofErr w:type="spellStart"/>
      <w:r w:rsidR="00990B31" w:rsidRPr="009F1BE9">
        <w:rPr>
          <w:rFonts w:eastAsia="Yu Gothic Light"/>
        </w:rPr>
        <w:t>Blendstock</w:t>
      </w:r>
      <w:proofErr w:type="spellEnd"/>
      <w:r w:rsidR="00990B31" w:rsidRPr="009F1BE9">
        <w:rPr>
          <w:rFonts w:eastAsia="Yu Gothic Light"/>
        </w:rPr>
        <w:t xml:space="preserve"> for Oxygenate Blending (CARBOB).</w:t>
      </w:r>
    </w:p>
    <w:p w14:paraId="4B9EC5DD" w14:textId="77777777" w:rsidR="00990B31" w:rsidRPr="009F1BE9" w:rsidRDefault="00990B31" w:rsidP="00990B31">
      <w:pPr>
        <w:pStyle w:val="Heading2"/>
        <w:keepNext w:val="0"/>
        <w:keepLines w:val="0"/>
        <w:rPr>
          <w:rFonts w:eastAsia="Yu Gothic Light"/>
        </w:rPr>
      </w:pPr>
      <w:r w:rsidRPr="00DC7267">
        <w:rPr>
          <w:rFonts w:eastAsia="Yu Gothic Light"/>
          <w:i/>
          <w:iCs/>
        </w:rPr>
        <w:t>Accounting for Land Use Change.</w:t>
      </w:r>
      <w:r w:rsidRPr="009F1BE9">
        <w:rPr>
          <w:rFonts w:eastAsia="Yu Gothic Light"/>
        </w:rPr>
        <w:t xml:space="preserve"> The Executive Officer calculates LUC effects for certain crop-based biofuels using the GTAP model (modified to include agricultural data and termed GTAP-BIO) and the AEZ-EF model. LUC values for six feedstock/finished biofuel combinations are provided in Table 6 below. The Executive Officer may use the same modeling framework to assess LUC values for other fuel or feedstock combinations, not currently found in Table 6, as part of processing a pathway application. Alternatively, the Executive Officer may require a fuel pathway applicant to use one of the values in Table </w:t>
      </w:r>
      <w:proofErr w:type="gramStart"/>
      <w:r w:rsidRPr="009F1BE9">
        <w:rPr>
          <w:rFonts w:eastAsia="Yu Gothic Light"/>
        </w:rPr>
        <w:t>6, if</w:t>
      </w:r>
      <w:proofErr w:type="gramEnd"/>
      <w:r w:rsidRPr="009F1BE9">
        <w:rPr>
          <w:rFonts w:eastAsia="Yu Gothic Light"/>
        </w:rPr>
        <w:t xml:space="preserve"> the Executive Officer deems that value appropriate to use for a fuel or feedstock combination not currently listed in Table 6.</w:t>
      </w:r>
    </w:p>
    <w:p w14:paraId="25198C59" w14:textId="77777777" w:rsidR="00990B31" w:rsidRPr="00667EEE" w:rsidRDefault="00990B31" w:rsidP="00667EEE">
      <w:pPr>
        <w:jc w:val="center"/>
        <w:rPr>
          <w:b/>
        </w:rPr>
      </w:pPr>
      <w:r w:rsidRPr="00667EEE">
        <w:rPr>
          <w:b/>
        </w:rPr>
        <w:t>Table 6. Land Use Change Values for Use in CI Determination</w:t>
      </w:r>
    </w:p>
    <w:tbl>
      <w:tblPr>
        <w:tblStyle w:val="TableGrid"/>
        <w:tblW w:w="0" w:type="auto"/>
        <w:jc w:val="center"/>
        <w:tblLook w:val="04A0" w:firstRow="1" w:lastRow="0" w:firstColumn="1" w:lastColumn="0" w:noHBand="0" w:noVBand="1"/>
      </w:tblPr>
      <w:tblGrid>
        <w:gridCol w:w="3733"/>
        <w:gridCol w:w="3199"/>
      </w:tblGrid>
      <w:tr w:rsidR="00990B31" w:rsidRPr="00C4524C" w14:paraId="15FF61F2" w14:textId="77777777">
        <w:trPr>
          <w:trHeight w:val="444"/>
          <w:jc w:val="center"/>
        </w:trPr>
        <w:tc>
          <w:tcPr>
            <w:tcW w:w="3733" w:type="dxa"/>
            <w:tcBorders>
              <w:top w:val="single" w:sz="4" w:space="0" w:color="auto"/>
              <w:left w:val="single" w:sz="4" w:space="0" w:color="auto"/>
              <w:bottom w:val="single" w:sz="4" w:space="0" w:color="auto"/>
              <w:right w:val="single" w:sz="4" w:space="0" w:color="auto"/>
            </w:tcBorders>
            <w:vAlign w:val="center"/>
            <w:hideMark/>
          </w:tcPr>
          <w:p w14:paraId="6029FCBC" w14:textId="77777777" w:rsidR="00990B31" w:rsidRPr="00C4524C" w:rsidRDefault="00990B31">
            <w:pPr>
              <w:autoSpaceDE w:val="0"/>
              <w:autoSpaceDN w:val="0"/>
              <w:adjustRightInd w:val="0"/>
              <w:spacing w:after="200"/>
              <w:jc w:val="center"/>
              <w:rPr>
                <w:rFonts w:cs="Arial"/>
                <w:b/>
                <w:i/>
                <w:szCs w:val="24"/>
              </w:rPr>
            </w:pPr>
            <w:r w:rsidRPr="00C4524C">
              <w:rPr>
                <w:rFonts w:cs="Arial"/>
                <w:b/>
                <w:i/>
                <w:szCs w:val="24"/>
              </w:rPr>
              <w:t>Biofuel</w:t>
            </w:r>
          </w:p>
        </w:tc>
        <w:tc>
          <w:tcPr>
            <w:tcW w:w="3199" w:type="dxa"/>
            <w:tcBorders>
              <w:top w:val="single" w:sz="4" w:space="0" w:color="auto"/>
              <w:left w:val="single" w:sz="4" w:space="0" w:color="auto"/>
              <w:bottom w:val="single" w:sz="4" w:space="0" w:color="auto"/>
              <w:right w:val="single" w:sz="4" w:space="0" w:color="auto"/>
            </w:tcBorders>
            <w:vAlign w:val="center"/>
            <w:hideMark/>
          </w:tcPr>
          <w:p w14:paraId="45D1A04C" w14:textId="77777777" w:rsidR="00990B31" w:rsidRPr="00C4524C" w:rsidRDefault="00990B31">
            <w:pPr>
              <w:autoSpaceDE w:val="0"/>
              <w:autoSpaceDN w:val="0"/>
              <w:adjustRightInd w:val="0"/>
              <w:spacing w:after="200"/>
              <w:jc w:val="center"/>
              <w:rPr>
                <w:rFonts w:cs="Arial"/>
                <w:b/>
                <w:i/>
                <w:szCs w:val="24"/>
              </w:rPr>
            </w:pPr>
            <w:r w:rsidRPr="00C4524C">
              <w:rPr>
                <w:rFonts w:cs="Arial"/>
                <w:b/>
                <w:i/>
                <w:szCs w:val="24"/>
              </w:rPr>
              <w:t>LUC (gCO</w:t>
            </w:r>
            <w:r w:rsidRPr="00C4524C">
              <w:rPr>
                <w:rFonts w:cs="Arial"/>
                <w:b/>
                <w:i/>
                <w:szCs w:val="24"/>
                <w:vertAlign w:val="subscript"/>
              </w:rPr>
              <w:t>2</w:t>
            </w:r>
            <w:r w:rsidRPr="00C4524C">
              <w:rPr>
                <w:rFonts w:cs="Arial"/>
                <w:b/>
                <w:i/>
                <w:szCs w:val="24"/>
              </w:rPr>
              <w:t>/MJ)</w:t>
            </w:r>
          </w:p>
        </w:tc>
      </w:tr>
      <w:tr w:rsidR="00990B31" w:rsidRPr="008116D2" w14:paraId="74D7B303" w14:textId="77777777">
        <w:trPr>
          <w:trHeight w:val="331"/>
          <w:jc w:val="center"/>
        </w:trPr>
        <w:tc>
          <w:tcPr>
            <w:tcW w:w="3733" w:type="dxa"/>
            <w:tcBorders>
              <w:top w:val="single" w:sz="4" w:space="0" w:color="auto"/>
              <w:left w:val="single" w:sz="4" w:space="0" w:color="auto"/>
              <w:bottom w:val="single" w:sz="4" w:space="0" w:color="auto"/>
              <w:right w:val="single" w:sz="4" w:space="0" w:color="auto"/>
            </w:tcBorders>
            <w:vAlign w:val="center"/>
            <w:hideMark/>
          </w:tcPr>
          <w:p w14:paraId="015D4EB2" w14:textId="77777777" w:rsidR="00990B31" w:rsidRPr="008116D2" w:rsidRDefault="00990B31">
            <w:pPr>
              <w:autoSpaceDE w:val="0"/>
              <w:autoSpaceDN w:val="0"/>
              <w:adjustRightInd w:val="0"/>
              <w:spacing w:after="200"/>
              <w:rPr>
                <w:rFonts w:cs="Arial"/>
                <w:szCs w:val="24"/>
              </w:rPr>
            </w:pPr>
            <w:r w:rsidRPr="008116D2">
              <w:rPr>
                <w:rFonts w:cs="Arial"/>
                <w:szCs w:val="24"/>
              </w:rPr>
              <w:t>Corn Ethanol</w:t>
            </w:r>
          </w:p>
        </w:tc>
        <w:tc>
          <w:tcPr>
            <w:tcW w:w="3199" w:type="dxa"/>
            <w:tcBorders>
              <w:top w:val="single" w:sz="4" w:space="0" w:color="auto"/>
              <w:left w:val="single" w:sz="4" w:space="0" w:color="auto"/>
              <w:bottom w:val="single" w:sz="4" w:space="0" w:color="auto"/>
              <w:right w:val="single" w:sz="4" w:space="0" w:color="auto"/>
            </w:tcBorders>
            <w:vAlign w:val="center"/>
            <w:hideMark/>
          </w:tcPr>
          <w:p w14:paraId="73A0A49B" w14:textId="77777777" w:rsidR="00990B31" w:rsidRPr="008116D2" w:rsidRDefault="00990B31">
            <w:pPr>
              <w:autoSpaceDE w:val="0"/>
              <w:autoSpaceDN w:val="0"/>
              <w:adjustRightInd w:val="0"/>
              <w:spacing w:after="200"/>
              <w:jc w:val="center"/>
              <w:rPr>
                <w:rFonts w:cs="Arial"/>
                <w:szCs w:val="24"/>
              </w:rPr>
            </w:pPr>
            <w:r w:rsidRPr="008116D2">
              <w:rPr>
                <w:rFonts w:cs="Arial"/>
                <w:color w:val="000000"/>
                <w:szCs w:val="24"/>
              </w:rPr>
              <w:t>19.8</w:t>
            </w:r>
          </w:p>
        </w:tc>
      </w:tr>
      <w:tr w:rsidR="00990B31" w:rsidRPr="008116D2" w14:paraId="2DAB34C7" w14:textId="77777777">
        <w:trPr>
          <w:trHeight w:val="444"/>
          <w:jc w:val="center"/>
        </w:trPr>
        <w:tc>
          <w:tcPr>
            <w:tcW w:w="3733" w:type="dxa"/>
            <w:tcBorders>
              <w:top w:val="single" w:sz="4" w:space="0" w:color="auto"/>
              <w:left w:val="single" w:sz="4" w:space="0" w:color="auto"/>
              <w:bottom w:val="single" w:sz="4" w:space="0" w:color="auto"/>
              <w:right w:val="single" w:sz="4" w:space="0" w:color="auto"/>
            </w:tcBorders>
            <w:vAlign w:val="center"/>
            <w:hideMark/>
          </w:tcPr>
          <w:p w14:paraId="11FB6444" w14:textId="77777777" w:rsidR="00990B31" w:rsidRPr="008116D2" w:rsidRDefault="00990B31">
            <w:pPr>
              <w:autoSpaceDE w:val="0"/>
              <w:autoSpaceDN w:val="0"/>
              <w:adjustRightInd w:val="0"/>
              <w:spacing w:after="200"/>
              <w:rPr>
                <w:rFonts w:cs="Arial"/>
                <w:szCs w:val="24"/>
              </w:rPr>
            </w:pPr>
            <w:r w:rsidRPr="008116D2">
              <w:rPr>
                <w:rFonts w:cs="Arial"/>
                <w:szCs w:val="24"/>
              </w:rPr>
              <w:t>Sugarcane Ethanol</w:t>
            </w:r>
          </w:p>
        </w:tc>
        <w:tc>
          <w:tcPr>
            <w:tcW w:w="3199" w:type="dxa"/>
            <w:tcBorders>
              <w:top w:val="single" w:sz="4" w:space="0" w:color="auto"/>
              <w:left w:val="single" w:sz="4" w:space="0" w:color="auto"/>
              <w:bottom w:val="single" w:sz="4" w:space="0" w:color="auto"/>
              <w:right w:val="single" w:sz="4" w:space="0" w:color="auto"/>
            </w:tcBorders>
            <w:vAlign w:val="center"/>
            <w:hideMark/>
          </w:tcPr>
          <w:p w14:paraId="74424703" w14:textId="77777777" w:rsidR="00990B31" w:rsidRPr="008116D2" w:rsidRDefault="00990B31">
            <w:pPr>
              <w:autoSpaceDE w:val="0"/>
              <w:autoSpaceDN w:val="0"/>
              <w:adjustRightInd w:val="0"/>
              <w:spacing w:after="200"/>
              <w:jc w:val="center"/>
              <w:rPr>
                <w:rFonts w:cs="Arial"/>
                <w:szCs w:val="24"/>
              </w:rPr>
            </w:pPr>
            <w:r w:rsidRPr="008116D2">
              <w:rPr>
                <w:rFonts w:cs="Arial"/>
                <w:color w:val="000000"/>
                <w:szCs w:val="24"/>
              </w:rPr>
              <w:t>11.8</w:t>
            </w:r>
          </w:p>
        </w:tc>
      </w:tr>
      <w:tr w:rsidR="00990B31" w:rsidRPr="008116D2" w14:paraId="3C254150" w14:textId="77777777">
        <w:trPr>
          <w:trHeight w:val="444"/>
          <w:jc w:val="center"/>
        </w:trPr>
        <w:tc>
          <w:tcPr>
            <w:tcW w:w="3733" w:type="dxa"/>
            <w:tcBorders>
              <w:top w:val="single" w:sz="4" w:space="0" w:color="auto"/>
              <w:left w:val="single" w:sz="4" w:space="0" w:color="auto"/>
              <w:bottom w:val="single" w:sz="4" w:space="0" w:color="auto"/>
              <w:right w:val="single" w:sz="4" w:space="0" w:color="auto"/>
            </w:tcBorders>
            <w:vAlign w:val="center"/>
            <w:hideMark/>
          </w:tcPr>
          <w:p w14:paraId="1C148558" w14:textId="77777777" w:rsidR="00990B31" w:rsidRPr="008116D2" w:rsidRDefault="00990B31">
            <w:pPr>
              <w:autoSpaceDE w:val="0"/>
              <w:autoSpaceDN w:val="0"/>
              <w:adjustRightInd w:val="0"/>
              <w:spacing w:after="200"/>
              <w:rPr>
                <w:rFonts w:cs="Arial"/>
                <w:szCs w:val="24"/>
              </w:rPr>
            </w:pPr>
            <w:r w:rsidRPr="008116D2">
              <w:rPr>
                <w:rFonts w:cs="Arial"/>
                <w:szCs w:val="24"/>
              </w:rPr>
              <w:t>Soy Biomass-Based Diesel</w:t>
            </w:r>
          </w:p>
        </w:tc>
        <w:tc>
          <w:tcPr>
            <w:tcW w:w="3199" w:type="dxa"/>
            <w:tcBorders>
              <w:top w:val="single" w:sz="4" w:space="0" w:color="auto"/>
              <w:left w:val="single" w:sz="4" w:space="0" w:color="auto"/>
              <w:bottom w:val="single" w:sz="4" w:space="0" w:color="auto"/>
              <w:right w:val="single" w:sz="4" w:space="0" w:color="auto"/>
            </w:tcBorders>
            <w:vAlign w:val="center"/>
            <w:hideMark/>
          </w:tcPr>
          <w:p w14:paraId="5A4C4CA5" w14:textId="77777777" w:rsidR="00990B31" w:rsidRPr="008116D2" w:rsidRDefault="00990B31">
            <w:pPr>
              <w:autoSpaceDE w:val="0"/>
              <w:autoSpaceDN w:val="0"/>
              <w:adjustRightInd w:val="0"/>
              <w:spacing w:after="200"/>
              <w:jc w:val="center"/>
              <w:rPr>
                <w:rFonts w:cs="Arial"/>
                <w:szCs w:val="24"/>
              </w:rPr>
            </w:pPr>
            <w:r w:rsidRPr="008116D2">
              <w:rPr>
                <w:rFonts w:cs="Arial"/>
                <w:color w:val="000000"/>
                <w:szCs w:val="24"/>
              </w:rPr>
              <w:t>29.1</w:t>
            </w:r>
          </w:p>
        </w:tc>
      </w:tr>
      <w:tr w:rsidR="00990B31" w:rsidRPr="008116D2" w14:paraId="55D4BA07" w14:textId="77777777">
        <w:trPr>
          <w:trHeight w:val="457"/>
          <w:jc w:val="center"/>
        </w:trPr>
        <w:tc>
          <w:tcPr>
            <w:tcW w:w="3733" w:type="dxa"/>
            <w:tcBorders>
              <w:top w:val="single" w:sz="4" w:space="0" w:color="auto"/>
              <w:left w:val="single" w:sz="4" w:space="0" w:color="auto"/>
              <w:bottom w:val="single" w:sz="4" w:space="0" w:color="auto"/>
              <w:right w:val="single" w:sz="4" w:space="0" w:color="auto"/>
            </w:tcBorders>
            <w:vAlign w:val="center"/>
            <w:hideMark/>
          </w:tcPr>
          <w:p w14:paraId="7C477F10" w14:textId="77777777" w:rsidR="00990B31" w:rsidRPr="008116D2" w:rsidRDefault="00990B31">
            <w:pPr>
              <w:autoSpaceDE w:val="0"/>
              <w:autoSpaceDN w:val="0"/>
              <w:adjustRightInd w:val="0"/>
              <w:spacing w:after="200"/>
              <w:rPr>
                <w:rFonts w:cs="Arial"/>
                <w:szCs w:val="24"/>
              </w:rPr>
            </w:pPr>
            <w:r w:rsidRPr="008116D2">
              <w:rPr>
                <w:rFonts w:cs="Arial"/>
                <w:szCs w:val="24"/>
              </w:rPr>
              <w:t>Canola Biomass-Based Diesel</w:t>
            </w:r>
          </w:p>
        </w:tc>
        <w:tc>
          <w:tcPr>
            <w:tcW w:w="3199" w:type="dxa"/>
            <w:tcBorders>
              <w:top w:val="single" w:sz="4" w:space="0" w:color="auto"/>
              <w:left w:val="single" w:sz="4" w:space="0" w:color="auto"/>
              <w:bottom w:val="single" w:sz="4" w:space="0" w:color="auto"/>
              <w:right w:val="single" w:sz="4" w:space="0" w:color="auto"/>
            </w:tcBorders>
            <w:vAlign w:val="center"/>
            <w:hideMark/>
          </w:tcPr>
          <w:p w14:paraId="5DE28352" w14:textId="77777777" w:rsidR="00990B31" w:rsidRPr="008116D2" w:rsidRDefault="00990B31">
            <w:pPr>
              <w:autoSpaceDE w:val="0"/>
              <w:autoSpaceDN w:val="0"/>
              <w:adjustRightInd w:val="0"/>
              <w:spacing w:after="200"/>
              <w:jc w:val="center"/>
              <w:rPr>
                <w:rFonts w:cs="Arial"/>
                <w:szCs w:val="24"/>
              </w:rPr>
            </w:pPr>
            <w:r w:rsidRPr="008116D2">
              <w:rPr>
                <w:rFonts w:cs="Arial"/>
                <w:color w:val="000000"/>
                <w:szCs w:val="24"/>
              </w:rPr>
              <w:t>14.5</w:t>
            </w:r>
          </w:p>
        </w:tc>
      </w:tr>
      <w:tr w:rsidR="00990B31" w:rsidRPr="008116D2" w14:paraId="7973271F" w14:textId="77777777">
        <w:trPr>
          <w:trHeight w:val="444"/>
          <w:jc w:val="center"/>
        </w:trPr>
        <w:tc>
          <w:tcPr>
            <w:tcW w:w="3733" w:type="dxa"/>
            <w:tcBorders>
              <w:top w:val="single" w:sz="4" w:space="0" w:color="auto"/>
              <w:left w:val="single" w:sz="4" w:space="0" w:color="auto"/>
              <w:bottom w:val="single" w:sz="4" w:space="0" w:color="auto"/>
              <w:right w:val="single" w:sz="4" w:space="0" w:color="auto"/>
            </w:tcBorders>
            <w:vAlign w:val="center"/>
            <w:hideMark/>
          </w:tcPr>
          <w:p w14:paraId="5CF18531" w14:textId="77777777" w:rsidR="00990B31" w:rsidRPr="008116D2" w:rsidRDefault="00990B31">
            <w:pPr>
              <w:autoSpaceDE w:val="0"/>
              <w:autoSpaceDN w:val="0"/>
              <w:adjustRightInd w:val="0"/>
              <w:spacing w:after="200"/>
              <w:rPr>
                <w:rFonts w:cs="Arial"/>
                <w:szCs w:val="24"/>
              </w:rPr>
            </w:pPr>
            <w:r w:rsidRPr="008116D2">
              <w:rPr>
                <w:rFonts w:cs="Arial"/>
                <w:szCs w:val="24"/>
              </w:rPr>
              <w:t>Grain Sorghum Ethanol</w:t>
            </w:r>
          </w:p>
        </w:tc>
        <w:tc>
          <w:tcPr>
            <w:tcW w:w="3199" w:type="dxa"/>
            <w:tcBorders>
              <w:top w:val="single" w:sz="4" w:space="0" w:color="auto"/>
              <w:left w:val="single" w:sz="4" w:space="0" w:color="auto"/>
              <w:bottom w:val="single" w:sz="4" w:space="0" w:color="auto"/>
              <w:right w:val="single" w:sz="4" w:space="0" w:color="auto"/>
            </w:tcBorders>
            <w:vAlign w:val="center"/>
            <w:hideMark/>
          </w:tcPr>
          <w:p w14:paraId="388FA329" w14:textId="77777777" w:rsidR="00990B31" w:rsidRPr="008116D2" w:rsidRDefault="00990B31">
            <w:pPr>
              <w:autoSpaceDE w:val="0"/>
              <w:autoSpaceDN w:val="0"/>
              <w:adjustRightInd w:val="0"/>
              <w:spacing w:after="200"/>
              <w:jc w:val="center"/>
              <w:rPr>
                <w:rFonts w:cs="Arial"/>
                <w:szCs w:val="24"/>
              </w:rPr>
            </w:pPr>
            <w:r w:rsidRPr="008116D2">
              <w:rPr>
                <w:rFonts w:cs="Arial"/>
                <w:color w:val="000000"/>
                <w:szCs w:val="24"/>
              </w:rPr>
              <w:t>19.4</w:t>
            </w:r>
          </w:p>
        </w:tc>
      </w:tr>
      <w:tr w:rsidR="00990B31" w:rsidRPr="008116D2" w14:paraId="4E3DF09A" w14:textId="77777777">
        <w:trPr>
          <w:trHeight w:val="221"/>
          <w:jc w:val="center"/>
        </w:trPr>
        <w:tc>
          <w:tcPr>
            <w:tcW w:w="3733" w:type="dxa"/>
            <w:tcBorders>
              <w:top w:val="single" w:sz="4" w:space="0" w:color="auto"/>
              <w:left w:val="single" w:sz="4" w:space="0" w:color="auto"/>
              <w:bottom w:val="single" w:sz="4" w:space="0" w:color="auto"/>
              <w:right w:val="single" w:sz="4" w:space="0" w:color="auto"/>
            </w:tcBorders>
            <w:vAlign w:val="center"/>
            <w:hideMark/>
          </w:tcPr>
          <w:p w14:paraId="51B0B830" w14:textId="77777777" w:rsidR="00990B31" w:rsidRPr="008116D2" w:rsidRDefault="00990B31">
            <w:pPr>
              <w:autoSpaceDE w:val="0"/>
              <w:autoSpaceDN w:val="0"/>
              <w:adjustRightInd w:val="0"/>
              <w:spacing w:after="200"/>
              <w:rPr>
                <w:rFonts w:cs="Arial"/>
                <w:szCs w:val="24"/>
              </w:rPr>
            </w:pPr>
            <w:r w:rsidRPr="008116D2">
              <w:rPr>
                <w:rFonts w:cs="Arial"/>
                <w:szCs w:val="24"/>
              </w:rPr>
              <w:t>Palm Biomass-Based Diesel</w:t>
            </w:r>
          </w:p>
        </w:tc>
        <w:tc>
          <w:tcPr>
            <w:tcW w:w="3199" w:type="dxa"/>
            <w:tcBorders>
              <w:top w:val="single" w:sz="4" w:space="0" w:color="auto"/>
              <w:left w:val="single" w:sz="4" w:space="0" w:color="auto"/>
              <w:bottom w:val="single" w:sz="4" w:space="0" w:color="auto"/>
              <w:right w:val="single" w:sz="4" w:space="0" w:color="auto"/>
            </w:tcBorders>
            <w:vAlign w:val="center"/>
            <w:hideMark/>
          </w:tcPr>
          <w:p w14:paraId="0396E0E2" w14:textId="77777777" w:rsidR="00990B31" w:rsidRPr="008116D2" w:rsidRDefault="00990B31">
            <w:pPr>
              <w:autoSpaceDE w:val="0"/>
              <w:autoSpaceDN w:val="0"/>
              <w:adjustRightInd w:val="0"/>
              <w:spacing w:after="200"/>
              <w:jc w:val="center"/>
              <w:rPr>
                <w:rFonts w:cs="Arial"/>
                <w:szCs w:val="24"/>
              </w:rPr>
            </w:pPr>
            <w:r w:rsidRPr="008116D2">
              <w:rPr>
                <w:rFonts w:cs="Arial"/>
                <w:color w:val="000000"/>
                <w:szCs w:val="24"/>
              </w:rPr>
              <w:t>71.4</w:t>
            </w:r>
          </w:p>
        </w:tc>
      </w:tr>
    </w:tbl>
    <w:p w14:paraId="4A75508E" w14:textId="77777777" w:rsidR="006443A7" w:rsidRPr="00F974F9" w:rsidRDefault="006443A7" w:rsidP="00F974F9">
      <w:pPr>
        <w:spacing w:before="160"/>
        <w:rPr>
          <w:del w:id="2202" w:author="CARB" w:date="2023-12-19T12:12:00Z"/>
          <w:sz w:val="20"/>
          <w:szCs w:val="18"/>
        </w:rPr>
      </w:pPr>
      <w:del w:id="2203" w:author="CARB" w:date="2023-12-19T12:12:00Z">
        <w:r w:rsidRPr="00F974F9">
          <w:rPr>
            <w:sz w:val="20"/>
            <w:szCs w:val="18"/>
          </w:rPr>
          <w:delText>* Fiber in this case refers to corn and grain sorghum fiber exclusively.</w:delText>
        </w:r>
      </w:del>
    </w:p>
    <w:p w14:paraId="07AA1D81" w14:textId="36944EC3" w:rsidR="004F2B2B" w:rsidRPr="00C44CDC" w:rsidRDefault="00990B31" w:rsidP="00C44CDC">
      <w:pPr>
        <w:rPr>
          <w:sz w:val="20"/>
          <w:szCs w:val="18"/>
        </w:rPr>
      </w:pPr>
      <w:r w:rsidRPr="00C44CDC">
        <w:rPr>
          <w:sz w:val="20"/>
          <w:szCs w:val="18"/>
        </w:rPr>
        <w:t xml:space="preserve">NOTE: Authority cited: Sections 38510, 38530, 38560, 38560.5, 38571, 38580, 39600, 39601, 41510, 41511 and 43018, Health and Safety Code; 42 U.S.C. section 7545; and </w:t>
      </w:r>
      <w:r w:rsidRPr="00C44CDC">
        <w:rPr>
          <w:i/>
          <w:sz w:val="20"/>
          <w:szCs w:val="18"/>
        </w:rPr>
        <w:t xml:space="preserve">Western Oil and Gas </w:t>
      </w:r>
      <w:proofErr w:type="spellStart"/>
      <w:r w:rsidRPr="00C44CDC">
        <w:rPr>
          <w:i/>
          <w:sz w:val="20"/>
          <w:szCs w:val="18"/>
        </w:rPr>
        <w:t>Ass'n</w:t>
      </w:r>
      <w:proofErr w:type="spellEnd"/>
      <w:r w:rsidRPr="00C44CDC">
        <w:rPr>
          <w:i/>
          <w:sz w:val="20"/>
          <w:szCs w:val="18"/>
        </w:rPr>
        <w:t xml:space="preserve"> v. Orange County Air Pollution Control District</w:t>
      </w:r>
      <w:r w:rsidRPr="00C44CDC">
        <w:rPr>
          <w:sz w:val="20"/>
          <w:szCs w:val="18"/>
        </w:rPr>
        <w:t xml:space="preserve">, 14 Cal.3d 411, 121 </w:t>
      </w:r>
      <w:proofErr w:type="spellStart"/>
      <w:r w:rsidRPr="00C44CDC">
        <w:rPr>
          <w:sz w:val="20"/>
          <w:szCs w:val="18"/>
        </w:rPr>
        <w:t>Cal.Rptr</w:t>
      </w:r>
      <w:proofErr w:type="spellEnd"/>
      <w:r w:rsidRPr="00C44CDC">
        <w:rPr>
          <w:sz w:val="20"/>
          <w:szCs w:val="18"/>
        </w:rPr>
        <w:t xml:space="preserve">. 249 (1975). Reference: Sections 38501, 38510, 39515, 39516, 38571, 38580, 39000, 39001, 39002, 39003, 39515, 39516, 41510, 41511 and 43000, Health and Safety Code; Section 25000.5, Public Resources Code; and </w:t>
      </w:r>
      <w:r w:rsidRPr="00C44CDC">
        <w:rPr>
          <w:i/>
          <w:sz w:val="20"/>
          <w:szCs w:val="18"/>
        </w:rPr>
        <w:t xml:space="preserve">Western Oil and Gas </w:t>
      </w:r>
      <w:proofErr w:type="spellStart"/>
      <w:r w:rsidRPr="00C44CDC">
        <w:rPr>
          <w:i/>
          <w:sz w:val="20"/>
          <w:szCs w:val="18"/>
        </w:rPr>
        <w:t>Ass'n</w:t>
      </w:r>
      <w:proofErr w:type="spellEnd"/>
      <w:r w:rsidRPr="00C44CDC">
        <w:rPr>
          <w:i/>
          <w:sz w:val="20"/>
          <w:szCs w:val="18"/>
        </w:rPr>
        <w:t xml:space="preserve"> v. Orange County Air Pollution Control District</w:t>
      </w:r>
      <w:r w:rsidRPr="00C44CDC">
        <w:rPr>
          <w:sz w:val="20"/>
          <w:szCs w:val="18"/>
        </w:rPr>
        <w:t xml:space="preserve">, 14 Cal.3d 411, 121 </w:t>
      </w:r>
      <w:proofErr w:type="spellStart"/>
      <w:r w:rsidRPr="00C44CDC">
        <w:rPr>
          <w:sz w:val="20"/>
          <w:szCs w:val="18"/>
        </w:rPr>
        <w:t>Cal.Rptr</w:t>
      </w:r>
      <w:proofErr w:type="spellEnd"/>
      <w:r w:rsidRPr="00C44CDC">
        <w:rPr>
          <w:sz w:val="20"/>
          <w:szCs w:val="18"/>
        </w:rPr>
        <w:t>. 249 (1975).</w:t>
      </w:r>
    </w:p>
    <w:p w14:paraId="243A80DB" w14:textId="49E832A4" w:rsidR="00990B31" w:rsidRPr="009F1BE9" w:rsidRDefault="00990B31" w:rsidP="00990B31">
      <w:pPr>
        <w:pStyle w:val="Heading1"/>
        <w:keepNext w:val="0"/>
        <w:keepLines w:val="0"/>
        <w:rPr>
          <w:rFonts w:eastAsia="Yu Gothic Light"/>
        </w:rPr>
      </w:pPr>
      <w:r w:rsidRPr="14D6E132">
        <w:rPr>
          <w:rFonts w:eastAsia="Yu Gothic Light"/>
        </w:rPr>
        <w:t>95488.4. Relationship of Pathway Carbon Intensities to Units of Fuel Sold in California.</w:t>
      </w:r>
    </w:p>
    <w:p w14:paraId="736E24BA" w14:textId="11A02CA2" w:rsidR="00990B31" w:rsidRPr="009F1BE9" w:rsidRDefault="00990B31" w:rsidP="00990B31">
      <w:pPr>
        <w:pStyle w:val="Heading2"/>
        <w:keepNext w:val="0"/>
        <w:keepLines w:val="0"/>
        <w:rPr>
          <w:rFonts w:eastAsia="Yu Gothic Light"/>
        </w:rPr>
      </w:pPr>
      <w:r w:rsidRPr="009F1BE9">
        <w:rPr>
          <w:rFonts w:eastAsia="Yu Gothic Light"/>
        </w:rPr>
        <w:t xml:space="preserve">LCFS CIs represent the life cycle greenhouse gas emissions, expressed in a per-megajoule of finished-fuel energy basis, associated with long-term, steady-state </w:t>
      </w:r>
      <w:r w:rsidRPr="009F1BE9">
        <w:rPr>
          <w:rFonts w:eastAsia="Yu Gothic Light"/>
        </w:rPr>
        <w:lastRenderedPageBreak/>
        <w:t>fuel production operations. Actual CIs vary over time due to a variety of factors, including but not limited to seasonality, feedstock properties, plant maintenance, and unplanned interruptions and shutdowns. A fuel production operation will not be found to be in violation of its certified pathway based on CI unless a CI calculated from production data covering 24 months of operations is higher than the certified CI reported for that fuel in the LRT-CBTS system</w:t>
      </w:r>
      <w:del w:id="2204" w:author="CARB" w:date="2023-12-19T12:12:00Z">
        <w:r w:rsidR="009F1BE9" w:rsidRPr="009F1BE9">
          <w:rPr>
            <w:rFonts w:eastAsia="Yu Gothic Light"/>
          </w:rPr>
          <w:delText>. A fuel pathway applicant</w:delText>
        </w:r>
      </w:del>
      <w:ins w:id="2205" w:author="CARB" w:date="2023-12-19T12:12:00Z">
        <w:r w:rsidR="00F373C3">
          <w:rPr>
            <w:rFonts w:eastAsia="Yu Gothic Light"/>
          </w:rPr>
          <w:t xml:space="preserve"> and the </w:t>
        </w:r>
        <w:r w:rsidR="00B90E69">
          <w:rPr>
            <w:rFonts w:eastAsia="Yu Gothic Light"/>
          </w:rPr>
          <w:t>fuel pathway holder fails to satisfy an applicable</w:t>
        </w:r>
        <w:r w:rsidR="00C734CC">
          <w:rPr>
            <w:rFonts w:eastAsia="Yu Gothic Light"/>
          </w:rPr>
          <w:t xml:space="preserve"> deficit obligation for a verified CI exceedance specified in 95486.1(g)</w:t>
        </w:r>
        <w:r w:rsidRPr="009F1BE9">
          <w:rPr>
            <w:rFonts w:eastAsia="Yu Gothic Light"/>
          </w:rPr>
          <w:t xml:space="preserve">. A fuel pathway </w:t>
        </w:r>
        <w:r w:rsidR="00290296">
          <w:rPr>
            <w:rFonts w:eastAsia="Yu Gothic Light"/>
          </w:rPr>
          <w:t>holder</w:t>
        </w:r>
      </w:ins>
      <w:r w:rsidRPr="009F1BE9">
        <w:rPr>
          <w:rFonts w:eastAsia="Yu Gothic Light"/>
        </w:rPr>
        <w:t xml:space="preserve"> may add a conservative margin of safety, of a magnitude determined by the applicant, to increase the certified CI above the operational CI calculated based on the data submitted in the initial fuel pathway application, to account for potential process variability and diminish the risk of non-compliance with the certified CI. Fuel producers labeling fuel sold in California with LCFS CIs (in product transfer or similar documents), and fuel reporting entities using those CIs to report the fuel in the LRT-CBTS system, must ensure that the fuel so labeled and so reported will be found to have a life cycle CI, as calculated from production data covering 24 months of operation, that is equal to or less than the CIs reported in the LRT-CBTS system and on product transfer documents. Fuel reporting entities shall not report fuel sales under any LCFS CI unless the actual CI of that fuel, calculated as described in this </w:t>
      </w:r>
      <w:proofErr w:type="spellStart"/>
      <w:r w:rsidRPr="009F1BE9">
        <w:rPr>
          <w:rFonts w:eastAsia="Yu Gothic Light"/>
        </w:rPr>
        <w:t>subarticle</w:t>
      </w:r>
      <w:proofErr w:type="spellEnd"/>
      <w:r w:rsidRPr="009F1BE9">
        <w:rPr>
          <w:rFonts w:eastAsia="Yu Gothic Light"/>
        </w:rPr>
        <w:t>, is equal to or less than the LCFS CI under which sales of that fuel are reported in the LRT-CBTS system.</w:t>
      </w:r>
    </w:p>
    <w:p w14:paraId="6383E53C" w14:textId="77777777" w:rsidR="00990B31" w:rsidRPr="009F1BE9" w:rsidRDefault="00990B31" w:rsidP="00990B31">
      <w:pPr>
        <w:pStyle w:val="Heading2"/>
        <w:keepNext w:val="0"/>
        <w:keepLines w:val="0"/>
        <w:rPr>
          <w:rFonts w:eastAsia="Yu Gothic Light"/>
        </w:rPr>
      </w:pPr>
      <w:r w:rsidRPr="008116D2">
        <w:rPr>
          <w:rFonts w:eastAsia="Yu Gothic Light"/>
          <w:i/>
          <w:iCs/>
        </w:rPr>
        <w:t>General Rule.</w:t>
      </w:r>
      <w:r w:rsidRPr="009F1BE9">
        <w:rPr>
          <w:rFonts w:eastAsia="Yu Gothic Light"/>
        </w:rPr>
        <w:t xml:space="preserve"> Except as provided in subdivision (c) below, fuel producers and fuel reporting entities covered by this regulation order must associate a CI with each unit of fuel sold in California. In general, fuel producers and fuel reporting entities shall assign all units of fuel produced while a given set of production parameters is in effect the same CI, </w:t>
      </w:r>
      <w:proofErr w:type="gramStart"/>
      <w:r w:rsidRPr="009F1BE9">
        <w:rPr>
          <w:rFonts w:eastAsia="Yu Gothic Light"/>
        </w:rPr>
        <w:t>regardless</w:t>
      </w:r>
      <w:proofErr w:type="gramEnd"/>
      <w:r w:rsidRPr="009F1BE9">
        <w:rPr>
          <w:rFonts w:eastAsia="Yu Gothic Light"/>
        </w:rPr>
        <w:t xml:space="preserve"> whether those units will be sold in California. For example, where a producer uses both biogas and natural gas as process fuel, the producer shall assign all units produced a single CI that reflects the mix of process fuels used to produce those units; the producer shall not assign the units destined for the California market a CI associated only with the use of biogas.</w:t>
      </w:r>
    </w:p>
    <w:p w14:paraId="55FE1DC4" w14:textId="77777777" w:rsidR="00990B31" w:rsidRPr="009F1BE9" w:rsidRDefault="00990B31" w:rsidP="00EE6A79">
      <w:pPr>
        <w:ind w:left="720"/>
      </w:pPr>
      <w:r w:rsidRPr="009F1BE9">
        <w:t>A producer or fuel reporting entity may assign a different certified CI only when one or more production parameters changes. Following that change, all units produced while the new set of production parameters is in effect have the new CI, regardless of whether those units will be sold in California.</w:t>
      </w:r>
    </w:p>
    <w:p w14:paraId="10C8C26C" w14:textId="77777777" w:rsidR="00990B31" w:rsidRPr="009F1BE9" w:rsidRDefault="00990B31" w:rsidP="00990B31">
      <w:pPr>
        <w:pStyle w:val="Heading2"/>
        <w:keepNext w:val="0"/>
        <w:keepLines w:val="0"/>
        <w:rPr>
          <w:rFonts w:eastAsia="Yu Gothic Light"/>
        </w:rPr>
      </w:pPr>
      <w:r w:rsidRPr="008116D2">
        <w:rPr>
          <w:rFonts w:eastAsia="Yu Gothic Light"/>
          <w:i/>
          <w:iCs/>
        </w:rPr>
        <w:t>Exceptions.</w:t>
      </w:r>
      <w:r w:rsidRPr="009F1BE9">
        <w:rPr>
          <w:rFonts w:eastAsia="Yu Gothic Light"/>
        </w:rPr>
        <w:t xml:space="preserve"> Under the following two sets of conditions, a producer or fuel reporting entity may assign different CIs to portions of the fuel produced while a given set of production parameters is in effect. Those conditions are:</w:t>
      </w:r>
    </w:p>
    <w:p w14:paraId="00D75107" w14:textId="48DCFC8C" w:rsidR="00990B31" w:rsidRPr="009F1BE9" w:rsidRDefault="00990B31" w:rsidP="00990B31">
      <w:pPr>
        <w:pStyle w:val="Heading3"/>
        <w:keepNext w:val="0"/>
        <w:keepLines w:val="0"/>
        <w:rPr>
          <w:rFonts w:eastAsia="Yu Gothic Light"/>
        </w:rPr>
      </w:pPr>
      <w:r w:rsidRPr="009F1BE9">
        <w:rPr>
          <w:rFonts w:eastAsia="Yu Gothic Light"/>
        </w:rPr>
        <w:t xml:space="preserve">Two or more feedstocks are being simultaneously fed into the production process. For example, a renewable diesel production facility may feed a mixture of soy oil, </w:t>
      </w:r>
      <w:del w:id="2206" w:author="CARB" w:date="2023-12-19T12:12:00Z">
        <w:r w:rsidR="009F1BE9" w:rsidRPr="009F1BE9">
          <w:rPr>
            <w:rFonts w:eastAsia="Yu Gothic Light"/>
          </w:rPr>
          <w:delText>tallow</w:delText>
        </w:r>
      </w:del>
      <w:ins w:id="2207" w:author="CARB" w:date="2023-12-19T12:12:00Z">
        <w:r w:rsidR="008D3484">
          <w:rPr>
            <w:rFonts w:eastAsia="Yu Gothic Light"/>
          </w:rPr>
          <w:t>animal fat</w:t>
        </w:r>
      </w:ins>
      <w:r w:rsidRPr="009F1BE9">
        <w:rPr>
          <w:rFonts w:eastAsia="Yu Gothic Light"/>
        </w:rPr>
        <w:t xml:space="preserve">, and used cooking oil into its production </w:t>
      </w:r>
      <w:r w:rsidRPr="009F1BE9">
        <w:rPr>
          <w:rFonts w:eastAsia="Yu Gothic Light"/>
        </w:rPr>
        <w:lastRenderedPageBreak/>
        <w:t>process. Or a hydrogen production facility may use both natural gas and renewable natural gas as feedstock for steam methane reformation.</w:t>
      </w:r>
    </w:p>
    <w:p w14:paraId="5F4C17F6" w14:textId="77777777" w:rsidR="00990B31" w:rsidRPr="009F1BE9" w:rsidRDefault="00990B31" w:rsidP="00990B31">
      <w:pPr>
        <w:pStyle w:val="Heading3"/>
        <w:keepNext w:val="0"/>
        <w:keepLines w:val="0"/>
        <w:rPr>
          <w:rFonts w:eastAsia="Yu Gothic Light"/>
        </w:rPr>
      </w:pPr>
      <w:r w:rsidRPr="009F1BE9">
        <w:rPr>
          <w:rFonts w:eastAsia="Yu Gothic Light"/>
        </w:rPr>
        <w:t>Two or more co-products are being produced simultaneously. For example, a corn ethanol plant may dry only a portion of the distiller's grains it produces; a portion of the distiller's grains produced is sold dry, and the remainder is sold wet.</w:t>
      </w:r>
    </w:p>
    <w:p w14:paraId="05402ED5" w14:textId="77777777" w:rsidR="00990B31" w:rsidRPr="009F1BE9" w:rsidRDefault="00990B31" w:rsidP="00990B31">
      <w:pPr>
        <w:pStyle w:val="Heading2"/>
        <w:keepNext w:val="0"/>
        <w:keepLines w:val="0"/>
        <w:rPr>
          <w:rFonts w:eastAsia="Yu Gothic Light"/>
        </w:rPr>
      </w:pPr>
      <w:r w:rsidRPr="008116D2">
        <w:rPr>
          <w:rFonts w:eastAsia="Yu Gothic Light"/>
          <w:i/>
          <w:iCs/>
        </w:rPr>
        <w:t>How to Use the Multiple Feedstock Exception.</w:t>
      </w:r>
      <w:r w:rsidRPr="009F1BE9">
        <w:rPr>
          <w:rFonts w:eastAsia="Yu Gothic Light"/>
        </w:rPr>
        <w:t xml:space="preserve"> When two or more feedstocks are being simultaneously fed into the production process, the producer or fuel reporting entity shall associate a portion of the fuel produced with each feedstock, using the production facility's average production yield and one of the methods provided in section 95491(d)(1)(C). The producer or fuel reporting entity must then label each feedstock-specific subdivision of the total fuel quantity produced with the certified CI associated with that feedstock.</w:t>
      </w:r>
    </w:p>
    <w:p w14:paraId="0A5166FE" w14:textId="77777777" w:rsidR="00990B31" w:rsidRPr="009F1BE9" w:rsidRDefault="00990B31" w:rsidP="00990B31">
      <w:pPr>
        <w:pStyle w:val="Heading2"/>
        <w:keepNext w:val="0"/>
        <w:keepLines w:val="0"/>
        <w:rPr>
          <w:rFonts w:eastAsia="Yu Gothic Light"/>
        </w:rPr>
      </w:pPr>
      <w:r w:rsidRPr="008116D2">
        <w:rPr>
          <w:rFonts w:eastAsia="Yu Gothic Light"/>
          <w:i/>
          <w:iCs/>
        </w:rPr>
        <w:t>How to use the Multiple Co-Product Exception.</w:t>
      </w:r>
      <w:r w:rsidRPr="009F1BE9">
        <w:rPr>
          <w:rFonts w:eastAsia="Yu Gothic Light"/>
        </w:rPr>
        <w:t xml:space="preserve"> When two or more co-products are being simultaneously produced, the producer or fuel reporting entity may label the fuel associated with those co-products one of two ways:</w:t>
      </w:r>
    </w:p>
    <w:p w14:paraId="6FE8C7EE" w14:textId="77777777" w:rsidR="00990B31" w:rsidRPr="009F1BE9" w:rsidRDefault="00990B31" w:rsidP="00990B31">
      <w:pPr>
        <w:pStyle w:val="Heading3"/>
        <w:keepNext w:val="0"/>
        <w:keepLines w:val="0"/>
        <w:rPr>
          <w:rFonts w:eastAsia="Yu Gothic Light"/>
        </w:rPr>
      </w:pPr>
      <w:r w:rsidRPr="009F1BE9">
        <w:rPr>
          <w:rFonts w:eastAsia="Yu Gothic Light"/>
        </w:rPr>
        <w:t>If the production facility has available to it a single CI reflective of the current set of operational conditions (including the production of two or more co-products, in the proportions currently being produced), the producer or fuel reporting entity may label the facility's entire production run with that CI.</w:t>
      </w:r>
    </w:p>
    <w:p w14:paraId="504AF55D" w14:textId="77777777" w:rsidR="00990B31" w:rsidRPr="009F1BE9" w:rsidRDefault="00990B31" w:rsidP="00990B31">
      <w:pPr>
        <w:pStyle w:val="Heading3"/>
        <w:keepNext w:val="0"/>
        <w:keepLines w:val="0"/>
        <w:rPr>
          <w:rFonts w:eastAsia="Yu Gothic Light"/>
        </w:rPr>
      </w:pPr>
      <w:r w:rsidRPr="009F1BE9">
        <w:rPr>
          <w:rFonts w:eastAsia="Yu Gothic Light"/>
        </w:rPr>
        <w:t>If the production facility has available to it separate CIs associated with the production of each co-product, the producer or fuel reporting entity may label portions of the fuel produced with the certified CIs associated with each co-product, in proportion to the co-product stream fraction that each co-product comprises. The producer or fuel reporting entity shall calculate the co-product proportions on an appropriate basis to conform to the life cycle approach used for the fuel pathway.</w:t>
      </w:r>
    </w:p>
    <w:p w14:paraId="66B3CD05" w14:textId="1629ADCA" w:rsidR="004F2B2B" w:rsidRPr="00762A2E" w:rsidRDefault="00990B31" w:rsidP="00762A2E">
      <w:pPr>
        <w:rPr>
          <w:sz w:val="20"/>
          <w:szCs w:val="18"/>
        </w:rPr>
      </w:pPr>
      <w:r w:rsidRPr="00762A2E">
        <w:rPr>
          <w:sz w:val="20"/>
          <w:szCs w:val="18"/>
        </w:rPr>
        <w:t xml:space="preserve">NOTE: Authority cited: Sections 38510, 38530, 38560, 38560.5, 38571, 38580, 39600, 39601, 41510, 41511 and 43018, Health and Safety Code; 42 U.S.C. section 7545; and </w:t>
      </w:r>
      <w:r w:rsidRPr="00762A2E">
        <w:rPr>
          <w:i/>
          <w:sz w:val="20"/>
          <w:szCs w:val="18"/>
        </w:rPr>
        <w:t xml:space="preserve">Western Oil and Gas </w:t>
      </w:r>
      <w:proofErr w:type="spellStart"/>
      <w:r w:rsidRPr="00762A2E">
        <w:rPr>
          <w:i/>
          <w:sz w:val="20"/>
          <w:szCs w:val="18"/>
        </w:rPr>
        <w:t>Ass'n</w:t>
      </w:r>
      <w:proofErr w:type="spellEnd"/>
      <w:r w:rsidRPr="00762A2E">
        <w:rPr>
          <w:i/>
          <w:sz w:val="20"/>
          <w:szCs w:val="18"/>
        </w:rPr>
        <w:t xml:space="preserve"> v. Orange County Air Pollution Control District</w:t>
      </w:r>
      <w:r w:rsidRPr="00762A2E">
        <w:rPr>
          <w:sz w:val="20"/>
          <w:szCs w:val="18"/>
        </w:rPr>
        <w:t xml:space="preserve">, 14 Cal.3d 411, 121 </w:t>
      </w:r>
      <w:proofErr w:type="spellStart"/>
      <w:r w:rsidRPr="00762A2E">
        <w:rPr>
          <w:sz w:val="20"/>
          <w:szCs w:val="18"/>
        </w:rPr>
        <w:t>Cal.Rptr</w:t>
      </w:r>
      <w:proofErr w:type="spellEnd"/>
      <w:r w:rsidRPr="00762A2E">
        <w:rPr>
          <w:sz w:val="20"/>
          <w:szCs w:val="18"/>
        </w:rPr>
        <w:t xml:space="preserve">. 249 (1975). Reference: Sections 38501, 38510, 39515, 39516, 38571, 38580, 39000, 39001, 39002, 39003, 39515, 39516, 41510, 41511 and 43000, Health and Safety Code; Section 25000.5, Public Resources Code; and </w:t>
      </w:r>
      <w:r w:rsidRPr="00762A2E">
        <w:rPr>
          <w:i/>
          <w:sz w:val="20"/>
          <w:szCs w:val="18"/>
        </w:rPr>
        <w:t xml:space="preserve">Western Oil and Gas </w:t>
      </w:r>
      <w:proofErr w:type="spellStart"/>
      <w:r w:rsidRPr="00762A2E">
        <w:rPr>
          <w:i/>
          <w:sz w:val="20"/>
          <w:szCs w:val="18"/>
        </w:rPr>
        <w:t>Ass'n</w:t>
      </w:r>
      <w:proofErr w:type="spellEnd"/>
      <w:r w:rsidRPr="00762A2E">
        <w:rPr>
          <w:i/>
          <w:sz w:val="20"/>
          <w:szCs w:val="18"/>
        </w:rPr>
        <w:t xml:space="preserve"> v. Orange County Air Pollution Control District</w:t>
      </w:r>
      <w:r w:rsidRPr="00762A2E">
        <w:rPr>
          <w:sz w:val="20"/>
          <w:szCs w:val="18"/>
        </w:rPr>
        <w:t xml:space="preserve">, 14 Cal.3d 411, 121 </w:t>
      </w:r>
      <w:proofErr w:type="spellStart"/>
      <w:r w:rsidRPr="00762A2E">
        <w:rPr>
          <w:sz w:val="20"/>
          <w:szCs w:val="18"/>
        </w:rPr>
        <w:t>Cal.Rptr</w:t>
      </w:r>
      <w:proofErr w:type="spellEnd"/>
      <w:r w:rsidRPr="00762A2E">
        <w:rPr>
          <w:sz w:val="20"/>
          <w:szCs w:val="18"/>
        </w:rPr>
        <w:t>. 249 (1975).</w:t>
      </w:r>
    </w:p>
    <w:p w14:paraId="1ACD29A9" w14:textId="77777777" w:rsidR="00990B31" w:rsidRPr="009F1BE9" w:rsidRDefault="00990B31" w:rsidP="00990B31">
      <w:pPr>
        <w:pStyle w:val="Heading1"/>
        <w:keepNext w:val="0"/>
        <w:keepLines w:val="0"/>
        <w:rPr>
          <w:rFonts w:eastAsia="Yu Gothic Light"/>
        </w:rPr>
      </w:pPr>
      <w:r w:rsidRPr="14D6E132">
        <w:rPr>
          <w:rFonts w:eastAsia="Yu Gothic Light"/>
        </w:rPr>
        <w:t>95488.5. Lookup Table Fuel Pathway Application Requirements and Certification Process.</w:t>
      </w:r>
    </w:p>
    <w:p w14:paraId="4BC40100" w14:textId="77777777" w:rsidR="00990B31" w:rsidRPr="009F1BE9" w:rsidRDefault="00990B31" w:rsidP="00990B31">
      <w:pPr>
        <w:pStyle w:val="Heading2"/>
        <w:keepNext w:val="0"/>
        <w:keepLines w:val="0"/>
        <w:rPr>
          <w:rFonts w:eastAsia="Yu Gothic Light"/>
        </w:rPr>
      </w:pPr>
      <w:r w:rsidRPr="008116D2">
        <w:rPr>
          <w:rFonts w:eastAsia="Yu Gothic Light"/>
          <w:i/>
          <w:iCs/>
        </w:rPr>
        <w:t>Applicability.</w:t>
      </w:r>
      <w:r w:rsidRPr="009F1BE9">
        <w:rPr>
          <w:rFonts w:eastAsia="Yu Gothic Light"/>
        </w:rPr>
        <w:t xml:space="preserve"> A fuel reporting entity may use a Lookup Table pathway if the Lookup Table (Table 7-1 in section 95488.5(e)) contains a fuel pathway that closely corresponds to the actual physical fuel production pathways used to produce the fuel in question. A fuel's actual physical fuel production pathway </w:t>
      </w:r>
      <w:r w:rsidRPr="009F1BE9">
        <w:rPr>
          <w:rFonts w:eastAsia="Yu Gothic Light"/>
        </w:rPr>
        <w:lastRenderedPageBreak/>
        <w:t>corresponds closely with a Lookup Table pathway when it is consistent with the Lookup Table pathway in all the areas listed in (1) through (6) below:</w:t>
      </w:r>
    </w:p>
    <w:p w14:paraId="39673737" w14:textId="77777777" w:rsidR="00990B31" w:rsidRPr="009F1BE9" w:rsidRDefault="00990B31" w:rsidP="00990B31">
      <w:pPr>
        <w:pStyle w:val="Heading3"/>
        <w:keepNext w:val="0"/>
        <w:keepLines w:val="0"/>
        <w:rPr>
          <w:rFonts w:eastAsia="Yu Gothic Light"/>
        </w:rPr>
      </w:pPr>
      <w:r w:rsidRPr="009F1BE9">
        <w:rPr>
          <w:rFonts w:eastAsia="Yu Gothic Light"/>
        </w:rPr>
        <w:t>Feedstocks used to produce the fuel;</w:t>
      </w:r>
    </w:p>
    <w:p w14:paraId="47BE0721" w14:textId="77777777" w:rsidR="00990B31" w:rsidRPr="009F1BE9" w:rsidRDefault="00990B31" w:rsidP="00990B31">
      <w:pPr>
        <w:pStyle w:val="Heading3"/>
        <w:keepNext w:val="0"/>
        <w:keepLines w:val="0"/>
        <w:rPr>
          <w:rFonts w:eastAsia="Yu Gothic Light"/>
        </w:rPr>
      </w:pPr>
      <w:r w:rsidRPr="009F1BE9">
        <w:rPr>
          <w:rFonts w:eastAsia="Yu Gothic Light"/>
        </w:rPr>
        <w:t>Fuel and feedstock production technology;</w:t>
      </w:r>
    </w:p>
    <w:p w14:paraId="60246822" w14:textId="77777777" w:rsidR="00990B31" w:rsidRPr="009F1BE9" w:rsidRDefault="00990B31" w:rsidP="00990B31">
      <w:pPr>
        <w:pStyle w:val="Heading3"/>
        <w:keepNext w:val="0"/>
        <w:keepLines w:val="0"/>
        <w:rPr>
          <w:rFonts w:eastAsia="Yu Gothic Light"/>
        </w:rPr>
      </w:pPr>
      <w:r w:rsidRPr="009F1BE9">
        <w:rPr>
          <w:rFonts w:eastAsia="Yu Gothic Light"/>
        </w:rPr>
        <w:t>Regions in which feedstocks and finished fuel are produced;</w:t>
      </w:r>
    </w:p>
    <w:p w14:paraId="6FBBD6D0" w14:textId="77777777" w:rsidR="00990B31" w:rsidRPr="009F1BE9" w:rsidRDefault="00990B31" w:rsidP="00990B31">
      <w:pPr>
        <w:pStyle w:val="Heading3"/>
        <w:keepNext w:val="0"/>
        <w:keepLines w:val="0"/>
        <w:rPr>
          <w:rFonts w:eastAsia="Yu Gothic Light"/>
        </w:rPr>
      </w:pPr>
      <w:r w:rsidRPr="009F1BE9">
        <w:rPr>
          <w:rFonts w:eastAsia="Yu Gothic Light"/>
        </w:rPr>
        <w:t>The modes used to transport feedstocks and finished fuel and the transport distances involved;</w:t>
      </w:r>
    </w:p>
    <w:p w14:paraId="142CCA13" w14:textId="77777777" w:rsidR="00990B31" w:rsidRPr="009F1BE9" w:rsidRDefault="00990B31" w:rsidP="00990B31">
      <w:pPr>
        <w:pStyle w:val="Heading3"/>
        <w:keepNext w:val="0"/>
        <w:keepLines w:val="0"/>
        <w:rPr>
          <w:rFonts w:eastAsia="Yu Gothic Light"/>
        </w:rPr>
      </w:pPr>
      <w:r w:rsidRPr="009F1BE9">
        <w:rPr>
          <w:rFonts w:eastAsia="Yu Gothic Light"/>
        </w:rPr>
        <w:t>The types and amounts of thermal and electrical energy consumed in both feedstock and finished fuel production. This applies both to the energy consumed in the production process and to the upstream energy consumed (e.g., fuels used to generate electricity; energy consumed to produce natural gas, etc.); and</w:t>
      </w:r>
    </w:p>
    <w:p w14:paraId="1550EC95" w14:textId="77777777" w:rsidR="00990B31" w:rsidRPr="009F1BE9" w:rsidRDefault="00990B31" w:rsidP="00990B31">
      <w:pPr>
        <w:pStyle w:val="Heading3"/>
        <w:keepNext w:val="0"/>
        <w:keepLines w:val="0"/>
        <w:rPr>
          <w:rFonts w:eastAsia="Yu Gothic Light"/>
        </w:rPr>
      </w:pPr>
      <w:r w:rsidRPr="009F1BE9">
        <w:rPr>
          <w:rFonts w:eastAsia="Yu Gothic Light"/>
        </w:rPr>
        <w:t>The CI of the fuel pathway applicant's product must be lower than or equal to the Lookup Table pathway CI. If the Executive Officer determines the product has an actual CI that is likely to be higher than the Lookup Table CI value, the applicant may apply for a Tier 2 pathway.</w:t>
      </w:r>
    </w:p>
    <w:p w14:paraId="5C90D403" w14:textId="6BE9AC11" w:rsidR="00990B31" w:rsidRPr="009F1BE9" w:rsidRDefault="00990B31" w:rsidP="00990B31">
      <w:pPr>
        <w:pStyle w:val="Heading2"/>
        <w:keepNext w:val="0"/>
        <w:keepLines w:val="0"/>
        <w:rPr>
          <w:rFonts w:eastAsia="Yu Gothic Light"/>
        </w:rPr>
      </w:pPr>
      <w:r w:rsidRPr="008116D2">
        <w:rPr>
          <w:rFonts w:eastAsia="Yu Gothic Light"/>
          <w:i/>
          <w:iCs/>
        </w:rPr>
        <w:t>Lookup Table Pathway Application Requirements.</w:t>
      </w:r>
      <w:r w:rsidRPr="009F1BE9">
        <w:rPr>
          <w:rFonts w:eastAsia="Yu Gothic Light"/>
        </w:rPr>
        <w:t xml:space="preserve"> Entities seeking approval to report fuel transactions using the fuel pathways listed in 95488.1(b)(2)(A) through (</w:t>
      </w:r>
      <w:del w:id="2208" w:author="CARB" w:date="2023-12-19T12:12:00Z">
        <w:r w:rsidR="009F1BE9" w:rsidRPr="009F1BE9">
          <w:rPr>
            <w:rFonts w:eastAsia="Yu Gothic Light"/>
          </w:rPr>
          <w:delText>F</w:delText>
        </w:r>
      </w:del>
      <w:ins w:id="2209" w:author="CARB" w:date="2023-12-19T12:12:00Z">
        <w:r>
          <w:rPr>
            <w:rFonts w:eastAsia="Yu Gothic Light"/>
          </w:rPr>
          <w:t>B</w:t>
        </w:r>
      </w:ins>
      <w:r w:rsidRPr="009F1BE9">
        <w:rPr>
          <w:rFonts w:eastAsia="Yu Gothic Light"/>
        </w:rPr>
        <w:t>) (electricity generated from one of the zero-CI sources listed in 95488.1(b)(2)(A</w:t>
      </w:r>
      <w:del w:id="2210" w:author="CARB" w:date="2023-12-19T12:12:00Z">
        <w:r w:rsidR="009F1BE9" w:rsidRPr="009F1BE9">
          <w:rPr>
            <w:rFonts w:eastAsia="Yu Gothic Light"/>
          </w:rPr>
          <w:delText>),</w:delText>
        </w:r>
      </w:del>
      <w:ins w:id="2211" w:author="CARB" w:date="2023-12-19T12:12:00Z">
        <w:r w:rsidRPr="009F1BE9">
          <w:rPr>
            <w:rFonts w:eastAsia="Yu Gothic Light"/>
          </w:rPr>
          <w:t>)</w:t>
        </w:r>
        <w:r>
          <w:rPr>
            <w:rFonts w:eastAsia="Yu Gothic Light"/>
          </w:rPr>
          <w:t xml:space="preserve"> and</w:t>
        </w:r>
      </w:ins>
      <w:r w:rsidRPr="009F1BE9">
        <w:rPr>
          <w:rFonts w:eastAsia="Yu Gothic Light"/>
        </w:rPr>
        <w:t xml:space="preserve"> smart charging or smart electrolysis</w:t>
      </w:r>
      <w:del w:id="2212" w:author="CARB" w:date="2023-12-19T12:12:00Z">
        <w:r w:rsidR="009F1BE9" w:rsidRPr="009F1BE9">
          <w:rPr>
            <w:rFonts w:eastAsia="Yu Gothic Light"/>
          </w:rPr>
          <w:delText>, and all hydrogen Lookup Table pathways)</w:delText>
        </w:r>
      </w:del>
      <w:r>
        <w:rPr>
          <w:rFonts w:eastAsia="Yu Gothic Light"/>
        </w:rPr>
        <w:t xml:space="preserve"> </w:t>
      </w:r>
      <w:r w:rsidRPr="009F1BE9">
        <w:rPr>
          <w:rFonts w:eastAsia="Yu Gothic Light"/>
        </w:rPr>
        <w:t>must submit the fuel pathway applicant attestation letter pursuant to the requirements of 95488.8(a) and meet the following requirements:</w:t>
      </w:r>
    </w:p>
    <w:p w14:paraId="3B2266A9" w14:textId="77777777" w:rsidR="00990B31" w:rsidRPr="009F1BE9" w:rsidRDefault="00990B31" w:rsidP="00990B31">
      <w:pPr>
        <w:pStyle w:val="Heading3"/>
        <w:keepNext w:val="0"/>
        <w:keepLines w:val="0"/>
        <w:rPr>
          <w:rFonts w:eastAsia="Yu Gothic Light"/>
        </w:rPr>
      </w:pPr>
      <w:r w:rsidRPr="009F1BE9">
        <w:rPr>
          <w:rFonts w:eastAsia="Yu Gothic Light"/>
        </w:rPr>
        <w:t>The following information must be submitted with applications for the Lookup Table pathway for electricity generated from zero-CI sources and smart charging or smart electrolysis:</w:t>
      </w:r>
    </w:p>
    <w:p w14:paraId="31C926A1" w14:textId="77777777" w:rsidR="00990B31" w:rsidRPr="009F1BE9" w:rsidRDefault="00990B31" w:rsidP="00990B31">
      <w:pPr>
        <w:pStyle w:val="Heading4"/>
        <w:keepNext w:val="0"/>
        <w:keepLines w:val="0"/>
        <w:rPr>
          <w:rFonts w:eastAsia="Yu Gothic Light"/>
        </w:rPr>
      </w:pPr>
      <w:r w:rsidRPr="009F1BE9">
        <w:rPr>
          <w:rFonts w:eastAsia="Yu Gothic Light"/>
        </w:rPr>
        <w:t>For directly supplied zero-CI electricity, an applicant must indicate the locations of electricity generation equipment, meters, meter ID numbers, and identify any other users of the electricity.</w:t>
      </w:r>
    </w:p>
    <w:p w14:paraId="0CDBC209" w14:textId="77777777" w:rsidR="00990B31" w:rsidRPr="009F1BE9" w:rsidRDefault="00990B31" w:rsidP="00990B31">
      <w:pPr>
        <w:pStyle w:val="Heading4"/>
        <w:keepNext w:val="0"/>
        <w:keepLines w:val="0"/>
        <w:rPr>
          <w:rFonts w:eastAsia="Yu Gothic Light"/>
        </w:rPr>
      </w:pPr>
      <w:r w:rsidRPr="009F1BE9">
        <w:rPr>
          <w:rFonts w:eastAsia="Yu Gothic Light"/>
        </w:rPr>
        <w:t>For zero-CI electricity supplied using book-and-claim accounting, contracts and invoices are required to demonstrate that the electricity meets the requirements of section 95488.8(</w:t>
      </w:r>
      <w:proofErr w:type="spellStart"/>
      <w:r w:rsidRPr="009F1BE9">
        <w:rPr>
          <w:rFonts w:eastAsia="Yu Gothic Light"/>
        </w:rPr>
        <w:t>i</w:t>
      </w:r>
      <w:proofErr w:type="spellEnd"/>
      <w:r w:rsidRPr="009F1BE9">
        <w:rPr>
          <w:rFonts w:eastAsia="Yu Gothic Light"/>
        </w:rPr>
        <w:t>)(1).</w:t>
      </w:r>
    </w:p>
    <w:p w14:paraId="65AF9B0D" w14:textId="77777777" w:rsidR="00990B31" w:rsidRPr="009F1BE9" w:rsidRDefault="00990B31" w:rsidP="00990B31">
      <w:pPr>
        <w:pStyle w:val="Heading4"/>
        <w:keepNext w:val="0"/>
        <w:keepLines w:val="0"/>
        <w:rPr>
          <w:rFonts w:eastAsia="Yu Gothic Light"/>
        </w:rPr>
      </w:pPr>
      <w:r w:rsidRPr="009F1BE9">
        <w:rPr>
          <w:rFonts w:eastAsia="Yu Gothic Light"/>
        </w:rPr>
        <w:t>For smart charging or smart electrolysis electricity, records demonstrating the quantity of electricity dispensed during each hour for the latest quarter.</w:t>
      </w:r>
    </w:p>
    <w:p w14:paraId="7E7B08E6" w14:textId="77777777" w:rsidR="009F1BE9" w:rsidRPr="009F1BE9" w:rsidRDefault="009F1BE9" w:rsidP="00F701A2">
      <w:pPr>
        <w:pStyle w:val="Heading3"/>
        <w:keepNext w:val="0"/>
        <w:keepLines w:val="0"/>
        <w:spacing w:line="259" w:lineRule="auto"/>
        <w:rPr>
          <w:del w:id="2213" w:author="CARB" w:date="2023-12-19T12:12:00Z"/>
          <w:rFonts w:eastAsia="Yu Gothic Light"/>
        </w:rPr>
      </w:pPr>
      <w:del w:id="2214" w:author="CARB" w:date="2023-12-19T12:12:00Z">
        <w:r w:rsidRPr="009F1BE9">
          <w:rPr>
            <w:rFonts w:eastAsia="Yu Gothic Light"/>
          </w:rPr>
          <w:delText>The following information shall be submitted with applications for any hydrogen Lookup Table pathways:</w:delText>
        </w:r>
      </w:del>
    </w:p>
    <w:p w14:paraId="51116227" w14:textId="77777777" w:rsidR="009F1BE9" w:rsidRPr="009F1BE9" w:rsidRDefault="009F1BE9" w:rsidP="00F701A2">
      <w:pPr>
        <w:pStyle w:val="Heading4"/>
        <w:keepNext w:val="0"/>
        <w:keepLines w:val="0"/>
        <w:spacing w:line="259" w:lineRule="auto"/>
        <w:rPr>
          <w:del w:id="2215" w:author="CARB" w:date="2023-12-19T12:12:00Z"/>
          <w:rFonts w:eastAsia="Yu Gothic Light"/>
        </w:rPr>
      </w:pPr>
      <w:del w:id="2216" w:author="CARB" w:date="2023-12-19T12:12:00Z">
        <w:r w:rsidRPr="009F1BE9">
          <w:rPr>
            <w:rFonts w:eastAsia="Yu Gothic Light"/>
          </w:rPr>
          <w:lastRenderedPageBreak/>
          <w:delText>Submittal of the fuel pathway applicant attestation letter affirms that the applicant has reviewed and understood the pathway conditions described in the Lookup Table Pathways -- Technical Support Documentation specified in section 95488.5(e), and attests that their actual physical pathway is consistent with the Lookup Table pathway in the areas listed in 95488.5(a). Any exceptions, whether likely to result in a higher or lower CI, must be noted in the attestation letter.</w:delText>
        </w:r>
      </w:del>
    </w:p>
    <w:p w14:paraId="22EF6316" w14:textId="77777777" w:rsidR="009F1BE9" w:rsidRPr="009F1BE9" w:rsidRDefault="009F1BE9" w:rsidP="00F701A2">
      <w:pPr>
        <w:pStyle w:val="Heading4"/>
        <w:keepNext w:val="0"/>
        <w:keepLines w:val="0"/>
        <w:spacing w:line="259" w:lineRule="auto"/>
        <w:rPr>
          <w:del w:id="2217" w:author="CARB" w:date="2023-12-19T12:12:00Z"/>
          <w:rFonts w:eastAsia="Yu Gothic Light"/>
        </w:rPr>
      </w:pPr>
      <w:del w:id="2218" w:author="CARB" w:date="2023-12-19T12:12:00Z">
        <w:r w:rsidRPr="009F1BE9">
          <w:rPr>
            <w:rFonts w:eastAsia="Yu Gothic Light"/>
          </w:rPr>
          <w:delText>The completed NREL National Fuel Cell Technology Evaluation Center's Hydrogen Station Infrastructure Data Template covering three months of operation, if available, is required.</w:delText>
        </w:r>
      </w:del>
    </w:p>
    <w:p w14:paraId="54B91291" w14:textId="77777777" w:rsidR="009F1BE9" w:rsidRPr="009F1BE9" w:rsidRDefault="009F1BE9" w:rsidP="00F701A2">
      <w:pPr>
        <w:pStyle w:val="Heading3"/>
        <w:keepNext w:val="0"/>
        <w:keepLines w:val="0"/>
        <w:spacing w:line="259" w:lineRule="auto"/>
        <w:rPr>
          <w:del w:id="2219" w:author="CARB" w:date="2023-12-19T12:12:00Z"/>
          <w:rFonts w:eastAsia="Yu Gothic Light"/>
        </w:rPr>
      </w:pPr>
      <w:del w:id="2220" w:author="CARB" w:date="2023-12-19T12:12:00Z">
        <w:r w:rsidRPr="009F1BE9">
          <w:rPr>
            <w:rFonts w:eastAsia="Yu Gothic Light"/>
          </w:rPr>
          <w:delText>The following information must be submitted with all Lookup Table pathway applications for renewable hydrogen:</w:delText>
        </w:r>
      </w:del>
    </w:p>
    <w:p w14:paraId="5B0A1AC4" w14:textId="77777777" w:rsidR="009F1BE9" w:rsidRPr="009F1BE9" w:rsidRDefault="009F1BE9" w:rsidP="00F701A2">
      <w:pPr>
        <w:pStyle w:val="Heading4"/>
        <w:keepNext w:val="0"/>
        <w:keepLines w:val="0"/>
        <w:spacing w:line="259" w:lineRule="auto"/>
        <w:rPr>
          <w:del w:id="2221" w:author="CARB" w:date="2023-12-19T12:12:00Z"/>
          <w:rFonts w:eastAsia="Yu Gothic Light"/>
        </w:rPr>
      </w:pPr>
      <w:del w:id="2222" w:author="CARB" w:date="2023-12-19T12:12:00Z">
        <w:r w:rsidRPr="009F1BE9">
          <w:rPr>
            <w:rFonts w:eastAsia="Yu Gothic Light"/>
          </w:rPr>
          <w:delText>Contracts and invoices meeting the requirements of 95488.8(h), or 95488.8(i), are required to substantiate type and source of renewable input used to produce the fuel.</w:delText>
        </w:r>
      </w:del>
    </w:p>
    <w:p w14:paraId="37AA8A7F" w14:textId="263DE842" w:rsidR="00990B31" w:rsidRPr="009F1BE9" w:rsidRDefault="00990B31" w:rsidP="00990B31">
      <w:pPr>
        <w:pStyle w:val="Heading2"/>
        <w:keepNext w:val="0"/>
        <w:keepLines w:val="0"/>
        <w:rPr>
          <w:rFonts w:eastAsia="Yu Gothic Light"/>
        </w:rPr>
      </w:pPr>
      <w:r w:rsidRPr="00EF3630">
        <w:rPr>
          <w:rFonts w:eastAsia="Yu Gothic Light"/>
          <w:i/>
          <w:iCs/>
        </w:rPr>
        <w:t>Completeness Check for Lookup Table Fuel Pathway Applications.</w:t>
      </w:r>
      <w:r w:rsidRPr="009F1BE9">
        <w:rPr>
          <w:rFonts w:eastAsia="Yu Gothic Light"/>
        </w:rPr>
        <w:t xml:space="preserve"> For the Lookup Table pathways listed in 95488.1(b)(2)(A) through (F), the Executive Officer will evaluate submitted information for completeness. The Executive Officer shall contact the applicant regarding any lack of required information or clarification of submitted information. If the fuel pathway applicant does not provide a satisfactory response to address the request within </w:t>
      </w:r>
      <w:del w:id="2223" w:author="CARB" w:date="2023-12-19T12:12:00Z">
        <w:r w:rsidR="009F1BE9" w:rsidRPr="009F1BE9">
          <w:rPr>
            <w:rFonts w:eastAsia="Yu Gothic Light"/>
          </w:rPr>
          <w:delText>15 business</w:delText>
        </w:r>
      </w:del>
      <w:ins w:id="2224" w:author="CARB" w:date="2023-12-19T12:12:00Z">
        <w:r w:rsidR="008B7BE2">
          <w:rPr>
            <w:rFonts w:eastAsia="Yu Gothic Light"/>
          </w:rPr>
          <w:t>14</w:t>
        </w:r>
      </w:ins>
      <w:r w:rsidRPr="009F1BE9">
        <w:rPr>
          <w:rFonts w:eastAsia="Yu Gothic Light"/>
        </w:rPr>
        <w:t xml:space="preserve"> days, the Executive Officer will reject the pathway application. Applicants whose applications are rejected may submit a new application that addresses deficiencies highlighted during the earlier review.</w:t>
      </w:r>
    </w:p>
    <w:p w14:paraId="24900E05" w14:textId="77777777" w:rsidR="00990B31" w:rsidRPr="00EF3630" w:rsidRDefault="00990B31" w:rsidP="00990B31">
      <w:pPr>
        <w:pStyle w:val="Heading2"/>
        <w:keepNext w:val="0"/>
        <w:keepLines w:val="0"/>
        <w:rPr>
          <w:rFonts w:eastAsia="Yu Gothic Light"/>
          <w:i/>
          <w:iCs/>
        </w:rPr>
      </w:pPr>
      <w:r w:rsidRPr="00EF3630">
        <w:rPr>
          <w:rFonts w:eastAsia="Yu Gothic Light"/>
          <w:i/>
          <w:iCs/>
        </w:rPr>
        <w:t>Updates to Electricity Pathways.</w:t>
      </w:r>
    </w:p>
    <w:p w14:paraId="45768E2A" w14:textId="3003F795" w:rsidR="00990B31" w:rsidRPr="009F1BE9" w:rsidRDefault="00990B31" w:rsidP="00990B31">
      <w:pPr>
        <w:pStyle w:val="Heading3"/>
        <w:keepNext w:val="0"/>
        <w:keepLines w:val="0"/>
        <w:rPr>
          <w:rFonts w:eastAsia="Yu Gothic Light"/>
        </w:rPr>
      </w:pPr>
      <w:r w:rsidRPr="00EF3630">
        <w:rPr>
          <w:rFonts w:eastAsia="Yu Gothic Light"/>
          <w:i/>
          <w:iCs/>
        </w:rPr>
        <w:t>Annual Update to California Average Grid Electricity Pathway.</w:t>
      </w:r>
      <w:r w:rsidRPr="009F1BE9">
        <w:rPr>
          <w:rFonts w:eastAsia="Yu Gothic Light"/>
        </w:rPr>
        <w:t xml:space="preserve"> In order to reflect the rapidly evolving portfolio of electricity generating resources in California, the Executive Officer will update the “California Average Grid Electricity Used as a Transportation Fuel in California” </w:t>
      </w:r>
      <w:r w:rsidRPr="00EE6A79">
        <w:rPr>
          <w:rFonts w:ascii="deficit obligation" w:hAnsi="deficit obligation"/>
        </w:rPr>
        <w:t>Lookup</w:t>
      </w:r>
      <w:r w:rsidRPr="009F1BE9">
        <w:rPr>
          <w:rFonts w:eastAsia="Yu Gothic Light"/>
        </w:rPr>
        <w:t xml:space="preserve"> Table pathway CI value on an annual basis. The Executive Officer will use the methodology described in the supporting document specified in section 95488.5(e) to determine the carbon intensity. </w:t>
      </w:r>
      <w:r w:rsidRPr="1D99422B">
        <w:rPr>
          <w:rFonts w:eastAsia="Yu Gothic Light"/>
        </w:rPr>
        <w:t>The CA-GREET</w:t>
      </w:r>
      <w:del w:id="2225" w:author="CARB" w:date="2023-12-19T12:12:00Z">
        <w:r w:rsidR="009F1BE9" w:rsidRPr="009F1BE9">
          <w:rPr>
            <w:rFonts w:eastAsia="Yu Gothic Light"/>
          </w:rPr>
          <w:delText>3</w:delText>
        </w:r>
      </w:del>
      <w:ins w:id="2226" w:author="CARB" w:date="2023-12-19T12:12:00Z">
        <w:r w:rsidRPr="1D99422B">
          <w:rPr>
            <w:rFonts w:eastAsia="Yu Gothic Light"/>
          </w:rPr>
          <w:t>4</w:t>
        </w:r>
      </w:ins>
      <w:r w:rsidRPr="1D99422B">
        <w:rPr>
          <w:rFonts w:eastAsia="Yu Gothic Light"/>
        </w:rPr>
        <w:t>.0</w:t>
      </w:r>
      <w:r w:rsidRPr="009F1BE9">
        <w:rPr>
          <w:rFonts w:eastAsia="Yu Gothic Light"/>
        </w:rPr>
        <w:t xml:space="preserve"> model inputs and data sources used to calculate the CI will be posted for 45 days for public comment prior to certification. If these comments require significant revision of the originally published pathway, an updated pathway will be posted for public comment. The updated Lookup Table pathway CI value will be available for reporting in the quarter in which it is certified.</w:t>
      </w:r>
    </w:p>
    <w:p w14:paraId="7038AB82" w14:textId="77777777" w:rsidR="00990B31" w:rsidRPr="009F1BE9" w:rsidRDefault="00990B31" w:rsidP="00990B31">
      <w:pPr>
        <w:pStyle w:val="Heading3"/>
        <w:keepNext w:val="0"/>
        <w:keepLines w:val="0"/>
        <w:rPr>
          <w:rFonts w:eastAsia="Yu Gothic Light"/>
        </w:rPr>
      </w:pPr>
      <w:r w:rsidRPr="00EF3630">
        <w:rPr>
          <w:rFonts w:eastAsia="Yu Gothic Light"/>
          <w:i/>
          <w:iCs/>
        </w:rPr>
        <w:lastRenderedPageBreak/>
        <w:t>Update to Smart Charging Electricity Pathways.</w:t>
      </w:r>
      <w:r w:rsidRPr="009F1BE9">
        <w:rPr>
          <w:rFonts w:eastAsia="Yu Gothic Light"/>
        </w:rPr>
        <w:t xml:space="preserve"> In order to reflect the seasonal variation of electricity generating resources in California and to maintain accounting consistency with the CI of the California Average Grid Electricity pathway, the Executive Officer will use the methodology described in the supporting document specified in section 95488.5(e) and the public comment process described in 95488.5(d)(1) to update the smart charging or smart electrolysis pathway CIs in Table 7-2.</w:t>
      </w:r>
    </w:p>
    <w:p w14:paraId="49189AA7" w14:textId="233DCD2C" w:rsidR="00990B31" w:rsidRPr="009F1BE9" w:rsidRDefault="009F1BE9" w:rsidP="00990B31">
      <w:pPr>
        <w:pStyle w:val="Heading2"/>
        <w:keepNext w:val="0"/>
        <w:keepLines w:val="0"/>
        <w:rPr>
          <w:rFonts w:eastAsia="Yu Gothic Light"/>
        </w:rPr>
      </w:pPr>
      <w:del w:id="2227" w:author="CARB" w:date="2023-12-19T12:12:00Z">
        <w:r w:rsidRPr="009F1BE9">
          <w:rPr>
            <w:rFonts w:eastAsia="Yu Gothic Light"/>
          </w:rPr>
          <w:delText>The following supporting document, which is incorporated herein by reference</w:delText>
        </w:r>
      </w:del>
      <w:ins w:id="2228" w:author="CARB" w:date="2023-12-19T12:12:00Z">
        <w:r w:rsidR="00990B31" w:rsidRPr="009F1BE9">
          <w:rPr>
            <w:rFonts w:eastAsia="Yu Gothic Light"/>
          </w:rPr>
          <w:t xml:space="preserve">The </w:t>
        </w:r>
        <w:r w:rsidR="00E667FE">
          <w:rPr>
            <w:rFonts w:eastAsia="Yu Gothic Light"/>
          </w:rPr>
          <w:t xml:space="preserve">Technical Support Documentation for </w:t>
        </w:r>
        <w:r w:rsidR="00DF7BC4">
          <w:rPr>
            <w:rFonts w:eastAsia="Yu Gothic Light"/>
          </w:rPr>
          <w:t>Lookup Table Pathways</w:t>
        </w:r>
      </w:ins>
      <w:r w:rsidR="00A50D6A">
        <w:rPr>
          <w:rFonts w:eastAsia="Yu Gothic Light"/>
        </w:rPr>
        <w:t>,</w:t>
      </w:r>
      <w:r w:rsidR="00990B31" w:rsidRPr="009F1BE9">
        <w:rPr>
          <w:rFonts w:eastAsia="Yu Gothic Light"/>
        </w:rPr>
        <w:t xml:space="preserve"> describes the methodology and data sources used to determine the carbon intensity values for the fuel pathways, shown below in Table 7-1, and the hourly windows for smart charging or smart electrolysis electricity pathways, shown below in Table 7-2:</w:t>
      </w:r>
    </w:p>
    <w:p w14:paraId="14F4D3C0" w14:textId="77777777" w:rsidR="009F1BE9" w:rsidRPr="009F1BE9" w:rsidRDefault="009F1BE9" w:rsidP="00BD35CF">
      <w:pPr>
        <w:jc w:val="center"/>
        <w:rPr>
          <w:del w:id="2229" w:author="CARB" w:date="2023-12-19T12:12:00Z"/>
        </w:rPr>
      </w:pPr>
      <w:del w:id="2230" w:author="CARB" w:date="2023-12-19T12:12:00Z">
        <w:r w:rsidRPr="009F1BE9">
          <w:delText>Industrial Strategies Division, California Air Resources Board. August 13, 2018. CA-GREET3.0 Lookup Table Pathways Technical Support Documentation.</w:delText>
        </w:r>
      </w:del>
    </w:p>
    <w:p w14:paraId="0D1400A8" w14:textId="77777777" w:rsidR="00990B31" w:rsidRPr="00762A2E" w:rsidRDefault="00990B31" w:rsidP="00762A2E">
      <w:pPr>
        <w:jc w:val="center"/>
        <w:rPr>
          <w:b/>
        </w:rPr>
      </w:pPr>
      <w:r w:rsidRPr="00762A2E">
        <w:rPr>
          <w:b/>
        </w:rPr>
        <w:t>Table 7-1. Lookup Table for Gasoline and Diesel and Fuels that Substitute for Gasoline and Diesel</w:t>
      </w:r>
      <w:r w:rsidRPr="00762A2E">
        <w:rPr>
          <w:b/>
          <w:vertAlign w:val="superscript"/>
        </w:rPr>
        <w:t>2</w:t>
      </w:r>
    </w:p>
    <w:tbl>
      <w:tblPr>
        <w:tblW w:w="0" w:type="auto"/>
        <w:jc w:val="center"/>
        <w:tblBorders>
          <w:top w:val="thinThickSmallGap" w:sz="12" w:space="0" w:color="auto"/>
          <w:left w:val="thinThickSmallGap" w:sz="12" w:space="0" w:color="auto"/>
          <w:bottom w:val="thinThickSmallGap" w:sz="12" w:space="0" w:color="auto"/>
          <w:right w:val="thinThickSmallGap" w:sz="12" w:space="0" w:color="auto"/>
          <w:insideH w:val="single" w:sz="6" w:space="0" w:color="000000"/>
          <w:insideV w:val="single" w:sz="6" w:space="0" w:color="000000"/>
        </w:tblBorders>
        <w:tblLook w:val="0000" w:firstRow="0" w:lastRow="0" w:firstColumn="0" w:lastColumn="0" w:noHBand="0" w:noVBand="0"/>
      </w:tblPr>
      <w:tblGrid>
        <w:gridCol w:w="1716"/>
        <w:gridCol w:w="1115"/>
        <w:gridCol w:w="4610"/>
        <w:gridCol w:w="1889"/>
      </w:tblGrid>
      <w:tr w:rsidR="00990B31" w:rsidRPr="00DD05B2" w14:paraId="0A44BED9" w14:textId="77777777">
        <w:trPr>
          <w:cantSplit/>
          <w:trHeight w:val="862"/>
          <w:tblHeader/>
          <w:jc w:val="center"/>
        </w:trPr>
        <w:tc>
          <w:tcPr>
            <w:tcW w:w="0" w:type="auto"/>
            <w:tcBorders>
              <w:top w:val="double" w:sz="4" w:space="0" w:color="auto"/>
              <w:left w:val="double" w:sz="4" w:space="0" w:color="auto"/>
            </w:tcBorders>
            <w:shd w:val="clear" w:color="auto" w:fill="auto"/>
            <w:vAlign w:val="center"/>
          </w:tcPr>
          <w:p w14:paraId="5369F423" w14:textId="77777777" w:rsidR="00990B31" w:rsidRPr="00514B34" w:rsidRDefault="00990B31" w:rsidP="00EE6A79">
            <w:pPr>
              <w:autoSpaceDE w:val="0"/>
              <w:autoSpaceDN w:val="0"/>
              <w:adjustRightInd w:val="0"/>
              <w:spacing w:after="0"/>
              <w:jc w:val="center"/>
              <w:rPr>
                <w:rFonts w:eastAsia="Arial Unicode MS" w:cs="Arial"/>
                <w:b/>
                <w:i/>
                <w:szCs w:val="24"/>
              </w:rPr>
            </w:pPr>
            <w:r w:rsidRPr="00514B34">
              <w:rPr>
                <w:rFonts w:eastAsia="Arial Unicode MS" w:cs="Arial"/>
                <w:b/>
                <w:i/>
                <w:szCs w:val="24"/>
              </w:rPr>
              <w:t>Fuel</w:t>
            </w:r>
          </w:p>
        </w:tc>
        <w:tc>
          <w:tcPr>
            <w:tcW w:w="0" w:type="auto"/>
            <w:tcBorders>
              <w:top w:val="double" w:sz="4" w:space="0" w:color="auto"/>
              <w:bottom w:val="single" w:sz="6" w:space="0" w:color="000000" w:themeColor="text1"/>
            </w:tcBorders>
            <w:shd w:val="clear" w:color="auto" w:fill="auto"/>
            <w:tcMar>
              <w:top w:w="80" w:type="dxa"/>
              <w:left w:w="0" w:type="dxa"/>
              <w:bottom w:w="80" w:type="dxa"/>
              <w:right w:w="0" w:type="dxa"/>
            </w:tcMar>
            <w:vAlign w:val="center"/>
          </w:tcPr>
          <w:p w14:paraId="22C7CB04" w14:textId="77777777" w:rsidR="00990B31" w:rsidRPr="00514B34" w:rsidRDefault="00990B31" w:rsidP="00EE6A79">
            <w:pPr>
              <w:autoSpaceDE w:val="0"/>
              <w:autoSpaceDN w:val="0"/>
              <w:adjustRightInd w:val="0"/>
              <w:spacing w:after="0"/>
              <w:jc w:val="center"/>
              <w:rPr>
                <w:rFonts w:eastAsia="Arial Unicode MS" w:cs="Arial"/>
                <w:b/>
                <w:i/>
                <w:szCs w:val="24"/>
              </w:rPr>
            </w:pPr>
            <w:r w:rsidRPr="00514B34">
              <w:rPr>
                <w:rFonts w:eastAsia="Arial Unicode MS" w:cs="Arial"/>
                <w:b/>
                <w:i/>
                <w:szCs w:val="24"/>
              </w:rPr>
              <w:t>Fuel Pathway Code</w:t>
            </w:r>
          </w:p>
        </w:tc>
        <w:tc>
          <w:tcPr>
            <w:tcW w:w="4610" w:type="dxa"/>
            <w:tcBorders>
              <w:top w:val="double" w:sz="4" w:space="0" w:color="auto"/>
              <w:bottom w:val="single" w:sz="6" w:space="0" w:color="000000" w:themeColor="text1"/>
            </w:tcBorders>
            <w:shd w:val="clear" w:color="auto" w:fill="auto"/>
            <w:tcMar>
              <w:top w:w="80" w:type="dxa"/>
              <w:left w:w="0" w:type="dxa"/>
              <w:bottom w:w="80" w:type="dxa"/>
              <w:right w:w="0" w:type="dxa"/>
            </w:tcMar>
            <w:vAlign w:val="center"/>
          </w:tcPr>
          <w:p w14:paraId="65C42C4C" w14:textId="77777777" w:rsidR="00990B31" w:rsidRPr="00514B34" w:rsidRDefault="00990B31" w:rsidP="00EE6A79">
            <w:pPr>
              <w:autoSpaceDE w:val="0"/>
              <w:autoSpaceDN w:val="0"/>
              <w:adjustRightInd w:val="0"/>
              <w:spacing w:after="0"/>
              <w:jc w:val="center"/>
              <w:rPr>
                <w:rFonts w:eastAsia="Arial Unicode MS" w:cs="Arial"/>
                <w:b/>
                <w:i/>
                <w:szCs w:val="24"/>
              </w:rPr>
            </w:pPr>
            <w:r w:rsidRPr="00514B34">
              <w:rPr>
                <w:rFonts w:eastAsia="Arial Unicode MS" w:cs="Arial"/>
                <w:b/>
                <w:i/>
                <w:szCs w:val="24"/>
              </w:rPr>
              <w:t>Fuel Pathway Description</w:t>
            </w:r>
          </w:p>
        </w:tc>
        <w:tc>
          <w:tcPr>
            <w:tcW w:w="1889" w:type="dxa"/>
            <w:tcBorders>
              <w:top w:val="double" w:sz="4" w:space="0" w:color="auto"/>
              <w:right w:val="double" w:sz="4" w:space="0" w:color="auto"/>
            </w:tcBorders>
            <w:shd w:val="clear" w:color="auto" w:fill="auto"/>
            <w:vAlign w:val="center"/>
          </w:tcPr>
          <w:p w14:paraId="31E44344" w14:textId="77777777" w:rsidR="00990B31" w:rsidRPr="00514B34" w:rsidRDefault="00990B31" w:rsidP="00EE6A79">
            <w:pPr>
              <w:autoSpaceDE w:val="0"/>
              <w:autoSpaceDN w:val="0"/>
              <w:adjustRightInd w:val="0"/>
              <w:spacing w:after="0"/>
              <w:jc w:val="center"/>
              <w:rPr>
                <w:rFonts w:eastAsia="Arial Unicode MS" w:cs="Arial"/>
                <w:b/>
                <w:i/>
                <w:szCs w:val="24"/>
              </w:rPr>
            </w:pPr>
            <w:r w:rsidRPr="00514B34">
              <w:rPr>
                <w:rFonts w:eastAsia="Arial Unicode MS" w:cs="Arial"/>
                <w:b/>
                <w:i/>
                <w:szCs w:val="24"/>
              </w:rPr>
              <w:t xml:space="preserve">Carbon Intensity Values </w:t>
            </w:r>
          </w:p>
          <w:p w14:paraId="1CF55183" w14:textId="77777777" w:rsidR="00990B31" w:rsidRPr="00514B34" w:rsidRDefault="00990B31" w:rsidP="00EE6A79">
            <w:pPr>
              <w:autoSpaceDE w:val="0"/>
              <w:autoSpaceDN w:val="0"/>
              <w:adjustRightInd w:val="0"/>
              <w:spacing w:after="0"/>
              <w:jc w:val="center"/>
              <w:rPr>
                <w:rFonts w:eastAsia="Arial Unicode MS" w:cs="Arial"/>
                <w:b/>
                <w:i/>
                <w:szCs w:val="24"/>
              </w:rPr>
            </w:pPr>
            <w:r w:rsidRPr="00514B34">
              <w:rPr>
                <w:rFonts w:eastAsia="Arial Unicode MS" w:cs="Arial"/>
                <w:b/>
                <w:i/>
                <w:szCs w:val="24"/>
              </w:rPr>
              <w:t>(gCO</w:t>
            </w:r>
            <w:r w:rsidRPr="00514B34">
              <w:rPr>
                <w:rFonts w:eastAsia="Arial Unicode MS" w:cs="Arial"/>
                <w:b/>
                <w:i/>
                <w:szCs w:val="24"/>
                <w:vertAlign w:val="subscript"/>
              </w:rPr>
              <w:t>2</w:t>
            </w:r>
            <w:r w:rsidRPr="00514B34">
              <w:rPr>
                <w:rFonts w:eastAsia="Arial Unicode MS" w:cs="Arial"/>
                <w:b/>
                <w:i/>
                <w:szCs w:val="24"/>
              </w:rPr>
              <w:t>e/MJ)</w:t>
            </w:r>
          </w:p>
        </w:tc>
      </w:tr>
      <w:tr w:rsidR="00EE6A79" w:rsidRPr="00DD05B2" w14:paraId="6CE8DDC3" w14:textId="77777777" w:rsidTr="1F127C88">
        <w:trPr>
          <w:cantSplit/>
          <w:trHeight w:val="547"/>
          <w:jc w:val="center"/>
        </w:trPr>
        <w:tc>
          <w:tcPr>
            <w:tcW w:w="0" w:type="auto"/>
            <w:tcBorders>
              <w:top w:val="single" w:sz="12" w:space="0" w:color="000000" w:themeColor="text1"/>
              <w:left w:val="double" w:sz="4" w:space="0" w:color="auto"/>
              <w:bottom w:val="single" w:sz="6" w:space="0" w:color="000000" w:themeColor="text1"/>
            </w:tcBorders>
            <w:shd w:val="clear" w:color="auto" w:fill="auto"/>
            <w:vAlign w:val="center"/>
          </w:tcPr>
          <w:p w14:paraId="0A5A3D6A" w14:textId="77777777" w:rsidR="00990B31" w:rsidRPr="00514B34" w:rsidRDefault="00990B31" w:rsidP="00EE6A79">
            <w:pPr>
              <w:autoSpaceDE w:val="0"/>
              <w:autoSpaceDN w:val="0"/>
              <w:adjustRightInd w:val="0"/>
              <w:spacing w:after="0"/>
              <w:jc w:val="center"/>
              <w:rPr>
                <w:rFonts w:eastAsia="Arial Unicode MS" w:cs="Arial"/>
                <w:szCs w:val="24"/>
              </w:rPr>
            </w:pPr>
            <w:r w:rsidRPr="00514B34">
              <w:rPr>
                <w:rFonts w:eastAsia="Arial Unicode MS" w:cs="Arial"/>
                <w:szCs w:val="24"/>
              </w:rPr>
              <w:t>CARBOB</w:t>
            </w:r>
          </w:p>
        </w:tc>
        <w:tc>
          <w:tcPr>
            <w:tcW w:w="0" w:type="auto"/>
            <w:tcBorders>
              <w:top w:val="single" w:sz="12" w:space="0" w:color="000000" w:themeColor="text1"/>
              <w:bottom w:val="single" w:sz="6" w:space="0" w:color="000000" w:themeColor="text1"/>
            </w:tcBorders>
            <w:shd w:val="clear" w:color="auto" w:fill="auto"/>
            <w:tcMar>
              <w:top w:w="80" w:type="dxa"/>
              <w:left w:w="0" w:type="dxa"/>
              <w:bottom w:w="80" w:type="dxa"/>
              <w:right w:w="0" w:type="dxa"/>
            </w:tcMar>
            <w:vAlign w:val="center"/>
          </w:tcPr>
          <w:p w14:paraId="42F2AFEC" w14:textId="77777777" w:rsidR="00990B31" w:rsidRPr="00514B34" w:rsidRDefault="00990B31" w:rsidP="00EE6A79">
            <w:pPr>
              <w:autoSpaceDE w:val="0"/>
              <w:autoSpaceDN w:val="0"/>
              <w:adjustRightInd w:val="0"/>
              <w:spacing w:after="0"/>
              <w:jc w:val="center"/>
              <w:rPr>
                <w:rFonts w:eastAsia="Arial Unicode MS" w:cs="Arial"/>
                <w:szCs w:val="24"/>
              </w:rPr>
            </w:pPr>
            <w:r w:rsidRPr="00514B34">
              <w:rPr>
                <w:rFonts w:eastAsia="Arial Unicode MS" w:cs="Arial"/>
                <w:szCs w:val="24"/>
              </w:rPr>
              <w:t>CBOB</w:t>
            </w:r>
          </w:p>
        </w:tc>
        <w:tc>
          <w:tcPr>
            <w:tcW w:w="4610" w:type="dxa"/>
            <w:tcBorders>
              <w:top w:val="single" w:sz="12" w:space="0" w:color="000000" w:themeColor="text1"/>
              <w:bottom w:val="single" w:sz="6" w:space="0" w:color="000000" w:themeColor="text1"/>
            </w:tcBorders>
            <w:shd w:val="clear" w:color="auto" w:fill="auto"/>
            <w:tcMar>
              <w:top w:w="80" w:type="dxa"/>
              <w:left w:w="0" w:type="dxa"/>
              <w:bottom w:w="80" w:type="dxa"/>
              <w:right w:w="0" w:type="dxa"/>
            </w:tcMar>
            <w:vAlign w:val="center"/>
          </w:tcPr>
          <w:p w14:paraId="7353D536" w14:textId="77777777" w:rsidR="00990B31" w:rsidRPr="00514B34" w:rsidRDefault="00990B31" w:rsidP="00EE6A79">
            <w:pPr>
              <w:autoSpaceDE w:val="0"/>
              <w:autoSpaceDN w:val="0"/>
              <w:adjustRightInd w:val="0"/>
              <w:spacing w:after="0"/>
              <w:rPr>
                <w:rFonts w:eastAsia="Arial Unicode MS" w:cs="Arial"/>
                <w:szCs w:val="24"/>
              </w:rPr>
            </w:pPr>
            <w:r w:rsidRPr="00514B34">
              <w:rPr>
                <w:rFonts w:eastAsia="Arial Unicode MS" w:cs="Arial"/>
                <w:szCs w:val="24"/>
              </w:rPr>
              <w:t>CARBOB -- based on the average crude oil supplied to California refineries and average California refinery efficiencies</w:t>
            </w:r>
          </w:p>
        </w:tc>
        <w:tc>
          <w:tcPr>
            <w:tcW w:w="1889" w:type="dxa"/>
            <w:tcBorders>
              <w:top w:val="single" w:sz="12" w:space="0" w:color="000000" w:themeColor="text1"/>
              <w:bottom w:val="single" w:sz="6" w:space="0" w:color="000000" w:themeColor="text1"/>
              <w:right w:val="double" w:sz="4" w:space="0" w:color="auto"/>
            </w:tcBorders>
            <w:shd w:val="clear" w:color="auto" w:fill="auto"/>
            <w:tcMar>
              <w:top w:w="80" w:type="dxa"/>
              <w:left w:w="0" w:type="dxa"/>
              <w:bottom w:w="80" w:type="dxa"/>
              <w:right w:w="0" w:type="dxa"/>
            </w:tcMar>
            <w:vAlign w:val="center"/>
          </w:tcPr>
          <w:p w14:paraId="722768B5" w14:textId="0F6C1A29" w:rsidR="00990B31" w:rsidRPr="00514B34" w:rsidRDefault="00990B31" w:rsidP="00EE6A79">
            <w:pPr>
              <w:autoSpaceDE w:val="0"/>
              <w:autoSpaceDN w:val="0"/>
              <w:adjustRightInd w:val="0"/>
              <w:spacing w:after="0"/>
              <w:jc w:val="center"/>
              <w:rPr>
                <w:rFonts w:eastAsiaTheme="minorEastAsia" w:cs="Arial"/>
                <w:dstrike/>
                <w:lang w:eastAsia="ja-JP"/>
              </w:rPr>
            </w:pPr>
            <w:r w:rsidRPr="00514B34">
              <w:rPr>
                <w:rFonts w:eastAsiaTheme="minorEastAsia" w:cs="Arial"/>
                <w:lang w:eastAsia="ja-JP"/>
              </w:rPr>
              <w:t>100.</w:t>
            </w:r>
            <w:del w:id="2231" w:author="CARB" w:date="2023-12-19T12:12:00Z">
              <w:r w:rsidR="00D06223" w:rsidRPr="00E57B53">
                <w:rPr>
                  <w:rFonts w:eastAsiaTheme="minorEastAsia" w:cs="Arial"/>
                  <w:szCs w:val="24"/>
                  <w:lang w:eastAsia="ja-JP"/>
                </w:rPr>
                <w:delText>82</w:delText>
              </w:r>
            </w:del>
            <w:ins w:id="2232" w:author="CARB" w:date="2023-12-19T12:12:00Z">
              <w:r w:rsidR="27018597" w:rsidRPr="15A58B1E">
                <w:rPr>
                  <w:rFonts w:eastAsiaTheme="minorEastAsia" w:cs="Arial"/>
                  <w:lang w:eastAsia="ja-JP"/>
                </w:rPr>
                <w:t>6</w:t>
              </w:r>
              <w:r w:rsidRPr="00514B34">
                <w:rPr>
                  <w:rFonts w:eastAsiaTheme="minorEastAsia" w:cs="Arial"/>
                  <w:lang w:eastAsia="ja-JP"/>
                </w:rPr>
                <w:t>0</w:t>
              </w:r>
            </w:ins>
          </w:p>
        </w:tc>
      </w:tr>
      <w:tr w:rsidR="00EE6A79" w:rsidRPr="00DD05B2" w14:paraId="2C723B1E" w14:textId="77777777" w:rsidTr="1F127C88">
        <w:trPr>
          <w:cantSplit/>
          <w:trHeight w:val="547"/>
          <w:jc w:val="center"/>
        </w:trPr>
        <w:tc>
          <w:tcPr>
            <w:tcW w:w="0" w:type="auto"/>
            <w:tcBorders>
              <w:top w:val="single" w:sz="6" w:space="0" w:color="000000" w:themeColor="text1"/>
              <w:left w:val="double" w:sz="4" w:space="0" w:color="auto"/>
              <w:bottom w:val="single" w:sz="6" w:space="0" w:color="000000" w:themeColor="text1"/>
            </w:tcBorders>
            <w:shd w:val="clear" w:color="auto" w:fill="auto"/>
            <w:vAlign w:val="center"/>
          </w:tcPr>
          <w:p w14:paraId="3C908557" w14:textId="77777777" w:rsidR="00990B31" w:rsidRPr="00514B34" w:rsidRDefault="00990B31" w:rsidP="00EE6A79">
            <w:pPr>
              <w:autoSpaceDE w:val="0"/>
              <w:autoSpaceDN w:val="0"/>
              <w:adjustRightInd w:val="0"/>
              <w:spacing w:after="0"/>
              <w:jc w:val="center"/>
              <w:rPr>
                <w:rFonts w:eastAsia="Arial Unicode MS" w:cs="Arial"/>
                <w:szCs w:val="24"/>
              </w:rPr>
            </w:pPr>
            <w:r w:rsidRPr="00514B34">
              <w:rPr>
                <w:rFonts w:eastAsia="Arial Unicode MS" w:cs="Arial"/>
                <w:szCs w:val="24"/>
              </w:rPr>
              <w:t>Diesel</w:t>
            </w:r>
          </w:p>
        </w:tc>
        <w:tc>
          <w:tcPr>
            <w:tcW w:w="0" w:type="auto"/>
            <w:tcBorders>
              <w:top w:val="single" w:sz="6" w:space="0" w:color="000000" w:themeColor="text1"/>
              <w:bottom w:val="single" w:sz="6" w:space="0" w:color="000000" w:themeColor="text1"/>
            </w:tcBorders>
            <w:shd w:val="clear" w:color="auto" w:fill="auto"/>
            <w:tcMar>
              <w:top w:w="80" w:type="dxa"/>
              <w:left w:w="0" w:type="dxa"/>
              <w:bottom w:w="80" w:type="dxa"/>
              <w:right w:w="0" w:type="dxa"/>
            </w:tcMar>
            <w:vAlign w:val="center"/>
          </w:tcPr>
          <w:p w14:paraId="0F582C0E" w14:textId="77777777" w:rsidR="00990B31" w:rsidRPr="00514B34" w:rsidRDefault="00990B31" w:rsidP="00EE6A79">
            <w:pPr>
              <w:autoSpaceDE w:val="0"/>
              <w:autoSpaceDN w:val="0"/>
              <w:adjustRightInd w:val="0"/>
              <w:spacing w:after="0"/>
              <w:jc w:val="center"/>
              <w:rPr>
                <w:rFonts w:eastAsiaTheme="minorEastAsia" w:cs="Arial"/>
                <w:szCs w:val="24"/>
              </w:rPr>
            </w:pPr>
            <w:r w:rsidRPr="00514B34">
              <w:rPr>
                <w:rFonts w:eastAsia="Arial Unicode MS" w:cs="Arial"/>
                <w:szCs w:val="24"/>
              </w:rPr>
              <w:t>ULSD</w:t>
            </w:r>
          </w:p>
        </w:tc>
        <w:tc>
          <w:tcPr>
            <w:tcW w:w="4610" w:type="dxa"/>
            <w:tcBorders>
              <w:top w:val="single" w:sz="6" w:space="0" w:color="000000" w:themeColor="text1"/>
              <w:bottom w:val="single" w:sz="6" w:space="0" w:color="000000" w:themeColor="text1"/>
            </w:tcBorders>
            <w:shd w:val="clear" w:color="auto" w:fill="auto"/>
            <w:tcMar>
              <w:top w:w="80" w:type="dxa"/>
              <w:left w:w="0" w:type="dxa"/>
              <w:bottom w:w="80" w:type="dxa"/>
              <w:right w:w="0" w:type="dxa"/>
            </w:tcMar>
            <w:vAlign w:val="center"/>
          </w:tcPr>
          <w:p w14:paraId="449ED992" w14:textId="77777777" w:rsidR="00990B31" w:rsidRPr="00514B34" w:rsidRDefault="00990B31" w:rsidP="00EE6A79">
            <w:pPr>
              <w:autoSpaceDE w:val="0"/>
              <w:autoSpaceDN w:val="0"/>
              <w:adjustRightInd w:val="0"/>
              <w:spacing w:after="0"/>
              <w:rPr>
                <w:rFonts w:eastAsiaTheme="minorEastAsia" w:cs="Arial"/>
                <w:szCs w:val="24"/>
              </w:rPr>
            </w:pPr>
            <w:r w:rsidRPr="00514B34">
              <w:rPr>
                <w:rFonts w:eastAsia="Arial Unicode MS" w:cs="Arial"/>
                <w:szCs w:val="24"/>
              </w:rPr>
              <w:t>ULSD -- based on the average crude oil supplied to California refineries and average California refinery efficiencies</w:t>
            </w:r>
          </w:p>
        </w:tc>
        <w:tc>
          <w:tcPr>
            <w:tcW w:w="1889" w:type="dxa"/>
            <w:tcBorders>
              <w:top w:val="single" w:sz="6" w:space="0" w:color="000000" w:themeColor="text1"/>
              <w:bottom w:val="single" w:sz="6" w:space="0" w:color="000000" w:themeColor="text1"/>
              <w:right w:val="double" w:sz="4" w:space="0" w:color="auto"/>
            </w:tcBorders>
            <w:shd w:val="clear" w:color="auto" w:fill="auto"/>
            <w:tcMar>
              <w:top w:w="80" w:type="dxa"/>
              <w:left w:w="0" w:type="dxa"/>
              <w:bottom w:w="80" w:type="dxa"/>
              <w:right w:w="0" w:type="dxa"/>
            </w:tcMar>
            <w:vAlign w:val="center"/>
          </w:tcPr>
          <w:p w14:paraId="1D0D90A1" w14:textId="41344D38" w:rsidR="00990B31" w:rsidRPr="00514B34" w:rsidRDefault="00D06223" w:rsidP="00EE6A79">
            <w:pPr>
              <w:autoSpaceDE w:val="0"/>
              <w:autoSpaceDN w:val="0"/>
              <w:adjustRightInd w:val="0"/>
              <w:spacing w:after="0"/>
              <w:jc w:val="center"/>
              <w:rPr>
                <w:rFonts w:eastAsiaTheme="minorEastAsia" w:cs="Arial"/>
                <w:dstrike/>
                <w:lang w:eastAsia="ja-JP"/>
              </w:rPr>
            </w:pPr>
            <w:del w:id="2233" w:author="CARB" w:date="2023-12-19T12:12:00Z">
              <w:r w:rsidRPr="00E57B53">
                <w:rPr>
                  <w:rFonts w:eastAsiaTheme="minorEastAsia" w:cs="Arial"/>
                  <w:szCs w:val="24"/>
                  <w:lang w:eastAsia="ja-JP"/>
                </w:rPr>
                <w:delText>100.45</w:delText>
              </w:r>
            </w:del>
            <w:ins w:id="2234" w:author="CARB" w:date="2023-12-19T12:12:00Z">
              <w:r w:rsidR="00990B31" w:rsidRPr="00514B34">
                <w:rPr>
                  <w:rFonts w:eastAsiaTheme="minorEastAsia" w:cs="Arial"/>
                  <w:lang w:eastAsia="ja-JP"/>
                </w:rPr>
                <w:t>105.</w:t>
              </w:r>
              <w:r w:rsidR="1B5A0317" w:rsidRPr="38F709AD">
                <w:rPr>
                  <w:rFonts w:eastAsiaTheme="minorEastAsia" w:cs="Arial"/>
                  <w:lang w:eastAsia="ja-JP"/>
                </w:rPr>
                <w:t>76</w:t>
              </w:r>
            </w:ins>
          </w:p>
        </w:tc>
      </w:tr>
      <w:tr w:rsidR="00990B31" w:rsidRPr="00DD05B2" w14:paraId="61C166C3" w14:textId="77777777" w:rsidTr="1F127C88">
        <w:trPr>
          <w:cantSplit/>
          <w:trHeight w:val="547"/>
          <w:jc w:val="center"/>
          <w:ins w:id="2235" w:author="CARB" w:date="2023-12-19T12:12:00Z"/>
        </w:trPr>
        <w:tc>
          <w:tcPr>
            <w:tcW w:w="0" w:type="auto"/>
            <w:tcBorders>
              <w:top w:val="single" w:sz="6" w:space="0" w:color="000000" w:themeColor="text1"/>
              <w:left w:val="double" w:sz="4" w:space="0" w:color="auto"/>
              <w:bottom w:val="single" w:sz="6" w:space="0" w:color="000000" w:themeColor="text1"/>
            </w:tcBorders>
            <w:shd w:val="clear" w:color="auto" w:fill="auto"/>
            <w:vAlign w:val="center"/>
          </w:tcPr>
          <w:p w14:paraId="3552C471" w14:textId="77777777" w:rsidR="00990B31" w:rsidRPr="00514B34" w:rsidRDefault="00990B31">
            <w:pPr>
              <w:autoSpaceDE w:val="0"/>
              <w:autoSpaceDN w:val="0"/>
              <w:adjustRightInd w:val="0"/>
              <w:spacing w:after="0"/>
              <w:jc w:val="center"/>
              <w:rPr>
                <w:ins w:id="2236" w:author="CARB" w:date="2023-12-19T12:12:00Z"/>
                <w:rFonts w:eastAsia="Arial Unicode MS" w:cs="Arial"/>
                <w:szCs w:val="24"/>
              </w:rPr>
            </w:pPr>
            <w:ins w:id="2237" w:author="CARB" w:date="2023-12-19T12:12:00Z">
              <w:r w:rsidRPr="00514B34">
                <w:rPr>
                  <w:rFonts w:eastAsia="Arial Unicode MS" w:cs="Arial"/>
                  <w:szCs w:val="24"/>
                </w:rPr>
                <w:t>Fossil Jet Fuel</w:t>
              </w:r>
            </w:ins>
          </w:p>
        </w:tc>
        <w:tc>
          <w:tcPr>
            <w:tcW w:w="0" w:type="auto"/>
            <w:tcBorders>
              <w:top w:val="single" w:sz="6" w:space="0" w:color="000000" w:themeColor="text1"/>
              <w:bottom w:val="single" w:sz="6" w:space="0" w:color="000000" w:themeColor="text1"/>
            </w:tcBorders>
            <w:shd w:val="clear" w:color="auto" w:fill="auto"/>
            <w:tcMar>
              <w:top w:w="80" w:type="dxa"/>
              <w:left w:w="0" w:type="dxa"/>
              <w:bottom w:w="80" w:type="dxa"/>
              <w:right w:w="0" w:type="dxa"/>
            </w:tcMar>
            <w:vAlign w:val="center"/>
          </w:tcPr>
          <w:p w14:paraId="4346F506" w14:textId="77777777" w:rsidR="00990B31" w:rsidRPr="00514B34" w:rsidRDefault="00990B31">
            <w:pPr>
              <w:autoSpaceDE w:val="0"/>
              <w:autoSpaceDN w:val="0"/>
              <w:adjustRightInd w:val="0"/>
              <w:spacing w:after="0"/>
              <w:jc w:val="center"/>
              <w:rPr>
                <w:ins w:id="2238" w:author="CARB" w:date="2023-12-19T12:12:00Z"/>
                <w:rFonts w:eastAsia="Arial Unicode MS" w:cs="Arial"/>
                <w:szCs w:val="24"/>
              </w:rPr>
            </w:pPr>
            <w:ins w:id="2239" w:author="CARB" w:date="2023-12-19T12:12:00Z">
              <w:r w:rsidRPr="00514B34">
                <w:rPr>
                  <w:rFonts w:eastAsia="Arial Unicode MS" w:cs="Arial"/>
                  <w:szCs w:val="24"/>
                </w:rPr>
                <w:t>FJF</w:t>
              </w:r>
            </w:ins>
          </w:p>
        </w:tc>
        <w:tc>
          <w:tcPr>
            <w:tcW w:w="4610" w:type="dxa"/>
            <w:tcBorders>
              <w:top w:val="single" w:sz="6" w:space="0" w:color="000000" w:themeColor="text1"/>
              <w:bottom w:val="single" w:sz="6" w:space="0" w:color="000000" w:themeColor="text1"/>
            </w:tcBorders>
            <w:shd w:val="clear" w:color="auto" w:fill="auto"/>
            <w:tcMar>
              <w:top w:w="80" w:type="dxa"/>
              <w:left w:w="0" w:type="dxa"/>
              <w:bottom w:w="80" w:type="dxa"/>
              <w:right w:w="0" w:type="dxa"/>
            </w:tcMar>
            <w:vAlign w:val="center"/>
          </w:tcPr>
          <w:p w14:paraId="1432B615" w14:textId="4167F96E" w:rsidR="00990B31" w:rsidRPr="00514B34" w:rsidRDefault="00990B31">
            <w:pPr>
              <w:autoSpaceDE w:val="0"/>
              <w:autoSpaceDN w:val="0"/>
              <w:adjustRightInd w:val="0"/>
              <w:spacing w:after="0"/>
              <w:rPr>
                <w:ins w:id="2240" w:author="CARB" w:date="2023-12-19T12:12:00Z"/>
                <w:rFonts w:eastAsia="Arial Unicode MS" w:cs="Arial"/>
                <w:szCs w:val="24"/>
              </w:rPr>
            </w:pPr>
            <w:ins w:id="2241" w:author="CARB" w:date="2023-12-19T12:12:00Z">
              <w:r w:rsidRPr="00514B34">
                <w:rPr>
                  <w:rFonts w:eastAsia="Arial Unicode MS" w:cs="Arial"/>
                  <w:szCs w:val="24"/>
                </w:rPr>
                <w:t xml:space="preserve">Fossil Jet Fuel – based on the average crude oil supplied to California refineries and average California refinery </w:t>
              </w:r>
              <w:r w:rsidR="00BB1590" w:rsidRPr="00514B34">
                <w:rPr>
                  <w:rFonts w:eastAsia="Arial Unicode MS" w:cs="Arial"/>
                  <w:szCs w:val="24"/>
                </w:rPr>
                <w:t>efficiencies</w:t>
              </w:r>
            </w:ins>
          </w:p>
        </w:tc>
        <w:tc>
          <w:tcPr>
            <w:tcW w:w="1889" w:type="dxa"/>
            <w:tcBorders>
              <w:top w:val="single" w:sz="6" w:space="0" w:color="000000" w:themeColor="text1"/>
              <w:bottom w:val="single" w:sz="6" w:space="0" w:color="000000" w:themeColor="text1"/>
              <w:right w:val="double" w:sz="4" w:space="0" w:color="auto"/>
            </w:tcBorders>
            <w:shd w:val="clear" w:color="auto" w:fill="auto"/>
            <w:tcMar>
              <w:top w:w="80" w:type="dxa"/>
              <w:left w:w="0" w:type="dxa"/>
              <w:bottom w:w="80" w:type="dxa"/>
              <w:right w:w="0" w:type="dxa"/>
            </w:tcMar>
            <w:vAlign w:val="center"/>
          </w:tcPr>
          <w:p w14:paraId="7880015E" w14:textId="19F13568" w:rsidR="00990B31" w:rsidRPr="00514B34" w:rsidRDefault="00990B31">
            <w:pPr>
              <w:autoSpaceDE w:val="0"/>
              <w:autoSpaceDN w:val="0"/>
              <w:adjustRightInd w:val="0"/>
              <w:spacing w:after="0"/>
              <w:jc w:val="center"/>
              <w:rPr>
                <w:ins w:id="2242" w:author="CARB" w:date="2023-12-19T12:12:00Z"/>
                <w:rFonts w:eastAsiaTheme="minorEastAsia" w:cs="Arial"/>
                <w:lang w:eastAsia="ja-JP"/>
              </w:rPr>
            </w:pPr>
            <w:ins w:id="2243" w:author="CARB" w:date="2023-12-19T12:12:00Z">
              <w:r w:rsidRPr="00514B34">
                <w:rPr>
                  <w:rFonts w:eastAsiaTheme="minorEastAsia" w:cs="Arial"/>
                  <w:lang w:eastAsia="ja-JP"/>
                </w:rPr>
                <w:t>89.</w:t>
              </w:r>
              <w:r w:rsidR="3F11679B" w:rsidRPr="30B610A1">
                <w:rPr>
                  <w:rFonts w:eastAsiaTheme="minorEastAsia" w:cs="Arial"/>
                  <w:lang w:eastAsia="ja-JP"/>
                </w:rPr>
                <w:t>43</w:t>
              </w:r>
            </w:ins>
          </w:p>
        </w:tc>
      </w:tr>
      <w:tr w:rsidR="00EE6A79" w:rsidRPr="00DD05B2" w14:paraId="32DAC66A" w14:textId="77777777" w:rsidTr="1F127C88">
        <w:trPr>
          <w:cantSplit/>
          <w:trHeight w:val="547"/>
          <w:jc w:val="center"/>
        </w:trPr>
        <w:tc>
          <w:tcPr>
            <w:tcW w:w="0" w:type="auto"/>
            <w:tcBorders>
              <w:left w:val="double" w:sz="4" w:space="0" w:color="auto"/>
              <w:bottom w:val="single" w:sz="6" w:space="0" w:color="000000" w:themeColor="text1"/>
            </w:tcBorders>
            <w:shd w:val="clear" w:color="auto" w:fill="auto"/>
            <w:vAlign w:val="center"/>
          </w:tcPr>
          <w:p w14:paraId="53902B2B" w14:textId="77777777" w:rsidR="00990B31" w:rsidRPr="00514B34" w:rsidRDefault="00990B31" w:rsidP="00EE6A79">
            <w:pPr>
              <w:autoSpaceDE w:val="0"/>
              <w:autoSpaceDN w:val="0"/>
              <w:adjustRightInd w:val="0"/>
              <w:spacing w:after="0"/>
              <w:jc w:val="center"/>
              <w:rPr>
                <w:rFonts w:eastAsiaTheme="minorEastAsia" w:cs="Arial"/>
                <w:szCs w:val="24"/>
              </w:rPr>
            </w:pPr>
            <w:r w:rsidRPr="00514B34">
              <w:rPr>
                <w:rFonts w:eastAsiaTheme="minorEastAsia" w:cs="Arial"/>
                <w:szCs w:val="24"/>
              </w:rPr>
              <w:t>Compressed Natural Gas</w:t>
            </w:r>
          </w:p>
        </w:tc>
        <w:tc>
          <w:tcPr>
            <w:tcW w:w="0" w:type="auto"/>
            <w:tcBorders>
              <w:top w:val="single" w:sz="6" w:space="0" w:color="000000" w:themeColor="text1"/>
              <w:bottom w:val="single" w:sz="6" w:space="0" w:color="000000" w:themeColor="text1"/>
            </w:tcBorders>
            <w:shd w:val="clear" w:color="auto" w:fill="auto"/>
            <w:tcMar>
              <w:top w:w="80" w:type="dxa"/>
              <w:left w:w="0" w:type="dxa"/>
              <w:bottom w:w="80" w:type="dxa"/>
              <w:right w:w="0" w:type="dxa"/>
            </w:tcMar>
            <w:vAlign w:val="center"/>
          </w:tcPr>
          <w:p w14:paraId="5CD4F2C7" w14:textId="77777777" w:rsidR="00990B31" w:rsidRPr="00514B34" w:rsidRDefault="00990B31" w:rsidP="00EE6A79">
            <w:pPr>
              <w:autoSpaceDE w:val="0"/>
              <w:autoSpaceDN w:val="0"/>
              <w:adjustRightInd w:val="0"/>
              <w:spacing w:after="0"/>
              <w:jc w:val="center"/>
              <w:rPr>
                <w:rFonts w:eastAsia="Arial Unicode MS" w:cs="Arial"/>
                <w:szCs w:val="24"/>
              </w:rPr>
            </w:pPr>
            <w:r w:rsidRPr="00514B34">
              <w:rPr>
                <w:rFonts w:eastAsia="Arial Unicode MS" w:cs="Arial"/>
                <w:szCs w:val="24"/>
              </w:rPr>
              <w:t>CNGF</w:t>
            </w:r>
          </w:p>
        </w:tc>
        <w:tc>
          <w:tcPr>
            <w:tcW w:w="4610" w:type="dxa"/>
            <w:tcBorders>
              <w:top w:val="single" w:sz="2" w:space="0" w:color="000000" w:themeColor="text1"/>
              <w:bottom w:val="single" w:sz="6" w:space="0" w:color="000000" w:themeColor="text1"/>
            </w:tcBorders>
            <w:shd w:val="clear" w:color="auto" w:fill="auto"/>
            <w:tcMar>
              <w:top w:w="80" w:type="dxa"/>
              <w:left w:w="0" w:type="dxa"/>
              <w:bottom w:w="80" w:type="dxa"/>
              <w:right w:w="0" w:type="dxa"/>
            </w:tcMar>
            <w:vAlign w:val="center"/>
          </w:tcPr>
          <w:p w14:paraId="7072942E" w14:textId="77777777" w:rsidR="00990B31" w:rsidRPr="00514B34" w:rsidRDefault="00990B31" w:rsidP="00EE6A79">
            <w:pPr>
              <w:autoSpaceDE w:val="0"/>
              <w:autoSpaceDN w:val="0"/>
              <w:adjustRightInd w:val="0"/>
              <w:spacing w:after="0"/>
              <w:rPr>
                <w:rFonts w:eastAsia="Arial Unicode MS" w:cs="Arial"/>
                <w:szCs w:val="24"/>
              </w:rPr>
            </w:pPr>
            <w:r w:rsidRPr="00514B34">
              <w:rPr>
                <w:rFonts w:eastAsia="Arial Unicode MS" w:cs="Arial"/>
                <w:szCs w:val="24"/>
              </w:rPr>
              <w:t>Compressed Natural Gas from Pipeline Average North American Fossil Natural Gas</w:t>
            </w:r>
          </w:p>
        </w:tc>
        <w:tc>
          <w:tcPr>
            <w:tcW w:w="1889" w:type="dxa"/>
            <w:tcBorders>
              <w:top w:val="single" w:sz="2" w:space="0" w:color="000000" w:themeColor="text1"/>
              <w:bottom w:val="single" w:sz="6" w:space="0" w:color="000000" w:themeColor="text1"/>
              <w:right w:val="double" w:sz="4" w:space="0" w:color="auto"/>
            </w:tcBorders>
            <w:shd w:val="clear" w:color="auto" w:fill="auto"/>
            <w:tcMar>
              <w:top w:w="80" w:type="dxa"/>
              <w:left w:w="0" w:type="dxa"/>
              <w:bottom w:w="80" w:type="dxa"/>
              <w:right w:w="0" w:type="dxa"/>
            </w:tcMar>
            <w:vAlign w:val="center"/>
          </w:tcPr>
          <w:p w14:paraId="76ABAB62" w14:textId="0E832B46" w:rsidR="00990B31" w:rsidRPr="00514B34" w:rsidRDefault="00D06223" w:rsidP="00EE6A79">
            <w:pPr>
              <w:autoSpaceDE w:val="0"/>
              <w:autoSpaceDN w:val="0"/>
              <w:adjustRightInd w:val="0"/>
              <w:spacing w:after="0"/>
              <w:jc w:val="center"/>
              <w:rPr>
                <w:rFonts w:eastAsia="Arial Unicode MS" w:cs="Arial"/>
              </w:rPr>
            </w:pPr>
            <w:del w:id="2244" w:author="CARB" w:date="2023-12-19T12:12:00Z">
              <w:r w:rsidRPr="00E57B53">
                <w:rPr>
                  <w:rFonts w:eastAsia="Arial Unicode MS" w:cs="Arial"/>
                  <w:szCs w:val="24"/>
                </w:rPr>
                <w:delText>79.21</w:delText>
              </w:r>
            </w:del>
            <w:ins w:id="2245" w:author="CARB" w:date="2023-12-19T12:12:00Z">
              <w:r w:rsidR="00990B31" w:rsidRPr="00514B34">
                <w:rPr>
                  <w:rFonts w:eastAsia="Arial Unicode MS" w:cs="Arial"/>
                </w:rPr>
                <w:t>81.</w:t>
              </w:r>
              <w:r w:rsidR="4546B407" w:rsidRPr="476FC97F">
                <w:rPr>
                  <w:rFonts w:eastAsia="Arial Unicode MS" w:cs="Arial"/>
                </w:rPr>
                <w:t>18</w:t>
              </w:r>
            </w:ins>
          </w:p>
        </w:tc>
      </w:tr>
      <w:tr w:rsidR="00EE6A79" w:rsidRPr="00DD05B2" w14:paraId="59B44390" w14:textId="77777777" w:rsidTr="1F127C88">
        <w:trPr>
          <w:cantSplit/>
          <w:trHeight w:val="547"/>
          <w:jc w:val="center"/>
        </w:trPr>
        <w:tc>
          <w:tcPr>
            <w:tcW w:w="0" w:type="auto"/>
            <w:tcBorders>
              <w:top w:val="single" w:sz="6" w:space="0" w:color="000000" w:themeColor="text1"/>
              <w:left w:val="double" w:sz="4" w:space="0" w:color="auto"/>
              <w:bottom w:val="single" w:sz="6" w:space="0" w:color="000000" w:themeColor="text1"/>
            </w:tcBorders>
            <w:shd w:val="clear" w:color="auto" w:fill="auto"/>
            <w:vAlign w:val="center"/>
          </w:tcPr>
          <w:p w14:paraId="0DFA9512" w14:textId="77777777" w:rsidR="00990B31" w:rsidRPr="00514B34" w:rsidRDefault="00990B31" w:rsidP="00EE6A79">
            <w:pPr>
              <w:autoSpaceDE w:val="0"/>
              <w:autoSpaceDN w:val="0"/>
              <w:adjustRightInd w:val="0"/>
              <w:spacing w:after="0"/>
              <w:jc w:val="center"/>
              <w:rPr>
                <w:rFonts w:eastAsia="Arial Unicode MS" w:cs="Arial"/>
                <w:szCs w:val="24"/>
              </w:rPr>
            </w:pPr>
            <w:r w:rsidRPr="00514B34">
              <w:rPr>
                <w:rFonts w:eastAsia="Arial Unicode MS" w:cs="Arial"/>
                <w:szCs w:val="24"/>
              </w:rPr>
              <w:t>Propane</w:t>
            </w:r>
          </w:p>
        </w:tc>
        <w:tc>
          <w:tcPr>
            <w:tcW w:w="0" w:type="auto"/>
            <w:tcBorders>
              <w:top w:val="single" w:sz="6" w:space="0" w:color="000000" w:themeColor="text1"/>
              <w:bottom w:val="single" w:sz="6" w:space="0" w:color="000000" w:themeColor="text1"/>
            </w:tcBorders>
            <w:shd w:val="clear" w:color="auto" w:fill="auto"/>
            <w:tcMar>
              <w:top w:w="80" w:type="dxa"/>
              <w:left w:w="0" w:type="dxa"/>
              <w:bottom w:w="80" w:type="dxa"/>
              <w:right w:w="0" w:type="dxa"/>
            </w:tcMar>
            <w:vAlign w:val="center"/>
          </w:tcPr>
          <w:p w14:paraId="61358EBB" w14:textId="77777777" w:rsidR="00990B31" w:rsidRPr="00514B34" w:rsidRDefault="00990B31" w:rsidP="00EE6A79">
            <w:pPr>
              <w:autoSpaceDE w:val="0"/>
              <w:autoSpaceDN w:val="0"/>
              <w:adjustRightInd w:val="0"/>
              <w:spacing w:after="0"/>
              <w:jc w:val="center"/>
              <w:rPr>
                <w:rFonts w:eastAsia="Arial Unicode MS" w:cs="Arial"/>
                <w:szCs w:val="24"/>
              </w:rPr>
            </w:pPr>
            <w:r w:rsidRPr="00514B34">
              <w:rPr>
                <w:rFonts w:eastAsia="Arial Unicode MS" w:cs="Arial"/>
                <w:szCs w:val="24"/>
              </w:rPr>
              <w:t>PRPF</w:t>
            </w:r>
          </w:p>
        </w:tc>
        <w:tc>
          <w:tcPr>
            <w:tcW w:w="4610" w:type="dxa"/>
            <w:tcBorders>
              <w:top w:val="single" w:sz="2" w:space="0" w:color="000000" w:themeColor="text1"/>
              <w:bottom w:val="single" w:sz="6" w:space="0" w:color="000000" w:themeColor="text1"/>
            </w:tcBorders>
            <w:shd w:val="clear" w:color="auto" w:fill="auto"/>
            <w:tcMar>
              <w:top w:w="80" w:type="dxa"/>
              <w:left w:w="0" w:type="dxa"/>
              <w:bottom w:w="80" w:type="dxa"/>
              <w:right w:w="0" w:type="dxa"/>
            </w:tcMar>
            <w:vAlign w:val="center"/>
          </w:tcPr>
          <w:p w14:paraId="5EB188CE" w14:textId="77777777" w:rsidR="00990B31" w:rsidRPr="00514B34" w:rsidRDefault="00990B31" w:rsidP="00EE6A79">
            <w:pPr>
              <w:autoSpaceDE w:val="0"/>
              <w:autoSpaceDN w:val="0"/>
              <w:adjustRightInd w:val="0"/>
              <w:spacing w:after="0"/>
              <w:rPr>
                <w:rFonts w:eastAsia="Arial Unicode MS" w:cs="Arial"/>
                <w:szCs w:val="24"/>
              </w:rPr>
            </w:pPr>
            <w:r w:rsidRPr="00514B34">
              <w:rPr>
                <w:rFonts w:eastAsia="Arial Unicode MS" w:cs="Arial"/>
                <w:szCs w:val="24"/>
              </w:rPr>
              <w:t>Fossil LPG from crude oil refining and natural gas processing used as a transport fuel</w:t>
            </w:r>
          </w:p>
        </w:tc>
        <w:tc>
          <w:tcPr>
            <w:tcW w:w="1889" w:type="dxa"/>
            <w:tcBorders>
              <w:top w:val="single" w:sz="2" w:space="0" w:color="000000" w:themeColor="text1"/>
              <w:bottom w:val="single" w:sz="6" w:space="0" w:color="000000" w:themeColor="text1"/>
              <w:right w:val="double" w:sz="4" w:space="0" w:color="auto"/>
            </w:tcBorders>
            <w:shd w:val="clear" w:color="auto" w:fill="auto"/>
            <w:tcMar>
              <w:top w:w="80" w:type="dxa"/>
              <w:left w:w="0" w:type="dxa"/>
              <w:bottom w:w="80" w:type="dxa"/>
              <w:right w:w="0" w:type="dxa"/>
            </w:tcMar>
            <w:vAlign w:val="center"/>
          </w:tcPr>
          <w:p w14:paraId="5BDA1DC0" w14:textId="591FCC4F" w:rsidR="00990B31" w:rsidRPr="00514B34" w:rsidRDefault="00D06223" w:rsidP="00EE6A79">
            <w:pPr>
              <w:autoSpaceDE w:val="0"/>
              <w:autoSpaceDN w:val="0"/>
              <w:adjustRightInd w:val="0"/>
              <w:spacing w:after="0"/>
              <w:jc w:val="center"/>
              <w:rPr>
                <w:rFonts w:eastAsia="Arial Unicode MS" w:cs="Arial"/>
                <w:dstrike/>
              </w:rPr>
            </w:pPr>
            <w:del w:id="2246" w:author="CARB" w:date="2023-12-19T12:12:00Z">
              <w:r w:rsidRPr="00E57B53">
                <w:rPr>
                  <w:rFonts w:eastAsia="Arial Unicode MS" w:cs="Arial"/>
                  <w:szCs w:val="24"/>
                </w:rPr>
                <w:delText>83.19</w:delText>
              </w:r>
            </w:del>
            <w:ins w:id="2247" w:author="CARB" w:date="2023-12-19T12:12:00Z">
              <w:r w:rsidR="00990B31" w:rsidRPr="00514B34">
                <w:rPr>
                  <w:rFonts w:eastAsia="Arial Unicode MS" w:cs="Arial"/>
                </w:rPr>
                <w:t>81.</w:t>
              </w:r>
              <w:r w:rsidR="61C17748" w:rsidRPr="476FC97F">
                <w:rPr>
                  <w:rFonts w:eastAsia="Arial Unicode MS" w:cs="Arial"/>
                </w:rPr>
                <w:t>43</w:t>
              </w:r>
            </w:ins>
          </w:p>
        </w:tc>
      </w:tr>
      <w:tr w:rsidR="00990B31" w:rsidRPr="00DD05B2" w14:paraId="62AAED02" w14:textId="77777777">
        <w:trPr>
          <w:cantSplit/>
          <w:trHeight w:val="547"/>
          <w:jc w:val="center"/>
        </w:trPr>
        <w:tc>
          <w:tcPr>
            <w:tcW w:w="0" w:type="auto"/>
            <w:tcBorders>
              <w:top w:val="single" w:sz="6" w:space="0" w:color="000000" w:themeColor="text1"/>
              <w:left w:val="double" w:sz="4" w:space="0" w:color="auto"/>
              <w:bottom w:val="nil"/>
            </w:tcBorders>
            <w:shd w:val="clear" w:color="auto" w:fill="auto"/>
            <w:vAlign w:val="bottom"/>
          </w:tcPr>
          <w:p w14:paraId="7390CBF8" w14:textId="77777777" w:rsidR="00990B31" w:rsidRPr="00514B34" w:rsidRDefault="00990B31" w:rsidP="00EE6A79">
            <w:pPr>
              <w:autoSpaceDE w:val="0"/>
              <w:autoSpaceDN w:val="0"/>
              <w:adjustRightInd w:val="0"/>
              <w:spacing w:after="0"/>
              <w:jc w:val="center"/>
              <w:rPr>
                <w:rFonts w:eastAsia="Arial Unicode MS" w:cs="Arial"/>
                <w:szCs w:val="24"/>
              </w:rPr>
            </w:pPr>
          </w:p>
        </w:tc>
        <w:tc>
          <w:tcPr>
            <w:tcW w:w="0" w:type="auto"/>
            <w:tcBorders>
              <w:top w:val="single" w:sz="6" w:space="0" w:color="000000" w:themeColor="text1"/>
              <w:bottom w:val="single" w:sz="6" w:space="0" w:color="000000" w:themeColor="text1"/>
            </w:tcBorders>
            <w:shd w:val="clear" w:color="auto" w:fill="auto"/>
            <w:tcMar>
              <w:top w:w="80" w:type="dxa"/>
              <w:left w:w="0" w:type="dxa"/>
              <w:bottom w:w="80" w:type="dxa"/>
              <w:right w:w="0" w:type="dxa"/>
            </w:tcMar>
            <w:vAlign w:val="center"/>
          </w:tcPr>
          <w:p w14:paraId="14EDCF13" w14:textId="77777777" w:rsidR="00990B31" w:rsidRPr="00514B34" w:rsidRDefault="00990B31" w:rsidP="00EE6A79">
            <w:pPr>
              <w:autoSpaceDE w:val="0"/>
              <w:autoSpaceDN w:val="0"/>
              <w:adjustRightInd w:val="0"/>
              <w:spacing w:after="0"/>
              <w:jc w:val="center"/>
              <w:rPr>
                <w:rFonts w:eastAsia="Arial Unicode MS" w:cs="Arial"/>
                <w:szCs w:val="24"/>
              </w:rPr>
            </w:pPr>
            <w:r w:rsidRPr="00514B34">
              <w:rPr>
                <w:rFonts w:eastAsia="Arial Unicode MS" w:cs="Arial"/>
                <w:szCs w:val="24"/>
              </w:rPr>
              <w:t>ELCG</w:t>
            </w:r>
          </w:p>
        </w:tc>
        <w:tc>
          <w:tcPr>
            <w:tcW w:w="4610" w:type="dxa"/>
            <w:tcBorders>
              <w:top w:val="single" w:sz="2" w:space="0" w:color="000000" w:themeColor="text1"/>
              <w:bottom w:val="single" w:sz="6" w:space="0" w:color="000000" w:themeColor="text1"/>
            </w:tcBorders>
            <w:shd w:val="clear" w:color="auto" w:fill="auto"/>
            <w:tcMar>
              <w:top w:w="80" w:type="dxa"/>
              <w:left w:w="0" w:type="dxa"/>
              <w:bottom w:w="80" w:type="dxa"/>
              <w:right w:w="0" w:type="dxa"/>
            </w:tcMar>
            <w:vAlign w:val="center"/>
          </w:tcPr>
          <w:p w14:paraId="022DC7A0" w14:textId="77777777" w:rsidR="00990B31" w:rsidRPr="00514B34" w:rsidRDefault="00990B31" w:rsidP="00EE6A79">
            <w:pPr>
              <w:autoSpaceDE w:val="0"/>
              <w:autoSpaceDN w:val="0"/>
              <w:adjustRightInd w:val="0"/>
              <w:spacing w:after="0"/>
              <w:rPr>
                <w:rFonts w:eastAsia="Arial Unicode MS" w:cs="Arial"/>
                <w:szCs w:val="24"/>
              </w:rPr>
            </w:pPr>
            <w:r w:rsidRPr="00514B34">
              <w:rPr>
                <w:rFonts w:eastAsia="Arial Unicode MS" w:cs="Arial"/>
                <w:szCs w:val="24"/>
              </w:rPr>
              <w:t>California average grid electricity used as a transportation fuel in California</w:t>
            </w:r>
          </w:p>
        </w:tc>
        <w:tc>
          <w:tcPr>
            <w:tcW w:w="1889" w:type="dxa"/>
            <w:tcBorders>
              <w:top w:val="single" w:sz="2" w:space="0" w:color="000000" w:themeColor="text1"/>
              <w:bottom w:val="single" w:sz="6" w:space="0" w:color="000000" w:themeColor="text1"/>
              <w:right w:val="double" w:sz="4" w:space="0" w:color="auto"/>
            </w:tcBorders>
            <w:shd w:val="clear" w:color="auto" w:fill="auto"/>
            <w:tcMar>
              <w:top w:w="80" w:type="dxa"/>
              <w:left w:w="0" w:type="dxa"/>
              <w:bottom w:w="80" w:type="dxa"/>
              <w:right w:w="0" w:type="dxa"/>
            </w:tcMar>
            <w:vAlign w:val="center"/>
          </w:tcPr>
          <w:p w14:paraId="314FEFAF" w14:textId="33EDCF29" w:rsidR="00990B31" w:rsidRPr="00514B34" w:rsidRDefault="00990B31" w:rsidP="00EE6A79">
            <w:pPr>
              <w:autoSpaceDE w:val="0"/>
              <w:autoSpaceDN w:val="0"/>
              <w:adjustRightInd w:val="0"/>
              <w:spacing w:after="0"/>
              <w:jc w:val="center"/>
              <w:rPr>
                <w:rFonts w:eastAsia="Arial Unicode MS" w:cs="Arial"/>
                <w:strike/>
                <w:szCs w:val="24"/>
              </w:rPr>
            </w:pPr>
            <w:r w:rsidRPr="00514B34">
              <w:rPr>
                <w:rFonts w:eastAsia="Arial Unicode MS" w:cs="Arial"/>
                <w:szCs w:val="24"/>
              </w:rPr>
              <w:t xml:space="preserve"> </w:t>
            </w:r>
            <w:del w:id="2248" w:author="CARB" w:date="2023-12-19T12:12:00Z">
              <w:r w:rsidR="00D06223" w:rsidRPr="00E57B53">
                <w:rPr>
                  <w:rFonts w:eastAsia="Arial Unicode MS" w:cs="Arial"/>
                  <w:szCs w:val="24"/>
                </w:rPr>
                <w:delText>93.75</w:delText>
              </w:r>
            </w:del>
            <w:ins w:id="2249" w:author="CARB" w:date="2023-12-19T12:12:00Z">
              <w:r w:rsidRPr="00514B34">
                <w:rPr>
                  <w:rFonts w:eastAsia="Arial Unicode MS" w:cs="Arial"/>
                  <w:szCs w:val="24"/>
                </w:rPr>
                <w:t>81.00</w:t>
              </w:r>
            </w:ins>
            <w:r w:rsidRPr="00514B34">
              <w:rPr>
                <w:rFonts w:eastAsia="Arial Unicode MS" w:cs="Arial"/>
                <w:szCs w:val="24"/>
              </w:rPr>
              <w:t xml:space="preserve"> (and subject to annual updates)</w:t>
            </w:r>
          </w:p>
        </w:tc>
      </w:tr>
      <w:tr w:rsidR="00990B31" w:rsidRPr="00DD05B2" w14:paraId="12DE6330" w14:textId="77777777">
        <w:trPr>
          <w:cantSplit/>
          <w:trHeight w:val="547"/>
          <w:jc w:val="center"/>
        </w:trPr>
        <w:tc>
          <w:tcPr>
            <w:tcW w:w="0" w:type="auto"/>
            <w:tcBorders>
              <w:top w:val="nil"/>
              <w:left w:val="double" w:sz="4" w:space="0" w:color="auto"/>
              <w:bottom w:val="nil"/>
            </w:tcBorders>
            <w:shd w:val="clear" w:color="auto" w:fill="auto"/>
            <w:vAlign w:val="center"/>
          </w:tcPr>
          <w:p w14:paraId="52534DCD" w14:textId="77777777" w:rsidR="00990B31" w:rsidRPr="00514B34" w:rsidRDefault="00990B31" w:rsidP="00EE6A79">
            <w:pPr>
              <w:autoSpaceDE w:val="0"/>
              <w:autoSpaceDN w:val="0"/>
              <w:adjustRightInd w:val="0"/>
              <w:spacing w:after="0"/>
              <w:jc w:val="center"/>
              <w:rPr>
                <w:rFonts w:eastAsia="Arial Unicode MS" w:cs="Arial"/>
                <w:szCs w:val="24"/>
              </w:rPr>
            </w:pPr>
            <w:r w:rsidRPr="00514B34">
              <w:rPr>
                <w:rFonts w:eastAsia="Arial Unicode MS" w:cs="Arial"/>
                <w:szCs w:val="24"/>
              </w:rPr>
              <w:lastRenderedPageBreak/>
              <w:t>Electricity</w:t>
            </w:r>
          </w:p>
        </w:tc>
        <w:tc>
          <w:tcPr>
            <w:tcW w:w="0" w:type="auto"/>
            <w:tcBorders>
              <w:top w:val="single" w:sz="6" w:space="0" w:color="000000" w:themeColor="text1"/>
              <w:bottom w:val="single" w:sz="6" w:space="0" w:color="000000" w:themeColor="text1"/>
            </w:tcBorders>
            <w:shd w:val="clear" w:color="auto" w:fill="auto"/>
            <w:tcMar>
              <w:top w:w="80" w:type="dxa"/>
              <w:left w:w="0" w:type="dxa"/>
              <w:bottom w:w="80" w:type="dxa"/>
              <w:right w:w="0" w:type="dxa"/>
            </w:tcMar>
            <w:vAlign w:val="center"/>
          </w:tcPr>
          <w:p w14:paraId="60DC96C6" w14:textId="77777777" w:rsidR="00990B31" w:rsidRPr="00514B34" w:rsidRDefault="00990B31" w:rsidP="00EE6A79">
            <w:pPr>
              <w:autoSpaceDE w:val="0"/>
              <w:autoSpaceDN w:val="0"/>
              <w:adjustRightInd w:val="0"/>
              <w:spacing w:after="0"/>
              <w:jc w:val="center"/>
              <w:rPr>
                <w:rFonts w:eastAsia="Arial Unicode MS" w:cs="Arial"/>
                <w:szCs w:val="24"/>
              </w:rPr>
            </w:pPr>
            <w:r w:rsidRPr="00514B34">
              <w:rPr>
                <w:rFonts w:eastAsia="Arial Unicode MS" w:cs="Arial"/>
                <w:szCs w:val="24"/>
              </w:rPr>
              <w:t>ELCR</w:t>
            </w:r>
          </w:p>
        </w:tc>
        <w:tc>
          <w:tcPr>
            <w:tcW w:w="4610" w:type="dxa"/>
            <w:tcBorders>
              <w:top w:val="single" w:sz="2" w:space="0" w:color="000000" w:themeColor="text1"/>
              <w:bottom w:val="single" w:sz="6" w:space="0" w:color="000000" w:themeColor="text1"/>
            </w:tcBorders>
            <w:shd w:val="clear" w:color="auto" w:fill="auto"/>
            <w:tcMar>
              <w:top w:w="80" w:type="dxa"/>
              <w:left w:w="0" w:type="dxa"/>
              <w:bottom w:w="80" w:type="dxa"/>
              <w:right w:w="0" w:type="dxa"/>
            </w:tcMar>
            <w:vAlign w:val="center"/>
          </w:tcPr>
          <w:p w14:paraId="099119F3" w14:textId="77777777" w:rsidR="00990B31" w:rsidRPr="00514B34" w:rsidRDefault="00990B31" w:rsidP="00EE6A79">
            <w:pPr>
              <w:autoSpaceDE w:val="0"/>
              <w:autoSpaceDN w:val="0"/>
              <w:adjustRightInd w:val="0"/>
              <w:spacing w:after="0"/>
              <w:rPr>
                <w:rFonts w:eastAsia="Arial Unicode MS" w:cs="Arial"/>
                <w:szCs w:val="24"/>
              </w:rPr>
            </w:pPr>
            <w:r w:rsidRPr="00514B34">
              <w:rPr>
                <w:rFonts w:eastAsia="Arial Unicode MS" w:cs="Arial"/>
                <w:szCs w:val="24"/>
              </w:rPr>
              <w:t>Electricity that is generated from 100 percent zero</w:t>
            </w:r>
            <w:r w:rsidRPr="00514B34">
              <w:rPr>
                <w:rFonts w:eastAsia="Arial Unicode MS" w:cs="Arial"/>
                <w:szCs w:val="24"/>
              </w:rPr>
              <w:noBreakHyphen/>
              <w:t>CI sources used as a transportation fuel in California</w:t>
            </w:r>
          </w:p>
        </w:tc>
        <w:tc>
          <w:tcPr>
            <w:tcW w:w="1889" w:type="dxa"/>
            <w:tcBorders>
              <w:top w:val="single" w:sz="2" w:space="0" w:color="000000" w:themeColor="text1"/>
              <w:bottom w:val="single" w:sz="6" w:space="0" w:color="000000" w:themeColor="text1"/>
              <w:right w:val="double" w:sz="4" w:space="0" w:color="auto"/>
            </w:tcBorders>
            <w:shd w:val="clear" w:color="auto" w:fill="auto"/>
            <w:tcMar>
              <w:top w:w="80" w:type="dxa"/>
              <w:left w:w="0" w:type="dxa"/>
              <w:bottom w:w="80" w:type="dxa"/>
              <w:right w:w="0" w:type="dxa"/>
            </w:tcMar>
            <w:vAlign w:val="center"/>
          </w:tcPr>
          <w:p w14:paraId="1E9D47F6" w14:textId="77777777" w:rsidR="00990B31" w:rsidRPr="00514B34" w:rsidRDefault="00990B31" w:rsidP="00EE6A79">
            <w:pPr>
              <w:autoSpaceDE w:val="0"/>
              <w:autoSpaceDN w:val="0"/>
              <w:adjustRightInd w:val="0"/>
              <w:spacing w:after="0"/>
              <w:jc w:val="center"/>
              <w:rPr>
                <w:rFonts w:eastAsia="Arial Unicode MS" w:cs="Arial"/>
                <w:szCs w:val="24"/>
              </w:rPr>
            </w:pPr>
            <w:r w:rsidRPr="00514B34">
              <w:rPr>
                <w:rFonts w:eastAsia="Arial Unicode MS" w:cs="Arial"/>
                <w:szCs w:val="24"/>
              </w:rPr>
              <w:t>0.00</w:t>
            </w:r>
          </w:p>
        </w:tc>
      </w:tr>
      <w:tr w:rsidR="00990B31" w:rsidRPr="00DD05B2" w14:paraId="0AE5A2B3" w14:textId="77777777">
        <w:trPr>
          <w:cantSplit/>
          <w:trHeight w:val="547"/>
          <w:jc w:val="center"/>
        </w:trPr>
        <w:tc>
          <w:tcPr>
            <w:tcW w:w="0" w:type="auto"/>
            <w:tcBorders>
              <w:top w:val="nil"/>
              <w:left w:val="double" w:sz="4" w:space="0" w:color="auto"/>
              <w:bottom w:val="single" w:sz="6" w:space="0" w:color="000000" w:themeColor="text1"/>
            </w:tcBorders>
            <w:shd w:val="clear" w:color="auto" w:fill="auto"/>
          </w:tcPr>
          <w:p w14:paraId="788FF277" w14:textId="77777777" w:rsidR="00990B31" w:rsidRPr="00514B34" w:rsidRDefault="00990B31" w:rsidP="00EE6A79">
            <w:pPr>
              <w:autoSpaceDE w:val="0"/>
              <w:autoSpaceDN w:val="0"/>
              <w:adjustRightInd w:val="0"/>
              <w:spacing w:after="0"/>
              <w:jc w:val="center"/>
              <w:rPr>
                <w:rFonts w:eastAsia="Arial Unicode MS" w:cs="Arial"/>
                <w:szCs w:val="24"/>
              </w:rPr>
            </w:pPr>
          </w:p>
        </w:tc>
        <w:tc>
          <w:tcPr>
            <w:tcW w:w="0" w:type="auto"/>
            <w:tcBorders>
              <w:top w:val="single" w:sz="6" w:space="0" w:color="000000" w:themeColor="text1"/>
              <w:bottom w:val="single" w:sz="6" w:space="0" w:color="000000" w:themeColor="text1"/>
            </w:tcBorders>
            <w:shd w:val="clear" w:color="auto" w:fill="auto"/>
            <w:tcMar>
              <w:top w:w="80" w:type="dxa"/>
              <w:left w:w="0" w:type="dxa"/>
              <w:bottom w:w="80" w:type="dxa"/>
              <w:right w:w="0" w:type="dxa"/>
            </w:tcMar>
            <w:vAlign w:val="center"/>
          </w:tcPr>
          <w:p w14:paraId="4555AAC1" w14:textId="77777777" w:rsidR="00990B31" w:rsidRPr="00514B34" w:rsidRDefault="00990B31" w:rsidP="00EE6A79">
            <w:pPr>
              <w:autoSpaceDE w:val="0"/>
              <w:autoSpaceDN w:val="0"/>
              <w:adjustRightInd w:val="0"/>
              <w:spacing w:after="0"/>
              <w:jc w:val="center"/>
              <w:rPr>
                <w:rFonts w:eastAsia="Arial Unicode MS" w:cs="Arial"/>
                <w:szCs w:val="24"/>
              </w:rPr>
            </w:pPr>
            <w:r w:rsidRPr="00514B34">
              <w:rPr>
                <w:rFonts w:eastAsia="Arial Unicode MS" w:cs="Arial"/>
                <w:szCs w:val="24"/>
              </w:rPr>
              <w:t>ELCT</w:t>
            </w:r>
          </w:p>
        </w:tc>
        <w:tc>
          <w:tcPr>
            <w:tcW w:w="4610" w:type="dxa"/>
            <w:tcBorders>
              <w:top w:val="single" w:sz="2" w:space="0" w:color="000000" w:themeColor="text1"/>
              <w:bottom w:val="single" w:sz="6" w:space="0" w:color="000000" w:themeColor="text1"/>
            </w:tcBorders>
            <w:shd w:val="clear" w:color="auto" w:fill="auto"/>
            <w:tcMar>
              <w:top w:w="80" w:type="dxa"/>
              <w:left w:w="0" w:type="dxa"/>
              <w:bottom w:w="80" w:type="dxa"/>
              <w:right w:w="0" w:type="dxa"/>
            </w:tcMar>
            <w:vAlign w:val="center"/>
          </w:tcPr>
          <w:p w14:paraId="02847AC5" w14:textId="77777777" w:rsidR="00990B31" w:rsidRPr="00514B34" w:rsidRDefault="00990B31" w:rsidP="00EE6A79">
            <w:pPr>
              <w:autoSpaceDE w:val="0"/>
              <w:autoSpaceDN w:val="0"/>
              <w:adjustRightInd w:val="0"/>
              <w:spacing w:after="0"/>
              <w:rPr>
                <w:rFonts w:eastAsia="Arial Unicode MS" w:cs="Arial"/>
                <w:szCs w:val="24"/>
              </w:rPr>
            </w:pPr>
            <w:r w:rsidRPr="00514B34">
              <w:rPr>
                <w:rFonts w:eastAsia="Arial Unicode MS" w:cs="Arial"/>
                <w:szCs w:val="24"/>
              </w:rPr>
              <w:t xml:space="preserve">Electricity supplied under the smart charging or smart electrolysis provision </w:t>
            </w:r>
          </w:p>
        </w:tc>
        <w:tc>
          <w:tcPr>
            <w:tcW w:w="1889" w:type="dxa"/>
            <w:tcBorders>
              <w:top w:val="single" w:sz="2" w:space="0" w:color="000000" w:themeColor="text1"/>
              <w:bottom w:val="single" w:sz="6" w:space="0" w:color="000000" w:themeColor="text1"/>
              <w:right w:val="double" w:sz="4" w:space="0" w:color="auto"/>
            </w:tcBorders>
            <w:shd w:val="clear" w:color="auto" w:fill="auto"/>
            <w:tcMar>
              <w:top w:w="80" w:type="dxa"/>
              <w:left w:w="0" w:type="dxa"/>
              <w:bottom w:w="80" w:type="dxa"/>
              <w:right w:w="0" w:type="dxa"/>
            </w:tcMar>
            <w:vAlign w:val="center"/>
          </w:tcPr>
          <w:p w14:paraId="2F668413" w14:textId="77777777" w:rsidR="00990B31" w:rsidRPr="00514B34" w:rsidRDefault="00990B31" w:rsidP="00EE6A79">
            <w:pPr>
              <w:autoSpaceDE w:val="0"/>
              <w:autoSpaceDN w:val="0"/>
              <w:adjustRightInd w:val="0"/>
              <w:spacing w:after="0"/>
              <w:jc w:val="center"/>
              <w:rPr>
                <w:rFonts w:eastAsia="Arial Unicode MS" w:cs="Arial"/>
                <w:szCs w:val="24"/>
              </w:rPr>
            </w:pPr>
            <w:r w:rsidRPr="00514B34">
              <w:rPr>
                <w:rFonts w:eastAsia="Arial Unicode MS" w:cs="Arial"/>
                <w:szCs w:val="24"/>
              </w:rPr>
              <w:t>(See Table 7-2)</w:t>
            </w:r>
          </w:p>
        </w:tc>
      </w:tr>
      <w:tr w:rsidR="00D06223" w:rsidRPr="00E57B53" w14:paraId="087ECE7E" w14:textId="77777777" w:rsidTr="00FB3D77">
        <w:trPr>
          <w:cantSplit/>
          <w:trHeight w:val="547"/>
          <w:jc w:val="center"/>
          <w:del w:id="2250" w:author="CARB" w:date="2023-12-19T12:12:00Z"/>
        </w:trPr>
        <w:tc>
          <w:tcPr>
            <w:tcW w:w="0" w:type="auto"/>
            <w:tcBorders>
              <w:top w:val="single" w:sz="6" w:space="0" w:color="000000" w:themeColor="text1"/>
              <w:left w:val="double" w:sz="4" w:space="0" w:color="auto"/>
              <w:bottom w:val="nil"/>
            </w:tcBorders>
            <w:shd w:val="clear" w:color="auto" w:fill="auto"/>
          </w:tcPr>
          <w:p w14:paraId="45313747" w14:textId="77777777" w:rsidR="00D06223" w:rsidRPr="00E57B53" w:rsidRDefault="00D06223" w:rsidP="00F701A2">
            <w:pPr>
              <w:autoSpaceDE w:val="0"/>
              <w:autoSpaceDN w:val="0"/>
              <w:adjustRightInd w:val="0"/>
              <w:spacing w:after="0"/>
              <w:jc w:val="center"/>
              <w:rPr>
                <w:del w:id="2251" w:author="CARB" w:date="2023-12-19T12:12:00Z"/>
                <w:rFonts w:eastAsia="Arial Unicode MS" w:cs="Arial"/>
                <w:strike/>
                <w:szCs w:val="24"/>
                <w:highlight w:val="yellow"/>
              </w:rPr>
            </w:pPr>
          </w:p>
        </w:tc>
        <w:tc>
          <w:tcPr>
            <w:tcW w:w="0" w:type="auto"/>
            <w:tcBorders>
              <w:top w:val="single" w:sz="6" w:space="0" w:color="000000" w:themeColor="text1"/>
              <w:bottom w:val="single" w:sz="2" w:space="0" w:color="000000" w:themeColor="text1"/>
            </w:tcBorders>
            <w:shd w:val="clear" w:color="auto" w:fill="auto"/>
            <w:tcMar>
              <w:top w:w="80" w:type="dxa"/>
              <w:left w:w="0" w:type="dxa"/>
              <w:bottom w:w="80" w:type="dxa"/>
              <w:right w:w="0" w:type="dxa"/>
            </w:tcMar>
            <w:vAlign w:val="center"/>
          </w:tcPr>
          <w:p w14:paraId="0C228167" w14:textId="77777777" w:rsidR="00D06223" w:rsidRPr="00E57B53" w:rsidRDefault="00D06223" w:rsidP="00F701A2">
            <w:pPr>
              <w:autoSpaceDE w:val="0"/>
              <w:autoSpaceDN w:val="0"/>
              <w:adjustRightInd w:val="0"/>
              <w:spacing w:after="0"/>
              <w:jc w:val="center"/>
              <w:rPr>
                <w:del w:id="2252" w:author="CARB" w:date="2023-12-19T12:12:00Z"/>
                <w:rFonts w:eastAsia="Arial Unicode MS" w:cs="Arial"/>
                <w:szCs w:val="24"/>
              </w:rPr>
            </w:pPr>
            <w:del w:id="2253" w:author="CARB" w:date="2023-12-19T12:12:00Z">
              <w:r w:rsidRPr="00E57B53">
                <w:rPr>
                  <w:rFonts w:eastAsia="Arial Unicode MS" w:cs="Arial"/>
                  <w:szCs w:val="24"/>
                </w:rPr>
                <w:delText>HYF</w:delText>
              </w:r>
            </w:del>
          </w:p>
        </w:tc>
        <w:tc>
          <w:tcPr>
            <w:tcW w:w="4610" w:type="dxa"/>
            <w:tcBorders>
              <w:top w:val="single" w:sz="6" w:space="0" w:color="000000" w:themeColor="text1"/>
              <w:bottom w:val="single" w:sz="2" w:space="0" w:color="000000" w:themeColor="text1"/>
            </w:tcBorders>
            <w:shd w:val="clear" w:color="auto" w:fill="auto"/>
            <w:tcMar>
              <w:top w:w="80" w:type="dxa"/>
              <w:left w:w="0" w:type="dxa"/>
              <w:bottom w:w="80" w:type="dxa"/>
              <w:right w:w="0" w:type="dxa"/>
            </w:tcMar>
            <w:vAlign w:val="center"/>
          </w:tcPr>
          <w:p w14:paraId="22CB0165" w14:textId="77777777" w:rsidR="00D06223" w:rsidRPr="00E57B53" w:rsidRDefault="00D06223" w:rsidP="00F701A2">
            <w:pPr>
              <w:autoSpaceDE w:val="0"/>
              <w:autoSpaceDN w:val="0"/>
              <w:adjustRightInd w:val="0"/>
              <w:spacing w:after="0"/>
              <w:rPr>
                <w:del w:id="2254" w:author="CARB" w:date="2023-12-19T12:12:00Z"/>
                <w:rFonts w:eastAsia="Arial Unicode MS" w:cs="Arial"/>
                <w:szCs w:val="24"/>
              </w:rPr>
            </w:pPr>
            <w:del w:id="2255" w:author="CARB" w:date="2023-12-19T12:12:00Z">
              <w:r w:rsidRPr="00E57B53">
                <w:rPr>
                  <w:rFonts w:eastAsia="Arial Unicode MS" w:cs="Arial"/>
                  <w:szCs w:val="24"/>
                </w:rPr>
                <w:delText xml:space="preserve">Compressed H2 produced in California from central SMR of North American fossil-based NG </w:delText>
              </w:r>
            </w:del>
          </w:p>
        </w:tc>
        <w:tc>
          <w:tcPr>
            <w:tcW w:w="1889" w:type="dxa"/>
            <w:tcBorders>
              <w:top w:val="single" w:sz="6" w:space="0" w:color="000000" w:themeColor="text1"/>
              <w:bottom w:val="single" w:sz="2" w:space="0" w:color="000000" w:themeColor="text1"/>
              <w:right w:val="double" w:sz="4" w:space="0" w:color="auto"/>
            </w:tcBorders>
            <w:shd w:val="clear" w:color="auto" w:fill="auto"/>
            <w:tcMar>
              <w:top w:w="80" w:type="dxa"/>
              <w:left w:w="0" w:type="dxa"/>
              <w:bottom w:w="80" w:type="dxa"/>
              <w:right w:w="0" w:type="dxa"/>
            </w:tcMar>
            <w:vAlign w:val="center"/>
          </w:tcPr>
          <w:p w14:paraId="61014346" w14:textId="77777777" w:rsidR="00D06223" w:rsidRPr="00E57B53" w:rsidRDefault="00D06223" w:rsidP="00F701A2">
            <w:pPr>
              <w:autoSpaceDE w:val="0"/>
              <w:autoSpaceDN w:val="0"/>
              <w:adjustRightInd w:val="0"/>
              <w:spacing w:after="0"/>
              <w:jc w:val="center"/>
              <w:rPr>
                <w:del w:id="2256" w:author="CARB" w:date="2023-12-19T12:12:00Z"/>
                <w:rFonts w:eastAsia="Arial Unicode MS" w:cs="Arial"/>
                <w:szCs w:val="24"/>
              </w:rPr>
            </w:pPr>
            <w:del w:id="2257" w:author="CARB" w:date="2023-12-19T12:12:00Z">
              <w:r w:rsidRPr="00E57B53">
                <w:rPr>
                  <w:rFonts w:eastAsia="Arial Unicode MS" w:cs="Arial"/>
                  <w:szCs w:val="24"/>
                </w:rPr>
                <w:delText>117.67</w:delText>
              </w:r>
            </w:del>
          </w:p>
        </w:tc>
      </w:tr>
      <w:tr w:rsidR="00D06223" w:rsidRPr="00E57B53" w14:paraId="564858A7" w14:textId="77777777" w:rsidTr="00FB3D77">
        <w:trPr>
          <w:cantSplit/>
          <w:trHeight w:val="547"/>
          <w:jc w:val="center"/>
          <w:del w:id="2258" w:author="CARB" w:date="2023-12-19T12:12:00Z"/>
        </w:trPr>
        <w:tc>
          <w:tcPr>
            <w:tcW w:w="0" w:type="auto"/>
            <w:tcBorders>
              <w:top w:val="nil"/>
              <w:left w:val="double" w:sz="4" w:space="0" w:color="auto"/>
              <w:bottom w:val="nil"/>
            </w:tcBorders>
            <w:shd w:val="clear" w:color="auto" w:fill="auto"/>
          </w:tcPr>
          <w:p w14:paraId="03C46722" w14:textId="77777777" w:rsidR="00D06223" w:rsidRPr="00E57B53" w:rsidRDefault="00D06223" w:rsidP="00F701A2">
            <w:pPr>
              <w:autoSpaceDE w:val="0"/>
              <w:autoSpaceDN w:val="0"/>
              <w:adjustRightInd w:val="0"/>
              <w:spacing w:after="0"/>
              <w:jc w:val="center"/>
              <w:rPr>
                <w:del w:id="2259" w:author="CARB" w:date="2023-12-19T12:12:00Z"/>
                <w:rFonts w:eastAsia="Arial Unicode MS" w:cs="Arial"/>
                <w:strike/>
                <w:szCs w:val="24"/>
                <w:highlight w:val="yellow"/>
              </w:rPr>
            </w:pPr>
          </w:p>
        </w:tc>
        <w:tc>
          <w:tcPr>
            <w:tcW w:w="0" w:type="auto"/>
            <w:tcBorders>
              <w:top w:val="single" w:sz="6" w:space="0" w:color="000000" w:themeColor="text1"/>
              <w:bottom w:val="single" w:sz="6" w:space="0" w:color="000000" w:themeColor="text1"/>
            </w:tcBorders>
            <w:shd w:val="clear" w:color="auto" w:fill="auto"/>
            <w:tcMar>
              <w:top w:w="80" w:type="dxa"/>
              <w:left w:w="0" w:type="dxa"/>
              <w:bottom w:w="80" w:type="dxa"/>
              <w:right w:w="0" w:type="dxa"/>
            </w:tcMar>
            <w:vAlign w:val="center"/>
          </w:tcPr>
          <w:p w14:paraId="20B52F09" w14:textId="77777777" w:rsidR="00D06223" w:rsidRPr="00E57B53" w:rsidRDefault="00D06223" w:rsidP="00F701A2">
            <w:pPr>
              <w:autoSpaceDE w:val="0"/>
              <w:autoSpaceDN w:val="0"/>
              <w:adjustRightInd w:val="0"/>
              <w:spacing w:after="0"/>
              <w:jc w:val="center"/>
              <w:rPr>
                <w:del w:id="2260" w:author="CARB" w:date="2023-12-19T12:12:00Z"/>
                <w:rFonts w:eastAsia="Arial Unicode MS" w:cs="Arial"/>
                <w:szCs w:val="24"/>
              </w:rPr>
            </w:pPr>
            <w:del w:id="2261" w:author="CARB" w:date="2023-12-19T12:12:00Z">
              <w:r w:rsidRPr="00E57B53">
                <w:rPr>
                  <w:rFonts w:eastAsia="Arial Unicode MS" w:cs="Arial"/>
                  <w:szCs w:val="24"/>
                </w:rPr>
                <w:delText>HYFL</w:delText>
              </w:r>
            </w:del>
          </w:p>
        </w:tc>
        <w:tc>
          <w:tcPr>
            <w:tcW w:w="4610" w:type="dxa"/>
            <w:tcBorders>
              <w:top w:val="single" w:sz="6" w:space="0" w:color="000000" w:themeColor="text1"/>
              <w:bottom w:val="single" w:sz="6" w:space="0" w:color="000000" w:themeColor="text1"/>
            </w:tcBorders>
            <w:shd w:val="clear" w:color="auto" w:fill="auto"/>
            <w:tcMar>
              <w:top w:w="80" w:type="dxa"/>
              <w:left w:w="0" w:type="dxa"/>
              <w:bottom w:w="80" w:type="dxa"/>
              <w:right w:w="0" w:type="dxa"/>
            </w:tcMar>
            <w:vAlign w:val="center"/>
          </w:tcPr>
          <w:p w14:paraId="61DA4223" w14:textId="77777777" w:rsidR="00D06223" w:rsidRPr="00E57B53" w:rsidRDefault="00D06223" w:rsidP="00F701A2">
            <w:pPr>
              <w:autoSpaceDE w:val="0"/>
              <w:autoSpaceDN w:val="0"/>
              <w:adjustRightInd w:val="0"/>
              <w:spacing w:after="0"/>
              <w:rPr>
                <w:del w:id="2262" w:author="CARB" w:date="2023-12-19T12:12:00Z"/>
                <w:rFonts w:eastAsia="Arial Unicode MS" w:cs="Arial"/>
                <w:szCs w:val="24"/>
              </w:rPr>
            </w:pPr>
            <w:del w:id="2263" w:author="CARB" w:date="2023-12-19T12:12:00Z">
              <w:r w:rsidRPr="00E57B53">
                <w:rPr>
                  <w:rFonts w:eastAsia="Arial Unicode MS" w:cs="Arial"/>
                  <w:szCs w:val="24"/>
                </w:rPr>
                <w:delText>Liquefied H2 produced in California from central SMR of North American fossil-based NG</w:delText>
              </w:r>
            </w:del>
          </w:p>
        </w:tc>
        <w:tc>
          <w:tcPr>
            <w:tcW w:w="1889" w:type="dxa"/>
            <w:tcBorders>
              <w:top w:val="single" w:sz="6" w:space="0" w:color="000000" w:themeColor="text1"/>
              <w:bottom w:val="single" w:sz="6" w:space="0" w:color="000000" w:themeColor="text1"/>
              <w:right w:val="double" w:sz="4" w:space="0" w:color="auto"/>
            </w:tcBorders>
            <w:shd w:val="clear" w:color="auto" w:fill="auto"/>
            <w:tcMar>
              <w:top w:w="80" w:type="dxa"/>
              <w:left w:w="0" w:type="dxa"/>
              <w:bottom w:w="80" w:type="dxa"/>
              <w:right w:w="0" w:type="dxa"/>
            </w:tcMar>
            <w:vAlign w:val="center"/>
          </w:tcPr>
          <w:p w14:paraId="0D2818B4" w14:textId="77777777" w:rsidR="00D06223" w:rsidRPr="00E57B53" w:rsidRDefault="00D06223" w:rsidP="00F701A2">
            <w:pPr>
              <w:autoSpaceDE w:val="0"/>
              <w:autoSpaceDN w:val="0"/>
              <w:adjustRightInd w:val="0"/>
              <w:spacing w:after="0"/>
              <w:jc w:val="center"/>
              <w:rPr>
                <w:del w:id="2264" w:author="CARB" w:date="2023-12-19T12:12:00Z"/>
                <w:rFonts w:eastAsia="Arial Unicode MS" w:cs="Arial"/>
                <w:dstrike/>
                <w:szCs w:val="24"/>
              </w:rPr>
            </w:pPr>
            <w:del w:id="2265" w:author="CARB" w:date="2023-12-19T12:12:00Z">
              <w:r w:rsidRPr="00E57B53">
                <w:rPr>
                  <w:rFonts w:eastAsia="Arial Unicode MS" w:cs="Arial"/>
                  <w:szCs w:val="24"/>
                </w:rPr>
                <w:delText>150.94</w:delText>
              </w:r>
            </w:del>
          </w:p>
        </w:tc>
      </w:tr>
      <w:tr w:rsidR="00D06223" w:rsidRPr="00E57B53" w14:paraId="3C3BC4C7" w14:textId="77777777" w:rsidTr="00FB3D77">
        <w:trPr>
          <w:cantSplit/>
          <w:trHeight w:val="547"/>
          <w:jc w:val="center"/>
          <w:del w:id="2266" w:author="CARB" w:date="2023-12-19T12:12:00Z"/>
        </w:trPr>
        <w:tc>
          <w:tcPr>
            <w:tcW w:w="0" w:type="auto"/>
            <w:tcBorders>
              <w:top w:val="nil"/>
              <w:left w:val="double" w:sz="4" w:space="0" w:color="auto"/>
              <w:bottom w:val="nil"/>
            </w:tcBorders>
            <w:shd w:val="clear" w:color="auto" w:fill="auto"/>
            <w:vAlign w:val="center"/>
          </w:tcPr>
          <w:p w14:paraId="307DDF67" w14:textId="77777777" w:rsidR="00D06223" w:rsidRPr="00E57B53" w:rsidRDefault="00D06223" w:rsidP="00F701A2">
            <w:pPr>
              <w:autoSpaceDE w:val="0"/>
              <w:autoSpaceDN w:val="0"/>
              <w:adjustRightInd w:val="0"/>
              <w:spacing w:after="0"/>
              <w:jc w:val="center"/>
              <w:rPr>
                <w:del w:id="2267" w:author="CARB" w:date="2023-12-19T12:12:00Z"/>
                <w:rFonts w:eastAsia="Arial Unicode MS" w:cs="Arial"/>
                <w:szCs w:val="24"/>
                <w:highlight w:val="yellow"/>
              </w:rPr>
            </w:pPr>
            <w:del w:id="2268" w:author="CARB" w:date="2023-12-19T12:12:00Z">
              <w:r w:rsidRPr="00E57B53">
                <w:rPr>
                  <w:rFonts w:eastAsia="Arial Unicode MS" w:cs="Arial"/>
                  <w:szCs w:val="24"/>
                </w:rPr>
                <w:delText>Hydrogen</w:delText>
              </w:r>
            </w:del>
          </w:p>
        </w:tc>
        <w:tc>
          <w:tcPr>
            <w:tcW w:w="0" w:type="auto"/>
            <w:tcBorders>
              <w:top w:val="single" w:sz="6" w:space="0" w:color="000000" w:themeColor="text1"/>
              <w:bottom w:val="single" w:sz="6" w:space="0" w:color="000000" w:themeColor="text1"/>
            </w:tcBorders>
            <w:shd w:val="clear" w:color="auto" w:fill="auto"/>
            <w:tcMar>
              <w:top w:w="80" w:type="dxa"/>
              <w:left w:w="0" w:type="dxa"/>
              <w:bottom w:w="80" w:type="dxa"/>
              <w:right w:w="0" w:type="dxa"/>
            </w:tcMar>
            <w:vAlign w:val="center"/>
          </w:tcPr>
          <w:p w14:paraId="67F03900" w14:textId="77777777" w:rsidR="00D06223" w:rsidRPr="00E57B53" w:rsidRDefault="00D06223" w:rsidP="00F701A2">
            <w:pPr>
              <w:autoSpaceDE w:val="0"/>
              <w:autoSpaceDN w:val="0"/>
              <w:adjustRightInd w:val="0"/>
              <w:spacing w:after="0"/>
              <w:jc w:val="center"/>
              <w:rPr>
                <w:del w:id="2269" w:author="CARB" w:date="2023-12-19T12:12:00Z"/>
                <w:rFonts w:eastAsia="Arial Unicode MS" w:cs="Arial"/>
                <w:szCs w:val="24"/>
              </w:rPr>
            </w:pPr>
            <w:del w:id="2270" w:author="CARB" w:date="2023-12-19T12:12:00Z">
              <w:r w:rsidRPr="00E57B53">
                <w:rPr>
                  <w:rFonts w:eastAsia="Arial Unicode MS" w:cs="Arial"/>
                  <w:szCs w:val="24"/>
                </w:rPr>
                <w:delText>HYB</w:delText>
              </w:r>
            </w:del>
          </w:p>
        </w:tc>
        <w:tc>
          <w:tcPr>
            <w:tcW w:w="4610" w:type="dxa"/>
            <w:tcBorders>
              <w:top w:val="single" w:sz="6" w:space="0" w:color="000000" w:themeColor="text1"/>
              <w:bottom w:val="single" w:sz="6" w:space="0" w:color="000000" w:themeColor="text1"/>
            </w:tcBorders>
            <w:shd w:val="clear" w:color="auto" w:fill="auto"/>
            <w:tcMar>
              <w:top w:w="80" w:type="dxa"/>
              <w:left w:w="0" w:type="dxa"/>
              <w:bottom w:w="80" w:type="dxa"/>
              <w:right w:w="0" w:type="dxa"/>
            </w:tcMar>
            <w:vAlign w:val="center"/>
          </w:tcPr>
          <w:p w14:paraId="05C792E4" w14:textId="77777777" w:rsidR="00D06223" w:rsidRPr="00E57B53" w:rsidRDefault="00D06223" w:rsidP="00F701A2">
            <w:pPr>
              <w:autoSpaceDE w:val="0"/>
              <w:autoSpaceDN w:val="0"/>
              <w:adjustRightInd w:val="0"/>
              <w:spacing w:after="0"/>
              <w:rPr>
                <w:del w:id="2271" w:author="CARB" w:date="2023-12-19T12:12:00Z"/>
                <w:rFonts w:eastAsia="Arial Unicode MS" w:cs="Arial"/>
                <w:szCs w:val="24"/>
              </w:rPr>
            </w:pPr>
            <w:del w:id="2272" w:author="CARB" w:date="2023-12-19T12:12:00Z">
              <w:r w:rsidRPr="00E57B53">
                <w:rPr>
                  <w:rFonts w:eastAsia="Arial Unicode MS" w:cs="Arial"/>
                  <w:szCs w:val="24"/>
                </w:rPr>
                <w:delText xml:space="preserve">Compressed H2 produced in California from central SMR of biomethane (renewable feedstock) from North American landfills </w:delText>
              </w:r>
            </w:del>
          </w:p>
        </w:tc>
        <w:tc>
          <w:tcPr>
            <w:tcW w:w="1889" w:type="dxa"/>
            <w:tcBorders>
              <w:top w:val="single" w:sz="6" w:space="0" w:color="000000" w:themeColor="text1"/>
              <w:bottom w:val="single" w:sz="6" w:space="0" w:color="000000" w:themeColor="text1"/>
              <w:right w:val="double" w:sz="4" w:space="0" w:color="auto"/>
            </w:tcBorders>
            <w:shd w:val="clear" w:color="auto" w:fill="auto"/>
            <w:tcMar>
              <w:top w:w="80" w:type="dxa"/>
              <w:left w:w="0" w:type="dxa"/>
              <w:bottom w:w="80" w:type="dxa"/>
              <w:right w:w="0" w:type="dxa"/>
            </w:tcMar>
            <w:vAlign w:val="center"/>
          </w:tcPr>
          <w:p w14:paraId="545AD8CB" w14:textId="77777777" w:rsidR="00D06223" w:rsidRPr="00E57B53" w:rsidRDefault="00D06223" w:rsidP="00F701A2">
            <w:pPr>
              <w:autoSpaceDE w:val="0"/>
              <w:autoSpaceDN w:val="0"/>
              <w:adjustRightInd w:val="0"/>
              <w:spacing w:after="0"/>
              <w:jc w:val="center"/>
              <w:rPr>
                <w:del w:id="2273" w:author="CARB" w:date="2023-12-19T12:12:00Z"/>
                <w:rFonts w:eastAsia="Arial Unicode MS" w:cs="Arial"/>
                <w:dstrike/>
                <w:szCs w:val="24"/>
              </w:rPr>
            </w:pPr>
            <w:del w:id="2274" w:author="CARB" w:date="2023-12-19T12:12:00Z">
              <w:r w:rsidRPr="00E57B53">
                <w:rPr>
                  <w:rFonts w:eastAsia="Arial Unicode MS" w:cs="Arial"/>
                  <w:szCs w:val="24"/>
                </w:rPr>
                <w:delText>99.48</w:delText>
              </w:r>
            </w:del>
          </w:p>
        </w:tc>
      </w:tr>
      <w:tr w:rsidR="00D06223" w:rsidRPr="00E57B53" w14:paraId="1831B7E5" w14:textId="77777777" w:rsidTr="00FB3D77">
        <w:trPr>
          <w:cantSplit/>
          <w:trHeight w:val="547"/>
          <w:jc w:val="center"/>
          <w:del w:id="2275" w:author="CARB" w:date="2023-12-19T12:12:00Z"/>
        </w:trPr>
        <w:tc>
          <w:tcPr>
            <w:tcW w:w="0" w:type="auto"/>
            <w:tcBorders>
              <w:top w:val="nil"/>
              <w:left w:val="double" w:sz="4" w:space="0" w:color="auto"/>
              <w:bottom w:val="nil"/>
            </w:tcBorders>
            <w:shd w:val="clear" w:color="auto" w:fill="auto"/>
          </w:tcPr>
          <w:p w14:paraId="5BF8E8BF" w14:textId="77777777" w:rsidR="00D06223" w:rsidRPr="00E57B53" w:rsidRDefault="00D06223" w:rsidP="00F701A2">
            <w:pPr>
              <w:autoSpaceDE w:val="0"/>
              <w:autoSpaceDN w:val="0"/>
              <w:adjustRightInd w:val="0"/>
              <w:spacing w:after="0"/>
              <w:jc w:val="center"/>
              <w:rPr>
                <w:del w:id="2276" w:author="CARB" w:date="2023-12-19T12:12:00Z"/>
                <w:rFonts w:eastAsia="Arial Unicode MS" w:cs="Arial"/>
                <w:strike/>
                <w:szCs w:val="24"/>
                <w:highlight w:val="yellow"/>
              </w:rPr>
            </w:pPr>
          </w:p>
        </w:tc>
        <w:tc>
          <w:tcPr>
            <w:tcW w:w="0" w:type="auto"/>
            <w:tcBorders>
              <w:top w:val="single" w:sz="6" w:space="0" w:color="000000" w:themeColor="text1"/>
              <w:bottom w:val="single" w:sz="6" w:space="0" w:color="000000" w:themeColor="text1"/>
            </w:tcBorders>
            <w:shd w:val="clear" w:color="auto" w:fill="auto"/>
            <w:tcMar>
              <w:top w:w="80" w:type="dxa"/>
              <w:left w:w="0" w:type="dxa"/>
              <w:bottom w:w="80" w:type="dxa"/>
              <w:right w:w="0" w:type="dxa"/>
            </w:tcMar>
            <w:vAlign w:val="center"/>
          </w:tcPr>
          <w:p w14:paraId="7705DB26" w14:textId="77777777" w:rsidR="00D06223" w:rsidRPr="00E57B53" w:rsidRDefault="00D06223" w:rsidP="00F701A2">
            <w:pPr>
              <w:autoSpaceDE w:val="0"/>
              <w:autoSpaceDN w:val="0"/>
              <w:adjustRightInd w:val="0"/>
              <w:spacing w:after="0"/>
              <w:jc w:val="center"/>
              <w:rPr>
                <w:del w:id="2277" w:author="CARB" w:date="2023-12-19T12:12:00Z"/>
                <w:rFonts w:eastAsia="Arial Unicode MS" w:cs="Arial"/>
                <w:szCs w:val="24"/>
              </w:rPr>
            </w:pPr>
            <w:del w:id="2278" w:author="CARB" w:date="2023-12-19T12:12:00Z">
              <w:r w:rsidRPr="00E57B53">
                <w:rPr>
                  <w:rFonts w:eastAsia="Arial Unicode MS" w:cs="Arial"/>
                  <w:szCs w:val="24"/>
                </w:rPr>
                <w:delText>HYBL</w:delText>
              </w:r>
            </w:del>
          </w:p>
        </w:tc>
        <w:tc>
          <w:tcPr>
            <w:tcW w:w="4610" w:type="dxa"/>
            <w:tcBorders>
              <w:top w:val="single" w:sz="6" w:space="0" w:color="000000" w:themeColor="text1"/>
              <w:bottom w:val="single" w:sz="6" w:space="0" w:color="000000" w:themeColor="text1"/>
            </w:tcBorders>
            <w:shd w:val="clear" w:color="auto" w:fill="auto"/>
            <w:tcMar>
              <w:top w:w="80" w:type="dxa"/>
              <w:left w:w="0" w:type="dxa"/>
              <w:bottom w:w="80" w:type="dxa"/>
              <w:right w:w="0" w:type="dxa"/>
            </w:tcMar>
            <w:vAlign w:val="center"/>
          </w:tcPr>
          <w:p w14:paraId="36B532FF" w14:textId="77777777" w:rsidR="00D06223" w:rsidRPr="00E57B53" w:rsidRDefault="00D06223" w:rsidP="00F701A2">
            <w:pPr>
              <w:autoSpaceDE w:val="0"/>
              <w:autoSpaceDN w:val="0"/>
              <w:adjustRightInd w:val="0"/>
              <w:spacing w:after="0"/>
              <w:rPr>
                <w:del w:id="2279" w:author="CARB" w:date="2023-12-19T12:12:00Z"/>
                <w:rFonts w:eastAsia="Arial Unicode MS" w:cs="Arial"/>
                <w:szCs w:val="24"/>
              </w:rPr>
            </w:pPr>
            <w:del w:id="2280" w:author="CARB" w:date="2023-12-19T12:12:00Z">
              <w:r w:rsidRPr="00E57B53">
                <w:rPr>
                  <w:rFonts w:eastAsia="Arial Unicode MS" w:cs="Arial"/>
                  <w:szCs w:val="24"/>
                </w:rPr>
                <w:delText>Liquefied H2 produced in California from central SMR of biomethane (renewable feedstock) from North American landfills</w:delText>
              </w:r>
            </w:del>
          </w:p>
        </w:tc>
        <w:tc>
          <w:tcPr>
            <w:tcW w:w="1889" w:type="dxa"/>
            <w:tcBorders>
              <w:top w:val="single" w:sz="6" w:space="0" w:color="000000" w:themeColor="text1"/>
              <w:bottom w:val="single" w:sz="6" w:space="0" w:color="000000" w:themeColor="text1"/>
              <w:right w:val="double" w:sz="4" w:space="0" w:color="auto"/>
            </w:tcBorders>
            <w:shd w:val="clear" w:color="auto" w:fill="auto"/>
            <w:tcMar>
              <w:top w:w="80" w:type="dxa"/>
              <w:left w:w="0" w:type="dxa"/>
              <w:bottom w:w="80" w:type="dxa"/>
              <w:right w:w="0" w:type="dxa"/>
            </w:tcMar>
            <w:vAlign w:val="center"/>
          </w:tcPr>
          <w:p w14:paraId="60723395" w14:textId="77777777" w:rsidR="00D06223" w:rsidRPr="00E57B53" w:rsidRDefault="00D06223" w:rsidP="00F701A2">
            <w:pPr>
              <w:autoSpaceDE w:val="0"/>
              <w:autoSpaceDN w:val="0"/>
              <w:adjustRightInd w:val="0"/>
              <w:spacing w:after="0"/>
              <w:jc w:val="center"/>
              <w:rPr>
                <w:del w:id="2281" w:author="CARB" w:date="2023-12-19T12:12:00Z"/>
                <w:rFonts w:eastAsia="Arial Unicode MS" w:cs="Arial"/>
                <w:dstrike/>
                <w:szCs w:val="24"/>
              </w:rPr>
            </w:pPr>
            <w:del w:id="2282" w:author="CARB" w:date="2023-12-19T12:12:00Z">
              <w:r w:rsidRPr="00E57B53">
                <w:rPr>
                  <w:rFonts w:eastAsia="Arial Unicode MS" w:cs="Arial"/>
                  <w:szCs w:val="24"/>
                </w:rPr>
                <w:delText>129.09</w:delText>
              </w:r>
            </w:del>
          </w:p>
        </w:tc>
      </w:tr>
      <w:tr w:rsidR="00D06223" w:rsidRPr="00E57B53" w14:paraId="446AD019" w14:textId="77777777" w:rsidTr="00FB3D77">
        <w:trPr>
          <w:cantSplit/>
          <w:trHeight w:val="547"/>
          <w:jc w:val="center"/>
          <w:del w:id="2283" w:author="CARB" w:date="2023-12-19T12:12:00Z"/>
        </w:trPr>
        <w:tc>
          <w:tcPr>
            <w:tcW w:w="0" w:type="auto"/>
            <w:tcBorders>
              <w:top w:val="nil"/>
              <w:left w:val="double" w:sz="4" w:space="0" w:color="auto"/>
              <w:bottom w:val="nil"/>
            </w:tcBorders>
            <w:shd w:val="clear" w:color="auto" w:fill="auto"/>
          </w:tcPr>
          <w:p w14:paraId="46687AB9" w14:textId="77777777" w:rsidR="00D06223" w:rsidRPr="00E57B53" w:rsidRDefault="00D06223" w:rsidP="00F701A2">
            <w:pPr>
              <w:autoSpaceDE w:val="0"/>
              <w:autoSpaceDN w:val="0"/>
              <w:adjustRightInd w:val="0"/>
              <w:spacing w:after="0"/>
              <w:jc w:val="center"/>
              <w:rPr>
                <w:del w:id="2284" w:author="CARB" w:date="2023-12-19T12:12:00Z"/>
                <w:rFonts w:eastAsia="Arial Unicode MS" w:cs="Arial"/>
                <w:strike/>
                <w:szCs w:val="24"/>
                <w:highlight w:val="yellow"/>
              </w:rPr>
            </w:pPr>
          </w:p>
        </w:tc>
        <w:tc>
          <w:tcPr>
            <w:tcW w:w="0" w:type="auto"/>
            <w:tcBorders>
              <w:top w:val="single" w:sz="6" w:space="0" w:color="000000" w:themeColor="text1"/>
              <w:bottom w:val="single" w:sz="6" w:space="0" w:color="000000" w:themeColor="text1"/>
            </w:tcBorders>
            <w:shd w:val="clear" w:color="auto" w:fill="auto"/>
            <w:tcMar>
              <w:top w:w="80" w:type="dxa"/>
              <w:left w:w="0" w:type="dxa"/>
              <w:bottom w:w="80" w:type="dxa"/>
              <w:right w:w="0" w:type="dxa"/>
            </w:tcMar>
            <w:vAlign w:val="center"/>
          </w:tcPr>
          <w:p w14:paraId="3138DD54" w14:textId="77777777" w:rsidR="00D06223" w:rsidRPr="00E57B53" w:rsidRDefault="00D06223" w:rsidP="00F701A2">
            <w:pPr>
              <w:autoSpaceDE w:val="0"/>
              <w:autoSpaceDN w:val="0"/>
              <w:adjustRightInd w:val="0"/>
              <w:spacing w:after="0"/>
              <w:jc w:val="center"/>
              <w:rPr>
                <w:del w:id="2285" w:author="CARB" w:date="2023-12-19T12:12:00Z"/>
                <w:rFonts w:eastAsia="Arial Unicode MS" w:cs="Arial"/>
                <w:szCs w:val="24"/>
              </w:rPr>
            </w:pPr>
            <w:del w:id="2286" w:author="CARB" w:date="2023-12-19T12:12:00Z">
              <w:r w:rsidRPr="00E57B53">
                <w:rPr>
                  <w:rFonts w:eastAsia="Arial Unicode MS" w:cs="Arial"/>
                  <w:szCs w:val="24"/>
                </w:rPr>
                <w:delText>HYEG</w:delText>
              </w:r>
            </w:del>
          </w:p>
        </w:tc>
        <w:tc>
          <w:tcPr>
            <w:tcW w:w="4610" w:type="dxa"/>
            <w:tcBorders>
              <w:top w:val="single" w:sz="6" w:space="0" w:color="000000" w:themeColor="text1"/>
              <w:bottom w:val="single" w:sz="6" w:space="0" w:color="000000" w:themeColor="text1"/>
            </w:tcBorders>
            <w:shd w:val="clear" w:color="auto" w:fill="auto"/>
            <w:tcMar>
              <w:top w:w="80" w:type="dxa"/>
              <w:left w:w="0" w:type="dxa"/>
              <w:bottom w:w="80" w:type="dxa"/>
              <w:right w:w="0" w:type="dxa"/>
            </w:tcMar>
            <w:vAlign w:val="center"/>
          </w:tcPr>
          <w:p w14:paraId="6D8FBC59" w14:textId="77777777" w:rsidR="00D06223" w:rsidRPr="00E57B53" w:rsidRDefault="00D06223" w:rsidP="00F701A2">
            <w:pPr>
              <w:autoSpaceDE w:val="0"/>
              <w:autoSpaceDN w:val="0"/>
              <w:adjustRightInd w:val="0"/>
              <w:spacing w:after="0"/>
              <w:rPr>
                <w:del w:id="2287" w:author="CARB" w:date="2023-12-19T12:12:00Z"/>
                <w:rFonts w:eastAsia="Arial Unicode MS" w:cs="Arial"/>
                <w:szCs w:val="24"/>
              </w:rPr>
            </w:pPr>
            <w:del w:id="2288" w:author="CARB" w:date="2023-12-19T12:12:00Z">
              <w:r w:rsidRPr="00E57B53">
                <w:rPr>
                  <w:rFonts w:eastAsia="Arial Unicode MS" w:cs="Arial"/>
                  <w:szCs w:val="24"/>
                </w:rPr>
                <w:delText xml:space="preserve">Compressed H2 produced in California from electrolysis using California average grid electricity </w:delText>
              </w:r>
            </w:del>
          </w:p>
        </w:tc>
        <w:tc>
          <w:tcPr>
            <w:tcW w:w="1889" w:type="dxa"/>
            <w:tcBorders>
              <w:top w:val="single" w:sz="6" w:space="0" w:color="000000" w:themeColor="text1"/>
              <w:bottom w:val="single" w:sz="6" w:space="0" w:color="000000" w:themeColor="text1"/>
              <w:right w:val="double" w:sz="4" w:space="0" w:color="auto"/>
            </w:tcBorders>
            <w:shd w:val="clear" w:color="auto" w:fill="auto"/>
            <w:tcMar>
              <w:top w:w="80" w:type="dxa"/>
              <w:left w:w="0" w:type="dxa"/>
              <w:bottom w:w="80" w:type="dxa"/>
              <w:right w:w="0" w:type="dxa"/>
            </w:tcMar>
            <w:vAlign w:val="center"/>
          </w:tcPr>
          <w:p w14:paraId="3E39A48F" w14:textId="77777777" w:rsidR="00D06223" w:rsidRPr="00E57B53" w:rsidRDefault="00D06223" w:rsidP="00F701A2">
            <w:pPr>
              <w:autoSpaceDE w:val="0"/>
              <w:autoSpaceDN w:val="0"/>
              <w:adjustRightInd w:val="0"/>
              <w:spacing w:after="0"/>
              <w:jc w:val="center"/>
              <w:rPr>
                <w:del w:id="2289" w:author="CARB" w:date="2023-12-19T12:12:00Z"/>
                <w:rFonts w:eastAsia="Arial Unicode MS" w:cs="Arial"/>
                <w:dstrike/>
                <w:szCs w:val="24"/>
              </w:rPr>
            </w:pPr>
            <w:del w:id="2290" w:author="CARB" w:date="2023-12-19T12:12:00Z">
              <w:r w:rsidRPr="00E57B53">
                <w:rPr>
                  <w:rFonts w:eastAsia="Arial Unicode MS" w:cs="Arial"/>
                  <w:szCs w:val="24"/>
                </w:rPr>
                <w:delText>164.46</w:delText>
              </w:r>
            </w:del>
          </w:p>
        </w:tc>
      </w:tr>
      <w:tr w:rsidR="00D06223" w:rsidRPr="00E57B53" w14:paraId="3CAD019C" w14:textId="77777777" w:rsidTr="00FB3D77">
        <w:trPr>
          <w:cantSplit/>
          <w:trHeight w:val="547"/>
          <w:jc w:val="center"/>
          <w:del w:id="2291" w:author="CARB" w:date="2023-12-19T12:12:00Z"/>
        </w:trPr>
        <w:tc>
          <w:tcPr>
            <w:tcW w:w="0" w:type="auto"/>
            <w:tcBorders>
              <w:top w:val="nil"/>
              <w:left w:val="double" w:sz="4" w:space="0" w:color="auto"/>
              <w:bottom w:val="double" w:sz="4" w:space="0" w:color="auto"/>
            </w:tcBorders>
            <w:shd w:val="clear" w:color="auto" w:fill="auto"/>
          </w:tcPr>
          <w:p w14:paraId="50BE3A3B" w14:textId="77777777" w:rsidR="00D06223" w:rsidRPr="00E57B53" w:rsidRDefault="00D06223" w:rsidP="00F701A2">
            <w:pPr>
              <w:autoSpaceDE w:val="0"/>
              <w:autoSpaceDN w:val="0"/>
              <w:adjustRightInd w:val="0"/>
              <w:spacing w:after="0"/>
              <w:jc w:val="center"/>
              <w:rPr>
                <w:del w:id="2292" w:author="CARB" w:date="2023-12-19T12:12:00Z"/>
                <w:rFonts w:eastAsia="Arial Unicode MS" w:cs="Arial"/>
                <w:strike/>
                <w:szCs w:val="24"/>
                <w:highlight w:val="yellow"/>
              </w:rPr>
            </w:pPr>
          </w:p>
        </w:tc>
        <w:tc>
          <w:tcPr>
            <w:tcW w:w="0" w:type="auto"/>
            <w:tcBorders>
              <w:top w:val="single" w:sz="6" w:space="0" w:color="000000" w:themeColor="text1"/>
              <w:bottom w:val="double" w:sz="4" w:space="0" w:color="auto"/>
            </w:tcBorders>
            <w:shd w:val="clear" w:color="auto" w:fill="auto"/>
            <w:tcMar>
              <w:top w:w="80" w:type="dxa"/>
              <w:left w:w="0" w:type="dxa"/>
              <w:bottom w:w="80" w:type="dxa"/>
              <w:right w:w="0" w:type="dxa"/>
            </w:tcMar>
            <w:vAlign w:val="center"/>
          </w:tcPr>
          <w:p w14:paraId="2CCCB989" w14:textId="77777777" w:rsidR="00D06223" w:rsidRPr="00E57B53" w:rsidRDefault="00D06223" w:rsidP="00F701A2">
            <w:pPr>
              <w:autoSpaceDE w:val="0"/>
              <w:autoSpaceDN w:val="0"/>
              <w:adjustRightInd w:val="0"/>
              <w:spacing w:after="0"/>
              <w:jc w:val="center"/>
              <w:rPr>
                <w:del w:id="2293" w:author="CARB" w:date="2023-12-19T12:12:00Z"/>
                <w:rFonts w:eastAsia="Arial Unicode MS" w:cs="Arial"/>
                <w:szCs w:val="24"/>
              </w:rPr>
            </w:pPr>
            <w:del w:id="2294" w:author="CARB" w:date="2023-12-19T12:12:00Z">
              <w:r w:rsidRPr="00E57B53">
                <w:rPr>
                  <w:rFonts w:eastAsia="Arial Unicode MS" w:cs="Arial"/>
                  <w:szCs w:val="24"/>
                </w:rPr>
                <w:delText>HYER</w:delText>
              </w:r>
            </w:del>
          </w:p>
        </w:tc>
        <w:tc>
          <w:tcPr>
            <w:tcW w:w="4610" w:type="dxa"/>
            <w:tcBorders>
              <w:top w:val="single" w:sz="6" w:space="0" w:color="000000" w:themeColor="text1"/>
              <w:bottom w:val="double" w:sz="4" w:space="0" w:color="auto"/>
            </w:tcBorders>
            <w:shd w:val="clear" w:color="auto" w:fill="auto"/>
            <w:tcMar>
              <w:top w:w="80" w:type="dxa"/>
              <w:left w:w="0" w:type="dxa"/>
              <w:bottom w:w="80" w:type="dxa"/>
              <w:right w:w="0" w:type="dxa"/>
            </w:tcMar>
          </w:tcPr>
          <w:p w14:paraId="44F676EA" w14:textId="77777777" w:rsidR="00D06223" w:rsidRPr="00E57B53" w:rsidRDefault="00D06223" w:rsidP="00F701A2">
            <w:pPr>
              <w:autoSpaceDE w:val="0"/>
              <w:autoSpaceDN w:val="0"/>
              <w:adjustRightInd w:val="0"/>
              <w:spacing w:after="0"/>
              <w:rPr>
                <w:del w:id="2295" w:author="CARB" w:date="2023-12-19T12:12:00Z"/>
                <w:rFonts w:eastAsia="Arial Unicode MS" w:cs="Arial"/>
                <w:szCs w:val="24"/>
              </w:rPr>
            </w:pPr>
            <w:del w:id="2296" w:author="CARB" w:date="2023-12-19T12:12:00Z">
              <w:r w:rsidRPr="00E57B53">
                <w:rPr>
                  <w:rFonts w:eastAsia="Arial Unicode MS" w:cs="Arial"/>
                  <w:szCs w:val="24"/>
                </w:rPr>
                <w:delText xml:space="preserve">Compressed H2 produced in California from electrolysis using zero-CI electricity </w:delText>
              </w:r>
            </w:del>
          </w:p>
        </w:tc>
        <w:tc>
          <w:tcPr>
            <w:tcW w:w="1889" w:type="dxa"/>
            <w:tcBorders>
              <w:top w:val="single" w:sz="6" w:space="0" w:color="000000" w:themeColor="text1"/>
              <w:bottom w:val="double" w:sz="4" w:space="0" w:color="auto"/>
              <w:right w:val="double" w:sz="4" w:space="0" w:color="auto"/>
            </w:tcBorders>
            <w:shd w:val="clear" w:color="auto" w:fill="auto"/>
            <w:tcMar>
              <w:top w:w="80" w:type="dxa"/>
              <w:left w:w="0" w:type="dxa"/>
              <w:bottom w:w="80" w:type="dxa"/>
              <w:right w:w="0" w:type="dxa"/>
            </w:tcMar>
            <w:vAlign w:val="center"/>
          </w:tcPr>
          <w:p w14:paraId="3E3CC70D" w14:textId="77777777" w:rsidR="00D06223" w:rsidRPr="00E57B53" w:rsidRDefault="00D06223" w:rsidP="00F701A2">
            <w:pPr>
              <w:autoSpaceDE w:val="0"/>
              <w:autoSpaceDN w:val="0"/>
              <w:adjustRightInd w:val="0"/>
              <w:spacing w:after="0"/>
              <w:jc w:val="center"/>
              <w:rPr>
                <w:del w:id="2297" w:author="CARB" w:date="2023-12-19T12:12:00Z"/>
                <w:rFonts w:eastAsia="Arial Unicode MS" w:cs="Arial"/>
                <w:dstrike/>
                <w:szCs w:val="24"/>
              </w:rPr>
            </w:pPr>
            <w:del w:id="2298" w:author="CARB" w:date="2023-12-19T12:12:00Z">
              <w:r w:rsidRPr="00E57B53">
                <w:rPr>
                  <w:rFonts w:eastAsia="Arial Unicode MS" w:cs="Arial"/>
                  <w:szCs w:val="24"/>
                </w:rPr>
                <w:delText>10.51</w:delText>
              </w:r>
            </w:del>
          </w:p>
        </w:tc>
      </w:tr>
    </w:tbl>
    <w:p w14:paraId="575D0E8D" w14:textId="77777777" w:rsidR="00990B31" w:rsidRPr="006D0464" w:rsidRDefault="00990B31" w:rsidP="00EE6A79">
      <w:pPr>
        <w:rPr>
          <w:sz w:val="20"/>
          <w:szCs w:val="18"/>
        </w:rPr>
      </w:pPr>
      <w:r w:rsidRPr="006D0464">
        <w:rPr>
          <w:sz w:val="20"/>
          <w:szCs w:val="18"/>
          <w:vertAlign w:val="superscript"/>
        </w:rPr>
        <w:t>2</w:t>
      </w:r>
      <w:r w:rsidRPr="006D0464">
        <w:rPr>
          <w:sz w:val="20"/>
          <w:szCs w:val="18"/>
        </w:rPr>
        <w:t xml:space="preserve"> For comparison on an equivalent basis (gCO</w:t>
      </w:r>
      <w:r w:rsidRPr="006D0464">
        <w:rPr>
          <w:sz w:val="20"/>
          <w:szCs w:val="18"/>
          <w:vertAlign w:val="subscript"/>
        </w:rPr>
        <w:t>2</w:t>
      </w:r>
      <w:r w:rsidRPr="006D0464">
        <w:rPr>
          <w:sz w:val="20"/>
          <w:szCs w:val="18"/>
        </w:rPr>
        <w:t>e per MJ of conventional fuel displaced), the CIs listed in Tables 7-1 and 7-2 must be divided by the EER in Table 5 for the appropriate fuel-vehicle combination. The EER-adjustment is made when fuel quantities are reported in the LRT-CBTS to calculate the correct number of credits or deficits, using the equations in 95486.1(a).</w:t>
      </w:r>
    </w:p>
    <w:p w14:paraId="280408E5" w14:textId="77777777" w:rsidR="00990B31" w:rsidRPr="009F1BE9" w:rsidRDefault="00990B31" w:rsidP="00990B31">
      <w:pPr>
        <w:pStyle w:val="Heading2"/>
        <w:keepNext w:val="0"/>
        <w:keepLines w:val="0"/>
        <w:rPr>
          <w:rFonts w:eastAsia="Yu Gothic Light"/>
        </w:rPr>
      </w:pPr>
      <w:r w:rsidRPr="00D06223">
        <w:rPr>
          <w:rFonts w:eastAsia="Yu Gothic Light"/>
          <w:i/>
          <w:iCs/>
        </w:rPr>
        <w:t>Smart Charging or Smart Electrolysis Lookup Table Pathways.</w:t>
      </w:r>
      <w:r w:rsidRPr="009F1BE9">
        <w:rPr>
          <w:rFonts w:eastAsia="Yu Gothic Light"/>
        </w:rPr>
        <w:t xml:space="preserve"> The Executive Officer will calculate the following carbon intensity lookup table that may be used for reporting electric vehicle charging and hydrogen produced via electrolysis in California. For hydrogen production through electrolysis outside of California, an applicant must provide, through the Tier 2 application process, a comparable method to determine smart electrolysis carbon intensity values for the grid electricity in the state or region where hydrogen is produced.</w:t>
      </w:r>
    </w:p>
    <w:p w14:paraId="3DD61295" w14:textId="542386E0" w:rsidR="00990B31" w:rsidRPr="009F1BE9" w:rsidRDefault="00990B31">
      <w:pPr>
        <w:ind w:firstLine="720"/>
        <w:pPrChange w:id="2299" w:author="CARB" w:date="2023-12-19T12:12:00Z">
          <w:pPr>
            <w:jc w:val="center"/>
          </w:pPr>
        </w:pPrChange>
      </w:pPr>
      <w:r w:rsidRPr="009F1BE9">
        <w:t xml:space="preserve">Updates to this table will be provided at least annually on the LCFS </w:t>
      </w:r>
      <w:del w:id="2300" w:author="CARB" w:date="2023-12-19T12:12:00Z">
        <w:r w:rsidR="009F1BE9" w:rsidRPr="009F1BE9">
          <w:delText>web site</w:delText>
        </w:r>
      </w:del>
      <w:ins w:id="2301" w:author="CARB" w:date="2023-12-19T12:12:00Z">
        <w:r w:rsidRPr="009F1BE9">
          <w:t>website</w:t>
        </w:r>
      </w:ins>
      <w:r w:rsidRPr="009F1BE9">
        <w:t>.</w:t>
      </w:r>
    </w:p>
    <w:p w14:paraId="5893AC5A" w14:textId="71FA2AF8" w:rsidR="00990B31" w:rsidRPr="00514B34" w:rsidRDefault="00990B31" w:rsidP="00514B34">
      <w:pPr>
        <w:jc w:val="center"/>
        <w:rPr>
          <w:b/>
        </w:rPr>
      </w:pPr>
      <w:r w:rsidRPr="00514B34">
        <w:rPr>
          <w:b/>
        </w:rPr>
        <w:lastRenderedPageBreak/>
        <w:t xml:space="preserve">Table 7-2. Calculated Smart Charging or Smart Electrolysis Carbon Intensity Values for </w:t>
      </w:r>
      <w:del w:id="2302" w:author="CARB" w:date="2023-12-19T12:12:00Z">
        <w:r w:rsidR="009F1BE9" w:rsidRPr="00BD35CF">
          <w:rPr>
            <w:b/>
            <w:bCs/>
          </w:rPr>
          <w:delText>2019</w:delText>
        </w:r>
        <w:r w:rsidR="009F1BE9" w:rsidRPr="00BD35CF">
          <w:rPr>
            <w:b/>
            <w:bCs/>
            <w:vertAlign w:val="superscript"/>
          </w:rPr>
          <w:delText>3</w:delText>
        </w:r>
      </w:del>
      <w:ins w:id="2303" w:author="CARB" w:date="2023-12-19T12:12:00Z">
        <w:r w:rsidRPr="00514B34">
          <w:rPr>
            <w:b/>
          </w:rPr>
          <w:t>2023</w:t>
        </w:r>
        <w:r w:rsidR="00E27132">
          <w:rPr>
            <w:b/>
          </w:rPr>
          <w:t xml:space="preserve"> (in gCO2</w:t>
        </w:r>
        <w:r w:rsidR="00E27132" w:rsidRPr="00E27132">
          <w:rPr>
            <w:b/>
            <w:vertAlign w:val="subscript"/>
          </w:rPr>
          <w:t>e</w:t>
        </w:r>
        <w:r w:rsidR="00E27132">
          <w:rPr>
            <w:b/>
          </w:rPr>
          <w:t>/MJ)</w:t>
        </w:r>
        <w:r w:rsidRPr="00514B34">
          <w:rPr>
            <w:b/>
            <w:vertAlign w:val="superscript"/>
          </w:rPr>
          <w:t>3</w:t>
        </w:r>
      </w:ins>
    </w:p>
    <w:tbl>
      <w:tblPr>
        <w:tblStyle w:val="TableGrid3"/>
        <w:tblW w:w="5000" w:type="pct"/>
        <w:jc w:val="center"/>
        <w:tblLook w:val="04A0" w:firstRow="1" w:lastRow="0" w:firstColumn="1" w:lastColumn="0" w:noHBand="0" w:noVBand="1"/>
        <w:tblPrChange w:id="2304" w:author="CARB" w:date="2023-12-19T12:12:00Z">
          <w:tblPr>
            <w:tblStyle w:val="TableGrid3"/>
            <w:tblW w:w="5000" w:type="pct"/>
            <w:jc w:val="center"/>
            <w:tblLook w:val="04A0" w:firstRow="1" w:lastRow="0" w:firstColumn="1" w:lastColumn="0" w:noHBand="0" w:noVBand="1"/>
          </w:tblPr>
        </w:tblPrChange>
      </w:tblPr>
      <w:tblGrid>
        <w:gridCol w:w="2695"/>
        <w:gridCol w:w="1969"/>
        <w:gridCol w:w="1562"/>
        <w:gridCol w:w="1562"/>
        <w:gridCol w:w="1562"/>
        <w:tblGridChange w:id="2305">
          <w:tblGrid>
            <w:gridCol w:w="2695"/>
            <w:gridCol w:w="76"/>
            <w:gridCol w:w="1893"/>
            <w:gridCol w:w="1562"/>
            <w:gridCol w:w="1506"/>
            <w:gridCol w:w="56"/>
            <w:gridCol w:w="59"/>
            <w:gridCol w:w="1503"/>
            <w:gridCol w:w="1610"/>
          </w:tblGrid>
        </w:tblGridChange>
      </w:tblGrid>
      <w:tr w:rsidR="00990B31" w:rsidRPr="00DD05B2" w14:paraId="070D9B16" w14:textId="77777777">
        <w:trPr>
          <w:trHeight w:val="259"/>
          <w:jc w:val="center"/>
          <w:trPrChange w:id="2306" w:author="CARB" w:date="2023-12-19T12:12:00Z">
            <w:trPr>
              <w:trHeight w:val="259"/>
              <w:jc w:val="center"/>
            </w:trPr>
          </w:trPrChange>
        </w:trPr>
        <w:tc>
          <w:tcPr>
            <w:tcW w:w="1482" w:type="pct"/>
            <w:tcBorders>
              <w:top w:val="single" w:sz="4" w:space="0" w:color="auto"/>
              <w:left w:val="single" w:sz="4" w:space="0" w:color="auto"/>
              <w:bottom w:val="single" w:sz="4" w:space="0" w:color="auto"/>
              <w:right w:val="single" w:sz="4" w:space="0" w:color="auto"/>
            </w:tcBorders>
            <w:vAlign w:val="center"/>
            <w:cellMerge w:id="2307" w:author="CARB" w:date="2023-12-19T12:12:00Z" w:vMergeOrig="rest"/>
            <w:tcPrChange w:id="2308" w:author="CARB" w:date="2023-12-19T12:12:00Z">
              <w:tcPr>
                <w:tcW w:w="1482" w:type="pct"/>
                <w:gridSpan w:val="2"/>
                <w:tcBorders>
                  <w:top w:val="single" w:sz="4" w:space="0" w:color="auto"/>
                  <w:left w:val="single" w:sz="4" w:space="0" w:color="auto"/>
                  <w:bottom w:val="single" w:sz="4" w:space="0" w:color="auto"/>
                  <w:right w:val="single" w:sz="4" w:space="0" w:color="auto"/>
                </w:tcBorders>
                <w:noWrap/>
                <w:vAlign w:val="center"/>
                <w:cellMerge w:id="2309" w:author="CARB" w:date="2023-12-19T12:12:00Z" w:vMergeOrig="rest"/>
              </w:tcPr>
            </w:tcPrChange>
          </w:tcPr>
          <w:p w14:paraId="178FE1FA" w14:textId="403125FC" w:rsidR="00990B31" w:rsidRPr="00514B34" w:rsidRDefault="00E27132">
            <w:pPr>
              <w:autoSpaceDE w:val="0"/>
              <w:autoSpaceDN w:val="0"/>
              <w:adjustRightInd w:val="0"/>
              <w:jc w:val="center"/>
              <w:rPr>
                <w:i/>
                <w:sz w:val="22"/>
                <w:rPrChange w:id="2310" w:author="CARB" w:date="2023-12-19T12:12:00Z">
                  <w:rPr>
                    <w:b/>
                    <w:i/>
                    <w:sz w:val="22"/>
                  </w:rPr>
                </w:rPrChange>
              </w:rPr>
            </w:pPr>
            <w:r w:rsidRPr="00514B34">
              <w:rPr>
                <w:rFonts w:cs="Arial"/>
                <w:b/>
                <w:i/>
                <w:sz w:val="22"/>
              </w:rPr>
              <w:t>Hourly Window</w:t>
            </w:r>
          </w:p>
        </w:tc>
        <w:tc>
          <w:tcPr>
            <w:tcW w:w="988" w:type="pct"/>
            <w:tcBorders>
              <w:top w:val="single" w:sz="4" w:space="0" w:color="auto"/>
              <w:left w:val="single" w:sz="4" w:space="0" w:color="auto"/>
              <w:bottom w:val="single" w:sz="4" w:space="0" w:color="auto"/>
              <w:right w:val="single" w:sz="4" w:space="0" w:color="auto"/>
            </w:tcBorders>
            <w:noWrap/>
            <w:vAlign w:val="center"/>
            <w:tcPrChange w:id="2311" w:author="CARB" w:date="2023-12-19T12:12:00Z">
              <w:tcPr>
                <w:tcW w:w="3518" w:type="pct"/>
                <w:gridSpan w:val="3"/>
                <w:tcBorders>
                  <w:top w:val="single" w:sz="4" w:space="0" w:color="auto"/>
                  <w:left w:val="single" w:sz="4" w:space="0" w:color="auto"/>
                  <w:bottom w:val="single" w:sz="4" w:space="0" w:color="auto"/>
                  <w:right w:val="single" w:sz="4" w:space="0" w:color="auto"/>
                </w:tcBorders>
                <w:noWrap/>
                <w:vAlign w:val="center"/>
              </w:tcPr>
            </w:tcPrChange>
          </w:tcPr>
          <w:p w14:paraId="05DCE31B" w14:textId="254F6601" w:rsidR="00990B31" w:rsidRPr="00514B34" w:rsidRDefault="00926556">
            <w:pPr>
              <w:autoSpaceDE w:val="0"/>
              <w:autoSpaceDN w:val="0"/>
              <w:adjustRightInd w:val="0"/>
              <w:jc w:val="center"/>
              <w:rPr>
                <w:rFonts w:cs="Arial"/>
                <w:b/>
                <w:i/>
                <w:sz w:val="22"/>
                <w:szCs w:val="22"/>
              </w:rPr>
            </w:pPr>
            <w:del w:id="2312" w:author="CARB" w:date="2023-12-19T12:12:00Z">
              <w:r w:rsidRPr="00E57B53">
                <w:rPr>
                  <w:rFonts w:cs="Arial"/>
                  <w:b/>
                  <w:i/>
                  <w:iCs/>
                  <w:sz w:val="22"/>
                  <w:szCs w:val="22"/>
                </w:rPr>
                <w:delText>CI (gCO</w:delText>
              </w:r>
              <w:r w:rsidRPr="00E57B53">
                <w:rPr>
                  <w:rFonts w:cs="Arial"/>
                  <w:b/>
                  <w:i/>
                  <w:iCs/>
                  <w:sz w:val="22"/>
                  <w:szCs w:val="22"/>
                  <w:vertAlign w:val="subscript"/>
                </w:rPr>
                <w:delText>2</w:delText>
              </w:r>
              <w:r w:rsidRPr="00E57B53">
                <w:rPr>
                  <w:rFonts w:cs="Arial"/>
                  <w:b/>
                  <w:i/>
                  <w:iCs/>
                  <w:sz w:val="22"/>
                  <w:szCs w:val="22"/>
                </w:rPr>
                <w:delText>e/MJ)</w:delText>
              </w:r>
            </w:del>
            <w:ins w:id="2313" w:author="CARB" w:date="2023-12-19T12:12:00Z">
              <w:r w:rsidR="00990B31" w:rsidRPr="00514B34">
                <w:rPr>
                  <w:rFonts w:cs="Arial"/>
                  <w:b/>
                  <w:i/>
                  <w:sz w:val="22"/>
                </w:rPr>
                <w:t>Q1</w:t>
              </w:r>
            </w:ins>
          </w:p>
        </w:tc>
        <w:tc>
          <w:tcPr>
            <w:tcW w:w="865" w:type="pct"/>
            <w:tcBorders>
              <w:top w:val="single" w:sz="4" w:space="0" w:color="auto"/>
              <w:left w:val="single" w:sz="4" w:space="0" w:color="auto"/>
              <w:bottom w:val="single" w:sz="4" w:space="0" w:color="auto"/>
              <w:right w:val="single" w:sz="4" w:space="0" w:color="auto"/>
            </w:tcBorders>
            <w:noWrap/>
            <w:vAlign w:val="center"/>
            <w:cellIns w:id="2314" w:author="CARB" w:date="2023-12-19T12:12:00Z"/>
            <w:tcPrChange w:id="2315" w:author="CARB" w:date="2023-12-19T12:12:00Z">
              <w:tcPr>
                <w:tcW w:w="3518" w:type="pct"/>
                <w:gridSpan w:val="2"/>
                <w:tcBorders>
                  <w:top w:val="single" w:sz="4" w:space="0" w:color="auto"/>
                  <w:left w:val="single" w:sz="4" w:space="0" w:color="auto"/>
                  <w:bottom w:val="single" w:sz="4" w:space="0" w:color="auto"/>
                  <w:right w:val="single" w:sz="4" w:space="0" w:color="auto"/>
                </w:tcBorders>
                <w:noWrap/>
                <w:vAlign w:val="center"/>
                <w:cellIns w:id="2316" w:author="CARB" w:date="2023-12-19T12:12:00Z"/>
              </w:tcPr>
            </w:tcPrChange>
          </w:tcPr>
          <w:p w14:paraId="06012787" w14:textId="77777777" w:rsidR="00990B31" w:rsidRPr="00514B34" w:rsidRDefault="00990B31">
            <w:pPr>
              <w:autoSpaceDE w:val="0"/>
              <w:autoSpaceDN w:val="0"/>
              <w:adjustRightInd w:val="0"/>
              <w:jc w:val="center"/>
              <w:rPr>
                <w:rFonts w:cs="Arial"/>
                <w:b/>
                <w:i/>
                <w:sz w:val="22"/>
                <w:szCs w:val="22"/>
              </w:rPr>
            </w:pPr>
            <w:ins w:id="2317" w:author="CARB" w:date="2023-12-19T12:12:00Z">
              <w:r w:rsidRPr="00514B34">
                <w:rPr>
                  <w:rFonts w:cs="Arial"/>
                  <w:b/>
                  <w:i/>
                  <w:sz w:val="22"/>
                </w:rPr>
                <w:t>Q2</w:t>
              </w:r>
            </w:ins>
          </w:p>
        </w:tc>
        <w:tc>
          <w:tcPr>
            <w:tcW w:w="804" w:type="pct"/>
            <w:tcBorders>
              <w:top w:val="single" w:sz="4" w:space="0" w:color="auto"/>
              <w:left w:val="single" w:sz="4" w:space="0" w:color="auto"/>
              <w:bottom w:val="single" w:sz="4" w:space="0" w:color="auto"/>
              <w:right w:val="single" w:sz="4" w:space="0" w:color="auto"/>
            </w:tcBorders>
            <w:noWrap/>
            <w:vAlign w:val="center"/>
            <w:cellIns w:id="2318" w:author="CARB" w:date="2023-12-19T12:12:00Z"/>
            <w:tcPrChange w:id="2319" w:author="CARB" w:date="2023-12-19T12:12:00Z">
              <w:tcPr>
                <w:tcW w:w="3518" w:type="pct"/>
                <w:tcBorders>
                  <w:top w:val="single" w:sz="4" w:space="0" w:color="auto"/>
                  <w:left w:val="single" w:sz="4" w:space="0" w:color="auto"/>
                  <w:bottom w:val="single" w:sz="4" w:space="0" w:color="auto"/>
                  <w:right w:val="single" w:sz="4" w:space="0" w:color="auto"/>
                </w:tcBorders>
                <w:noWrap/>
                <w:vAlign w:val="center"/>
                <w:cellIns w:id="2320" w:author="CARB" w:date="2023-12-19T12:12:00Z"/>
              </w:tcPr>
            </w:tcPrChange>
          </w:tcPr>
          <w:p w14:paraId="755619AA" w14:textId="77777777" w:rsidR="00990B31" w:rsidRPr="00514B34" w:rsidRDefault="00990B31">
            <w:pPr>
              <w:autoSpaceDE w:val="0"/>
              <w:autoSpaceDN w:val="0"/>
              <w:adjustRightInd w:val="0"/>
              <w:jc w:val="center"/>
              <w:rPr>
                <w:rFonts w:cs="Arial"/>
                <w:b/>
                <w:i/>
                <w:sz w:val="22"/>
                <w:szCs w:val="22"/>
              </w:rPr>
            </w:pPr>
            <w:ins w:id="2321" w:author="CARB" w:date="2023-12-19T12:12:00Z">
              <w:r w:rsidRPr="00514B34">
                <w:rPr>
                  <w:rFonts w:cs="Arial"/>
                  <w:b/>
                  <w:i/>
                  <w:sz w:val="22"/>
                </w:rPr>
                <w:t>Q3</w:t>
              </w:r>
            </w:ins>
          </w:p>
        </w:tc>
        <w:tc>
          <w:tcPr>
            <w:tcW w:w="861" w:type="pct"/>
            <w:tcBorders>
              <w:top w:val="single" w:sz="4" w:space="0" w:color="auto"/>
              <w:left w:val="single" w:sz="4" w:space="0" w:color="auto"/>
              <w:bottom w:val="single" w:sz="4" w:space="0" w:color="auto"/>
              <w:right w:val="single" w:sz="4" w:space="0" w:color="auto"/>
            </w:tcBorders>
            <w:noWrap/>
            <w:vAlign w:val="center"/>
            <w:cellIns w:id="2322" w:author="CARB" w:date="2023-12-19T12:12:00Z"/>
            <w:tcPrChange w:id="2323" w:author="CARB" w:date="2023-12-19T12:12:00Z">
              <w:tcPr>
                <w:tcW w:w="3518" w:type="pct"/>
                <w:tcBorders>
                  <w:top w:val="single" w:sz="4" w:space="0" w:color="auto"/>
                  <w:left w:val="single" w:sz="4" w:space="0" w:color="auto"/>
                  <w:bottom w:val="single" w:sz="4" w:space="0" w:color="auto"/>
                  <w:right w:val="single" w:sz="4" w:space="0" w:color="auto"/>
                </w:tcBorders>
                <w:noWrap/>
                <w:vAlign w:val="center"/>
                <w:cellIns w:id="2324" w:author="CARB" w:date="2023-12-19T12:12:00Z"/>
              </w:tcPr>
            </w:tcPrChange>
          </w:tcPr>
          <w:p w14:paraId="032394BC" w14:textId="77777777" w:rsidR="00990B31" w:rsidRPr="00514B34" w:rsidRDefault="00990B31">
            <w:pPr>
              <w:autoSpaceDE w:val="0"/>
              <w:autoSpaceDN w:val="0"/>
              <w:adjustRightInd w:val="0"/>
              <w:jc w:val="center"/>
              <w:rPr>
                <w:rFonts w:cs="Arial"/>
                <w:b/>
                <w:i/>
                <w:sz w:val="22"/>
                <w:szCs w:val="22"/>
              </w:rPr>
            </w:pPr>
            <w:ins w:id="2325" w:author="CARB" w:date="2023-12-19T12:12:00Z">
              <w:r w:rsidRPr="00514B34">
                <w:rPr>
                  <w:rFonts w:cs="Arial"/>
                  <w:b/>
                  <w:i/>
                  <w:sz w:val="22"/>
                </w:rPr>
                <w:t>Q4</w:t>
              </w:r>
            </w:ins>
          </w:p>
        </w:tc>
      </w:tr>
      <w:tr w:rsidR="00926556" w:rsidRPr="00E57B53" w14:paraId="183E3202" w14:textId="77777777" w:rsidTr="00FB3D77">
        <w:trPr>
          <w:trHeight w:val="259"/>
          <w:jc w:val="center"/>
          <w:del w:id="2326" w:author="CARB" w:date="2023-12-19T12:12:00Z"/>
        </w:trPr>
        <w:tc>
          <w:tcPr>
            <w:tcW w:w="1482" w:type="pct"/>
            <w:tcBorders>
              <w:top w:val="single" w:sz="4" w:space="0" w:color="auto"/>
              <w:left w:val="single" w:sz="4" w:space="0" w:color="auto"/>
              <w:bottom w:val="single" w:sz="4" w:space="0" w:color="auto"/>
              <w:right w:val="single" w:sz="4" w:space="0" w:color="auto"/>
            </w:tcBorders>
            <w:vAlign w:val="center"/>
            <w:cellMerge w:id="2327" w:author="CARB" w:date="2023-12-19T12:12:00Z" w:vMergeOrig="cont"/>
          </w:tcPr>
          <w:p w14:paraId="7208FC37" w14:textId="77777777" w:rsidR="00926556" w:rsidRPr="00E57B53" w:rsidRDefault="00926556" w:rsidP="00F701A2">
            <w:pPr>
              <w:autoSpaceDE w:val="0"/>
              <w:autoSpaceDN w:val="0"/>
              <w:adjustRightInd w:val="0"/>
              <w:jc w:val="center"/>
              <w:rPr>
                <w:del w:id="2328" w:author="CARB" w:date="2023-12-19T12:12:00Z"/>
                <w:rFonts w:cs="Arial"/>
                <w:i/>
                <w:iCs/>
                <w:sz w:val="22"/>
                <w:szCs w:val="22"/>
              </w:rPr>
            </w:pPr>
          </w:p>
        </w:tc>
        <w:tc>
          <w:tcPr>
            <w:tcW w:w="988" w:type="pct"/>
            <w:tcBorders>
              <w:top w:val="single" w:sz="4" w:space="0" w:color="auto"/>
              <w:left w:val="single" w:sz="4" w:space="0" w:color="auto"/>
              <w:bottom w:val="single" w:sz="4" w:space="0" w:color="auto"/>
              <w:right w:val="single" w:sz="4" w:space="0" w:color="auto"/>
            </w:tcBorders>
            <w:noWrap/>
            <w:vAlign w:val="center"/>
          </w:tcPr>
          <w:p w14:paraId="5DC0D199" w14:textId="77777777" w:rsidR="00926556" w:rsidRPr="00E57B53" w:rsidRDefault="00926556" w:rsidP="00F701A2">
            <w:pPr>
              <w:autoSpaceDE w:val="0"/>
              <w:autoSpaceDN w:val="0"/>
              <w:adjustRightInd w:val="0"/>
              <w:jc w:val="center"/>
              <w:rPr>
                <w:del w:id="2329" w:author="CARB" w:date="2023-12-19T12:12:00Z"/>
                <w:rFonts w:cs="Arial"/>
                <w:b/>
                <w:i/>
                <w:iCs/>
                <w:sz w:val="22"/>
                <w:szCs w:val="22"/>
              </w:rPr>
            </w:pPr>
            <w:del w:id="2330" w:author="CARB" w:date="2023-12-19T12:12:00Z">
              <w:r w:rsidRPr="00E57B53">
                <w:rPr>
                  <w:rFonts w:cs="Arial"/>
                  <w:b/>
                  <w:i/>
                  <w:iCs/>
                  <w:sz w:val="22"/>
                  <w:szCs w:val="22"/>
                </w:rPr>
                <w:delText>Q1</w:delText>
              </w:r>
            </w:del>
          </w:p>
        </w:tc>
        <w:tc>
          <w:tcPr>
            <w:tcW w:w="865" w:type="pct"/>
            <w:tcBorders>
              <w:top w:val="single" w:sz="4" w:space="0" w:color="auto"/>
              <w:left w:val="single" w:sz="4" w:space="0" w:color="auto"/>
              <w:bottom w:val="single" w:sz="4" w:space="0" w:color="auto"/>
              <w:right w:val="single" w:sz="4" w:space="0" w:color="auto"/>
            </w:tcBorders>
            <w:noWrap/>
            <w:vAlign w:val="center"/>
          </w:tcPr>
          <w:p w14:paraId="4935D218" w14:textId="77777777" w:rsidR="00926556" w:rsidRPr="00E57B53" w:rsidRDefault="00926556" w:rsidP="00F701A2">
            <w:pPr>
              <w:autoSpaceDE w:val="0"/>
              <w:autoSpaceDN w:val="0"/>
              <w:adjustRightInd w:val="0"/>
              <w:jc w:val="center"/>
              <w:rPr>
                <w:del w:id="2331" w:author="CARB" w:date="2023-12-19T12:12:00Z"/>
                <w:rFonts w:cs="Arial"/>
                <w:b/>
                <w:i/>
                <w:iCs/>
                <w:sz w:val="22"/>
                <w:szCs w:val="22"/>
              </w:rPr>
            </w:pPr>
            <w:del w:id="2332" w:author="CARB" w:date="2023-12-19T12:12:00Z">
              <w:r w:rsidRPr="00E57B53">
                <w:rPr>
                  <w:rFonts w:cs="Arial"/>
                  <w:b/>
                  <w:i/>
                  <w:iCs/>
                  <w:sz w:val="22"/>
                  <w:szCs w:val="22"/>
                </w:rPr>
                <w:delText>Q2</w:delText>
              </w:r>
            </w:del>
          </w:p>
        </w:tc>
        <w:tc>
          <w:tcPr>
            <w:tcW w:w="804" w:type="pct"/>
            <w:tcBorders>
              <w:top w:val="single" w:sz="4" w:space="0" w:color="auto"/>
              <w:left w:val="single" w:sz="4" w:space="0" w:color="auto"/>
              <w:bottom w:val="single" w:sz="4" w:space="0" w:color="auto"/>
              <w:right w:val="single" w:sz="4" w:space="0" w:color="auto"/>
            </w:tcBorders>
            <w:noWrap/>
            <w:vAlign w:val="center"/>
          </w:tcPr>
          <w:p w14:paraId="30C9B1B2" w14:textId="77777777" w:rsidR="00926556" w:rsidRPr="00E57B53" w:rsidRDefault="00926556" w:rsidP="00F701A2">
            <w:pPr>
              <w:autoSpaceDE w:val="0"/>
              <w:autoSpaceDN w:val="0"/>
              <w:adjustRightInd w:val="0"/>
              <w:jc w:val="center"/>
              <w:rPr>
                <w:del w:id="2333" w:author="CARB" w:date="2023-12-19T12:12:00Z"/>
                <w:rFonts w:cs="Arial"/>
                <w:b/>
                <w:i/>
                <w:iCs/>
                <w:sz w:val="22"/>
                <w:szCs w:val="22"/>
              </w:rPr>
            </w:pPr>
            <w:del w:id="2334" w:author="CARB" w:date="2023-12-19T12:12:00Z">
              <w:r w:rsidRPr="00E57B53">
                <w:rPr>
                  <w:rFonts w:cs="Arial"/>
                  <w:b/>
                  <w:i/>
                  <w:iCs/>
                  <w:sz w:val="22"/>
                  <w:szCs w:val="22"/>
                </w:rPr>
                <w:delText>Q3</w:delText>
              </w:r>
            </w:del>
          </w:p>
        </w:tc>
        <w:tc>
          <w:tcPr>
            <w:tcW w:w="861" w:type="pct"/>
            <w:tcBorders>
              <w:top w:val="single" w:sz="4" w:space="0" w:color="auto"/>
              <w:left w:val="single" w:sz="4" w:space="0" w:color="auto"/>
              <w:bottom w:val="single" w:sz="4" w:space="0" w:color="auto"/>
              <w:right w:val="single" w:sz="4" w:space="0" w:color="auto"/>
            </w:tcBorders>
            <w:noWrap/>
            <w:vAlign w:val="center"/>
          </w:tcPr>
          <w:p w14:paraId="44B2BE60" w14:textId="77777777" w:rsidR="00926556" w:rsidRPr="00E57B53" w:rsidRDefault="00926556" w:rsidP="00F701A2">
            <w:pPr>
              <w:autoSpaceDE w:val="0"/>
              <w:autoSpaceDN w:val="0"/>
              <w:adjustRightInd w:val="0"/>
              <w:jc w:val="center"/>
              <w:rPr>
                <w:del w:id="2335" w:author="CARB" w:date="2023-12-19T12:12:00Z"/>
                <w:rFonts w:cs="Arial"/>
                <w:b/>
                <w:i/>
                <w:iCs/>
                <w:sz w:val="22"/>
                <w:szCs w:val="22"/>
              </w:rPr>
            </w:pPr>
            <w:del w:id="2336" w:author="CARB" w:date="2023-12-19T12:12:00Z">
              <w:r w:rsidRPr="00E57B53">
                <w:rPr>
                  <w:rFonts w:cs="Arial"/>
                  <w:b/>
                  <w:i/>
                  <w:iCs/>
                  <w:sz w:val="22"/>
                  <w:szCs w:val="22"/>
                </w:rPr>
                <w:delText>Q4</w:delText>
              </w:r>
            </w:del>
          </w:p>
        </w:tc>
      </w:tr>
      <w:tr w:rsidR="00990B31" w:rsidRPr="00DD05B2" w14:paraId="6C28FA22" w14:textId="77777777">
        <w:trPr>
          <w:trHeight w:val="288"/>
          <w:jc w:val="center"/>
        </w:trPr>
        <w:tc>
          <w:tcPr>
            <w:tcW w:w="1482" w:type="pct"/>
            <w:tcBorders>
              <w:top w:val="single" w:sz="4" w:space="0" w:color="auto"/>
              <w:left w:val="single" w:sz="4" w:space="0" w:color="auto"/>
              <w:bottom w:val="single" w:sz="4" w:space="0" w:color="auto"/>
              <w:right w:val="single" w:sz="4" w:space="0" w:color="auto"/>
            </w:tcBorders>
            <w:noWrap/>
            <w:vAlign w:val="center"/>
          </w:tcPr>
          <w:p w14:paraId="3003439B" w14:textId="77777777" w:rsidR="00990B31" w:rsidRPr="00514B34" w:rsidRDefault="00990B31">
            <w:pPr>
              <w:autoSpaceDE w:val="0"/>
              <w:autoSpaceDN w:val="0"/>
              <w:adjustRightInd w:val="0"/>
              <w:jc w:val="center"/>
              <w:rPr>
                <w:rFonts w:cs="Arial"/>
                <w:sz w:val="22"/>
                <w:szCs w:val="22"/>
              </w:rPr>
            </w:pPr>
            <w:r w:rsidRPr="00514B34">
              <w:rPr>
                <w:rFonts w:cs="Arial"/>
                <w:sz w:val="22"/>
              </w:rPr>
              <w:t>12:01 AM – 1:00 AM</w:t>
            </w:r>
          </w:p>
        </w:tc>
        <w:tc>
          <w:tcPr>
            <w:tcW w:w="988" w:type="pct"/>
            <w:tcBorders>
              <w:top w:val="single" w:sz="4" w:space="0" w:color="auto"/>
              <w:left w:val="single" w:sz="4" w:space="0" w:color="auto"/>
              <w:bottom w:val="single" w:sz="4" w:space="0" w:color="auto"/>
              <w:right w:val="single" w:sz="4" w:space="0" w:color="auto"/>
            </w:tcBorders>
            <w:noWrap/>
            <w:vAlign w:val="center"/>
          </w:tcPr>
          <w:p w14:paraId="08456D04" w14:textId="251134FE" w:rsidR="00990B31" w:rsidRPr="00514B34" w:rsidRDefault="00990B31">
            <w:pPr>
              <w:autoSpaceDE w:val="0"/>
              <w:autoSpaceDN w:val="0"/>
              <w:adjustRightInd w:val="0"/>
              <w:jc w:val="center"/>
              <w:rPr>
                <w:rFonts w:cs="Arial"/>
                <w:sz w:val="22"/>
                <w:szCs w:val="22"/>
              </w:rPr>
            </w:pPr>
            <w:r w:rsidRPr="00514B34">
              <w:rPr>
                <w:rFonts w:cs="Arial"/>
                <w:sz w:val="22"/>
              </w:rPr>
              <w:t>87.</w:t>
            </w:r>
            <w:del w:id="2337" w:author="CARB" w:date="2023-12-19T12:12:00Z">
              <w:r w:rsidR="00926556" w:rsidRPr="00E57B53">
                <w:rPr>
                  <w:rFonts w:cs="Arial"/>
                  <w:sz w:val="22"/>
                  <w:szCs w:val="22"/>
                </w:rPr>
                <w:delText>06</w:delText>
              </w:r>
            </w:del>
            <w:ins w:id="2338" w:author="CARB" w:date="2023-12-19T12:12:00Z">
              <w:r w:rsidRPr="00514B34">
                <w:rPr>
                  <w:rFonts w:cs="Arial"/>
                  <w:sz w:val="22"/>
                </w:rPr>
                <w:t>10</w:t>
              </w:r>
            </w:ins>
          </w:p>
        </w:tc>
        <w:tc>
          <w:tcPr>
            <w:tcW w:w="865" w:type="pct"/>
            <w:tcBorders>
              <w:top w:val="single" w:sz="4" w:space="0" w:color="auto"/>
              <w:left w:val="single" w:sz="4" w:space="0" w:color="auto"/>
              <w:bottom w:val="single" w:sz="4" w:space="0" w:color="auto"/>
              <w:right w:val="single" w:sz="4" w:space="0" w:color="auto"/>
            </w:tcBorders>
            <w:noWrap/>
            <w:vAlign w:val="center"/>
          </w:tcPr>
          <w:p w14:paraId="6A73E344" w14:textId="202ACBF1" w:rsidR="00990B31" w:rsidRPr="00514B34" w:rsidRDefault="00926556">
            <w:pPr>
              <w:autoSpaceDE w:val="0"/>
              <w:autoSpaceDN w:val="0"/>
              <w:adjustRightInd w:val="0"/>
              <w:jc w:val="center"/>
              <w:rPr>
                <w:rFonts w:cs="Arial"/>
                <w:sz w:val="22"/>
                <w:szCs w:val="22"/>
              </w:rPr>
            </w:pPr>
            <w:del w:id="2339" w:author="CARB" w:date="2023-12-19T12:12:00Z">
              <w:r w:rsidRPr="00E57B53">
                <w:rPr>
                  <w:rFonts w:cs="Arial"/>
                  <w:sz w:val="22"/>
                  <w:szCs w:val="22"/>
                </w:rPr>
                <w:delText>86</w:delText>
              </w:r>
            </w:del>
            <w:ins w:id="2340" w:author="CARB" w:date="2023-12-19T12:12:00Z">
              <w:r w:rsidR="00990B31" w:rsidRPr="00514B34">
                <w:rPr>
                  <w:rFonts w:cs="Arial"/>
                  <w:sz w:val="22"/>
                </w:rPr>
                <w:t>87</w:t>
              </w:r>
            </w:ins>
            <w:r w:rsidR="00990B31" w:rsidRPr="00514B34">
              <w:rPr>
                <w:rFonts w:cs="Arial"/>
                <w:sz w:val="22"/>
              </w:rPr>
              <w:t>.91</w:t>
            </w:r>
          </w:p>
        </w:tc>
        <w:tc>
          <w:tcPr>
            <w:tcW w:w="804" w:type="pct"/>
            <w:tcBorders>
              <w:top w:val="single" w:sz="4" w:space="0" w:color="auto"/>
              <w:left w:val="single" w:sz="4" w:space="0" w:color="auto"/>
              <w:bottom w:val="single" w:sz="4" w:space="0" w:color="auto"/>
              <w:right w:val="single" w:sz="4" w:space="0" w:color="auto"/>
            </w:tcBorders>
            <w:noWrap/>
            <w:vAlign w:val="center"/>
          </w:tcPr>
          <w:p w14:paraId="7AE2A1B8" w14:textId="24DEA3F6" w:rsidR="00990B31" w:rsidRPr="00514B34" w:rsidRDefault="00926556">
            <w:pPr>
              <w:autoSpaceDE w:val="0"/>
              <w:autoSpaceDN w:val="0"/>
              <w:adjustRightInd w:val="0"/>
              <w:jc w:val="center"/>
              <w:rPr>
                <w:rFonts w:cs="Arial"/>
                <w:sz w:val="22"/>
                <w:szCs w:val="22"/>
              </w:rPr>
            </w:pPr>
            <w:del w:id="2341" w:author="CARB" w:date="2023-12-19T12:12:00Z">
              <w:r w:rsidRPr="00E57B53">
                <w:rPr>
                  <w:rFonts w:cs="Arial"/>
                  <w:sz w:val="22"/>
                  <w:szCs w:val="22"/>
                </w:rPr>
                <w:delText>86.87</w:delText>
              </w:r>
            </w:del>
            <w:ins w:id="2342" w:author="CARB" w:date="2023-12-19T12:12:00Z">
              <w:r w:rsidR="00990B31" w:rsidRPr="00514B34">
                <w:rPr>
                  <w:rFonts w:cs="Arial"/>
                  <w:sz w:val="22"/>
                </w:rPr>
                <w:t>90.85</w:t>
              </w:r>
            </w:ins>
          </w:p>
        </w:tc>
        <w:tc>
          <w:tcPr>
            <w:tcW w:w="861" w:type="pct"/>
            <w:tcBorders>
              <w:top w:val="single" w:sz="4" w:space="0" w:color="auto"/>
              <w:left w:val="single" w:sz="4" w:space="0" w:color="auto"/>
              <w:bottom w:val="single" w:sz="4" w:space="0" w:color="auto"/>
              <w:right w:val="single" w:sz="4" w:space="0" w:color="auto"/>
            </w:tcBorders>
            <w:noWrap/>
            <w:vAlign w:val="center"/>
          </w:tcPr>
          <w:p w14:paraId="63631BA8" w14:textId="0C44CBD1" w:rsidR="00990B31" w:rsidRPr="00514B34" w:rsidRDefault="00926556">
            <w:pPr>
              <w:autoSpaceDE w:val="0"/>
              <w:autoSpaceDN w:val="0"/>
              <w:adjustRightInd w:val="0"/>
              <w:jc w:val="center"/>
              <w:rPr>
                <w:rFonts w:cs="Arial"/>
                <w:sz w:val="22"/>
                <w:szCs w:val="22"/>
              </w:rPr>
            </w:pPr>
            <w:del w:id="2343" w:author="CARB" w:date="2023-12-19T12:12:00Z">
              <w:r w:rsidRPr="00E57B53">
                <w:rPr>
                  <w:rFonts w:cs="Arial"/>
                  <w:sz w:val="22"/>
                  <w:szCs w:val="22"/>
                </w:rPr>
                <w:delText>90.25</w:delText>
              </w:r>
            </w:del>
            <w:ins w:id="2344" w:author="CARB" w:date="2023-12-19T12:12:00Z">
              <w:r w:rsidR="00990B31" w:rsidRPr="00514B34">
                <w:rPr>
                  <w:rFonts w:cs="Arial"/>
                  <w:sz w:val="22"/>
                </w:rPr>
                <w:t>96.66</w:t>
              </w:r>
            </w:ins>
          </w:p>
        </w:tc>
      </w:tr>
      <w:tr w:rsidR="00990B31" w:rsidRPr="00DD05B2" w14:paraId="7E3964B8" w14:textId="77777777">
        <w:trPr>
          <w:trHeight w:val="288"/>
          <w:jc w:val="center"/>
        </w:trPr>
        <w:tc>
          <w:tcPr>
            <w:tcW w:w="1482" w:type="pct"/>
            <w:tcBorders>
              <w:top w:val="single" w:sz="4" w:space="0" w:color="auto"/>
              <w:left w:val="single" w:sz="4" w:space="0" w:color="auto"/>
              <w:bottom w:val="single" w:sz="4" w:space="0" w:color="auto"/>
              <w:right w:val="single" w:sz="4" w:space="0" w:color="auto"/>
            </w:tcBorders>
            <w:noWrap/>
            <w:vAlign w:val="center"/>
          </w:tcPr>
          <w:p w14:paraId="7B10DF16" w14:textId="77777777" w:rsidR="00990B31" w:rsidRPr="00514B34" w:rsidRDefault="00990B31">
            <w:pPr>
              <w:autoSpaceDE w:val="0"/>
              <w:autoSpaceDN w:val="0"/>
              <w:adjustRightInd w:val="0"/>
              <w:jc w:val="center"/>
              <w:rPr>
                <w:rFonts w:cs="Arial"/>
                <w:sz w:val="22"/>
                <w:szCs w:val="22"/>
              </w:rPr>
            </w:pPr>
            <w:r w:rsidRPr="00514B34">
              <w:rPr>
                <w:rFonts w:cs="Arial"/>
                <w:sz w:val="22"/>
              </w:rPr>
              <w:t>1:01 AM – 2:00 AM</w:t>
            </w:r>
          </w:p>
        </w:tc>
        <w:tc>
          <w:tcPr>
            <w:tcW w:w="988" w:type="pct"/>
            <w:tcBorders>
              <w:top w:val="single" w:sz="4" w:space="0" w:color="auto"/>
              <w:left w:val="single" w:sz="4" w:space="0" w:color="auto"/>
              <w:bottom w:val="single" w:sz="4" w:space="0" w:color="auto"/>
              <w:right w:val="single" w:sz="4" w:space="0" w:color="auto"/>
            </w:tcBorders>
            <w:noWrap/>
            <w:vAlign w:val="center"/>
          </w:tcPr>
          <w:p w14:paraId="514B4F32" w14:textId="464BD449" w:rsidR="00990B31" w:rsidRPr="00514B34" w:rsidRDefault="00990B31">
            <w:pPr>
              <w:autoSpaceDE w:val="0"/>
              <w:autoSpaceDN w:val="0"/>
              <w:adjustRightInd w:val="0"/>
              <w:jc w:val="center"/>
              <w:rPr>
                <w:rFonts w:cs="Arial"/>
                <w:sz w:val="22"/>
                <w:szCs w:val="22"/>
              </w:rPr>
            </w:pPr>
            <w:r w:rsidRPr="00514B34">
              <w:rPr>
                <w:rFonts w:cs="Arial"/>
                <w:sz w:val="22"/>
              </w:rPr>
              <w:t>87.</w:t>
            </w:r>
            <w:del w:id="2345" w:author="CARB" w:date="2023-12-19T12:12:00Z">
              <w:r w:rsidR="00926556" w:rsidRPr="00E57B53">
                <w:rPr>
                  <w:rFonts w:cs="Arial"/>
                  <w:sz w:val="22"/>
                  <w:szCs w:val="22"/>
                </w:rPr>
                <w:delText>06</w:delText>
              </w:r>
            </w:del>
            <w:ins w:id="2346" w:author="CARB" w:date="2023-12-19T12:12:00Z">
              <w:r w:rsidRPr="00514B34">
                <w:rPr>
                  <w:rFonts w:cs="Arial"/>
                  <w:sz w:val="22"/>
                </w:rPr>
                <w:t>07</w:t>
              </w:r>
            </w:ins>
          </w:p>
        </w:tc>
        <w:tc>
          <w:tcPr>
            <w:tcW w:w="865" w:type="pct"/>
            <w:tcBorders>
              <w:top w:val="single" w:sz="4" w:space="0" w:color="auto"/>
              <w:left w:val="single" w:sz="4" w:space="0" w:color="auto"/>
              <w:bottom w:val="single" w:sz="4" w:space="0" w:color="auto"/>
              <w:right w:val="single" w:sz="4" w:space="0" w:color="auto"/>
            </w:tcBorders>
            <w:noWrap/>
            <w:vAlign w:val="center"/>
          </w:tcPr>
          <w:p w14:paraId="512A02E9" w14:textId="661BD9AC" w:rsidR="00990B31" w:rsidRPr="00514B34" w:rsidRDefault="00926556">
            <w:pPr>
              <w:autoSpaceDE w:val="0"/>
              <w:autoSpaceDN w:val="0"/>
              <w:adjustRightInd w:val="0"/>
              <w:jc w:val="center"/>
              <w:rPr>
                <w:rFonts w:cs="Arial"/>
                <w:sz w:val="22"/>
                <w:szCs w:val="22"/>
              </w:rPr>
            </w:pPr>
            <w:del w:id="2347" w:author="CARB" w:date="2023-12-19T12:12:00Z">
              <w:r w:rsidRPr="00E57B53">
                <w:rPr>
                  <w:rFonts w:cs="Arial"/>
                  <w:sz w:val="22"/>
                  <w:szCs w:val="22"/>
                </w:rPr>
                <w:delText>85.91</w:delText>
              </w:r>
            </w:del>
            <w:ins w:id="2348" w:author="CARB" w:date="2023-12-19T12:12:00Z">
              <w:r w:rsidR="00990B31" w:rsidRPr="00514B34">
                <w:rPr>
                  <w:rFonts w:cs="Arial"/>
                  <w:sz w:val="22"/>
                </w:rPr>
                <w:t>86.06</w:t>
              </w:r>
            </w:ins>
          </w:p>
        </w:tc>
        <w:tc>
          <w:tcPr>
            <w:tcW w:w="804" w:type="pct"/>
            <w:tcBorders>
              <w:top w:val="single" w:sz="4" w:space="0" w:color="auto"/>
              <w:left w:val="single" w:sz="4" w:space="0" w:color="auto"/>
              <w:bottom w:val="single" w:sz="4" w:space="0" w:color="auto"/>
              <w:right w:val="single" w:sz="4" w:space="0" w:color="auto"/>
            </w:tcBorders>
            <w:noWrap/>
            <w:vAlign w:val="center"/>
          </w:tcPr>
          <w:p w14:paraId="53BE8500" w14:textId="557A7D91" w:rsidR="00990B31" w:rsidRPr="00514B34" w:rsidRDefault="00926556">
            <w:pPr>
              <w:autoSpaceDE w:val="0"/>
              <w:autoSpaceDN w:val="0"/>
              <w:adjustRightInd w:val="0"/>
              <w:jc w:val="center"/>
              <w:rPr>
                <w:rFonts w:cs="Arial"/>
                <w:sz w:val="22"/>
                <w:szCs w:val="22"/>
              </w:rPr>
            </w:pPr>
            <w:del w:id="2349" w:author="CARB" w:date="2023-12-19T12:12:00Z">
              <w:r w:rsidRPr="00E57B53">
                <w:rPr>
                  <w:rFonts w:cs="Arial"/>
                  <w:sz w:val="22"/>
                  <w:szCs w:val="22"/>
                </w:rPr>
                <w:delText>86</w:delText>
              </w:r>
            </w:del>
            <w:ins w:id="2350" w:author="CARB" w:date="2023-12-19T12:12:00Z">
              <w:r w:rsidR="00990B31" w:rsidRPr="00514B34">
                <w:rPr>
                  <w:rFonts w:cs="Arial"/>
                  <w:sz w:val="22"/>
                </w:rPr>
                <w:t>87</w:t>
              </w:r>
            </w:ins>
            <w:r w:rsidR="00990B31" w:rsidRPr="00514B34">
              <w:rPr>
                <w:rFonts w:cs="Arial"/>
                <w:sz w:val="22"/>
              </w:rPr>
              <w:t>.80</w:t>
            </w:r>
          </w:p>
        </w:tc>
        <w:tc>
          <w:tcPr>
            <w:tcW w:w="861" w:type="pct"/>
            <w:tcBorders>
              <w:top w:val="single" w:sz="4" w:space="0" w:color="auto"/>
              <w:left w:val="single" w:sz="4" w:space="0" w:color="auto"/>
              <w:bottom w:val="single" w:sz="4" w:space="0" w:color="auto"/>
              <w:right w:val="single" w:sz="4" w:space="0" w:color="auto"/>
            </w:tcBorders>
            <w:noWrap/>
            <w:vAlign w:val="center"/>
          </w:tcPr>
          <w:p w14:paraId="4F014177" w14:textId="572FF499" w:rsidR="00990B31" w:rsidRPr="00514B34" w:rsidRDefault="00926556">
            <w:pPr>
              <w:autoSpaceDE w:val="0"/>
              <w:autoSpaceDN w:val="0"/>
              <w:adjustRightInd w:val="0"/>
              <w:jc w:val="center"/>
              <w:rPr>
                <w:rFonts w:cs="Arial"/>
                <w:sz w:val="22"/>
                <w:szCs w:val="22"/>
              </w:rPr>
            </w:pPr>
            <w:del w:id="2351" w:author="CARB" w:date="2023-12-19T12:12:00Z">
              <w:r w:rsidRPr="00E57B53">
                <w:rPr>
                  <w:rFonts w:cs="Arial"/>
                  <w:sz w:val="22"/>
                  <w:szCs w:val="22"/>
                </w:rPr>
                <w:delText>88.55</w:delText>
              </w:r>
            </w:del>
            <w:ins w:id="2352" w:author="CARB" w:date="2023-12-19T12:12:00Z">
              <w:r w:rsidR="00990B31" w:rsidRPr="00514B34">
                <w:rPr>
                  <w:rFonts w:cs="Arial"/>
                  <w:sz w:val="22"/>
                </w:rPr>
                <w:t>92.47</w:t>
              </w:r>
            </w:ins>
          </w:p>
        </w:tc>
      </w:tr>
      <w:tr w:rsidR="00990B31" w:rsidRPr="00DD05B2" w14:paraId="222C3065" w14:textId="77777777">
        <w:trPr>
          <w:trHeight w:val="288"/>
          <w:jc w:val="center"/>
        </w:trPr>
        <w:tc>
          <w:tcPr>
            <w:tcW w:w="1482" w:type="pct"/>
            <w:tcBorders>
              <w:top w:val="single" w:sz="4" w:space="0" w:color="auto"/>
              <w:left w:val="single" w:sz="4" w:space="0" w:color="auto"/>
              <w:bottom w:val="single" w:sz="4" w:space="0" w:color="auto"/>
              <w:right w:val="single" w:sz="4" w:space="0" w:color="auto"/>
            </w:tcBorders>
            <w:noWrap/>
            <w:vAlign w:val="center"/>
          </w:tcPr>
          <w:p w14:paraId="7AD9D5A9" w14:textId="77777777" w:rsidR="00990B31" w:rsidRPr="00514B34" w:rsidRDefault="00990B31">
            <w:pPr>
              <w:autoSpaceDE w:val="0"/>
              <w:autoSpaceDN w:val="0"/>
              <w:adjustRightInd w:val="0"/>
              <w:jc w:val="center"/>
              <w:rPr>
                <w:rFonts w:cs="Arial"/>
                <w:sz w:val="22"/>
                <w:szCs w:val="22"/>
              </w:rPr>
            </w:pPr>
            <w:r w:rsidRPr="00514B34">
              <w:rPr>
                <w:rFonts w:cs="Arial"/>
                <w:sz w:val="22"/>
              </w:rPr>
              <w:t>2:01 AM – 3:00 AM</w:t>
            </w:r>
          </w:p>
        </w:tc>
        <w:tc>
          <w:tcPr>
            <w:tcW w:w="988" w:type="pct"/>
            <w:tcBorders>
              <w:top w:val="single" w:sz="4" w:space="0" w:color="auto"/>
              <w:left w:val="single" w:sz="4" w:space="0" w:color="auto"/>
              <w:bottom w:val="single" w:sz="4" w:space="0" w:color="auto"/>
              <w:right w:val="single" w:sz="4" w:space="0" w:color="auto"/>
            </w:tcBorders>
            <w:noWrap/>
            <w:vAlign w:val="center"/>
          </w:tcPr>
          <w:p w14:paraId="11E6A71D" w14:textId="65C77203" w:rsidR="00990B31" w:rsidRPr="00514B34" w:rsidRDefault="00990B31">
            <w:pPr>
              <w:autoSpaceDE w:val="0"/>
              <w:autoSpaceDN w:val="0"/>
              <w:adjustRightInd w:val="0"/>
              <w:jc w:val="center"/>
              <w:rPr>
                <w:rFonts w:cs="Arial"/>
                <w:sz w:val="22"/>
                <w:szCs w:val="22"/>
              </w:rPr>
            </w:pPr>
            <w:r w:rsidRPr="00514B34">
              <w:rPr>
                <w:rFonts w:cs="Arial"/>
                <w:sz w:val="22"/>
              </w:rPr>
              <w:t>87.</w:t>
            </w:r>
            <w:del w:id="2353" w:author="CARB" w:date="2023-12-19T12:12:00Z">
              <w:r w:rsidR="00926556" w:rsidRPr="00E57B53">
                <w:rPr>
                  <w:rFonts w:cs="Arial"/>
                  <w:sz w:val="22"/>
                  <w:szCs w:val="22"/>
                </w:rPr>
                <w:delText>06</w:delText>
              </w:r>
            </w:del>
            <w:ins w:id="2354" w:author="CARB" w:date="2023-12-19T12:12:00Z">
              <w:r w:rsidRPr="00514B34">
                <w:rPr>
                  <w:rFonts w:cs="Arial"/>
                  <w:sz w:val="22"/>
                </w:rPr>
                <w:t>07</w:t>
              </w:r>
            </w:ins>
          </w:p>
        </w:tc>
        <w:tc>
          <w:tcPr>
            <w:tcW w:w="865" w:type="pct"/>
            <w:tcBorders>
              <w:top w:val="single" w:sz="4" w:space="0" w:color="auto"/>
              <w:left w:val="single" w:sz="4" w:space="0" w:color="auto"/>
              <w:bottom w:val="single" w:sz="4" w:space="0" w:color="auto"/>
              <w:right w:val="single" w:sz="4" w:space="0" w:color="auto"/>
            </w:tcBorders>
            <w:noWrap/>
            <w:vAlign w:val="center"/>
          </w:tcPr>
          <w:p w14:paraId="58A5BA9B" w14:textId="2F6DD487" w:rsidR="00990B31" w:rsidRPr="00514B34" w:rsidRDefault="00926556">
            <w:pPr>
              <w:autoSpaceDE w:val="0"/>
              <w:autoSpaceDN w:val="0"/>
              <w:adjustRightInd w:val="0"/>
              <w:jc w:val="center"/>
              <w:rPr>
                <w:rFonts w:cs="Arial"/>
                <w:sz w:val="22"/>
                <w:szCs w:val="22"/>
              </w:rPr>
            </w:pPr>
            <w:del w:id="2355" w:author="CARB" w:date="2023-12-19T12:12:00Z">
              <w:r w:rsidRPr="00E57B53">
                <w:rPr>
                  <w:rFonts w:cs="Arial"/>
                  <w:sz w:val="22"/>
                  <w:szCs w:val="22"/>
                </w:rPr>
                <w:delText>87.20</w:delText>
              </w:r>
            </w:del>
            <w:ins w:id="2356" w:author="CARB" w:date="2023-12-19T12:12:00Z">
              <w:r w:rsidR="00990B31" w:rsidRPr="00514B34">
                <w:rPr>
                  <w:rFonts w:cs="Arial"/>
                  <w:sz w:val="22"/>
                </w:rPr>
                <w:t>86.01</w:t>
              </w:r>
            </w:ins>
          </w:p>
        </w:tc>
        <w:tc>
          <w:tcPr>
            <w:tcW w:w="804" w:type="pct"/>
            <w:tcBorders>
              <w:top w:val="single" w:sz="4" w:space="0" w:color="auto"/>
              <w:left w:val="single" w:sz="4" w:space="0" w:color="auto"/>
              <w:bottom w:val="single" w:sz="4" w:space="0" w:color="auto"/>
              <w:right w:val="single" w:sz="4" w:space="0" w:color="auto"/>
            </w:tcBorders>
            <w:noWrap/>
            <w:vAlign w:val="center"/>
          </w:tcPr>
          <w:p w14:paraId="68F4B98D" w14:textId="237F070D" w:rsidR="00990B31" w:rsidRPr="00514B34" w:rsidRDefault="00926556">
            <w:pPr>
              <w:autoSpaceDE w:val="0"/>
              <w:autoSpaceDN w:val="0"/>
              <w:adjustRightInd w:val="0"/>
              <w:jc w:val="center"/>
              <w:rPr>
                <w:rFonts w:cs="Arial"/>
                <w:sz w:val="22"/>
                <w:szCs w:val="22"/>
              </w:rPr>
            </w:pPr>
            <w:del w:id="2357" w:author="CARB" w:date="2023-12-19T12:12:00Z">
              <w:r w:rsidRPr="00E57B53">
                <w:rPr>
                  <w:rFonts w:cs="Arial"/>
                  <w:sz w:val="22"/>
                  <w:szCs w:val="22"/>
                </w:rPr>
                <w:delText>86.77</w:delText>
              </w:r>
            </w:del>
            <w:ins w:id="2358" w:author="CARB" w:date="2023-12-19T12:12:00Z">
              <w:r w:rsidR="00990B31" w:rsidRPr="00514B34">
                <w:rPr>
                  <w:rFonts w:cs="Arial"/>
                  <w:sz w:val="22"/>
                </w:rPr>
                <w:t>87.22</w:t>
              </w:r>
            </w:ins>
            <w:r w:rsidR="00990B31" w:rsidRPr="00514B34">
              <w:rPr>
                <w:rFonts w:cs="Arial"/>
                <w:sz w:val="22"/>
                <w:u w:val="single"/>
              </w:rPr>
              <w:t xml:space="preserve"> </w:t>
            </w:r>
          </w:p>
        </w:tc>
        <w:tc>
          <w:tcPr>
            <w:tcW w:w="861" w:type="pct"/>
            <w:tcBorders>
              <w:top w:val="single" w:sz="4" w:space="0" w:color="auto"/>
              <w:left w:val="single" w:sz="4" w:space="0" w:color="auto"/>
              <w:bottom w:val="single" w:sz="4" w:space="0" w:color="auto"/>
              <w:right w:val="single" w:sz="4" w:space="0" w:color="auto"/>
            </w:tcBorders>
            <w:noWrap/>
            <w:vAlign w:val="center"/>
          </w:tcPr>
          <w:p w14:paraId="0F7F4FFC" w14:textId="5B3E468D" w:rsidR="00990B31" w:rsidRPr="00514B34" w:rsidRDefault="00926556">
            <w:pPr>
              <w:autoSpaceDE w:val="0"/>
              <w:autoSpaceDN w:val="0"/>
              <w:adjustRightInd w:val="0"/>
              <w:jc w:val="center"/>
              <w:rPr>
                <w:rFonts w:cs="Arial"/>
                <w:sz w:val="22"/>
                <w:szCs w:val="22"/>
              </w:rPr>
            </w:pPr>
            <w:del w:id="2359" w:author="CARB" w:date="2023-12-19T12:12:00Z">
              <w:r w:rsidRPr="00E57B53">
                <w:rPr>
                  <w:rFonts w:cs="Arial"/>
                  <w:sz w:val="22"/>
                  <w:szCs w:val="22"/>
                </w:rPr>
                <w:delText>87.80</w:delText>
              </w:r>
            </w:del>
            <w:ins w:id="2360" w:author="CARB" w:date="2023-12-19T12:12:00Z">
              <w:r w:rsidR="00990B31" w:rsidRPr="00514B34">
                <w:rPr>
                  <w:rFonts w:cs="Arial"/>
                  <w:sz w:val="22"/>
                </w:rPr>
                <w:t>90.37</w:t>
              </w:r>
            </w:ins>
          </w:p>
        </w:tc>
      </w:tr>
      <w:tr w:rsidR="00990B31" w:rsidRPr="00DD05B2" w14:paraId="5F49CFF5" w14:textId="77777777">
        <w:trPr>
          <w:trHeight w:val="288"/>
          <w:jc w:val="center"/>
        </w:trPr>
        <w:tc>
          <w:tcPr>
            <w:tcW w:w="1482" w:type="pct"/>
            <w:tcBorders>
              <w:top w:val="single" w:sz="4" w:space="0" w:color="auto"/>
              <w:left w:val="single" w:sz="4" w:space="0" w:color="auto"/>
              <w:bottom w:val="single" w:sz="4" w:space="0" w:color="auto"/>
              <w:right w:val="single" w:sz="4" w:space="0" w:color="auto"/>
            </w:tcBorders>
            <w:noWrap/>
            <w:vAlign w:val="center"/>
          </w:tcPr>
          <w:p w14:paraId="14494EDD" w14:textId="77777777" w:rsidR="00990B31" w:rsidRPr="00514B34" w:rsidRDefault="00990B31">
            <w:pPr>
              <w:autoSpaceDE w:val="0"/>
              <w:autoSpaceDN w:val="0"/>
              <w:adjustRightInd w:val="0"/>
              <w:jc w:val="center"/>
              <w:rPr>
                <w:rFonts w:cs="Arial"/>
                <w:sz w:val="22"/>
                <w:szCs w:val="22"/>
              </w:rPr>
            </w:pPr>
            <w:r w:rsidRPr="00514B34">
              <w:rPr>
                <w:rFonts w:cs="Arial"/>
                <w:sz w:val="22"/>
              </w:rPr>
              <w:t>3:01 AM – 4:00 AM</w:t>
            </w:r>
          </w:p>
        </w:tc>
        <w:tc>
          <w:tcPr>
            <w:tcW w:w="988" w:type="pct"/>
            <w:tcBorders>
              <w:top w:val="single" w:sz="4" w:space="0" w:color="auto"/>
              <w:left w:val="single" w:sz="4" w:space="0" w:color="auto"/>
              <w:bottom w:val="single" w:sz="4" w:space="0" w:color="auto"/>
              <w:right w:val="single" w:sz="4" w:space="0" w:color="auto"/>
            </w:tcBorders>
            <w:noWrap/>
            <w:vAlign w:val="center"/>
          </w:tcPr>
          <w:p w14:paraId="5B63224A" w14:textId="7F257E56" w:rsidR="00990B31" w:rsidRPr="00514B34" w:rsidRDefault="00990B31">
            <w:pPr>
              <w:autoSpaceDE w:val="0"/>
              <w:autoSpaceDN w:val="0"/>
              <w:adjustRightInd w:val="0"/>
              <w:jc w:val="center"/>
              <w:rPr>
                <w:rFonts w:cs="Arial"/>
                <w:sz w:val="22"/>
                <w:szCs w:val="22"/>
              </w:rPr>
            </w:pPr>
            <w:r w:rsidRPr="00514B34">
              <w:rPr>
                <w:rFonts w:cs="Arial"/>
                <w:sz w:val="22"/>
              </w:rPr>
              <w:t>87.</w:t>
            </w:r>
            <w:del w:id="2361" w:author="CARB" w:date="2023-12-19T12:12:00Z">
              <w:r w:rsidR="00926556" w:rsidRPr="00E57B53">
                <w:rPr>
                  <w:rFonts w:cs="Arial"/>
                  <w:sz w:val="22"/>
                  <w:szCs w:val="22"/>
                </w:rPr>
                <w:delText>06</w:delText>
              </w:r>
            </w:del>
            <w:ins w:id="2362" w:author="CARB" w:date="2023-12-19T12:12:00Z">
              <w:r w:rsidRPr="00514B34">
                <w:rPr>
                  <w:rFonts w:cs="Arial"/>
                  <w:sz w:val="22"/>
                </w:rPr>
                <w:t>07</w:t>
              </w:r>
            </w:ins>
          </w:p>
        </w:tc>
        <w:tc>
          <w:tcPr>
            <w:tcW w:w="865" w:type="pct"/>
            <w:tcBorders>
              <w:top w:val="single" w:sz="4" w:space="0" w:color="auto"/>
              <w:left w:val="single" w:sz="4" w:space="0" w:color="auto"/>
              <w:bottom w:val="single" w:sz="4" w:space="0" w:color="auto"/>
              <w:right w:val="single" w:sz="4" w:space="0" w:color="auto"/>
            </w:tcBorders>
            <w:noWrap/>
            <w:vAlign w:val="center"/>
          </w:tcPr>
          <w:p w14:paraId="05275EF5" w14:textId="5C6CB7C1" w:rsidR="00990B31" w:rsidRPr="00514B34" w:rsidRDefault="00926556">
            <w:pPr>
              <w:autoSpaceDE w:val="0"/>
              <w:autoSpaceDN w:val="0"/>
              <w:adjustRightInd w:val="0"/>
              <w:jc w:val="center"/>
              <w:rPr>
                <w:rFonts w:cs="Arial"/>
                <w:sz w:val="22"/>
                <w:szCs w:val="22"/>
              </w:rPr>
            </w:pPr>
            <w:del w:id="2363" w:author="CARB" w:date="2023-12-19T12:12:00Z">
              <w:r w:rsidRPr="00E57B53">
                <w:rPr>
                  <w:rFonts w:cs="Arial"/>
                  <w:sz w:val="22"/>
                  <w:szCs w:val="22"/>
                </w:rPr>
                <w:delText>87.03</w:delText>
              </w:r>
            </w:del>
            <w:ins w:id="2364" w:author="CARB" w:date="2023-12-19T12:12:00Z">
              <w:r w:rsidR="00990B31" w:rsidRPr="00514B34">
                <w:rPr>
                  <w:rFonts w:cs="Arial"/>
                  <w:sz w:val="22"/>
                </w:rPr>
                <w:t>85.97</w:t>
              </w:r>
            </w:ins>
          </w:p>
        </w:tc>
        <w:tc>
          <w:tcPr>
            <w:tcW w:w="804" w:type="pct"/>
            <w:tcBorders>
              <w:top w:val="single" w:sz="4" w:space="0" w:color="auto"/>
              <w:left w:val="single" w:sz="4" w:space="0" w:color="auto"/>
              <w:bottom w:val="single" w:sz="4" w:space="0" w:color="auto"/>
              <w:right w:val="single" w:sz="4" w:space="0" w:color="auto"/>
            </w:tcBorders>
            <w:noWrap/>
            <w:vAlign w:val="center"/>
          </w:tcPr>
          <w:p w14:paraId="527289F6" w14:textId="51D25389" w:rsidR="00990B31" w:rsidRPr="00514B34" w:rsidRDefault="00926556">
            <w:pPr>
              <w:autoSpaceDE w:val="0"/>
              <w:autoSpaceDN w:val="0"/>
              <w:adjustRightInd w:val="0"/>
              <w:jc w:val="center"/>
              <w:rPr>
                <w:rFonts w:cs="Arial"/>
                <w:sz w:val="22"/>
                <w:szCs w:val="22"/>
              </w:rPr>
            </w:pPr>
            <w:del w:id="2365" w:author="CARB" w:date="2023-12-19T12:12:00Z">
              <w:r w:rsidRPr="00E57B53">
                <w:rPr>
                  <w:rFonts w:cs="Arial"/>
                  <w:sz w:val="22"/>
                  <w:szCs w:val="22"/>
                </w:rPr>
                <w:delText>86.72</w:delText>
              </w:r>
            </w:del>
            <w:ins w:id="2366" w:author="CARB" w:date="2023-12-19T12:12:00Z">
              <w:r w:rsidR="00990B31" w:rsidRPr="00514B34">
                <w:rPr>
                  <w:rFonts w:cs="Arial"/>
                  <w:sz w:val="22"/>
                </w:rPr>
                <w:t>87.00</w:t>
              </w:r>
            </w:ins>
          </w:p>
        </w:tc>
        <w:tc>
          <w:tcPr>
            <w:tcW w:w="861" w:type="pct"/>
            <w:tcBorders>
              <w:top w:val="single" w:sz="4" w:space="0" w:color="auto"/>
              <w:left w:val="single" w:sz="4" w:space="0" w:color="auto"/>
              <w:bottom w:val="single" w:sz="4" w:space="0" w:color="auto"/>
              <w:right w:val="single" w:sz="4" w:space="0" w:color="auto"/>
            </w:tcBorders>
            <w:noWrap/>
            <w:vAlign w:val="center"/>
          </w:tcPr>
          <w:p w14:paraId="0F237B9C" w14:textId="0CDB823E" w:rsidR="00990B31" w:rsidRPr="00514B34" w:rsidRDefault="00926556">
            <w:pPr>
              <w:autoSpaceDE w:val="0"/>
              <w:autoSpaceDN w:val="0"/>
              <w:adjustRightInd w:val="0"/>
              <w:jc w:val="center"/>
              <w:rPr>
                <w:rFonts w:cs="Arial"/>
                <w:sz w:val="22"/>
                <w:szCs w:val="22"/>
                <w:u w:val="single"/>
              </w:rPr>
            </w:pPr>
            <w:del w:id="2367" w:author="CARB" w:date="2023-12-19T12:12:00Z">
              <w:r w:rsidRPr="00E57B53">
                <w:rPr>
                  <w:rFonts w:cs="Arial"/>
                  <w:sz w:val="22"/>
                  <w:szCs w:val="22"/>
                </w:rPr>
                <w:delText>87.91</w:delText>
              </w:r>
            </w:del>
            <w:ins w:id="2368" w:author="CARB" w:date="2023-12-19T12:12:00Z">
              <w:r w:rsidR="00990B31" w:rsidRPr="00514B34">
                <w:rPr>
                  <w:rFonts w:cs="Arial"/>
                  <w:sz w:val="22"/>
                </w:rPr>
                <w:t>89.92</w:t>
              </w:r>
            </w:ins>
          </w:p>
        </w:tc>
      </w:tr>
      <w:tr w:rsidR="00990B31" w:rsidRPr="00DD05B2" w14:paraId="4A30515E" w14:textId="77777777">
        <w:trPr>
          <w:trHeight w:val="288"/>
          <w:jc w:val="center"/>
        </w:trPr>
        <w:tc>
          <w:tcPr>
            <w:tcW w:w="1482" w:type="pct"/>
            <w:tcBorders>
              <w:top w:val="single" w:sz="4" w:space="0" w:color="auto"/>
              <w:left w:val="single" w:sz="4" w:space="0" w:color="auto"/>
              <w:bottom w:val="single" w:sz="4" w:space="0" w:color="auto"/>
              <w:right w:val="single" w:sz="4" w:space="0" w:color="auto"/>
            </w:tcBorders>
            <w:noWrap/>
            <w:vAlign w:val="center"/>
          </w:tcPr>
          <w:p w14:paraId="2DBBE45D" w14:textId="77777777" w:rsidR="00990B31" w:rsidRPr="006D0464" w:rsidRDefault="00990B31">
            <w:pPr>
              <w:autoSpaceDE w:val="0"/>
              <w:autoSpaceDN w:val="0"/>
              <w:adjustRightInd w:val="0"/>
              <w:jc w:val="center"/>
              <w:rPr>
                <w:rFonts w:cs="Arial"/>
                <w:sz w:val="22"/>
                <w:szCs w:val="22"/>
              </w:rPr>
            </w:pPr>
            <w:r w:rsidRPr="006D0464">
              <w:rPr>
                <w:rFonts w:cs="Arial"/>
                <w:sz w:val="22"/>
              </w:rPr>
              <w:t>4:01 AM – 5:00 AM</w:t>
            </w:r>
          </w:p>
        </w:tc>
        <w:tc>
          <w:tcPr>
            <w:tcW w:w="988" w:type="pct"/>
            <w:tcBorders>
              <w:top w:val="single" w:sz="4" w:space="0" w:color="auto"/>
              <w:left w:val="single" w:sz="4" w:space="0" w:color="auto"/>
              <w:bottom w:val="single" w:sz="4" w:space="0" w:color="auto"/>
              <w:right w:val="single" w:sz="4" w:space="0" w:color="auto"/>
            </w:tcBorders>
            <w:noWrap/>
            <w:vAlign w:val="center"/>
          </w:tcPr>
          <w:p w14:paraId="1C348F04" w14:textId="5C204556" w:rsidR="00990B31" w:rsidRPr="006D0464" w:rsidRDefault="00990B31">
            <w:pPr>
              <w:autoSpaceDE w:val="0"/>
              <w:autoSpaceDN w:val="0"/>
              <w:adjustRightInd w:val="0"/>
              <w:jc w:val="center"/>
              <w:rPr>
                <w:rFonts w:cs="Arial"/>
                <w:sz w:val="22"/>
                <w:szCs w:val="22"/>
              </w:rPr>
            </w:pPr>
            <w:r w:rsidRPr="006D0464">
              <w:rPr>
                <w:rFonts w:cs="Arial"/>
                <w:sz w:val="22"/>
              </w:rPr>
              <w:t>87.</w:t>
            </w:r>
            <w:del w:id="2369" w:author="CARB" w:date="2023-12-19T12:12:00Z">
              <w:r w:rsidR="00926556" w:rsidRPr="00E57B53">
                <w:rPr>
                  <w:rFonts w:cs="Arial"/>
                  <w:sz w:val="22"/>
                  <w:szCs w:val="22"/>
                </w:rPr>
                <w:delText>63</w:delText>
              </w:r>
            </w:del>
            <w:ins w:id="2370" w:author="CARB" w:date="2023-12-19T12:12:00Z">
              <w:r w:rsidRPr="006D0464">
                <w:rPr>
                  <w:rFonts w:cs="Arial"/>
                  <w:sz w:val="22"/>
                </w:rPr>
                <w:t>07</w:t>
              </w:r>
            </w:ins>
          </w:p>
        </w:tc>
        <w:tc>
          <w:tcPr>
            <w:tcW w:w="865" w:type="pct"/>
            <w:tcBorders>
              <w:top w:val="single" w:sz="4" w:space="0" w:color="auto"/>
              <w:left w:val="single" w:sz="4" w:space="0" w:color="auto"/>
              <w:bottom w:val="single" w:sz="4" w:space="0" w:color="auto"/>
              <w:right w:val="single" w:sz="4" w:space="0" w:color="auto"/>
            </w:tcBorders>
            <w:noWrap/>
            <w:vAlign w:val="center"/>
          </w:tcPr>
          <w:p w14:paraId="275F4E04" w14:textId="5D10D2A6" w:rsidR="00990B31" w:rsidRPr="006D0464" w:rsidRDefault="00926556">
            <w:pPr>
              <w:autoSpaceDE w:val="0"/>
              <w:autoSpaceDN w:val="0"/>
              <w:adjustRightInd w:val="0"/>
              <w:jc w:val="center"/>
              <w:rPr>
                <w:rFonts w:cs="Arial"/>
                <w:sz w:val="22"/>
                <w:szCs w:val="22"/>
              </w:rPr>
            </w:pPr>
            <w:del w:id="2371" w:author="CARB" w:date="2023-12-19T12:12:00Z">
              <w:r w:rsidRPr="00E57B53">
                <w:rPr>
                  <w:rFonts w:cs="Arial"/>
                  <w:sz w:val="22"/>
                  <w:szCs w:val="22"/>
                </w:rPr>
                <w:delText>91.45</w:delText>
              </w:r>
            </w:del>
            <w:ins w:id="2372" w:author="CARB" w:date="2023-12-19T12:12:00Z">
              <w:r w:rsidR="00990B31" w:rsidRPr="006D0464">
                <w:rPr>
                  <w:rFonts w:cs="Arial"/>
                  <w:sz w:val="22"/>
                </w:rPr>
                <w:t>87.23</w:t>
              </w:r>
            </w:ins>
          </w:p>
        </w:tc>
        <w:tc>
          <w:tcPr>
            <w:tcW w:w="804" w:type="pct"/>
            <w:tcBorders>
              <w:top w:val="single" w:sz="4" w:space="0" w:color="auto"/>
              <w:left w:val="single" w:sz="4" w:space="0" w:color="auto"/>
              <w:bottom w:val="single" w:sz="4" w:space="0" w:color="auto"/>
              <w:right w:val="single" w:sz="4" w:space="0" w:color="auto"/>
            </w:tcBorders>
            <w:noWrap/>
            <w:vAlign w:val="center"/>
          </w:tcPr>
          <w:p w14:paraId="0E40C6D3" w14:textId="696E2569" w:rsidR="00990B31" w:rsidRPr="006D0464" w:rsidRDefault="00926556">
            <w:pPr>
              <w:autoSpaceDE w:val="0"/>
              <w:autoSpaceDN w:val="0"/>
              <w:adjustRightInd w:val="0"/>
              <w:jc w:val="center"/>
              <w:rPr>
                <w:rFonts w:cs="Arial"/>
                <w:sz w:val="22"/>
                <w:szCs w:val="22"/>
              </w:rPr>
            </w:pPr>
            <w:del w:id="2373" w:author="CARB" w:date="2023-12-19T12:12:00Z">
              <w:r w:rsidRPr="00E57B53">
                <w:rPr>
                  <w:rFonts w:cs="Arial"/>
                  <w:sz w:val="22"/>
                  <w:szCs w:val="22"/>
                </w:rPr>
                <w:delText>87.17</w:delText>
              </w:r>
            </w:del>
            <w:ins w:id="2374" w:author="CARB" w:date="2023-12-19T12:12:00Z">
              <w:r w:rsidR="00990B31" w:rsidRPr="006D0464">
                <w:rPr>
                  <w:rFonts w:cs="Arial"/>
                  <w:sz w:val="22"/>
                </w:rPr>
                <w:t>86.89</w:t>
              </w:r>
            </w:ins>
          </w:p>
        </w:tc>
        <w:tc>
          <w:tcPr>
            <w:tcW w:w="861" w:type="pct"/>
            <w:tcBorders>
              <w:top w:val="single" w:sz="4" w:space="0" w:color="auto"/>
              <w:left w:val="single" w:sz="4" w:space="0" w:color="auto"/>
              <w:bottom w:val="single" w:sz="4" w:space="0" w:color="auto"/>
              <w:right w:val="single" w:sz="4" w:space="0" w:color="auto"/>
            </w:tcBorders>
            <w:noWrap/>
            <w:vAlign w:val="center"/>
          </w:tcPr>
          <w:p w14:paraId="6618382F" w14:textId="419E17B1" w:rsidR="00990B31" w:rsidRPr="006D0464" w:rsidRDefault="00926556">
            <w:pPr>
              <w:autoSpaceDE w:val="0"/>
              <w:autoSpaceDN w:val="0"/>
              <w:adjustRightInd w:val="0"/>
              <w:jc w:val="center"/>
              <w:rPr>
                <w:rFonts w:cs="Arial"/>
                <w:sz w:val="22"/>
                <w:szCs w:val="22"/>
              </w:rPr>
            </w:pPr>
            <w:del w:id="2375" w:author="CARB" w:date="2023-12-19T12:12:00Z">
              <w:r w:rsidRPr="00E57B53">
                <w:rPr>
                  <w:rFonts w:cs="Arial"/>
                  <w:sz w:val="22"/>
                  <w:szCs w:val="22"/>
                </w:rPr>
                <w:delText>90.98</w:delText>
              </w:r>
            </w:del>
            <w:ins w:id="2376" w:author="CARB" w:date="2023-12-19T12:12:00Z">
              <w:r w:rsidR="00990B31" w:rsidRPr="006D0464">
                <w:rPr>
                  <w:rFonts w:cs="Arial"/>
                  <w:sz w:val="22"/>
                </w:rPr>
                <w:t>91.86</w:t>
              </w:r>
            </w:ins>
          </w:p>
        </w:tc>
      </w:tr>
      <w:tr w:rsidR="00990B31" w:rsidRPr="00DD05B2" w14:paraId="7ABA0543" w14:textId="77777777">
        <w:trPr>
          <w:trHeight w:val="288"/>
          <w:jc w:val="center"/>
        </w:trPr>
        <w:tc>
          <w:tcPr>
            <w:tcW w:w="1482" w:type="pct"/>
            <w:tcBorders>
              <w:top w:val="single" w:sz="4" w:space="0" w:color="auto"/>
              <w:left w:val="single" w:sz="4" w:space="0" w:color="auto"/>
              <w:bottom w:val="single" w:sz="4" w:space="0" w:color="auto"/>
              <w:right w:val="single" w:sz="4" w:space="0" w:color="auto"/>
            </w:tcBorders>
            <w:noWrap/>
            <w:vAlign w:val="center"/>
          </w:tcPr>
          <w:p w14:paraId="3AAE6B60" w14:textId="77777777" w:rsidR="00990B31" w:rsidRPr="00514B34" w:rsidRDefault="00990B31">
            <w:pPr>
              <w:autoSpaceDE w:val="0"/>
              <w:autoSpaceDN w:val="0"/>
              <w:adjustRightInd w:val="0"/>
              <w:jc w:val="center"/>
              <w:rPr>
                <w:rFonts w:cs="Arial"/>
                <w:sz w:val="22"/>
                <w:szCs w:val="22"/>
              </w:rPr>
            </w:pPr>
            <w:r w:rsidRPr="00514B34">
              <w:rPr>
                <w:rFonts w:cs="Arial"/>
                <w:sz w:val="22"/>
              </w:rPr>
              <w:t>5:01 AM – 6:00 AM</w:t>
            </w:r>
          </w:p>
        </w:tc>
        <w:tc>
          <w:tcPr>
            <w:tcW w:w="988" w:type="pct"/>
            <w:tcBorders>
              <w:top w:val="single" w:sz="4" w:space="0" w:color="auto"/>
              <w:left w:val="single" w:sz="4" w:space="0" w:color="auto"/>
              <w:bottom w:val="single" w:sz="4" w:space="0" w:color="auto"/>
              <w:right w:val="single" w:sz="4" w:space="0" w:color="auto"/>
            </w:tcBorders>
            <w:noWrap/>
            <w:vAlign w:val="center"/>
          </w:tcPr>
          <w:p w14:paraId="505A0EC0" w14:textId="68FFC660" w:rsidR="00990B31" w:rsidRPr="00514B34" w:rsidRDefault="00926556">
            <w:pPr>
              <w:autoSpaceDE w:val="0"/>
              <w:autoSpaceDN w:val="0"/>
              <w:adjustRightInd w:val="0"/>
              <w:jc w:val="center"/>
              <w:rPr>
                <w:rFonts w:cs="Arial"/>
                <w:sz w:val="22"/>
                <w:szCs w:val="22"/>
              </w:rPr>
            </w:pPr>
            <w:del w:id="2377" w:author="CARB" w:date="2023-12-19T12:12:00Z">
              <w:r w:rsidRPr="00E57B53">
                <w:rPr>
                  <w:rFonts w:cs="Arial"/>
                  <w:sz w:val="22"/>
                  <w:szCs w:val="22"/>
                </w:rPr>
                <w:delText>94.46</w:delText>
              </w:r>
            </w:del>
            <w:ins w:id="2378" w:author="CARB" w:date="2023-12-19T12:12:00Z">
              <w:r w:rsidR="00990B31" w:rsidRPr="00514B34">
                <w:rPr>
                  <w:rFonts w:cs="Arial"/>
                  <w:sz w:val="22"/>
                </w:rPr>
                <w:t>92.55</w:t>
              </w:r>
            </w:ins>
          </w:p>
        </w:tc>
        <w:tc>
          <w:tcPr>
            <w:tcW w:w="865" w:type="pct"/>
            <w:tcBorders>
              <w:top w:val="single" w:sz="4" w:space="0" w:color="auto"/>
              <w:left w:val="single" w:sz="4" w:space="0" w:color="auto"/>
              <w:bottom w:val="single" w:sz="4" w:space="0" w:color="auto"/>
              <w:right w:val="single" w:sz="4" w:space="0" w:color="auto"/>
            </w:tcBorders>
            <w:noWrap/>
            <w:vAlign w:val="center"/>
          </w:tcPr>
          <w:p w14:paraId="29F4C387" w14:textId="376A525A" w:rsidR="00990B31" w:rsidRPr="00514B34" w:rsidRDefault="00926556">
            <w:pPr>
              <w:autoSpaceDE w:val="0"/>
              <w:autoSpaceDN w:val="0"/>
              <w:adjustRightInd w:val="0"/>
              <w:jc w:val="center"/>
              <w:rPr>
                <w:rFonts w:cs="Arial"/>
                <w:sz w:val="22"/>
                <w:szCs w:val="22"/>
              </w:rPr>
            </w:pPr>
            <w:del w:id="2379" w:author="CARB" w:date="2023-12-19T12:12:00Z">
              <w:r w:rsidRPr="00E57B53">
                <w:rPr>
                  <w:rFonts w:cs="Arial"/>
                  <w:sz w:val="22"/>
                  <w:szCs w:val="22"/>
                </w:rPr>
                <w:delText>105.76</w:delText>
              </w:r>
            </w:del>
            <w:ins w:id="2380" w:author="CARB" w:date="2023-12-19T12:12:00Z">
              <w:r w:rsidR="00990B31" w:rsidRPr="00514B34">
                <w:rPr>
                  <w:rFonts w:cs="Arial"/>
                  <w:sz w:val="22"/>
                </w:rPr>
                <w:t>95.80</w:t>
              </w:r>
            </w:ins>
          </w:p>
        </w:tc>
        <w:tc>
          <w:tcPr>
            <w:tcW w:w="804" w:type="pct"/>
            <w:tcBorders>
              <w:top w:val="single" w:sz="4" w:space="0" w:color="auto"/>
              <w:left w:val="single" w:sz="4" w:space="0" w:color="auto"/>
              <w:bottom w:val="single" w:sz="4" w:space="0" w:color="auto"/>
              <w:right w:val="single" w:sz="4" w:space="0" w:color="auto"/>
            </w:tcBorders>
            <w:noWrap/>
            <w:vAlign w:val="center"/>
          </w:tcPr>
          <w:p w14:paraId="2DFDDB79" w14:textId="04E61BBE" w:rsidR="00990B31" w:rsidRPr="00514B34" w:rsidRDefault="00926556">
            <w:pPr>
              <w:autoSpaceDE w:val="0"/>
              <w:autoSpaceDN w:val="0"/>
              <w:adjustRightInd w:val="0"/>
              <w:jc w:val="center"/>
              <w:rPr>
                <w:rFonts w:cs="Arial"/>
                <w:sz w:val="22"/>
                <w:szCs w:val="22"/>
              </w:rPr>
            </w:pPr>
            <w:del w:id="2381" w:author="CARB" w:date="2023-12-19T12:12:00Z">
              <w:r w:rsidRPr="00E57B53">
                <w:rPr>
                  <w:rFonts w:cs="Arial"/>
                  <w:sz w:val="22"/>
                  <w:szCs w:val="22"/>
                </w:rPr>
                <w:delText>95.77</w:delText>
              </w:r>
            </w:del>
            <w:ins w:id="2382" w:author="CARB" w:date="2023-12-19T12:12:00Z">
              <w:r w:rsidR="00990B31" w:rsidRPr="00514B34">
                <w:rPr>
                  <w:rFonts w:cs="Arial"/>
                  <w:sz w:val="22"/>
                </w:rPr>
                <w:t>88.86</w:t>
              </w:r>
            </w:ins>
          </w:p>
        </w:tc>
        <w:tc>
          <w:tcPr>
            <w:tcW w:w="861" w:type="pct"/>
            <w:tcBorders>
              <w:top w:val="single" w:sz="4" w:space="0" w:color="auto"/>
              <w:left w:val="single" w:sz="4" w:space="0" w:color="auto"/>
              <w:bottom w:val="single" w:sz="4" w:space="0" w:color="auto"/>
              <w:right w:val="single" w:sz="4" w:space="0" w:color="auto"/>
            </w:tcBorders>
            <w:noWrap/>
            <w:vAlign w:val="center"/>
          </w:tcPr>
          <w:p w14:paraId="7ED98B18" w14:textId="0AC301B9" w:rsidR="00990B31" w:rsidRPr="00514B34" w:rsidRDefault="00926556">
            <w:pPr>
              <w:autoSpaceDE w:val="0"/>
              <w:autoSpaceDN w:val="0"/>
              <w:adjustRightInd w:val="0"/>
              <w:jc w:val="center"/>
              <w:rPr>
                <w:rFonts w:cs="Arial"/>
                <w:sz w:val="22"/>
                <w:szCs w:val="22"/>
              </w:rPr>
            </w:pPr>
            <w:del w:id="2383" w:author="CARB" w:date="2023-12-19T12:12:00Z">
              <w:r w:rsidRPr="00E57B53">
                <w:rPr>
                  <w:rFonts w:cs="Arial"/>
                  <w:sz w:val="22"/>
                  <w:szCs w:val="22"/>
                </w:rPr>
                <w:delText>105.08</w:delText>
              </w:r>
            </w:del>
            <w:ins w:id="2384" w:author="CARB" w:date="2023-12-19T12:12:00Z">
              <w:r w:rsidR="00990B31" w:rsidRPr="00514B34">
                <w:rPr>
                  <w:rFonts w:cs="Arial"/>
                  <w:sz w:val="22"/>
                </w:rPr>
                <w:t>103.53</w:t>
              </w:r>
            </w:ins>
          </w:p>
        </w:tc>
      </w:tr>
      <w:tr w:rsidR="00990B31" w:rsidRPr="00DD05B2" w14:paraId="39499504" w14:textId="77777777">
        <w:trPr>
          <w:trHeight w:val="288"/>
          <w:jc w:val="center"/>
        </w:trPr>
        <w:tc>
          <w:tcPr>
            <w:tcW w:w="1482" w:type="pct"/>
            <w:tcBorders>
              <w:top w:val="single" w:sz="4" w:space="0" w:color="auto"/>
              <w:left w:val="single" w:sz="4" w:space="0" w:color="auto"/>
              <w:bottom w:val="single" w:sz="4" w:space="0" w:color="auto"/>
              <w:right w:val="single" w:sz="4" w:space="0" w:color="auto"/>
            </w:tcBorders>
            <w:noWrap/>
            <w:vAlign w:val="center"/>
          </w:tcPr>
          <w:p w14:paraId="4D68CAC2" w14:textId="77777777" w:rsidR="00990B31" w:rsidRPr="00514B34" w:rsidRDefault="00990B31">
            <w:pPr>
              <w:autoSpaceDE w:val="0"/>
              <w:autoSpaceDN w:val="0"/>
              <w:adjustRightInd w:val="0"/>
              <w:jc w:val="center"/>
              <w:rPr>
                <w:rFonts w:cs="Arial"/>
                <w:sz w:val="22"/>
                <w:szCs w:val="22"/>
              </w:rPr>
            </w:pPr>
            <w:r w:rsidRPr="00514B34">
              <w:rPr>
                <w:rFonts w:cs="Arial"/>
                <w:sz w:val="22"/>
              </w:rPr>
              <w:t>6:01 AM – 7:00 AM</w:t>
            </w:r>
          </w:p>
        </w:tc>
        <w:tc>
          <w:tcPr>
            <w:tcW w:w="988" w:type="pct"/>
            <w:tcBorders>
              <w:top w:val="single" w:sz="4" w:space="0" w:color="auto"/>
              <w:left w:val="single" w:sz="4" w:space="0" w:color="auto"/>
              <w:bottom w:val="single" w:sz="4" w:space="0" w:color="auto"/>
              <w:right w:val="single" w:sz="4" w:space="0" w:color="auto"/>
            </w:tcBorders>
            <w:noWrap/>
            <w:vAlign w:val="center"/>
          </w:tcPr>
          <w:p w14:paraId="48375236" w14:textId="7625C46F" w:rsidR="00990B31" w:rsidRPr="00514B34" w:rsidRDefault="00926556">
            <w:pPr>
              <w:autoSpaceDE w:val="0"/>
              <w:autoSpaceDN w:val="0"/>
              <w:adjustRightInd w:val="0"/>
              <w:jc w:val="center"/>
              <w:rPr>
                <w:rFonts w:cs="Arial"/>
                <w:sz w:val="22"/>
                <w:szCs w:val="22"/>
              </w:rPr>
            </w:pPr>
            <w:del w:id="2385" w:author="CARB" w:date="2023-12-19T12:12:00Z">
              <w:r w:rsidRPr="00E57B53">
                <w:rPr>
                  <w:rFonts w:cs="Arial"/>
                  <w:sz w:val="22"/>
                  <w:szCs w:val="22"/>
                </w:rPr>
                <w:delText>110.98</w:delText>
              </w:r>
            </w:del>
            <w:ins w:id="2386" w:author="CARB" w:date="2023-12-19T12:12:00Z">
              <w:r w:rsidR="00990B31" w:rsidRPr="00514B34">
                <w:rPr>
                  <w:rFonts w:cs="Arial"/>
                  <w:sz w:val="22"/>
                </w:rPr>
                <w:t>115.61</w:t>
              </w:r>
            </w:ins>
          </w:p>
        </w:tc>
        <w:tc>
          <w:tcPr>
            <w:tcW w:w="865" w:type="pct"/>
            <w:tcBorders>
              <w:top w:val="single" w:sz="4" w:space="0" w:color="auto"/>
              <w:left w:val="single" w:sz="4" w:space="0" w:color="auto"/>
              <w:bottom w:val="single" w:sz="4" w:space="0" w:color="auto"/>
              <w:right w:val="single" w:sz="4" w:space="0" w:color="auto"/>
            </w:tcBorders>
            <w:noWrap/>
            <w:vAlign w:val="center"/>
          </w:tcPr>
          <w:p w14:paraId="0D59C460" w14:textId="21EDD94D" w:rsidR="00990B31" w:rsidRPr="00514B34" w:rsidRDefault="00990B31">
            <w:pPr>
              <w:autoSpaceDE w:val="0"/>
              <w:autoSpaceDN w:val="0"/>
              <w:adjustRightInd w:val="0"/>
              <w:jc w:val="center"/>
              <w:rPr>
                <w:rFonts w:cs="Arial"/>
                <w:sz w:val="22"/>
                <w:szCs w:val="22"/>
              </w:rPr>
            </w:pPr>
            <w:r w:rsidRPr="00514B34">
              <w:rPr>
                <w:rFonts w:cs="Arial"/>
                <w:sz w:val="22"/>
              </w:rPr>
              <w:t>94.</w:t>
            </w:r>
            <w:del w:id="2387" w:author="CARB" w:date="2023-12-19T12:12:00Z">
              <w:r w:rsidR="00926556" w:rsidRPr="00E57B53">
                <w:rPr>
                  <w:rFonts w:cs="Arial"/>
                  <w:sz w:val="22"/>
                  <w:szCs w:val="22"/>
                </w:rPr>
                <w:delText>28</w:delText>
              </w:r>
            </w:del>
            <w:ins w:id="2388" w:author="CARB" w:date="2023-12-19T12:12:00Z">
              <w:r w:rsidRPr="00514B34">
                <w:rPr>
                  <w:rFonts w:cs="Arial"/>
                  <w:sz w:val="22"/>
                </w:rPr>
                <w:t>41</w:t>
              </w:r>
            </w:ins>
          </w:p>
        </w:tc>
        <w:tc>
          <w:tcPr>
            <w:tcW w:w="804" w:type="pct"/>
            <w:tcBorders>
              <w:top w:val="single" w:sz="4" w:space="0" w:color="auto"/>
              <w:left w:val="single" w:sz="4" w:space="0" w:color="auto"/>
              <w:bottom w:val="single" w:sz="4" w:space="0" w:color="auto"/>
              <w:right w:val="single" w:sz="4" w:space="0" w:color="auto"/>
            </w:tcBorders>
            <w:noWrap/>
            <w:vAlign w:val="center"/>
          </w:tcPr>
          <w:p w14:paraId="47CF59C9" w14:textId="3CB625EE" w:rsidR="00990B31" w:rsidRPr="00514B34" w:rsidRDefault="00926556">
            <w:pPr>
              <w:autoSpaceDE w:val="0"/>
              <w:autoSpaceDN w:val="0"/>
              <w:adjustRightInd w:val="0"/>
              <w:jc w:val="center"/>
              <w:rPr>
                <w:rFonts w:cs="Arial"/>
                <w:sz w:val="22"/>
                <w:szCs w:val="22"/>
              </w:rPr>
            </w:pPr>
            <w:del w:id="2389" w:author="CARB" w:date="2023-12-19T12:12:00Z">
              <w:r w:rsidRPr="00E57B53">
                <w:rPr>
                  <w:rFonts w:cs="Arial"/>
                  <w:sz w:val="22"/>
                  <w:szCs w:val="22"/>
                </w:rPr>
                <w:delText>92.09</w:delText>
              </w:r>
            </w:del>
            <w:ins w:id="2390" w:author="CARB" w:date="2023-12-19T12:12:00Z">
              <w:r w:rsidR="00990B31" w:rsidRPr="00514B34">
                <w:rPr>
                  <w:rFonts w:cs="Arial"/>
                  <w:sz w:val="22"/>
                </w:rPr>
                <w:t>100.56</w:t>
              </w:r>
            </w:ins>
          </w:p>
        </w:tc>
        <w:tc>
          <w:tcPr>
            <w:tcW w:w="861" w:type="pct"/>
            <w:tcBorders>
              <w:top w:val="single" w:sz="4" w:space="0" w:color="auto"/>
              <w:left w:val="single" w:sz="4" w:space="0" w:color="auto"/>
              <w:bottom w:val="single" w:sz="4" w:space="0" w:color="auto"/>
              <w:right w:val="single" w:sz="4" w:space="0" w:color="auto"/>
            </w:tcBorders>
            <w:noWrap/>
            <w:vAlign w:val="center"/>
          </w:tcPr>
          <w:p w14:paraId="78B455B9" w14:textId="32D9F5D3" w:rsidR="00990B31" w:rsidRPr="00514B34" w:rsidRDefault="00926556">
            <w:pPr>
              <w:autoSpaceDE w:val="0"/>
              <w:autoSpaceDN w:val="0"/>
              <w:adjustRightInd w:val="0"/>
              <w:jc w:val="center"/>
              <w:rPr>
                <w:rFonts w:cs="Arial"/>
                <w:sz w:val="22"/>
                <w:szCs w:val="22"/>
              </w:rPr>
            </w:pPr>
            <w:del w:id="2391" w:author="CARB" w:date="2023-12-19T12:12:00Z">
              <w:r w:rsidRPr="00E57B53">
                <w:rPr>
                  <w:rFonts w:cs="Arial"/>
                  <w:sz w:val="22"/>
                  <w:szCs w:val="22"/>
                </w:rPr>
                <w:delText>122.40</w:delText>
              </w:r>
            </w:del>
            <w:ins w:id="2392" w:author="CARB" w:date="2023-12-19T12:12:00Z">
              <w:r w:rsidR="00990B31" w:rsidRPr="00514B34">
                <w:rPr>
                  <w:rFonts w:cs="Arial"/>
                  <w:sz w:val="22"/>
                </w:rPr>
                <w:t>126.80</w:t>
              </w:r>
            </w:ins>
          </w:p>
        </w:tc>
      </w:tr>
      <w:tr w:rsidR="00990B31" w:rsidRPr="00DD05B2" w14:paraId="2095A44A" w14:textId="77777777">
        <w:trPr>
          <w:trHeight w:val="288"/>
          <w:jc w:val="center"/>
        </w:trPr>
        <w:tc>
          <w:tcPr>
            <w:tcW w:w="1482" w:type="pct"/>
            <w:tcBorders>
              <w:top w:val="single" w:sz="4" w:space="0" w:color="auto"/>
              <w:left w:val="single" w:sz="4" w:space="0" w:color="auto"/>
              <w:bottom w:val="single" w:sz="4" w:space="0" w:color="auto"/>
              <w:right w:val="single" w:sz="4" w:space="0" w:color="auto"/>
            </w:tcBorders>
            <w:noWrap/>
            <w:vAlign w:val="center"/>
          </w:tcPr>
          <w:p w14:paraId="56E68934" w14:textId="77777777" w:rsidR="00990B31" w:rsidRPr="00514B34" w:rsidRDefault="00990B31">
            <w:pPr>
              <w:autoSpaceDE w:val="0"/>
              <w:autoSpaceDN w:val="0"/>
              <w:adjustRightInd w:val="0"/>
              <w:jc w:val="center"/>
              <w:rPr>
                <w:rFonts w:cs="Arial"/>
                <w:sz w:val="22"/>
                <w:szCs w:val="22"/>
              </w:rPr>
            </w:pPr>
            <w:r w:rsidRPr="00514B34">
              <w:rPr>
                <w:rFonts w:cs="Arial"/>
                <w:sz w:val="22"/>
              </w:rPr>
              <w:t>7:01 AM – 8:00 AM</w:t>
            </w:r>
          </w:p>
        </w:tc>
        <w:tc>
          <w:tcPr>
            <w:tcW w:w="988" w:type="pct"/>
            <w:tcBorders>
              <w:top w:val="single" w:sz="4" w:space="0" w:color="auto"/>
              <w:left w:val="single" w:sz="4" w:space="0" w:color="auto"/>
              <w:bottom w:val="single" w:sz="4" w:space="0" w:color="auto"/>
              <w:right w:val="single" w:sz="4" w:space="0" w:color="auto"/>
            </w:tcBorders>
            <w:noWrap/>
            <w:vAlign w:val="center"/>
          </w:tcPr>
          <w:p w14:paraId="652A660E" w14:textId="6EB87BBD" w:rsidR="00990B31" w:rsidRPr="00514B34" w:rsidRDefault="00926556">
            <w:pPr>
              <w:autoSpaceDE w:val="0"/>
              <w:autoSpaceDN w:val="0"/>
              <w:adjustRightInd w:val="0"/>
              <w:jc w:val="center"/>
              <w:rPr>
                <w:rFonts w:cs="Arial"/>
                <w:sz w:val="22"/>
                <w:szCs w:val="22"/>
              </w:rPr>
            </w:pPr>
            <w:del w:id="2393" w:author="CARB" w:date="2023-12-19T12:12:00Z">
              <w:r w:rsidRPr="00E57B53">
                <w:rPr>
                  <w:rFonts w:cs="Arial"/>
                  <w:sz w:val="22"/>
                  <w:szCs w:val="22"/>
                </w:rPr>
                <w:delText>105.79</w:delText>
              </w:r>
            </w:del>
            <w:ins w:id="2394" w:author="CARB" w:date="2023-12-19T12:12:00Z">
              <w:r w:rsidR="00990B31" w:rsidRPr="00514B34">
                <w:rPr>
                  <w:rFonts w:cs="Arial"/>
                  <w:sz w:val="22"/>
                </w:rPr>
                <w:t>114.77</w:t>
              </w:r>
            </w:ins>
          </w:p>
        </w:tc>
        <w:tc>
          <w:tcPr>
            <w:tcW w:w="865" w:type="pct"/>
            <w:tcBorders>
              <w:top w:val="single" w:sz="4" w:space="0" w:color="auto"/>
              <w:left w:val="single" w:sz="4" w:space="0" w:color="auto"/>
              <w:bottom w:val="single" w:sz="4" w:space="0" w:color="auto"/>
              <w:right w:val="single" w:sz="4" w:space="0" w:color="auto"/>
            </w:tcBorders>
            <w:noWrap/>
            <w:vAlign w:val="center"/>
          </w:tcPr>
          <w:p w14:paraId="269A22F2" w14:textId="366FE491" w:rsidR="00990B31" w:rsidRPr="00514B34" w:rsidRDefault="00926556">
            <w:pPr>
              <w:autoSpaceDE w:val="0"/>
              <w:autoSpaceDN w:val="0"/>
              <w:adjustRightInd w:val="0"/>
              <w:jc w:val="center"/>
              <w:rPr>
                <w:rFonts w:cs="Arial"/>
                <w:sz w:val="22"/>
                <w:szCs w:val="22"/>
              </w:rPr>
            </w:pPr>
            <w:del w:id="2395" w:author="CARB" w:date="2023-12-19T12:12:00Z">
              <w:r w:rsidRPr="00E57B53">
                <w:rPr>
                  <w:rFonts w:cs="Arial"/>
                  <w:sz w:val="22"/>
                  <w:szCs w:val="22"/>
                </w:rPr>
                <w:delText>2.48</w:delText>
              </w:r>
            </w:del>
            <w:ins w:id="2396" w:author="CARB" w:date="2023-12-19T12:12:00Z">
              <w:r w:rsidR="00990B31" w:rsidRPr="00514B34">
                <w:rPr>
                  <w:rFonts w:cs="Arial"/>
                  <w:sz w:val="22"/>
                </w:rPr>
                <w:t>30.13</w:t>
              </w:r>
            </w:ins>
          </w:p>
        </w:tc>
        <w:tc>
          <w:tcPr>
            <w:tcW w:w="804" w:type="pct"/>
            <w:tcBorders>
              <w:top w:val="single" w:sz="4" w:space="0" w:color="auto"/>
              <w:left w:val="single" w:sz="4" w:space="0" w:color="auto"/>
              <w:bottom w:val="single" w:sz="4" w:space="0" w:color="auto"/>
              <w:right w:val="single" w:sz="4" w:space="0" w:color="auto"/>
            </w:tcBorders>
            <w:noWrap/>
            <w:vAlign w:val="center"/>
          </w:tcPr>
          <w:p w14:paraId="023B5B0F" w14:textId="7DA05F85" w:rsidR="00990B31" w:rsidRPr="00514B34" w:rsidRDefault="00926556">
            <w:pPr>
              <w:autoSpaceDE w:val="0"/>
              <w:autoSpaceDN w:val="0"/>
              <w:adjustRightInd w:val="0"/>
              <w:jc w:val="center"/>
              <w:rPr>
                <w:rFonts w:cs="Arial"/>
                <w:sz w:val="22"/>
                <w:szCs w:val="22"/>
              </w:rPr>
            </w:pPr>
            <w:del w:id="2397" w:author="CARB" w:date="2023-12-19T12:12:00Z">
              <w:r w:rsidRPr="00E57B53">
                <w:rPr>
                  <w:rFonts w:cs="Arial"/>
                  <w:sz w:val="22"/>
                  <w:szCs w:val="22"/>
                </w:rPr>
                <w:delText>88.39</w:delText>
              </w:r>
            </w:del>
            <w:ins w:id="2398" w:author="CARB" w:date="2023-12-19T12:12:00Z">
              <w:r w:rsidR="00990B31" w:rsidRPr="00514B34">
                <w:rPr>
                  <w:rFonts w:cs="Arial"/>
                  <w:sz w:val="22"/>
                </w:rPr>
                <w:t>96.61</w:t>
              </w:r>
            </w:ins>
          </w:p>
        </w:tc>
        <w:tc>
          <w:tcPr>
            <w:tcW w:w="861" w:type="pct"/>
            <w:tcBorders>
              <w:top w:val="single" w:sz="4" w:space="0" w:color="auto"/>
              <w:left w:val="single" w:sz="4" w:space="0" w:color="auto"/>
              <w:bottom w:val="single" w:sz="4" w:space="0" w:color="auto"/>
              <w:right w:val="single" w:sz="4" w:space="0" w:color="auto"/>
            </w:tcBorders>
            <w:noWrap/>
            <w:vAlign w:val="center"/>
          </w:tcPr>
          <w:p w14:paraId="3A210A51" w14:textId="0C7D7126" w:rsidR="00990B31" w:rsidRPr="00514B34" w:rsidRDefault="00926556">
            <w:pPr>
              <w:autoSpaceDE w:val="0"/>
              <w:autoSpaceDN w:val="0"/>
              <w:adjustRightInd w:val="0"/>
              <w:jc w:val="center"/>
              <w:rPr>
                <w:rFonts w:cs="Arial"/>
                <w:sz w:val="22"/>
                <w:szCs w:val="22"/>
              </w:rPr>
            </w:pPr>
            <w:del w:id="2399" w:author="CARB" w:date="2023-12-19T12:12:00Z">
              <w:r w:rsidRPr="00E57B53">
                <w:rPr>
                  <w:rFonts w:cs="Arial"/>
                  <w:sz w:val="22"/>
                  <w:szCs w:val="22"/>
                </w:rPr>
                <w:delText>109.22</w:delText>
              </w:r>
            </w:del>
            <w:ins w:id="2400" w:author="CARB" w:date="2023-12-19T12:12:00Z">
              <w:r w:rsidR="00990B31" w:rsidRPr="00514B34">
                <w:rPr>
                  <w:rFonts w:cs="Arial"/>
                  <w:sz w:val="22"/>
                </w:rPr>
                <w:t>125.28</w:t>
              </w:r>
            </w:ins>
          </w:p>
        </w:tc>
      </w:tr>
      <w:tr w:rsidR="00990B31" w:rsidRPr="00DD05B2" w14:paraId="633E3C62" w14:textId="77777777">
        <w:trPr>
          <w:trHeight w:val="288"/>
          <w:jc w:val="center"/>
        </w:trPr>
        <w:tc>
          <w:tcPr>
            <w:tcW w:w="1482" w:type="pct"/>
            <w:tcBorders>
              <w:top w:val="single" w:sz="4" w:space="0" w:color="auto"/>
              <w:left w:val="single" w:sz="4" w:space="0" w:color="auto"/>
              <w:bottom w:val="single" w:sz="4" w:space="0" w:color="auto"/>
              <w:right w:val="single" w:sz="4" w:space="0" w:color="auto"/>
            </w:tcBorders>
            <w:noWrap/>
            <w:vAlign w:val="center"/>
          </w:tcPr>
          <w:p w14:paraId="27CC73B7" w14:textId="77777777" w:rsidR="00990B31" w:rsidRPr="00514B34" w:rsidRDefault="00990B31">
            <w:pPr>
              <w:autoSpaceDE w:val="0"/>
              <w:autoSpaceDN w:val="0"/>
              <w:adjustRightInd w:val="0"/>
              <w:jc w:val="center"/>
              <w:rPr>
                <w:rFonts w:cs="Arial"/>
                <w:sz w:val="22"/>
                <w:szCs w:val="22"/>
              </w:rPr>
            </w:pPr>
            <w:r w:rsidRPr="00514B34">
              <w:rPr>
                <w:rFonts w:cs="Arial"/>
                <w:sz w:val="22"/>
              </w:rPr>
              <w:t>8:01 AM – 9:00 AM</w:t>
            </w:r>
          </w:p>
        </w:tc>
        <w:tc>
          <w:tcPr>
            <w:tcW w:w="988" w:type="pct"/>
            <w:tcBorders>
              <w:top w:val="single" w:sz="4" w:space="0" w:color="auto"/>
              <w:left w:val="single" w:sz="4" w:space="0" w:color="auto"/>
              <w:bottom w:val="single" w:sz="4" w:space="0" w:color="auto"/>
              <w:right w:val="single" w:sz="4" w:space="0" w:color="auto"/>
            </w:tcBorders>
            <w:noWrap/>
            <w:vAlign w:val="center"/>
          </w:tcPr>
          <w:p w14:paraId="697FFC3C" w14:textId="436A6DC9" w:rsidR="00990B31" w:rsidRPr="00514B34" w:rsidRDefault="00926556">
            <w:pPr>
              <w:autoSpaceDE w:val="0"/>
              <w:autoSpaceDN w:val="0"/>
              <w:adjustRightInd w:val="0"/>
              <w:jc w:val="center"/>
              <w:rPr>
                <w:rFonts w:cs="Arial"/>
                <w:sz w:val="22"/>
                <w:szCs w:val="22"/>
              </w:rPr>
            </w:pPr>
            <w:del w:id="2401" w:author="CARB" w:date="2023-12-19T12:12:00Z">
              <w:r w:rsidRPr="00E57B53">
                <w:rPr>
                  <w:rFonts w:cs="Arial"/>
                  <w:sz w:val="22"/>
                  <w:szCs w:val="22"/>
                </w:rPr>
                <w:delText>86.35</w:delText>
              </w:r>
            </w:del>
            <w:ins w:id="2402" w:author="CARB" w:date="2023-12-19T12:12:00Z">
              <w:r w:rsidR="00990B31" w:rsidRPr="00514B34">
                <w:rPr>
                  <w:rFonts w:cs="Arial"/>
                  <w:sz w:val="22"/>
                </w:rPr>
                <w:t>67.61</w:t>
              </w:r>
            </w:ins>
          </w:p>
        </w:tc>
        <w:tc>
          <w:tcPr>
            <w:tcW w:w="865" w:type="pct"/>
            <w:tcBorders>
              <w:top w:val="single" w:sz="4" w:space="0" w:color="auto"/>
              <w:left w:val="single" w:sz="4" w:space="0" w:color="auto"/>
              <w:bottom w:val="single" w:sz="4" w:space="0" w:color="auto"/>
              <w:right w:val="single" w:sz="4" w:space="0" w:color="auto"/>
            </w:tcBorders>
            <w:noWrap/>
            <w:vAlign w:val="center"/>
          </w:tcPr>
          <w:p w14:paraId="6DFC71F2" w14:textId="65028D96" w:rsidR="00990B31" w:rsidRPr="00514B34" w:rsidRDefault="00926556">
            <w:pPr>
              <w:autoSpaceDE w:val="0"/>
              <w:autoSpaceDN w:val="0"/>
              <w:adjustRightInd w:val="0"/>
              <w:jc w:val="center"/>
              <w:rPr>
                <w:rFonts w:cs="Arial"/>
                <w:sz w:val="22"/>
                <w:szCs w:val="22"/>
              </w:rPr>
            </w:pPr>
            <w:del w:id="2403" w:author="CARB" w:date="2023-12-19T12:12:00Z">
              <w:r w:rsidRPr="00E57B53">
                <w:rPr>
                  <w:rFonts w:cs="Arial"/>
                  <w:sz w:val="22"/>
                  <w:szCs w:val="22"/>
                </w:rPr>
                <w:delText>1.96</w:delText>
              </w:r>
            </w:del>
            <w:ins w:id="2404" w:author="CARB" w:date="2023-12-19T12:12:00Z">
              <w:r w:rsidR="00990B31" w:rsidRPr="00514B34">
                <w:rPr>
                  <w:rFonts w:cs="Arial"/>
                  <w:sz w:val="22"/>
                </w:rPr>
                <w:t>2.44</w:t>
              </w:r>
            </w:ins>
          </w:p>
        </w:tc>
        <w:tc>
          <w:tcPr>
            <w:tcW w:w="804" w:type="pct"/>
            <w:tcBorders>
              <w:top w:val="single" w:sz="4" w:space="0" w:color="auto"/>
              <w:left w:val="single" w:sz="4" w:space="0" w:color="auto"/>
              <w:bottom w:val="single" w:sz="4" w:space="0" w:color="auto"/>
              <w:right w:val="single" w:sz="4" w:space="0" w:color="auto"/>
            </w:tcBorders>
            <w:noWrap/>
            <w:vAlign w:val="center"/>
          </w:tcPr>
          <w:p w14:paraId="08AC3D30" w14:textId="2DFE9DF7" w:rsidR="00990B31" w:rsidRPr="00514B34" w:rsidRDefault="00926556">
            <w:pPr>
              <w:autoSpaceDE w:val="0"/>
              <w:autoSpaceDN w:val="0"/>
              <w:adjustRightInd w:val="0"/>
              <w:jc w:val="center"/>
              <w:rPr>
                <w:rFonts w:cs="Arial"/>
                <w:sz w:val="22"/>
                <w:szCs w:val="22"/>
              </w:rPr>
            </w:pPr>
            <w:del w:id="2405" w:author="CARB" w:date="2023-12-19T12:12:00Z">
              <w:r w:rsidRPr="00E57B53">
                <w:rPr>
                  <w:rFonts w:cs="Arial"/>
                  <w:sz w:val="22"/>
                  <w:szCs w:val="22"/>
                </w:rPr>
                <w:delText>89.39</w:delText>
              </w:r>
            </w:del>
            <w:ins w:id="2406" w:author="CARB" w:date="2023-12-19T12:12:00Z">
              <w:r w:rsidR="00990B31" w:rsidRPr="00514B34">
                <w:rPr>
                  <w:rFonts w:cs="Arial"/>
                  <w:sz w:val="22"/>
                </w:rPr>
                <w:t>61.03</w:t>
              </w:r>
            </w:ins>
          </w:p>
        </w:tc>
        <w:tc>
          <w:tcPr>
            <w:tcW w:w="861" w:type="pct"/>
            <w:tcBorders>
              <w:top w:val="single" w:sz="4" w:space="0" w:color="auto"/>
              <w:left w:val="single" w:sz="4" w:space="0" w:color="auto"/>
              <w:bottom w:val="single" w:sz="4" w:space="0" w:color="auto"/>
              <w:right w:val="single" w:sz="4" w:space="0" w:color="auto"/>
            </w:tcBorders>
            <w:noWrap/>
            <w:vAlign w:val="center"/>
          </w:tcPr>
          <w:p w14:paraId="52B4200C" w14:textId="1BFEEAD8" w:rsidR="00990B31" w:rsidRPr="00514B34" w:rsidRDefault="00926556">
            <w:pPr>
              <w:autoSpaceDE w:val="0"/>
              <w:autoSpaceDN w:val="0"/>
              <w:adjustRightInd w:val="0"/>
              <w:jc w:val="center"/>
              <w:rPr>
                <w:rFonts w:cs="Arial"/>
                <w:sz w:val="22"/>
                <w:szCs w:val="22"/>
              </w:rPr>
            </w:pPr>
            <w:del w:id="2407" w:author="CARB" w:date="2023-12-19T12:12:00Z">
              <w:r w:rsidRPr="00E57B53">
                <w:rPr>
                  <w:rFonts w:cs="Arial"/>
                  <w:sz w:val="22"/>
                  <w:szCs w:val="22"/>
                </w:rPr>
                <w:delText>94.27</w:delText>
              </w:r>
            </w:del>
            <w:ins w:id="2408" w:author="CARB" w:date="2023-12-19T12:12:00Z">
              <w:r w:rsidR="00990B31" w:rsidRPr="00514B34">
                <w:rPr>
                  <w:rFonts w:cs="Arial"/>
                  <w:sz w:val="22"/>
                </w:rPr>
                <w:t>103.11</w:t>
              </w:r>
            </w:ins>
          </w:p>
        </w:tc>
      </w:tr>
      <w:tr w:rsidR="00990B31" w:rsidRPr="00DD05B2" w14:paraId="16D1FF12" w14:textId="77777777">
        <w:trPr>
          <w:trHeight w:val="288"/>
          <w:jc w:val="center"/>
        </w:trPr>
        <w:tc>
          <w:tcPr>
            <w:tcW w:w="1482" w:type="pct"/>
            <w:tcBorders>
              <w:top w:val="single" w:sz="4" w:space="0" w:color="auto"/>
              <w:left w:val="single" w:sz="4" w:space="0" w:color="auto"/>
              <w:bottom w:val="single" w:sz="4" w:space="0" w:color="auto"/>
              <w:right w:val="single" w:sz="4" w:space="0" w:color="auto"/>
            </w:tcBorders>
            <w:noWrap/>
            <w:vAlign w:val="center"/>
          </w:tcPr>
          <w:p w14:paraId="659F5524" w14:textId="77777777" w:rsidR="00990B31" w:rsidRPr="00514B34" w:rsidRDefault="00990B31">
            <w:pPr>
              <w:autoSpaceDE w:val="0"/>
              <w:autoSpaceDN w:val="0"/>
              <w:adjustRightInd w:val="0"/>
              <w:jc w:val="center"/>
              <w:rPr>
                <w:rFonts w:cs="Arial"/>
                <w:sz w:val="22"/>
                <w:szCs w:val="22"/>
              </w:rPr>
            </w:pPr>
            <w:r w:rsidRPr="00514B34">
              <w:rPr>
                <w:rFonts w:cs="Arial"/>
                <w:sz w:val="22"/>
              </w:rPr>
              <w:t>9:01 AM – 10:00 AM</w:t>
            </w:r>
          </w:p>
        </w:tc>
        <w:tc>
          <w:tcPr>
            <w:tcW w:w="988" w:type="pct"/>
            <w:tcBorders>
              <w:top w:val="single" w:sz="4" w:space="0" w:color="auto"/>
              <w:left w:val="single" w:sz="4" w:space="0" w:color="auto"/>
              <w:bottom w:val="single" w:sz="4" w:space="0" w:color="auto"/>
              <w:right w:val="single" w:sz="4" w:space="0" w:color="auto"/>
            </w:tcBorders>
            <w:noWrap/>
            <w:vAlign w:val="center"/>
          </w:tcPr>
          <w:p w14:paraId="2C92223E" w14:textId="1D841957" w:rsidR="00990B31" w:rsidRPr="00514B34" w:rsidRDefault="00926556">
            <w:pPr>
              <w:autoSpaceDE w:val="0"/>
              <w:autoSpaceDN w:val="0"/>
              <w:adjustRightInd w:val="0"/>
              <w:jc w:val="center"/>
              <w:rPr>
                <w:rFonts w:cs="Arial"/>
                <w:sz w:val="22"/>
                <w:szCs w:val="22"/>
              </w:rPr>
            </w:pPr>
            <w:del w:id="2409" w:author="CARB" w:date="2023-12-19T12:12:00Z">
              <w:r w:rsidRPr="00E57B53">
                <w:rPr>
                  <w:rFonts w:cs="Arial"/>
                  <w:sz w:val="22"/>
                  <w:szCs w:val="22"/>
                </w:rPr>
                <w:delText>58.66</w:delText>
              </w:r>
            </w:del>
            <w:ins w:id="2410" w:author="CARB" w:date="2023-12-19T12:12:00Z">
              <w:r w:rsidR="00990B31" w:rsidRPr="00514B34">
                <w:rPr>
                  <w:rFonts w:cs="Arial"/>
                  <w:sz w:val="22"/>
                </w:rPr>
                <w:t>2.20</w:t>
              </w:r>
            </w:ins>
          </w:p>
        </w:tc>
        <w:tc>
          <w:tcPr>
            <w:tcW w:w="865" w:type="pct"/>
            <w:tcBorders>
              <w:top w:val="single" w:sz="4" w:space="0" w:color="auto"/>
              <w:left w:val="single" w:sz="4" w:space="0" w:color="auto"/>
              <w:bottom w:val="single" w:sz="4" w:space="0" w:color="auto"/>
              <w:right w:val="single" w:sz="4" w:space="0" w:color="auto"/>
            </w:tcBorders>
            <w:noWrap/>
            <w:vAlign w:val="center"/>
          </w:tcPr>
          <w:p w14:paraId="7D386808" w14:textId="6FCCF346" w:rsidR="00990B31" w:rsidRPr="00514B34" w:rsidRDefault="00926556">
            <w:pPr>
              <w:autoSpaceDE w:val="0"/>
              <w:autoSpaceDN w:val="0"/>
              <w:adjustRightInd w:val="0"/>
              <w:jc w:val="center"/>
              <w:rPr>
                <w:rFonts w:cs="Arial"/>
                <w:sz w:val="22"/>
                <w:szCs w:val="22"/>
              </w:rPr>
            </w:pPr>
            <w:del w:id="2411" w:author="CARB" w:date="2023-12-19T12:12:00Z">
              <w:r w:rsidRPr="00E57B53">
                <w:rPr>
                  <w:rFonts w:cs="Arial"/>
                  <w:sz w:val="22"/>
                  <w:szCs w:val="22"/>
                </w:rPr>
                <w:delText>2.92</w:delText>
              </w:r>
            </w:del>
            <w:ins w:id="2412" w:author="CARB" w:date="2023-12-19T12:12:00Z">
              <w:r w:rsidR="00990B31" w:rsidRPr="00514B34">
                <w:rPr>
                  <w:rFonts w:cs="Arial"/>
                  <w:sz w:val="22"/>
                </w:rPr>
                <w:t>1.79</w:t>
              </w:r>
            </w:ins>
          </w:p>
        </w:tc>
        <w:tc>
          <w:tcPr>
            <w:tcW w:w="804" w:type="pct"/>
            <w:tcBorders>
              <w:top w:val="single" w:sz="4" w:space="0" w:color="auto"/>
              <w:left w:val="single" w:sz="4" w:space="0" w:color="auto"/>
              <w:bottom w:val="single" w:sz="4" w:space="0" w:color="auto"/>
              <w:right w:val="single" w:sz="4" w:space="0" w:color="auto"/>
            </w:tcBorders>
            <w:noWrap/>
            <w:vAlign w:val="center"/>
          </w:tcPr>
          <w:p w14:paraId="77FBEDFE" w14:textId="249DA803" w:rsidR="00990B31" w:rsidRPr="00514B34" w:rsidRDefault="00926556">
            <w:pPr>
              <w:autoSpaceDE w:val="0"/>
              <w:autoSpaceDN w:val="0"/>
              <w:adjustRightInd w:val="0"/>
              <w:jc w:val="center"/>
              <w:rPr>
                <w:rFonts w:cs="Arial"/>
                <w:sz w:val="22"/>
                <w:szCs w:val="22"/>
              </w:rPr>
            </w:pPr>
            <w:del w:id="2413" w:author="CARB" w:date="2023-12-19T12:12:00Z">
              <w:r w:rsidRPr="00E57B53">
                <w:rPr>
                  <w:rFonts w:cs="Arial"/>
                  <w:sz w:val="22"/>
                  <w:szCs w:val="22"/>
                </w:rPr>
                <w:delText>91.09</w:delText>
              </w:r>
            </w:del>
            <w:ins w:id="2414" w:author="CARB" w:date="2023-12-19T12:12:00Z">
              <w:r w:rsidR="00990B31" w:rsidRPr="00514B34">
                <w:rPr>
                  <w:rFonts w:cs="Arial"/>
                  <w:sz w:val="22"/>
                </w:rPr>
                <w:t>7.52</w:t>
              </w:r>
            </w:ins>
          </w:p>
        </w:tc>
        <w:tc>
          <w:tcPr>
            <w:tcW w:w="861" w:type="pct"/>
            <w:tcBorders>
              <w:top w:val="single" w:sz="4" w:space="0" w:color="auto"/>
              <w:left w:val="single" w:sz="4" w:space="0" w:color="auto"/>
              <w:bottom w:val="single" w:sz="4" w:space="0" w:color="auto"/>
              <w:right w:val="single" w:sz="4" w:space="0" w:color="auto"/>
            </w:tcBorders>
            <w:noWrap/>
            <w:vAlign w:val="center"/>
          </w:tcPr>
          <w:p w14:paraId="16E6297B" w14:textId="4F433E00" w:rsidR="00990B31" w:rsidRPr="00514B34" w:rsidRDefault="00926556">
            <w:pPr>
              <w:autoSpaceDE w:val="0"/>
              <w:autoSpaceDN w:val="0"/>
              <w:adjustRightInd w:val="0"/>
              <w:jc w:val="center"/>
              <w:rPr>
                <w:rFonts w:cs="Arial"/>
                <w:sz w:val="22"/>
                <w:szCs w:val="22"/>
              </w:rPr>
            </w:pPr>
            <w:del w:id="2415" w:author="CARB" w:date="2023-12-19T12:12:00Z">
              <w:r w:rsidRPr="00E57B53">
                <w:rPr>
                  <w:rFonts w:cs="Arial"/>
                  <w:sz w:val="22"/>
                  <w:szCs w:val="22"/>
                </w:rPr>
                <w:delText>90.26</w:delText>
              </w:r>
            </w:del>
            <w:ins w:id="2416" w:author="CARB" w:date="2023-12-19T12:12:00Z">
              <w:r w:rsidR="00990B31" w:rsidRPr="00514B34">
                <w:rPr>
                  <w:rFonts w:cs="Arial"/>
                  <w:sz w:val="22"/>
                </w:rPr>
                <w:t>40.37</w:t>
              </w:r>
            </w:ins>
          </w:p>
        </w:tc>
      </w:tr>
      <w:tr w:rsidR="00990B31" w:rsidRPr="00DD05B2" w14:paraId="03B2FA92" w14:textId="77777777">
        <w:trPr>
          <w:trHeight w:val="288"/>
          <w:jc w:val="center"/>
        </w:trPr>
        <w:tc>
          <w:tcPr>
            <w:tcW w:w="1482" w:type="pct"/>
            <w:tcBorders>
              <w:top w:val="single" w:sz="4" w:space="0" w:color="auto"/>
              <w:left w:val="single" w:sz="4" w:space="0" w:color="auto"/>
              <w:bottom w:val="single" w:sz="4" w:space="0" w:color="auto"/>
              <w:right w:val="single" w:sz="4" w:space="0" w:color="auto"/>
            </w:tcBorders>
            <w:noWrap/>
            <w:vAlign w:val="center"/>
          </w:tcPr>
          <w:p w14:paraId="11330F89" w14:textId="77777777" w:rsidR="00990B31" w:rsidRPr="00514B34" w:rsidRDefault="00990B31">
            <w:pPr>
              <w:autoSpaceDE w:val="0"/>
              <w:autoSpaceDN w:val="0"/>
              <w:adjustRightInd w:val="0"/>
              <w:jc w:val="center"/>
              <w:rPr>
                <w:rFonts w:cs="Arial"/>
                <w:sz w:val="22"/>
                <w:szCs w:val="22"/>
              </w:rPr>
            </w:pPr>
            <w:r w:rsidRPr="00514B34">
              <w:rPr>
                <w:rFonts w:cs="Arial"/>
                <w:sz w:val="22"/>
              </w:rPr>
              <w:t>10:01 AM – 11:00 AM</w:t>
            </w:r>
          </w:p>
        </w:tc>
        <w:tc>
          <w:tcPr>
            <w:tcW w:w="988" w:type="pct"/>
            <w:tcBorders>
              <w:top w:val="single" w:sz="4" w:space="0" w:color="auto"/>
              <w:left w:val="single" w:sz="4" w:space="0" w:color="auto"/>
              <w:bottom w:val="single" w:sz="4" w:space="0" w:color="auto"/>
              <w:right w:val="single" w:sz="4" w:space="0" w:color="auto"/>
            </w:tcBorders>
            <w:noWrap/>
            <w:vAlign w:val="center"/>
          </w:tcPr>
          <w:p w14:paraId="6EE7C4DF" w14:textId="61AE67B4" w:rsidR="00990B31" w:rsidRPr="00514B34" w:rsidRDefault="00926556">
            <w:pPr>
              <w:autoSpaceDE w:val="0"/>
              <w:autoSpaceDN w:val="0"/>
              <w:adjustRightInd w:val="0"/>
              <w:jc w:val="center"/>
              <w:rPr>
                <w:rFonts w:cs="Arial"/>
                <w:sz w:val="22"/>
                <w:szCs w:val="22"/>
              </w:rPr>
            </w:pPr>
            <w:del w:id="2417" w:author="CARB" w:date="2023-12-19T12:12:00Z">
              <w:r w:rsidRPr="00E57B53">
                <w:rPr>
                  <w:rFonts w:cs="Arial"/>
                  <w:sz w:val="22"/>
                  <w:szCs w:val="22"/>
                </w:rPr>
                <w:delText>57.80</w:delText>
              </w:r>
            </w:del>
            <w:ins w:id="2418" w:author="CARB" w:date="2023-12-19T12:12:00Z">
              <w:r w:rsidR="00990B31" w:rsidRPr="00514B34">
                <w:rPr>
                  <w:rFonts w:cs="Arial"/>
                  <w:sz w:val="22"/>
                </w:rPr>
                <w:t>0.44</w:t>
              </w:r>
            </w:ins>
          </w:p>
        </w:tc>
        <w:tc>
          <w:tcPr>
            <w:tcW w:w="865" w:type="pct"/>
            <w:tcBorders>
              <w:top w:val="single" w:sz="4" w:space="0" w:color="auto"/>
              <w:left w:val="single" w:sz="4" w:space="0" w:color="auto"/>
              <w:bottom w:val="single" w:sz="4" w:space="0" w:color="auto"/>
              <w:right w:val="single" w:sz="4" w:space="0" w:color="auto"/>
            </w:tcBorders>
            <w:noWrap/>
            <w:vAlign w:val="center"/>
          </w:tcPr>
          <w:p w14:paraId="4C789180" w14:textId="7ACD5F32" w:rsidR="00990B31" w:rsidRPr="00514B34" w:rsidRDefault="00926556">
            <w:pPr>
              <w:autoSpaceDE w:val="0"/>
              <w:autoSpaceDN w:val="0"/>
              <w:adjustRightInd w:val="0"/>
              <w:jc w:val="center"/>
              <w:rPr>
                <w:rFonts w:cs="Arial"/>
                <w:sz w:val="22"/>
                <w:szCs w:val="22"/>
              </w:rPr>
            </w:pPr>
            <w:del w:id="2419" w:author="CARB" w:date="2023-12-19T12:12:00Z">
              <w:r w:rsidRPr="00E57B53">
                <w:rPr>
                  <w:rFonts w:cs="Arial"/>
                  <w:sz w:val="22"/>
                  <w:szCs w:val="22"/>
                </w:rPr>
                <w:delText>50.25</w:delText>
              </w:r>
            </w:del>
            <w:ins w:id="2420" w:author="CARB" w:date="2023-12-19T12:12:00Z">
              <w:r w:rsidR="00990B31" w:rsidRPr="00514B34">
                <w:rPr>
                  <w:rFonts w:cs="Arial"/>
                  <w:sz w:val="22"/>
                </w:rPr>
                <w:t>3.20</w:t>
              </w:r>
            </w:ins>
          </w:p>
        </w:tc>
        <w:tc>
          <w:tcPr>
            <w:tcW w:w="804" w:type="pct"/>
            <w:tcBorders>
              <w:top w:val="single" w:sz="4" w:space="0" w:color="auto"/>
              <w:left w:val="single" w:sz="4" w:space="0" w:color="auto"/>
              <w:bottom w:val="single" w:sz="4" w:space="0" w:color="auto"/>
              <w:right w:val="single" w:sz="4" w:space="0" w:color="auto"/>
            </w:tcBorders>
            <w:noWrap/>
            <w:vAlign w:val="center"/>
          </w:tcPr>
          <w:p w14:paraId="4872CA52" w14:textId="33C9F634" w:rsidR="00990B31" w:rsidRPr="00514B34" w:rsidRDefault="00926556">
            <w:pPr>
              <w:autoSpaceDE w:val="0"/>
              <w:autoSpaceDN w:val="0"/>
              <w:adjustRightInd w:val="0"/>
              <w:jc w:val="center"/>
              <w:rPr>
                <w:rFonts w:cs="Arial"/>
                <w:sz w:val="22"/>
                <w:szCs w:val="22"/>
              </w:rPr>
            </w:pPr>
            <w:del w:id="2421" w:author="CARB" w:date="2023-12-19T12:12:00Z">
              <w:r w:rsidRPr="00E57B53">
                <w:rPr>
                  <w:rFonts w:cs="Arial"/>
                  <w:sz w:val="22"/>
                  <w:szCs w:val="22"/>
                </w:rPr>
                <w:delText>93.23</w:delText>
              </w:r>
            </w:del>
            <w:ins w:id="2422" w:author="CARB" w:date="2023-12-19T12:12:00Z">
              <w:r w:rsidR="00990B31" w:rsidRPr="00514B34">
                <w:rPr>
                  <w:rFonts w:cs="Arial"/>
                  <w:sz w:val="22"/>
                </w:rPr>
                <w:t>13.08</w:t>
              </w:r>
            </w:ins>
          </w:p>
        </w:tc>
        <w:tc>
          <w:tcPr>
            <w:tcW w:w="861" w:type="pct"/>
            <w:tcBorders>
              <w:top w:val="single" w:sz="4" w:space="0" w:color="auto"/>
              <w:left w:val="single" w:sz="4" w:space="0" w:color="auto"/>
              <w:bottom w:val="single" w:sz="4" w:space="0" w:color="auto"/>
              <w:right w:val="single" w:sz="4" w:space="0" w:color="auto"/>
            </w:tcBorders>
            <w:noWrap/>
            <w:vAlign w:val="center"/>
          </w:tcPr>
          <w:p w14:paraId="76C87810" w14:textId="65F6F83D" w:rsidR="00990B31" w:rsidRPr="00514B34" w:rsidRDefault="00926556">
            <w:pPr>
              <w:autoSpaceDE w:val="0"/>
              <w:autoSpaceDN w:val="0"/>
              <w:adjustRightInd w:val="0"/>
              <w:jc w:val="center"/>
              <w:rPr>
                <w:rFonts w:cs="Arial"/>
                <w:sz w:val="22"/>
                <w:szCs w:val="22"/>
              </w:rPr>
            </w:pPr>
            <w:del w:id="2423" w:author="CARB" w:date="2023-12-19T12:12:00Z">
              <w:r w:rsidRPr="00E57B53">
                <w:rPr>
                  <w:rFonts w:cs="Arial"/>
                  <w:sz w:val="22"/>
                  <w:szCs w:val="22"/>
                </w:rPr>
                <w:delText>89.84</w:delText>
              </w:r>
            </w:del>
            <w:ins w:id="2424" w:author="CARB" w:date="2023-12-19T12:12:00Z">
              <w:r w:rsidR="00990B31" w:rsidRPr="00514B34">
                <w:rPr>
                  <w:rFonts w:cs="Arial"/>
                  <w:sz w:val="22"/>
                </w:rPr>
                <w:t>44.00</w:t>
              </w:r>
            </w:ins>
          </w:p>
        </w:tc>
      </w:tr>
      <w:tr w:rsidR="00990B31" w:rsidRPr="00DD05B2" w14:paraId="4970D270" w14:textId="77777777">
        <w:trPr>
          <w:trHeight w:val="288"/>
          <w:jc w:val="center"/>
        </w:trPr>
        <w:tc>
          <w:tcPr>
            <w:tcW w:w="1482" w:type="pct"/>
            <w:tcBorders>
              <w:top w:val="single" w:sz="4" w:space="0" w:color="auto"/>
              <w:left w:val="single" w:sz="4" w:space="0" w:color="auto"/>
              <w:bottom w:val="single" w:sz="4" w:space="0" w:color="auto"/>
              <w:right w:val="single" w:sz="4" w:space="0" w:color="auto"/>
            </w:tcBorders>
            <w:noWrap/>
            <w:vAlign w:val="center"/>
          </w:tcPr>
          <w:p w14:paraId="04437727" w14:textId="77777777" w:rsidR="00990B31" w:rsidRPr="00514B34" w:rsidRDefault="00990B31">
            <w:pPr>
              <w:autoSpaceDE w:val="0"/>
              <w:autoSpaceDN w:val="0"/>
              <w:adjustRightInd w:val="0"/>
              <w:jc w:val="center"/>
              <w:rPr>
                <w:rFonts w:cs="Arial"/>
                <w:sz w:val="22"/>
                <w:szCs w:val="22"/>
              </w:rPr>
            </w:pPr>
            <w:r w:rsidRPr="00514B34">
              <w:rPr>
                <w:rFonts w:cs="Arial"/>
                <w:sz w:val="22"/>
              </w:rPr>
              <w:t>11:01 AM – 12:00 PM</w:t>
            </w:r>
          </w:p>
        </w:tc>
        <w:tc>
          <w:tcPr>
            <w:tcW w:w="988" w:type="pct"/>
            <w:tcBorders>
              <w:top w:val="single" w:sz="4" w:space="0" w:color="auto"/>
              <w:left w:val="single" w:sz="4" w:space="0" w:color="auto"/>
              <w:bottom w:val="single" w:sz="4" w:space="0" w:color="auto"/>
              <w:right w:val="single" w:sz="4" w:space="0" w:color="auto"/>
            </w:tcBorders>
            <w:noWrap/>
            <w:vAlign w:val="center"/>
          </w:tcPr>
          <w:p w14:paraId="2B3ECAEB" w14:textId="4E9E23B6" w:rsidR="00990B31" w:rsidRPr="00514B34" w:rsidRDefault="00926556">
            <w:pPr>
              <w:autoSpaceDE w:val="0"/>
              <w:autoSpaceDN w:val="0"/>
              <w:adjustRightInd w:val="0"/>
              <w:jc w:val="center"/>
              <w:rPr>
                <w:rFonts w:cs="Arial"/>
                <w:sz w:val="22"/>
                <w:szCs w:val="22"/>
              </w:rPr>
            </w:pPr>
            <w:del w:id="2425" w:author="CARB" w:date="2023-12-19T12:12:00Z">
              <w:r w:rsidRPr="00E57B53">
                <w:rPr>
                  <w:rFonts w:cs="Arial"/>
                  <w:sz w:val="22"/>
                  <w:szCs w:val="22"/>
                </w:rPr>
                <w:delText>56.52</w:delText>
              </w:r>
            </w:del>
            <w:ins w:id="2426" w:author="CARB" w:date="2023-12-19T12:12:00Z">
              <w:r w:rsidR="00990B31" w:rsidRPr="00514B34">
                <w:rPr>
                  <w:rFonts w:cs="Arial"/>
                  <w:sz w:val="22"/>
                </w:rPr>
                <w:t>0.00</w:t>
              </w:r>
            </w:ins>
          </w:p>
        </w:tc>
        <w:tc>
          <w:tcPr>
            <w:tcW w:w="865" w:type="pct"/>
            <w:tcBorders>
              <w:top w:val="single" w:sz="4" w:space="0" w:color="auto"/>
              <w:left w:val="single" w:sz="4" w:space="0" w:color="auto"/>
              <w:bottom w:val="single" w:sz="4" w:space="0" w:color="auto"/>
              <w:right w:val="single" w:sz="4" w:space="0" w:color="auto"/>
            </w:tcBorders>
            <w:noWrap/>
            <w:vAlign w:val="center"/>
          </w:tcPr>
          <w:p w14:paraId="22FB523E" w14:textId="23CCD802" w:rsidR="00990B31" w:rsidRPr="00514B34" w:rsidRDefault="00926556">
            <w:pPr>
              <w:autoSpaceDE w:val="0"/>
              <w:autoSpaceDN w:val="0"/>
              <w:adjustRightInd w:val="0"/>
              <w:jc w:val="center"/>
              <w:rPr>
                <w:rFonts w:cs="Arial"/>
                <w:sz w:val="22"/>
                <w:szCs w:val="22"/>
              </w:rPr>
            </w:pPr>
            <w:del w:id="2427" w:author="CARB" w:date="2023-12-19T12:12:00Z">
              <w:r w:rsidRPr="00E57B53">
                <w:rPr>
                  <w:rFonts w:cs="Arial"/>
                  <w:sz w:val="22"/>
                  <w:szCs w:val="22"/>
                </w:rPr>
                <w:delText>53.31</w:delText>
              </w:r>
            </w:del>
            <w:ins w:id="2428" w:author="CARB" w:date="2023-12-19T12:12:00Z">
              <w:r w:rsidR="00990B31" w:rsidRPr="00514B34">
                <w:rPr>
                  <w:rFonts w:cs="Arial"/>
                  <w:sz w:val="22"/>
                </w:rPr>
                <w:t>50.34</w:t>
              </w:r>
            </w:ins>
          </w:p>
        </w:tc>
        <w:tc>
          <w:tcPr>
            <w:tcW w:w="804" w:type="pct"/>
            <w:tcBorders>
              <w:top w:val="single" w:sz="4" w:space="0" w:color="auto"/>
              <w:left w:val="single" w:sz="4" w:space="0" w:color="auto"/>
              <w:bottom w:val="single" w:sz="4" w:space="0" w:color="auto"/>
              <w:right w:val="single" w:sz="4" w:space="0" w:color="auto"/>
            </w:tcBorders>
            <w:noWrap/>
            <w:vAlign w:val="center"/>
          </w:tcPr>
          <w:p w14:paraId="1E8EE932" w14:textId="048784DE" w:rsidR="00990B31" w:rsidRPr="00514B34" w:rsidRDefault="00926556">
            <w:pPr>
              <w:autoSpaceDE w:val="0"/>
              <w:autoSpaceDN w:val="0"/>
              <w:adjustRightInd w:val="0"/>
              <w:jc w:val="center"/>
              <w:rPr>
                <w:rFonts w:cs="Arial"/>
                <w:sz w:val="22"/>
                <w:szCs w:val="22"/>
              </w:rPr>
            </w:pPr>
            <w:del w:id="2429" w:author="CARB" w:date="2023-12-19T12:12:00Z">
              <w:r w:rsidRPr="00E57B53">
                <w:rPr>
                  <w:rFonts w:cs="Arial"/>
                  <w:sz w:val="22"/>
                  <w:szCs w:val="22"/>
                </w:rPr>
                <w:delText>97.87</w:delText>
              </w:r>
            </w:del>
            <w:ins w:id="2430" w:author="CARB" w:date="2023-12-19T12:12:00Z">
              <w:r w:rsidR="00990B31" w:rsidRPr="00514B34">
                <w:rPr>
                  <w:rFonts w:cs="Arial"/>
                  <w:sz w:val="22"/>
                </w:rPr>
                <w:t>21.99</w:t>
              </w:r>
            </w:ins>
          </w:p>
        </w:tc>
        <w:tc>
          <w:tcPr>
            <w:tcW w:w="861" w:type="pct"/>
            <w:tcBorders>
              <w:top w:val="single" w:sz="4" w:space="0" w:color="auto"/>
              <w:left w:val="single" w:sz="4" w:space="0" w:color="auto"/>
              <w:bottom w:val="single" w:sz="4" w:space="0" w:color="auto"/>
              <w:right w:val="single" w:sz="4" w:space="0" w:color="auto"/>
            </w:tcBorders>
            <w:noWrap/>
            <w:vAlign w:val="center"/>
          </w:tcPr>
          <w:p w14:paraId="6B94E061" w14:textId="5E00FEB4" w:rsidR="00990B31" w:rsidRPr="00514B34" w:rsidRDefault="00926556">
            <w:pPr>
              <w:autoSpaceDE w:val="0"/>
              <w:autoSpaceDN w:val="0"/>
              <w:adjustRightInd w:val="0"/>
              <w:jc w:val="center"/>
              <w:rPr>
                <w:rFonts w:cs="Arial"/>
                <w:sz w:val="22"/>
                <w:szCs w:val="22"/>
              </w:rPr>
            </w:pPr>
            <w:del w:id="2431" w:author="CARB" w:date="2023-12-19T12:12:00Z">
              <w:r w:rsidRPr="00E57B53">
                <w:rPr>
                  <w:rFonts w:cs="Arial"/>
                  <w:sz w:val="22"/>
                  <w:szCs w:val="22"/>
                </w:rPr>
                <w:delText>91.17</w:delText>
              </w:r>
            </w:del>
            <w:ins w:id="2432" w:author="CARB" w:date="2023-12-19T12:12:00Z">
              <w:r w:rsidR="00990B31" w:rsidRPr="00514B34">
                <w:rPr>
                  <w:rFonts w:cs="Arial"/>
                  <w:sz w:val="22"/>
                </w:rPr>
                <w:t>8.07</w:t>
              </w:r>
            </w:ins>
          </w:p>
        </w:tc>
      </w:tr>
      <w:tr w:rsidR="00990B31" w:rsidRPr="00DD05B2" w14:paraId="3D9E9EC1" w14:textId="77777777">
        <w:trPr>
          <w:trHeight w:val="288"/>
          <w:jc w:val="center"/>
        </w:trPr>
        <w:tc>
          <w:tcPr>
            <w:tcW w:w="1482" w:type="pct"/>
            <w:tcBorders>
              <w:top w:val="single" w:sz="4" w:space="0" w:color="auto"/>
              <w:left w:val="single" w:sz="4" w:space="0" w:color="auto"/>
              <w:bottom w:val="single" w:sz="4" w:space="0" w:color="auto"/>
              <w:right w:val="single" w:sz="4" w:space="0" w:color="auto"/>
            </w:tcBorders>
            <w:noWrap/>
            <w:vAlign w:val="center"/>
          </w:tcPr>
          <w:p w14:paraId="0845ED6E" w14:textId="77777777" w:rsidR="00990B31" w:rsidRPr="00514B34" w:rsidRDefault="00990B31">
            <w:pPr>
              <w:autoSpaceDE w:val="0"/>
              <w:autoSpaceDN w:val="0"/>
              <w:adjustRightInd w:val="0"/>
              <w:jc w:val="center"/>
              <w:rPr>
                <w:rFonts w:cs="Arial"/>
                <w:sz w:val="22"/>
                <w:szCs w:val="22"/>
              </w:rPr>
            </w:pPr>
            <w:r w:rsidRPr="00514B34">
              <w:rPr>
                <w:rFonts w:cs="Arial"/>
                <w:sz w:val="22"/>
              </w:rPr>
              <w:t>12:01 PM – 1:00 PM</w:t>
            </w:r>
          </w:p>
        </w:tc>
        <w:tc>
          <w:tcPr>
            <w:tcW w:w="988" w:type="pct"/>
            <w:tcBorders>
              <w:top w:val="single" w:sz="4" w:space="0" w:color="auto"/>
              <w:left w:val="single" w:sz="4" w:space="0" w:color="auto"/>
              <w:bottom w:val="single" w:sz="4" w:space="0" w:color="auto"/>
              <w:right w:val="single" w:sz="4" w:space="0" w:color="auto"/>
            </w:tcBorders>
            <w:noWrap/>
            <w:vAlign w:val="center"/>
          </w:tcPr>
          <w:p w14:paraId="7DB24729" w14:textId="67383939" w:rsidR="00990B31" w:rsidRPr="00514B34" w:rsidRDefault="00926556">
            <w:pPr>
              <w:autoSpaceDE w:val="0"/>
              <w:autoSpaceDN w:val="0"/>
              <w:adjustRightInd w:val="0"/>
              <w:jc w:val="center"/>
              <w:rPr>
                <w:rFonts w:cs="Arial"/>
                <w:sz w:val="22"/>
                <w:szCs w:val="22"/>
              </w:rPr>
            </w:pPr>
            <w:del w:id="2433" w:author="CARB" w:date="2023-12-19T12:12:00Z">
              <w:r w:rsidRPr="00E57B53">
                <w:rPr>
                  <w:rFonts w:cs="Arial"/>
                  <w:sz w:val="22"/>
                  <w:szCs w:val="22"/>
                </w:rPr>
                <w:delText>55.97</w:delText>
              </w:r>
            </w:del>
            <w:ins w:id="2434" w:author="CARB" w:date="2023-12-19T12:12:00Z">
              <w:r w:rsidR="00990B31" w:rsidRPr="00514B34">
                <w:rPr>
                  <w:rFonts w:cs="Arial"/>
                  <w:sz w:val="22"/>
                </w:rPr>
                <w:t>0.00</w:t>
              </w:r>
            </w:ins>
          </w:p>
        </w:tc>
        <w:tc>
          <w:tcPr>
            <w:tcW w:w="865" w:type="pct"/>
            <w:tcBorders>
              <w:top w:val="single" w:sz="4" w:space="0" w:color="auto"/>
              <w:left w:val="single" w:sz="4" w:space="0" w:color="auto"/>
              <w:bottom w:val="single" w:sz="4" w:space="0" w:color="auto"/>
              <w:right w:val="single" w:sz="4" w:space="0" w:color="auto"/>
            </w:tcBorders>
            <w:noWrap/>
            <w:vAlign w:val="center"/>
          </w:tcPr>
          <w:p w14:paraId="3B60E48F" w14:textId="72F826E1" w:rsidR="00990B31" w:rsidRPr="00514B34" w:rsidRDefault="00926556">
            <w:pPr>
              <w:autoSpaceDE w:val="0"/>
              <w:autoSpaceDN w:val="0"/>
              <w:adjustRightInd w:val="0"/>
              <w:jc w:val="center"/>
              <w:rPr>
                <w:rFonts w:cs="Arial"/>
                <w:sz w:val="22"/>
                <w:szCs w:val="22"/>
              </w:rPr>
            </w:pPr>
            <w:del w:id="2435" w:author="CARB" w:date="2023-12-19T12:12:00Z">
              <w:r w:rsidRPr="00E57B53">
                <w:rPr>
                  <w:rFonts w:cs="Arial"/>
                  <w:sz w:val="22"/>
                  <w:szCs w:val="22"/>
                </w:rPr>
                <w:delText>55.12</w:delText>
              </w:r>
            </w:del>
            <w:ins w:id="2436" w:author="CARB" w:date="2023-12-19T12:12:00Z">
              <w:r w:rsidR="00990B31" w:rsidRPr="00514B34">
                <w:rPr>
                  <w:rFonts w:cs="Arial"/>
                  <w:sz w:val="22"/>
                </w:rPr>
                <w:t>53.57</w:t>
              </w:r>
            </w:ins>
          </w:p>
        </w:tc>
        <w:tc>
          <w:tcPr>
            <w:tcW w:w="804" w:type="pct"/>
            <w:tcBorders>
              <w:top w:val="single" w:sz="4" w:space="0" w:color="auto"/>
              <w:left w:val="single" w:sz="4" w:space="0" w:color="auto"/>
              <w:bottom w:val="single" w:sz="4" w:space="0" w:color="auto"/>
              <w:right w:val="single" w:sz="4" w:space="0" w:color="auto"/>
            </w:tcBorders>
            <w:noWrap/>
            <w:vAlign w:val="center"/>
          </w:tcPr>
          <w:p w14:paraId="0F2D14C0" w14:textId="34F88A83" w:rsidR="00990B31" w:rsidRPr="00514B34" w:rsidRDefault="00926556">
            <w:pPr>
              <w:autoSpaceDE w:val="0"/>
              <w:autoSpaceDN w:val="0"/>
              <w:adjustRightInd w:val="0"/>
              <w:jc w:val="center"/>
              <w:rPr>
                <w:rFonts w:cs="Arial"/>
                <w:sz w:val="22"/>
                <w:szCs w:val="22"/>
              </w:rPr>
            </w:pPr>
            <w:del w:id="2437" w:author="CARB" w:date="2023-12-19T12:12:00Z">
              <w:r w:rsidRPr="00E57B53">
                <w:rPr>
                  <w:rFonts w:cs="Arial"/>
                  <w:sz w:val="22"/>
                  <w:szCs w:val="22"/>
                </w:rPr>
                <w:delText>104.23</w:delText>
              </w:r>
            </w:del>
            <w:ins w:id="2438" w:author="CARB" w:date="2023-12-19T12:12:00Z">
              <w:r w:rsidR="00990B31" w:rsidRPr="00514B34">
                <w:rPr>
                  <w:rFonts w:cs="Arial"/>
                  <w:sz w:val="22"/>
                </w:rPr>
                <w:t>2.43</w:t>
              </w:r>
            </w:ins>
          </w:p>
        </w:tc>
        <w:tc>
          <w:tcPr>
            <w:tcW w:w="861" w:type="pct"/>
            <w:tcBorders>
              <w:top w:val="single" w:sz="4" w:space="0" w:color="auto"/>
              <w:left w:val="single" w:sz="4" w:space="0" w:color="auto"/>
              <w:bottom w:val="single" w:sz="4" w:space="0" w:color="auto"/>
              <w:right w:val="single" w:sz="4" w:space="0" w:color="auto"/>
            </w:tcBorders>
            <w:noWrap/>
            <w:vAlign w:val="center"/>
          </w:tcPr>
          <w:p w14:paraId="4F81B236" w14:textId="3DE69856" w:rsidR="00990B31" w:rsidRPr="00514B34" w:rsidRDefault="00926556">
            <w:pPr>
              <w:autoSpaceDE w:val="0"/>
              <w:autoSpaceDN w:val="0"/>
              <w:adjustRightInd w:val="0"/>
              <w:jc w:val="center"/>
              <w:rPr>
                <w:rFonts w:cs="Arial"/>
                <w:sz w:val="22"/>
                <w:szCs w:val="22"/>
              </w:rPr>
            </w:pPr>
            <w:del w:id="2439" w:author="CARB" w:date="2023-12-19T12:12:00Z">
              <w:r w:rsidRPr="00E57B53">
                <w:rPr>
                  <w:rFonts w:cs="Arial"/>
                  <w:sz w:val="22"/>
                  <w:szCs w:val="22"/>
                </w:rPr>
                <w:delText>92.03</w:delText>
              </w:r>
            </w:del>
            <w:ins w:id="2440" w:author="CARB" w:date="2023-12-19T12:12:00Z">
              <w:r w:rsidR="00990B31" w:rsidRPr="00514B34">
                <w:rPr>
                  <w:rFonts w:cs="Arial"/>
                  <w:sz w:val="22"/>
                </w:rPr>
                <w:t>9.63</w:t>
              </w:r>
            </w:ins>
          </w:p>
        </w:tc>
      </w:tr>
      <w:tr w:rsidR="00990B31" w:rsidRPr="00DD05B2" w14:paraId="35F94D78" w14:textId="77777777">
        <w:trPr>
          <w:trHeight w:val="288"/>
          <w:jc w:val="center"/>
        </w:trPr>
        <w:tc>
          <w:tcPr>
            <w:tcW w:w="1482" w:type="pct"/>
            <w:tcBorders>
              <w:top w:val="single" w:sz="4" w:space="0" w:color="auto"/>
              <w:left w:val="single" w:sz="4" w:space="0" w:color="auto"/>
              <w:bottom w:val="single" w:sz="4" w:space="0" w:color="auto"/>
              <w:right w:val="single" w:sz="4" w:space="0" w:color="auto"/>
            </w:tcBorders>
            <w:noWrap/>
            <w:vAlign w:val="center"/>
          </w:tcPr>
          <w:p w14:paraId="093D237D" w14:textId="77777777" w:rsidR="00990B31" w:rsidRPr="00514B34" w:rsidRDefault="00990B31">
            <w:pPr>
              <w:autoSpaceDE w:val="0"/>
              <w:autoSpaceDN w:val="0"/>
              <w:adjustRightInd w:val="0"/>
              <w:jc w:val="center"/>
              <w:rPr>
                <w:rFonts w:cs="Arial"/>
                <w:sz w:val="22"/>
                <w:szCs w:val="22"/>
              </w:rPr>
            </w:pPr>
            <w:r w:rsidRPr="00514B34">
              <w:rPr>
                <w:rFonts w:cs="Arial"/>
                <w:sz w:val="22"/>
              </w:rPr>
              <w:t>1:01 PM – 2:00 PM</w:t>
            </w:r>
          </w:p>
        </w:tc>
        <w:tc>
          <w:tcPr>
            <w:tcW w:w="988" w:type="pct"/>
            <w:tcBorders>
              <w:top w:val="single" w:sz="4" w:space="0" w:color="auto"/>
              <w:left w:val="single" w:sz="4" w:space="0" w:color="auto"/>
              <w:bottom w:val="single" w:sz="4" w:space="0" w:color="auto"/>
              <w:right w:val="single" w:sz="4" w:space="0" w:color="auto"/>
            </w:tcBorders>
            <w:noWrap/>
            <w:vAlign w:val="center"/>
          </w:tcPr>
          <w:p w14:paraId="09872FEE" w14:textId="526EDF6D" w:rsidR="00990B31" w:rsidRPr="00514B34" w:rsidRDefault="00926556">
            <w:pPr>
              <w:autoSpaceDE w:val="0"/>
              <w:autoSpaceDN w:val="0"/>
              <w:adjustRightInd w:val="0"/>
              <w:jc w:val="center"/>
              <w:rPr>
                <w:rFonts w:cs="Arial"/>
                <w:sz w:val="22"/>
                <w:szCs w:val="22"/>
              </w:rPr>
            </w:pPr>
            <w:del w:id="2441" w:author="CARB" w:date="2023-12-19T12:12:00Z">
              <w:r w:rsidRPr="00E57B53">
                <w:rPr>
                  <w:rFonts w:cs="Arial"/>
                  <w:sz w:val="22"/>
                  <w:szCs w:val="22"/>
                </w:rPr>
                <w:delText>56.50</w:delText>
              </w:r>
            </w:del>
            <w:ins w:id="2442" w:author="CARB" w:date="2023-12-19T12:12:00Z">
              <w:r w:rsidR="00990B31" w:rsidRPr="00514B34">
                <w:rPr>
                  <w:rFonts w:cs="Arial"/>
                  <w:sz w:val="22"/>
                </w:rPr>
                <w:t>0.00</w:t>
              </w:r>
            </w:ins>
          </w:p>
        </w:tc>
        <w:tc>
          <w:tcPr>
            <w:tcW w:w="865" w:type="pct"/>
            <w:tcBorders>
              <w:top w:val="single" w:sz="4" w:space="0" w:color="auto"/>
              <w:left w:val="single" w:sz="4" w:space="0" w:color="auto"/>
              <w:bottom w:val="single" w:sz="4" w:space="0" w:color="auto"/>
              <w:right w:val="single" w:sz="4" w:space="0" w:color="auto"/>
            </w:tcBorders>
            <w:noWrap/>
            <w:vAlign w:val="center"/>
          </w:tcPr>
          <w:p w14:paraId="224675CF" w14:textId="027E3DAE" w:rsidR="00990B31" w:rsidRPr="00514B34" w:rsidRDefault="00926556">
            <w:pPr>
              <w:autoSpaceDE w:val="0"/>
              <w:autoSpaceDN w:val="0"/>
              <w:adjustRightInd w:val="0"/>
              <w:jc w:val="center"/>
              <w:rPr>
                <w:rFonts w:cs="Arial"/>
                <w:sz w:val="22"/>
                <w:szCs w:val="22"/>
              </w:rPr>
            </w:pPr>
            <w:del w:id="2443" w:author="CARB" w:date="2023-12-19T12:12:00Z">
              <w:r w:rsidRPr="00E57B53">
                <w:rPr>
                  <w:rFonts w:cs="Arial"/>
                  <w:sz w:val="22"/>
                  <w:szCs w:val="22"/>
                </w:rPr>
                <w:delText>58.67</w:delText>
              </w:r>
            </w:del>
            <w:ins w:id="2444" w:author="CARB" w:date="2023-12-19T12:12:00Z">
              <w:r w:rsidR="00990B31" w:rsidRPr="00514B34">
                <w:rPr>
                  <w:rFonts w:cs="Arial"/>
                  <w:sz w:val="22"/>
                </w:rPr>
                <w:t>55.54</w:t>
              </w:r>
            </w:ins>
          </w:p>
        </w:tc>
        <w:tc>
          <w:tcPr>
            <w:tcW w:w="804" w:type="pct"/>
            <w:tcBorders>
              <w:top w:val="single" w:sz="4" w:space="0" w:color="auto"/>
              <w:left w:val="single" w:sz="4" w:space="0" w:color="auto"/>
              <w:bottom w:val="single" w:sz="4" w:space="0" w:color="auto"/>
              <w:right w:val="single" w:sz="4" w:space="0" w:color="auto"/>
            </w:tcBorders>
            <w:noWrap/>
            <w:vAlign w:val="center"/>
          </w:tcPr>
          <w:p w14:paraId="04225075" w14:textId="4010F0F6" w:rsidR="00990B31" w:rsidRPr="00514B34" w:rsidRDefault="00926556">
            <w:pPr>
              <w:autoSpaceDE w:val="0"/>
              <w:autoSpaceDN w:val="0"/>
              <w:adjustRightInd w:val="0"/>
              <w:jc w:val="center"/>
              <w:rPr>
                <w:rFonts w:cs="Arial"/>
                <w:sz w:val="22"/>
                <w:szCs w:val="22"/>
              </w:rPr>
            </w:pPr>
            <w:del w:id="2445" w:author="CARB" w:date="2023-12-19T12:12:00Z">
              <w:r w:rsidRPr="00E57B53">
                <w:rPr>
                  <w:rFonts w:cs="Arial"/>
                  <w:sz w:val="22"/>
                  <w:szCs w:val="22"/>
                </w:rPr>
                <w:delText>110.13</w:delText>
              </w:r>
            </w:del>
            <w:ins w:id="2446" w:author="CARB" w:date="2023-12-19T12:12:00Z">
              <w:r w:rsidR="00990B31" w:rsidRPr="00514B34">
                <w:rPr>
                  <w:rFonts w:cs="Arial"/>
                  <w:sz w:val="22"/>
                </w:rPr>
                <w:t>45.52</w:t>
              </w:r>
            </w:ins>
          </w:p>
        </w:tc>
        <w:tc>
          <w:tcPr>
            <w:tcW w:w="861" w:type="pct"/>
            <w:tcBorders>
              <w:top w:val="single" w:sz="4" w:space="0" w:color="auto"/>
              <w:left w:val="single" w:sz="4" w:space="0" w:color="auto"/>
              <w:bottom w:val="single" w:sz="4" w:space="0" w:color="auto"/>
              <w:right w:val="single" w:sz="4" w:space="0" w:color="auto"/>
            </w:tcBorders>
            <w:noWrap/>
            <w:vAlign w:val="center"/>
          </w:tcPr>
          <w:p w14:paraId="33754C35" w14:textId="64F8E269" w:rsidR="00990B31" w:rsidRPr="00514B34" w:rsidRDefault="00926556">
            <w:pPr>
              <w:autoSpaceDE w:val="0"/>
              <w:autoSpaceDN w:val="0"/>
              <w:adjustRightInd w:val="0"/>
              <w:jc w:val="center"/>
              <w:rPr>
                <w:rFonts w:cs="Arial"/>
                <w:sz w:val="22"/>
                <w:szCs w:val="22"/>
              </w:rPr>
            </w:pPr>
            <w:del w:id="2447" w:author="CARB" w:date="2023-12-19T12:12:00Z">
              <w:r w:rsidRPr="00E57B53">
                <w:rPr>
                  <w:rFonts w:cs="Arial"/>
                  <w:sz w:val="22"/>
                  <w:szCs w:val="22"/>
                </w:rPr>
                <w:delText>93.36</w:delText>
              </w:r>
            </w:del>
            <w:ins w:id="2448" w:author="CARB" w:date="2023-12-19T12:12:00Z">
              <w:r w:rsidR="00990B31" w:rsidRPr="00514B34">
                <w:rPr>
                  <w:rFonts w:cs="Arial"/>
                  <w:sz w:val="22"/>
                </w:rPr>
                <w:t>12.02</w:t>
              </w:r>
            </w:ins>
          </w:p>
        </w:tc>
      </w:tr>
      <w:tr w:rsidR="00990B31" w:rsidRPr="00DD05B2" w14:paraId="56B3C4A2" w14:textId="77777777">
        <w:trPr>
          <w:trHeight w:val="288"/>
          <w:jc w:val="center"/>
        </w:trPr>
        <w:tc>
          <w:tcPr>
            <w:tcW w:w="1482" w:type="pct"/>
            <w:tcBorders>
              <w:top w:val="single" w:sz="4" w:space="0" w:color="auto"/>
              <w:left w:val="single" w:sz="4" w:space="0" w:color="auto"/>
              <w:bottom w:val="single" w:sz="4" w:space="0" w:color="auto"/>
              <w:right w:val="single" w:sz="4" w:space="0" w:color="auto"/>
            </w:tcBorders>
            <w:noWrap/>
            <w:vAlign w:val="center"/>
          </w:tcPr>
          <w:p w14:paraId="381DC19F" w14:textId="77777777" w:rsidR="00990B31" w:rsidRPr="00514B34" w:rsidRDefault="00990B31">
            <w:pPr>
              <w:autoSpaceDE w:val="0"/>
              <w:autoSpaceDN w:val="0"/>
              <w:adjustRightInd w:val="0"/>
              <w:jc w:val="center"/>
              <w:rPr>
                <w:rFonts w:cs="Arial"/>
                <w:sz w:val="22"/>
                <w:szCs w:val="22"/>
              </w:rPr>
            </w:pPr>
            <w:r w:rsidRPr="00514B34">
              <w:rPr>
                <w:rFonts w:cs="Arial"/>
                <w:sz w:val="22"/>
              </w:rPr>
              <w:t>2:01 PM – 3:00 PM</w:t>
            </w:r>
          </w:p>
        </w:tc>
        <w:tc>
          <w:tcPr>
            <w:tcW w:w="988" w:type="pct"/>
            <w:tcBorders>
              <w:top w:val="single" w:sz="4" w:space="0" w:color="auto"/>
              <w:left w:val="single" w:sz="4" w:space="0" w:color="auto"/>
              <w:bottom w:val="single" w:sz="4" w:space="0" w:color="auto"/>
              <w:right w:val="single" w:sz="4" w:space="0" w:color="auto"/>
            </w:tcBorders>
            <w:noWrap/>
            <w:vAlign w:val="center"/>
          </w:tcPr>
          <w:p w14:paraId="6899C01C" w14:textId="3B12CD35" w:rsidR="00990B31" w:rsidRPr="00514B34" w:rsidRDefault="00926556">
            <w:pPr>
              <w:autoSpaceDE w:val="0"/>
              <w:autoSpaceDN w:val="0"/>
              <w:adjustRightInd w:val="0"/>
              <w:jc w:val="center"/>
              <w:rPr>
                <w:rFonts w:cs="Arial"/>
                <w:sz w:val="22"/>
                <w:szCs w:val="22"/>
              </w:rPr>
            </w:pPr>
            <w:del w:id="2449" w:author="CARB" w:date="2023-12-19T12:12:00Z">
              <w:r w:rsidRPr="00E57B53">
                <w:rPr>
                  <w:rFonts w:cs="Arial"/>
                  <w:sz w:val="22"/>
                  <w:szCs w:val="22"/>
                </w:rPr>
                <w:delText>56.53</w:delText>
              </w:r>
            </w:del>
            <w:ins w:id="2450" w:author="CARB" w:date="2023-12-19T12:12:00Z">
              <w:r w:rsidR="00990B31" w:rsidRPr="00514B34">
                <w:rPr>
                  <w:rFonts w:cs="Arial"/>
                  <w:sz w:val="22"/>
                </w:rPr>
                <w:t>30.00</w:t>
              </w:r>
            </w:ins>
          </w:p>
        </w:tc>
        <w:tc>
          <w:tcPr>
            <w:tcW w:w="865" w:type="pct"/>
            <w:tcBorders>
              <w:top w:val="single" w:sz="4" w:space="0" w:color="auto"/>
              <w:left w:val="single" w:sz="4" w:space="0" w:color="auto"/>
              <w:bottom w:val="single" w:sz="4" w:space="0" w:color="auto"/>
              <w:right w:val="single" w:sz="4" w:space="0" w:color="auto"/>
            </w:tcBorders>
            <w:noWrap/>
            <w:vAlign w:val="center"/>
          </w:tcPr>
          <w:p w14:paraId="6D6BD9B8" w14:textId="5B5735C8" w:rsidR="00990B31" w:rsidRPr="00514B34" w:rsidRDefault="00926556">
            <w:pPr>
              <w:autoSpaceDE w:val="0"/>
              <w:autoSpaceDN w:val="0"/>
              <w:adjustRightInd w:val="0"/>
              <w:jc w:val="center"/>
              <w:rPr>
                <w:rFonts w:cs="Arial"/>
                <w:sz w:val="22"/>
                <w:szCs w:val="22"/>
              </w:rPr>
            </w:pPr>
            <w:del w:id="2451" w:author="CARB" w:date="2023-12-19T12:12:00Z">
              <w:r w:rsidRPr="00E57B53">
                <w:rPr>
                  <w:rFonts w:cs="Arial"/>
                  <w:sz w:val="22"/>
                  <w:szCs w:val="22"/>
                </w:rPr>
                <w:delText>63.57</w:delText>
              </w:r>
            </w:del>
            <w:ins w:id="2452" w:author="CARB" w:date="2023-12-19T12:12:00Z">
              <w:r w:rsidR="00990B31" w:rsidRPr="00514B34">
                <w:rPr>
                  <w:rFonts w:cs="Arial"/>
                  <w:sz w:val="22"/>
                </w:rPr>
                <w:t>59.30</w:t>
              </w:r>
            </w:ins>
          </w:p>
        </w:tc>
        <w:tc>
          <w:tcPr>
            <w:tcW w:w="804" w:type="pct"/>
            <w:tcBorders>
              <w:top w:val="single" w:sz="4" w:space="0" w:color="auto"/>
              <w:left w:val="single" w:sz="4" w:space="0" w:color="auto"/>
              <w:bottom w:val="single" w:sz="4" w:space="0" w:color="auto"/>
              <w:right w:val="single" w:sz="4" w:space="0" w:color="auto"/>
            </w:tcBorders>
            <w:noWrap/>
            <w:vAlign w:val="center"/>
          </w:tcPr>
          <w:p w14:paraId="5D8C6918" w14:textId="3BB71718" w:rsidR="00990B31" w:rsidRPr="00514B34" w:rsidRDefault="00926556">
            <w:pPr>
              <w:autoSpaceDE w:val="0"/>
              <w:autoSpaceDN w:val="0"/>
              <w:adjustRightInd w:val="0"/>
              <w:jc w:val="center"/>
              <w:rPr>
                <w:rFonts w:cs="Arial"/>
                <w:sz w:val="22"/>
                <w:szCs w:val="22"/>
              </w:rPr>
            </w:pPr>
            <w:del w:id="2453" w:author="CARB" w:date="2023-12-19T12:12:00Z">
              <w:r w:rsidRPr="00E57B53">
                <w:rPr>
                  <w:rFonts w:cs="Arial"/>
                  <w:sz w:val="22"/>
                  <w:szCs w:val="22"/>
                </w:rPr>
                <w:delText>115.76</w:delText>
              </w:r>
            </w:del>
            <w:ins w:id="2454" w:author="CARB" w:date="2023-12-19T12:12:00Z">
              <w:r w:rsidR="00990B31" w:rsidRPr="00514B34">
                <w:rPr>
                  <w:rFonts w:cs="Arial"/>
                  <w:sz w:val="22"/>
                </w:rPr>
                <w:t>55.97</w:t>
              </w:r>
            </w:ins>
          </w:p>
        </w:tc>
        <w:tc>
          <w:tcPr>
            <w:tcW w:w="861" w:type="pct"/>
            <w:tcBorders>
              <w:top w:val="single" w:sz="4" w:space="0" w:color="auto"/>
              <w:left w:val="single" w:sz="4" w:space="0" w:color="auto"/>
              <w:bottom w:val="single" w:sz="4" w:space="0" w:color="auto"/>
              <w:right w:val="single" w:sz="4" w:space="0" w:color="auto"/>
            </w:tcBorders>
            <w:noWrap/>
            <w:vAlign w:val="center"/>
          </w:tcPr>
          <w:p w14:paraId="6EA8A44B" w14:textId="79FDBA99" w:rsidR="00990B31" w:rsidRPr="00514B34" w:rsidRDefault="00926556">
            <w:pPr>
              <w:autoSpaceDE w:val="0"/>
              <w:autoSpaceDN w:val="0"/>
              <w:adjustRightInd w:val="0"/>
              <w:jc w:val="center"/>
              <w:rPr>
                <w:rFonts w:cs="Arial"/>
                <w:sz w:val="22"/>
                <w:szCs w:val="22"/>
              </w:rPr>
            </w:pPr>
            <w:del w:id="2455" w:author="CARB" w:date="2023-12-19T12:12:00Z">
              <w:r w:rsidRPr="00E57B53">
                <w:rPr>
                  <w:rFonts w:cs="Arial"/>
                  <w:sz w:val="22"/>
                  <w:szCs w:val="22"/>
                </w:rPr>
                <w:delText>95.25</w:delText>
              </w:r>
            </w:del>
            <w:ins w:id="2456" w:author="CARB" w:date="2023-12-19T12:12:00Z">
              <w:r w:rsidR="00990B31" w:rsidRPr="00514B34">
                <w:rPr>
                  <w:rFonts w:cs="Arial"/>
                  <w:sz w:val="22"/>
                </w:rPr>
                <w:t>42.69</w:t>
              </w:r>
            </w:ins>
          </w:p>
        </w:tc>
      </w:tr>
      <w:tr w:rsidR="00990B31" w:rsidRPr="00DD05B2" w14:paraId="7B729210" w14:textId="77777777">
        <w:trPr>
          <w:trHeight w:val="288"/>
          <w:jc w:val="center"/>
        </w:trPr>
        <w:tc>
          <w:tcPr>
            <w:tcW w:w="1482" w:type="pct"/>
            <w:tcBorders>
              <w:top w:val="single" w:sz="4" w:space="0" w:color="auto"/>
              <w:left w:val="single" w:sz="4" w:space="0" w:color="auto"/>
              <w:bottom w:val="single" w:sz="4" w:space="0" w:color="auto"/>
              <w:right w:val="single" w:sz="4" w:space="0" w:color="auto"/>
            </w:tcBorders>
            <w:noWrap/>
            <w:vAlign w:val="center"/>
          </w:tcPr>
          <w:p w14:paraId="498B7090" w14:textId="77777777" w:rsidR="00990B31" w:rsidRPr="00514B34" w:rsidRDefault="00990B31">
            <w:pPr>
              <w:autoSpaceDE w:val="0"/>
              <w:autoSpaceDN w:val="0"/>
              <w:adjustRightInd w:val="0"/>
              <w:jc w:val="center"/>
              <w:rPr>
                <w:rFonts w:cs="Arial"/>
                <w:sz w:val="22"/>
                <w:szCs w:val="22"/>
              </w:rPr>
            </w:pPr>
            <w:r w:rsidRPr="00514B34">
              <w:rPr>
                <w:rFonts w:cs="Arial"/>
                <w:sz w:val="22"/>
              </w:rPr>
              <w:t>3:01 PM – 4:00 PM</w:t>
            </w:r>
          </w:p>
        </w:tc>
        <w:tc>
          <w:tcPr>
            <w:tcW w:w="988" w:type="pct"/>
            <w:tcBorders>
              <w:top w:val="single" w:sz="4" w:space="0" w:color="auto"/>
              <w:left w:val="single" w:sz="4" w:space="0" w:color="auto"/>
              <w:bottom w:val="single" w:sz="4" w:space="0" w:color="auto"/>
              <w:right w:val="single" w:sz="4" w:space="0" w:color="auto"/>
            </w:tcBorders>
            <w:noWrap/>
            <w:vAlign w:val="center"/>
          </w:tcPr>
          <w:p w14:paraId="056A2BDE" w14:textId="15EC7958" w:rsidR="00990B31" w:rsidRPr="00514B34" w:rsidRDefault="00926556">
            <w:pPr>
              <w:autoSpaceDE w:val="0"/>
              <w:autoSpaceDN w:val="0"/>
              <w:adjustRightInd w:val="0"/>
              <w:jc w:val="center"/>
              <w:rPr>
                <w:rFonts w:cs="Arial"/>
                <w:sz w:val="22"/>
                <w:szCs w:val="22"/>
              </w:rPr>
            </w:pPr>
            <w:del w:id="2457" w:author="CARB" w:date="2023-12-19T12:12:00Z">
              <w:r w:rsidRPr="00E57B53">
                <w:rPr>
                  <w:rFonts w:cs="Arial"/>
                  <w:sz w:val="22"/>
                  <w:szCs w:val="22"/>
                </w:rPr>
                <w:delText>57.80</w:delText>
              </w:r>
            </w:del>
            <w:ins w:id="2458" w:author="CARB" w:date="2023-12-19T12:12:00Z">
              <w:r w:rsidR="00990B31" w:rsidRPr="00514B34">
                <w:rPr>
                  <w:rFonts w:cs="Arial"/>
                  <w:sz w:val="22"/>
                </w:rPr>
                <w:t>30.37</w:t>
              </w:r>
            </w:ins>
          </w:p>
        </w:tc>
        <w:tc>
          <w:tcPr>
            <w:tcW w:w="865" w:type="pct"/>
            <w:tcBorders>
              <w:top w:val="single" w:sz="4" w:space="0" w:color="auto"/>
              <w:left w:val="single" w:sz="4" w:space="0" w:color="auto"/>
              <w:bottom w:val="single" w:sz="4" w:space="0" w:color="auto"/>
              <w:right w:val="single" w:sz="4" w:space="0" w:color="auto"/>
            </w:tcBorders>
            <w:noWrap/>
            <w:vAlign w:val="center"/>
          </w:tcPr>
          <w:p w14:paraId="5521982C" w14:textId="2BF7DEE4" w:rsidR="00990B31" w:rsidRPr="00514B34" w:rsidRDefault="00926556">
            <w:pPr>
              <w:autoSpaceDE w:val="0"/>
              <w:autoSpaceDN w:val="0"/>
              <w:adjustRightInd w:val="0"/>
              <w:jc w:val="center"/>
              <w:rPr>
                <w:rFonts w:cs="Arial"/>
                <w:sz w:val="22"/>
                <w:szCs w:val="22"/>
              </w:rPr>
            </w:pPr>
            <w:del w:id="2459" w:author="CARB" w:date="2023-12-19T12:12:00Z">
              <w:r w:rsidRPr="00E57B53">
                <w:rPr>
                  <w:rFonts w:cs="Arial"/>
                  <w:sz w:val="22"/>
                  <w:szCs w:val="22"/>
                </w:rPr>
                <w:delText>26.45</w:delText>
              </w:r>
            </w:del>
            <w:ins w:id="2460" w:author="CARB" w:date="2023-12-19T12:12:00Z">
              <w:r w:rsidR="00990B31" w:rsidRPr="00514B34">
                <w:rPr>
                  <w:rFonts w:cs="Arial"/>
                  <w:sz w:val="22"/>
                </w:rPr>
                <w:t>64.33</w:t>
              </w:r>
            </w:ins>
          </w:p>
        </w:tc>
        <w:tc>
          <w:tcPr>
            <w:tcW w:w="804" w:type="pct"/>
            <w:tcBorders>
              <w:top w:val="single" w:sz="4" w:space="0" w:color="auto"/>
              <w:left w:val="single" w:sz="4" w:space="0" w:color="auto"/>
              <w:bottom w:val="single" w:sz="4" w:space="0" w:color="auto"/>
              <w:right w:val="single" w:sz="4" w:space="0" w:color="auto"/>
            </w:tcBorders>
            <w:noWrap/>
            <w:vAlign w:val="center"/>
          </w:tcPr>
          <w:p w14:paraId="04D7B67D" w14:textId="5F2E93F6" w:rsidR="00990B31" w:rsidRPr="00514B34" w:rsidRDefault="00926556">
            <w:pPr>
              <w:autoSpaceDE w:val="0"/>
              <w:autoSpaceDN w:val="0"/>
              <w:adjustRightInd w:val="0"/>
              <w:jc w:val="center"/>
              <w:rPr>
                <w:rFonts w:cs="Arial"/>
                <w:sz w:val="22"/>
                <w:szCs w:val="22"/>
              </w:rPr>
            </w:pPr>
            <w:del w:id="2461" w:author="CARB" w:date="2023-12-19T12:12:00Z">
              <w:r w:rsidRPr="00E57B53">
                <w:rPr>
                  <w:rFonts w:cs="Arial"/>
                  <w:sz w:val="22"/>
                  <w:szCs w:val="22"/>
                </w:rPr>
                <w:delText>123.91</w:delText>
              </w:r>
            </w:del>
            <w:ins w:id="2462" w:author="CARB" w:date="2023-12-19T12:12:00Z">
              <w:r w:rsidR="00990B31" w:rsidRPr="00514B34">
                <w:rPr>
                  <w:rFonts w:cs="Arial"/>
                  <w:sz w:val="22"/>
                </w:rPr>
                <w:t>105.71</w:t>
              </w:r>
            </w:ins>
          </w:p>
        </w:tc>
        <w:tc>
          <w:tcPr>
            <w:tcW w:w="861" w:type="pct"/>
            <w:tcBorders>
              <w:top w:val="single" w:sz="4" w:space="0" w:color="auto"/>
              <w:left w:val="single" w:sz="4" w:space="0" w:color="auto"/>
              <w:bottom w:val="single" w:sz="4" w:space="0" w:color="auto"/>
              <w:right w:val="single" w:sz="4" w:space="0" w:color="auto"/>
            </w:tcBorders>
            <w:noWrap/>
            <w:vAlign w:val="center"/>
          </w:tcPr>
          <w:p w14:paraId="62809F77" w14:textId="18EF3AFB" w:rsidR="00990B31" w:rsidRPr="00514B34" w:rsidRDefault="00926556">
            <w:pPr>
              <w:autoSpaceDE w:val="0"/>
              <w:autoSpaceDN w:val="0"/>
              <w:adjustRightInd w:val="0"/>
              <w:jc w:val="center"/>
              <w:rPr>
                <w:rFonts w:cs="Arial"/>
                <w:sz w:val="22"/>
                <w:szCs w:val="22"/>
              </w:rPr>
            </w:pPr>
            <w:del w:id="2463" w:author="CARB" w:date="2023-12-19T12:12:00Z">
              <w:r w:rsidRPr="00E57B53">
                <w:rPr>
                  <w:rFonts w:cs="Arial"/>
                  <w:sz w:val="22"/>
                  <w:szCs w:val="22"/>
                </w:rPr>
                <w:delText>104.30</w:delText>
              </w:r>
            </w:del>
            <w:ins w:id="2464" w:author="CARB" w:date="2023-12-19T12:12:00Z">
              <w:r w:rsidR="00990B31" w:rsidRPr="00514B34">
                <w:rPr>
                  <w:rFonts w:cs="Arial"/>
                  <w:sz w:val="22"/>
                </w:rPr>
                <w:t>80.03</w:t>
              </w:r>
            </w:ins>
          </w:p>
        </w:tc>
      </w:tr>
      <w:tr w:rsidR="00990B31" w:rsidRPr="00DD05B2" w14:paraId="2792759B" w14:textId="77777777">
        <w:trPr>
          <w:trHeight w:val="288"/>
          <w:jc w:val="center"/>
        </w:trPr>
        <w:tc>
          <w:tcPr>
            <w:tcW w:w="1482" w:type="pct"/>
            <w:tcBorders>
              <w:top w:val="single" w:sz="4" w:space="0" w:color="auto"/>
              <w:left w:val="single" w:sz="4" w:space="0" w:color="auto"/>
              <w:bottom w:val="single" w:sz="4" w:space="0" w:color="auto"/>
              <w:right w:val="single" w:sz="4" w:space="0" w:color="auto"/>
            </w:tcBorders>
            <w:noWrap/>
            <w:vAlign w:val="center"/>
          </w:tcPr>
          <w:p w14:paraId="755A56FC" w14:textId="77777777" w:rsidR="00990B31" w:rsidRPr="00514B34" w:rsidRDefault="00990B31">
            <w:pPr>
              <w:autoSpaceDE w:val="0"/>
              <w:autoSpaceDN w:val="0"/>
              <w:adjustRightInd w:val="0"/>
              <w:jc w:val="center"/>
              <w:rPr>
                <w:rFonts w:cs="Arial"/>
                <w:sz w:val="22"/>
                <w:szCs w:val="22"/>
              </w:rPr>
            </w:pPr>
            <w:r w:rsidRPr="00514B34">
              <w:rPr>
                <w:rFonts w:cs="Arial"/>
                <w:sz w:val="22"/>
              </w:rPr>
              <w:t>4:01 PM – 5:00 PM</w:t>
            </w:r>
          </w:p>
        </w:tc>
        <w:tc>
          <w:tcPr>
            <w:tcW w:w="988" w:type="pct"/>
            <w:tcBorders>
              <w:top w:val="single" w:sz="4" w:space="0" w:color="auto"/>
              <w:left w:val="single" w:sz="4" w:space="0" w:color="auto"/>
              <w:bottom w:val="single" w:sz="4" w:space="0" w:color="auto"/>
              <w:right w:val="single" w:sz="4" w:space="0" w:color="auto"/>
            </w:tcBorders>
            <w:noWrap/>
            <w:vAlign w:val="center"/>
          </w:tcPr>
          <w:p w14:paraId="25C80666" w14:textId="2CB67744" w:rsidR="00990B31" w:rsidRPr="00514B34" w:rsidRDefault="00926556">
            <w:pPr>
              <w:autoSpaceDE w:val="0"/>
              <w:autoSpaceDN w:val="0"/>
              <w:adjustRightInd w:val="0"/>
              <w:jc w:val="center"/>
              <w:rPr>
                <w:rFonts w:cs="Arial"/>
                <w:sz w:val="22"/>
                <w:szCs w:val="22"/>
              </w:rPr>
            </w:pPr>
            <w:del w:id="2465" w:author="CARB" w:date="2023-12-19T12:12:00Z">
              <w:r w:rsidRPr="00E57B53">
                <w:rPr>
                  <w:rFonts w:cs="Arial"/>
                  <w:sz w:val="22"/>
                  <w:szCs w:val="22"/>
                </w:rPr>
                <w:delText>92.45</w:delText>
              </w:r>
            </w:del>
            <w:ins w:id="2466" w:author="CARB" w:date="2023-12-19T12:12:00Z">
              <w:r w:rsidR="00990B31" w:rsidRPr="00514B34">
                <w:rPr>
                  <w:rFonts w:cs="Arial"/>
                  <w:sz w:val="22"/>
                </w:rPr>
                <w:t>67.27</w:t>
              </w:r>
            </w:ins>
          </w:p>
        </w:tc>
        <w:tc>
          <w:tcPr>
            <w:tcW w:w="865" w:type="pct"/>
            <w:tcBorders>
              <w:top w:val="single" w:sz="4" w:space="0" w:color="auto"/>
              <w:left w:val="single" w:sz="4" w:space="0" w:color="auto"/>
              <w:bottom w:val="single" w:sz="4" w:space="0" w:color="auto"/>
              <w:right w:val="single" w:sz="4" w:space="0" w:color="auto"/>
            </w:tcBorders>
            <w:noWrap/>
            <w:vAlign w:val="center"/>
          </w:tcPr>
          <w:p w14:paraId="05AA2C7C" w14:textId="6F0A3B80" w:rsidR="00990B31" w:rsidRPr="00514B34" w:rsidRDefault="00926556">
            <w:pPr>
              <w:autoSpaceDE w:val="0"/>
              <w:autoSpaceDN w:val="0"/>
              <w:adjustRightInd w:val="0"/>
              <w:jc w:val="center"/>
              <w:rPr>
                <w:rFonts w:cs="Arial"/>
                <w:sz w:val="22"/>
                <w:szCs w:val="22"/>
              </w:rPr>
            </w:pPr>
            <w:del w:id="2467" w:author="CARB" w:date="2023-12-19T12:12:00Z">
              <w:r w:rsidRPr="00E57B53">
                <w:rPr>
                  <w:rFonts w:cs="Arial"/>
                  <w:sz w:val="22"/>
                  <w:szCs w:val="22"/>
                </w:rPr>
                <w:delText>48.57</w:delText>
              </w:r>
            </w:del>
            <w:ins w:id="2468" w:author="CARB" w:date="2023-12-19T12:12:00Z">
              <w:r w:rsidR="00990B31" w:rsidRPr="00514B34">
                <w:rPr>
                  <w:rFonts w:cs="Arial"/>
                  <w:sz w:val="22"/>
                </w:rPr>
                <w:t>27.72</w:t>
              </w:r>
            </w:ins>
          </w:p>
        </w:tc>
        <w:tc>
          <w:tcPr>
            <w:tcW w:w="804" w:type="pct"/>
            <w:tcBorders>
              <w:top w:val="single" w:sz="4" w:space="0" w:color="auto"/>
              <w:left w:val="single" w:sz="4" w:space="0" w:color="auto"/>
              <w:bottom w:val="single" w:sz="4" w:space="0" w:color="auto"/>
              <w:right w:val="single" w:sz="4" w:space="0" w:color="auto"/>
            </w:tcBorders>
            <w:noWrap/>
            <w:vAlign w:val="center"/>
          </w:tcPr>
          <w:p w14:paraId="6C7931B7" w14:textId="7699887F" w:rsidR="00990B31" w:rsidRPr="00514B34" w:rsidRDefault="00926556">
            <w:pPr>
              <w:autoSpaceDE w:val="0"/>
              <w:autoSpaceDN w:val="0"/>
              <w:adjustRightInd w:val="0"/>
              <w:jc w:val="center"/>
              <w:rPr>
                <w:rFonts w:cs="Arial"/>
                <w:sz w:val="22"/>
                <w:szCs w:val="22"/>
              </w:rPr>
            </w:pPr>
            <w:del w:id="2469" w:author="CARB" w:date="2023-12-19T12:12:00Z">
              <w:r w:rsidRPr="00E57B53">
                <w:rPr>
                  <w:rFonts w:cs="Arial"/>
                  <w:sz w:val="22"/>
                  <w:szCs w:val="22"/>
                </w:rPr>
                <w:delText>131.52</w:delText>
              </w:r>
            </w:del>
            <w:ins w:id="2470" w:author="CARB" w:date="2023-12-19T12:12:00Z">
              <w:r w:rsidR="00990B31" w:rsidRPr="00514B34">
                <w:rPr>
                  <w:rFonts w:cs="Arial"/>
                  <w:sz w:val="22"/>
                </w:rPr>
                <w:t>111.19</w:t>
              </w:r>
            </w:ins>
          </w:p>
        </w:tc>
        <w:tc>
          <w:tcPr>
            <w:tcW w:w="861" w:type="pct"/>
            <w:tcBorders>
              <w:top w:val="single" w:sz="4" w:space="0" w:color="auto"/>
              <w:left w:val="single" w:sz="4" w:space="0" w:color="auto"/>
              <w:bottom w:val="single" w:sz="4" w:space="0" w:color="auto"/>
              <w:right w:val="single" w:sz="4" w:space="0" w:color="auto"/>
            </w:tcBorders>
            <w:noWrap/>
            <w:vAlign w:val="center"/>
          </w:tcPr>
          <w:p w14:paraId="00751AD1" w14:textId="7B1658A9" w:rsidR="00990B31" w:rsidRPr="00514B34" w:rsidRDefault="00926556">
            <w:pPr>
              <w:autoSpaceDE w:val="0"/>
              <w:autoSpaceDN w:val="0"/>
              <w:adjustRightInd w:val="0"/>
              <w:jc w:val="center"/>
              <w:rPr>
                <w:rFonts w:cs="Arial"/>
                <w:sz w:val="22"/>
                <w:szCs w:val="22"/>
              </w:rPr>
            </w:pPr>
            <w:del w:id="2471" w:author="CARB" w:date="2023-12-19T12:12:00Z">
              <w:r w:rsidRPr="00E57B53">
                <w:rPr>
                  <w:rFonts w:cs="Arial"/>
                  <w:sz w:val="22"/>
                  <w:szCs w:val="22"/>
                </w:rPr>
                <w:delText>136.96</w:delText>
              </w:r>
            </w:del>
            <w:ins w:id="2472" w:author="CARB" w:date="2023-12-19T12:12:00Z">
              <w:r w:rsidR="00990B31" w:rsidRPr="00514B34">
                <w:rPr>
                  <w:rFonts w:cs="Arial"/>
                  <w:sz w:val="22"/>
                </w:rPr>
                <w:t>131.76</w:t>
              </w:r>
            </w:ins>
          </w:p>
        </w:tc>
      </w:tr>
      <w:tr w:rsidR="00990B31" w:rsidRPr="00DD05B2" w14:paraId="57CF88B5" w14:textId="77777777">
        <w:trPr>
          <w:trHeight w:val="288"/>
          <w:jc w:val="center"/>
        </w:trPr>
        <w:tc>
          <w:tcPr>
            <w:tcW w:w="1482" w:type="pct"/>
            <w:tcBorders>
              <w:top w:val="single" w:sz="4" w:space="0" w:color="auto"/>
              <w:left w:val="single" w:sz="4" w:space="0" w:color="auto"/>
              <w:bottom w:val="single" w:sz="4" w:space="0" w:color="auto"/>
              <w:right w:val="single" w:sz="4" w:space="0" w:color="auto"/>
            </w:tcBorders>
            <w:noWrap/>
            <w:vAlign w:val="center"/>
          </w:tcPr>
          <w:p w14:paraId="38B67F32" w14:textId="77777777" w:rsidR="00990B31" w:rsidRPr="00514B34" w:rsidRDefault="00990B31">
            <w:pPr>
              <w:autoSpaceDE w:val="0"/>
              <w:autoSpaceDN w:val="0"/>
              <w:adjustRightInd w:val="0"/>
              <w:jc w:val="center"/>
              <w:rPr>
                <w:rFonts w:cs="Arial"/>
                <w:sz w:val="22"/>
                <w:szCs w:val="22"/>
              </w:rPr>
            </w:pPr>
            <w:r w:rsidRPr="00514B34">
              <w:rPr>
                <w:rFonts w:cs="Arial"/>
                <w:sz w:val="22"/>
              </w:rPr>
              <w:t>5:01 PM – 6:00 PM</w:t>
            </w:r>
          </w:p>
        </w:tc>
        <w:tc>
          <w:tcPr>
            <w:tcW w:w="988" w:type="pct"/>
            <w:tcBorders>
              <w:top w:val="single" w:sz="4" w:space="0" w:color="auto"/>
              <w:left w:val="single" w:sz="4" w:space="0" w:color="auto"/>
              <w:bottom w:val="single" w:sz="4" w:space="0" w:color="auto"/>
              <w:right w:val="single" w:sz="4" w:space="0" w:color="auto"/>
            </w:tcBorders>
            <w:noWrap/>
            <w:vAlign w:val="center"/>
          </w:tcPr>
          <w:p w14:paraId="4C3A75DF" w14:textId="23543439" w:rsidR="00990B31" w:rsidRPr="00514B34" w:rsidRDefault="00926556">
            <w:pPr>
              <w:autoSpaceDE w:val="0"/>
              <w:autoSpaceDN w:val="0"/>
              <w:adjustRightInd w:val="0"/>
              <w:jc w:val="center"/>
              <w:rPr>
                <w:rFonts w:cs="Arial"/>
                <w:sz w:val="22"/>
                <w:szCs w:val="22"/>
              </w:rPr>
            </w:pPr>
            <w:del w:id="2473" w:author="CARB" w:date="2023-12-19T12:12:00Z">
              <w:r w:rsidRPr="00E57B53">
                <w:rPr>
                  <w:rFonts w:cs="Arial"/>
                  <w:sz w:val="22"/>
                  <w:szCs w:val="22"/>
                </w:rPr>
                <w:delText>125.85</w:delText>
              </w:r>
            </w:del>
            <w:ins w:id="2474" w:author="CARB" w:date="2023-12-19T12:12:00Z">
              <w:r w:rsidR="00990B31" w:rsidRPr="00514B34">
                <w:rPr>
                  <w:rFonts w:cs="Arial"/>
                  <w:sz w:val="22"/>
                </w:rPr>
                <w:t>110.22</w:t>
              </w:r>
            </w:ins>
          </w:p>
        </w:tc>
        <w:tc>
          <w:tcPr>
            <w:tcW w:w="865" w:type="pct"/>
            <w:tcBorders>
              <w:top w:val="single" w:sz="4" w:space="0" w:color="auto"/>
              <w:left w:val="single" w:sz="4" w:space="0" w:color="auto"/>
              <w:bottom w:val="single" w:sz="4" w:space="0" w:color="auto"/>
              <w:right w:val="single" w:sz="4" w:space="0" w:color="auto"/>
            </w:tcBorders>
            <w:noWrap/>
            <w:vAlign w:val="center"/>
          </w:tcPr>
          <w:p w14:paraId="79C8BFEE" w14:textId="706426AD" w:rsidR="00990B31" w:rsidRPr="00514B34" w:rsidRDefault="00926556">
            <w:pPr>
              <w:autoSpaceDE w:val="0"/>
              <w:autoSpaceDN w:val="0"/>
              <w:adjustRightInd w:val="0"/>
              <w:jc w:val="center"/>
              <w:rPr>
                <w:rFonts w:cs="Arial"/>
                <w:sz w:val="22"/>
                <w:szCs w:val="22"/>
              </w:rPr>
            </w:pPr>
            <w:del w:id="2475" w:author="CARB" w:date="2023-12-19T12:12:00Z">
              <w:r w:rsidRPr="00E57B53">
                <w:rPr>
                  <w:rFonts w:cs="Arial"/>
                  <w:sz w:val="22"/>
                  <w:szCs w:val="22"/>
                </w:rPr>
                <w:delText>120.79</w:delText>
              </w:r>
            </w:del>
            <w:ins w:id="2476" w:author="CARB" w:date="2023-12-19T12:12:00Z">
              <w:r w:rsidR="00990B31" w:rsidRPr="00514B34">
                <w:rPr>
                  <w:rFonts w:cs="Arial"/>
                  <w:sz w:val="22"/>
                </w:rPr>
                <w:t>32.27</w:t>
              </w:r>
            </w:ins>
          </w:p>
        </w:tc>
        <w:tc>
          <w:tcPr>
            <w:tcW w:w="804" w:type="pct"/>
            <w:tcBorders>
              <w:top w:val="single" w:sz="4" w:space="0" w:color="auto"/>
              <w:left w:val="single" w:sz="4" w:space="0" w:color="auto"/>
              <w:bottom w:val="single" w:sz="4" w:space="0" w:color="auto"/>
              <w:right w:val="single" w:sz="4" w:space="0" w:color="auto"/>
            </w:tcBorders>
            <w:noWrap/>
            <w:vAlign w:val="center"/>
          </w:tcPr>
          <w:p w14:paraId="2577F816" w14:textId="4D2CAEFC" w:rsidR="00990B31" w:rsidRPr="00514B34" w:rsidRDefault="00926556">
            <w:pPr>
              <w:autoSpaceDE w:val="0"/>
              <w:autoSpaceDN w:val="0"/>
              <w:adjustRightInd w:val="0"/>
              <w:jc w:val="center"/>
              <w:rPr>
                <w:rFonts w:cs="Arial"/>
                <w:sz w:val="22"/>
                <w:szCs w:val="22"/>
              </w:rPr>
            </w:pPr>
            <w:del w:id="2477" w:author="CARB" w:date="2023-12-19T12:12:00Z">
              <w:r w:rsidRPr="00E57B53">
                <w:rPr>
                  <w:rFonts w:cs="Arial"/>
                  <w:sz w:val="22"/>
                  <w:szCs w:val="22"/>
                </w:rPr>
                <w:delText>146.52</w:delText>
              </w:r>
            </w:del>
            <w:ins w:id="2478" w:author="CARB" w:date="2023-12-19T12:12:00Z">
              <w:r w:rsidR="00990B31" w:rsidRPr="00514B34">
                <w:rPr>
                  <w:rFonts w:cs="Arial"/>
                  <w:sz w:val="22"/>
                </w:rPr>
                <w:t>137.65</w:t>
              </w:r>
            </w:ins>
          </w:p>
        </w:tc>
        <w:tc>
          <w:tcPr>
            <w:tcW w:w="861" w:type="pct"/>
            <w:tcBorders>
              <w:top w:val="single" w:sz="4" w:space="0" w:color="auto"/>
              <w:left w:val="single" w:sz="4" w:space="0" w:color="auto"/>
              <w:bottom w:val="single" w:sz="4" w:space="0" w:color="auto"/>
              <w:right w:val="single" w:sz="4" w:space="0" w:color="auto"/>
            </w:tcBorders>
            <w:noWrap/>
            <w:vAlign w:val="center"/>
          </w:tcPr>
          <w:p w14:paraId="067529C1" w14:textId="4641E85E" w:rsidR="00990B31" w:rsidRPr="00514B34" w:rsidRDefault="00926556">
            <w:pPr>
              <w:autoSpaceDE w:val="0"/>
              <w:autoSpaceDN w:val="0"/>
              <w:adjustRightInd w:val="0"/>
              <w:jc w:val="center"/>
              <w:rPr>
                <w:rFonts w:cs="Arial"/>
                <w:sz w:val="22"/>
                <w:szCs w:val="22"/>
              </w:rPr>
            </w:pPr>
            <w:del w:id="2479" w:author="CARB" w:date="2023-12-19T12:12:00Z">
              <w:r w:rsidRPr="00E57B53">
                <w:rPr>
                  <w:rFonts w:cs="Arial"/>
                  <w:sz w:val="22"/>
                  <w:szCs w:val="22"/>
                </w:rPr>
                <w:delText>156.40</w:delText>
              </w:r>
            </w:del>
            <w:ins w:id="2480" w:author="CARB" w:date="2023-12-19T12:12:00Z">
              <w:r w:rsidR="00990B31" w:rsidRPr="00514B34">
                <w:rPr>
                  <w:rFonts w:cs="Arial"/>
                  <w:sz w:val="22"/>
                </w:rPr>
                <w:t>153.57</w:t>
              </w:r>
            </w:ins>
          </w:p>
        </w:tc>
      </w:tr>
      <w:tr w:rsidR="00990B31" w:rsidRPr="00DD05B2" w14:paraId="02B9F37E" w14:textId="77777777">
        <w:trPr>
          <w:trHeight w:val="288"/>
          <w:jc w:val="center"/>
        </w:trPr>
        <w:tc>
          <w:tcPr>
            <w:tcW w:w="1482" w:type="pct"/>
            <w:tcBorders>
              <w:top w:val="single" w:sz="4" w:space="0" w:color="auto"/>
              <w:left w:val="single" w:sz="4" w:space="0" w:color="auto"/>
              <w:bottom w:val="single" w:sz="4" w:space="0" w:color="auto"/>
              <w:right w:val="single" w:sz="4" w:space="0" w:color="auto"/>
            </w:tcBorders>
            <w:noWrap/>
            <w:vAlign w:val="center"/>
          </w:tcPr>
          <w:p w14:paraId="4FBC7F6A" w14:textId="77777777" w:rsidR="00990B31" w:rsidRPr="00514B34" w:rsidRDefault="00990B31">
            <w:pPr>
              <w:autoSpaceDE w:val="0"/>
              <w:autoSpaceDN w:val="0"/>
              <w:adjustRightInd w:val="0"/>
              <w:jc w:val="center"/>
              <w:rPr>
                <w:rFonts w:cs="Arial"/>
                <w:sz w:val="22"/>
                <w:szCs w:val="22"/>
              </w:rPr>
            </w:pPr>
            <w:r w:rsidRPr="00514B34">
              <w:rPr>
                <w:rFonts w:cs="Arial"/>
                <w:sz w:val="22"/>
              </w:rPr>
              <w:t>6:01 PM – 7:00 PM</w:t>
            </w:r>
          </w:p>
        </w:tc>
        <w:tc>
          <w:tcPr>
            <w:tcW w:w="988" w:type="pct"/>
            <w:tcBorders>
              <w:top w:val="single" w:sz="4" w:space="0" w:color="auto"/>
              <w:left w:val="single" w:sz="4" w:space="0" w:color="auto"/>
              <w:bottom w:val="single" w:sz="4" w:space="0" w:color="auto"/>
              <w:right w:val="single" w:sz="4" w:space="0" w:color="auto"/>
            </w:tcBorders>
            <w:noWrap/>
            <w:vAlign w:val="center"/>
          </w:tcPr>
          <w:p w14:paraId="0D70E26C" w14:textId="697C2A6C" w:rsidR="00990B31" w:rsidRPr="00514B34" w:rsidRDefault="00926556">
            <w:pPr>
              <w:autoSpaceDE w:val="0"/>
              <w:autoSpaceDN w:val="0"/>
              <w:adjustRightInd w:val="0"/>
              <w:jc w:val="center"/>
              <w:rPr>
                <w:rFonts w:cs="Arial"/>
                <w:sz w:val="22"/>
                <w:szCs w:val="22"/>
              </w:rPr>
            </w:pPr>
            <w:del w:id="2481" w:author="CARB" w:date="2023-12-19T12:12:00Z">
              <w:r w:rsidRPr="00E57B53">
                <w:rPr>
                  <w:rFonts w:cs="Arial"/>
                  <w:sz w:val="22"/>
                  <w:szCs w:val="22"/>
                </w:rPr>
                <w:delText>144.90</w:delText>
              </w:r>
            </w:del>
            <w:ins w:id="2482" w:author="CARB" w:date="2023-12-19T12:12:00Z">
              <w:r w:rsidR="00990B31" w:rsidRPr="00514B34">
                <w:rPr>
                  <w:rFonts w:cs="Arial"/>
                  <w:sz w:val="22"/>
                </w:rPr>
                <w:t>145.35</w:t>
              </w:r>
            </w:ins>
          </w:p>
        </w:tc>
        <w:tc>
          <w:tcPr>
            <w:tcW w:w="865" w:type="pct"/>
            <w:tcBorders>
              <w:top w:val="single" w:sz="4" w:space="0" w:color="auto"/>
              <w:left w:val="single" w:sz="4" w:space="0" w:color="auto"/>
              <w:bottom w:val="single" w:sz="4" w:space="0" w:color="auto"/>
              <w:right w:val="single" w:sz="4" w:space="0" w:color="auto"/>
            </w:tcBorders>
            <w:noWrap/>
            <w:vAlign w:val="center"/>
          </w:tcPr>
          <w:p w14:paraId="3EAB05B4" w14:textId="5B746DFD" w:rsidR="00990B31" w:rsidRPr="00514B34" w:rsidRDefault="00926556">
            <w:pPr>
              <w:autoSpaceDE w:val="0"/>
              <w:autoSpaceDN w:val="0"/>
              <w:adjustRightInd w:val="0"/>
              <w:jc w:val="center"/>
              <w:rPr>
                <w:rFonts w:cs="Arial"/>
                <w:sz w:val="22"/>
                <w:szCs w:val="22"/>
              </w:rPr>
            </w:pPr>
            <w:del w:id="2483" w:author="CARB" w:date="2023-12-19T12:12:00Z">
              <w:r w:rsidRPr="00E57B53">
                <w:rPr>
                  <w:rFonts w:cs="Arial"/>
                  <w:sz w:val="22"/>
                  <w:szCs w:val="22"/>
                </w:rPr>
                <w:delText>151.38</w:delText>
              </w:r>
            </w:del>
            <w:ins w:id="2484" w:author="CARB" w:date="2023-12-19T12:12:00Z">
              <w:r w:rsidR="00990B31" w:rsidRPr="00514B34">
                <w:rPr>
                  <w:rFonts w:cs="Arial"/>
                  <w:sz w:val="22"/>
                </w:rPr>
                <w:t>80.02</w:t>
              </w:r>
            </w:ins>
          </w:p>
        </w:tc>
        <w:tc>
          <w:tcPr>
            <w:tcW w:w="804" w:type="pct"/>
            <w:tcBorders>
              <w:top w:val="single" w:sz="4" w:space="0" w:color="auto"/>
              <w:left w:val="single" w:sz="4" w:space="0" w:color="auto"/>
              <w:bottom w:val="single" w:sz="4" w:space="0" w:color="auto"/>
              <w:right w:val="single" w:sz="4" w:space="0" w:color="auto"/>
            </w:tcBorders>
            <w:noWrap/>
            <w:vAlign w:val="center"/>
          </w:tcPr>
          <w:p w14:paraId="42069445" w14:textId="1CAC6D50" w:rsidR="00990B31" w:rsidRPr="00514B34" w:rsidRDefault="00926556">
            <w:pPr>
              <w:autoSpaceDE w:val="0"/>
              <w:autoSpaceDN w:val="0"/>
              <w:adjustRightInd w:val="0"/>
              <w:jc w:val="center"/>
              <w:rPr>
                <w:rFonts w:cs="Arial"/>
                <w:sz w:val="22"/>
                <w:szCs w:val="22"/>
              </w:rPr>
            </w:pPr>
            <w:del w:id="2485" w:author="CARB" w:date="2023-12-19T12:12:00Z">
              <w:r w:rsidRPr="00E57B53">
                <w:rPr>
                  <w:rFonts w:cs="Arial"/>
                  <w:sz w:val="22"/>
                  <w:szCs w:val="22"/>
                </w:rPr>
                <w:delText>155.70</w:delText>
              </w:r>
            </w:del>
            <w:ins w:id="2486" w:author="CARB" w:date="2023-12-19T12:12:00Z">
              <w:r w:rsidR="00990B31" w:rsidRPr="00514B34">
                <w:rPr>
                  <w:rFonts w:cs="Arial"/>
                  <w:sz w:val="22"/>
                </w:rPr>
                <w:t>151.04</w:t>
              </w:r>
            </w:ins>
          </w:p>
        </w:tc>
        <w:tc>
          <w:tcPr>
            <w:tcW w:w="861" w:type="pct"/>
            <w:tcBorders>
              <w:top w:val="single" w:sz="4" w:space="0" w:color="auto"/>
              <w:left w:val="single" w:sz="4" w:space="0" w:color="auto"/>
              <w:bottom w:val="single" w:sz="4" w:space="0" w:color="auto"/>
              <w:right w:val="single" w:sz="4" w:space="0" w:color="auto"/>
            </w:tcBorders>
            <w:noWrap/>
            <w:vAlign w:val="center"/>
          </w:tcPr>
          <w:p w14:paraId="1172F8A8" w14:textId="1DEA46D8" w:rsidR="00990B31" w:rsidRPr="00514B34" w:rsidRDefault="00926556">
            <w:pPr>
              <w:autoSpaceDE w:val="0"/>
              <w:autoSpaceDN w:val="0"/>
              <w:adjustRightInd w:val="0"/>
              <w:jc w:val="center"/>
              <w:rPr>
                <w:rFonts w:cs="Arial"/>
                <w:sz w:val="22"/>
                <w:szCs w:val="22"/>
              </w:rPr>
            </w:pPr>
            <w:del w:id="2487" w:author="CARB" w:date="2023-12-19T12:12:00Z">
              <w:r w:rsidRPr="00E57B53">
                <w:rPr>
                  <w:rFonts w:cs="Arial"/>
                  <w:sz w:val="22"/>
                  <w:szCs w:val="22"/>
                </w:rPr>
                <w:delText>153.00</w:delText>
              </w:r>
            </w:del>
            <w:ins w:id="2488" w:author="CARB" w:date="2023-12-19T12:12:00Z">
              <w:r w:rsidR="00990B31" w:rsidRPr="00514B34">
                <w:rPr>
                  <w:rFonts w:cs="Arial"/>
                  <w:sz w:val="22"/>
                </w:rPr>
                <w:t>156.76</w:t>
              </w:r>
            </w:ins>
          </w:p>
        </w:tc>
      </w:tr>
      <w:tr w:rsidR="00990B31" w:rsidRPr="00DD05B2" w14:paraId="7B85D0FD" w14:textId="77777777">
        <w:trPr>
          <w:trHeight w:val="288"/>
          <w:jc w:val="center"/>
        </w:trPr>
        <w:tc>
          <w:tcPr>
            <w:tcW w:w="1482" w:type="pct"/>
            <w:tcBorders>
              <w:top w:val="single" w:sz="4" w:space="0" w:color="auto"/>
              <w:left w:val="single" w:sz="4" w:space="0" w:color="auto"/>
              <w:bottom w:val="single" w:sz="4" w:space="0" w:color="auto"/>
              <w:right w:val="single" w:sz="4" w:space="0" w:color="auto"/>
            </w:tcBorders>
            <w:noWrap/>
            <w:vAlign w:val="center"/>
          </w:tcPr>
          <w:p w14:paraId="32BECD90" w14:textId="77777777" w:rsidR="00990B31" w:rsidRPr="00514B34" w:rsidRDefault="00990B31">
            <w:pPr>
              <w:autoSpaceDE w:val="0"/>
              <w:autoSpaceDN w:val="0"/>
              <w:adjustRightInd w:val="0"/>
              <w:jc w:val="center"/>
              <w:rPr>
                <w:rFonts w:cs="Arial"/>
                <w:sz w:val="22"/>
                <w:szCs w:val="22"/>
              </w:rPr>
            </w:pPr>
            <w:r w:rsidRPr="00514B34">
              <w:rPr>
                <w:rFonts w:cs="Arial"/>
                <w:sz w:val="22"/>
              </w:rPr>
              <w:t>7:01 PM – 8:00 PM</w:t>
            </w:r>
          </w:p>
        </w:tc>
        <w:tc>
          <w:tcPr>
            <w:tcW w:w="988" w:type="pct"/>
            <w:tcBorders>
              <w:top w:val="single" w:sz="4" w:space="0" w:color="auto"/>
              <w:left w:val="single" w:sz="4" w:space="0" w:color="auto"/>
              <w:bottom w:val="single" w:sz="4" w:space="0" w:color="auto"/>
              <w:right w:val="single" w:sz="4" w:space="0" w:color="auto"/>
            </w:tcBorders>
            <w:noWrap/>
            <w:vAlign w:val="center"/>
          </w:tcPr>
          <w:p w14:paraId="5CE0EE45" w14:textId="3FAC8976" w:rsidR="00990B31" w:rsidRPr="00514B34" w:rsidRDefault="00926556">
            <w:pPr>
              <w:autoSpaceDE w:val="0"/>
              <w:autoSpaceDN w:val="0"/>
              <w:adjustRightInd w:val="0"/>
              <w:jc w:val="center"/>
              <w:rPr>
                <w:rFonts w:cs="Arial"/>
                <w:sz w:val="22"/>
                <w:szCs w:val="22"/>
              </w:rPr>
            </w:pPr>
            <w:del w:id="2489" w:author="CARB" w:date="2023-12-19T12:12:00Z">
              <w:r w:rsidRPr="00E57B53">
                <w:rPr>
                  <w:rFonts w:cs="Arial"/>
                  <w:sz w:val="22"/>
                  <w:szCs w:val="22"/>
                </w:rPr>
                <w:delText>127.62</w:delText>
              </w:r>
            </w:del>
            <w:ins w:id="2490" w:author="CARB" w:date="2023-12-19T12:12:00Z">
              <w:r w:rsidR="00990B31" w:rsidRPr="00514B34">
                <w:rPr>
                  <w:rFonts w:cs="Arial"/>
                  <w:sz w:val="22"/>
                </w:rPr>
                <w:t>140.29</w:t>
              </w:r>
            </w:ins>
          </w:p>
        </w:tc>
        <w:tc>
          <w:tcPr>
            <w:tcW w:w="865" w:type="pct"/>
            <w:tcBorders>
              <w:top w:val="single" w:sz="4" w:space="0" w:color="auto"/>
              <w:left w:val="single" w:sz="4" w:space="0" w:color="auto"/>
              <w:bottom w:val="single" w:sz="4" w:space="0" w:color="auto"/>
              <w:right w:val="single" w:sz="4" w:space="0" w:color="auto"/>
            </w:tcBorders>
            <w:noWrap/>
            <w:vAlign w:val="center"/>
          </w:tcPr>
          <w:p w14:paraId="3C21BF8F" w14:textId="59224829" w:rsidR="00990B31" w:rsidRPr="00514B34" w:rsidRDefault="00926556">
            <w:pPr>
              <w:autoSpaceDE w:val="0"/>
              <w:autoSpaceDN w:val="0"/>
              <w:adjustRightInd w:val="0"/>
              <w:jc w:val="center"/>
              <w:rPr>
                <w:rFonts w:cs="Arial"/>
                <w:sz w:val="22"/>
                <w:szCs w:val="22"/>
              </w:rPr>
            </w:pPr>
            <w:del w:id="2491" w:author="CARB" w:date="2023-12-19T12:12:00Z">
              <w:r w:rsidRPr="00E57B53">
                <w:rPr>
                  <w:rFonts w:cs="Arial"/>
                  <w:sz w:val="22"/>
                  <w:szCs w:val="22"/>
                </w:rPr>
                <w:delText>150.96</w:delText>
              </w:r>
            </w:del>
            <w:ins w:id="2492" w:author="CARB" w:date="2023-12-19T12:12:00Z">
              <w:r w:rsidR="00990B31" w:rsidRPr="00514B34">
                <w:rPr>
                  <w:rFonts w:cs="Arial"/>
                  <w:sz w:val="22"/>
                </w:rPr>
                <w:t>155.69</w:t>
              </w:r>
            </w:ins>
          </w:p>
        </w:tc>
        <w:tc>
          <w:tcPr>
            <w:tcW w:w="804" w:type="pct"/>
            <w:tcBorders>
              <w:top w:val="single" w:sz="4" w:space="0" w:color="auto"/>
              <w:left w:val="single" w:sz="4" w:space="0" w:color="auto"/>
              <w:bottom w:val="single" w:sz="4" w:space="0" w:color="auto"/>
              <w:right w:val="single" w:sz="4" w:space="0" w:color="auto"/>
            </w:tcBorders>
            <w:noWrap/>
            <w:vAlign w:val="center"/>
          </w:tcPr>
          <w:p w14:paraId="75BE9967" w14:textId="13373400" w:rsidR="00990B31" w:rsidRPr="00514B34" w:rsidRDefault="00926556">
            <w:pPr>
              <w:autoSpaceDE w:val="0"/>
              <w:autoSpaceDN w:val="0"/>
              <w:adjustRightInd w:val="0"/>
              <w:jc w:val="center"/>
              <w:rPr>
                <w:rFonts w:cs="Arial"/>
                <w:sz w:val="22"/>
                <w:szCs w:val="22"/>
              </w:rPr>
            </w:pPr>
            <w:del w:id="2493" w:author="CARB" w:date="2023-12-19T12:12:00Z">
              <w:r w:rsidRPr="00E57B53">
                <w:rPr>
                  <w:rFonts w:cs="Arial"/>
                  <w:sz w:val="22"/>
                  <w:szCs w:val="22"/>
                </w:rPr>
                <w:delText>140.27</w:delText>
              </w:r>
            </w:del>
            <w:ins w:id="2494" w:author="CARB" w:date="2023-12-19T12:12:00Z">
              <w:r w:rsidR="00990B31" w:rsidRPr="00514B34">
                <w:rPr>
                  <w:rFonts w:cs="Arial"/>
                  <w:sz w:val="22"/>
                </w:rPr>
                <w:t>158.23</w:t>
              </w:r>
            </w:ins>
          </w:p>
        </w:tc>
        <w:tc>
          <w:tcPr>
            <w:tcW w:w="861" w:type="pct"/>
            <w:tcBorders>
              <w:top w:val="single" w:sz="4" w:space="0" w:color="auto"/>
              <w:left w:val="single" w:sz="4" w:space="0" w:color="auto"/>
              <w:bottom w:val="single" w:sz="4" w:space="0" w:color="auto"/>
              <w:right w:val="single" w:sz="4" w:space="0" w:color="auto"/>
            </w:tcBorders>
            <w:noWrap/>
            <w:vAlign w:val="center"/>
          </w:tcPr>
          <w:p w14:paraId="2C0FF70F" w14:textId="47D29514" w:rsidR="00990B31" w:rsidRPr="00514B34" w:rsidRDefault="00926556">
            <w:pPr>
              <w:autoSpaceDE w:val="0"/>
              <w:autoSpaceDN w:val="0"/>
              <w:adjustRightInd w:val="0"/>
              <w:jc w:val="center"/>
              <w:rPr>
                <w:rFonts w:cs="Arial"/>
                <w:sz w:val="22"/>
                <w:szCs w:val="22"/>
              </w:rPr>
            </w:pPr>
            <w:del w:id="2495" w:author="CARB" w:date="2023-12-19T12:12:00Z">
              <w:r w:rsidRPr="00E57B53">
                <w:rPr>
                  <w:rFonts w:cs="Arial"/>
                  <w:sz w:val="22"/>
                  <w:szCs w:val="22"/>
                </w:rPr>
                <w:delText>141.37</w:delText>
              </w:r>
            </w:del>
            <w:ins w:id="2496" w:author="CARB" w:date="2023-12-19T12:12:00Z">
              <w:r w:rsidR="00990B31" w:rsidRPr="00514B34">
                <w:rPr>
                  <w:rFonts w:cs="Arial"/>
                  <w:sz w:val="22"/>
                </w:rPr>
                <w:t>152.26</w:t>
              </w:r>
            </w:ins>
          </w:p>
        </w:tc>
      </w:tr>
      <w:tr w:rsidR="00990B31" w:rsidRPr="00DD05B2" w14:paraId="223CC791" w14:textId="77777777">
        <w:trPr>
          <w:trHeight w:val="288"/>
          <w:jc w:val="center"/>
        </w:trPr>
        <w:tc>
          <w:tcPr>
            <w:tcW w:w="1482" w:type="pct"/>
            <w:tcBorders>
              <w:top w:val="single" w:sz="4" w:space="0" w:color="auto"/>
              <w:left w:val="single" w:sz="4" w:space="0" w:color="auto"/>
              <w:bottom w:val="single" w:sz="4" w:space="0" w:color="auto"/>
              <w:right w:val="single" w:sz="4" w:space="0" w:color="auto"/>
            </w:tcBorders>
            <w:noWrap/>
            <w:vAlign w:val="center"/>
          </w:tcPr>
          <w:p w14:paraId="57AF723E" w14:textId="77777777" w:rsidR="00990B31" w:rsidRPr="00514B34" w:rsidRDefault="00990B31">
            <w:pPr>
              <w:autoSpaceDE w:val="0"/>
              <w:autoSpaceDN w:val="0"/>
              <w:adjustRightInd w:val="0"/>
              <w:jc w:val="center"/>
              <w:rPr>
                <w:rFonts w:cs="Arial"/>
                <w:sz w:val="22"/>
                <w:szCs w:val="22"/>
              </w:rPr>
            </w:pPr>
            <w:r w:rsidRPr="00514B34">
              <w:rPr>
                <w:rFonts w:cs="Arial"/>
                <w:sz w:val="22"/>
              </w:rPr>
              <w:t>8:01 PM – 9:00 PM</w:t>
            </w:r>
          </w:p>
        </w:tc>
        <w:tc>
          <w:tcPr>
            <w:tcW w:w="988" w:type="pct"/>
            <w:tcBorders>
              <w:top w:val="single" w:sz="4" w:space="0" w:color="auto"/>
              <w:left w:val="single" w:sz="4" w:space="0" w:color="auto"/>
              <w:bottom w:val="single" w:sz="4" w:space="0" w:color="auto"/>
              <w:right w:val="single" w:sz="4" w:space="0" w:color="auto"/>
            </w:tcBorders>
            <w:noWrap/>
            <w:vAlign w:val="center"/>
          </w:tcPr>
          <w:p w14:paraId="00BEA9F1" w14:textId="74ADF921" w:rsidR="00990B31" w:rsidRPr="00514B34" w:rsidRDefault="00926556">
            <w:pPr>
              <w:autoSpaceDE w:val="0"/>
              <w:autoSpaceDN w:val="0"/>
              <w:adjustRightInd w:val="0"/>
              <w:jc w:val="center"/>
              <w:rPr>
                <w:rFonts w:cs="Arial"/>
                <w:sz w:val="22"/>
                <w:szCs w:val="22"/>
              </w:rPr>
            </w:pPr>
            <w:del w:id="2497" w:author="CARB" w:date="2023-12-19T12:12:00Z">
              <w:r w:rsidRPr="00E57B53">
                <w:rPr>
                  <w:rFonts w:cs="Arial"/>
                  <w:sz w:val="22"/>
                  <w:szCs w:val="22"/>
                </w:rPr>
                <w:delText>114.50</w:delText>
              </w:r>
            </w:del>
            <w:ins w:id="2498" w:author="CARB" w:date="2023-12-19T12:12:00Z">
              <w:r w:rsidR="00990B31" w:rsidRPr="00514B34">
                <w:rPr>
                  <w:rFonts w:cs="Arial"/>
                  <w:sz w:val="22"/>
                </w:rPr>
                <w:t>129.66</w:t>
              </w:r>
            </w:ins>
          </w:p>
        </w:tc>
        <w:tc>
          <w:tcPr>
            <w:tcW w:w="865" w:type="pct"/>
            <w:tcBorders>
              <w:top w:val="single" w:sz="4" w:space="0" w:color="auto"/>
              <w:left w:val="single" w:sz="4" w:space="0" w:color="auto"/>
              <w:bottom w:val="single" w:sz="4" w:space="0" w:color="auto"/>
              <w:right w:val="single" w:sz="4" w:space="0" w:color="auto"/>
            </w:tcBorders>
            <w:noWrap/>
            <w:vAlign w:val="center"/>
          </w:tcPr>
          <w:p w14:paraId="2D8A27DE" w14:textId="513B5129" w:rsidR="00990B31" w:rsidRPr="00514B34" w:rsidRDefault="00926556">
            <w:pPr>
              <w:autoSpaceDE w:val="0"/>
              <w:autoSpaceDN w:val="0"/>
              <w:adjustRightInd w:val="0"/>
              <w:jc w:val="center"/>
              <w:rPr>
                <w:rFonts w:cs="Arial"/>
                <w:sz w:val="22"/>
                <w:szCs w:val="22"/>
              </w:rPr>
            </w:pPr>
            <w:del w:id="2499" w:author="CARB" w:date="2023-12-19T12:12:00Z">
              <w:r w:rsidRPr="00E57B53">
                <w:rPr>
                  <w:rFonts w:cs="Arial"/>
                  <w:sz w:val="22"/>
                  <w:szCs w:val="22"/>
                </w:rPr>
                <w:delText>122.63</w:delText>
              </w:r>
            </w:del>
            <w:ins w:id="2500" w:author="CARB" w:date="2023-12-19T12:12:00Z">
              <w:r w:rsidR="00990B31" w:rsidRPr="00514B34">
                <w:rPr>
                  <w:rFonts w:cs="Arial"/>
                  <w:sz w:val="22"/>
                </w:rPr>
                <w:t>156.76</w:t>
              </w:r>
            </w:ins>
          </w:p>
        </w:tc>
        <w:tc>
          <w:tcPr>
            <w:tcW w:w="804" w:type="pct"/>
            <w:tcBorders>
              <w:top w:val="single" w:sz="4" w:space="0" w:color="auto"/>
              <w:left w:val="single" w:sz="4" w:space="0" w:color="auto"/>
              <w:bottom w:val="single" w:sz="4" w:space="0" w:color="auto"/>
              <w:right w:val="single" w:sz="4" w:space="0" w:color="auto"/>
            </w:tcBorders>
            <w:noWrap/>
            <w:vAlign w:val="center"/>
          </w:tcPr>
          <w:p w14:paraId="282834A9" w14:textId="6BA57A91" w:rsidR="00990B31" w:rsidRPr="00514B34" w:rsidRDefault="00926556">
            <w:pPr>
              <w:autoSpaceDE w:val="0"/>
              <w:autoSpaceDN w:val="0"/>
              <w:adjustRightInd w:val="0"/>
              <w:jc w:val="center"/>
              <w:rPr>
                <w:rFonts w:cs="Arial"/>
                <w:sz w:val="22"/>
                <w:szCs w:val="22"/>
              </w:rPr>
            </w:pPr>
            <w:del w:id="2501" w:author="CARB" w:date="2023-12-19T12:12:00Z">
              <w:r w:rsidRPr="00E57B53">
                <w:rPr>
                  <w:rFonts w:cs="Arial"/>
                  <w:sz w:val="22"/>
                  <w:szCs w:val="22"/>
                </w:rPr>
                <w:delText>118.35</w:delText>
              </w:r>
            </w:del>
            <w:ins w:id="2502" w:author="CARB" w:date="2023-12-19T12:12:00Z">
              <w:r w:rsidR="00990B31" w:rsidRPr="00514B34">
                <w:rPr>
                  <w:rFonts w:cs="Arial"/>
                  <w:sz w:val="22"/>
                </w:rPr>
                <w:t>149.31</w:t>
              </w:r>
            </w:ins>
          </w:p>
        </w:tc>
        <w:tc>
          <w:tcPr>
            <w:tcW w:w="861" w:type="pct"/>
            <w:tcBorders>
              <w:top w:val="single" w:sz="4" w:space="0" w:color="auto"/>
              <w:left w:val="single" w:sz="4" w:space="0" w:color="auto"/>
              <w:bottom w:val="single" w:sz="4" w:space="0" w:color="auto"/>
              <w:right w:val="single" w:sz="4" w:space="0" w:color="auto"/>
            </w:tcBorders>
            <w:noWrap/>
            <w:vAlign w:val="center"/>
          </w:tcPr>
          <w:p w14:paraId="2979018A" w14:textId="465C035D" w:rsidR="00990B31" w:rsidRPr="00514B34" w:rsidRDefault="00926556">
            <w:pPr>
              <w:autoSpaceDE w:val="0"/>
              <w:autoSpaceDN w:val="0"/>
              <w:adjustRightInd w:val="0"/>
              <w:jc w:val="center"/>
              <w:rPr>
                <w:rFonts w:cs="Arial"/>
                <w:sz w:val="22"/>
                <w:szCs w:val="22"/>
              </w:rPr>
            </w:pPr>
            <w:del w:id="2503" w:author="CARB" w:date="2023-12-19T12:12:00Z">
              <w:r w:rsidRPr="00E57B53">
                <w:rPr>
                  <w:rFonts w:cs="Arial"/>
                  <w:sz w:val="22"/>
                  <w:szCs w:val="22"/>
                </w:rPr>
                <w:delText>130.78</w:delText>
              </w:r>
            </w:del>
            <w:ins w:id="2504" w:author="CARB" w:date="2023-12-19T12:12:00Z">
              <w:r w:rsidR="00990B31" w:rsidRPr="00514B34">
                <w:rPr>
                  <w:rFonts w:cs="Arial"/>
                  <w:sz w:val="22"/>
                </w:rPr>
                <w:t>144.86</w:t>
              </w:r>
            </w:ins>
          </w:p>
        </w:tc>
      </w:tr>
      <w:tr w:rsidR="00990B31" w:rsidRPr="00DD05B2" w14:paraId="72B8E2FD" w14:textId="77777777">
        <w:trPr>
          <w:trHeight w:val="288"/>
          <w:jc w:val="center"/>
        </w:trPr>
        <w:tc>
          <w:tcPr>
            <w:tcW w:w="1482" w:type="pct"/>
            <w:tcBorders>
              <w:top w:val="single" w:sz="4" w:space="0" w:color="auto"/>
              <w:left w:val="single" w:sz="4" w:space="0" w:color="auto"/>
              <w:bottom w:val="single" w:sz="4" w:space="0" w:color="auto"/>
              <w:right w:val="single" w:sz="4" w:space="0" w:color="auto"/>
            </w:tcBorders>
            <w:noWrap/>
            <w:vAlign w:val="center"/>
          </w:tcPr>
          <w:p w14:paraId="10C0B8E4" w14:textId="77777777" w:rsidR="00990B31" w:rsidRPr="00514B34" w:rsidRDefault="00990B31">
            <w:pPr>
              <w:autoSpaceDE w:val="0"/>
              <w:autoSpaceDN w:val="0"/>
              <w:adjustRightInd w:val="0"/>
              <w:jc w:val="center"/>
              <w:rPr>
                <w:rFonts w:cs="Arial"/>
                <w:sz w:val="22"/>
                <w:szCs w:val="22"/>
              </w:rPr>
            </w:pPr>
            <w:r w:rsidRPr="00514B34">
              <w:rPr>
                <w:rFonts w:cs="Arial"/>
                <w:sz w:val="22"/>
              </w:rPr>
              <w:t>9:01 PM – 10:00 PM</w:t>
            </w:r>
          </w:p>
        </w:tc>
        <w:tc>
          <w:tcPr>
            <w:tcW w:w="988" w:type="pct"/>
            <w:tcBorders>
              <w:top w:val="single" w:sz="4" w:space="0" w:color="auto"/>
              <w:left w:val="single" w:sz="4" w:space="0" w:color="auto"/>
              <w:bottom w:val="single" w:sz="4" w:space="0" w:color="auto"/>
              <w:right w:val="single" w:sz="4" w:space="0" w:color="auto"/>
            </w:tcBorders>
            <w:noWrap/>
            <w:vAlign w:val="center"/>
          </w:tcPr>
          <w:p w14:paraId="4C81CF4B" w14:textId="52F9D5D5" w:rsidR="00990B31" w:rsidRPr="00514B34" w:rsidRDefault="00926556">
            <w:pPr>
              <w:autoSpaceDE w:val="0"/>
              <w:autoSpaceDN w:val="0"/>
              <w:adjustRightInd w:val="0"/>
              <w:jc w:val="center"/>
              <w:rPr>
                <w:rFonts w:cs="Arial"/>
                <w:sz w:val="22"/>
                <w:szCs w:val="22"/>
              </w:rPr>
            </w:pPr>
            <w:del w:id="2505" w:author="CARB" w:date="2023-12-19T12:12:00Z">
              <w:r w:rsidRPr="00E57B53">
                <w:rPr>
                  <w:rFonts w:cs="Arial"/>
                  <w:sz w:val="22"/>
                  <w:szCs w:val="22"/>
                </w:rPr>
                <w:delText>95.55</w:delText>
              </w:r>
            </w:del>
            <w:ins w:id="2506" w:author="CARB" w:date="2023-12-19T12:12:00Z">
              <w:r w:rsidR="00990B31" w:rsidRPr="00514B34">
                <w:rPr>
                  <w:rFonts w:cs="Arial"/>
                  <w:sz w:val="22"/>
                </w:rPr>
                <w:t>108.04</w:t>
              </w:r>
            </w:ins>
          </w:p>
        </w:tc>
        <w:tc>
          <w:tcPr>
            <w:tcW w:w="865" w:type="pct"/>
            <w:tcBorders>
              <w:top w:val="single" w:sz="4" w:space="0" w:color="auto"/>
              <w:left w:val="single" w:sz="4" w:space="0" w:color="auto"/>
              <w:bottom w:val="single" w:sz="4" w:space="0" w:color="auto"/>
              <w:right w:val="single" w:sz="4" w:space="0" w:color="auto"/>
            </w:tcBorders>
            <w:noWrap/>
            <w:vAlign w:val="center"/>
          </w:tcPr>
          <w:p w14:paraId="2AFA44E1" w14:textId="558D3E6B" w:rsidR="00990B31" w:rsidRPr="00514B34" w:rsidRDefault="00926556">
            <w:pPr>
              <w:autoSpaceDE w:val="0"/>
              <w:autoSpaceDN w:val="0"/>
              <w:adjustRightInd w:val="0"/>
              <w:jc w:val="center"/>
              <w:rPr>
                <w:rFonts w:cs="Arial"/>
                <w:sz w:val="22"/>
                <w:szCs w:val="22"/>
              </w:rPr>
            </w:pPr>
            <w:del w:id="2507" w:author="CARB" w:date="2023-12-19T12:12:00Z">
              <w:r w:rsidRPr="00E57B53">
                <w:rPr>
                  <w:rFonts w:cs="Arial"/>
                  <w:sz w:val="22"/>
                  <w:szCs w:val="22"/>
                </w:rPr>
                <w:delText>93.62</w:delText>
              </w:r>
            </w:del>
            <w:ins w:id="2508" w:author="CARB" w:date="2023-12-19T12:12:00Z">
              <w:r w:rsidR="00990B31" w:rsidRPr="00514B34">
                <w:rPr>
                  <w:rFonts w:cs="Arial"/>
                  <w:sz w:val="22"/>
                </w:rPr>
                <w:t>132.49</w:t>
              </w:r>
            </w:ins>
          </w:p>
        </w:tc>
        <w:tc>
          <w:tcPr>
            <w:tcW w:w="804" w:type="pct"/>
            <w:tcBorders>
              <w:top w:val="single" w:sz="4" w:space="0" w:color="auto"/>
              <w:left w:val="single" w:sz="4" w:space="0" w:color="auto"/>
              <w:bottom w:val="single" w:sz="4" w:space="0" w:color="auto"/>
              <w:right w:val="single" w:sz="4" w:space="0" w:color="auto"/>
            </w:tcBorders>
            <w:noWrap/>
            <w:vAlign w:val="center"/>
          </w:tcPr>
          <w:p w14:paraId="5E31389D" w14:textId="26A07A3F" w:rsidR="00990B31" w:rsidRPr="00514B34" w:rsidRDefault="00926556">
            <w:pPr>
              <w:autoSpaceDE w:val="0"/>
              <w:autoSpaceDN w:val="0"/>
              <w:adjustRightInd w:val="0"/>
              <w:jc w:val="center"/>
              <w:rPr>
                <w:rFonts w:cs="Arial"/>
                <w:sz w:val="22"/>
                <w:szCs w:val="22"/>
              </w:rPr>
            </w:pPr>
            <w:del w:id="2509" w:author="CARB" w:date="2023-12-19T12:12:00Z">
              <w:r w:rsidRPr="00E57B53">
                <w:rPr>
                  <w:rFonts w:cs="Arial"/>
                  <w:sz w:val="22"/>
                  <w:szCs w:val="22"/>
                </w:rPr>
                <w:delText>100.45</w:delText>
              </w:r>
            </w:del>
            <w:ins w:id="2510" w:author="CARB" w:date="2023-12-19T12:12:00Z">
              <w:r w:rsidR="00990B31" w:rsidRPr="00514B34">
                <w:rPr>
                  <w:rFonts w:cs="Arial"/>
                  <w:sz w:val="22"/>
                </w:rPr>
                <w:t>127.34</w:t>
              </w:r>
            </w:ins>
          </w:p>
        </w:tc>
        <w:tc>
          <w:tcPr>
            <w:tcW w:w="861" w:type="pct"/>
            <w:tcBorders>
              <w:top w:val="single" w:sz="4" w:space="0" w:color="auto"/>
              <w:left w:val="single" w:sz="4" w:space="0" w:color="auto"/>
              <w:bottom w:val="single" w:sz="4" w:space="0" w:color="auto"/>
              <w:right w:val="single" w:sz="4" w:space="0" w:color="auto"/>
            </w:tcBorders>
            <w:noWrap/>
            <w:vAlign w:val="center"/>
          </w:tcPr>
          <w:p w14:paraId="2155C6D0" w14:textId="757E8186" w:rsidR="00990B31" w:rsidRPr="00514B34" w:rsidRDefault="00926556">
            <w:pPr>
              <w:autoSpaceDE w:val="0"/>
              <w:autoSpaceDN w:val="0"/>
              <w:adjustRightInd w:val="0"/>
              <w:jc w:val="center"/>
              <w:rPr>
                <w:rFonts w:cs="Arial"/>
                <w:sz w:val="22"/>
                <w:szCs w:val="22"/>
              </w:rPr>
            </w:pPr>
            <w:del w:id="2511" w:author="CARB" w:date="2023-12-19T12:12:00Z">
              <w:r w:rsidRPr="00E57B53">
                <w:rPr>
                  <w:rFonts w:cs="Arial"/>
                  <w:sz w:val="22"/>
                  <w:szCs w:val="22"/>
                </w:rPr>
                <w:delText>115.22</w:delText>
              </w:r>
            </w:del>
            <w:ins w:id="2512" w:author="CARB" w:date="2023-12-19T12:12:00Z">
              <w:r w:rsidR="00990B31" w:rsidRPr="00514B34">
                <w:rPr>
                  <w:rFonts w:cs="Arial"/>
                  <w:sz w:val="22"/>
                </w:rPr>
                <w:t>130.02</w:t>
              </w:r>
            </w:ins>
          </w:p>
        </w:tc>
      </w:tr>
      <w:tr w:rsidR="00990B31" w:rsidRPr="00DD05B2" w14:paraId="6A09F2D8" w14:textId="77777777">
        <w:trPr>
          <w:trHeight w:val="288"/>
          <w:jc w:val="center"/>
        </w:trPr>
        <w:tc>
          <w:tcPr>
            <w:tcW w:w="1482" w:type="pct"/>
            <w:tcBorders>
              <w:top w:val="single" w:sz="4" w:space="0" w:color="auto"/>
              <w:left w:val="single" w:sz="4" w:space="0" w:color="auto"/>
              <w:bottom w:val="single" w:sz="4" w:space="0" w:color="auto"/>
              <w:right w:val="single" w:sz="4" w:space="0" w:color="auto"/>
            </w:tcBorders>
            <w:noWrap/>
            <w:vAlign w:val="center"/>
          </w:tcPr>
          <w:p w14:paraId="39E9046A" w14:textId="77777777" w:rsidR="00990B31" w:rsidRPr="00514B34" w:rsidRDefault="00990B31">
            <w:pPr>
              <w:autoSpaceDE w:val="0"/>
              <w:autoSpaceDN w:val="0"/>
              <w:adjustRightInd w:val="0"/>
              <w:jc w:val="center"/>
              <w:rPr>
                <w:rFonts w:cs="Arial"/>
                <w:sz w:val="22"/>
                <w:szCs w:val="22"/>
              </w:rPr>
            </w:pPr>
            <w:r w:rsidRPr="00514B34">
              <w:rPr>
                <w:rFonts w:cs="Arial"/>
                <w:sz w:val="22"/>
              </w:rPr>
              <w:t>10:01 PM – 11:00 PM</w:t>
            </w:r>
          </w:p>
        </w:tc>
        <w:tc>
          <w:tcPr>
            <w:tcW w:w="988" w:type="pct"/>
            <w:tcBorders>
              <w:top w:val="single" w:sz="4" w:space="0" w:color="auto"/>
              <w:left w:val="single" w:sz="4" w:space="0" w:color="auto"/>
              <w:bottom w:val="single" w:sz="4" w:space="0" w:color="auto"/>
              <w:right w:val="single" w:sz="4" w:space="0" w:color="auto"/>
            </w:tcBorders>
            <w:noWrap/>
            <w:vAlign w:val="center"/>
          </w:tcPr>
          <w:p w14:paraId="3B5B1DC4" w14:textId="113BEC31" w:rsidR="00990B31" w:rsidRPr="00514B34" w:rsidRDefault="00926556">
            <w:pPr>
              <w:autoSpaceDE w:val="0"/>
              <w:autoSpaceDN w:val="0"/>
              <w:adjustRightInd w:val="0"/>
              <w:jc w:val="center"/>
              <w:rPr>
                <w:rFonts w:cs="Arial"/>
                <w:sz w:val="22"/>
                <w:szCs w:val="22"/>
              </w:rPr>
            </w:pPr>
            <w:del w:id="2513" w:author="CARB" w:date="2023-12-19T12:12:00Z">
              <w:r w:rsidRPr="00E57B53">
                <w:rPr>
                  <w:rFonts w:cs="Arial"/>
                  <w:sz w:val="22"/>
                  <w:szCs w:val="22"/>
                </w:rPr>
                <w:delText>88.25</w:delText>
              </w:r>
            </w:del>
            <w:ins w:id="2514" w:author="CARB" w:date="2023-12-19T12:12:00Z">
              <w:r w:rsidR="00990B31" w:rsidRPr="00514B34">
                <w:rPr>
                  <w:rFonts w:cs="Arial"/>
                  <w:sz w:val="22"/>
                </w:rPr>
                <w:t>93.39</w:t>
              </w:r>
            </w:ins>
          </w:p>
        </w:tc>
        <w:tc>
          <w:tcPr>
            <w:tcW w:w="865" w:type="pct"/>
            <w:tcBorders>
              <w:top w:val="single" w:sz="4" w:space="0" w:color="auto"/>
              <w:left w:val="single" w:sz="4" w:space="0" w:color="auto"/>
              <w:bottom w:val="single" w:sz="4" w:space="0" w:color="auto"/>
              <w:right w:val="single" w:sz="4" w:space="0" w:color="auto"/>
            </w:tcBorders>
            <w:noWrap/>
            <w:vAlign w:val="center"/>
          </w:tcPr>
          <w:p w14:paraId="3191B814" w14:textId="42E0C6AD" w:rsidR="00990B31" w:rsidRPr="00514B34" w:rsidRDefault="00926556">
            <w:pPr>
              <w:autoSpaceDE w:val="0"/>
              <w:autoSpaceDN w:val="0"/>
              <w:adjustRightInd w:val="0"/>
              <w:jc w:val="center"/>
              <w:rPr>
                <w:rFonts w:cs="Arial"/>
                <w:sz w:val="22"/>
                <w:szCs w:val="22"/>
              </w:rPr>
            </w:pPr>
            <w:del w:id="2515" w:author="CARB" w:date="2023-12-19T12:12:00Z">
              <w:r w:rsidRPr="00E57B53">
                <w:rPr>
                  <w:rFonts w:cs="Arial"/>
                  <w:sz w:val="22"/>
                  <w:szCs w:val="22"/>
                </w:rPr>
                <w:delText>88.12</w:delText>
              </w:r>
            </w:del>
            <w:ins w:id="2516" w:author="CARB" w:date="2023-12-19T12:12:00Z">
              <w:r w:rsidR="00990B31" w:rsidRPr="00514B34">
                <w:rPr>
                  <w:rFonts w:cs="Arial"/>
                  <w:sz w:val="22"/>
                </w:rPr>
                <w:t>100.05</w:t>
              </w:r>
            </w:ins>
          </w:p>
        </w:tc>
        <w:tc>
          <w:tcPr>
            <w:tcW w:w="804" w:type="pct"/>
            <w:tcBorders>
              <w:top w:val="single" w:sz="4" w:space="0" w:color="auto"/>
              <w:left w:val="single" w:sz="4" w:space="0" w:color="auto"/>
              <w:bottom w:val="single" w:sz="4" w:space="0" w:color="auto"/>
              <w:right w:val="single" w:sz="4" w:space="0" w:color="auto"/>
            </w:tcBorders>
            <w:noWrap/>
            <w:vAlign w:val="center"/>
          </w:tcPr>
          <w:p w14:paraId="3E4FA2DE" w14:textId="4432C180" w:rsidR="00990B31" w:rsidRPr="00514B34" w:rsidRDefault="00926556">
            <w:pPr>
              <w:autoSpaceDE w:val="0"/>
              <w:autoSpaceDN w:val="0"/>
              <w:adjustRightInd w:val="0"/>
              <w:jc w:val="center"/>
              <w:rPr>
                <w:rFonts w:cs="Arial"/>
                <w:sz w:val="22"/>
                <w:szCs w:val="22"/>
              </w:rPr>
            </w:pPr>
            <w:del w:id="2517" w:author="CARB" w:date="2023-12-19T12:12:00Z">
              <w:r w:rsidRPr="00E57B53">
                <w:rPr>
                  <w:rFonts w:cs="Arial"/>
                  <w:sz w:val="22"/>
                  <w:szCs w:val="22"/>
                </w:rPr>
                <w:delText>91.21</w:delText>
              </w:r>
            </w:del>
            <w:ins w:id="2518" w:author="CARB" w:date="2023-12-19T12:12:00Z">
              <w:r w:rsidR="00990B31" w:rsidRPr="00514B34">
                <w:rPr>
                  <w:rFonts w:cs="Arial"/>
                  <w:sz w:val="22"/>
                </w:rPr>
                <w:t>108.58</w:t>
              </w:r>
            </w:ins>
          </w:p>
        </w:tc>
        <w:tc>
          <w:tcPr>
            <w:tcW w:w="861" w:type="pct"/>
            <w:tcBorders>
              <w:top w:val="single" w:sz="4" w:space="0" w:color="auto"/>
              <w:left w:val="single" w:sz="4" w:space="0" w:color="auto"/>
              <w:bottom w:val="single" w:sz="4" w:space="0" w:color="auto"/>
              <w:right w:val="single" w:sz="4" w:space="0" w:color="auto"/>
            </w:tcBorders>
            <w:noWrap/>
            <w:vAlign w:val="center"/>
          </w:tcPr>
          <w:p w14:paraId="1028030E" w14:textId="6A361F7E" w:rsidR="00990B31" w:rsidRPr="00514B34" w:rsidRDefault="00926556">
            <w:pPr>
              <w:autoSpaceDE w:val="0"/>
              <w:autoSpaceDN w:val="0"/>
              <w:adjustRightInd w:val="0"/>
              <w:jc w:val="center"/>
              <w:rPr>
                <w:rFonts w:cs="Arial"/>
                <w:sz w:val="22"/>
                <w:szCs w:val="22"/>
              </w:rPr>
            </w:pPr>
            <w:del w:id="2519" w:author="CARB" w:date="2023-12-19T12:12:00Z">
              <w:r w:rsidRPr="00E57B53">
                <w:rPr>
                  <w:rFonts w:cs="Arial"/>
                  <w:sz w:val="22"/>
                  <w:szCs w:val="22"/>
                </w:rPr>
                <w:delText>102.03</w:delText>
              </w:r>
            </w:del>
            <w:ins w:id="2520" w:author="CARB" w:date="2023-12-19T12:12:00Z">
              <w:r w:rsidR="00990B31" w:rsidRPr="00514B34">
                <w:rPr>
                  <w:rFonts w:cs="Arial"/>
                  <w:sz w:val="22"/>
                </w:rPr>
                <w:t>115.45</w:t>
              </w:r>
            </w:ins>
          </w:p>
        </w:tc>
      </w:tr>
      <w:tr w:rsidR="00990B31" w:rsidRPr="00DD05B2" w14:paraId="1E0860D2" w14:textId="77777777">
        <w:trPr>
          <w:trHeight w:val="288"/>
          <w:jc w:val="center"/>
        </w:trPr>
        <w:tc>
          <w:tcPr>
            <w:tcW w:w="1482" w:type="pct"/>
            <w:tcBorders>
              <w:top w:val="single" w:sz="4" w:space="0" w:color="auto"/>
              <w:left w:val="single" w:sz="4" w:space="0" w:color="auto"/>
              <w:bottom w:val="single" w:sz="4" w:space="0" w:color="auto"/>
              <w:right w:val="single" w:sz="4" w:space="0" w:color="auto"/>
            </w:tcBorders>
            <w:noWrap/>
            <w:vAlign w:val="center"/>
          </w:tcPr>
          <w:p w14:paraId="1AB6429B" w14:textId="77777777" w:rsidR="00990B31" w:rsidRPr="00514B34" w:rsidRDefault="00990B31">
            <w:pPr>
              <w:autoSpaceDE w:val="0"/>
              <w:autoSpaceDN w:val="0"/>
              <w:adjustRightInd w:val="0"/>
              <w:jc w:val="center"/>
              <w:rPr>
                <w:rFonts w:cs="Arial"/>
                <w:sz w:val="22"/>
                <w:szCs w:val="22"/>
              </w:rPr>
            </w:pPr>
            <w:r w:rsidRPr="00514B34">
              <w:rPr>
                <w:rFonts w:cs="Arial"/>
                <w:sz w:val="22"/>
              </w:rPr>
              <w:t>11:01 PM – 12:00 AM</w:t>
            </w:r>
          </w:p>
        </w:tc>
        <w:tc>
          <w:tcPr>
            <w:tcW w:w="988" w:type="pct"/>
            <w:tcBorders>
              <w:top w:val="single" w:sz="4" w:space="0" w:color="auto"/>
              <w:left w:val="single" w:sz="4" w:space="0" w:color="auto"/>
              <w:bottom w:val="single" w:sz="4" w:space="0" w:color="auto"/>
              <w:right w:val="single" w:sz="4" w:space="0" w:color="auto"/>
            </w:tcBorders>
            <w:noWrap/>
            <w:vAlign w:val="center"/>
          </w:tcPr>
          <w:p w14:paraId="5D25EAA1" w14:textId="3963165E" w:rsidR="00990B31" w:rsidRPr="00514B34" w:rsidRDefault="00990B31">
            <w:pPr>
              <w:autoSpaceDE w:val="0"/>
              <w:autoSpaceDN w:val="0"/>
              <w:adjustRightInd w:val="0"/>
              <w:jc w:val="center"/>
              <w:rPr>
                <w:rFonts w:cs="Arial"/>
                <w:sz w:val="22"/>
                <w:szCs w:val="22"/>
              </w:rPr>
            </w:pPr>
            <w:r w:rsidRPr="00514B34">
              <w:rPr>
                <w:rFonts w:cs="Arial"/>
                <w:sz w:val="22"/>
              </w:rPr>
              <w:t>87.</w:t>
            </w:r>
            <w:del w:id="2521" w:author="CARB" w:date="2023-12-19T12:12:00Z">
              <w:r w:rsidR="00926556" w:rsidRPr="00E57B53">
                <w:rPr>
                  <w:rFonts w:cs="Arial"/>
                  <w:sz w:val="22"/>
                  <w:szCs w:val="22"/>
                </w:rPr>
                <w:delText>07</w:delText>
              </w:r>
            </w:del>
            <w:ins w:id="2522" w:author="CARB" w:date="2023-12-19T12:12:00Z">
              <w:r w:rsidRPr="00514B34">
                <w:rPr>
                  <w:rFonts w:cs="Arial"/>
                  <w:sz w:val="22"/>
                </w:rPr>
                <w:t>53</w:t>
              </w:r>
            </w:ins>
          </w:p>
        </w:tc>
        <w:tc>
          <w:tcPr>
            <w:tcW w:w="865" w:type="pct"/>
            <w:tcBorders>
              <w:top w:val="single" w:sz="4" w:space="0" w:color="auto"/>
              <w:left w:val="single" w:sz="4" w:space="0" w:color="auto"/>
              <w:bottom w:val="single" w:sz="4" w:space="0" w:color="auto"/>
              <w:right w:val="single" w:sz="4" w:space="0" w:color="auto"/>
            </w:tcBorders>
            <w:noWrap/>
            <w:vAlign w:val="center"/>
          </w:tcPr>
          <w:p w14:paraId="12A716C8" w14:textId="295DD5B6" w:rsidR="00990B31" w:rsidRPr="00514B34" w:rsidRDefault="00990B31">
            <w:pPr>
              <w:autoSpaceDE w:val="0"/>
              <w:autoSpaceDN w:val="0"/>
              <w:adjustRightInd w:val="0"/>
              <w:jc w:val="center"/>
              <w:rPr>
                <w:rFonts w:cs="Arial"/>
                <w:sz w:val="22"/>
                <w:szCs w:val="22"/>
              </w:rPr>
            </w:pPr>
            <w:ins w:id="2523" w:author="CARB" w:date="2023-12-19T12:12:00Z">
              <w:r w:rsidRPr="00514B34">
                <w:rPr>
                  <w:rFonts w:cs="Arial"/>
                  <w:sz w:val="22"/>
                </w:rPr>
                <w:t>89.</w:t>
              </w:r>
            </w:ins>
            <w:r w:rsidRPr="00514B34">
              <w:rPr>
                <w:rFonts w:cs="Arial"/>
                <w:sz w:val="22"/>
              </w:rPr>
              <w:t>87</w:t>
            </w:r>
            <w:del w:id="2524" w:author="CARB" w:date="2023-12-19T12:12:00Z">
              <w:r w:rsidR="00926556" w:rsidRPr="00E57B53">
                <w:rPr>
                  <w:rFonts w:cs="Arial"/>
                  <w:sz w:val="22"/>
                  <w:szCs w:val="22"/>
                </w:rPr>
                <w:delText>.12</w:delText>
              </w:r>
            </w:del>
          </w:p>
        </w:tc>
        <w:tc>
          <w:tcPr>
            <w:tcW w:w="804" w:type="pct"/>
            <w:tcBorders>
              <w:top w:val="single" w:sz="4" w:space="0" w:color="auto"/>
              <w:left w:val="single" w:sz="4" w:space="0" w:color="auto"/>
              <w:bottom w:val="single" w:sz="4" w:space="0" w:color="auto"/>
              <w:right w:val="single" w:sz="4" w:space="0" w:color="auto"/>
            </w:tcBorders>
            <w:noWrap/>
            <w:vAlign w:val="center"/>
          </w:tcPr>
          <w:p w14:paraId="2F21A689" w14:textId="0FDC7E7D" w:rsidR="00990B31" w:rsidRPr="00514B34" w:rsidRDefault="00926556">
            <w:pPr>
              <w:autoSpaceDE w:val="0"/>
              <w:autoSpaceDN w:val="0"/>
              <w:adjustRightInd w:val="0"/>
              <w:jc w:val="center"/>
              <w:rPr>
                <w:rFonts w:cs="Arial"/>
                <w:sz w:val="22"/>
                <w:szCs w:val="22"/>
              </w:rPr>
            </w:pPr>
            <w:del w:id="2525" w:author="CARB" w:date="2023-12-19T12:12:00Z">
              <w:r w:rsidRPr="00E57B53">
                <w:rPr>
                  <w:rFonts w:cs="Arial"/>
                  <w:sz w:val="22"/>
                  <w:szCs w:val="22"/>
                </w:rPr>
                <w:delText>88.57</w:delText>
              </w:r>
            </w:del>
            <w:ins w:id="2526" w:author="CARB" w:date="2023-12-19T12:12:00Z">
              <w:r w:rsidR="00990B31" w:rsidRPr="00514B34">
                <w:rPr>
                  <w:rFonts w:cs="Arial"/>
                  <w:sz w:val="22"/>
                </w:rPr>
                <w:t>96.60</w:t>
              </w:r>
            </w:ins>
          </w:p>
        </w:tc>
        <w:tc>
          <w:tcPr>
            <w:tcW w:w="861" w:type="pct"/>
            <w:tcBorders>
              <w:top w:val="single" w:sz="4" w:space="0" w:color="auto"/>
              <w:left w:val="single" w:sz="4" w:space="0" w:color="auto"/>
              <w:bottom w:val="single" w:sz="4" w:space="0" w:color="auto"/>
              <w:right w:val="single" w:sz="4" w:space="0" w:color="auto"/>
            </w:tcBorders>
            <w:noWrap/>
            <w:vAlign w:val="center"/>
          </w:tcPr>
          <w:p w14:paraId="38FEB23B" w14:textId="18ED2CF2" w:rsidR="00990B31" w:rsidRPr="00514B34" w:rsidRDefault="00926556">
            <w:pPr>
              <w:autoSpaceDE w:val="0"/>
              <w:autoSpaceDN w:val="0"/>
              <w:adjustRightInd w:val="0"/>
              <w:jc w:val="center"/>
              <w:rPr>
                <w:rFonts w:cs="Arial"/>
                <w:sz w:val="22"/>
                <w:szCs w:val="22"/>
              </w:rPr>
            </w:pPr>
            <w:del w:id="2527" w:author="CARB" w:date="2023-12-19T12:12:00Z">
              <w:r w:rsidRPr="00E57B53">
                <w:rPr>
                  <w:rFonts w:cs="Arial"/>
                  <w:sz w:val="22"/>
                  <w:szCs w:val="22"/>
                </w:rPr>
                <w:delText>93.34</w:delText>
              </w:r>
            </w:del>
            <w:ins w:id="2528" w:author="CARB" w:date="2023-12-19T12:12:00Z">
              <w:r w:rsidR="00990B31" w:rsidRPr="00514B34">
                <w:rPr>
                  <w:rFonts w:cs="Arial"/>
                  <w:sz w:val="22"/>
                </w:rPr>
                <w:t>100.98</w:t>
              </w:r>
            </w:ins>
          </w:p>
        </w:tc>
      </w:tr>
    </w:tbl>
    <w:p w14:paraId="42771488" w14:textId="4353D1B2" w:rsidR="00990B31" w:rsidRPr="006D0464" w:rsidRDefault="00990B31">
      <w:pPr>
        <w:rPr>
          <w:sz w:val="20"/>
          <w:szCs w:val="18"/>
        </w:rPr>
        <w:pPrChange w:id="2529" w:author="CARB" w:date="2023-12-19T12:12:00Z">
          <w:pPr>
            <w:spacing w:after="0"/>
          </w:pPr>
        </w:pPrChange>
      </w:pPr>
      <w:r w:rsidRPr="006D0464">
        <w:rPr>
          <w:sz w:val="20"/>
          <w:szCs w:val="18"/>
          <w:vertAlign w:val="superscript"/>
        </w:rPr>
        <w:t>3</w:t>
      </w:r>
      <w:r w:rsidRPr="006D0464">
        <w:rPr>
          <w:sz w:val="20"/>
          <w:szCs w:val="18"/>
        </w:rPr>
        <w:t xml:space="preserve"> Based on 20</w:t>
      </w:r>
      <w:del w:id="2530" w:author="CARB" w:date="2023-12-19T12:12:00Z">
        <w:r w:rsidR="009F1BE9" w:rsidRPr="00BD35CF">
          <w:rPr>
            <w:sz w:val="20"/>
            <w:szCs w:val="18"/>
          </w:rPr>
          <w:delText>19</w:delText>
        </w:r>
      </w:del>
      <w:ins w:id="2531" w:author="CARB" w:date="2023-12-19T12:12:00Z">
        <w:r w:rsidRPr="006D0464">
          <w:rPr>
            <w:sz w:val="20"/>
            <w:szCs w:val="18"/>
          </w:rPr>
          <w:t>23</w:t>
        </w:r>
      </w:ins>
      <w:r w:rsidRPr="006D0464">
        <w:rPr>
          <w:sz w:val="20"/>
          <w:szCs w:val="18"/>
        </w:rPr>
        <w:t xml:space="preserve"> marginal emission rates determined using the Avoided Cost Calculator (May 2018</w:t>
      </w:r>
      <w:del w:id="2532" w:author="CARB" w:date="2023-12-19T12:12:00Z">
        <w:r w:rsidR="009F1BE9" w:rsidRPr="00BD35CF">
          <w:rPr>
            <w:sz w:val="20"/>
            <w:szCs w:val="18"/>
          </w:rPr>
          <w:delText>), which is incorporated herein by reference.</w:delText>
        </w:r>
      </w:del>
      <w:ins w:id="2533" w:author="CARB" w:date="2023-12-19T12:12:00Z">
        <w:r w:rsidRPr="006D0464">
          <w:rPr>
            <w:sz w:val="20"/>
            <w:szCs w:val="18"/>
          </w:rPr>
          <w:t>)</w:t>
        </w:r>
        <w:r w:rsidR="00EA6495" w:rsidRPr="006D0464">
          <w:rPr>
            <w:sz w:val="20"/>
            <w:szCs w:val="18"/>
          </w:rPr>
          <w:t>.</w:t>
        </w:r>
      </w:ins>
    </w:p>
    <w:p w14:paraId="6D5B80BE" w14:textId="77777777" w:rsidR="00990B31" w:rsidRPr="009F1BE9" w:rsidRDefault="00990B31" w:rsidP="00990B31">
      <w:pPr>
        <w:pStyle w:val="Heading2"/>
        <w:keepNext w:val="0"/>
        <w:keepLines w:val="0"/>
        <w:rPr>
          <w:rFonts w:eastAsia="Yu Gothic Light"/>
        </w:rPr>
      </w:pPr>
      <w:r w:rsidRPr="00926556">
        <w:rPr>
          <w:rFonts w:eastAsia="Yu Gothic Light"/>
          <w:i/>
          <w:iCs/>
        </w:rPr>
        <w:t>Executive Officer Review of CI Selection.</w:t>
      </w:r>
      <w:r w:rsidRPr="009F1BE9">
        <w:rPr>
          <w:rFonts w:eastAsia="Yu Gothic Light"/>
        </w:rPr>
        <w:t xml:space="preserve"> A fuel reporting entity's choice of carbon intensity value from the Lookup Table is subject in all cases to Executive Officer review. The Executive Officer may request any documentation necessary to determine that the pathway conforms to the Lookup Table pathway.</w:t>
      </w:r>
    </w:p>
    <w:p w14:paraId="6A66E2F8" w14:textId="77777777" w:rsidR="00990B31" w:rsidRPr="009F1BE9" w:rsidRDefault="00990B31" w:rsidP="00990B31">
      <w:pPr>
        <w:pStyle w:val="Heading3"/>
        <w:keepNext w:val="0"/>
        <w:keepLines w:val="0"/>
        <w:rPr>
          <w:rFonts w:eastAsia="Yu Gothic Light"/>
        </w:rPr>
      </w:pPr>
      <w:r w:rsidRPr="009F1BE9">
        <w:rPr>
          <w:rFonts w:eastAsia="Yu Gothic Light"/>
        </w:rPr>
        <w:t>If the Executive Officer has reason to believe that a fuel reporting entity's Lookup Table choice is not the CI value that most closely corresponds to its actual pathway CI, the Executive Officer shall notify the entity through the LRT-CBTS to choose a different pathway from the Lookup Table; or</w:t>
      </w:r>
    </w:p>
    <w:p w14:paraId="081E3E4E" w14:textId="77777777" w:rsidR="00990B31" w:rsidRPr="009F1BE9" w:rsidRDefault="00990B31" w:rsidP="00990B31">
      <w:pPr>
        <w:pStyle w:val="Heading3"/>
        <w:keepNext w:val="0"/>
        <w:keepLines w:val="0"/>
        <w:rPr>
          <w:rFonts w:eastAsia="Yu Gothic Light"/>
        </w:rPr>
      </w:pPr>
      <w:r w:rsidRPr="009F1BE9">
        <w:rPr>
          <w:rFonts w:eastAsia="Yu Gothic Light"/>
        </w:rPr>
        <w:t xml:space="preserve">If the Executive Officer has reason to believe that the Lookup Table does not contain a fuel pathway that closely corresponds with the actual fuel pathway, the Executive Officer will notify the entity accordingly and the fuel reporting entity will not be allowed to use the Lookup Table to </w:t>
      </w:r>
      <w:r w:rsidRPr="009F1BE9">
        <w:rPr>
          <w:rFonts w:eastAsia="Yu Gothic Light"/>
        </w:rPr>
        <w:lastRenderedPageBreak/>
        <w:t>generate credits or deficits. In that case, the entity may apply for a Tier 1 or Tier 2 pathway.</w:t>
      </w:r>
    </w:p>
    <w:p w14:paraId="0B48F3A1" w14:textId="09CDF03A" w:rsidR="004F2B2B" w:rsidRPr="00762A2E" w:rsidRDefault="00990B31" w:rsidP="00762A2E">
      <w:pPr>
        <w:rPr>
          <w:sz w:val="20"/>
          <w:szCs w:val="18"/>
        </w:rPr>
      </w:pPr>
      <w:r w:rsidRPr="00762A2E">
        <w:rPr>
          <w:sz w:val="20"/>
          <w:szCs w:val="18"/>
        </w:rPr>
        <w:t xml:space="preserve">NOTE: Authority cited: Sections 38510, 38530, 38560, 38560.5, 38571, 38580, 39600, 39601, 41510, 41511 and 43018, Health and Safety Code; 42 U.S.C. section 7545; and </w:t>
      </w:r>
      <w:r w:rsidRPr="00762A2E">
        <w:rPr>
          <w:i/>
          <w:sz w:val="20"/>
          <w:szCs w:val="18"/>
        </w:rPr>
        <w:t xml:space="preserve">Western Oil and Gas </w:t>
      </w:r>
      <w:proofErr w:type="spellStart"/>
      <w:r w:rsidRPr="00762A2E">
        <w:rPr>
          <w:i/>
          <w:sz w:val="20"/>
          <w:szCs w:val="18"/>
        </w:rPr>
        <w:t>Ass'n</w:t>
      </w:r>
      <w:proofErr w:type="spellEnd"/>
      <w:r w:rsidRPr="00762A2E">
        <w:rPr>
          <w:i/>
          <w:sz w:val="20"/>
          <w:szCs w:val="18"/>
        </w:rPr>
        <w:t xml:space="preserve"> v. Orange County Air Pollution Control District</w:t>
      </w:r>
      <w:r w:rsidRPr="00762A2E">
        <w:rPr>
          <w:sz w:val="20"/>
          <w:szCs w:val="18"/>
        </w:rPr>
        <w:t xml:space="preserve">, 14 Cal.3d 411, 121 </w:t>
      </w:r>
      <w:proofErr w:type="spellStart"/>
      <w:r w:rsidRPr="00762A2E">
        <w:rPr>
          <w:sz w:val="20"/>
          <w:szCs w:val="18"/>
        </w:rPr>
        <w:t>Cal.Rptr</w:t>
      </w:r>
      <w:proofErr w:type="spellEnd"/>
      <w:r w:rsidRPr="00762A2E">
        <w:rPr>
          <w:sz w:val="20"/>
          <w:szCs w:val="18"/>
        </w:rPr>
        <w:t xml:space="preserve">. 249 (1975). Reference: Sections 38501, 38510, 39515, 39516, 38571, 38580, 39000, 39001, 39002, 39003, 39515, 39516, 41510, 41511 and 43000, Health and Safety Code; Section 25000.5, Public Resources Code; and </w:t>
      </w:r>
      <w:r w:rsidRPr="00762A2E">
        <w:rPr>
          <w:i/>
          <w:sz w:val="20"/>
          <w:szCs w:val="18"/>
        </w:rPr>
        <w:t xml:space="preserve">Western Oil and Gas </w:t>
      </w:r>
      <w:proofErr w:type="spellStart"/>
      <w:r w:rsidRPr="00762A2E">
        <w:rPr>
          <w:i/>
          <w:sz w:val="20"/>
          <w:szCs w:val="18"/>
        </w:rPr>
        <w:t>Ass'n</w:t>
      </w:r>
      <w:proofErr w:type="spellEnd"/>
      <w:r w:rsidRPr="00762A2E">
        <w:rPr>
          <w:i/>
          <w:sz w:val="20"/>
          <w:szCs w:val="18"/>
        </w:rPr>
        <w:t xml:space="preserve"> v. Orange County Air Pollution Control District</w:t>
      </w:r>
      <w:r w:rsidRPr="00762A2E">
        <w:rPr>
          <w:sz w:val="20"/>
          <w:szCs w:val="18"/>
        </w:rPr>
        <w:t xml:space="preserve">, 14 Cal.3d 411, 121 </w:t>
      </w:r>
      <w:proofErr w:type="spellStart"/>
      <w:r w:rsidRPr="00762A2E">
        <w:rPr>
          <w:sz w:val="20"/>
          <w:szCs w:val="18"/>
        </w:rPr>
        <w:t>Cal.Rptr</w:t>
      </w:r>
      <w:proofErr w:type="spellEnd"/>
      <w:r w:rsidRPr="00762A2E">
        <w:rPr>
          <w:sz w:val="20"/>
          <w:szCs w:val="18"/>
        </w:rPr>
        <w:t>. 249 (1975).</w:t>
      </w:r>
    </w:p>
    <w:p w14:paraId="08B7314C" w14:textId="77777777" w:rsidR="00990B31" w:rsidRPr="009F1BE9" w:rsidRDefault="00990B31" w:rsidP="00990B31">
      <w:pPr>
        <w:pStyle w:val="Heading1"/>
        <w:keepNext w:val="0"/>
        <w:keepLines w:val="0"/>
        <w:rPr>
          <w:rFonts w:eastAsia="Yu Gothic Light"/>
        </w:rPr>
      </w:pPr>
      <w:r w:rsidRPr="14D6E132">
        <w:rPr>
          <w:rFonts w:eastAsia="Yu Gothic Light"/>
        </w:rPr>
        <w:t>95488.6. Tier 1 Fuel Pathway Application Requirements and Certification Process.</w:t>
      </w:r>
    </w:p>
    <w:p w14:paraId="76EAE0DC" w14:textId="77777777" w:rsidR="00990B31" w:rsidRPr="009F1BE9" w:rsidRDefault="00990B31" w:rsidP="00990B31">
      <w:pPr>
        <w:pStyle w:val="Heading2"/>
        <w:keepNext w:val="0"/>
        <w:keepLines w:val="0"/>
        <w:rPr>
          <w:rFonts w:eastAsia="Yu Gothic Light"/>
        </w:rPr>
      </w:pPr>
      <w:r w:rsidRPr="00211768">
        <w:rPr>
          <w:rFonts w:eastAsia="Yu Gothic Light"/>
          <w:i/>
          <w:iCs/>
        </w:rPr>
        <w:t>Documentation Required for Tier 1 Pathways.</w:t>
      </w:r>
      <w:r w:rsidRPr="009F1BE9">
        <w:rPr>
          <w:rFonts w:eastAsia="Yu Gothic Light"/>
        </w:rPr>
        <w:t xml:space="preserve"> A fuel pathway applicant may apply for a Tier 1 pathway using the provisions set forth in this section. After satisfying all requirements for pathway and facility registration in 95488.2, the applicant must submit the following information to the Executive Officer for consideration of a Tier 1 pathway CI.</w:t>
      </w:r>
    </w:p>
    <w:p w14:paraId="2BC1573A" w14:textId="52731C5C" w:rsidR="00990B31" w:rsidRPr="009F1BE9" w:rsidRDefault="009F1BE9" w:rsidP="00990B31">
      <w:pPr>
        <w:pStyle w:val="Heading3"/>
        <w:keepNext w:val="0"/>
        <w:keepLines w:val="0"/>
        <w:rPr>
          <w:rFonts w:eastAsia="Yu Gothic Light"/>
        </w:rPr>
      </w:pPr>
      <w:del w:id="2534" w:author="CARB" w:date="2023-12-19T12:12:00Z">
        <w:r w:rsidRPr="00211768">
          <w:rPr>
            <w:rFonts w:eastAsia="Yu Gothic Light"/>
            <w:i/>
            <w:iCs/>
          </w:rPr>
          <w:delText>Simplified</w:delText>
        </w:r>
      </w:del>
      <w:ins w:id="2535" w:author="CARB" w:date="2023-12-19T12:12:00Z">
        <w:r w:rsidR="00FD107F">
          <w:rPr>
            <w:rFonts w:eastAsia="Yu Gothic Light"/>
            <w:i/>
            <w:iCs/>
          </w:rPr>
          <w:t>Tier 1</w:t>
        </w:r>
      </w:ins>
      <w:r w:rsidR="00990B31" w:rsidRPr="00211768">
        <w:rPr>
          <w:rFonts w:eastAsia="Yu Gothic Light"/>
          <w:i/>
          <w:iCs/>
        </w:rPr>
        <w:t xml:space="preserve"> CI Calculator.</w:t>
      </w:r>
      <w:r w:rsidR="00990B31" w:rsidRPr="009F1BE9">
        <w:rPr>
          <w:rFonts w:eastAsia="Yu Gothic Light"/>
        </w:rPr>
        <w:t xml:space="preserve"> A fuel-specific </w:t>
      </w:r>
      <w:del w:id="2536" w:author="CARB" w:date="2023-12-19T12:12:00Z">
        <w:r w:rsidRPr="009F1BE9">
          <w:rPr>
            <w:rFonts w:eastAsia="Yu Gothic Light"/>
          </w:rPr>
          <w:delText>Simplified</w:delText>
        </w:r>
      </w:del>
      <w:ins w:id="2537" w:author="CARB" w:date="2023-12-19T12:12:00Z">
        <w:r w:rsidR="00FD107F">
          <w:rPr>
            <w:rFonts w:eastAsia="Yu Gothic Light"/>
          </w:rPr>
          <w:t>Tier 1</w:t>
        </w:r>
      </w:ins>
      <w:r w:rsidR="00990B31" w:rsidRPr="009F1BE9">
        <w:rPr>
          <w:rFonts w:eastAsia="Yu Gothic Light"/>
        </w:rPr>
        <w:t xml:space="preserve"> CI Calculator populated with all applicable site-specific operational data inputs is required. The period covered shall be the most recent 24</w:t>
      </w:r>
      <w:del w:id="2538" w:author="CARB" w:date="2023-12-19T12:12:00Z">
        <w:r w:rsidRPr="009F1BE9">
          <w:rPr>
            <w:rFonts w:eastAsia="Yu Gothic Light"/>
          </w:rPr>
          <w:delText xml:space="preserve"> </w:delText>
        </w:r>
      </w:del>
      <w:ins w:id="2539" w:author="CARB" w:date="2023-12-19T12:12:00Z">
        <w:r w:rsidR="00990B31">
          <w:rPr>
            <w:rFonts w:eastAsia="Yu Gothic Light"/>
          </w:rPr>
          <w:t>-</w:t>
        </w:r>
      </w:ins>
      <w:r w:rsidR="00990B31" w:rsidRPr="009F1BE9">
        <w:rPr>
          <w:rFonts w:eastAsia="Yu Gothic Light"/>
        </w:rPr>
        <w:t>month period of operation</w:t>
      </w:r>
      <w:del w:id="2540" w:author="CARB" w:date="2023-12-19T12:12:00Z">
        <w:r w:rsidRPr="009F1BE9">
          <w:rPr>
            <w:rFonts w:eastAsia="Yu Gothic Light"/>
          </w:rPr>
          <w:delText>.</w:delText>
        </w:r>
      </w:del>
      <w:ins w:id="2541" w:author="CARB" w:date="2023-12-19T12:12:00Z">
        <w:r w:rsidR="00990B31">
          <w:rPr>
            <w:rFonts w:eastAsia="Yu Gothic Light"/>
          </w:rPr>
          <w:t xml:space="preserve"> or at least three months of operation for provisional fuel pathway applications. Tier 1 applications must not have an interval of greater than 3 months between the end of the reported operational data month and the date of submission</w:t>
        </w:r>
        <w:r w:rsidR="00990B31" w:rsidRPr="009F1BE9">
          <w:rPr>
            <w:rFonts w:eastAsia="Yu Gothic Light"/>
          </w:rPr>
          <w:t>.</w:t>
        </w:r>
      </w:ins>
      <w:r w:rsidR="00990B31" w:rsidRPr="009F1BE9">
        <w:rPr>
          <w:rFonts w:eastAsia="Yu Gothic Light"/>
        </w:rPr>
        <w:t xml:space="preserve"> Fields that require site-specific inputs are marked in the </w:t>
      </w:r>
      <w:del w:id="2542" w:author="CARB" w:date="2023-12-19T12:12:00Z">
        <w:r w:rsidRPr="009F1BE9">
          <w:rPr>
            <w:rFonts w:eastAsia="Yu Gothic Light"/>
          </w:rPr>
          <w:delText>Simplified</w:delText>
        </w:r>
      </w:del>
      <w:ins w:id="2543" w:author="CARB" w:date="2023-12-19T12:12:00Z">
        <w:r w:rsidR="00FD107F">
          <w:rPr>
            <w:rFonts w:eastAsia="Yu Gothic Light"/>
          </w:rPr>
          <w:t>Tier 1</w:t>
        </w:r>
      </w:ins>
      <w:r w:rsidR="00990B31" w:rsidRPr="009F1BE9">
        <w:rPr>
          <w:rFonts w:eastAsia="Yu Gothic Light"/>
        </w:rPr>
        <w:t xml:space="preserve"> CI Calculator. Site-specific inputs include, but are not limited to, the monthly quantity of all feedstocks consumed in the fuel production facility, the electricity generation mix of the subregion(s) where feedstock and fuel production occur, the types and monthly quantities of all energy used in the production of the fuel, and the monthly quantities of fuel produced.</w:t>
      </w:r>
    </w:p>
    <w:p w14:paraId="333C16ED" w14:textId="2513DE79" w:rsidR="00990B31" w:rsidRPr="009F1BE9" w:rsidRDefault="00990B31" w:rsidP="00990B31">
      <w:pPr>
        <w:pStyle w:val="Heading4"/>
        <w:keepNext w:val="0"/>
        <w:keepLines w:val="0"/>
        <w:rPr>
          <w:rFonts w:eastAsia="Yu Gothic Light"/>
        </w:rPr>
      </w:pPr>
      <w:r w:rsidRPr="009F1BE9">
        <w:rPr>
          <w:rFonts w:eastAsia="Yu Gothic Light"/>
        </w:rPr>
        <w:t xml:space="preserve">The </w:t>
      </w:r>
      <w:del w:id="2544" w:author="CARB" w:date="2023-12-19T12:12:00Z">
        <w:r w:rsidR="009F1BE9" w:rsidRPr="009F1BE9">
          <w:rPr>
            <w:rFonts w:eastAsia="Yu Gothic Light"/>
          </w:rPr>
          <w:delText>Simplified</w:delText>
        </w:r>
      </w:del>
      <w:ins w:id="2545" w:author="CARB" w:date="2023-12-19T12:12:00Z">
        <w:r w:rsidR="00FD107F">
          <w:rPr>
            <w:rFonts w:eastAsia="Yu Gothic Light"/>
          </w:rPr>
          <w:t>Tier 1</w:t>
        </w:r>
      </w:ins>
      <w:r w:rsidRPr="009F1BE9">
        <w:rPr>
          <w:rFonts w:eastAsia="Yu Gothic Light"/>
        </w:rPr>
        <w:t xml:space="preserve"> CI Calculators include appropriate LUC or other indirect carbon intensity modifiers from Table 6 when applicable.</w:t>
      </w:r>
    </w:p>
    <w:p w14:paraId="2348472F" w14:textId="088BF7EA" w:rsidR="00990B31" w:rsidRPr="009F1BE9" w:rsidRDefault="00990B31" w:rsidP="00990B31">
      <w:pPr>
        <w:pStyle w:val="Heading4"/>
        <w:keepNext w:val="0"/>
        <w:keepLines w:val="0"/>
        <w:rPr>
          <w:rFonts w:eastAsia="Yu Gothic Light"/>
        </w:rPr>
      </w:pPr>
      <w:r w:rsidRPr="009F1BE9">
        <w:rPr>
          <w:rFonts w:eastAsia="Yu Gothic Light"/>
        </w:rPr>
        <w:t xml:space="preserve">Applicants must follow the instructions for completing site-specific inputs in the </w:t>
      </w:r>
      <w:del w:id="2546" w:author="CARB" w:date="2023-12-19T12:12:00Z">
        <w:r w:rsidR="009F1BE9" w:rsidRPr="009F1BE9">
          <w:rPr>
            <w:rFonts w:eastAsia="Yu Gothic Light"/>
          </w:rPr>
          <w:delText>Simplified</w:delText>
        </w:r>
      </w:del>
      <w:ins w:id="2547" w:author="CARB" w:date="2023-12-19T12:12:00Z">
        <w:r w:rsidR="00FD107F">
          <w:rPr>
            <w:rFonts w:eastAsia="Yu Gothic Light"/>
          </w:rPr>
          <w:t>Tier 1</w:t>
        </w:r>
      </w:ins>
      <w:r w:rsidRPr="009F1BE9">
        <w:rPr>
          <w:rFonts w:eastAsia="Yu Gothic Light"/>
        </w:rPr>
        <w:t xml:space="preserve"> CI Calculators found in the Tier 1 </w:t>
      </w:r>
      <w:del w:id="2548" w:author="CARB" w:date="2023-12-19T12:12:00Z">
        <w:r w:rsidR="009F1BE9" w:rsidRPr="009F1BE9">
          <w:rPr>
            <w:rFonts w:eastAsia="Yu Gothic Light"/>
          </w:rPr>
          <w:delText xml:space="preserve">Simplified </w:delText>
        </w:r>
      </w:del>
      <w:r w:rsidRPr="009F1BE9">
        <w:rPr>
          <w:rFonts w:eastAsia="Yu Gothic Light"/>
        </w:rPr>
        <w:t xml:space="preserve">CI Calculator Instruction </w:t>
      </w:r>
      <w:ins w:id="2549" w:author="CARB" w:date="2023-12-19T12:12:00Z">
        <w:r w:rsidRPr="009F1BE9">
          <w:rPr>
            <w:rFonts w:eastAsia="Yu Gothic Light"/>
          </w:rPr>
          <w:t>Manual</w:t>
        </w:r>
        <w:r w:rsidR="008253E0">
          <w:rPr>
            <w:rFonts w:eastAsia="Yu Gothic Light"/>
          </w:rPr>
          <w:t>s</w:t>
        </w:r>
        <w:r w:rsidR="000F733E">
          <w:rPr>
            <w:rFonts w:eastAsia="Yu Gothic Light"/>
          </w:rPr>
          <w:t xml:space="preserve">. </w:t>
        </w:r>
        <w:r w:rsidRPr="009F1BE9">
          <w:rPr>
            <w:rFonts w:eastAsia="Yu Gothic Light"/>
          </w:rPr>
          <w:t>.</w:t>
        </w:r>
        <w:r w:rsidR="00222A9F">
          <w:rPr>
            <w:rFonts w:eastAsia="Yu Gothic Light"/>
          </w:rPr>
          <w:t xml:space="preserve"> The </w:t>
        </w:r>
        <w:r w:rsidR="00432B2D">
          <w:rPr>
            <w:rFonts w:eastAsia="Yu Gothic Light"/>
          </w:rPr>
          <w:t>Tier 1 CI Calculator</w:t>
        </w:r>
        <w:r w:rsidR="00212B63">
          <w:rPr>
            <w:rFonts w:eastAsia="Yu Gothic Light"/>
          </w:rPr>
          <w:t xml:space="preserve"> Instruction</w:t>
        </w:r>
        <w:r w:rsidR="00432B2D">
          <w:rPr>
            <w:rFonts w:eastAsia="Yu Gothic Light"/>
          </w:rPr>
          <w:t xml:space="preserve"> M</w:t>
        </w:r>
        <w:r w:rsidR="00222A9F">
          <w:rPr>
            <w:rFonts w:eastAsia="Yu Gothic Light"/>
          </w:rPr>
          <w:t>anuals</w:t>
        </w:r>
        <w:r w:rsidR="00BB62D0">
          <w:rPr>
            <w:rFonts w:eastAsia="Yu Gothic Light"/>
          </w:rPr>
          <w:t xml:space="preserve"> listed below</w:t>
        </w:r>
        <w:r w:rsidR="00222A9F">
          <w:rPr>
            <w:rFonts w:eastAsia="Yu Gothic Light"/>
          </w:rPr>
          <w:t xml:space="preserve"> are publicly available at  </w:t>
        </w:r>
      </w:ins>
      <w:hyperlink r:id="rId16" w:history="1">
        <w:r w:rsidR="00BB62D0" w:rsidRPr="002402FA">
          <w:rPr>
            <w:rStyle w:val="Hyperlink"/>
            <w:rFonts w:eastAsia="Yu Gothic Light"/>
          </w:rPr>
          <w:t>https://ww2.arb.ca.gov/resources/documents/lcfs-life-cycle-analysis-models-and-documentation</w:t>
        </w:r>
      </w:hyperlink>
      <w:del w:id="2550" w:author="CARB" w:date="2023-12-19T12:12:00Z">
        <w:r w:rsidR="009F1BE9" w:rsidRPr="009F1BE9">
          <w:rPr>
            <w:rFonts w:eastAsia="Yu Gothic Light"/>
          </w:rPr>
          <w:delText xml:space="preserve">Manual (August 13, 2018), </w:delText>
        </w:r>
      </w:del>
      <w:ins w:id="2551" w:author="CARB" w:date="2023-12-19T12:12:00Z">
        <w:r w:rsidR="00BB62D0">
          <w:rPr>
            <w:rFonts w:eastAsia="Yu Gothic Light"/>
          </w:rPr>
          <w:t xml:space="preserve"> and are </w:t>
        </w:r>
        <w:r w:rsidR="00432B2D">
          <w:rPr>
            <w:rFonts w:eastAsia="Yu Gothic Light"/>
          </w:rPr>
          <w:t>herein</w:t>
        </w:r>
        <w:r w:rsidR="00BB62D0">
          <w:rPr>
            <w:rFonts w:eastAsia="Yu Gothic Light"/>
          </w:rPr>
          <w:t xml:space="preserve"> </w:t>
        </w:r>
      </w:ins>
      <w:r w:rsidR="00BB62D0">
        <w:rPr>
          <w:rFonts w:eastAsia="Yu Gothic Light"/>
        </w:rPr>
        <w:t>incorpor</w:t>
      </w:r>
      <w:r w:rsidR="00432B2D">
        <w:rPr>
          <w:rFonts w:eastAsia="Yu Gothic Light"/>
        </w:rPr>
        <w:t xml:space="preserve">ated </w:t>
      </w:r>
      <w:del w:id="2552" w:author="CARB" w:date="2023-12-19T12:12:00Z">
        <w:r w:rsidR="009F1BE9" w:rsidRPr="009F1BE9">
          <w:rPr>
            <w:rFonts w:eastAsia="Yu Gothic Light"/>
          </w:rPr>
          <w:delText xml:space="preserve">herein </w:delText>
        </w:r>
      </w:del>
      <w:r w:rsidR="00432B2D">
        <w:rPr>
          <w:rFonts w:eastAsia="Yu Gothic Light"/>
        </w:rPr>
        <w:t>by reference</w:t>
      </w:r>
      <w:del w:id="2553" w:author="CARB" w:date="2023-12-19T12:12:00Z">
        <w:r w:rsidR="009F1BE9" w:rsidRPr="009F1BE9">
          <w:rPr>
            <w:rFonts w:eastAsia="Yu Gothic Light"/>
          </w:rPr>
          <w:delText>.</w:delText>
        </w:r>
      </w:del>
      <w:ins w:id="2554" w:author="CARB" w:date="2023-12-19T12:12:00Z">
        <w:r w:rsidR="00432B2D">
          <w:rPr>
            <w:rFonts w:eastAsia="Yu Gothic Light"/>
          </w:rPr>
          <w:t>:</w:t>
        </w:r>
      </w:ins>
    </w:p>
    <w:p w14:paraId="38174EF9" w14:textId="568389D2" w:rsidR="00156E03" w:rsidRDefault="009F1BE9">
      <w:pPr>
        <w:pStyle w:val="Heading5"/>
        <w:keepNext w:val="0"/>
        <w:keepLines w:val="0"/>
        <w:pPrChange w:id="2555" w:author="CARB" w:date="2023-12-19T12:12:00Z">
          <w:pPr>
            <w:ind w:left="2160"/>
          </w:pPr>
        </w:pPrChange>
      </w:pPr>
      <w:del w:id="2556" w:author="CARB" w:date="2023-12-19T12:12:00Z">
        <w:r w:rsidRPr="009F1BE9">
          <w:delText xml:space="preserve">Industrial Strategies Division, California Air Resources Board. August 13, 2018. </w:delText>
        </w:r>
      </w:del>
      <w:r w:rsidR="00970F9B">
        <w:t xml:space="preserve">Tier 1 </w:t>
      </w:r>
      <w:del w:id="2557" w:author="CARB" w:date="2023-12-19T12:12:00Z">
        <w:r w:rsidRPr="009F1BE9">
          <w:delText xml:space="preserve">Simplified </w:delText>
        </w:r>
      </w:del>
      <w:r w:rsidR="00970F9B">
        <w:t xml:space="preserve">CI Calculator </w:t>
      </w:r>
      <w:ins w:id="2558" w:author="CARB" w:date="2023-12-19T12:12:00Z">
        <w:r w:rsidR="00546AFA">
          <w:t xml:space="preserve">for </w:t>
        </w:r>
        <w:r w:rsidR="00C355E1">
          <w:lastRenderedPageBreak/>
          <w:t xml:space="preserve">Corn or Sorghum Ethanol - </w:t>
        </w:r>
      </w:ins>
      <w:r w:rsidR="00C355E1">
        <w:t>Instruction Manual</w:t>
      </w:r>
      <w:del w:id="2559" w:author="CARB" w:date="2023-12-19T12:12:00Z">
        <w:r w:rsidRPr="009F1BE9">
          <w:delText>.</w:delText>
        </w:r>
      </w:del>
      <w:ins w:id="2560" w:author="CARB" w:date="2023-12-19T12:12:00Z">
        <w:r w:rsidR="00190CC5">
          <w:t xml:space="preserve"> </w:t>
        </w:r>
        <w:r w:rsidR="0040639A">
          <w:t>[</w:t>
        </w:r>
        <w:r w:rsidR="008C5023">
          <w:t>date of adoption</w:t>
        </w:r>
        <w:r w:rsidR="0040639A">
          <w:t>]</w:t>
        </w:r>
      </w:ins>
    </w:p>
    <w:p w14:paraId="2D3F9B42" w14:textId="09E8AEE4" w:rsidR="00D74417" w:rsidRDefault="00D74417" w:rsidP="00893322">
      <w:pPr>
        <w:pStyle w:val="Heading5"/>
        <w:keepNext w:val="0"/>
        <w:keepLines w:val="0"/>
        <w:rPr>
          <w:ins w:id="2561" w:author="CARB" w:date="2023-12-19T12:12:00Z"/>
        </w:rPr>
      </w:pPr>
      <w:ins w:id="2562" w:author="CARB" w:date="2023-12-19T12:12:00Z">
        <w:r>
          <w:t xml:space="preserve">Tier 1 CI Calculator for Sugarcane Ethanol - Instruction Manual </w:t>
        </w:r>
        <w:r w:rsidR="0040639A">
          <w:t>[</w:t>
        </w:r>
        <w:r w:rsidR="008C5023">
          <w:t>date of adoption</w:t>
        </w:r>
        <w:r w:rsidR="0040639A">
          <w:t>]</w:t>
        </w:r>
      </w:ins>
    </w:p>
    <w:p w14:paraId="678BCC75" w14:textId="52620432" w:rsidR="00D74417" w:rsidRPr="00BD3847" w:rsidRDefault="00D74417" w:rsidP="00893322">
      <w:pPr>
        <w:pStyle w:val="Heading5"/>
        <w:keepNext w:val="0"/>
        <w:keepLines w:val="0"/>
        <w:rPr>
          <w:ins w:id="2563" w:author="CARB" w:date="2023-12-19T12:12:00Z"/>
        </w:rPr>
      </w:pPr>
      <w:ins w:id="2564" w:author="CARB" w:date="2023-12-19T12:12:00Z">
        <w:r>
          <w:t xml:space="preserve">Tier 1 CI Calculator for Biodiesel - Instruction Manual </w:t>
        </w:r>
        <w:r w:rsidR="0040639A">
          <w:t>[</w:t>
        </w:r>
        <w:r w:rsidR="008C5023">
          <w:t>date of adoption</w:t>
        </w:r>
        <w:r w:rsidR="0040639A">
          <w:t>]</w:t>
        </w:r>
      </w:ins>
    </w:p>
    <w:p w14:paraId="0BBE53FE" w14:textId="0132F3F7" w:rsidR="00D74417" w:rsidRPr="00BD3847" w:rsidRDefault="00D74417" w:rsidP="00893322">
      <w:pPr>
        <w:pStyle w:val="Heading5"/>
        <w:keepNext w:val="0"/>
        <w:keepLines w:val="0"/>
        <w:rPr>
          <w:ins w:id="2565" w:author="CARB" w:date="2023-12-19T12:12:00Z"/>
        </w:rPr>
      </w:pPr>
      <w:ins w:id="2566" w:author="CARB" w:date="2023-12-19T12:12:00Z">
        <w:r>
          <w:t xml:space="preserve">Tier 1 CI Calculator for </w:t>
        </w:r>
        <w:proofErr w:type="spellStart"/>
        <w:r w:rsidR="00CA4B45" w:rsidRPr="00CA4B45">
          <w:t>Hydroprocessed</w:t>
        </w:r>
        <w:proofErr w:type="spellEnd"/>
        <w:r w:rsidR="00CA4B45" w:rsidRPr="00CA4B45">
          <w:t xml:space="preserve"> Ester and Fatty Acid (HEFA)</w:t>
        </w:r>
        <w:r>
          <w:t xml:space="preserve"> - Instruction Manual </w:t>
        </w:r>
        <w:r w:rsidR="0040639A">
          <w:t>[</w:t>
        </w:r>
        <w:r w:rsidR="008C5023">
          <w:t>date of adoption</w:t>
        </w:r>
        <w:r w:rsidR="0040639A">
          <w:t>]</w:t>
        </w:r>
      </w:ins>
    </w:p>
    <w:p w14:paraId="77688FF2" w14:textId="3AB5B1E8" w:rsidR="00CA4B45" w:rsidRPr="00BD3847" w:rsidRDefault="00CA4B45" w:rsidP="00893322">
      <w:pPr>
        <w:pStyle w:val="Heading5"/>
        <w:keepNext w:val="0"/>
        <w:keepLines w:val="0"/>
        <w:rPr>
          <w:ins w:id="2567" w:author="CARB" w:date="2023-12-19T12:12:00Z"/>
        </w:rPr>
      </w:pPr>
      <w:ins w:id="2568" w:author="CARB" w:date="2023-12-19T12:12:00Z">
        <w:r>
          <w:t xml:space="preserve">Tier 1 CI Calculator for Landfill Biomethane - Instruction Manual </w:t>
        </w:r>
        <w:r w:rsidR="0040639A">
          <w:t>[</w:t>
        </w:r>
        <w:r w:rsidR="008C5023">
          <w:t>date of adoption</w:t>
        </w:r>
        <w:r w:rsidR="0040639A">
          <w:t>]</w:t>
        </w:r>
      </w:ins>
    </w:p>
    <w:p w14:paraId="1F6E5B03" w14:textId="591C9AEA" w:rsidR="00CA4B45" w:rsidRPr="00BD3847" w:rsidRDefault="00CA4B45" w:rsidP="00893322">
      <w:pPr>
        <w:pStyle w:val="Heading5"/>
        <w:keepNext w:val="0"/>
        <w:keepLines w:val="0"/>
        <w:rPr>
          <w:ins w:id="2569" w:author="CARB" w:date="2023-12-19T12:12:00Z"/>
        </w:rPr>
      </w:pPr>
      <w:ins w:id="2570" w:author="CARB" w:date="2023-12-19T12:12:00Z">
        <w:r>
          <w:t xml:space="preserve">Tier 1 CI Calculator for Wastewater Sludge Biomethane - Instruction Manual </w:t>
        </w:r>
        <w:r w:rsidR="0040639A">
          <w:t>[</w:t>
        </w:r>
        <w:r w:rsidR="008C5023">
          <w:t>date of adoption</w:t>
        </w:r>
        <w:r w:rsidR="0040639A">
          <w:t>]</w:t>
        </w:r>
      </w:ins>
    </w:p>
    <w:p w14:paraId="7220CB39" w14:textId="12DD097E" w:rsidR="00356838" w:rsidRPr="00BD3847" w:rsidRDefault="00356838" w:rsidP="00893322">
      <w:pPr>
        <w:pStyle w:val="Heading5"/>
        <w:keepNext w:val="0"/>
        <w:keepLines w:val="0"/>
        <w:rPr>
          <w:ins w:id="2571" w:author="CARB" w:date="2023-12-19T12:12:00Z"/>
        </w:rPr>
      </w:pPr>
      <w:ins w:id="2572" w:author="CARB" w:date="2023-12-19T12:12:00Z">
        <w:r>
          <w:t xml:space="preserve">Tier 1 CI Calculator for </w:t>
        </w:r>
        <w:r w:rsidR="00982CD6">
          <w:t>Dairy and Swine Manure</w:t>
        </w:r>
        <w:r>
          <w:t xml:space="preserve"> Biomethane - Instruction Manual </w:t>
        </w:r>
        <w:r w:rsidR="0040639A">
          <w:t>[</w:t>
        </w:r>
        <w:r w:rsidR="008C5023">
          <w:t>date of adoption</w:t>
        </w:r>
        <w:r w:rsidR="0040639A">
          <w:t>]</w:t>
        </w:r>
      </w:ins>
    </w:p>
    <w:p w14:paraId="01D3F51A" w14:textId="5AA828E3" w:rsidR="00982CD6" w:rsidRPr="00BD3847" w:rsidRDefault="00982CD6" w:rsidP="00893322">
      <w:pPr>
        <w:pStyle w:val="Heading5"/>
        <w:keepNext w:val="0"/>
        <w:keepLines w:val="0"/>
        <w:rPr>
          <w:ins w:id="2573" w:author="CARB" w:date="2023-12-19T12:12:00Z"/>
        </w:rPr>
      </w:pPr>
      <w:ins w:id="2574" w:author="CARB" w:date="2023-12-19T12:12:00Z">
        <w:r>
          <w:t xml:space="preserve">Tier 1 CI Calculator for Organic Waste Biomethane - Instruction Manual </w:t>
        </w:r>
        <w:r w:rsidR="0040639A">
          <w:t>[</w:t>
        </w:r>
        <w:r w:rsidR="008C5023">
          <w:t>date of adoption</w:t>
        </w:r>
        <w:r w:rsidR="0040639A">
          <w:t>]</w:t>
        </w:r>
      </w:ins>
    </w:p>
    <w:p w14:paraId="7768E5BE" w14:textId="1F06A8F4" w:rsidR="00982CD6" w:rsidRPr="00BD3847" w:rsidRDefault="00982CD6" w:rsidP="00893322">
      <w:pPr>
        <w:pStyle w:val="Heading5"/>
        <w:keepNext w:val="0"/>
        <w:keepLines w:val="0"/>
        <w:rPr>
          <w:ins w:id="2575" w:author="CARB" w:date="2023-12-19T12:12:00Z"/>
        </w:rPr>
      </w:pPr>
      <w:ins w:id="2576" w:author="CARB" w:date="2023-12-19T12:12:00Z">
        <w:r>
          <w:t xml:space="preserve">Tier 1 CI Calculator for Hydrogen - Instruction Manual </w:t>
        </w:r>
        <w:r w:rsidR="0040639A">
          <w:t>[</w:t>
        </w:r>
        <w:r w:rsidR="008C5023">
          <w:t>date of adoption</w:t>
        </w:r>
        <w:r w:rsidR="0040639A">
          <w:t>]</w:t>
        </w:r>
      </w:ins>
    </w:p>
    <w:p w14:paraId="0FCA63B1" w14:textId="77777777" w:rsidR="00D74417" w:rsidRPr="00514B34" w:rsidRDefault="00D74417" w:rsidP="00893322">
      <w:pPr>
        <w:pStyle w:val="Heading5"/>
        <w:keepNext w:val="0"/>
        <w:keepLines w:val="0"/>
        <w:numPr>
          <w:ilvl w:val="0"/>
          <w:numId w:val="0"/>
        </w:numPr>
        <w:ind w:left="2880"/>
        <w:rPr>
          <w:ins w:id="2577" w:author="CARB" w:date="2023-12-19T12:12:00Z"/>
        </w:rPr>
      </w:pPr>
    </w:p>
    <w:p w14:paraId="6B645898" w14:textId="60B25A65" w:rsidR="00990B31" w:rsidRPr="009F1BE9" w:rsidRDefault="00990B31" w:rsidP="00990B31">
      <w:pPr>
        <w:pStyle w:val="Heading4"/>
        <w:keepNext w:val="0"/>
        <w:keepLines w:val="0"/>
        <w:rPr>
          <w:rFonts w:eastAsia="Yu Gothic Light"/>
        </w:rPr>
      </w:pPr>
      <w:r w:rsidRPr="009F1BE9">
        <w:rPr>
          <w:rFonts w:eastAsia="Yu Gothic Light"/>
        </w:rPr>
        <w:t xml:space="preserve">All applicants using grid electricity must choose electrical generation energy mixes from among the subregions in </w:t>
      </w:r>
      <w:r>
        <w:rPr>
          <w:rFonts w:eastAsia="Yu Gothic Light"/>
        </w:rPr>
        <w:t>CA</w:t>
      </w:r>
      <w:del w:id="2578" w:author="CARB" w:date="2023-12-19T12:12:00Z">
        <w:r w:rsidR="00E7580D">
          <w:rPr>
            <w:rFonts w:eastAsia="Yu Gothic Light"/>
          </w:rPr>
          <w:noBreakHyphen/>
        </w:r>
      </w:del>
      <w:ins w:id="2579" w:author="CARB" w:date="2023-12-19T12:12:00Z">
        <w:r>
          <w:rPr>
            <w:rFonts w:eastAsia="Yu Gothic Light"/>
          </w:rPr>
          <w:t>-</w:t>
        </w:r>
      </w:ins>
      <w:r>
        <w:rPr>
          <w:rFonts w:eastAsia="Yu Gothic Light"/>
        </w:rPr>
        <w:t>GREET</w:t>
      </w:r>
      <w:del w:id="2580" w:author="CARB" w:date="2023-12-19T12:12:00Z">
        <w:r w:rsidR="009F1BE9" w:rsidRPr="009F1BE9">
          <w:rPr>
            <w:rFonts w:eastAsia="Yu Gothic Light"/>
          </w:rPr>
          <w:delText>3</w:delText>
        </w:r>
      </w:del>
      <w:ins w:id="2581" w:author="CARB" w:date="2023-12-19T12:12:00Z">
        <w:r>
          <w:rPr>
            <w:rFonts w:eastAsia="Yu Gothic Light"/>
          </w:rPr>
          <w:t>4</w:t>
        </w:r>
      </w:ins>
      <w:r>
        <w:rPr>
          <w:rFonts w:eastAsia="Yu Gothic Light"/>
        </w:rPr>
        <w:t>.0</w:t>
      </w:r>
      <w:r w:rsidRPr="009F1BE9">
        <w:rPr>
          <w:rFonts w:eastAsia="Yu Gothic Light"/>
        </w:rPr>
        <w:t xml:space="preserve"> and the </w:t>
      </w:r>
      <w:del w:id="2582" w:author="CARB" w:date="2023-12-19T12:12:00Z">
        <w:r w:rsidR="009F1BE9" w:rsidRPr="009F1BE9">
          <w:rPr>
            <w:rFonts w:eastAsia="Yu Gothic Light"/>
          </w:rPr>
          <w:delText>Simplified</w:delText>
        </w:r>
      </w:del>
      <w:ins w:id="2583" w:author="CARB" w:date="2023-12-19T12:12:00Z">
        <w:r w:rsidR="00FD107F">
          <w:rPr>
            <w:rFonts w:eastAsia="Yu Gothic Light"/>
          </w:rPr>
          <w:t>Tier 1</w:t>
        </w:r>
      </w:ins>
      <w:r w:rsidRPr="009F1BE9">
        <w:rPr>
          <w:rFonts w:eastAsia="Yu Gothic Light"/>
        </w:rPr>
        <w:t xml:space="preserve"> CI Calculators, if applicable. The options include the 26 subregions defined in the U.S. EPA</w:t>
      </w:r>
      <w:del w:id="2584" w:author="CARB" w:date="2023-12-19T12:12:00Z">
        <w:r w:rsidR="009F1BE9" w:rsidRPr="009F1BE9">
          <w:rPr>
            <w:rFonts w:eastAsia="Yu Gothic Light"/>
          </w:rPr>
          <w:delText>'</w:delText>
        </w:r>
      </w:del>
      <w:ins w:id="2585" w:author="CARB" w:date="2023-12-19T12:12:00Z">
        <w:r w:rsidR="00FD107F">
          <w:rPr>
            <w:rFonts w:eastAsia="Yu Gothic Light"/>
          </w:rPr>
          <w:t>’</w:t>
        </w:r>
      </w:ins>
      <w:r w:rsidRPr="009F1BE9">
        <w:rPr>
          <w:rFonts w:eastAsia="Yu Gothic Light"/>
        </w:rPr>
        <w:t>s Emissions and Generation Resource Integrated Database with year 20</w:t>
      </w:r>
      <w:ins w:id="2586" w:author="CARB" w:date="2023-12-19T12:12:00Z">
        <w:r>
          <w:rPr>
            <w:rFonts w:eastAsia="Yu Gothic Light"/>
          </w:rPr>
          <w:t>2</w:t>
        </w:r>
      </w:ins>
      <w:r>
        <w:rPr>
          <w:rFonts w:eastAsia="Yu Gothic Light"/>
        </w:rPr>
        <w:t>1</w:t>
      </w:r>
      <w:del w:id="2587" w:author="CARB" w:date="2023-12-19T12:12:00Z">
        <w:r w:rsidR="009F1BE9" w:rsidRPr="009F1BE9">
          <w:rPr>
            <w:rFonts w:eastAsia="Yu Gothic Light"/>
          </w:rPr>
          <w:delText>4</w:delText>
        </w:r>
      </w:del>
      <w:r w:rsidRPr="009F1BE9">
        <w:rPr>
          <w:rFonts w:eastAsia="Yu Gothic Light"/>
        </w:rPr>
        <w:t xml:space="preserve"> data (</w:t>
      </w:r>
      <w:del w:id="2588" w:author="CARB" w:date="2023-12-19T12:12:00Z">
        <w:r w:rsidR="009F1BE9" w:rsidRPr="009F1BE9">
          <w:rPr>
            <w:rFonts w:eastAsia="Yu Gothic Light"/>
          </w:rPr>
          <w:delText>eGRID2014v2, released on February 27, 2017</w:delText>
        </w:r>
      </w:del>
      <w:ins w:id="2589" w:author="CARB" w:date="2023-12-19T12:12:00Z">
        <w:r>
          <w:rPr>
            <w:rFonts w:eastAsia="Yu Gothic Light"/>
          </w:rPr>
          <w:t>eGRID2021, January 30, 2023</w:t>
        </w:r>
      </w:ins>
      <w:r>
        <w:rPr>
          <w:rFonts w:eastAsia="Yu Gothic Light"/>
        </w:rPr>
        <w:t>)</w:t>
      </w:r>
      <w:r w:rsidRPr="009F1BE9">
        <w:rPr>
          <w:rFonts w:eastAsia="Yu Gothic Light"/>
        </w:rPr>
        <w:t>, and a national grid mix for Brazil and Canada.</w:t>
      </w:r>
    </w:p>
    <w:p w14:paraId="03A7BF20" w14:textId="3542C60F" w:rsidR="00990B31" w:rsidRPr="009F1BE9" w:rsidRDefault="00990B31" w:rsidP="00990B31">
      <w:pPr>
        <w:pStyle w:val="Heading5"/>
        <w:keepNext w:val="0"/>
        <w:keepLines w:val="0"/>
        <w:rPr>
          <w:rFonts w:eastAsia="Yu Gothic Light"/>
        </w:rPr>
      </w:pPr>
      <w:r w:rsidRPr="00235095">
        <w:rPr>
          <w:rFonts w:eastAsia="Yu Gothic Light"/>
          <w:i/>
          <w:iCs/>
        </w:rPr>
        <w:t>User-defined Process Energy Option.</w:t>
      </w:r>
      <w:r w:rsidRPr="009F1BE9">
        <w:rPr>
          <w:rFonts w:eastAsia="Yu Gothic Light"/>
        </w:rPr>
        <w:t xml:space="preserve"> Applicants whose fuel production facilities or feedstock source regions are located in an area for which there is no corresponding subregion included in the </w:t>
      </w:r>
      <w:del w:id="2590" w:author="CARB" w:date="2023-12-19T12:12:00Z">
        <w:r w:rsidR="009F1BE9" w:rsidRPr="009F1BE9">
          <w:rPr>
            <w:rFonts w:eastAsia="Yu Gothic Light"/>
          </w:rPr>
          <w:delText>Simplified</w:delText>
        </w:r>
      </w:del>
      <w:ins w:id="2591" w:author="CARB" w:date="2023-12-19T12:12:00Z">
        <w:r w:rsidR="00FD107F">
          <w:rPr>
            <w:rFonts w:eastAsia="Yu Gothic Light"/>
          </w:rPr>
          <w:t>Tier 1</w:t>
        </w:r>
      </w:ins>
      <w:r w:rsidRPr="009F1BE9">
        <w:rPr>
          <w:rFonts w:eastAsia="Yu Gothic Light"/>
        </w:rPr>
        <w:t xml:space="preserve"> CI Calculator may select the user</w:t>
      </w:r>
      <w:r>
        <w:rPr>
          <w:rFonts w:eastAsia="Yu Gothic Light"/>
        </w:rPr>
        <w:noBreakHyphen/>
      </w:r>
      <w:r w:rsidRPr="009F1BE9">
        <w:rPr>
          <w:rFonts w:eastAsia="Yu Gothic Light"/>
        </w:rPr>
        <w:t xml:space="preserve">defined option, and shall consult with the Executive Officer for approval of the data prior to </w:t>
      </w:r>
      <w:proofErr w:type="gramStart"/>
      <w:r w:rsidRPr="009F1BE9">
        <w:rPr>
          <w:rFonts w:eastAsia="Yu Gothic Light"/>
        </w:rPr>
        <w:t>submitting an application</w:t>
      </w:r>
      <w:proofErr w:type="gramEnd"/>
      <w:r w:rsidRPr="009F1BE9">
        <w:rPr>
          <w:rFonts w:eastAsia="Yu Gothic Light"/>
        </w:rPr>
        <w:t>.</w:t>
      </w:r>
    </w:p>
    <w:p w14:paraId="555BE47F" w14:textId="77777777" w:rsidR="00990B31" w:rsidRPr="009F1BE9" w:rsidRDefault="00990B31" w:rsidP="00990B31">
      <w:pPr>
        <w:pStyle w:val="Heading3"/>
        <w:keepNext w:val="0"/>
        <w:keepLines w:val="0"/>
        <w:rPr>
          <w:rFonts w:eastAsia="Yu Gothic Light"/>
        </w:rPr>
      </w:pPr>
      <w:r w:rsidRPr="00235095">
        <w:rPr>
          <w:rFonts w:eastAsia="Yu Gothic Light"/>
          <w:i/>
          <w:iCs/>
        </w:rPr>
        <w:t>Supplemental Information.</w:t>
      </w:r>
      <w:r w:rsidRPr="009F1BE9">
        <w:rPr>
          <w:rFonts w:eastAsia="Yu Gothic Light"/>
        </w:rPr>
        <w:t xml:space="preserve"> Supporting evidence for specified inputs to the CI calculator can be uploaded to the AFP as a supplemental information </w:t>
      </w:r>
      <w:r w:rsidRPr="009F1BE9">
        <w:rPr>
          <w:rFonts w:eastAsia="Yu Gothic Light"/>
        </w:rPr>
        <w:lastRenderedPageBreak/>
        <w:t>document, as needed. Supplemental information is required under the following circumstances:</w:t>
      </w:r>
    </w:p>
    <w:p w14:paraId="4159CCFB" w14:textId="77777777" w:rsidR="00990B31" w:rsidRPr="009F1BE9" w:rsidRDefault="00990B31" w:rsidP="00990B31">
      <w:pPr>
        <w:pStyle w:val="Heading4"/>
        <w:keepNext w:val="0"/>
        <w:keepLines w:val="0"/>
        <w:rPr>
          <w:rFonts w:eastAsia="Yu Gothic Light"/>
        </w:rPr>
      </w:pPr>
      <w:r w:rsidRPr="009F1BE9">
        <w:rPr>
          <w:rFonts w:eastAsia="Yu Gothic Light"/>
        </w:rPr>
        <w:t>If an alternative form of process energy supplied directly to the production facility are used, evidence must be provided to identify the source, to demonstrate that it is delivered directly to the production facility, and to determine the carbon intensity of the process energy input.</w:t>
      </w:r>
    </w:p>
    <w:p w14:paraId="2D1981CA" w14:textId="5DB50078" w:rsidR="00990B31" w:rsidRPr="009F1BE9" w:rsidRDefault="00990B31" w:rsidP="00990B31">
      <w:pPr>
        <w:pStyle w:val="Heading4"/>
        <w:keepNext w:val="0"/>
        <w:keepLines w:val="0"/>
        <w:rPr>
          <w:rFonts w:eastAsia="Yu Gothic Light"/>
        </w:rPr>
      </w:pPr>
      <w:r w:rsidRPr="009F1BE9">
        <w:rPr>
          <w:rFonts w:eastAsia="Yu Gothic Light"/>
        </w:rPr>
        <w:t xml:space="preserve">If the fuel pathway applicant selects user-defined emission factors for regions not currently included in the </w:t>
      </w:r>
      <w:del w:id="2592" w:author="CARB" w:date="2023-12-19T12:12:00Z">
        <w:r w:rsidR="009F1BE9" w:rsidRPr="009F1BE9">
          <w:rPr>
            <w:rFonts w:eastAsia="Yu Gothic Light"/>
          </w:rPr>
          <w:delText>Simplified</w:delText>
        </w:r>
      </w:del>
      <w:ins w:id="2593" w:author="CARB" w:date="2023-12-19T12:12:00Z">
        <w:r w:rsidR="00FD107F">
          <w:rPr>
            <w:rFonts w:eastAsia="Yu Gothic Light"/>
          </w:rPr>
          <w:t>Tier 1</w:t>
        </w:r>
      </w:ins>
      <w:r w:rsidRPr="009F1BE9">
        <w:rPr>
          <w:rFonts w:eastAsia="Yu Gothic Light"/>
        </w:rPr>
        <w:t xml:space="preserve"> CI Calculator, to reflect the grid electricity resource mix, crude and natural gas for that region. Supporting evidence and data sources for these emission factors must be provided.</w:t>
      </w:r>
    </w:p>
    <w:p w14:paraId="4694FC99" w14:textId="77777777" w:rsidR="00990B31" w:rsidRPr="009F1BE9" w:rsidRDefault="00990B31" w:rsidP="00990B31">
      <w:pPr>
        <w:pStyle w:val="Heading4"/>
        <w:keepNext w:val="0"/>
        <w:keepLines w:val="0"/>
        <w:rPr>
          <w:rFonts w:eastAsia="Yu Gothic Light"/>
        </w:rPr>
      </w:pPr>
      <w:r w:rsidRPr="009F1BE9">
        <w:rPr>
          <w:rFonts w:eastAsia="Yu Gothic Light"/>
        </w:rPr>
        <w:t>If the fuel produced or any by-products or co-products receive additional processing after they leave site, such as additional distiller's grains drying or fuel distillation, supporting evidence of the energy consumed for those processes must also be submitted.</w:t>
      </w:r>
    </w:p>
    <w:p w14:paraId="5CAB47BB" w14:textId="77777777" w:rsidR="00990B31" w:rsidRPr="009F1BE9" w:rsidRDefault="00990B31" w:rsidP="00990B31">
      <w:pPr>
        <w:pStyle w:val="Heading4"/>
        <w:keepNext w:val="0"/>
        <w:keepLines w:val="0"/>
        <w:rPr>
          <w:rFonts w:eastAsia="Yu Gothic Light"/>
        </w:rPr>
      </w:pPr>
      <w:r w:rsidRPr="009F1BE9">
        <w:rPr>
          <w:rFonts w:eastAsia="Yu Gothic Light"/>
        </w:rPr>
        <w:t>If the fuel production facility is co-located with one or more unrelated facilities, and energy consumption data (or other data required in calculating CI) are not separately available for the fuel production facility, the applicant shall install automated metering equipment with electronic data archival to enable an Executive Officer accredited verification body to confirm energy consumption data for the 24 months of operation submitted in the application. The metering should be capable of recording daily total energy consumption data. The same requirements apply if a single facility includes multiple operations including fuel production.</w:t>
      </w:r>
    </w:p>
    <w:p w14:paraId="31EBBC15" w14:textId="77777777" w:rsidR="00990B31" w:rsidRPr="009F1BE9" w:rsidRDefault="00990B31" w:rsidP="00990B31">
      <w:pPr>
        <w:pStyle w:val="Heading4"/>
        <w:keepNext w:val="0"/>
        <w:keepLines w:val="0"/>
        <w:rPr>
          <w:rFonts w:eastAsia="Yu Gothic Light"/>
        </w:rPr>
      </w:pPr>
      <w:r w:rsidRPr="009F1BE9">
        <w:rPr>
          <w:rFonts w:eastAsia="Yu Gothic Light"/>
        </w:rPr>
        <w:t>Other information to facilitate staff review may also be included as part of the supplemental information.</w:t>
      </w:r>
    </w:p>
    <w:p w14:paraId="3B9B41BA" w14:textId="77777777" w:rsidR="00990B31" w:rsidRPr="009F1BE9" w:rsidRDefault="00990B31" w:rsidP="00990B31">
      <w:pPr>
        <w:pStyle w:val="Heading2"/>
        <w:keepNext w:val="0"/>
        <w:keepLines w:val="0"/>
        <w:rPr>
          <w:rFonts w:eastAsia="Yu Gothic Light"/>
        </w:rPr>
      </w:pPr>
      <w:r w:rsidRPr="00235095">
        <w:rPr>
          <w:rFonts w:eastAsia="Yu Gothic Light"/>
          <w:i/>
          <w:iCs/>
        </w:rPr>
        <w:t>Certification Process for Tier 1 Pathway Applications</w:t>
      </w:r>
      <w:r w:rsidRPr="009F1BE9">
        <w:rPr>
          <w:rFonts w:eastAsia="Yu Gothic Light"/>
        </w:rPr>
        <w:t>.</w:t>
      </w:r>
    </w:p>
    <w:p w14:paraId="4E355D14" w14:textId="3E8743ED" w:rsidR="00990B31" w:rsidRPr="009F1BE9" w:rsidRDefault="00990B31" w:rsidP="00990B31">
      <w:pPr>
        <w:pStyle w:val="Heading3"/>
        <w:keepNext w:val="0"/>
        <w:keepLines w:val="0"/>
        <w:rPr>
          <w:rFonts w:eastAsia="Yu Gothic Light"/>
        </w:rPr>
      </w:pPr>
      <w:r w:rsidRPr="00235095">
        <w:rPr>
          <w:rFonts w:eastAsia="Yu Gothic Light"/>
          <w:i/>
          <w:iCs/>
        </w:rPr>
        <w:t>Validation.</w:t>
      </w:r>
      <w:r w:rsidRPr="009F1BE9">
        <w:rPr>
          <w:rFonts w:eastAsia="Yu Gothic Light"/>
        </w:rPr>
        <w:t xml:space="preserve"> The applicant must seek the services of an Executive Officer accredited verification body to complete a pathway validation as specified in section 95500. A positive or qualified positive validation statement must be received by the Executive Officer from the verification body in order for CARB's completeness review, evaluation, and certification of the pathway application to proceed. In cases where a single applicant or a joint applicant does not complete validation, the application will be denied without prejudice. In cases where </w:t>
      </w:r>
      <w:del w:id="2594" w:author="CARB" w:date="2023-12-19T12:12:00Z">
        <w:r w:rsidR="009F1BE9" w:rsidRPr="009F1BE9">
          <w:rPr>
            <w:rFonts w:eastAsia="Yu Gothic Light"/>
          </w:rPr>
          <w:delText xml:space="preserve">an applicant cannot complete </w:delText>
        </w:r>
      </w:del>
      <w:r w:rsidRPr="009F1BE9">
        <w:rPr>
          <w:rFonts w:eastAsia="Yu Gothic Light"/>
        </w:rPr>
        <w:t xml:space="preserve">validation </w:t>
      </w:r>
      <w:ins w:id="2595" w:author="CARB" w:date="2023-12-19T12:12:00Z">
        <w:r>
          <w:rPr>
            <w:rFonts w:eastAsia="Yu Gothic Light"/>
          </w:rPr>
          <w:t xml:space="preserve">cannot be completed </w:t>
        </w:r>
      </w:ins>
      <w:r w:rsidRPr="009F1BE9">
        <w:rPr>
          <w:rFonts w:eastAsia="Yu Gothic Light"/>
        </w:rPr>
        <w:t xml:space="preserve">within six months of </w:t>
      </w:r>
      <w:del w:id="2596" w:author="CARB" w:date="2023-12-19T12:12:00Z">
        <w:r w:rsidR="009F1BE9" w:rsidRPr="009F1BE9">
          <w:rPr>
            <w:rFonts w:eastAsia="Yu Gothic Light"/>
          </w:rPr>
          <w:delText>submitting an</w:delText>
        </w:r>
      </w:del>
      <w:ins w:id="2597" w:author="CARB" w:date="2023-12-19T12:12:00Z">
        <w:r>
          <w:rPr>
            <w:rFonts w:eastAsia="Yu Gothic Light"/>
          </w:rPr>
          <w:t>the verification body receiving the</w:t>
        </w:r>
      </w:ins>
      <w:r>
        <w:rPr>
          <w:rFonts w:eastAsia="Yu Gothic Light"/>
        </w:rPr>
        <w:t xml:space="preserve"> application </w:t>
      </w:r>
      <w:ins w:id="2598" w:author="CARB" w:date="2023-12-19T12:12:00Z">
        <w:r>
          <w:rPr>
            <w:rFonts w:eastAsia="Yu Gothic Light"/>
          </w:rPr>
          <w:t>from CARB</w:t>
        </w:r>
        <w:r w:rsidRPr="009F1BE9">
          <w:rPr>
            <w:rFonts w:eastAsia="Yu Gothic Light"/>
          </w:rPr>
          <w:t xml:space="preserve"> </w:t>
        </w:r>
      </w:ins>
      <w:r w:rsidRPr="009F1BE9">
        <w:rPr>
          <w:rFonts w:eastAsia="Yu Gothic Light"/>
        </w:rPr>
        <w:t xml:space="preserve">or </w:t>
      </w:r>
      <w:ins w:id="2599" w:author="CARB" w:date="2023-12-19T12:12:00Z">
        <w:r>
          <w:rPr>
            <w:rFonts w:eastAsia="Yu Gothic Light"/>
          </w:rPr>
          <w:t xml:space="preserve">an applicant </w:t>
        </w:r>
      </w:ins>
      <w:r w:rsidRPr="009F1BE9">
        <w:rPr>
          <w:rFonts w:eastAsia="Yu Gothic Light"/>
        </w:rPr>
        <w:t xml:space="preserve">receives an adverse validation statement, the application will be denied without </w:t>
      </w:r>
      <w:r w:rsidRPr="009F1BE9">
        <w:rPr>
          <w:rFonts w:eastAsia="Yu Gothic Light"/>
        </w:rPr>
        <w:lastRenderedPageBreak/>
        <w:t>prejudice.</w:t>
      </w:r>
      <w:ins w:id="2600" w:author="CARB" w:date="2023-12-19T12:12:00Z">
        <w:r>
          <w:rPr>
            <w:rFonts w:eastAsia="Yu Gothic Light"/>
          </w:rPr>
          <w:t xml:space="preserve"> Fuel pathway applicants whose applications are denied without prejudice may submit new applications with the most current operational data pursuant to section 95488.6(a)(1).</w:t>
        </w:r>
      </w:ins>
    </w:p>
    <w:p w14:paraId="7040A04E" w14:textId="6645AD97" w:rsidR="00990B31" w:rsidRPr="009F1BE9" w:rsidRDefault="00990B31" w:rsidP="00990B31">
      <w:pPr>
        <w:pStyle w:val="Heading3"/>
        <w:keepNext w:val="0"/>
        <w:keepLines w:val="0"/>
        <w:rPr>
          <w:rFonts w:eastAsia="Yu Gothic Light"/>
        </w:rPr>
      </w:pPr>
      <w:r w:rsidRPr="00235095">
        <w:rPr>
          <w:rFonts w:eastAsia="Yu Gothic Light"/>
          <w:i/>
          <w:iCs/>
        </w:rPr>
        <w:t>Completeness Review.</w:t>
      </w:r>
      <w:r w:rsidRPr="009F1BE9">
        <w:rPr>
          <w:rFonts w:eastAsia="Yu Gothic Light"/>
        </w:rPr>
        <w:t xml:space="preserve"> Upon receipt of a positive or qualified positive validation statement, the Executive Officer will conduct a completeness review of the Tier selection to ensure the pathway meets the requirements for Tier 1, and evaluate if the inputs to the </w:t>
      </w:r>
      <w:del w:id="2601" w:author="CARB" w:date="2023-12-19T12:12:00Z">
        <w:r w:rsidR="009F1BE9" w:rsidRPr="009F1BE9">
          <w:rPr>
            <w:rFonts w:eastAsia="Yu Gothic Light"/>
          </w:rPr>
          <w:delText>Simplified</w:delText>
        </w:r>
      </w:del>
      <w:ins w:id="2602" w:author="CARB" w:date="2023-12-19T12:12:00Z">
        <w:r w:rsidR="00FD107F">
          <w:rPr>
            <w:rFonts w:eastAsia="Yu Gothic Light"/>
          </w:rPr>
          <w:t>Tier 1</w:t>
        </w:r>
      </w:ins>
      <w:r w:rsidRPr="009F1BE9">
        <w:rPr>
          <w:rFonts w:eastAsia="Yu Gothic Light"/>
        </w:rPr>
        <w:t xml:space="preserve"> CI Calculator are complete.</w:t>
      </w:r>
    </w:p>
    <w:p w14:paraId="7A52BA95" w14:textId="1A217989" w:rsidR="00990B31" w:rsidRPr="009F1BE9" w:rsidRDefault="00990B31" w:rsidP="00990B31">
      <w:pPr>
        <w:pStyle w:val="Heading4"/>
        <w:keepNext w:val="0"/>
        <w:keepLines w:val="0"/>
        <w:rPr>
          <w:rFonts w:eastAsia="Yu Gothic Light"/>
        </w:rPr>
      </w:pPr>
      <w:r w:rsidRPr="400BCF21">
        <w:rPr>
          <w:rFonts w:eastAsia="Yu Gothic Light"/>
          <w:i/>
        </w:rPr>
        <w:t>Application Complete.</w:t>
      </w:r>
      <w:r w:rsidRPr="400BCF21">
        <w:rPr>
          <w:rFonts w:eastAsia="Yu Gothic Light"/>
        </w:rPr>
        <w:t xml:space="preserve"> If the Executive Officer deems complete the applicant's </w:t>
      </w:r>
      <w:del w:id="2603" w:author="CARB" w:date="2023-12-19T12:12:00Z">
        <w:r w:rsidR="009F1BE9" w:rsidRPr="009F1BE9">
          <w:rPr>
            <w:rFonts w:eastAsia="Yu Gothic Light"/>
          </w:rPr>
          <w:delText>Simplified</w:delText>
        </w:r>
      </w:del>
      <w:ins w:id="2604" w:author="CARB" w:date="2023-12-19T12:12:00Z">
        <w:r w:rsidR="00FD107F">
          <w:rPr>
            <w:rFonts w:eastAsia="Yu Gothic Light"/>
          </w:rPr>
          <w:t>Tier 1</w:t>
        </w:r>
      </w:ins>
      <w:r w:rsidRPr="400BCF21">
        <w:rPr>
          <w:rFonts w:eastAsia="Yu Gothic Light"/>
        </w:rPr>
        <w:t xml:space="preserve"> CI Calculator and supplemental information, the fuel pathway applicant shall be notified as such</w:t>
      </w:r>
      <w:ins w:id="2605" w:author="CARB" w:date="2023-12-19T12:12:00Z">
        <w:r w:rsidRPr="400BCF21">
          <w:rPr>
            <w:rFonts w:eastAsia="Yu Gothic Light"/>
          </w:rPr>
          <w:t xml:space="preserve">. </w:t>
        </w:r>
        <w:r w:rsidRPr="00F10B4F">
          <w:rPr>
            <w:rFonts w:eastAsia="Yu Gothic Light"/>
          </w:rPr>
          <w:t>The application deemed complete quarter is the quarter in which the application is returned by the verification body to the Executive Officer after the completion of validation with a positive or qualified positive statement</w:t>
        </w:r>
      </w:ins>
      <w:r w:rsidRPr="00F10B4F">
        <w:rPr>
          <w:rFonts w:eastAsia="Yu Gothic Light"/>
        </w:rPr>
        <w:t>.</w:t>
      </w:r>
    </w:p>
    <w:p w14:paraId="52CCD5D9" w14:textId="11404408" w:rsidR="00990B31" w:rsidRPr="009F1BE9" w:rsidRDefault="00990B31" w:rsidP="00990B31">
      <w:pPr>
        <w:pStyle w:val="Heading4"/>
        <w:keepNext w:val="0"/>
        <w:keepLines w:val="0"/>
        <w:rPr>
          <w:rFonts w:eastAsia="Yu Gothic Light"/>
        </w:rPr>
      </w:pPr>
      <w:r w:rsidRPr="00235095">
        <w:rPr>
          <w:rFonts w:eastAsia="Yu Gothic Light"/>
          <w:i/>
          <w:iCs w:val="0"/>
        </w:rPr>
        <w:t>Application Incomplete.</w:t>
      </w:r>
      <w:r w:rsidRPr="009F1BE9">
        <w:rPr>
          <w:rFonts w:eastAsia="Yu Gothic Light"/>
        </w:rPr>
        <w:t xml:space="preserve"> If the Executive Officer deems the </w:t>
      </w:r>
      <w:del w:id="2606" w:author="CARB" w:date="2023-12-19T12:12:00Z">
        <w:r w:rsidR="009F1BE9" w:rsidRPr="009F1BE9">
          <w:rPr>
            <w:rFonts w:eastAsia="Yu Gothic Light"/>
          </w:rPr>
          <w:delText>Simplified</w:delText>
        </w:r>
      </w:del>
      <w:ins w:id="2607" w:author="CARB" w:date="2023-12-19T12:12:00Z">
        <w:r w:rsidR="00FD107F">
          <w:rPr>
            <w:rFonts w:eastAsia="Yu Gothic Light"/>
          </w:rPr>
          <w:t>Tier 1</w:t>
        </w:r>
      </w:ins>
      <w:r w:rsidRPr="009F1BE9">
        <w:rPr>
          <w:rFonts w:eastAsia="Yu Gothic Light"/>
        </w:rPr>
        <w:t xml:space="preserve"> CI Calculator and supplemental information incomplete, the Executive Officer will reject the pathway application without prejudice and inform the fuel pathway applicant of the rationale for rejection. Applicants whose applications are rejected may submit a new application that addresses deficiencies highlighted during the earlier review.</w:t>
      </w:r>
    </w:p>
    <w:p w14:paraId="1734B915" w14:textId="77777777" w:rsidR="00990B31" w:rsidRPr="009F1BE9" w:rsidRDefault="00990B31" w:rsidP="00990B31">
      <w:pPr>
        <w:pStyle w:val="Heading3"/>
        <w:keepNext w:val="0"/>
        <w:keepLines w:val="0"/>
        <w:rPr>
          <w:rFonts w:eastAsia="Yu Gothic Light"/>
        </w:rPr>
      </w:pPr>
      <w:r w:rsidRPr="00235095">
        <w:rPr>
          <w:rFonts w:eastAsia="Yu Gothic Light"/>
          <w:i/>
          <w:iCs/>
        </w:rPr>
        <w:t>Certification.</w:t>
      </w:r>
      <w:r w:rsidRPr="009F1BE9">
        <w:rPr>
          <w:rFonts w:eastAsia="Yu Gothic Light"/>
        </w:rPr>
        <w:t xml:space="preserve"> The Executive Officer may certify or reject a pathway application.</w:t>
      </w:r>
    </w:p>
    <w:p w14:paraId="5CAD0689" w14:textId="77777777" w:rsidR="00990B31" w:rsidRPr="009F1BE9" w:rsidRDefault="00990B31" w:rsidP="00990B31">
      <w:pPr>
        <w:pStyle w:val="Heading4"/>
        <w:keepNext w:val="0"/>
        <w:keepLines w:val="0"/>
        <w:rPr>
          <w:rFonts w:eastAsia="Yu Gothic Light"/>
        </w:rPr>
      </w:pPr>
      <w:r w:rsidRPr="009F1BE9">
        <w:rPr>
          <w:rFonts w:eastAsia="Yu Gothic Light"/>
        </w:rPr>
        <w:t>The Executive Officer will evaluate the application to determine whether it has met all requirements necessary for certification. At any point during the evaluation process, the Executive Officer may request in writing additional information or clarification from the applicant.</w:t>
      </w:r>
    </w:p>
    <w:p w14:paraId="74E0A08A" w14:textId="77777777" w:rsidR="00990B31" w:rsidRPr="009F1BE9" w:rsidRDefault="00990B31" w:rsidP="00990B31">
      <w:pPr>
        <w:pStyle w:val="Heading4"/>
        <w:keepNext w:val="0"/>
        <w:keepLines w:val="0"/>
        <w:rPr>
          <w:rFonts w:eastAsia="Yu Gothic Light"/>
        </w:rPr>
      </w:pPr>
      <w:r w:rsidRPr="009F1BE9">
        <w:rPr>
          <w:rFonts w:eastAsia="Yu Gothic Light"/>
        </w:rPr>
        <w:t>If the Executive Officer determines the application has met all requirements necessary for certification, the Executive Officer will complete a pathway summary of the inputs, the facility average fuel production yield, CI results, and any applicable limitations or conditions. Upon certification of a Tier 1 application, the pathway will be available for reporting for the quarter in which it was deemed complete.</w:t>
      </w:r>
    </w:p>
    <w:p w14:paraId="687BC81D" w14:textId="45FA2408" w:rsidR="00990B31" w:rsidRPr="009F1BE9" w:rsidRDefault="00990B31" w:rsidP="00990B31">
      <w:pPr>
        <w:pStyle w:val="Heading4"/>
        <w:keepNext w:val="0"/>
        <w:keepLines w:val="0"/>
        <w:rPr>
          <w:rFonts w:eastAsia="Yu Gothic Light"/>
        </w:rPr>
      </w:pPr>
      <w:r w:rsidRPr="009F1BE9">
        <w:rPr>
          <w:rFonts w:eastAsia="Yu Gothic Light"/>
        </w:rPr>
        <w:t xml:space="preserve">Upon certification, the fuel pathway applicant(s) becomes the fuel pathway holder(s) for the certified fuel pathway and is subject to the requirements of 95488.10, and any limitations or conditions identified by the Executive pursuant to (3)(B) above, in order for </w:t>
      </w:r>
      <w:r w:rsidRPr="009F1BE9">
        <w:rPr>
          <w:rFonts w:eastAsia="Yu Gothic Light"/>
        </w:rPr>
        <w:lastRenderedPageBreak/>
        <w:t>that pathway to remain eligible for reporting and credit generation purposes.</w:t>
      </w:r>
    </w:p>
    <w:p w14:paraId="6FB8F5A5" w14:textId="7F8D63CA" w:rsidR="004F2B2B" w:rsidRPr="00162BD5" w:rsidRDefault="00990B31" w:rsidP="00162BD5">
      <w:pPr>
        <w:rPr>
          <w:sz w:val="20"/>
          <w:szCs w:val="18"/>
        </w:rPr>
      </w:pPr>
      <w:r w:rsidRPr="00162BD5">
        <w:rPr>
          <w:sz w:val="20"/>
          <w:szCs w:val="18"/>
        </w:rPr>
        <w:t xml:space="preserve">NOTE: Authority cited: Sections 38510, 38530, 38560, 38560.5, 38571, 38580, 39600, 39601, 41510, 41511 and 43018, Health and Safety Code; 42 U.S.C. section 7545; and </w:t>
      </w:r>
      <w:r w:rsidRPr="00162BD5">
        <w:rPr>
          <w:i/>
          <w:sz w:val="20"/>
          <w:szCs w:val="18"/>
        </w:rPr>
        <w:t xml:space="preserve">Western Oil and Gas </w:t>
      </w:r>
      <w:proofErr w:type="spellStart"/>
      <w:r w:rsidRPr="00162BD5">
        <w:rPr>
          <w:i/>
          <w:sz w:val="20"/>
          <w:szCs w:val="18"/>
        </w:rPr>
        <w:t>Ass'n</w:t>
      </w:r>
      <w:proofErr w:type="spellEnd"/>
      <w:r w:rsidRPr="00162BD5">
        <w:rPr>
          <w:i/>
          <w:sz w:val="20"/>
          <w:szCs w:val="18"/>
        </w:rPr>
        <w:t xml:space="preserve"> v. Orange County Air Pollution Control District</w:t>
      </w:r>
      <w:r w:rsidRPr="00162BD5">
        <w:rPr>
          <w:sz w:val="20"/>
          <w:szCs w:val="18"/>
        </w:rPr>
        <w:t xml:space="preserve">, 14 Cal.3d 411, 121 </w:t>
      </w:r>
      <w:proofErr w:type="spellStart"/>
      <w:r w:rsidRPr="00162BD5">
        <w:rPr>
          <w:sz w:val="20"/>
          <w:szCs w:val="18"/>
        </w:rPr>
        <w:t>Cal.Rptr</w:t>
      </w:r>
      <w:proofErr w:type="spellEnd"/>
      <w:r w:rsidRPr="00162BD5">
        <w:rPr>
          <w:sz w:val="20"/>
          <w:szCs w:val="18"/>
        </w:rPr>
        <w:t xml:space="preserve">. 249 (1975). Reference: Sections 38501, 38510, 39515, 39516, 38571, 38580, 39000, 39001, 39002, 39003, 39515, 39516, 41510, 41511 and 43000, Health and Safety Code; Section 25000.5, Public Resources Code; and </w:t>
      </w:r>
      <w:r w:rsidRPr="00162BD5">
        <w:rPr>
          <w:i/>
          <w:sz w:val="20"/>
          <w:szCs w:val="18"/>
        </w:rPr>
        <w:t xml:space="preserve">Western Oil and Gas </w:t>
      </w:r>
      <w:proofErr w:type="spellStart"/>
      <w:r w:rsidRPr="00162BD5">
        <w:rPr>
          <w:i/>
          <w:sz w:val="20"/>
          <w:szCs w:val="18"/>
        </w:rPr>
        <w:t>Ass'n</w:t>
      </w:r>
      <w:proofErr w:type="spellEnd"/>
      <w:r w:rsidRPr="00162BD5">
        <w:rPr>
          <w:i/>
          <w:sz w:val="20"/>
          <w:szCs w:val="18"/>
        </w:rPr>
        <w:t xml:space="preserve"> v. Orange County Air Pollution Control District</w:t>
      </w:r>
      <w:r w:rsidRPr="00162BD5">
        <w:rPr>
          <w:sz w:val="20"/>
          <w:szCs w:val="18"/>
        </w:rPr>
        <w:t xml:space="preserve">, 14 Cal.3d 411, 121 </w:t>
      </w:r>
      <w:proofErr w:type="spellStart"/>
      <w:r w:rsidRPr="00162BD5">
        <w:rPr>
          <w:sz w:val="20"/>
          <w:szCs w:val="18"/>
        </w:rPr>
        <w:t>Cal.Rptr</w:t>
      </w:r>
      <w:proofErr w:type="spellEnd"/>
      <w:r w:rsidRPr="00162BD5">
        <w:rPr>
          <w:sz w:val="20"/>
          <w:szCs w:val="18"/>
        </w:rPr>
        <w:t>. 249 (1975).</w:t>
      </w:r>
    </w:p>
    <w:p w14:paraId="25B4B779" w14:textId="77777777" w:rsidR="00990B31" w:rsidRPr="009F1BE9" w:rsidRDefault="00990B31" w:rsidP="00990B31">
      <w:pPr>
        <w:pStyle w:val="Heading1"/>
        <w:keepNext w:val="0"/>
        <w:keepLines w:val="0"/>
        <w:rPr>
          <w:rFonts w:eastAsia="Yu Gothic Light"/>
        </w:rPr>
      </w:pPr>
      <w:r w:rsidRPr="14D6E132">
        <w:rPr>
          <w:rFonts w:eastAsia="Yu Gothic Light"/>
        </w:rPr>
        <w:t>95488.7. Tier 2 Fuel Pathway Application Requirements and Certification Process.</w:t>
      </w:r>
    </w:p>
    <w:p w14:paraId="20EF729A" w14:textId="77777777" w:rsidR="00990B31" w:rsidRPr="009F1BE9" w:rsidRDefault="00990B31" w:rsidP="00990B31">
      <w:pPr>
        <w:pStyle w:val="Heading2"/>
        <w:keepNext w:val="0"/>
        <w:keepLines w:val="0"/>
        <w:rPr>
          <w:rFonts w:eastAsia="Yu Gothic Light"/>
        </w:rPr>
      </w:pPr>
      <w:r w:rsidRPr="0075677F">
        <w:rPr>
          <w:rFonts w:eastAsia="Yu Gothic Light"/>
          <w:i/>
          <w:iCs/>
        </w:rPr>
        <w:t>Documentation Required for Tier 2 Pathways.</w:t>
      </w:r>
      <w:r w:rsidRPr="009F1BE9">
        <w:rPr>
          <w:rFonts w:eastAsia="Yu Gothic Light"/>
        </w:rPr>
        <w:t xml:space="preserve"> A fuel pathway applicant may apply for a Tier 2 pathway using the provisions set forth in this section. After satisfying all requirements for pathway and facility registration in 95488.2, the applicant must submit the following information to the Executive Officer for consideration of a Tier 2 pathway CI:</w:t>
      </w:r>
    </w:p>
    <w:p w14:paraId="1D0C4907" w14:textId="70BF1A5C" w:rsidR="00990B31" w:rsidRPr="009F1BE9" w:rsidRDefault="00990B31" w:rsidP="00990B31">
      <w:pPr>
        <w:pStyle w:val="Heading3"/>
        <w:keepNext w:val="0"/>
        <w:keepLines w:val="0"/>
        <w:rPr>
          <w:rFonts w:eastAsia="Yu Gothic Light"/>
        </w:rPr>
      </w:pPr>
      <w:r w:rsidRPr="0075677F">
        <w:rPr>
          <w:rFonts w:eastAsia="Yu Gothic Light"/>
          <w:i/>
          <w:iCs/>
        </w:rPr>
        <w:t>CA-GREET Model.</w:t>
      </w:r>
      <w:r w:rsidRPr="009F1BE9">
        <w:rPr>
          <w:rFonts w:eastAsia="Yu Gothic Light"/>
        </w:rPr>
        <w:t xml:space="preserve"> A copy of the </w:t>
      </w:r>
      <w:r>
        <w:rPr>
          <w:rFonts w:eastAsia="Yu Gothic Light"/>
        </w:rPr>
        <w:t>CA-GREET</w:t>
      </w:r>
      <w:del w:id="2608" w:author="CARB" w:date="2023-12-19T12:12:00Z">
        <w:r w:rsidR="009F1BE9" w:rsidRPr="009F1BE9">
          <w:rPr>
            <w:rFonts w:eastAsia="Yu Gothic Light"/>
          </w:rPr>
          <w:delText>3</w:delText>
        </w:r>
      </w:del>
      <w:ins w:id="2609" w:author="CARB" w:date="2023-12-19T12:12:00Z">
        <w:r>
          <w:rPr>
            <w:rFonts w:eastAsia="Yu Gothic Light"/>
          </w:rPr>
          <w:t>4</w:t>
        </w:r>
      </w:ins>
      <w:r>
        <w:rPr>
          <w:rFonts w:eastAsia="Yu Gothic Light"/>
        </w:rPr>
        <w:t>.0</w:t>
      </w:r>
      <w:r w:rsidRPr="009F1BE9">
        <w:rPr>
          <w:rFonts w:eastAsia="Yu Gothic Light"/>
        </w:rPr>
        <w:t xml:space="preserve"> spreadsheet prepared for the life cycle analysis of the proposed fuel pathway. Tier 2 pathway carbon intensities must be calculated using the </w:t>
      </w:r>
      <w:r>
        <w:rPr>
          <w:rFonts w:eastAsia="Yu Gothic Light"/>
        </w:rPr>
        <w:t>CA-</w:t>
      </w:r>
      <w:del w:id="2610" w:author="CARB" w:date="2023-12-19T12:12:00Z">
        <w:r w:rsidR="009F1BE9" w:rsidRPr="009F1BE9">
          <w:rPr>
            <w:rFonts w:eastAsia="Yu Gothic Light"/>
          </w:rPr>
          <w:delText>GREET3.0 model, with the most current 24 months of operational data</w:delText>
        </w:r>
      </w:del>
      <w:ins w:id="2611" w:author="CARB" w:date="2023-12-19T12:12:00Z">
        <w:r>
          <w:rPr>
            <w:rFonts w:eastAsia="Yu Gothic Light"/>
          </w:rPr>
          <w:t>GREET4.0</w:t>
        </w:r>
        <w:r w:rsidRPr="009F1BE9">
          <w:rPr>
            <w:rFonts w:eastAsia="Yu Gothic Light"/>
          </w:rPr>
          <w:t xml:space="preserve"> model</w:t>
        </w:r>
      </w:ins>
      <w:r w:rsidRPr="009F1BE9">
        <w:rPr>
          <w:rFonts w:eastAsia="Yu Gothic Light"/>
        </w:rPr>
        <w:t xml:space="preserve">, unless the Executive Officer has approved the use of a method or model that the Executive Officer has determined is at least equivalent to the calculation methodology used by </w:t>
      </w:r>
      <w:r>
        <w:rPr>
          <w:rFonts w:eastAsia="Yu Gothic Light"/>
        </w:rPr>
        <w:t>CA-</w:t>
      </w:r>
      <w:del w:id="2612" w:author="CARB" w:date="2023-12-19T12:12:00Z">
        <w:r w:rsidR="009F1BE9" w:rsidRPr="009F1BE9">
          <w:rPr>
            <w:rFonts w:eastAsia="Yu Gothic Light"/>
          </w:rPr>
          <w:delText>GREET3.0. The CA-GREET3</w:delText>
        </w:r>
      </w:del>
      <w:ins w:id="2613" w:author="CARB" w:date="2023-12-19T12:12:00Z">
        <w:r>
          <w:rPr>
            <w:rFonts w:eastAsia="Yu Gothic Light"/>
          </w:rPr>
          <w:t>GREET4.0</w:t>
        </w:r>
        <w:r w:rsidRPr="009F1BE9">
          <w:rPr>
            <w:rFonts w:eastAsia="Yu Gothic Light"/>
          </w:rPr>
          <w:t>.</w:t>
        </w:r>
        <w:r>
          <w:rPr>
            <w:rFonts w:eastAsia="Yu Gothic Light"/>
          </w:rPr>
          <w:t xml:space="preserve"> </w:t>
        </w:r>
        <w:r w:rsidRPr="00210883">
          <w:rPr>
            <w:rFonts w:eastAsia="Yu Gothic Light"/>
          </w:rPr>
          <w:t>The data period covered shall be the most current 24-month period of operation or at least three months of operation for provisional pathway applications. Tier 2 applications must not have an interval of greater than 3 months between the end of the operational data month and the date of submission</w:t>
        </w:r>
        <w:r>
          <w:rPr>
            <w:rFonts w:eastAsia="Yu Gothic Light"/>
          </w:rPr>
          <w:t>.</w:t>
        </w:r>
        <w:r w:rsidRPr="009F1BE9">
          <w:rPr>
            <w:rFonts w:eastAsia="Yu Gothic Light"/>
          </w:rPr>
          <w:t xml:space="preserve"> The </w:t>
        </w:r>
        <w:r>
          <w:rPr>
            <w:rFonts w:eastAsia="Yu Gothic Light"/>
          </w:rPr>
          <w:t>CA-GREET4</w:t>
        </w:r>
      </w:ins>
      <w:r>
        <w:rPr>
          <w:rFonts w:eastAsia="Yu Gothic Light"/>
        </w:rPr>
        <w:t>.0</w:t>
      </w:r>
      <w:r w:rsidRPr="009F1BE9">
        <w:rPr>
          <w:rFonts w:eastAsia="Yu Gothic Light"/>
        </w:rPr>
        <w:t xml:space="preserve"> model shall include appropriate LUC or other indirect carbon intensity modifier from Table 6 when applicable.</w:t>
      </w:r>
    </w:p>
    <w:p w14:paraId="7B5A452A" w14:textId="77777777" w:rsidR="00990B31" w:rsidRPr="009F1BE9" w:rsidRDefault="00990B31" w:rsidP="00990B31">
      <w:pPr>
        <w:pStyle w:val="Heading3"/>
        <w:keepNext w:val="0"/>
        <w:keepLines w:val="0"/>
        <w:rPr>
          <w:rFonts w:eastAsia="Yu Gothic Light"/>
        </w:rPr>
      </w:pPr>
      <w:r w:rsidRPr="0075677F">
        <w:rPr>
          <w:rFonts w:eastAsia="Yu Gothic Light"/>
          <w:i/>
          <w:iCs/>
        </w:rPr>
        <w:t>Life Cycle Analysis Report.</w:t>
      </w:r>
      <w:r w:rsidRPr="009F1BE9">
        <w:rPr>
          <w:rFonts w:eastAsia="Yu Gothic Light"/>
        </w:rPr>
        <w:t xml:space="preserve"> A life cycle analysis report that describes the full fuel life cycle, and describes in detail the calculation of the fuel pathway CI. The report shall contain sufficient detail to allow the Board's staff to replicate the CI calculated by the applicant. All inputs to, and outputs from, the fuel production process that contribute to the life cycle CI must be described in the life cycle analysis report. These inputs and outputs must then be fully accounted for in the calculation of the fuel pathway CI. The life cycle analysis report shall include the following information:</w:t>
      </w:r>
    </w:p>
    <w:p w14:paraId="511C623B" w14:textId="77777777" w:rsidR="00990B31" w:rsidRPr="009F1BE9" w:rsidRDefault="00990B31" w:rsidP="00990B31">
      <w:pPr>
        <w:pStyle w:val="Heading4"/>
        <w:keepNext w:val="0"/>
        <w:keepLines w:val="0"/>
        <w:rPr>
          <w:rFonts w:eastAsia="Yu Gothic Light"/>
        </w:rPr>
      </w:pPr>
      <w:r w:rsidRPr="009F1BE9">
        <w:rPr>
          <w:rFonts w:eastAsia="Yu Gothic Light"/>
        </w:rPr>
        <w:t>A detailed description of the full fuel production process. The description shall include:</w:t>
      </w:r>
    </w:p>
    <w:p w14:paraId="48F14295" w14:textId="77777777" w:rsidR="00990B31" w:rsidRPr="009F1BE9" w:rsidRDefault="00990B31" w:rsidP="00990B31">
      <w:pPr>
        <w:pStyle w:val="Heading5"/>
        <w:keepNext w:val="0"/>
        <w:keepLines w:val="0"/>
        <w:rPr>
          <w:rFonts w:eastAsia="Yu Gothic Light"/>
        </w:rPr>
      </w:pPr>
      <w:r w:rsidRPr="009F1BE9">
        <w:rPr>
          <w:rFonts w:eastAsia="Yu Gothic Light"/>
        </w:rPr>
        <w:t xml:space="preserve">A description of the full well-to-wheels fuel life cycle, including the locations where each primary step in the fuel </w:t>
      </w:r>
      <w:r w:rsidRPr="009F1BE9">
        <w:rPr>
          <w:rFonts w:eastAsia="Yu Gothic Light"/>
        </w:rPr>
        <w:lastRenderedPageBreak/>
        <w:t>life cycle occurs. This description shall identify where the system boundary was established for the purposes of performing the life cycle analysis on the proposed pathway. The discussion of the system boundary shall be accompanied by a schematic depicting the system boundary. That schematic shall show all feedstock and fuel production units that are included in the system boundary, as well as all material and energy flows across the system boundary. Any feedstock or fuel production units that have been excluded from the system must be shown on the schematic, and must be explicitly discussed in the narrative description of the full fuel life cycle.</w:t>
      </w:r>
    </w:p>
    <w:p w14:paraId="6A941D1A" w14:textId="77777777" w:rsidR="00990B31" w:rsidRPr="009F1BE9" w:rsidRDefault="00990B31" w:rsidP="00990B31">
      <w:pPr>
        <w:pStyle w:val="Heading5"/>
        <w:keepNext w:val="0"/>
        <w:keepLines w:val="0"/>
        <w:rPr>
          <w:rFonts w:eastAsia="Yu Gothic Light"/>
        </w:rPr>
      </w:pPr>
      <w:r w:rsidRPr="009F1BE9">
        <w:rPr>
          <w:rFonts w:eastAsia="Yu Gothic Light"/>
        </w:rPr>
        <w:t>A description of all fuel production feedstocks used, including all pre-processing to which feedstocks are subject. For fuels utilizing agricultural crops for feedstocks, the description shall include the agricultural practices used to produce those crops. This discussion shall cover energy and chemical use, typical crop yields, feedstock harvesting, transport modes and distances, storage, and pre</w:t>
      </w:r>
      <w:r>
        <w:rPr>
          <w:rFonts w:eastAsia="Yu Gothic Light"/>
        </w:rPr>
        <w:noBreakHyphen/>
      </w:r>
      <w:r w:rsidRPr="009F1BE9">
        <w:rPr>
          <w:rFonts w:eastAsia="Yu Gothic Light"/>
        </w:rPr>
        <w:t>processing (such as drying or oil extraction).</w:t>
      </w:r>
    </w:p>
    <w:p w14:paraId="4F2D5984" w14:textId="77777777" w:rsidR="00990B31" w:rsidRPr="009F1BE9" w:rsidRDefault="00990B31" w:rsidP="00990B31">
      <w:pPr>
        <w:pStyle w:val="Heading5"/>
        <w:keepNext w:val="0"/>
        <w:keepLines w:val="0"/>
        <w:rPr>
          <w:rFonts w:eastAsia="Yu Gothic Light"/>
        </w:rPr>
      </w:pPr>
      <w:r w:rsidRPr="009F1BE9">
        <w:rPr>
          <w:rFonts w:eastAsia="Yu Gothic Light"/>
        </w:rPr>
        <w:t>A description of all material inputs to the production process not covered in 2, above. These include, but are not limited to enzymes, nutrients, chemicals, catalysts, and microorganisms.</w:t>
      </w:r>
    </w:p>
    <w:p w14:paraId="19D00C73" w14:textId="77777777" w:rsidR="00990B31" w:rsidRPr="009F1BE9" w:rsidRDefault="00990B31" w:rsidP="00990B31">
      <w:pPr>
        <w:pStyle w:val="Heading5"/>
        <w:keepNext w:val="0"/>
        <w:keepLines w:val="0"/>
        <w:rPr>
          <w:rFonts w:eastAsia="Yu Gothic Light"/>
        </w:rPr>
      </w:pPr>
      <w:r w:rsidRPr="009F1BE9">
        <w:rPr>
          <w:rFonts w:eastAsia="Yu Gothic Light"/>
        </w:rPr>
        <w:t>A description of the transportation modes used throughout the fuel life cycle. This discussion must identify origins and destinations, cargo carrying capacities, fuel shares, and the distances traveled for each transport mode.</w:t>
      </w:r>
    </w:p>
    <w:p w14:paraId="5D7A560B" w14:textId="77777777" w:rsidR="00990B31" w:rsidRPr="009F1BE9" w:rsidRDefault="00990B31" w:rsidP="00990B31">
      <w:pPr>
        <w:pStyle w:val="Heading5"/>
        <w:keepNext w:val="0"/>
        <w:keepLines w:val="0"/>
        <w:rPr>
          <w:rFonts w:eastAsia="Yu Gothic Light"/>
        </w:rPr>
      </w:pPr>
      <w:r w:rsidRPr="009F1BE9">
        <w:rPr>
          <w:rFonts w:eastAsia="Yu Gothic Light"/>
        </w:rPr>
        <w:t>A description of all facilities and process units involved in the production of fuel under the proposed pathway.</w:t>
      </w:r>
    </w:p>
    <w:p w14:paraId="3943BBAA" w14:textId="77777777" w:rsidR="00990B31" w:rsidRPr="009F1BE9" w:rsidRDefault="00990B31" w:rsidP="00990B31">
      <w:pPr>
        <w:pStyle w:val="Heading5"/>
        <w:keepNext w:val="0"/>
        <w:keepLines w:val="0"/>
        <w:rPr>
          <w:rFonts w:eastAsia="Yu Gothic Light"/>
        </w:rPr>
      </w:pPr>
      <w:r w:rsidRPr="009F1BE9">
        <w:rPr>
          <w:rFonts w:eastAsia="Yu Gothic Light"/>
        </w:rPr>
        <w:t>A list of all combustion-powered equipment, along with their respective capacities, sizes, or rated power, and type and amount of fuel combusted, throughout all phases of the fuel life cycle over which the fuel pathway applicant exercises control.</w:t>
      </w:r>
    </w:p>
    <w:p w14:paraId="76833029" w14:textId="72EEBA68" w:rsidR="00990B31" w:rsidRPr="009F1BE9" w:rsidRDefault="00990B31" w:rsidP="00990B31">
      <w:pPr>
        <w:pStyle w:val="Heading5"/>
        <w:keepNext w:val="0"/>
        <w:keepLines w:val="0"/>
        <w:rPr>
          <w:rFonts w:eastAsia="Yu Gothic Light"/>
        </w:rPr>
      </w:pPr>
      <w:r w:rsidRPr="009F1BE9">
        <w:rPr>
          <w:rFonts w:eastAsia="Yu Gothic Light"/>
        </w:rPr>
        <w:t xml:space="preserve">A quantitative discussion of the thermal and electrical energy consumption that occurs throughout all phases of the fuel life cycle over which the applicant exercises control. All fuels used (natural gas, biogas, coal, biomass, etc.) must be identified and use rates quantified. The regional electrical energy generation fuel mix used in the </w:t>
      </w:r>
      <w:r>
        <w:rPr>
          <w:rFonts w:eastAsia="Yu Gothic Light"/>
        </w:rPr>
        <w:t>CA</w:t>
      </w:r>
      <w:del w:id="2614" w:author="CARB" w:date="2023-12-19T12:12:00Z">
        <w:r w:rsidR="005F5FEC">
          <w:rPr>
            <w:rFonts w:eastAsia="Yu Gothic Light"/>
          </w:rPr>
          <w:noBreakHyphen/>
        </w:r>
      </w:del>
      <w:ins w:id="2615" w:author="CARB" w:date="2023-12-19T12:12:00Z">
        <w:r>
          <w:rPr>
            <w:rFonts w:eastAsia="Yu Gothic Light"/>
          </w:rPr>
          <w:t>-</w:t>
        </w:r>
      </w:ins>
      <w:r>
        <w:rPr>
          <w:rFonts w:eastAsia="Yu Gothic Light"/>
        </w:rPr>
        <w:t>GREET</w:t>
      </w:r>
      <w:del w:id="2616" w:author="CARB" w:date="2023-12-19T12:12:00Z">
        <w:r w:rsidR="009F1BE9" w:rsidRPr="009F1BE9">
          <w:rPr>
            <w:rFonts w:eastAsia="Yu Gothic Light"/>
          </w:rPr>
          <w:delText>3</w:delText>
        </w:r>
      </w:del>
      <w:ins w:id="2617" w:author="CARB" w:date="2023-12-19T12:12:00Z">
        <w:r>
          <w:rPr>
            <w:rFonts w:eastAsia="Yu Gothic Light"/>
          </w:rPr>
          <w:t>4</w:t>
        </w:r>
      </w:ins>
      <w:r>
        <w:rPr>
          <w:rFonts w:eastAsia="Yu Gothic Light"/>
        </w:rPr>
        <w:t>.0</w:t>
      </w:r>
      <w:r w:rsidRPr="009F1BE9">
        <w:rPr>
          <w:rFonts w:eastAsia="Yu Gothic Light"/>
        </w:rPr>
        <w:t xml:space="preserve"> </w:t>
      </w:r>
      <w:r w:rsidRPr="009F1BE9">
        <w:rPr>
          <w:rFonts w:eastAsia="Yu Gothic Light"/>
        </w:rPr>
        <w:lastRenderedPageBreak/>
        <w:t xml:space="preserve">analysis must be identified. Internally generated power such as cogeneration and combined heat and power must also be described. All fuel pathway applicants using grid electricity must choose electrical generation energy mixes from among the subregions in </w:t>
      </w:r>
      <w:r>
        <w:rPr>
          <w:rFonts w:eastAsia="Yu Gothic Light"/>
        </w:rPr>
        <w:t>CA</w:t>
      </w:r>
      <w:del w:id="2618" w:author="CARB" w:date="2023-12-19T12:12:00Z">
        <w:r w:rsidR="00EA7175">
          <w:rPr>
            <w:rFonts w:eastAsia="Yu Gothic Light"/>
          </w:rPr>
          <w:noBreakHyphen/>
        </w:r>
      </w:del>
      <w:ins w:id="2619" w:author="CARB" w:date="2023-12-19T12:12:00Z">
        <w:r>
          <w:rPr>
            <w:rFonts w:eastAsia="Yu Gothic Light"/>
          </w:rPr>
          <w:t>-</w:t>
        </w:r>
      </w:ins>
      <w:r>
        <w:rPr>
          <w:rFonts w:eastAsia="Yu Gothic Light"/>
        </w:rPr>
        <w:t>GREET</w:t>
      </w:r>
      <w:del w:id="2620" w:author="CARB" w:date="2023-12-19T12:12:00Z">
        <w:r w:rsidR="009F1BE9" w:rsidRPr="009F1BE9">
          <w:rPr>
            <w:rFonts w:eastAsia="Yu Gothic Light"/>
          </w:rPr>
          <w:delText>3</w:delText>
        </w:r>
      </w:del>
      <w:ins w:id="2621" w:author="CARB" w:date="2023-12-19T12:12:00Z">
        <w:r>
          <w:rPr>
            <w:rFonts w:eastAsia="Yu Gothic Light"/>
          </w:rPr>
          <w:t>4</w:t>
        </w:r>
      </w:ins>
      <w:r>
        <w:rPr>
          <w:rFonts w:eastAsia="Yu Gothic Light"/>
        </w:rPr>
        <w:t>.0</w:t>
      </w:r>
      <w:r w:rsidRPr="009F1BE9">
        <w:rPr>
          <w:rFonts w:eastAsia="Yu Gothic Light"/>
        </w:rPr>
        <w:t>, if applicable. The options include the 26</w:t>
      </w:r>
      <w:r>
        <w:rPr>
          <w:rFonts w:eastAsia="Yu Gothic Light"/>
        </w:rPr>
        <w:t> </w:t>
      </w:r>
      <w:r w:rsidRPr="009F1BE9">
        <w:rPr>
          <w:rFonts w:eastAsia="Yu Gothic Light"/>
        </w:rPr>
        <w:t xml:space="preserve">subregions defined in </w:t>
      </w:r>
      <w:r>
        <w:rPr>
          <w:rFonts w:eastAsia="Yu Gothic Light"/>
        </w:rPr>
        <w:t>eGRID20</w:t>
      </w:r>
      <w:del w:id="2622" w:author="CARB" w:date="2023-12-19T12:12:00Z">
        <w:r w:rsidR="009F1BE9" w:rsidRPr="009F1BE9">
          <w:rPr>
            <w:rFonts w:eastAsia="Yu Gothic Light"/>
          </w:rPr>
          <w:delText>14v</w:delText>
        </w:r>
      </w:del>
      <w:r>
        <w:rPr>
          <w:rFonts w:eastAsia="Yu Gothic Light"/>
        </w:rPr>
        <w:t>2</w:t>
      </w:r>
      <w:ins w:id="2623" w:author="CARB" w:date="2023-12-19T12:12:00Z">
        <w:r>
          <w:rPr>
            <w:rFonts w:eastAsia="Yu Gothic Light"/>
          </w:rPr>
          <w:t>1</w:t>
        </w:r>
      </w:ins>
      <w:r w:rsidRPr="009F1BE9">
        <w:rPr>
          <w:rFonts w:eastAsia="Yu Gothic Light"/>
        </w:rPr>
        <w:t xml:space="preserve">, and a national grid mix for Brazil and Canada. Applicants whose fuel production facilities or feedstock source regions are located in an area for which there is no corresponding subregion included in </w:t>
      </w:r>
      <w:r>
        <w:rPr>
          <w:rFonts w:eastAsia="Yu Gothic Light"/>
        </w:rPr>
        <w:t>CA-GREET</w:t>
      </w:r>
      <w:del w:id="2624" w:author="CARB" w:date="2023-12-19T12:12:00Z">
        <w:r w:rsidR="009F1BE9" w:rsidRPr="009F1BE9">
          <w:rPr>
            <w:rFonts w:eastAsia="Yu Gothic Light"/>
          </w:rPr>
          <w:delText>3</w:delText>
        </w:r>
      </w:del>
      <w:ins w:id="2625" w:author="CARB" w:date="2023-12-19T12:12:00Z">
        <w:r>
          <w:rPr>
            <w:rFonts w:eastAsia="Yu Gothic Light"/>
          </w:rPr>
          <w:t>4</w:t>
        </w:r>
      </w:ins>
      <w:r>
        <w:rPr>
          <w:rFonts w:eastAsia="Yu Gothic Light"/>
        </w:rPr>
        <w:t>.0</w:t>
      </w:r>
      <w:r w:rsidRPr="009F1BE9">
        <w:rPr>
          <w:rFonts w:eastAsia="Yu Gothic Light"/>
        </w:rPr>
        <w:t xml:space="preserve"> must enter user-defined energy resources and submit the source of the data utilized to the Executive Officer for approval.</w:t>
      </w:r>
    </w:p>
    <w:p w14:paraId="21DB9912" w14:textId="77777777" w:rsidR="00990B31" w:rsidRPr="009F1BE9" w:rsidRDefault="00990B31" w:rsidP="00990B31">
      <w:pPr>
        <w:pStyle w:val="Heading5"/>
        <w:keepNext w:val="0"/>
        <w:keepLines w:val="0"/>
        <w:rPr>
          <w:rFonts w:eastAsia="Yu Gothic Light"/>
        </w:rPr>
      </w:pPr>
      <w:r w:rsidRPr="009F1BE9">
        <w:rPr>
          <w:rFonts w:eastAsia="Yu Gothic Light"/>
        </w:rPr>
        <w:t>A description of all co-products, byproducts, and waste products associated with production of the fuel. That description shall extend to all processing, such as drying of distiller's grains, applied to these materials after they leave the fuel production process, including processing that occurs after ownership of the materials passes to other parties. Moreover, if a co-product credit is claimed for a co</w:t>
      </w:r>
      <w:r>
        <w:rPr>
          <w:rFonts w:eastAsia="Yu Gothic Light"/>
        </w:rPr>
        <w:noBreakHyphen/>
        <w:t xml:space="preserve"> </w:t>
      </w:r>
      <w:r w:rsidRPr="009F1BE9">
        <w:rPr>
          <w:rFonts w:eastAsia="Yu Gothic Light"/>
        </w:rPr>
        <w:t>or by-product, that credit must reflect all post-fuel-production processing steps covered by this section. If a co</w:t>
      </w:r>
      <w:r>
        <w:rPr>
          <w:rFonts w:eastAsia="Yu Gothic Light"/>
        </w:rPr>
        <w:noBreakHyphen/>
      </w:r>
      <w:r w:rsidRPr="009F1BE9">
        <w:rPr>
          <w:rFonts w:eastAsia="Yu Gothic Light"/>
        </w:rPr>
        <w:t>product (e.g., electricity) is exported across the fence line, details of the quantity of energy transferred on a daily basis must be monitored using data systems with electronic archival.</w:t>
      </w:r>
    </w:p>
    <w:p w14:paraId="008C0AE7" w14:textId="4B7215C7" w:rsidR="00990B31" w:rsidRPr="009F1BE9" w:rsidRDefault="00990B31" w:rsidP="00990B31">
      <w:pPr>
        <w:pStyle w:val="Heading4"/>
        <w:keepNext w:val="0"/>
        <w:keepLines w:val="0"/>
        <w:rPr>
          <w:rFonts w:eastAsia="Yu Gothic Light"/>
        </w:rPr>
      </w:pPr>
      <w:r w:rsidRPr="009F1BE9">
        <w:rPr>
          <w:rFonts w:eastAsia="Yu Gothic Light"/>
        </w:rPr>
        <w:t xml:space="preserve">A detailed description of the calculation of the pathway CI. This description must provide clear, detailed, and quantitative information on process inputs and outputs, energy consumption, greenhouse gas emissions generation, and the final pathway carbon intensity, as calculated using </w:t>
      </w:r>
      <w:r>
        <w:rPr>
          <w:rFonts w:eastAsia="Yu Gothic Light"/>
        </w:rPr>
        <w:t>CA-GREET</w:t>
      </w:r>
      <w:del w:id="2626" w:author="CARB" w:date="2023-12-19T12:12:00Z">
        <w:r w:rsidR="009F1BE9" w:rsidRPr="009F1BE9">
          <w:rPr>
            <w:rFonts w:eastAsia="Yu Gothic Light"/>
          </w:rPr>
          <w:delText>3</w:delText>
        </w:r>
      </w:del>
      <w:ins w:id="2627" w:author="CARB" w:date="2023-12-19T12:12:00Z">
        <w:r>
          <w:rPr>
            <w:rFonts w:eastAsia="Yu Gothic Light"/>
          </w:rPr>
          <w:t>4</w:t>
        </w:r>
      </w:ins>
      <w:r>
        <w:rPr>
          <w:rFonts w:eastAsia="Yu Gothic Light"/>
        </w:rPr>
        <w:t>.0</w:t>
      </w:r>
      <w:r w:rsidRPr="009F1BE9">
        <w:rPr>
          <w:rFonts w:eastAsia="Yu Gothic Light"/>
        </w:rPr>
        <w:t>. Important intermediate values in each of the primary life cycle stages shall be shown. Those stages include but are not limited to feedstock production and transport; fuel production, fuel transport, and dispensing; co-product production, transport and use; waste generation, treatment and disposal; and fuel use in a vehicle. This description shall include, at a minimum:</w:t>
      </w:r>
    </w:p>
    <w:p w14:paraId="178AFEB6" w14:textId="6E287A4D" w:rsidR="00990B31" w:rsidRPr="009F1BE9" w:rsidRDefault="00990B31" w:rsidP="00990B31">
      <w:pPr>
        <w:pStyle w:val="Heading5"/>
        <w:keepNext w:val="0"/>
        <w:keepLines w:val="0"/>
        <w:rPr>
          <w:rFonts w:eastAsia="Yu Gothic Light"/>
        </w:rPr>
      </w:pPr>
      <w:r w:rsidRPr="009F1BE9">
        <w:rPr>
          <w:rFonts w:eastAsia="Yu Gothic Light"/>
        </w:rPr>
        <w:t xml:space="preserve">A table showing all </w:t>
      </w:r>
      <w:r>
        <w:rPr>
          <w:rFonts w:eastAsia="Yu Gothic Light"/>
        </w:rPr>
        <w:t>CA-GREET</w:t>
      </w:r>
      <w:del w:id="2628" w:author="CARB" w:date="2023-12-19T12:12:00Z">
        <w:r w:rsidR="009F1BE9" w:rsidRPr="009F1BE9">
          <w:rPr>
            <w:rFonts w:eastAsia="Yu Gothic Light"/>
          </w:rPr>
          <w:delText>3</w:delText>
        </w:r>
      </w:del>
      <w:ins w:id="2629" w:author="CARB" w:date="2023-12-19T12:12:00Z">
        <w:r>
          <w:rPr>
            <w:rFonts w:eastAsia="Yu Gothic Light"/>
          </w:rPr>
          <w:t>4</w:t>
        </w:r>
      </w:ins>
      <w:r>
        <w:rPr>
          <w:rFonts w:eastAsia="Yu Gothic Light"/>
        </w:rPr>
        <w:t>.0</w:t>
      </w:r>
      <w:r w:rsidRPr="009F1BE9">
        <w:rPr>
          <w:rFonts w:eastAsia="Yu Gothic Light"/>
        </w:rPr>
        <w:t xml:space="preserve"> input values entered by the applicant. The worksheet, row, and column locations of the cells into which these inputs were entered shall be identified. In combination with the modifications identified in subsection (B)2. below, this table shall enable the Executive Officer to enter the reported inputs into a copy of </w:t>
      </w:r>
      <w:r>
        <w:rPr>
          <w:rFonts w:eastAsia="Yu Gothic Light"/>
        </w:rPr>
        <w:t>CA-GREET</w:t>
      </w:r>
      <w:del w:id="2630" w:author="CARB" w:date="2023-12-19T12:12:00Z">
        <w:r w:rsidR="009F1BE9" w:rsidRPr="009F1BE9">
          <w:rPr>
            <w:rFonts w:eastAsia="Yu Gothic Light"/>
          </w:rPr>
          <w:delText>3</w:delText>
        </w:r>
      </w:del>
      <w:ins w:id="2631" w:author="CARB" w:date="2023-12-19T12:12:00Z">
        <w:r>
          <w:rPr>
            <w:rFonts w:eastAsia="Yu Gothic Light"/>
          </w:rPr>
          <w:t>4</w:t>
        </w:r>
      </w:ins>
      <w:r>
        <w:rPr>
          <w:rFonts w:eastAsia="Yu Gothic Light"/>
        </w:rPr>
        <w:t>.0</w:t>
      </w:r>
      <w:r w:rsidRPr="009F1BE9">
        <w:rPr>
          <w:rFonts w:eastAsia="Yu Gothic Light"/>
        </w:rPr>
        <w:t xml:space="preserve"> and to replicate the carbon intensity results reported in the application.</w:t>
      </w:r>
    </w:p>
    <w:p w14:paraId="4A5A47D6" w14:textId="7976A894" w:rsidR="00990B31" w:rsidRPr="009F1BE9" w:rsidRDefault="00990B31" w:rsidP="00990B31">
      <w:pPr>
        <w:pStyle w:val="Heading5"/>
        <w:keepNext w:val="0"/>
        <w:keepLines w:val="0"/>
        <w:rPr>
          <w:rFonts w:eastAsia="Yu Gothic Light"/>
        </w:rPr>
      </w:pPr>
      <w:r w:rsidRPr="009F1BE9">
        <w:rPr>
          <w:rFonts w:eastAsia="Yu Gothic Light"/>
        </w:rPr>
        <w:lastRenderedPageBreak/>
        <w:t xml:space="preserve">A detailed discussion of all modifications other than those covered by subsection (B)1. above, made to the </w:t>
      </w:r>
      <w:r>
        <w:rPr>
          <w:rFonts w:eastAsia="Yu Gothic Light"/>
        </w:rPr>
        <w:t>CA</w:t>
      </w:r>
      <w:del w:id="2632" w:author="CARB" w:date="2023-12-19T12:12:00Z">
        <w:r w:rsidR="00816576">
          <w:rPr>
            <w:rFonts w:eastAsia="Yu Gothic Light"/>
          </w:rPr>
          <w:noBreakHyphen/>
        </w:r>
      </w:del>
      <w:ins w:id="2633" w:author="CARB" w:date="2023-12-19T12:12:00Z">
        <w:r>
          <w:rPr>
            <w:rFonts w:eastAsia="Yu Gothic Light"/>
          </w:rPr>
          <w:t>-</w:t>
        </w:r>
      </w:ins>
      <w:r>
        <w:rPr>
          <w:rFonts w:eastAsia="Yu Gothic Light"/>
        </w:rPr>
        <w:t>GREET</w:t>
      </w:r>
      <w:del w:id="2634" w:author="CARB" w:date="2023-12-19T12:12:00Z">
        <w:r w:rsidR="009F1BE9" w:rsidRPr="009F1BE9">
          <w:rPr>
            <w:rFonts w:eastAsia="Yu Gothic Light"/>
          </w:rPr>
          <w:delText>3</w:delText>
        </w:r>
      </w:del>
      <w:ins w:id="2635" w:author="CARB" w:date="2023-12-19T12:12:00Z">
        <w:r>
          <w:rPr>
            <w:rFonts w:eastAsia="Yu Gothic Light"/>
          </w:rPr>
          <w:t>4</w:t>
        </w:r>
      </w:ins>
      <w:r>
        <w:rPr>
          <w:rFonts w:eastAsia="Yu Gothic Light"/>
        </w:rPr>
        <w:t>.0</w:t>
      </w:r>
      <w:r w:rsidRPr="009F1BE9">
        <w:rPr>
          <w:rFonts w:eastAsia="Yu Gothic Light"/>
        </w:rPr>
        <w:t xml:space="preserve"> spreadsheet. This discussion shall allow the Executive Officer to duplicate all such modifications and, in combination with the inputs identified in subsection (B)1. above, replicate the carbon intensity results reported in the application.</w:t>
      </w:r>
    </w:p>
    <w:p w14:paraId="0482B92C" w14:textId="582E3AB0" w:rsidR="00990B31" w:rsidRPr="009F1BE9" w:rsidRDefault="00990B31" w:rsidP="00990B31">
      <w:pPr>
        <w:pStyle w:val="Heading5"/>
        <w:keepNext w:val="0"/>
        <w:keepLines w:val="0"/>
        <w:rPr>
          <w:rFonts w:eastAsia="Yu Gothic Light"/>
        </w:rPr>
      </w:pPr>
      <w:r w:rsidRPr="009F1BE9">
        <w:rPr>
          <w:rFonts w:eastAsia="Yu Gothic Light"/>
        </w:rPr>
        <w:t xml:space="preserve">Documentation of all </w:t>
      </w:r>
      <w:r>
        <w:rPr>
          <w:rFonts w:eastAsia="Yu Gothic Light"/>
        </w:rPr>
        <w:t>CA-GREET</w:t>
      </w:r>
      <w:del w:id="2636" w:author="CARB" w:date="2023-12-19T12:12:00Z">
        <w:r w:rsidR="009F1BE9" w:rsidRPr="009F1BE9">
          <w:rPr>
            <w:rFonts w:eastAsia="Yu Gothic Light"/>
          </w:rPr>
          <w:delText>3</w:delText>
        </w:r>
      </w:del>
      <w:ins w:id="2637" w:author="CARB" w:date="2023-12-19T12:12:00Z">
        <w:r>
          <w:rPr>
            <w:rFonts w:eastAsia="Yu Gothic Light"/>
          </w:rPr>
          <w:t>4</w:t>
        </w:r>
      </w:ins>
      <w:r>
        <w:rPr>
          <w:rFonts w:eastAsia="Yu Gothic Light"/>
        </w:rPr>
        <w:t>.0</w:t>
      </w:r>
      <w:r w:rsidRPr="009F1BE9">
        <w:rPr>
          <w:rFonts w:eastAsia="Yu Gothic Light"/>
        </w:rPr>
        <w:t xml:space="preserve"> values used in the carbon intensity calculation process.</w:t>
      </w:r>
    </w:p>
    <w:p w14:paraId="26066F4E" w14:textId="008E54C6" w:rsidR="00990B31" w:rsidRPr="009F1BE9" w:rsidRDefault="00990B31" w:rsidP="00990B31">
      <w:pPr>
        <w:pStyle w:val="Heading5"/>
        <w:keepNext w:val="0"/>
        <w:keepLines w:val="0"/>
        <w:rPr>
          <w:rFonts w:eastAsia="Yu Gothic Light"/>
        </w:rPr>
      </w:pPr>
      <w:r w:rsidRPr="009F1BE9">
        <w:rPr>
          <w:rFonts w:eastAsia="Yu Gothic Light"/>
        </w:rPr>
        <w:t xml:space="preserve">A detailed description of all supporting calculations that were performed outside of the </w:t>
      </w:r>
      <w:r>
        <w:rPr>
          <w:rFonts w:eastAsia="Yu Gothic Light"/>
        </w:rPr>
        <w:t>CA-GREET</w:t>
      </w:r>
      <w:del w:id="2638" w:author="CARB" w:date="2023-12-19T12:12:00Z">
        <w:r w:rsidR="009F1BE9" w:rsidRPr="009F1BE9">
          <w:rPr>
            <w:rFonts w:eastAsia="Yu Gothic Light"/>
          </w:rPr>
          <w:delText>3</w:delText>
        </w:r>
      </w:del>
      <w:ins w:id="2639" w:author="CARB" w:date="2023-12-19T12:12:00Z">
        <w:r>
          <w:rPr>
            <w:rFonts w:eastAsia="Yu Gothic Light"/>
          </w:rPr>
          <w:t>4</w:t>
        </w:r>
      </w:ins>
      <w:r>
        <w:rPr>
          <w:rFonts w:eastAsia="Yu Gothic Light"/>
        </w:rPr>
        <w:t>.0</w:t>
      </w:r>
      <w:r w:rsidRPr="009F1BE9">
        <w:rPr>
          <w:rFonts w:eastAsia="Yu Gothic Light"/>
        </w:rPr>
        <w:t xml:space="preserve"> spreadsheet.</w:t>
      </w:r>
    </w:p>
    <w:p w14:paraId="5FE8BE27" w14:textId="77777777" w:rsidR="00990B31" w:rsidRPr="009F1BE9" w:rsidRDefault="00990B31" w:rsidP="00990B31">
      <w:pPr>
        <w:pStyle w:val="Heading4"/>
        <w:keepNext w:val="0"/>
        <w:keepLines w:val="0"/>
        <w:rPr>
          <w:rFonts w:eastAsia="Yu Gothic Light"/>
        </w:rPr>
      </w:pPr>
      <w:r w:rsidRPr="009F1BE9">
        <w:rPr>
          <w:rFonts w:eastAsia="Yu Gothic Light"/>
        </w:rPr>
        <w:t xml:space="preserve">Descriptions of all co-located facilities, which in any way utilize outputs from, or provide inputs to, the fuel production facility. Such co-located facilities include but are not limited to cogeneration facilities, facilities that otherwise provide heat or electrical energy to the fuel production process, facilities that process or utilize co-products such as </w:t>
      </w:r>
      <w:proofErr w:type="gramStart"/>
      <w:r w:rsidRPr="009F1BE9">
        <w:rPr>
          <w:rFonts w:eastAsia="Yu Gothic Light"/>
        </w:rPr>
        <w:t>distillers</w:t>
      </w:r>
      <w:proofErr w:type="gramEnd"/>
      <w:r w:rsidRPr="009F1BE9">
        <w:rPr>
          <w:rFonts w:eastAsia="Yu Gothic Light"/>
        </w:rPr>
        <w:t xml:space="preserve"> grains with </w:t>
      </w:r>
      <w:proofErr w:type="spellStart"/>
      <w:r w:rsidRPr="009F1BE9">
        <w:rPr>
          <w:rFonts w:eastAsia="Yu Gothic Light"/>
        </w:rPr>
        <w:t>solubles</w:t>
      </w:r>
      <w:proofErr w:type="spellEnd"/>
      <w:r w:rsidRPr="009F1BE9">
        <w:rPr>
          <w:rFonts w:eastAsia="Yu Gothic Light"/>
        </w:rPr>
        <w:t>, and facilities which provide or pre-process feedstocks or thermal energy fuels. If energy is supplied to the fuel production facility by a co-located cogeneration plant and that plant also supplies energy to other facilities, those other facilities must be identified and described. For facilities that are co-located with other production facilities or utilize multiple processing operations in addition to fuel production, demonstration of energy use should conform to section 95488.6(a)(2)(D).</w:t>
      </w:r>
    </w:p>
    <w:p w14:paraId="7ED3CE8F" w14:textId="6F56D371" w:rsidR="00990B31" w:rsidRPr="009F1BE9" w:rsidRDefault="00990B31" w:rsidP="00990B31">
      <w:pPr>
        <w:pStyle w:val="Heading4"/>
        <w:keepNext w:val="0"/>
        <w:keepLines w:val="0"/>
        <w:rPr>
          <w:rFonts w:eastAsia="Yu Gothic Light"/>
        </w:rPr>
      </w:pPr>
      <w:r w:rsidRPr="009F1BE9">
        <w:rPr>
          <w:rFonts w:eastAsia="Yu Gothic Light"/>
        </w:rPr>
        <w:t xml:space="preserve">A list of references covering all information sources used in the preparation of the life cycle analysis. All reference citations in the application shall include standard in-text </w:t>
      </w:r>
      <w:proofErr w:type="gramStart"/>
      <w:r w:rsidRPr="009F1BE9">
        <w:rPr>
          <w:rFonts w:eastAsia="Yu Gothic Light"/>
        </w:rPr>
        <w:t>parenthetical</w:t>
      </w:r>
      <w:proofErr w:type="gramEnd"/>
      <w:r w:rsidRPr="009F1BE9">
        <w:rPr>
          <w:rFonts w:eastAsia="Yu Gothic Light"/>
        </w:rPr>
        <w:t xml:space="preserve"> citations stating the author's last name and date of publication. Each in-text citation shall correspond to complete publication information provided in the list of references. Complete publication information </w:t>
      </w:r>
      <w:proofErr w:type="gramStart"/>
      <w:r w:rsidRPr="009F1BE9">
        <w:rPr>
          <w:rFonts w:eastAsia="Yu Gothic Light"/>
        </w:rPr>
        <w:t>shall</w:t>
      </w:r>
      <w:proofErr w:type="gramEnd"/>
      <w:r w:rsidRPr="009F1BE9">
        <w:rPr>
          <w:rFonts w:eastAsia="Yu Gothic Light"/>
        </w:rPr>
        <w:t xml:space="preserve"> at a minimum, identify the author(s), title of the referenced document (and of the article within that document, if applicable), publisher, publication date, and pages cited. For internet citations, the reference shall include the universal resource locator (URL) address of the citation, as well as the date the </w:t>
      </w:r>
      <w:del w:id="2640" w:author="CARB" w:date="2023-12-19T12:12:00Z">
        <w:r w:rsidR="009F1BE9" w:rsidRPr="009F1BE9">
          <w:rPr>
            <w:rFonts w:eastAsia="Yu Gothic Light"/>
          </w:rPr>
          <w:delText>web site</w:delText>
        </w:r>
      </w:del>
      <w:ins w:id="2641" w:author="CARB" w:date="2023-12-19T12:12:00Z">
        <w:r w:rsidRPr="009F1BE9">
          <w:rPr>
            <w:rFonts w:eastAsia="Yu Gothic Light"/>
          </w:rPr>
          <w:t>website</w:t>
        </w:r>
      </w:ins>
      <w:r w:rsidRPr="009F1BE9">
        <w:rPr>
          <w:rFonts w:eastAsia="Yu Gothic Light"/>
        </w:rPr>
        <w:t xml:space="preserve"> was last accessed.</w:t>
      </w:r>
    </w:p>
    <w:p w14:paraId="1EA82F79" w14:textId="77777777" w:rsidR="00990B31" w:rsidRPr="009F1BE9" w:rsidRDefault="00990B31" w:rsidP="00990B31">
      <w:pPr>
        <w:pStyle w:val="Heading4"/>
        <w:keepNext w:val="0"/>
        <w:keepLines w:val="0"/>
        <w:rPr>
          <w:rFonts w:eastAsia="Yu Gothic Light"/>
        </w:rPr>
      </w:pPr>
      <w:r w:rsidRPr="009F1BE9">
        <w:rPr>
          <w:rFonts w:eastAsia="Yu Gothic Light"/>
        </w:rPr>
        <w:t xml:space="preserve">One or more process flow diagrams that, singly or collectively, depict the complete fuel production process. Each piece of equipment or stream appearing on the process flow diagram shall include data on its energy and materials balance, along with any </w:t>
      </w:r>
      <w:r w:rsidRPr="009F1BE9">
        <w:rPr>
          <w:rFonts w:eastAsia="Yu Gothic Light"/>
        </w:rPr>
        <w:lastRenderedPageBreak/>
        <w:t>other critical information such as operating temperature, pH, rated capacity, etc.</w:t>
      </w:r>
    </w:p>
    <w:p w14:paraId="3532019C" w14:textId="77777777" w:rsidR="00990B31" w:rsidRPr="009F1BE9" w:rsidRDefault="00990B31" w:rsidP="00990B31">
      <w:pPr>
        <w:pStyle w:val="Heading4"/>
        <w:keepNext w:val="0"/>
        <w:keepLines w:val="0"/>
        <w:rPr>
          <w:rFonts w:eastAsia="Yu Gothic Light"/>
        </w:rPr>
      </w:pPr>
      <w:r w:rsidRPr="009F1BE9">
        <w:rPr>
          <w:rFonts w:eastAsia="Yu Gothic Light"/>
        </w:rPr>
        <w:t>A copy of the federal Renewable Fuel Standard (RFS) Third Party Engineering Review Report required pursuant to 40 CFR part 80.1450, if available. If the RFS engineering report is not available, the Life Cycle Analysis Report shall explain why it is not available.</w:t>
      </w:r>
    </w:p>
    <w:p w14:paraId="5A74908B" w14:textId="77777777" w:rsidR="00990B31" w:rsidRPr="009F1BE9" w:rsidRDefault="00990B31" w:rsidP="00990B31">
      <w:pPr>
        <w:pStyle w:val="Heading4"/>
        <w:keepNext w:val="0"/>
        <w:keepLines w:val="0"/>
        <w:rPr>
          <w:rFonts w:eastAsia="Yu Gothic Light"/>
        </w:rPr>
      </w:pPr>
      <w:r w:rsidRPr="009F1BE9">
        <w:rPr>
          <w:rFonts w:eastAsia="Yu Gothic Light"/>
        </w:rPr>
        <w:t>A copy of the federal Renewable Fuel Standard (RFS) Fuel Producer Co-products Report as required pursuant to 40 CFR 80.1451(b)(1)(ii)(M)-(N), if available.</w:t>
      </w:r>
    </w:p>
    <w:p w14:paraId="44D9FA4A" w14:textId="77777777" w:rsidR="00990B31" w:rsidRPr="009F1BE9" w:rsidRDefault="00990B31" w:rsidP="00990B31">
      <w:pPr>
        <w:pStyle w:val="Heading3"/>
        <w:keepNext w:val="0"/>
        <w:keepLines w:val="0"/>
        <w:rPr>
          <w:rFonts w:eastAsia="Yu Gothic Light"/>
        </w:rPr>
      </w:pPr>
      <w:r w:rsidRPr="00A6280F">
        <w:rPr>
          <w:rFonts w:eastAsia="Yu Gothic Light"/>
          <w:i/>
          <w:iCs/>
        </w:rPr>
        <w:t>Tier 2 Pathways for EER-Adjusted Carbon Intensity.</w:t>
      </w:r>
      <w:r w:rsidRPr="009F1BE9">
        <w:rPr>
          <w:rFonts w:eastAsia="Yu Gothic Light"/>
        </w:rPr>
        <w:t xml:space="preserve"> Applicants supplying fuel for a transportation application that is not included in Table 5 may apply for an EER-adjusted carbon intensity for reporting and credit generation purposes.</w:t>
      </w:r>
    </w:p>
    <w:p w14:paraId="7963C1E5" w14:textId="77777777" w:rsidR="00990B31" w:rsidRPr="009F1BE9" w:rsidRDefault="00990B31" w:rsidP="00990B31">
      <w:pPr>
        <w:pStyle w:val="Heading4"/>
        <w:keepNext w:val="0"/>
        <w:keepLines w:val="0"/>
        <w:rPr>
          <w:rFonts w:eastAsia="Yu Gothic Light"/>
        </w:rPr>
      </w:pPr>
      <w:r w:rsidRPr="0078732A">
        <w:rPr>
          <w:rFonts w:eastAsia="Yu Gothic Light"/>
          <w:i/>
          <w:iCs w:val="0"/>
        </w:rPr>
        <w:t>Documentation Requirements.</w:t>
      </w:r>
      <w:r w:rsidRPr="009F1BE9">
        <w:rPr>
          <w:rFonts w:eastAsia="Yu Gothic Light"/>
        </w:rPr>
        <w:t xml:space="preserve"> To request an EER-adjusted carbon intensity, the applicant must provide the following in addition to subsections (1) and (2) above:</w:t>
      </w:r>
    </w:p>
    <w:p w14:paraId="0312664E" w14:textId="77777777" w:rsidR="00990B31" w:rsidRPr="009F1BE9" w:rsidRDefault="00990B31" w:rsidP="00990B31">
      <w:pPr>
        <w:pStyle w:val="Heading5"/>
        <w:keepNext w:val="0"/>
        <w:keepLines w:val="0"/>
        <w:rPr>
          <w:rFonts w:eastAsia="Yu Gothic Light"/>
        </w:rPr>
      </w:pPr>
      <w:r w:rsidRPr="009F1BE9">
        <w:rPr>
          <w:rFonts w:eastAsia="Yu Gothic Light"/>
        </w:rPr>
        <w:t>A letter of intent to request an EER-adjusted CI and why the EER values provided in Table 5 do not apply.</w:t>
      </w:r>
    </w:p>
    <w:p w14:paraId="73EB7867" w14:textId="77777777" w:rsidR="00990B31" w:rsidRPr="009F1BE9" w:rsidRDefault="00990B31" w:rsidP="00990B31">
      <w:pPr>
        <w:pStyle w:val="Heading5"/>
        <w:keepNext w:val="0"/>
        <w:keepLines w:val="0"/>
        <w:rPr>
          <w:rFonts w:eastAsia="Yu Gothic Light"/>
        </w:rPr>
      </w:pPr>
      <w:r w:rsidRPr="009F1BE9">
        <w:rPr>
          <w:rFonts w:eastAsia="Yu Gothic Light"/>
        </w:rPr>
        <w:t>Supplemental information including a detailed description of the methodology used, all assumptions made, and all data and references used for calculation of the proposed EER-adjusted CI value. The methodology used must compare the useful output from the alternative fuel technology to that of comparable conventional fuel technology.</w:t>
      </w:r>
    </w:p>
    <w:p w14:paraId="2B76FEDC" w14:textId="77777777" w:rsidR="00990B31" w:rsidRPr="009F1BE9" w:rsidRDefault="00990B31" w:rsidP="00990B31">
      <w:pPr>
        <w:pStyle w:val="Heading5"/>
        <w:keepNext w:val="0"/>
        <w:keepLines w:val="0"/>
        <w:rPr>
          <w:rFonts w:eastAsia="Yu Gothic Light"/>
        </w:rPr>
      </w:pPr>
      <w:r w:rsidRPr="009F1BE9">
        <w:rPr>
          <w:rFonts w:eastAsia="Yu Gothic Light"/>
        </w:rPr>
        <w:t>If the applicant plans to use a Lookup Table pathway to request an EER-adjusted CI then subsections (1) and (2) above do not apply.</w:t>
      </w:r>
    </w:p>
    <w:p w14:paraId="0F1BF6A5" w14:textId="77777777" w:rsidR="00990B31" w:rsidRPr="009F1BE9" w:rsidRDefault="00990B31" w:rsidP="00990B31">
      <w:pPr>
        <w:pStyle w:val="Heading2"/>
        <w:keepNext w:val="0"/>
        <w:keepLines w:val="0"/>
        <w:rPr>
          <w:rFonts w:eastAsia="Yu Gothic Light"/>
        </w:rPr>
      </w:pPr>
      <w:r w:rsidRPr="00A6280F">
        <w:rPr>
          <w:rFonts w:eastAsia="Yu Gothic Light"/>
          <w:i/>
          <w:iCs/>
        </w:rPr>
        <w:t>Scientific Defensibility.</w:t>
      </w:r>
      <w:r w:rsidRPr="009F1BE9">
        <w:rPr>
          <w:rFonts w:eastAsia="Yu Gothic Light"/>
        </w:rPr>
        <w:t xml:space="preserve"> For a proposed Tier 2 pathway to be certifiable by the Executive Officer, the fuel pathway applicant must demonstrate that the life cycle analysis prepared in support of the pathway application is scientifically defensible in the Executive Officer's best engineering and scientific judgment.</w:t>
      </w:r>
    </w:p>
    <w:p w14:paraId="3ED1DEAD" w14:textId="77777777" w:rsidR="00990B31" w:rsidRPr="009F1BE9" w:rsidRDefault="00990B31" w:rsidP="006D0464">
      <w:pPr>
        <w:ind w:left="720"/>
      </w:pPr>
      <w:r w:rsidRPr="009F1BE9">
        <w:t>For purposes of this regulation, “scientifically defensible” means the method for calculating the fuel's carbon intensity may rely on, but is not limited to, publication of the proposed pathway in a major, well-established and peer</w:t>
      </w:r>
      <w:r>
        <w:noBreakHyphen/>
      </w:r>
      <w:r w:rsidRPr="009F1BE9">
        <w:t>reviewed scientific journal (e.g., the International Journal of Life Cycle Assessment; The Journal of Cleaner Production, Biomass and Bioenergy).</w:t>
      </w:r>
    </w:p>
    <w:p w14:paraId="1458584F" w14:textId="70FA99FF" w:rsidR="00990B31" w:rsidRPr="009F1BE9" w:rsidRDefault="00990B31" w:rsidP="00990B31">
      <w:pPr>
        <w:pStyle w:val="Heading2"/>
        <w:keepNext w:val="0"/>
        <w:keepLines w:val="0"/>
        <w:rPr>
          <w:rFonts w:eastAsia="Yu Gothic Light"/>
        </w:rPr>
      </w:pPr>
      <w:r w:rsidRPr="00A6280F">
        <w:rPr>
          <w:rFonts w:eastAsia="Yu Gothic Light"/>
          <w:i/>
          <w:iCs/>
        </w:rPr>
        <w:t>Documents for Public Review.</w:t>
      </w:r>
      <w:r w:rsidRPr="009F1BE9">
        <w:rPr>
          <w:rFonts w:eastAsia="Yu Gothic Light"/>
        </w:rPr>
        <w:t xml:space="preserve"> Section 95488.8(c) contains requirements for submittal of documents that contain confidential business information and </w:t>
      </w:r>
      <w:r w:rsidRPr="009F1BE9">
        <w:rPr>
          <w:rFonts w:eastAsia="Yu Gothic Light"/>
        </w:rPr>
        <w:lastRenderedPageBreak/>
        <w:t xml:space="preserve">redacted versions for posting to a public LCFS </w:t>
      </w:r>
      <w:del w:id="2642" w:author="CARB" w:date="2023-12-19T12:12:00Z">
        <w:r w:rsidR="009F1BE9" w:rsidRPr="009F1BE9">
          <w:rPr>
            <w:rFonts w:eastAsia="Yu Gothic Light"/>
          </w:rPr>
          <w:delText>web site</w:delText>
        </w:r>
      </w:del>
      <w:ins w:id="2643" w:author="CARB" w:date="2023-12-19T12:12:00Z">
        <w:r w:rsidRPr="009F1BE9">
          <w:rPr>
            <w:rFonts w:eastAsia="Yu Gothic Light"/>
          </w:rPr>
          <w:t>website.</w:t>
        </w:r>
        <w:r>
          <w:rPr>
            <w:rFonts w:eastAsia="Yu Gothic Light"/>
          </w:rPr>
          <w:t xml:space="preserve"> Public information including emissions data, must not be redacted</w:t>
        </w:r>
      </w:ins>
      <w:r>
        <w:rPr>
          <w:rFonts w:eastAsia="Yu Gothic Light"/>
        </w:rPr>
        <w:t>.</w:t>
      </w:r>
    </w:p>
    <w:p w14:paraId="1C4090CA" w14:textId="77777777" w:rsidR="00990B31" w:rsidRPr="009F1BE9" w:rsidRDefault="00990B31" w:rsidP="00990B31">
      <w:pPr>
        <w:pStyle w:val="Heading2"/>
        <w:keepNext w:val="0"/>
        <w:keepLines w:val="0"/>
        <w:rPr>
          <w:rFonts w:eastAsia="Yu Gothic Light"/>
        </w:rPr>
      </w:pPr>
      <w:r w:rsidRPr="00A6280F">
        <w:rPr>
          <w:rFonts w:eastAsia="Yu Gothic Light"/>
          <w:i/>
          <w:iCs/>
        </w:rPr>
        <w:t>Certification Process for Tier 2 Pathway Applications</w:t>
      </w:r>
      <w:r w:rsidRPr="009F1BE9">
        <w:rPr>
          <w:rFonts w:eastAsia="Yu Gothic Light"/>
        </w:rPr>
        <w:t>.</w:t>
      </w:r>
    </w:p>
    <w:p w14:paraId="73FF50CC" w14:textId="1D9499EF" w:rsidR="00990B31" w:rsidRPr="009F1BE9" w:rsidRDefault="009F1BE9" w:rsidP="00990B31">
      <w:pPr>
        <w:pStyle w:val="Heading3"/>
        <w:keepNext w:val="0"/>
        <w:keepLines w:val="0"/>
        <w:rPr>
          <w:rFonts w:eastAsia="Yu Gothic Light"/>
        </w:rPr>
      </w:pPr>
      <w:del w:id="2644" w:author="CARB" w:date="2023-12-19T12:12:00Z">
        <w:r w:rsidRPr="00A6280F">
          <w:rPr>
            <w:rFonts w:eastAsia="Yu Gothic Light"/>
            <w:i/>
            <w:iCs/>
          </w:rPr>
          <w:delText>Completeness</w:delText>
        </w:r>
      </w:del>
      <w:ins w:id="2645" w:author="CARB" w:date="2023-12-19T12:12:00Z">
        <w:r w:rsidR="00990B31">
          <w:rPr>
            <w:rFonts w:eastAsia="Yu Gothic Light"/>
            <w:i/>
            <w:iCs/>
          </w:rPr>
          <w:t>Pre-validation</w:t>
        </w:r>
      </w:ins>
      <w:r w:rsidR="00990B31" w:rsidRPr="00A6280F">
        <w:rPr>
          <w:rFonts w:eastAsia="Yu Gothic Light"/>
          <w:i/>
          <w:iCs/>
        </w:rPr>
        <w:t xml:space="preserve"> Review.</w:t>
      </w:r>
      <w:r w:rsidR="00990B31" w:rsidRPr="009F1BE9">
        <w:rPr>
          <w:rFonts w:eastAsia="Yu Gothic Light"/>
        </w:rPr>
        <w:t xml:space="preserve"> The Executive Officer will evaluate the LCA Report, </w:t>
      </w:r>
      <w:r w:rsidR="00990B31">
        <w:rPr>
          <w:rFonts w:eastAsia="Yu Gothic Light"/>
        </w:rPr>
        <w:t>CA-GREET</w:t>
      </w:r>
      <w:del w:id="2646" w:author="CARB" w:date="2023-12-19T12:12:00Z">
        <w:r w:rsidRPr="009F1BE9">
          <w:rPr>
            <w:rFonts w:eastAsia="Yu Gothic Light"/>
          </w:rPr>
          <w:delText>3</w:delText>
        </w:r>
      </w:del>
      <w:ins w:id="2647" w:author="CARB" w:date="2023-12-19T12:12:00Z">
        <w:r w:rsidR="00990B31">
          <w:rPr>
            <w:rFonts w:eastAsia="Yu Gothic Light"/>
          </w:rPr>
          <w:t>4</w:t>
        </w:r>
      </w:ins>
      <w:r w:rsidR="00990B31">
        <w:rPr>
          <w:rFonts w:eastAsia="Yu Gothic Light"/>
        </w:rPr>
        <w:t>.0</w:t>
      </w:r>
      <w:r w:rsidR="00990B31" w:rsidRPr="009F1BE9">
        <w:rPr>
          <w:rFonts w:eastAsia="Yu Gothic Light"/>
        </w:rPr>
        <w:t xml:space="preserve"> model, and all submitted documentation for completeness in order to conduct a comprehensive evaluation of the pathway application and confirm that the methods presented are appropriate from an LCA perspective and confirm that the fuel pathway application meets the requirements for the Tier 2 classification. The Executive Officer may contact the fuel pathway applicant for an explanation of any questionable inputs, methods or lack of information in the application. The applicant must respond and address the request within </w:t>
      </w:r>
      <w:del w:id="2648" w:author="CARB" w:date="2023-12-19T12:12:00Z">
        <w:r w:rsidRPr="009F1BE9">
          <w:rPr>
            <w:rFonts w:eastAsia="Yu Gothic Light"/>
          </w:rPr>
          <w:delText>15 business</w:delText>
        </w:r>
      </w:del>
      <w:ins w:id="2649" w:author="CARB" w:date="2023-12-19T12:12:00Z">
        <w:r w:rsidR="00F06FA3">
          <w:rPr>
            <w:rFonts w:eastAsia="Yu Gothic Light"/>
          </w:rPr>
          <w:t>14</w:t>
        </w:r>
      </w:ins>
      <w:r w:rsidR="00F06FA3">
        <w:rPr>
          <w:rFonts w:eastAsia="Yu Gothic Light"/>
        </w:rPr>
        <w:t xml:space="preserve"> </w:t>
      </w:r>
      <w:r w:rsidR="00990B31" w:rsidRPr="009F1BE9">
        <w:rPr>
          <w:rFonts w:eastAsia="Yu Gothic Light"/>
        </w:rPr>
        <w:t>days, as provided in subsection (1)(B) below:</w:t>
      </w:r>
    </w:p>
    <w:p w14:paraId="24CBA3E3" w14:textId="6D4B39F6" w:rsidR="00990B31" w:rsidRPr="009F1BE9" w:rsidRDefault="00990B31" w:rsidP="00990B31">
      <w:pPr>
        <w:pStyle w:val="Heading4"/>
        <w:keepNext w:val="0"/>
        <w:keepLines w:val="0"/>
        <w:rPr>
          <w:rFonts w:eastAsia="Yu Gothic Light"/>
        </w:rPr>
      </w:pPr>
      <w:r w:rsidRPr="00A6280F">
        <w:rPr>
          <w:rFonts w:eastAsia="Yu Gothic Light"/>
          <w:i/>
          <w:iCs w:val="0"/>
        </w:rPr>
        <w:t xml:space="preserve">Application </w:t>
      </w:r>
      <w:del w:id="2650" w:author="CARB" w:date="2023-12-19T12:12:00Z">
        <w:r w:rsidR="009F1BE9" w:rsidRPr="00A6280F">
          <w:rPr>
            <w:rFonts w:eastAsia="Yu Gothic Light"/>
            <w:i/>
            <w:iCs w:val="0"/>
          </w:rPr>
          <w:delText>Complete.</w:delText>
        </w:r>
      </w:del>
      <w:ins w:id="2651" w:author="CARB" w:date="2023-12-19T12:12:00Z">
        <w:r>
          <w:rPr>
            <w:rFonts w:eastAsia="Yu Gothic Light"/>
            <w:i/>
            <w:iCs w:val="0"/>
          </w:rPr>
          <w:t>Ready for Validation</w:t>
        </w:r>
        <w:r w:rsidRPr="00A6280F">
          <w:rPr>
            <w:rFonts w:eastAsia="Yu Gothic Light"/>
            <w:i/>
            <w:iCs w:val="0"/>
          </w:rPr>
          <w:t>.</w:t>
        </w:r>
      </w:ins>
      <w:r w:rsidRPr="009F1BE9">
        <w:rPr>
          <w:rFonts w:eastAsia="Yu Gothic Light"/>
        </w:rPr>
        <w:t xml:space="preserve"> If the Executive Officer deems the Tier 2 application and LCA report </w:t>
      </w:r>
      <w:del w:id="2652" w:author="CARB" w:date="2023-12-19T12:12:00Z">
        <w:r w:rsidR="009F1BE9" w:rsidRPr="009F1BE9">
          <w:rPr>
            <w:rFonts w:eastAsia="Yu Gothic Light"/>
          </w:rPr>
          <w:delText>complete and appropriate</w:delText>
        </w:r>
      </w:del>
      <w:ins w:id="2653" w:author="CARB" w:date="2023-12-19T12:12:00Z">
        <w:r>
          <w:rPr>
            <w:rFonts w:eastAsia="Yu Gothic Light"/>
          </w:rPr>
          <w:t>ready for validation</w:t>
        </w:r>
      </w:ins>
      <w:r w:rsidRPr="009F1BE9">
        <w:rPr>
          <w:rFonts w:eastAsia="Yu Gothic Light"/>
        </w:rPr>
        <w:t>, the applicant will be notified accordingly and provided with a list of site-specific inputs required for validation. The fuel pathway applicant must</w:t>
      </w:r>
      <w:del w:id="2654" w:author="CARB" w:date="2023-12-19T12:12:00Z">
        <w:r w:rsidR="009F1BE9" w:rsidRPr="009F1BE9">
          <w:rPr>
            <w:rFonts w:eastAsia="Yu Gothic Light"/>
          </w:rPr>
          <w:delText xml:space="preserve"> then</w:delText>
        </w:r>
      </w:del>
      <w:r w:rsidRPr="009F1BE9">
        <w:rPr>
          <w:rFonts w:eastAsia="Yu Gothic Light"/>
        </w:rPr>
        <w:t xml:space="preserve"> seek the services of an Executive Officer accredited verification body for validation as specified in section 95500</w:t>
      </w:r>
      <w:ins w:id="2655" w:author="CARB" w:date="2023-12-19T12:12:00Z">
        <w:r>
          <w:rPr>
            <w:rFonts w:eastAsia="Yu Gothic Light"/>
          </w:rPr>
          <w:t xml:space="preserve"> before the application can be accessed by the verification body in LRT-CBTS</w:t>
        </w:r>
      </w:ins>
      <w:r w:rsidRPr="009F1BE9">
        <w:rPr>
          <w:rFonts w:eastAsia="Yu Gothic Light"/>
        </w:rPr>
        <w:t>.</w:t>
      </w:r>
    </w:p>
    <w:p w14:paraId="335B0605" w14:textId="5D448FA8" w:rsidR="00990B31" w:rsidRPr="009F1BE9" w:rsidRDefault="00990B31" w:rsidP="00990B31">
      <w:pPr>
        <w:pStyle w:val="Heading4"/>
        <w:keepNext w:val="0"/>
        <w:keepLines w:val="0"/>
        <w:rPr>
          <w:rFonts w:eastAsia="Yu Gothic Light"/>
        </w:rPr>
      </w:pPr>
      <w:r w:rsidRPr="00A6280F">
        <w:rPr>
          <w:rFonts w:eastAsia="Yu Gothic Light"/>
          <w:i/>
          <w:iCs w:val="0"/>
        </w:rPr>
        <w:t xml:space="preserve">Application </w:t>
      </w:r>
      <w:del w:id="2656" w:author="CARB" w:date="2023-12-19T12:12:00Z">
        <w:r w:rsidR="009F1BE9" w:rsidRPr="00A6280F">
          <w:rPr>
            <w:rFonts w:eastAsia="Yu Gothic Light"/>
            <w:i/>
            <w:iCs w:val="0"/>
          </w:rPr>
          <w:delText>Incomplete.</w:delText>
        </w:r>
      </w:del>
      <w:ins w:id="2657" w:author="CARB" w:date="2023-12-19T12:12:00Z">
        <w:r>
          <w:rPr>
            <w:rFonts w:eastAsia="Yu Gothic Light"/>
            <w:i/>
            <w:iCs w:val="0"/>
          </w:rPr>
          <w:t>not Ready for Validation</w:t>
        </w:r>
        <w:r w:rsidRPr="00A6280F">
          <w:rPr>
            <w:rFonts w:eastAsia="Yu Gothic Light"/>
            <w:i/>
            <w:iCs w:val="0"/>
          </w:rPr>
          <w:t>.</w:t>
        </w:r>
      </w:ins>
      <w:r w:rsidRPr="009F1BE9">
        <w:rPr>
          <w:rFonts w:eastAsia="Yu Gothic Light"/>
        </w:rPr>
        <w:t xml:space="preserve"> If the Executive Officer deems the Tier 2 application </w:t>
      </w:r>
      <w:del w:id="2658" w:author="CARB" w:date="2023-12-19T12:12:00Z">
        <w:r w:rsidR="009F1BE9" w:rsidRPr="009F1BE9">
          <w:rPr>
            <w:rFonts w:eastAsia="Yu Gothic Light"/>
          </w:rPr>
          <w:delText>incomplete</w:delText>
        </w:r>
      </w:del>
      <w:ins w:id="2659" w:author="CARB" w:date="2023-12-19T12:12:00Z">
        <w:r>
          <w:rPr>
            <w:rFonts w:eastAsia="Yu Gothic Light"/>
          </w:rPr>
          <w:t>not ready for validation</w:t>
        </w:r>
      </w:ins>
      <w:r w:rsidRPr="009F1BE9">
        <w:rPr>
          <w:rFonts w:eastAsia="Yu Gothic Light"/>
        </w:rPr>
        <w:t xml:space="preserve">, and the applicant does not provide a satisfactory response to address the deficiencies within </w:t>
      </w:r>
      <w:del w:id="2660" w:author="CARB" w:date="2023-12-19T12:12:00Z">
        <w:r w:rsidR="009F1BE9" w:rsidRPr="009F1BE9">
          <w:rPr>
            <w:rFonts w:eastAsia="Yu Gothic Light"/>
          </w:rPr>
          <w:delText>15 business</w:delText>
        </w:r>
      </w:del>
      <w:ins w:id="2661" w:author="CARB" w:date="2023-12-19T12:12:00Z">
        <w:r w:rsidR="00F06FA3">
          <w:rPr>
            <w:rFonts w:eastAsia="Yu Gothic Light"/>
          </w:rPr>
          <w:t>14</w:t>
        </w:r>
      </w:ins>
      <w:r w:rsidR="00F06FA3">
        <w:rPr>
          <w:rFonts w:eastAsia="Yu Gothic Light"/>
        </w:rPr>
        <w:t xml:space="preserve"> </w:t>
      </w:r>
      <w:r w:rsidRPr="009F1BE9">
        <w:rPr>
          <w:rFonts w:eastAsia="Yu Gothic Light"/>
        </w:rPr>
        <w:t>days, the Executive Officer will reject the pathway application without prejudice and inform the applicant of the rationale for rejection. Fuel pathway applicants whose applications are rejected may submit a new application</w:t>
      </w:r>
      <w:r>
        <w:rPr>
          <w:rFonts w:eastAsia="Yu Gothic Light"/>
        </w:rPr>
        <w:t xml:space="preserve"> </w:t>
      </w:r>
      <w:ins w:id="2662" w:author="CARB" w:date="2023-12-19T12:12:00Z">
        <w:r>
          <w:rPr>
            <w:rFonts w:eastAsia="Yu Gothic Light"/>
          </w:rPr>
          <w:t>with the most current operational data pursuant to section 95488.7(a)(1)</w:t>
        </w:r>
        <w:r w:rsidRPr="009F1BE9">
          <w:rPr>
            <w:rFonts w:eastAsia="Yu Gothic Light"/>
          </w:rPr>
          <w:t xml:space="preserve"> </w:t>
        </w:r>
      </w:ins>
      <w:r w:rsidRPr="009F1BE9">
        <w:rPr>
          <w:rFonts w:eastAsia="Yu Gothic Light"/>
        </w:rPr>
        <w:t>that addresses deficiencies highlighted during the earlier review.</w:t>
      </w:r>
    </w:p>
    <w:p w14:paraId="4602BD64" w14:textId="5E6B8CF0" w:rsidR="00990B31" w:rsidRPr="009F1BE9" w:rsidRDefault="00990B31" w:rsidP="00990B31">
      <w:pPr>
        <w:pStyle w:val="Heading3"/>
        <w:keepNext w:val="0"/>
        <w:keepLines w:val="0"/>
        <w:rPr>
          <w:rFonts w:eastAsia="Yu Gothic Light"/>
        </w:rPr>
      </w:pPr>
      <w:r w:rsidRPr="00A6280F">
        <w:rPr>
          <w:rFonts w:eastAsia="Yu Gothic Light"/>
          <w:i/>
          <w:iCs/>
        </w:rPr>
        <w:t>Site-specific Inputs.</w:t>
      </w:r>
      <w:r w:rsidRPr="009F1BE9">
        <w:rPr>
          <w:rFonts w:eastAsia="Yu Gothic Light"/>
        </w:rPr>
        <w:t xml:space="preserve"> Tier 2 pathways are expected to be unique with no predetermined life cycle analysis profile; therefore, such pathways do not include a defined set of predetermined site-specific inputs that are required to be provided in the annual Fuel Pathway Report and must be verified. The Executive Officer shall identify all site-specific inputs for a Tier 2 pathway and make this available for review by the fuel pathway applicant. This includes any non-numerical parameters or conditions which must be checked by the verifier. The applicant has </w:t>
      </w:r>
      <w:del w:id="2663" w:author="CARB" w:date="2023-12-19T12:12:00Z">
        <w:r w:rsidR="009F1BE9" w:rsidRPr="009F1BE9">
          <w:rPr>
            <w:rFonts w:eastAsia="Yu Gothic Light"/>
          </w:rPr>
          <w:delText>15 business</w:delText>
        </w:r>
      </w:del>
      <w:ins w:id="2664" w:author="CARB" w:date="2023-12-19T12:12:00Z">
        <w:r w:rsidR="00F06FA3">
          <w:rPr>
            <w:rFonts w:eastAsia="Yu Gothic Light"/>
          </w:rPr>
          <w:t>14</w:t>
        </w:r>
      </w:ins>
      <w:r w:rsidRPr="009F1BE9">
        <w:rPr>
          <w:rFonts w:eastAsia="Yu Gothic Light"/>
        </w:rPr>
        <w:t xml:space="preserve"> days to review and accept the Executive Officer</w:t>
      </w:r>
      <w:del w:id="2665" w:author="CARB" w:date="2023-12-19T12:12:00Z">
        <w:r w:rsidR="009F1BE9" w:rsidRPr="009F1BE9">
          <w:rPr>
            <w:rFonts w:eastAsia="Yu Gothic Light"/>
          </w:rPr>
          <w:delText>'</w:delText>
        </w:r>
      </w:del>
      <w:ins w:id="2666" w:author="CARB" w:date="2023-12-19T12:12:00Z">
        <w:r>
          <w:rPr>
            <w:rFonts w:eastAsia="Yu Gothic Light"/>
          </w:rPr>
          <w:t>’</w:t>
        </w:r>
      </w:ins>
      <w:r w:rsidRPr="009F1BE9">
        <w:rPr>
          <w:rFonts w:eastAsia="Yu Gothic Light"/>
        </w:rPr>
        <w:t>s proposed site-specific inputs. If there is disagreement, the applicant may suggest modified site</w:t>
      </w:r>
      <w:r>
        <w:rPr>
          <w:rFonts w:eastAsia="Yu Gothic Light"/>
        </w:rPr>
        <w:noBreakHyphen/>
      </w:r>
      <w:r w:rsidRPr="009F1BE9">
        <w:rPr>
          <w:rFonts w:eastAsia="Yu Gothic Light"/>
        </w:rPr>
        <w:t xml:space="preserve">specific inputs within this period. The Executive Officer will review the </w:t>
      </w:r>
      <w:r w:rsidRPr="009F1BE9">
        <w:rPr>
          <w:rFonts w:eastAsia="Yu Gothic Light"/>
        </w:rPr>
        <w:lastRenderedPageBreak/>
        <w:t>applicant's suggested inputs and present to the applicant a final list of site-specific inputs. The applicant then has 7</w:t>
      </w:r>
      <w:del w:id="2667" w:author="CARB" w:date="2023-12-19T12:12:00Z">
        <w:r w:rsidR="009F1BE9" w:rsidRPr="009F1BE9">
          <w:rPr>
            <w:rFonts w:eastAsia="Yu Gothic Light"/>
          </w:rPr>
          <w:delText xml:space="preserve"> business</w:delText>
        </w:r>
      </w:del>
      <w:r w:rsidRPr="009F1BE9">
        <w:rPr>
          <w:rFonts w:eastAsia="Yu Gothic Light"/>
        </w:rPr>
        <w:t xml:space="preserve"> days to accept the updated site-specific inputs. If the applicant disagrees with the final list of site-specific inputs, the applicant may withdraw the pathway application; if not withdrawn, the application will be rejected by the Executive Officer. The Executive Officer</w:t>
      </w:r>
      <w:del w:id="2668" w:author="CARB" w:date="2023-12-19T12:12:00Z">
        <w:r w:rsidR="009F1BE9" w:rsidRPr="009F1BE9">
          <w:rPr>
            <w:rFonts w:eastAsia="Yu Gothic Light"/>
          </w:rPr>
          <w:delText>'</w:delText>
        </w:r>
      </w:del>
      <w:ins w:id="2669" w:author="CARB" w:date="2023-12-19T12:12:00Z">
        <w:r>
          <w:rPr>
            <w:rFonts w:eastAsia="Yu Gothic Light"/>
          </w:rPr>
          <w:t>’</w:t>
        </w:r>
      </w:ins>
      <w:r w:rsidRPr="009F1BE9">
        <w:rPr>
          <w:rFonts w:eastAsia="Yu Gothic Light"/>
        </w:rPr>
        <w:t>s decision regarding the final list of site-specific inputs for Tier 2 pathways is binding.</w:t>
      </w:r>
    </w:p>
    <w:p w14:paraId="72287B6B" w14:textId="45304967" w:rsidR="00990B31" w:rsidRPr="009F1BE9" w:rsidRDefault="00990B31" w:rsidP="00990B31">
      <w:pPr>
        <w:pStyle w:val="Heading3"/>
        <w:keepNext w:val="0"/>
        <w:keepLines w:val="0"/>
        <w:rPr>
          <w:rFonts w:eastAsia="Yu Gothic Light"/>
        </w:rPr>
      </w:pPr>
      <w:r w:rsidRPr="00A6280F">
        <w:rPr>
          <w:rFonts w:eastAsia="Yu Gothic Light"/>
          <w:i/>
          <w:iCs/>
        </w:rPr>
        <w:t>Validation.</w:t>
      </w:r>
      <w:r w:rsidRPr="009F1BE9">
        <w:rPr>
          <w:rFonts w:eastAsia="Yu Gothic Light"/>
        </w:rPr>
        <w:t xml:space="preserve"> A positive or qualified positive validation statement must be received by the Executive Officer from the verification body in order for CARB</w:t>
      </w:r>
      <w:del w:id="2670" w:author="CARB" w:date="2023-12-19T12:12:00Z">
        <w:r w:rsidR="009F1BE9" w:rsidRPr="009F1BE9">
          <w:rPr>
            <w:rFonts w:eastAsia="Yu Gothic Light"/>
          </w:rPr>
          <w:delText>'</w:delText>
        </w:r>
      </w:del>
      <w:ins w:id="2671" w:author="CARB" w:date="2023-12-19T12:12:00Z">
        <w:r>
          <w:rPr>
            <w:rFonts w:eastAsia="Yu Gothic Light"/>
          </w:rPr>
          <w:t>’</w:t>
        </w:r>
      </w:ins>
      <w:r w:rsidRPr="009F1BE9">
        <w:rPr>
          <w:rFonts w:eastAsia="Yu Gothic Light"/>
        </w:rPr>
        <w:t>s evaluation and certification of the pathway application to proceed.</w:t>
      </w:r>
      <w:ins w:id="2672" w:author="CARB" w:date="2023-12-19T12:12:00Z">
        <w:r>
          <w:rPr>
            <w:rFonts w:eastAsia="Yu Gothic Light"/>
          </w:rPr>
          <w:t xml:space="preserve"> The application deemed complete quarter is the quarter in which the application is returned by the verification body to the Executive Officer after the completion of validation with a positive or qualified positive statement.</w:t>
        </w:r>
      </w:ins>
      <w:r w:rsidRPr="009F1BE9">
        <w:rPr>
          <w:rFonts w:eastAsia="Yu Gothic Light"/>
        </w:rPr>
        <w:t xml:space="preserve"> In cases where a single applicant or a joint applicant does not complete validation, the application will be denied without prejudice. In cases where </w:t>
      </w:r>
      <w:del w:id="2673" w:author="CARB" w:date="2023-12-19T12:12:00Z">
        <w:r w:rsidR="009F1BE9" w:rsidRPr="009F1BE9">
          <w:rPr>
            <w:rFonts w:eastAsia="Yu Gothic Light"/>
          </w:rPr>
          <w:delText xml:space="preserve">an applicant cannot complete </w:delText>
        </w:r>
      </w:del>
      <w:r w:rsidRPr="009F1BE9">
        <w:rPr>
          <w:rFonts w:eastAsia="Yu Gothic Light"/>
        </w:rPr>
        <w:t>validation</w:t>
      </w:r>
      <w:r>
        <w:rPr>
          <w:rFonts w:eastAsia="Yu Gothic Light"/>
        </w:rPr>
        <w:t xml:space="preserve"> </w:t>
      </w:r>
      <w:ins w:id="2674" w:author="CARB" w:date="2023-12-19T12:12:00Z">
        <w:r>
          <w:rPr>
            <w:rFonts w:eastAsia="Yu Gothic Light"/>
          </w:rPr>
          <w:t>cannot be completed</w:t>
        </w:r>
        <w:r w:rsidRPr="009F1BE9">
          <w:rPr>
            <w:rFonts w:eastAsia="Yu Gothic Light"/>
          </w:rPr>
          <w:t xml:space="preserve"> </w:t>
        </w:r>
      </w:ins>
      <w:r w:rsidRPr="009F1BE9">
        <w:rPr>
          <w:rFonts w:eastAsia="Yu Gothic Light"/>
        </w:rPr>
        <w:t xml:space="preserve">within six months of </w:t>
      </w:r>
      <w:del w:id="2675" w:author="CARB" w:date="2023-12-19T12:12:00Z">
        <w:r w:rsidR="009F1BE9" w:rsidRPr="009F1BE9">
          <w:rPr>
            <w:rFonts w:eastAsia="Yu Gothic Light"/>
          </w:rPr>
          <w:delText>submitting an</w:delText>
        </w:r>
      </w:del>
      <w:ins w:id="2676" w:author="CARB" w:date="2023-12-19T12:12:00Z">
        <w:r>
          <w:rPr>
            <w:rFonts w:eastAsia="Yu Gothic Light"/>
          </w:rPr>
          <w:t>the verification body receiving the</w:t>
        </w:r>
      </w:ins>
      <w:r>
        <w:rPr>
          <w:rFonts w:eastAsia="Yu Gothic Light"/>
        </w:rPr>
        <w:t xml:space="preserve"> application</w:t>
      </w:r>
      <w:del w:id="2677" w:author="CARB" w:date="2023-12-19T12:12:00Z">
        <w:r w:rsidR="009F1BE9" w:rsidRPr="009F1BE9">
          <w:rPr>
            <w:rFonts w:eastAsia="Yu Gothic Light"/>
          </w:rPr>
          <w:delText>,</w:delText>
        </w:r>
      </w:del>
      <w:ins w:id="2678" w:author="CARB" w:date="2023-12-19T12:12:00Z">
        <w:r>
          <w:rPr>
            <w:rFonts w:eastAsia="Yu Gothic Light"/>
          </w:rPr>
          <w:t xml:space="preserve"> from CARB</w:t>
        </w:r>
      </w:ins>
      <w:r w:rsidRPr="009F1BE9">
        <w:rPr>
          <w:rFonts w:eastAsia="Yu Gothic Light"/>
        </w:rPr>
        <w:t xml:space="preserve"> or </w:t>
      </w:r>
      <w:ins w:id="2679" w:author="CARB" w:date="2023-12-19T12:12:00Z">
        <w:r>
          <w:rPr>
            <w:rFonts w:eastAsia="Yu Gothic Light"/>
          </w:rPr>
          <w:t xml:space="preserve">an applicant </w:t>
        </w:r>
      </w:ins>
      <w:r w:rsidRPr="009F1BE9">
        <w:rPr>
          <w:rFonts w:eastAsia="Yu Gothic Light"/>
        </w:rPr>
        <w:t>receives an adverse validation statement, the application will be denied without prejudice.</w:t>
      </w:r>
      <w:ins w:id="2680" w:author="CARB" w:date="2023-12-19T12:12:00Z">
        <w:r>
          <w:rPr>
            <w:rFonts w:eastAsia="Yu Gothic Light"/>
          </w:rPr>
          <w:t xml:space="preserve"> </w:t>
        </w:r>
        <w:r w:rsidRPr="00514B34">
          <w:rPr>
            <w:rFonts w:eastAsia="Yu Gothic Light"/>
          </w:rPr>
          <w:t>Fuel pathway applicants whose applications are denied without prejudice may submit new applications with the most current operational data pursuant to section 95488.7(a)(1).</w:t>
        </w:r>
      </w:ins>
    </w:p>
    <w:p w14:paraId="1613ACC3" w14:textId="687CBBF9" w:rsidR="00990B31" w:rsidRPr="009F1BE9" w:rsidRDefault="00990B31" w:rsidP="00990B31">
      <w:pPr>
        <w:pStyle w:val="Heading3"/>
        <w:keepNext w:val="0"/>
        <w:keepLines w:val="0"/>
        <w:rPr>
          <w:rFonts w:eastAsia="Yu Gothic Light"/>
        </w:rPr>
      </w:pPr>
      <w:r w:rsidRPr="00A6280F">
        <w:rPr>
          <w:rFonts w:eastAsia="Yu Gothic Light"/>
          <w:i/>
          <w:iCs/>
        </w:rPr>
        <w:t>Engineering Review.</w:t>
      </w:r>
      <w:r w:rsidRPr="009F1BE9">
        <w:rPr>
          <w:rFonts w:eastAsia="Yu Gothic Light"/>
        </w:rPr>
        <w:t xml:space="preserve"> The Executive Officer has the authority to request any supporting documentation to investigate specific inputs in the fuel pathway applicant's submitted </w:t>
      </w:r>
      <w:r>
        <w:rPr>
          <w:rFonts w:eastAsia="Yu Gothic Light"/>
        </w:rPr>
        <w:t>CA-GREET</w:t>
      </w:r>
      <w:del w:id="2681" w:author="CARB" w:date="2023-12-19T12:12:00Z">
        <w:r w:rsidR="009F1BE9" w:rsidRPr="009F1BE9">
          <w:rPr>
            <w:rFonts w:eastAsia="Yu Gothic Light"/>
          </w:rPr>
          <w:delText>3</w:delText>
        </w:r>
      </w:del>
      <w:ins w:id="2682" w:author="CARB" w:date="2023-12-19T12:12:00Z">
        <w:r>
          <w:rPr>
            <w:rFonts w:eastAsia="Yu Gothic Light"/>
          </w:rPr>
          <w:t>4</w:t>
        </w:r>
      </w:ins>
      <w:r>
        <w:rPr>
          <w:rFonts w:eastAsia="Yu Gothic Light"/>
        </w:rPr>
        <w:t>.0</w:t>
      </w:r>
      <w:r w:rsidRPr="009F1BE9">
        <w:rPr>
          <w:rFonts w:eastAsia="Yu Gothic Light"/>
        </w:rPr>
        <w:t xml:space="preserve"> model. The Executive Officer will evaluate all applications against the following criteria:</w:t>
      </w:r>
    </w:p>
    <w:p w14:paraId="0BD7761B" w14:textId="77777777" w:rsidR="00990B31" w:rsidRPr="009F1BE9" w:rsidRDefault="00990B31" w:rsidP="00990B31">
      <w:pPr>
        <w:pStyle w:val="Heading4"/>
        <w:keepNext w:val="0"/>
        <w:keepLines w:val="0"/>
        <w:rPr>
          <w:rFonts w:eastAsia="Yu Gothic Light"/>
        </w:rPr>
      </w:pPr>
      <w:r w:rsidRPr="009F1BE9">
        <w:rPr>
          <w:rFonts w:eastAsia="Yu Gothic Light"/>
        </w:rPr>
        <w:t>The Executive Officer will attempt to replicate the applicant's carbon intensity calculations. Replication will proceed as follows:</w:t>
      </w:r>
    </w:p>
    <w:p w14:paraId="63DAA54D" w14:textId="14442B35" w:rsidR="00990B31" w:rsidRPr="009F1BE9" w:rsidRDefault="00990B31" w:rsidP="00990B31">
      <w:pPr>
        <w:pStyle w:val="Heading5"/>
        <w:keepNext w:val="0"/>
        <w:keepLines w:val="0"/>
        <w:rPr>
          <w:rFonts w:eastAsia="Yu Gothic Light"/>
        </w:rPr>
      </w:pPr>
      <w:r w:rsidRPr="36AEDAC2">
        <w:rPr>
          <w:rFonts w:eastAsia="Yu Gothic Light"/>
        </w:rPr>
        <w:t>Starting with a copy of CA-GREET</w:t>
      </w:r>
      <w:del w:id="2683" w:author="CARB" w:date="2023-12-19T12:12:00Z">
        <w:r w:rsidR="009F1BE9" w:rsidRPr="009F1BE9">
          <w:rPr>
            <w:rFonts w:eastAsia="Yu Gothic Light"/>
          </w:rPr>
          <w:delText>3</w:delText>
        </w:r>
      </w:del>
      <w:ins w:id="2684" w:author="CARB" w:date="2023-12-19T12:12:00Z">
        <w:r w:rsidRPr="36AEDAC2">
          <w:rPr>
            <w:rFonts w:eastAsia="Yu Gothic Light"/>
          </w:rPr>
          <w:t>4</w:t>
        </w:r>
      </w:ins>
      <w:r w:rsidRPr="36AEDAC2">
        <w:rPr>
          <w:rFonts w:eastAsia="Yu Gothic Light"/>
        </w:rPr>
        <w:t>.0 that has not previously been used for calculations associated with the proposed pathway, the Executive Officer will enter all the inputs reported by the applicant.</w:t>
      </w:r>
    </w:p>
    <w:p w14:paraId="56045D5A" w14:textId="163A4B60" w:rsidR="00990B31" w:rsidRPr="009F1BE9" w:rsidRDefault="00990B31" w:rsidP="00990B31">
      <w:pPr>
        <w:pStyle w:val="Heading5"/>
        <w:keepNext w:val="0"/>
        <w:keepLines w:val="0"/>
        <w:rPr>
          <w:rFonts w:eastAsia="Yu Gothic Light"/>
        </w:rPr>
      </w:pPr>
      <w:r w:rsidRPr="36AEDAC2">
        <w:rPr>
          <w:rFonts w:eastAsia="Yu Gothic Light"/>
        </w:rPr>
        <w:t>The Executive Officer will then apply all CA-GREET</w:t>
      </w:r>
      <w:del w:id="2685" w:author="CARB" w:date="2023-12-19T12:12:00Z">
        <w:r w:rsidR="009F1BE9" w:rsidRPr="009F1BE9">
          <w:rPr>
            <w:rFonts w:eastAsia="Yu Gothic Light"/>
          </w:rPr>
          <w:delText>3</w:delText>
        </w:r>
      </w:del>
      <w:ins w:id="2686" w:author="CARB" w:date="2023-12-19T12:12:00Z">
        <w:r w:rsidRPr="36AEDAC2">
          <w:rPr>
            <w:rFonts w:eastAsia="Yu Gothic Light"/>
          </w:rPr>
          <w:t>4</w:t>
        </w:r>
      </w:ins>
      <w:r w:rsidRPr="36AEDAC2">
        <w:rPr>
          <w:rFonts w:eastAsia="Yu Gothic Light"/>
        </w:rPr>
        <w:t>.0 modifications reported by the applicant.</w:t>
      </w:r>
    </w:p>
    <w:p w14:paraId="007E327F" w14:textId="556A616A" w:rsidR="00990B31" w:rsidRPr="009F1BE9" w:rsidRDefault="00990B31" w:rsidP="00990B31">
      <w:pPr>
        <w:pStyle w:val="Heading5"/>
        <w:keepNext w:val="0"/>
        <w:keepLines w:val="0"/>
        <w:rPr>
          <w:rFonts w:eastAsia="Yu Gothic Light"/>
        </w:rPr>
      </w:pPr>
      <w:r w:rsidRPr="36AEDAC2">
        <w:rPr>
          <w:rFonts w:eastAsia="Yu Gothic Light"/>
        </w:rPr>
        <w:t>If the Executive Officer is able to duplicate the applicant's results, the Executive Officer will proceed to subsection (B) below. If the Executive Officer is not able to duplicate the applicant's CA-GREET</w:t>
      </w:r>
      <w:del w:id="2687" w:author="CARB" w:date="2023-12-19T12:12:00Z">
        <w:r w:rsidR="009F1BE9" w:rsidRPr="009F1BE9">
          <w:rPr>
            <w:rFonts w:eastAsia="Yu Gothic Light"/>
          </w:rPr>
          <w:delText>3</w:delText>
        </w:r>
      </w:del>
      <w:ins w:id="2688" w:author="CARB" w:date="2023-12-19T12:12:00Z">
        <w:r w:rsidRPr="36AEDAC2">
          <w:rPr>
            <w:rFonts w:eastAsia="Yu Gothic Light"/>
          </w:rPr>
          <w:t>4</w:t>
        </w:r>
      </w:ins>
      <w:r w:rsidRPr="36AEDAC2">
        <w:rPr>
          <w:rFonts w:eastAsia="Yu Gothic Light"/>
        </w:rPr>
        <w:t>.0 results, the application shall be denied.</w:t>
      </w:r>
    </w:p>
    <w:p w14:paraId="0463DBBA" w14:textId="77777777" w:rsidR="00990B31" w:rsidRPr="009F1BE9" w:rsidRDefault="00990B31" w:rsidP="00990B31">
      <w:pPr>
        <w:pStyle w:val="Heading4"/>
        <w:keepNext w:val="0"/>
        <w:keepLines w:val="0"/>
        <w:rPr>
          <w:rFonts w:eastAsia="Yu Gothic Light"/>
        </w:rPr>
      </w:pPr>
      <w:r w:rsidRPr="009F1BE9">
        <w:rPr>
          <w:rFonts w:eastAsia="Yu Gothic Light"/>
        </w:rPr>
        <w:lastRenderedPageBreak/>
        <w:t>The Executive Officer will evaluate the validity of all inputs and methods not directly related to energy consumption used to calculate the applicant's CI. If any of those inputs are found to be invalid, the application will be denied.</w:t>
      </w:r>
    </w:p>
    <w:p w14:paraId="05F11AC8" w14:textId="6D27FA8B" w:rsidR="00990B31" w:rsidRPr="009F1BE9" w:rsidRDefault="00990B31" w:rsidP="00990B31">
      <w:pPr>
        <w:pStyle w:val="Heading4"/>
        <w:keepNext w:val="0"/>
        <w:keepLines w:val="0"/>
        <w:rPr>
          <w:rFonts w:eastAsia="Yu Gothic Light"/>
        </w:rPr>
      </w:pPr>
      <w:r w:rsidRPr="36AEDAC2">
        <w:rPr>
          <w:rFonts w:eastAsia="Yu Gothic Light"/>
        </w:rPr>
        <w:t xml:space="preserve">The Executive Officer will complete a pathway summary containing the site-specific inputs, the facility average fuel production yield, CI results, and any applicable limitations or conditions. The pathway summary, with CBI redacted, will be posted to the LCFS </w:t>
      </w:r>
      <w:del w:id="2689" w:author="CARB" w:date="2023-12-19T12:12:00Z">
        <w:r w:rsidR="009F1BE9" w:rsidRPr="009F1BE9">
          <w:rPr>
            <w:rFonts w:eastAsia="Yu Gothic Light"/>
          </w:rPr>
          <w:delText>web site</w:delText>
        </w:r>
      </w:del>
      <w:ins w:id="2690" w:author="CARB" w:date="2023-12-19T12:12:00Z">
        <w:r w:rsidRPr="36AEDAC2">
          <w:rPr>
            <w:rFonts w:eastAsia="Yu Gothic Light"/>
          </w:rPr>
          <w:t>website</w:t>
        </w:r>
      </w:ins>
      <w:r w:rsidRPr="36AEDAC2">
        <w:rPr>
          <w:rFonts w:eastAsia="Yu Gothic Light"/>
        </w:rPr>
        <w:t xml:space="preserve"> for public review.</w:t>
      </w:r>
    </w:p>
    <w:p w14:paraId="0D9D3013" w14:textId="31C39AF0" w:rsidR="00990B31" w:rsidRPr="009F1BE9" w:rsidRDefault="00990B31" w:rsidP="00990B31">
      <w:pPr>
        <w:pStyle w:val="Heading3"/>
        <w:keepNext w:val="0"/>
        <w:keepLines w:val="0"/>
        <w:rPr>
          <w:rFonts w:eastAsia="Yu Gothic Light"/>
        </w:rPr>
      </w:pPr>
      <w:r w:rsidRPr="36AEDAC2">
        <w:rPr>
          <w:rFonts w:eastAsia="Yu Gothic Light"/>
          <w:i/>
          <w:iCs/>
        </w:rPr>
        <w:t>Public Comment Period.</w:t>
      </w:r>
      <w:r w:rsidRPr="36AEDAC2">
        <w:rPr>
          <w:rFonts w:eastAsia="Yu Gothic Light"/>
        </w:rPr>
        <w:t xml:space="preserve"> The application package, containing the Executive Officer's pathway summary and the documents prepared by the applicant for public review, will be posted to the LCFS </w:t>
      </w:r>
      <w:del w:id="2691" w:author="CARB" w:date="2023-12-19T12:12:00Z">
        <w:r w:rsidR="009F1BE9" w:rsidRPr="009F1BE9">
          <w:rPr>
            <w:rFonts w:eastAsia="Yu Gothic Light"/>
          </w:rPr>
          <w:delText>web site</w:delText>
        </w:r>
      </w:del>
      <w:ins w:id="2692" w:author="CARB" w:date="2023-12-19T12:12:00Z">
        <w:r w:rsidRPr="36AEDAC2">
          <w:rPr>
            <w:rFonts w:eastAsia="Yu Gothic Light"/>
          </w:rPr>
          <w:t>website</w:t>
        </w:r>
      </w:ins>
      <w:r w:rsidRPr="36AEDAC2">
        <w:rPr>
          <w:rFonts w:eastAsia="Yu Gothic Light"/>
        </w:rPr>
        <w:t xml:space="preserve"> for public comment once the Executive Officer completes a final check of the pathway application to ensure it has met all requirements for certification.</w:t>
      </w:r>
    </w:p>
    <w:p w14:paraId="624A130E" w14:textId="381BA727" w:rsidR="00990B31" w:rsidRPr="009F1BE9" w:rsidRDefault="00990B31" w:rsidP="00990B31">
      <w:pPr>
        <w:pStyle w:val="Heading4"/>
        <w:keepNext w:val="0"/>
        <w:keepLines w:val="0"/>
        <w:rPr>
          <w:rFonts w:eastAsia="Yu Gothic Light"/>
        </w:rPr>
      </w:pPr>
      <w:r w:rsidRPr="009F1BE9">
        <w:rPr>
          <w:rFonts w:eastAsia="Yu Gothic Light"/>
        </w:rPr>
        <w:t xml:space="preserve">Comments will be accepted for </w:t>
      </w:r>
      <w:del w:id="2693" w:author="CARB" w:date="2023-12-19T12:12:00Z">
        <w:r w:rsidR="009F1BE9" w:rsidRPr="009F1BE9">
          <w:rPr>
            <w:rFonts w:eastAsia="Yu Gothic Light"/>
          </w:rPr>
          <w:delText>10 business</w:delText>
        </w:r>
      </w:del>
      <w:ins w:id="2694" w:author="CARB" w:date="2023-12-19T12:12:00Z">
        <w:r w:rsidR="00E46E22">
          <w:rPr>
            <w:rFonts w:eastAsia="Yu Gothic Light"/>
          </w:rPr>
          <w:t>14</w:t>
        </w:r>
      </w:ins>
      <w:r w:rsidRPr="009F1BE9">
        <w:rPr>
          <w:rFonts w:eastAsia="Yu Gothic Light"/>
        </w:rPr>
        <w:t xml:space="preserve"> days following the date on which the application was posted. Only comments related to potential factual or methodological errors will require responses from the fuel pathway applicant. The Executive Officer will forward to the applicant all comments identifying potential factual or methodological errors. In response, the applicant must either:</w:t>
      </w:r>
    </w:p>
    <w:p w14:paraId="4EC9F9C5" w14:textId="77777777" w:rsidR="00990B31" w:rsidRPr="009F1BE9" w:rsidRDefault="00990B31" w:rsidP="00990B31">
      <w:pPr>
        <w:pStyle w:val="Heading5"/>
        <w:keepNext w:val="0"/>
        <w:keepLines w:val="0"/>
        <w:rPr>
          <w:rFonts w:eastAsia="Yu Gothic Light"/>
        </w:rPr>
      </w:pPr>
      <w:proofErr w:type="gramStart"/>
      <w:r w:rsidRPr="009F1BE9">
        <w:rPr>
          <w:rFonts w:eastAsia="Yu Gothic Light"/>
        </w:rPr>
        <w:t>Make revisions to</w:t>
      </w:r>
      <w:proofErr w:type="gramEnd"/>
      <w:r w:rsidRPr="009F1BE9">
        <w:rPr>
          <w:rFonts w:eastAsia="Yu Gothic Light"/>
        </w:rPr>
        <w:t xml:space="preserve"> its application that respond to the comments received and submit those revisions to the Executive Officer. The revised application packet must include a detailed discussion of the revisions made. The discussion must clearly delineate how each comment is related to a responsive revision. The revisions submitted must be approved by the Executive Officer before the application can be certified;</w:t>
      </w:r>
    </w:p>
    <w:p w14:paraId="357FD3CF" w14:textId="77777777" w:rsidR="00990B31" w:rsidRPr="009F1BE9" w:rsidRDefault="00990B31" w:rsidP="00990B31">
      <w:pPr>
        <w:pStyle w:val="Heading5"/>
        <w:keepNext w:val="0"/>
        <w:keepLines w:val="0"/>
        <w:rPr>
          <w:rFonts w:eastAsia="Yu Gothic Light"/>
        </w:rPr>
      </w:pPr>
      <w:r w:rsidRPr="009F1BE9">
        <w:rPr>
          <w:rFonts w:eastAsia="Yu Gothic Light"/>
        </w:rPr>
        <w:t>Submit a detailed written response to the Executive Officer explaining why no revisions are necessary. The response submitted by the fuel pathway applicant must be approved by the Executive Officer before the application can be certified;</w:t>
      </w:r>
    </w:p>
    <w:p w14:paraId="03ED6C7E" w14:textId="77777777" w:rsidR="00990B31" w:rsidRPr="009F1BE9" w:rsidRDefault="00990B31" w:rsidP="00990B31">
      <w:pPr>
        <w:pStyle w:val="Heading5"/>
        <w:keepNext w:val="0"/>
        <w:keepLines w:val="0"/>
        <w:rPr>
          <w:rFonts w:eastAsia="Yu Gothic Light"/>
        </w:rPr>
      </w:pPr>
      <w:r w:rsidRPr="009F1BE9">
        <w:rPr>
          <w:rFonts w:eastAsia="Yu Gothic Light"/>
        </w:rPr>
        <w:t>As specified in subsection 1, revise portions of the application in response to a subset of the comments received, and, as specified in subsection 2., submit a written response explaining why the remaining comments do not warrant revisions; or</w:t>
      </w:r>
    </w:p>
    <w:p w14:paraId="4667CB68" w14:textId="77777777" w:rsidR="00990B31" w:rsidRPr="009F1BE9" w:rsidRDefault="00990B31" w:rsidP="00990B31">
      <w:pPr>
        <w:pStyle w:val="Heading5"/>
        <w:keepNext w:val="0"/>
        <w:keepLines w:val="0"/>
        <w:rPr>
          <w:rFonts w:eastAsia="Yu Gothic Light"/>
        </w:rPr>
      </w:pPr>
      <w:r w:rsidRPr="009F1BE9">
        <w:rPr>
          <w:rFonts w:eastAsia="Yu Gothic Light"/>
        </w:rPr>
        <w:t>Withdraw the application.</w:t>
      </w:r>
    </w:p>
    <w:p w14:paraId="16F32003" w14:textId="4983F90B" w:rsidR="00990B31" w:rsidRPr="009F1BE9" w:rsidRDefault="00990B31" w:rsidP="00990B31">
      <w:pPr>
        <w:pStyle w:val="Heading4"/>
        <w:keepNext w:val="0"/>
        <w:keepLines w:val="0"/>
        <w:rPr>
          <w:rFonts w:eastAsia="Yu Gothic Light"/>
        </w:rPr>
      </w:pPr>
      <w:r w:rsidRPr="36AEDAC2">
        <w:rPr>
          <w:rFonts w:eastAsia="Yu Gothic Light"/>
        </w:rPr>
        <w:lastRenderedPageBreak/>
        <w:t xml:space="preserve">The Executive Officer will evaluate the fuel pathway applicant's responses to the comments received, and determine whether they have adequately addressed the potential factual or methodological errors identified in those comments. If deemed adequate, those responses will be posted to the LCFS </w:t>
      </w:r>
      <w:del w:id="2695" w:author="CARB" w:date="2023-12-19T12:12:00Z">
        <w:r w:rsidR="009F1BE9" w:rsidRPr="009F1BE9">
          <w:rPr>
            <w:rFonts w:eastAsia="Yu Gothic Light"/>
          </w:rPr>
          <w:delText>web site</w:delText>
        </w:r>
      </w:del>
      <w:ins w:id="2696" w:author="CARB" w:date="2023-12-19T12:12:00Z">
        <w:r w:rsidRPr="36AEDAC2">
          <w:rPr>
            <w:rFonts w:eastAsia="Yu Gothic Light"/>
          </w:rPr>
          <w:t>website</w:t>
        </w:r>
      </w:ins>
      <w:r w:rsidRPr="36AEDAC2">
        <w:rPr>
          <w:rFonts w:eastAsia="Yu Gothic Light"/>
        </w:rPr>
        <w:t xml:space="preserve">, and the pathway (revised as needed) will be certified and posted to the LCFS </w:t>
      </w:r>
      <w:del w:id="2697" w:author="CARB" w:date="2023-12-19T12:12:00Z">
        <w:r w:rsidR="009F1BE9" w:rsidRPr="009F1BE9">
          <w:rPr>
            <w:rFonts w:eastAsia="Yu Gothic Light"/>
          </w:rPr>
          <w:delText>web site</w:delText>
        </w:r>
      </w:del>
      <w:ins w:id="2698" w:author="CARB" w:date="2023-12-19T12:12:00Z">
        <w:r w:rsidRPr="36AEDAC2">
          <w:rPr>
            <w:rFonts w:eastAsia="Yu Gothic Light"/>
          </w:rPr>
          <w:t>website</w:t>
        </w:r>
      </w:ins>
      <w:r w:rsidRPr="36AEDAC2">
        <w:rPr>
          <w:rFonts w:eastAsia="Yu Gothic Light"/>
        </w:rPr>
        <w:t>. If the applicant fails to submit responses or the responses are deemed inadequate, the application will be denied.</w:t>
      </w:r>
    </w:p>
    <w:p w14:paraId="081FD4A8" w14:textId="66F5F74E" w:rsidR="00990B31" w:rsidRPr="009F1BE9" w:rsidRDefault="00990B31" w:rsidP="00990B31">
      <w:pPr>
        <w:pStyle w:val="Heading4"/>
        <w:keepNext w:val="0"/>
        <w:keepLines w:val="0"/>
        <w:rPr>
          <w:rFonts w:eastAsia="Yu Gothic Light"/>
        </w:rPr>
      </w:pPr>
      <w:r w:rsidRPr="36AEDAC2">
        <w:rPr>
          <w:rFonts w:eastAsia="Yu Gothic Light"/>
        </w:rPr>
        <w:t xml:space="preserve">If no public comments are received, the application will be certified and posted to the LCFS </w:t>
      </w:r>
      <w:del w:id="2699" w:author="CARB" w:date="2023-12-19T12:12:00Z">
        <w:r w:rsidR="009F1BE9" w:rsidRPr="009F1BE9">
          <w:rPr>
            <w:rFonts w:eastAsia="Yu Gothic Light"/>
          </w:rPr>
          <w:delText>web site</w:delText>
        </w:r>
      </w:del>
      <w:ins w:id="2700" w:author="CARB" w:date="2023-12-19T12:12:00Z">
        <w:r w:rsidRPr="36AEDAC2">
          <w:rPr>
            <w:rFonts w:eastAsia="Yu Gothic Light"/>
          </w:rPr>
          <w:t>website</w:t>
        </w:r>
      </w:ins>
      <w:r w:rsidRPr="36AEDAC2">
        <w:rPr>
          <w:rFonts w:eastAsia="Yu Gothic Light"/>
        </w:rPr>
        <w:t>.</w:t>
      </w:r>
    </w:p>
    <w:p w14:paraId="482DE209" w14:textId="77777777" w:rsidR="00990B31" w:rsidRPr="009F1BE9" w:rsidRDefault="00990B31" w:rsidP="00990B31">
      <w:pPr>
        <w:pStyle w:val="Heading3"/>
        <w:keepNext w:val="0"/>
        <w:keepLines w:val="0"/>
        <w:rPr>
          <w:rFonts w:eastAsia="Yu Gothic Light"/>
        </w:rPr>
      </w:pPr>
      <w:r w:rsidRPr="00A6280F">
        <w:rPr>
          <w:rFonts w:eastAsia="Yu Gothic Light"/>
          <w:i/>
          <w:iCs/>
        </w:rPr>
        <w:t>Certification.</w:t>
      </w:r>
      <w:r w:rsidRPr="009F1BE9">
        <w:rPr>
          <w:rFonts w:eastAsia="Yu Gothic Light"/>
        </w:rPr>
        <w:t xml:space="preserve"> The Executive Officer may certify or reject a pathway application. Upon certification of a Tier 2 application, the pathway will be available for reporting for the quarter in which it was deemed complete. Upon certification, the fuel pathway applicant(s) becomes the fuel pathway holder(s) for the certified fuel pathway and is subject to the requirements of 95488.10 in order for that pathway to remain eligible for reporting and credit generation purposes.</w:t>
      </w:r>
    </w:p>
    <w:p w14:paraId="2345452B" w14:textId="7F260697" w:rsidR="004F2B2B" w:rsidRPr="00162BD5" w:rsidRDefault="00990B31" w:rsidP="00162BD5">
      <w:pPr>
        <w:rPr>
          <w:sz w:val="20"/>
          <w:szCs w:val="18"/>
        </w:rPr>
      </w:pPr>
      <w:r w:rsidRPr="00162BD5">
        <w:rPr>
          <w:sz w:val="20"/>
          <w:szCs w:val="18"/>
        </w:rPr>
        <w:t xml:space="preserve">NOTE: Authority cited: Sections 38510, 38530, 38560, 38560.5, 38571, 38580, 39600, 39601, 41510, 41511 and 43018, Health and Safety Code; 42 U.S.C. section 7545; and </w:t>
      </w:r>
      <w:r w:rsidRPr="00162BD5">
        <w:rPr>
          <w:i/>
          <w:sz w:val="20"/>
          <w:szCs w:val="18"/>
        </w:rPr>
        <w:t xml:space="preserve">Western Oil and Gas </w:t>
      </w:r>
      <w:proofErr w:type="spellStart"/>
      <w:r w:rsidRPr="00162BD5">
        <w:rPr>
          <w:i/>
          <w:sz w:val="20"/>
          <w:szCs w:val="18"/>
        </w:rPr>
        <w:t>Ass'n</w:t>
      </w:r>
      <w:proofErr w:type="spellEnd"/>
      <w:r w:rsidRPr="00162BD5">
        <w:rPr>
          <w:i/>
          <w:sz w:val="20"/>
          <w:szCs w:val="18"/>
        </w:rPr>
        <w:t xml:space="preserve"> v. Orange County Air Pollution Control District</w:t>
      </w:r>
      <w:r w:rsidRPr="00162BD5">
        <w:rPr>
          <w:sz w:val="20"/>
          <w:szCs w:val="18"/>
        </w:rPr>
        <w:t xml:space="preserve">, 14 Cal.3d 411, 121 </w:t>
      </w:r>
      <w:proofErr w:type="spellStart"/>
      <w:r w:rsidRPr="00162BD5">
        <w:rPr>
          <w:sz w:val="20"/>
          <w:szCs w:val="18"/>
        </w:rPr>
        <w:t>Cal.Rptr</w:t>
      </w:r>
      <w:proofErr w:type="spellEnd"/>
      <w:r w:rsidRPr="00162BD5">
        <w:rPr>
          <w:sz w:val="20"/>
          <w:szCs w:val="18"/>
        </w:rPr>
        <w:t xml:space="preserve">. 249 (1975). Reference: Sections 38501, 38510, 39515, 39516, 38571, 38580, 39000, 39001, 39002, 39003, 39515, 39516, 41510, 41511 and 43000, Health and Safety Code; Section 25000.5, Public Resources Code; and </w:t>
      </w:r>
      <w:r w:rsidRPr="00162BD5">
        <w:rPr>
          <w:i/>
          <w:sz w:val="20"/>
          <w:szCs w:val="18"/>
        </w:rPr>
        <w:t xml:space="preserve">Western Oil and Gas </w:t>
      </w:r>
      <w:proofErr w:type="spellStart"/>
      <w:r w:rsidRPr="00162BD5">
        <w:rPr>
          <w:i/>
          <w:sz w:val="20"/>
          <w:szCs w:val="18"/>
        </w:rPr>
        <w:t>Ass'n</w:t>
      </w:r>
      <w:proofErr w:type="spellEnd"/>
      <w:r w:rsidRPr="00162BD5">
        <w:rPr>
          <w:i/>
          <w:sz w:val="20"/>
          <w:szCs w:val="18"/>
        </w:rPr>
        <w:t xml:space="preserve"> v. Orange County Air Pollution Control District</w:t>
      </w:r>
      <w:r w:rsidRPr="00162BD5">
        <w:rPr>
          <w:sz w:val="20"/>
          <w:szCs w:val="18"/>
        </w:rPr>
        <w:t xml:space="preserve">, 14 Cal.3d 411, 121 </w:t>
      </w:r>
      <w:proofErr w:type="spellStart"/>
      <w:r w:rsidRPr="00162BD5">
        <w:rPr>
          <w:sz w:val="20"/>
          <w:szCs w:val="18"/>
        </w:rPr>
        <w:t>Cal.Rptr</w:t>
      </w:r>
      <w:proofErr w:type="spellEnd"/>
      <w:r w:rsidRPr="00162BD5">
        <w:rPr>
          <w:sz w:val="20"/>
          <w:szCs w:val="18"/>
        </w:rPr>
        <w:t>. 249 (1975).</w:t>
      </w:r>
    </w:p>
    <w:p w14:paraId="337B4A8E" w14:textId="77777777" w:rsidR="00990B31" w:rsidRPr="009F1BE9" w:rsidRDefault="00990B31" w:rsidP="00990B31">
      <w:pPr>
        <w:pStyle w:val="Heading1"/>
        <w:keepNext w:val="0"/>
        <w:keepLines w:val="0"/>
        <w:rPr>
          <w:rFonts w:eastAsia="Yu Gothic Light"/>
        </w:rPr>
      </w:pPr>
      <w:r w:rsidRPr="14D6E132">
        <w:rPr>
          <w:rFonts w:eastAsia="Yu Gothic Light"/>
        </w:rPr>
        <w:t>95488.8. Fuel Pathway Application Requirements Applying to All Classifications.</w:t>
      </w:r>
    </w:p>
    <w:p w14:paraId="1BE7EB73" w14:textId="77777777" w:rsidR="00990B31" w:rsidRPr="009F1BE9" w:rsidRDefault="00990B31" w:rsidP="00990B31">
      <w:pPr>
        <w:pStyle w:val="Heading2"/>
        <w:keepNext w:val="0"/>
        <w:keepLines w:val="0"/>
        <w:rPr>
          <w:rFonts w:eastAsia="Yu Gothic Light"/>
        </w:rPr>
      </w:pPr>
      <w:r w:rsidRPr="00324B0B">
        <w:rPr>
          <w:rFonts w:eastAsia="Yu Gothic Light"/>
          <w:i/>
          <w:iCs/>
        </w:rPr>
        <w:t>Requirements for Attestation Letter.</w:t>
      </w:r>
      <w:r w:rsidRPr="009F1BE9">
        <w:rPr>
          <w:rFonts w:eastAsia="Yu Gothic Light"/>
        </w:rPr>
        <w:t xml:space="preserve"> Each fuel pathway application must include a fuel pathway applicant attestation letter. The attestation letter must attest to the veracity of the information in the application packet and declare that the information submitted accurately represents the long-term, steady state operation of the fuel production process described in the application packet. The attestation letter must conform to the requirements of this subsection. The fuel pathway applicant attestation letter must make the following specific attestations:</w:t>
      </w:r>
    </w:p>
    <w:p w14:paraId="2B4067A8" w14:textId="77777777" w:rsidR="00990B31" w:rsidRPr="009F1BE9" w:rsidRDefault="00990B31" w:rsidP="00990B31">
      <w:pPr>
        <w:pStyle w:val="Heading3"/>
        <w:keepNext w:val="0"/>
        <w:keepLines w:val="0"/>
        <w:rPr>
          <w:rFonts w:eastAsia="Yu Gothic Light"/>
        </w:rPr>
      </w:pPr>
      <w:r w:rsidRPr="009F1BE9">
        <w:rPr>
          <w:rFonts w:eastAsia="Yu Gothic Light"/>
        </w:rPr>
        <w:t>No products, co-products, by-products, or wastes undergo additional processing, such as drying, distillation, or clean-up, once they leave the production facility, except as explicitly included in the pathway life cycle analysis and pathway CI.</w:t>
      </w:r>
    </w:p>
    <w:p w14:paraId="60D55971" w14:textId="77777777" w:rsidR="00990B31" w:rsidRPr="009F1BE9" w:rsidRDefault="00990B31" w:rsidP="00990B31">
      <w:pPr>
        <w:pStyle w:val="Heading3"/>
        <w:keepNext w:val="0"/>
        <w:keepLines w:val="0"/>
        <w:rPr>
          <w:rFonts w:eastAsia="Yu Gothic Light"/>
        </w:rPr>
      </w:pPr>
      <w:r w:rsidRPr="009F1BE9">
        <w:rPr>
          <w:rFonts w:eastAsia="Yu Gothic Light"/>
        </w:rPr>
        <w:t>All data and information supplied is true and accurate in all areas, including, but not limited to the following:</w:t>
      </w:r>
    </w:p>
    <w:p w14:paraId="73D533D7" w14:textId="77777777" w:rsidR="00990B31" w:rsidRPr="009F1BE9" w:rsidRDefault="00990B31" w:rsidP="00990B31">
      <w:pPr>
        <w:pStyle w:val="Heading4"/>
        <w:keepNext w:val="0"/>
        <w:keepLines w:val="0"/>
        <w:rPr>
          <w:rFonts w:eastAsia="Yu Gothic Light"/>
        </w:rPr>
      </w:pPr>
      <w:r w:rsidRPr="009F1BE9">
        <w:rPr>
          <w:rFonts w:eastAsia="Yu Gothic Light"/>
        </w:rPr>
        <w:t>Feedstocks used to produce the fuel;</w:t>
      </w:r>
    </w:p>
    <w:p w14:paraId="5532BF9B" w14:textId="77777777" w:rsidR="00990B31" w:rsidRPr="009F1BE9" w:rsidRDefault="00990B31" w:rsidP="00990B31">
      <w:pPr>
        <w:pStyle w:val="Heading4"/>
        <w:keepNext w:val="0"/>
        <w:keepLines w:val="0"/>
        <w:rPr>
          <w:rFonts w:eastAsia="Yu Gothic Light"/>
        </w:rPr>
      </w:pPr>
      <w:r w:rsidRPr="009F1BE9">
        <w:rPr>
          <w:rFonts w:eastAsia="Yu Gothic Light"/>
        </w:rPr>
        <w:lastRenderedPageBreak/>
        <w:t>Fuel and feedstock production technology;</w:t>
      </w:r>
    </w:p>
    <w:p w14:paraId="16ED8AEE" w14:textId="77777777" w:rsidR="00990B31" w:rsidRPr="009F1BE9" w:rsidRDefault="00990B31" w:rsidP="00990B31">
      <w:pPr>
        <w:pStyle w:val="Heading4"/>
        <w:keepNext w:val="0"/>
        <w:keepLines w:val="0"/>
        <w:rPr>
          <w:rFonts w:eastAsia="Yu Gothic Light"/>
        </w:rPr>
      </w:pPr>
      <w:r w:rsidRPr="009F1BE9">
        <w:rPr>
          <w:rFonts w:eastAsia="Yu Gothic Light"/>
        </w:rPr>
        <w:t>Regions in which feedstocks and finished fuel are produced;</w:t>
      </w:r>
    </w:p>
    <w:p w14:paraId="31F79C56" w14:textId="77777777" w:rsidR="00990B31" w:rsidRPr="009F1BE9" w:rsidRDefault="00990B31" w:rsidP="00990B31">
      <w:pPr>
        <w:pStyle w:val="Heading4"/>
        <w:keepNext w:val="0"/>
        <w:keepLines w:val="0"/>
        <w:rPr>
          <w:rFonts w:eastAsia="Yu Gothic Light"/>
        </w:rPr>
      </w:pPr>
      <w:r w:rsidRPr="009F1BE9">
        <w:rPr>
          <w:rFonts w:eastAsia="Yu Gothic Light"/>
        </w:rPr>
        <w:t>Modes used to transport feedstocks and finished fuel and the transport distances involved;</w:t>
      </w:r>
    </w:p>
    <w:p w14:paraId="03355AD9" w14:textId="77777777" w:rsidR="00990B31" w:rsidRPr="009F1BE9" w:rsidRDefault="00990B31" w:rsidP="00990B31">
      <w:pPr>
        <w:pStyle w:val="Heading4"/>
        <w:keepNext w:val="0"/>
        <w:keepLines w:val="0"/>
        <w:rPr>
          <w:rFonts w:eastAsia="Yu Gothic Light"/>
        </w:rPr>
      </w:pPr>
      <w:r w:rsidRPr="009F1BE9">
        <w:rPr>
          <w:rFonts w:eastAsia="Yu Gothic Light"/>
        </w:rPr>
        <w:t>Types and amounts of thermal and electrical energy consumed in both feedstock and finished fuel production;</w:t>
      </w:r>
    </w:p>
    <w:p w14:paraId="30EAF4E0" w14:textId="77777777" w:rsidR="00990B31" w:rsidRPr="009F1BE9" w:rsidRDefault="00990B31" w:rsidP="00990B31">
      <w:pPr>
        <w:pStyle w:val="Heading4"/>
        <w:keepNext w:val="0"/>
        <w:keepLines w:val="0"/>
        <w:rPr>
          <w:rFonts w:eastAsia="Yu Gothic Light"/>
        </w:rPr>
      </w:pPr>
      <w:r w:rsidRPr="009F1BE9">
        <w:rPr>
          <w:rFonts w:eastAsia="Yu Gothic Light"/>
        </w:rPr>
        <w:t>Full life cycle carbon intensity, which must be no higher than the carbon intensity specified in the Lookup Table, or Tier 1 or Tier 2 application; and</w:t>
      </w:r>
    </w:p>
    <w:p w14:paraId="40C0F824" w14:textId="77777777" w:rsidR="00990B31" w:rsidRPr="009F1BE9" w:rsidRDefault="00990B31" w:rsidP="00990B31">
      <w:pPr>
        <w:pStyle w:val="Heading4"/>
        <w:keepNext w:val="0"/>
        <w:keepLines w:val="0"/>
        <w:rPr>
          <w:rFonts w:eastAsia="Yu Gothic Light"/>
        </w:rPr>
      </w:pPr>
      <w:r w:rsidRPr="009F1BE9">
        <w:rPr>
          <w:rFonts w:eastAsia="Yu Gothic Light"/>
        </w:rPr>
        <w:t>Fuel production operations.</w:t>
      </w:r>
    </w:p>
    <w:p w14:paraId="45FC417D" w14:textId="77777777" w:rsidR="00990B31" w:rsidRPr="009F1BE9" w:rsidRDefault="00990B31" w:rsidP="00990B31">
      <w:pPr>
        <w:pStyle w:val="Heading3"/>
        <w:keepNext w:val="0"/>
        <w:keepLines w:val="0"/>
        <w:rPr>
          <w:rFonts w:eastAsia="Yu Gothic Light"/>
        </w:rPr>
      </w:pPr>
      <w:r w:rsidRPr="009F1BE9">
        <w:rPr>
          <w:rFonts w:eastAsia="Yu Gothic Light"/>
        </w:rPr>
        <w:t>The signed LCFS fuel pathway applicant attestation letter must:</w:t>
      </w:r>
    </w:p>
    <w:p w14:paraId="79692C07" w14:textId="77777777" w:rsidR="00990B31" w:rsidRPr="009F1BE9" w:rsidRDefault="00990B31" w:rsidP="00990B31">
      <w:pPr>
        <w:pStyle w:val="Heading4"/>
        <w:keepNext w:val="0"/>
        <w:keepLines w:val="0"/>
        <w:rPr>
          <w:rFonts w:eastAsia="Yu Gothic Light"/>
        </w:rPr>
      </w:pPr>
      <w:r w:rsidRPr="009F1BE9">
        <w:rPr>
          <w:rFonts w:eastAsia="Yu Gothic Light"/>
        </w:rPr>
        <w:t>Be submitted as an electronic copy;</w:t>
      </w:r>
    </w:p>
    <w:p w14:paraId="52CAFDA8" w14:textId="77777777" w:rsidR="00990B31" w:rsidRPr="009F1BE9" w:rsidRDefault="00990B31" w:rsidP="00990B31">
      <w:pPr>
        <w:pStyle w:val="Heading4"/>
        <w:keepNext w:val="0"/>
        <w:keepLines w:val="0"/>
        <w:rPr>
          <w:rFonts w:eastAsia="Yu Gothic Light"/>
        </w:rPr>
      </w:pPr>
      <w:r w:rsidRPr="009F1BE9">
        <w:rPr>
          <w:rFonts w:eastAsia="Yu Gothic Light"/>
        </w:rPr>
        <w:t>Be on company letterhead;</w:t>
      </w:r>
    </w:p>
    <w:p w14:paraId="5071EC46" w14:textId="77777777" w:rsidR="00990B31" w:rsidRPr="009F1BE9" w:rsidRDefault="00990B31" w:rsidP="00990B31">
      <w:pPr>
        <w:pStyle w:val="Heading4"/>
        <w:keepNext w:val="0"/>
        <w:keepLines w:val="0"/>
        <w:rPr>
          <w:rFonts w:eastAsia="Yu Gothic Light"/>
        </w:rPr>
      </w:pPr>
      <w:r w:rsidRPr="009F1BE9">
        <w:rPr>
          <w:rFonts w:eastAsia="Yu Gothic Light"/>
        </w:rPr>
        <w:t>Be signed by an officer of the applicant with the legal authority to attest to the veracity of the information in the application and to sign on behalf of the applicant;</w:t>
      </w:r>
    </w:p>
    <w:p w14:paraId="3D8215E4" w14:textId="77777777" w:rsidR="00990B31" w:rsidRPr="009F1BE9" w:rsidRDefault="00990B31" w:rsidP="00990B31">
      <w:pPr>
        <w:pStyle w:val="Heading4"/>
        <w:keepNext w:val="0"/>
        <w:keepLines w:val="0"/>
        <w:rPr>
          <w:rFonts w:eastAsia="Yu Gothic Light"/>
        </w:rPr>
      </w:pPr>
      <w:r w:rsidRPr="009F1BE9">
        <w:rPr>
          <w:rFonts w:eastAsia="Yu Gothic Light"/>
        </w:rPr>
        <w:t>Be from the applicant and not from an entity representing the applicant (such as a consultant or legal counsel); and</w:t>
      </w:r>
    </w:p>
    <w:p w14:paraId="428EAB36" w14:textId="77777777" w:rsidR="00990B31" w:rsidRPr="009F1BE9" w:rsidRDefault="00990B31" w:rsidP="00990B31">
      <w:pPr>
        <w:pStyle w:val="Heading4"/>
        <w:keepNext w:val="0"/>
        <w:keepLines w:val="0"/>
        <w:rPr>
          <w:rFonts w:eastAsia="Yu Gothic Light"/>
        </w:rPr>
      </w:pPr>
      <w:r w:rsidRPr="009F1BE9">
        <w:rPr>
          <w:rFonts w:eastAsia="Yu Gothic Light"/>
        </w:rPr>
        <w:t>Include the following attestation:</w:t>
      </w:r>
    </w:p>
    <w:p w14:paraId="764B1938" w14:textId="77777777" w:rsidR="00990B31" w:rsidRPr="00D2362F" w:rsidRDefault="00990B31" w:rsidP="00EE6A79">
      <w:pPr>
        <w:autoSpaceDE w:val="0"/>
        <w:autoSpaceDN w:val="0"/>
        <w:adjustRightInd w:val="0"/>
        <w:spacing w:after="0"/>
        <w:rPr>
          <w:rFonts w:eastAsiaTheme="minorEastAsia" w:cs="Arial"/>
          <w:sz w:val="20"/>
          <w:szCs w:val="24"/>
        </w:rPr>
      </w:pPr>
      <w:r w:rsidRPr="00D2362F">
        <w:rPr>
          <w:rFonts w:eastAsiaTheme="minorEastAsia" w:cs="Arial"/>
          <w:sz w:val="20"/>
          <w:szCs w:val="24"/>
        </w:rPr>
        <w:t>I certify that the current fuel production process used to produce __________ (fuel) at the __________ facility is consistent in all of the following areas with all information submitted to CARB in connection with the pathway request: 1) feedstocks used in fuel production; 2) fuel and feedstock production technology; 3) geographic region in which feedstocks and finished fuel are produced; 4) transportation modes used to transport feedstocks and finished fuel and transport distances; 5) types and amounts of thermal and electrical energy consumed in both feedstock and finished fuel production; and 6) any other applicable fuel pathway standard or operating condition established by CARB. The carbon intensity (CI) of the fuel must be no higher than the CI for the certified FPC.</w:t>
      </w:r>
    </w:p>
    <w:p w14:paraId="3A137B0C" w14:textId="77777777" w:rsidR="00990B31" w:rsidRPr="00D2362F" w:rsidRDefault="00990B31" w:rsidP="00EE6A79">
      <w:pPr>
        <w:autoSpaceDE w:val="0"/>
        <w:autoSpaceDN w:val="0"/>
        <w:adjustRightInd w:val="0"/>
        <w:spacing w:after="0"/>
        <w:rPr>
          <w:rFonts w:eastAsiaTheme="minorEastAsia" w:cs="Arial"/>
          <w:sz w:val="20"/>
          <w:szCs w:val="24"/>
        </w:rPr>
      </w:pPr>
    </w:p>
    <w:p w14:paraId="18643F06" w14:textId="051D6326" w:rsidR="00990B31" w:rsidRPr="00D2362F" w:rsidRDefault="00990B31" w:rsidP="00EE6A79">
      <w:pPr>
        <w:autoSpaceDE w:val="0"/>
        <w:autoSpaceDN w:val="0"/>
        <w:adjustRightInd w:val="0"/>
        <w:spacing w:after="0"/>
        <w:rPr>
          <w:rFonts w:eastAsiaTheme="minorEastAsia" w:cs="Arial"/>
          <w:sz w:val="20"/>
          <w:szCs w:val="20"/>
        </w:rPr>
      </w:pPr>
      <w:r w:rsidRPr="36AEDAC2">
        <w:rPr>
          <w:rFonts w:eastAsiaTheme="minorEastAsia" w:cs="Arial"/>
          <w:sz w:val="20"/>
          <w:szCs w:val="20"/>
        </w:rPr>
        <w:t xml:space="preserve">I understand that the following facility information will be posted on the LCFS </w:t>
      </w:r>
      <w:del w:id="2701" w:author="CARB" w:date="2023-12-19T12:12:00Z">
        <w:r w:rsidR="00D2362F" w:rsidRPr="00D2362F">
          <w:rPr>
            <w:rFonts w:eastAsiaTheme="minorEastAsia" w:cs="Arial"/>
            <w:sz w:val="20"/>
            <w:szCs w:val="24"/>
          </w:rPr>
          <w:delText>web site</w:delText>
        </w:r>
      </w:del>
      <w:ins w:id="2702" w:author="CARB" w:date="2023-12-19T12:12:00Z">
        <w:r w:rsidRPr="36AEDAC2">
          <w:rPr>
            <w:rFonts w:eastAsiaTheme="minorEastAsia" w:cs="Arial"/>
            <w:sz w:val="20"/>
            <w:szCs w:val="20"/>
          </w:rPr>
          <w:t>website</w:t>
        </w:r>
      </w:ins>
      <w:r w:rsidRPr="36AEDAC2">
        <w:rPr>
          <w:rFonts w:eastAsiaTheme="minorEastAsia" w:cs="Arial"/>
          <w:sz w:val="20"/>
          <w:szCs w:val="20"/>
        </w:rPr>
        <w:t>: Facility Name, Facility Address, Company ID, Facility ID, Fuel Pathway Code(s), CI values, and Fuel Pathway Description(s).</w:t>
      </w:r>
    </w:p>
    <w:p w14:paraId="58D27D7A" w14:textId="77777777" w:rsidR="00990B31" w:rsidRPr="00D2362F" w:rsidRDefault="00990B31" w:rsidP="00EE6A79">
      <w:pPr>
        <w:autoSpaceDE w:val="0"/>
        <w:autoSpaceDN w:val="0"/>
        <w:adjustRightInd w:val="0"/>
        <w:spacing w:after="0"/>
        <w:rPr>
          <w:rFonts w:eastAsiaTheme="minorEastAsia" w:cs="Arial"/>
          <w:sz w:val="20"/>
          <w:szCs w:val="24"/>
        </w:rPr>
      </w:pPr>
    </w:p>
    <w:p w14:paraId="1E24A948" w14:textId="77777777" w:rsidR="00990B31" w:rsidRPr="00D2362F" w:rsidRDefault="00990B31" w:rsidP="00EE6A79">
      <w:pPr>
        <w:autoSpaceDE w:val="0"/>
        <w:autoSpaceDN w:val="0"/>
        <w:adjustRightInd w:val="0"/>
        <w:spacing w:after="0"/>
        <w:rPr>
          <w:rFonts w:eastAsiaTheme="minorEastAsia" w:cs="Arial"/>
          <w:sz w:val="20"/>
          <w:szCs w:val="24"/>
        </w:rPr>
      </w:pPr>
      <w:r w:rsidRPr="00D2362F">
        <w:rPr>
          <w:rFonts w:eastAsiaTheme="minorEastAsia" w:cs="Arial"/>
          <w:sz w:val="20"/>
          <w:szCs w:val="24"/>
        </w:rPr>
        <w:t>By submitting this form, ______________________________________________(Fuel Pathway Applicant) accepts responsibility for the information herein provided to CARB. I certify under penalty of perjury under the laws of the State of California that I have personally examined, and am familiar with, the statements and information submitted in this document. I certify that the statements and information submitted to CARB are true, accurate, and complete.</w:t>
      </w:r>
    </w:p>
    <w:p w14:paraId="7F7F0193" w14:textId="77777777" w:rsidR="00990B31" w:rsidRPr="00D2362F" w:rsidRDefault="00990B31" w:rsidP="00EE6A79">
      <w:pPr>
        <w:autoSpaceDE w:val="0"/>
        <w:autoSpaceDN w:val="0"/>
        <w:adjustRightInd w:val="0"/>
        <w:spacing w:after="0"/>
        <w:rPr>
          <w:rFonts w:eastAsiaTheme="minorEastAsia" w:cs="Arial"/>
          <w:sz w:val="20"/>
          <w:szCs w:val="24"/>
        </w:rPr>
      </w:pPr>
    </w:p>
    <w:p w14:paraId="466C5D1D" w14:textId="77777777" w:rsidR="00990B31" w:rsidRPr="00D2362F" w:rsidRDefault="00990B31" w:rsidP="00EE6A79">
      <w:pPr>
        <w:autoSpaceDE w:val="0"/>
        <w:autoSpaceDN w:val="0"/>
        <w:adjustRightInd w:val="0"/>
        <w:spacing w:after="0"/>
        <w:rPr>
          <w:rFonts w:eastAsiaTheme="minorEastAsia" w:cs="Arial"/>
          <w:sz w:val="20"/>
          <w:szCs w:val="24"/>
        </w:rPr>
      </w:pPr>
    </w:p>
    <w:p w14:paraId="463CECFD" w14:textId="77777777" w:rsidR="00990B31" w:rsidRPr="00D2362F" w:rsidRDefault="00990B31" w:rsidP="00EE6A79">
      <w:pPr>
        <w:autoSpaceDE w:val="0"/>
        <w:autoSpaceDN w:val="0"/>
        <w:adjustRightInd w:val="0"/>
        <w:spacing w:after="0"/>
        <w:rPr>
          <w:rFonts w:eastAsiaTheme="minorEastAsia" w:cs="Arial"/>
          <w:sz w:val="20"/>
          <w:szCs w:val="24"/>
        </w:rPr>
      </w:pPr>
      <w:r w:rsidRPr="00D2362F">
        <w:rPr>
          <w:rFonts w:eastAsiaTheme="minorEastAsia" w:cs="Arial"/>
          <w:sz w:val="20"/>
          <w:szCs w:val="24"/>
        </w:rPr>
        <w:t>______________________________</w:t>
      </w:r>
      <w:r>
        <w:rPr>
          <w:rFonts w:eastAsiaTheme="minorEastAsia" w:cs="Arial"/>
          <w:sz w:val="20"/>
          <w:szCs w:val="24"/>
        </w:rPr>
        <w:tab/>
      </w:r>
      <w:r w:rsidRPr="00D2362F">
        <w:rPr>
          <w:rFonts w:eastAsiaTheme="minorEastAsia" w:cs="Arial"/>
          <w:sz w:val="20"/>
          <w:szCs w:val="24"/>
        </w:rPr>
        <w:t>______________________________</w:t>
      </w:r>
      <w:r>
        <w:rPr>
          <w:rFonts w:eastAsiaTheme="minorEastAsia" w:cs="Arial"/>
          <w:sz w:val="18"/>
          <w:szCs w:val="18"/>
        </w:rPr>
        <w:tab/>
      </w:r>
      <w:r w:rsidRPr="00D2362F">
        <w:rPr>
          <w:rFonts w:eastAsiaTheme="minorEastAsia" w:cs="Arial"/>
          <w:sz w:val="18"/>
          <w:szCs w:val="18"/>
        </w:rPr>
        <w:t xml:space="preserve">__________     </w:t>
      </w:r>
    </w:p>
    <w:p w14:paraId="2A5C7C61" w14:textId="77777777" w:rsidR="00990B31" w:rsidRPr="00D2362F" w:rsidRDefault="00990B31" w:rsidP="00EE6A79">
      <w:pPr>
        <w:autoSpaceDE w:val="0"/>
        <w:autoSpaceDN w:val="0"/>
        <w:adjustRightInd w:val="0"/>
        <w:spacing w:after="0"/>
        <w:rPr>
          <w:rFonts w:eastAsiaTheme="minorEastAsia" w:cs="Arial"/>
          <w:sz w:val="20"/>
          <w:szCs w:val="24"/>
        </w:rPr>
      </w:pPr>
      <w:r w:rsidRPr="00D2362F">
        <w:rPr>
          <w:rFonts w:eastAsiaTheme="minorEastAsia" w:cs="Arial"/>
          <w:sz w:val="18"/>
          <w:szCs w:val="18"/>
        </w:rPr>
        <w:lastRenderedPageBreak/>
        <w:t>Signature</w:t>
      </w:r>
      <w:r>
        <w:rPr>
          <w:rFonts w:eastAsiaTheme="minorEastAsia" w:cs="Arial"/>
          <w:sz w:val="18"/>
          <w:szCs w:val="18"/>
        </w:rPr>
        <w:tab/>
      </w:r>
      <w:r>
        <w:rPr>
          <w:rFonts w:eastAsiaTheme="minorEastAsia" w:cs="Arial"/>
          <w:sz w:val="18"/>
          <w:szCs w:val="18"/>
        </w:rPr>
        <w:tab/>
      </w:r>
      <w:r>
        <w:rPr>
          <w:rFonts w:eastAsiaTheme="minorEastAsia" w:cs="Arial"/>
          <w:sz w:val="18"/>
          <w:szCs w:val="18"/>
        </w:rPr>
        <w:tab/>
      </w:r>
      <w:r>
        <w:rPr>
          <w:rFonts w:eastAsiaTheme="minorEastAsia" w:cs="Arial"/>
          <w:sz w:val="18"/>
          <w:szCs w:val="18"/>
        </w:rPr>
        <w:tab/>
      </w:r>
      <w:r w:rsidRPr="00D2362F">
        <w:rPr>
          <w:rFonts w:eastAsiaTheme="minorEastAsia" w:cs="Arial"/>
          <w:sz w:val="18"/>
          <w:szCs w:val="18"/>
        </w:rPr>
        <w:t>Print Name &amp; Title</w:t>
      </w:r>
      <w:r>
        <w:rPr>
          <w:rFonts w:eastAsiaTheme="minorEastAsia" w:cs="Arial"/>
          <w:sz w:val="18"/>
          <w:szCs w:val="18"/>
        </w:rPr>
        <w:tab/>
      </w:r>
      <w:r>
        <w:rPr>
          <w:rFonts w:eastAsiaTheme="minorEastAsia" w:cs="Arial"/>
          <w:sz w:val="18"/>
          <w:szCs w:val="18"/>
        </w:rPr>
        <w:tab/>
      </w:r>
      <w:r>
        <w:rPr>
          <w:rFonts w:eastAsiaTheme="minorEastAsia" w:cs="Arial"/>
          <w:sz w:val="18"/>
          <w:szCs w:val="18"/>
        </w:rPr>
        <w:tab/>
      </w:r>
      <w:r w:rsidRPr="00D2362F">
        <w:rPr>
          <w:rFonts w:eastAsiaTheme="minorEastAsia" w:cs="Arial"/>
          <w:sz w:val="18"/>
          <w:szCs w:val="18"/>
        </w:rPr>
        <w:t>Date</w:t>
      </w:r>
    </w:p>
    <w:p w14:paraId="391C603E" w14:textId="77777777" w:rsidR="00990B31" w:rsidRPr="009F1BE9" w:rsidRDefault="00990B31" w:rsidP="00990B31">
      <w:pPr>
        <w:pStyle w:val="Heading2"/>
        <w:keepNext w:val="0"/>
        <w:keepLines w:val="0"/>
        <w:rPr>
          <w:rFonts w:eastAsia="Yu Gothic Light"/>
        </w:rPr>
      </w:pPr>
      <w:r w:rsidRPr="009F1BE9">
        <w:rPr>
          <w:rFonts w:eastAsia="Yu Gothic Light"/>
        </w:rPr>
        <w:t xml:space="preserve">If the Executive Officer at any time determines that a certified fuel pathway does not meet the requirements of this </w:t>
      </w:r>
      <w:proofErr w:type="spellStart"/>
      <w:r w:rsidRPr="009F1BE9">
        <w:rPr>
          <w:rFonts w:eastAsia="Yu Gothic Light"/>
        </w:rPr>
        <w:t>subarticle</w:t>
      </w:r>
      <w:proofErr w:type="spellEnd"/>
      <w:r w:rsidRPr="009F1BE9">
        <w:rPr>
          <w:rFonts w:eastAsia="Yu Gothic Light"/>
        </w:rPr>
        <w:t xml:space="preserve"> or the operational conditions specified in the pathway summary issued by the Executive Officer, the Executive Officer may revoke or modify the certification.</w:t>
      </w:r>
    </w:p>
    <w:p w14:paraId="10A4FD8C" w14:textId="53716D4A" w:rsidR="00990B31" w:rsidRPr="009F1BE9" w:rsidRDefault="00990B31" w:rsidP="00990B31">
      <w:pPr>
        <w:pStyle w:val="Heading2"/>
        <w:keepNext w:val="0"/>
        <w:keepLines w:val="0"/>
        <w:rPr>
          <w:rFonts w:eastAsia="Yu Gothic Light"/>
        </w:rPr>
      </w:pPr>
      <w:r w:rsidRPr="36AEDAC2">
        <w:rPr>
          <w:rFonts w:eastAsia="Yu Gothic Light"/>
          <w:i/>
          <w:iCs/>
        </w:rPr>
        <w:t>Designation of Confidential Business Information.</w:t>
      </w:r>
      <w:r w:rsidRPr="36AEDAC2">
        <w:rPr>
          <w:rFonts w:eastAsia="Yu Gothic Light"/>
        </w:rPr>
        <w:t xml:space="preserve"> The definition of “confidential business information,” for the purposes of this section, is the same as the definition of “trade secret” found in Government Code, section 6254.7. All documents (including spreadsheets and other items not in a standard document format) that are designated to contain confidential business information (CBI) must prominently display the phrase “Contains Confidential Business Information” above the main document title and in a running header. Additionally, a separate, redacted version of such documents must also be submitted. The redacted versions must be approved by the applicant for public posting on</w:t>
      </w:r>
      <w:r w:rsidR="00A751B1">
        <w:rPr>
          <w:rFonts w:eastAsia="Yu Gothic Light"/>
        </w:rPr>
        <w:t xml:space="preserve"> </w:t>
      </w:r>
      <w:del w:id="2703" w:author="CARB" w:date="2023-12-19T12:12:00Z">
        <w:r w:rsidR="009F1BE9" w:rsidRPr="009F1BE9">
          <w:rPr>
            <w:rFonts w:eastAsia="Yu Gothic Light"/>
          </w:rPr>
          <w:delText>LCFS web site. Specific redactions must be replaced with the phrase “Confidential business information has been redacted by the applicant.” This phrase</w:delText>
        </w:r>
      </w:del>
      <w:ins w:id="2704" w:author="CARB" w:date="2023-12-19T12:12:00Z">
        <w:r w:rsidR="00A751B1">
          <w:rPr>
            <w:rFonts w:eastAsia="Yu Gothic Light"/>
          </w:rPr>
          <w:t>the</w:t>
        </w:r>
        <w:r w:rsidRPr="36AEDAC2">
          <w:rPr>
            <w:rFonts w:eastAsia="Yu Gothic Light"/>
          </w:rPr>
          <w:t xml:space="preserve"> LCFS</w:t>
        </w:r>
        <w:r w:rsidR="00A751B1">
          <w:rPr>
            <w:rFonts w:eastAsia="Yu Gothic Light"/>
          </w:rPr>
          <w:t xml:space="preserve"> </w:t>
        </w:r>
        <w:r w:rsidRPr="36AEDAC2">
          <w:rPr>
            <w:rFonts w:eastAsia="Yu Gothic Light"/>
          </w:rPr>
          <w:t>website. The redaction</w:t>
        </w:r>
      </w:ins>
      <w:r w:rsidRPr="36AEDAC2">
        <w:rPr>
          <w:rFonts w:eastAsia="Yu Gothic Light"/>
        </w:rPr>
        <w:t xml:space="preserve"> must be displayed clearly wherever CBI has been redacted. If the applicant claims that information it submits is confidential, it must also provide contact information required by California Code of Regulations, title 17, section 91011.</w:t>
      </w:r>
    </w:p>
    <w:p w14:paraId="249FA13A" w14:textId="77777777" w:rsidR="00990B31" w:rsidRPr="00107218" w:rsidRDefault="00990B31" w:rsidP="00990B31">
      <w:pPr>
        <w:pStyle w:val="Heading2"/>
        <w:keepNext w:val="0"/>
        <w:keepLines w:val="0"/>
        <w:rPr>
          <w:rFonts w:eastAsia="Yu Gothic Light"/>
          <w:i/>
          <w:iCs/>
        </w:rPr>
      </w:pPr>
      <w:r w:rsidRPr="00107218">
        <w:rPr>
          <w:rFonts w:eastAsia="Yu Gothic Light"/>
          <w:i/>
          <w:iCs/>
        </w:rPr>
        <w:t>Public Disclosure of Application Materials and Use of Application Materials in the LCFS Data Management System.</w:t>
      </w:r>
    </w:p>
    <w:p w14:paraId="1AF8FED8" w14:textId="77777777" w:rsidR="00990B31" w:rsidRPr="009F1BE9" w:rsidRDefault="00990B31" w:rsidP="00990B31">
      <w:pPr>
        <w:pStyle w:val="Heading3"/>
        <w:keepNext w:val="0"/>
        <w:keepLines w:val="0"/>
        <w:rPr>
          <w:rFonts w:eastAsia="Yu Gothic Light"/>
        </w:rPr>
      </w:pPr>
      <w:r w:rsidRPr="009F1BE9">
        <w:rPr>
          <w:rFonts w:eastAsia="Yu Gothic Light"/>
        </w:rPr>
        <w:t>All information not identified as trade secrets are subject to public disclosure pursuant to California Code of Regulations, title 17, sections 91000 through 91022 and the California Public Records Act (Government Code §§ 6250 et seq.); and</w:t>
      </w:r>
    </w:p>
    <w:p w14:paraId="5D5576F7" w14:textId="417A8A79" w:rsidR="00990B31" w:rsidRPr="009F1BE9" w:rsidRDefault="00990B31" w:rsidP="00990B31">
      <w:pPr>
        <w:pStyle w:val="Heading3"/>
        <w:keepNext w:val="0"/>
        <w:keepLines w:val="0"/>
        <w:rPr>
          <w:rFonts w:eastAsia="Yu Gothic Light"/>
        </w:rPr>
      </w:pPr>
      <w:r w:rsidRPr="36AEDAC2">
        <w:rPr>
          <w:rFonts w:eastAsia="Yu Gothic Light"/>
        </w:rPr>
        <w:t xml:space="preserve">If the application is certified by the Executive Officer, the carbon intensity value(s) and its associated fuel pathway code(s) will be posted publicly on the LCFS </w:t>
      </w:r>
      <w:del w:id="2705" w:author="CARB" w:date="2023-12-19T12:12:00Z">
        <w:r w:rsidR="009F1BE9" w:rsidRPr="009F1BE9">
          <w:rPr>
            <w:rFonts w:eastAsia="Yu Gothic Light"/>
          </w:rPr>
          <w:delText>web site</w:delText>
        </w:r>
      </w:del>
      <w:ins w:id="2706" w:author="CARB" w:date="2023-12-19T12:12:00Z">
        <w:r w:rsidRPr="36AEDAC2">
          <w:rPr>
            <w:rFonts w:eastAsia="Yu Gothic Light"/>
          </w:rPr>
          <w:t>website</w:t>
        </w:r>
      </w:ins>
      <w:r w:rsidRPr="36AEDAC2">
        <w:rPr>
          <w:rFonts w:eastAsia="Yu Gothic Light"/>
        </w:rPr>
        <w:t xml:space="preserve"> and incorporated into the LCFS Data Management System for use by fuel reporting entities.</w:t>
      </w:r>
    </w:p>
    <w:p w14:paraId="32C1BB0C" w14:textId="77777777" w:rsidR="00990B31" w:rsidRPr="00107218" w:rsidRDefault="00990B31" w:rsidP="00990B31">
      <w:pPr>
        <w:pStyle w:val="Heading2"/>
        <w:keepNext w:val="0"/>
        <w:keepLines w:val="0"/>
        <w:rPr>
          <w:rFonts w:eastAsia="Yu Gothic Light"/>
          <w:i/>
          <w:iCs/>
        </w:rPr>
      </w:pPr>
      <w:r w:rsidRPr="00107218">
        <w:rPr>
          <w:rFonts w:eastAsia="Yu Gothic Light"/>
          <w:i/>
          <w:iCs/>
        </w:rPr>
        <w:t>Submittal Formats.</w:t>
      </w:r>
    </w:p>
    <w:p w14:paraId="4D31829E" w14:textId="77777777" w:rsidR="00990B31" w:rsidRPr="009F1BE9" w:rsidRDefault="00990B31" w:rsidP="00990B31">
      <w:pPr>
        <w:pStyle w:val="Heading3"/>
        <w:keepNext w:val="0"/>
        <w:keepLines w:val="0"/>
        <w:rPr>
          <w:rFonts w:eastAsia="Yu Gothic Light"/>
        </w:rPr>
      </w:pPr>
      <w:r w:rsidRPr="009F1BE9">
        <w:rPr>
          <w:rFonts w:eastAsia="Yu Gothic Light"/>
        </w:rPr>
        <w:t>An application, supporting documents, and all other relevant data or calculation or other documentation must be submitted electronically via the AFP unless the Executive Officer has approved or requested in writing another format.</w:t>
      </w:r>
    </w:p>
    <w:p w14:paraId="7F6CB745" w14:textId="151F0E97" w:rsidR="00990B31" w:rsidRPr="009F1BE9" w:rsidRDefault="00990B31" w:rsidP="00990B31">
      <w:pPr>
        <w:pStyle w:val="Heading3"/>
        <w:keepNext w:val="0"/>
        <w:keepLines w:val="0"/>
        <w:rPr>
          <w:rFonts w:eastAsia="Yu Gothic Light"/>
        </w:rPr>
      </w:pPr>
      <w:r w:rsidRPr="009F1BE9">
        <w:rPr>
          <w:rFonts w:eastAsia="Yu Gothic Light"/>
        </w:rPr>
        <w:t xml:space="preserve">The fuel pathway applicant must not convert spreadsheets, including </w:t>
      </w:r>
      <w:r>
        <w:rPr>
          <w:rFonts w:eastAsia="Yu Gothic Light"/>
        </w:rPr>
        <w:t>CA-GREET</w:t>
      </w:r>
      <w:del w:id="2707" w:author="CARB" w:date="2023-12-19T12:12:00Z">
        <w:r w:rsidR="009F1BE9" w:rsidRPr="009F1BE9">
          <w:rPr>
            <w:rFonts w:eastAsia="Yu Gothic Light"/>
          </w:rPr>
          <w:delText>3</w:delText>
        </w:r>
      </w:del>
      <w:ins w:id="2708" w:author="CARB" w:date="2023-12-19T12:12:00Z">
        <w:r>
          <w:rPr>
            <w:rFonts w:eastAsia="Yu Gothic Light"/>
          </w:rPr>
          <w:t>4</w:t>
        </w:r>
      </w:ins>
      <w:r>
        <w:rPr>
          <w:rFonts w:eastAsia="Yu Gothic Light"/>
        </w:rPr>
        <w:t>.0</w:t>
      </w:r>
      <w:r w:rsidRPr="009F1BE9">
        <w:rPr>
          <w:rFonts w:eastAsia="Yu Gothic Light"/>
        </w:rPr>
        <w:t xml:space="preserve"> spreadsheets, into other file formats or otherwise take steps to prevent the Executive Officer from examining all values and calculations in those spreadsheets.</w:t>
      </w:r>
    </w:p>
    <w:p w14:paraId="08BFC409" w14:textId="77777777" w:rsidR="00990B31" w:rsidRPr="009F1BE9" w:rsidRDefault="00990B31" w:rsidP="00990B31">
      <w:pPr>
        <w:pStyle w:val="Heading2"/>
        <w:keepNext w:val="0"/>
        <w:keepLines w:val="0"/>
        <w:rPr>
          <w:rFonts w:eastAsia="Yu Gothic Light"/>
        </w:rPr>
      </w:pPr>
      <w:r w:rsidRPr="00F82661">
        <w:rPr>
          <w:rFonts w:eastAsia="Yu Gothic Light"/>
          <w:i/>
          <w:iCs/>
        </w:rPr>
        <w:lastRenderedPageBreak/>
        <w:t>Additional Demonstrations.</w:t>
      </w:r>
      <w:r w:rsidRPr="009F1BE9">
        <w:rPr>
          <w:rFonts w:eastAsia="Yu Gothic Light"/>
        </w:rPr>
        <w:t xml:space="preserve"> Upon request from the Executive Officer, a fuel pathway application must meet the following requirements:</w:t>
      </w:r>
    </w:p>
    <w:p w14:paraId="3FD04B63" w14:textId="77777777" w:rsidR="00990B31" w:rsidRPr="009F1BE9" w:rsidRDefault="00990B31" w:rsidP="00990B31">
      <w:pPr>
        <w:pStyle w:val="Heading3"/>
        <w:keepNext w:val="0"/>
        <w:keepLines w:val="0"/>
        <w:rPr>
          <w:rFonts w:eastAsia="Yu Gothic Light"/>
        </w:rPr>
      </w:pPr>
      <w:r w:rsidRPr="009F1BE9">
        <w:rPr>
          <w:rFonts w:eastAsia="Yu Gothic Light"/>
        </w:rPr>
        <w:t>Demonstrate that the fuel that will be produced under the proposed pathway would comply with all applicable ASTM or other generally recognized national consensus standards; and</w:t>
      </w:r>
    </w:p>
    <w:p w14:paraId="34E8DEB2" w14:textId="77777777" w:rsidR="00990B31" w:rsidRPr="009F1BE9" w:rsidRDefault="00990B31" w:rsidP="00990B31">
      <w:pPr>
        <w:pStyle w:val="Heading3"/>
        <w:keepNext w:val="0"/>
        <w:keepLines w:val="0"/>
        <w:rPr>
          <w:rFonts w:eastAsia="Yu Gothic Light"/>
        </w:rPr>
      </w:pPr>
      <w:r w:rsidRPr="009F1BE9">
        <w:rPr>
          <w:rFonts w:eastAsia="Yu Gothic Light"/>
        </w:rPr>
        <w:t>Demonstrate that the fuel that will be produced under the proposed pathway is not exempt from the LCFS under section 95482(c).</w:t>
      </w:r>
    </w:p>
    <w:p w14:paraId="64B42250" w14:textId="1E0748B3" w:rsidR="00990B31" w:rsidRPr="009F1BE9" w:rsidRDefault="00990B31" w:rsidP="00990B31">
      <w:pPr>
        <w:pStyle w:val="Heading2"/>
        <w:keepNext w:val="0"/>
        <w:keepLines w:val="0"/>
        <w:rPr>
          <w:rFonts w:eastAsia="Yu Gothic Light"/>
        </w:rPr>
      </w:pPr>
      <w:r w:rsidRPr="00F82661">
        <w:rPr>
          <w:rFonts w:eastAsia="Yu Gothic Light"/>
          <w:i/>
          <w:iCs/>
        </w:rPr>
        <w:t>Specified Source Feedstocks</w:t>
      </w:r>
      <w:r w:rsidRPr="009F1BE9">
        <w:rPr>
          <w:rFonts w:eastAsia="Yu Gothic Light"/>
        </w:rPr>
        <w:t>.</w:t>
      </w:r>
    </w:p>
    <w:p w14:paraId="6D95341F" w14:textId="77777777" w:rsidR="00990B31" w:rsidRPr="009F1BE9" w:rsidRDefault="00990B31" w:rsidP="00990B31">
      <w:pPr>
        <w:pStyle w:val="Heading3"/>
        <w:keepNext w:val="0"/>
        <w:keepLines w:val="0"/>
        <w:rPr>
          <w:rFonts w:eastAsia="Yu Gothic Light"/>
        </w:rPr>
      </w:pPr>
      <w:r w:rsidRPr="00F82661">
        <w:rPr>
          <w:rFonts w:eastAsia="Yu Gothic Light"/>
          <w:i/>
          <w:iCs/>
        </w:rPr>
        <w:t>Pathways Utilizing a Specified Source Feedstock.</w:t>
      </w:r>
      <w:r w:rsidRPr="009F1BE9">
        <w:rPr>
          <w:rFonts w:eastAsia="Yu Gothic Light"/>
        </w:rPr>
        <w:t xml:space="preserve"> In order to be eligible for a reduced CI that reflects the lower emissions or credit associated with the use of a waste, residue, by-product or similar material as feedstock in a fuel pathway, fuel pathway applicants must meet the following requirements.</w:t>
      </w:r>
    </w:p>
    <w:p w14:paraId="0FFD7A08" w14:textId="77777777" w:rsidR="00990B31" w:rsidRPr="00F82661" w:rsidRDefault="00990B31" w:rsidP="00990B31">
      <w:pPr>
        <w:pStyle w:val="Heading4"/>
        <w:keepNext w:val="0"/>
        <w:keepLines w:val="0"/>
        <w:rPr>
          <w:rFonts w:eastAsia="Yu Gothic Light"/>
          <w:i/>
          <w:iCs w:val="0"/>
        </w:rPr>
      </w:pPr>
      <w:r w:rsidRPr="00F82661">
        <w:rPr>
          <w:rFonts w:eastAsia="Yu Gothic Light"/>
          <w:i/>
          <w:iCs w:val="0"/>
        </w:rPr>
        <w:t>Specified source feedstocks include:</w:t>
      </w:r>
    </w:p>
    <w:p w14:paraId="0A3F469F" w14:textId="637F6708" w:rsidR="00990B31" w:rsidRPr="009F1BE9" w:rsidRDefault="00990B31" w:rsidP="00990B31">
      <w:pPr>
        <w:pStyle w:val="Heading5"/>
        <w:keepNext w:val="0"/>
        <w:keepLines w:val="0"/>
        <w:rPr>
          <w:rFonts w:eastAsia="Yu Gothic Light"/>
        </w:rPr>
      </w:pPr>
      <w:r w:rsidRPr="400BCF21">
        <w:rPr>
          <w:rFonts w:eastAsia="Yu Gothic Light"/>
        </w:rPr>
        <w:t>Used cooking oil, animal fats, fish oil, yellow grease, distiller's corn oil, distiller's sorghum oil, brown grease, and other fats/oils/greases that are the non-primary products of commercial or industrial processes</w:t>
      </w:r>
      <w:del w:id="2709" w:author="CARB" w:date="2023-12-19T12:12:00Z">
        <w:r w:rsidR="009F1BE9" w:rsidRPr="009F1BE9">
          <w:rPr>
            <w:rFonts w:eastAsia="Yu Gothic Light"/>
          </w:rPr>
          <w:delText xml:space="preserve"> for food, fuel or other consumer products, which are used as feedstocks in pathways for biodiesel, renewable diesel, alternative jet fuel, and co-processed refinery products</w:delText>
        </w:r>
      </w:del>
      <w:r w:rsidRPr="400BCF21">
        <w:rPr>
          <w:rFonts w:eastAsia="Yu Gothic Light"/>
        </w:rPr>
        <w:t>;</w:t>
      </w:r>
    </w:p>
    <w:p w14:paraId="388500B4" w14:textId="77777777" w:rsidR="00990B31" w:rsidRDefault="00990B31" w:rsidP="00990B31">
      <w:pPr>
        <w:pStyle w:val="Heading5"/>
        <w:keepNext w:val="0"/>
        <w:keepLines w:val="0"/>
        <w:rPr>
          <w:rFonts w:eastAsia="Yu Gothic Light"/>
        </w:rPr>
      </w:pPr>
      <w:r w:rsidRPr="009F1BE9">
        <w:rPr>
          <w:rFonts w:eastAsia="Yu Gothic Light"/>
        </w:rPr>
        <w:t>Biomethane supplied using book-and-claim accounting pursuant to section 95488.8(</w:t>
      </w:r>
      <w:proofErr w:type="spellStart"/>
      <w:r w:rsidRPr="009F1BE9">
        <w:rPr>
          <w:rFonts w:eastAsia="Yu Gothic Light"/>
        </w:rPr>
        <w:t>i</w:t>
      </w:r>
      <w:proofErr w:type="spellEnd"/>
      <w:r w:rsidRPr="009F1BE9">
        <w:rPr>
          <w:rFonts w:eastAsia="Yu Gothic Light"/>
        </w:rPr>
        <w:t>)(2) and is claimed as feedstock in pathways for bio-CNG, bio-LNG, bio-L-CNG, and hydrogen via steam methane reformation;</w:t>
      </w:r>
    </w:p>
    <w:p w14:paraId="0FC55580" w14:textId="029F4693" w:rsidR="11B990CB" w:rsidRDefault="00990B31" w:rsidP="0025742B">
      <w:pPr>
        <w:pStyle w:val="Heading5"/>
        <w:rPr>
          <w:ins w:id="2710" w:author="CARB" w:date="2023-12-19T12:12:00Z"/>
          <w:rFonts w:eastAsia="Yu Gothic Light"/>
        </w:rPr>
      </w:pPr>
      <w:ins w:id="2711" w:author="CARB" w:date="2023-12-19T12:12:00Z">
        <w:r>
          <w:t>Small-diameter, non-merchantable forestry residues removed for the purpose of forest fire fuel reduction or forest stand improvement and from a treatment where no-clear cutting occurred</w:t>
        </w:r>
        <w:r w:rsidR="40147EBE">
          <w:t>;</w:t>
        </w:r>
        <w:r w:rsidR="00435DC0">
          <w:t xml:space="preserve"> </w:t>
        </w:r>
        <w:r w:rsidR="59FCC96E" w:rsidRPr="5CEE875A">
          <w:t>Municipal solid waste that is diverted from landfill disposal;</w:t>
        </w:r>
        <w:r w:rsidR="59FCC96E">
          <w:t xml:space="preserve"> </w:t>
        </w:r>
      </w:ins>
    </w:p>
    <w:p w14:paraId="70DF6C0A" w14:textId="77777777" w:rsidR="00990B31" w:rsidRPr="009F1BE9" w:rsidRDefault="00990B31" w:rsidP="00990B31">
      <w:pPr>
        <w:pStyle w:val="Heading5"/>
        <w:keepNext w:val="0"/>
        <w:keepLines w:val="0"/>
        <w:numPr>
          <w:numberingChange w:id="2712" w:author="CARB" w:date="2023-12-19T12:12:00Z" w:original="%5:3:0:."/>
        </w:numPr>
        <w:rPr>
          <w:rFonts w:eastAsia="Yu Gothic Light"/>
        </w:rPr>
      </w:pPr>
      <w:r w:rsidRPr="14D6E132">
        <w:rPr>
          <w:rFonts w:eastAsia="Yu Gothic Light"/>
        </w:rPr>
        <w:t>Any feedstock whose supplier applies for separate CARB recognition using site-specific CI data; and</w:t>
      </w:r>
    </w:p>
    <w:p w14:paraId="46409CD1" w14:textId="77777777" w:rsidR="00990B31" w:rsidRPr="009F1BE9" w:rsidRDefault="00990B31" w:rsidP="00990B31">
      <w:pPr>
        <w:pStyle w:val="Heading5"/>
        <w:keepNext w:val="0"/>
        <w:keepLines w:val="0"/>
        <w:numPr>
          <w:numberingChange w:id="2713" w:author="CARB" w:date="2023-12-19T12:12:00Z" w:original="%5:4:0:."/>
        </w:numPr>
        <w:rPr>
          <w:rFonts w:eastAsia="Yu Gothic Light"/>
        </w:rPr>
      </w:pPr>
      <w:r w:rsidRPr="14D6E132">
        <w:rPr>
          <w:rFonts w:eastAsia="Yu Gothic Light"/>
        </w:rPr>
        <w:t xml:space="preserve">Other feedstocks designated as </w:t>
      </w:r>
      <w:proofErr w:type="gramStart"/>
      <w:r w:rsidRPr="14D6E132">
        <w:rPr>
          <w:rFonts w:eastAsia="Yu Gothic Light"/>
        </w:rPr>
        <w:t>specified-source</w:t>
      </w:r>
      <w:proofErr w:type="gramEnd"/>
      <w:r w:rsidRPr="14D6E132">
        <w:rPr>
          <w:rFonts w:eastAsia="Yu Gothic Light"/>
        </w:rPr>
        <w:t xml:space="preserve"> at the time of pathway review and prior to certification.</w:t>
      </w:r>
    </w:p>
    <w:p w14:paraId="37CCC808" w14:textId="77777777" w:rsidR="00990B31" w:rsidRPr="009F1BE9" w:rsidRDefault="00990B31" w:rsidP="00990B31">
      <w:pPr>
        <w:pStyle w:val="Heading4"/>
        <w:keepNext w:val="0"/>
        <w:keepLines w:val="0"/>
        <w:rPr>
          <w:rFonts w:eastAsia="Yu Gothic Light"/>
        </w:rPr>
      </w:pPr>
      <w:r w:rsidRPr="00CE6305">
        <w:rPr>
          <w:rFonts w:eastAsia="Yu Gothic Light"/>
          <w:i/>
          <w:iCs w:val="0"/>
        </w:rPr>
        <w:t>Chain-of-custody Evidence.</w:t>
      </w:r>
      <w:r w:rsidRPr="009F1BE9">
        <w:rPr>
          <w:rFonts w:eastAsia="Yu Gothic Light"/>
        </w:rPr>
        <w:t xml:space="preserve"> Fuel pathway applicants using specified source feedstocks must maintain either (1) delivery records that show shipments of feedstock type and quantity directly </w:t>
      </w:r>
      <w:r w:rsidRPr="009F1BE9">
        <w:rPr>
          <w:rFonts w:eastAsia="Yu Gothic Light"/>
        </w:rPr>
        <w:lastRenderedPageBreak/>
        <w:t xml:space="preserve">from the point of origin to the fuel production facility, or (2) information from material balance or energy balance systems that control and record the assignment of input characteristics to output quantities at relevant points along the feedstock supply chain between the point of origin and the fuel production facility. Chain-of-custody evidence is used to demonstrate proper characterization and accurate quantity. Chain-of-custody evidence must be provided to the verifier and to CARB upon request. Joint Applicants may assume responsibility for different portions of the chain-of-custody </w:t>
      </w:r>
      <w:proofErr w:type="gramStart"/>
      <w:r w:rsidRPr="009F1BE9">
        <w:rPr>
          <w:rFonts w:eastAsia="Yu Gothic Light"/>
        </w:rPr>
        <w:t>evidence</w:t>
      </w:r>
      <w:proofErr w:type="gramEnd"/>
      <w:r w:rsidRPr="009F1BE9">
        <w:rPr>
          <w:rFonts w:eastAsia="Yu Gothic Light"/>
        </w:rPr>
        <w:t xml:space="preserve"> but each such entity must meet the following requirements to be eligible for a pathway that utilizes a specified source feedstock:</w:t>
      </w:r>
    </w:p>
    <w:p w14:paraId="4622A709" w14:textId="77777777" w:rsidR="00990B31" w:rsidRPr="009F1BE9" w:rsidRDefault="00990B31" w:rsidP="00990B31">
      <w:pPr>
        <w:pStyle w:val="Heading5"/>
        <w:keepNext w:val="0"/>
        <w:keepLines w:val="0"/>
        <w:rPr>
          <w:rFonts w:eastAsia="Yu Gothic Light"/>
        </w:rPr>
      </w:pPr>
      <w:r w:rsidRPr="009F1BE9">
        <w:rPr>
          <w:rFonts w:eastAsia="Yu Gothic Light"/>
        </w:rPr>
        <w:t>Maintain records of the type and quantity of feedstock obtained from each supplier, including Feedstock transaction records, Feedstock Transfer Documents pursuant to section 95488.8(g)(1)(C), weighbridge tickets, bills of lading or other documentation for all incoming and outgoing feedstocks;</w:t>
      </w:r>
    </w:p>
    <w:p w14:paraId="3A6ECCBA" w14:textId="77777777" w:rsidR="00990B31" w:rsidRPr="009F1BE9" w:rsidRDefault="00990B31" w:rsidP="00990B31">
      <w:pPr>
        <w:pStyle w:val="Heading5"/>
        <w:keepNext w:val="0"/>
        <w:keepLines w:val="0"/>
        <w:rPr>
          <w:rFonts w:eastAsia="Yu Gothic Light"/>
        </w:rPr>
      </w:pPr>
      <w:r w:rsidRPr="009F1BE9">
        <w:rPr>
          <w:rFonts w:eastAsia="Yu Gothic Light"/>
        </w:rPr>
        <w:t>Maintain records used for material balance and energy balance calculations.</w:t>
      </w:r>
    </w:p>
    <w:p w14:paraId="47B0C7D9" w14:textId="77777777" w:rsidR="00990B31" w:rsidRPr="009F1BE9" w:rsidRDefault="00990B31" w:rsidP="00990B31">
      <w:pPr>
        <w:pStyle w:val="Heading5"/>
        <w:keepNext w:val="0"/>
        <w:keepLines w:val="0"/>
        <w:rPr>
          <w:rFonts w:eastAsia="Yu Gothic Light"/>
        </w:rPr>
      </w:pPr>
      <w:r w:rsidRPr="009F1BE9">
        <w:rPr>
          <w:rFonts w:eastAsia="Yu Gothic Light"/>
        </w:rPr>
        <w:t>Ensure CARB staff and verifier access to audit feedstock suppliers to demonstrate proper accounting of attributes and conformance with certified CI data.</w:t>
      </w:r>
    </w:p>
    <w:p w14:paraId="63EFA639" w14:textId="77777777" w:rsidR="00990B31" w:rsidRPr="009F1BE9" w:rsidRDefault="00990B31" w:rsidP="00990B31">
      <w:pPr>
        <w:pStyle w:val="Heading4"/>
        <w:keepNext w:val="0"/>
        <w:keepLines w:val="0"/>
        <w:rPr>
          <w:rFonts w:eastAsia="Yu Gothic Light"/>
        </w:rPr>
      </w:pPr>
      <w:r w:rsidRPr="00CE6305">
        <w:rPr>
          <w:rFonts w:eastAsia="Yu Gothic Light"/>
          <w:i/>
          <w:iCs w:val="0"/>
        </w:rPr>
        <w:t>Feedstock Transfer Documents.</w:t>
      </w:r>
      <w:r w:rsidRPr="009F1BE9">
        <w:rPr>
          <w:rFonts w:eastAsia="Yu Gothic Light"/>
        </w:rPr>
        <w:t xml:space="preserve"> A feedstock transfer document must prominently state the information specified below.</w:t>
      </w:r>
    </w:p>
    <w:p w14:paraId="7BC8C31A" w14:textId="77777777" w:rsidR="00990B31" w:rsidRPr="009F1BE9" w:rsidRDefault="00990B31" w:rsidP="00990B31">
      <w:pPr>
        <w:pStyle w:val="Heading5"/>
        <w:keepNext w:val="0"/>
        <w:keepLines w:val="0"/>
        <w:rPr>
          <w:rFonts w:eastAsia="Yu Gothic Light"/>
        </w:rPr>
      </w:pPr>
      <w:r w:rsidRPr="009F1BE9">
        <w:rPr>
          <w:rFonts w:eastAsia="Yu Gothic Light"/>
        </w:rPr>
        <w:t>Transferor Company name, address and contact information;</w:t>
      </w:r>
    </w:p>
    <w:p w14:paraId="5FF1B9F3" w14:textId="77777777" w:rsidR="00990B31" w:rsidRPr="009F1BE9" w:rsidRDefault="00990B31" w:rsidP="00990B31">
      <w:pPr>
        <w:pStyle w:val="Heading5"/>
        <w:keepNext w:val="0"/>
        <w:keepLines w:val="0"/>
        <w:rPr>
          <w:rFonts w:eastAsia="Yu Gothic Light"/>
        </w:rPr>
      </w:pPr>
      <w:r w:rsidRPr="009F1BE9">
        <w:rPr>
          <w:rFonts w:eastAsia="Yu Gothic Light"/>
        </w:rPr>
        <w:t>Recipient Company name, address and contact information;</w:t>
      </w:r>
    </w:p>
    <w:p w14:paraId="577782B5" w14:textId="77777777" w:rsidR="00990B31" w:rsidRPr="009F1BE9" w:rsidRDefault="00990B31" w:rsidP="00990B31">
      <w:pPr>
        <w:pStyle w:val="Heading5"/>
        <w:keepNext w:val="0"/>
        <w:keepLines w:val="0"/>
        <w:rPr>
          <w:rFonts w:eastAsia="Yu Gothic Light"/>
        </w:rPr>
      </w:pPr>
      <w:r w:rsidRPr="009F1BE9">
        <w:rPr>
          <w:rFonts w:eastAsia="Yu Gothic Light"/>
        </w:rPr>
        <w:t>Type and amount of feedstock, including units;</w:t>
      </w:r>
    </w:p>
    <w:p w14:paraId="1EDE3505" w14:textId="77777777" w:rsidR="00990B31" w:rsidRDefault="00990B31" w:rsidP="00990B31">
      <w:pPr>
        <w:pStyle w:val="Heading5"/>
        <w:keepNext w:val="0"/>
        <w:keepLines w:val="0"/>
        <w:rPr>
          <w:rFonts w:eastAsia="Yu Gothic Light"/>
        </w:rPr>
      </w:pPr>
      <w:r w:rsidRPr="009F1BE9">
        <w:rPr>
          <w:rFonts w:eastAsia="Yu Gothic Light"/>
        </w:rPr>
        <w:t>Transaction date.</w:t>
      </w:r>
    </w:p>
    <w:p w14:paraId="4DA4BD6F" w14:textId="140066FD" w:rsidR="00990B31" w:rsidRDefault="00990B31" w:rsidP="00A751B1">
      <w:pPr>
        <w:pStyle w:val="Heading4"/>
        <w:keepNext w:val="0"/>
        <w:keepLines w:val="0"/>
        <w:rPr>
          <w:ins w:id="2714" w:author="CARB" w:date="2023-12-19T12:12:00Z"/>
        </w:rPr>
      </w:pPr>
      <w:ins w:id="2715" w:author="CARB" w:date="2023-12-19T12:12:00Z">
        <w:r w:rsidRPr="00F62DE5">
          <w:rPr>
            <w:i/>
          </w:rPr>
          <w:t>Requirements for Feedstock Attestation Letter</w:t>
        </w:r>
        <w:r w:rsidRPr="00F62DE5">
          <w:t xml:space="preserve">.  Each specified source feedstock supply chain entity must maintain a specified source feedstock supplier attestation letter. Supply chain entities supplying biogas or biomethane used as </w:t>
        </w:r>
        <w:proofErr w:type="gramStart"/>
        <w:r w:rsidRPr="00F62DE5">
          <w:t>a feedstock</w:t>
        </w:r>
        <w:proofErr w:type="gramEnd"/>
        <w:r w:rsidRPr="00F62DE5">
          <w:t xml:space="preserve"> must follow the requirements under section 95488.8(</w:t>
        </w:r>
        <w:proofErr w:type="spellStart"/>
        <w:r w:rsidRPr="00F62DE5">
          <w:t>i</w:t>
        </w:r>
        <w:proofErr w:type="spellEnd"/>
        <w:r w:rsidRPr="00F62DE5">
          <w:t>)(2).</w:t>
        </w:r>
        <w:r w:rsidRPr="00246A97">
          <w:t xml:space="preserve"> </w:t>
        </w:r>
        <w:r w:rsidRPr="00F62DE5">
          <w:t xml:space="preserve">The specified source feedstock supply chain entities include points of origin, collectors, aggregators, traders, distributors, and storage facilities that participate in the supply chain from point of origin to the fuel producer for specified source feedstocks. The attestation letter must attest to the veracity of the information supplied, declare that </w:t>
        </w:r>
        <w:r w:rsidRPr="00F62DE5">
          <w:lastRenderedPageBreak/>
          <w:t>the information accurately represents the specified source feedstock(s), and conform to the requirements of this subsection. The specified source feedstock attestation letter must make the following specific attestations:</w:t>
        </w:r>
      </w:ins>
    </w:p>
    <w:p w14:paraId="44042324" w14:textId="77777777" w:rsidR="00990B31" w:rsidRDefault="00990B31" w:rsidP="00A751B1">
      <w:pPr>
        <w:pStyle w:val="Heading5"/>
        <w:keepNext w:val="0"/>
        <w:keepLines w:val="0"/>
        <w:rPr>
          <w:ins w:id="2716" w:author="CARB" w:date="2023-12-19T12:12:00Z"/>
        </w:rPr>
      </w:pPr>
      <w:ins w:id="2717" w:author="CARB" w:date="2023-12-19T12:12:00Z">
        <w:r w:rsidRPr="00F62DE5">
          <w:t>The specified source feedstocks have not undergone additional processing, such as drying or clean up except as explicitly included in the pathway life cycle analysis and pathway CI.</w:t>
        </w:r>
      </w:ins>
    </w:p>
    <w:p w14:paraId="6DC4F16B" w14:textId="77777777" w:rsidR="00990B31" w:rsidRPr="00F62DE5" w:rsidRDefault="00990B31" w:rsidP="00A751B1">
      <w:pPr>
        <w:pStyle w:val="Heading5"/>
        <w:keepNext w:val="0"/>
        <w:keepLines w:val="0"/>
        <w:rPr>
          <w:ins w:id="2718" w:author="CARB" w:date="2023-12-19T12:12:00Z"/>
        </w:rPr>
      </w:pPr>
      <w:ins w:id="2719" w:author="CARB" w:date="2023-12-19T12:12:00Z">
        <w:r w:rsidRPr="00F62DE5">
          <w:t>All data and information supplied are true and accurate in all areas, including, but not limited to the following:</w:t>
        </w:r>
      </w:ins>
    </w:p>
    <w:p w14:paraId="376E91CE" w14:textId="77777777" w:rsidR="00990B31" w:rsidRPr="00F62DE5" w:rsidRDefault="00990B31" w:rsidP="00A751B1">
      <w:pPr>
        <w:pStyle w:val="Heading6"/>
        <w:keepNext w:val="0"/>
        <w:keepLines w:val="0"/>
        <w:rPr>
          <w:ins w:id="2720" w:author="CARB" w:date="2023-12-19T12:12:00Z"/>
        </w:rPr>
      </w:pPr>
      <w:ins w:id="2721" w:author="CARB" w:date="2023-12-19T12:12:00Z">
        <w:r w:rsidRPr="00F62DE5">
          <w:t>Specified source feedstocks meet the applicable definitions under 95481 or as a specified source feedstock approved by the Executive Officer during fuel pathway validation and certification;</w:t>
        </w:r>
      </w:ins>
    </w:p>
    <w:p w14:paraId="27DC5019" w14:textId="77777777" w:rsidR="00990B31" w:rsidRPr="00F62DE5" w:rsidRDefault="00990B31" w:rsidP="00A751B1">
      <w:pPr>
        <w:pStyle w:val="Heading6"/>
        <w:keepNext w:val="0"/>
        <w:keepLines w:val="0"/>
        <w:rPr>
          <w:ins w:id="2722" w:author="CARB" w:date="2023-12-19T12:12:00Z"/>
        </w:rPr>
      </w:pPr>
      <w:ins w:id="2723" w:author="CARB" w:date="2023-12-19T12:12:00Z">
        <w:r w:rsidRPr="00F62DE5">
          <w:t>Deliveries of the specified source feedstock(s) consist entirely of what is documented on the feedstock transfer documents and are not mixed with any other materials that do not meet the definition of specified source feedstock;</w:t>
        </w:r>
      </w:ins>
    </w:p>
    <w:p w14:paraId="49F994C4" w14:textId="77777777" w:rsidR="00990B31" w:rsidRDefault="00990B31" w:rsidP="00893322">
      <w:pPr>
        <w:pStyle w:val="Heading6"/>
        <w:keepNext w:val="0"/>
        <w:keepLines w:val="0"/>
        <w:rPr>
          <w:ins w:id="2724" w:author="CARB" w:date="2023-12-19T12:12:00Z"/>
        </w:rPr>
      </w:pPr>
      <w:ins w:id="2725" w:author="CARB" w:date="2023-12-19T12:12:00Z">
        <w:r w:rsidRPr="00F62DE5">
          <w:t>The specified source feedstocks were not intentionally produced, modified, or contaminated to meet the definition;</w:t>
        </w:r>
      </w:ins>
    </w:p>
    <w:p w14:paraId="06CCFA33" w14:textId="77777777" w:rsidR="00990B31" w:rsidRPr="00F62DE5" w:rsidRDefault="00990B31" w:rsidP="00893322">
      <w:pPr>
        <w:pStyle w:val="Heading5"/>
        <w:keepNext w:val="0"/>
        <w:keepLines w:val="0"/>
        <w:rPr>
          <w:ins w:id="2726" w:author="CARB" w:date="2023-12-19T12:12:00Z"/>
        </w:rPr>
      </w:pPr>
      <w:ins w:id="2727" w:author="CARB" w:date="2023-12-19T12:12:00Z">
        <w:r w:rsidRPr="00F62DE5">
          <w:t>The signed specified source feedstock supplier attestation letter must:</w:t>
        </w:r>
      </w:ins>
    </w:p>
    <w:p w14:paraId="00A72596" w14:textId="77777777" w:rsidR="00990B31" w:rsidRPr="00F62DE5" w:rsidRDefault="00990B31" w:rsidP="00893322">
      <w:pPr>
        <w:pStyle w:val="Heading6"/>
        <w:keepNext w:val="0"/>
        <w:keepLines w:val="0"/>
        <w:rPr>
          <w:ins w:id="2728" w:author="CARB" w:date="2023-12-19T12:12:00Z"/>
        </w:rPr>
      </w:pPr>
      <w:ins w:id="2729" w:author="CARB" w:date="2023-12-19T12:12:00Z">
        <w:r w:rsidRPr="00F62DE5">
          <w:t>Be maintained by the specified source feedstock supplier, and submitted as an electronic copy upon request by a CARB accredited verifier or verification body or the Executive Officer;</w:t>
        </w:r>
      </w:ins>
    </w:p>
    <w:p w14:paraId="2759A1AB" w14:textId="77777777" w:rsidR="00990B31" w:rsidRDefault="00990B31" w:rsidP="00893322">
      <w:pPr>
        <w:pStyle w:val="Heading6"/>
        <w:keepNext w:val="0"/>
        <w:keepLines w:val="0"/>
        <w:rPr>
          <w:ins w:id="2730" w:author="CARB" w:date="2023-12-19T12:12:00Z"/>
        </w:rPr>
      </w:pPr>
      <w:ins w:id="2731" w:author="CARB" w:date="2023-12-19T12:12:00Z">
        <w:r>
          <w:t>Be on company letterhead;</w:t>
        </w:r>
      </w:ins>
    </w:p>
    <w:p w14:paraId="349BDD1D" w14:textId="77777777" w:rsidR="00990B31" w:rsidRDefault="00990B31" w:rsidP="00893322">
      <w:pPr>
        <w:pStyle w:val="Heading6"/>
        <w:keepNext w:val="0"/>
        <w:keepLines w:val="0"/>
        <w:rPr>
          <w:ins w:id="2732" w:author="CARB" w:date="2023-12-19T12:12:00Z"/>
        </w:rPr>
      </w:pPr>
      <w:ins w:id="2733" w:author="CARB" w:date="2023-12-19T12:12:00Z">
        <w:r>
          <w:t>Be maintained separately for each specified source feedstock;</w:t>
        </w:r>
      </w:ins>
    </w:p>
    <w:p w14:paraId="5A7E6528" w14:textId="77777777" w:rsidR="00990B31" w:rsidRDefault="00990B31" w:rsidP="00893322">
      <w:pPr>
        <w:pStyle w:val="Heading6"/>
        <w:keepNext w:val="0"/>
        <w:keepLines w:val="0"/>
        <w:rPr>
          <w:ins w:id="2734" w:author="CARB" w:date="2023-12-19T12:12:00Z"/>
        </w:rPr>
      </w:pPr>
      <w:ins w:id="2735" w:author="CARB" w:date="2023-12-19T12:12:00Z">
        <w:r>
          <w:t>Be signed by an authorized representative employee of the specified source feedstock supplier;</w:t>
        </w:r>
      </w:ins>
    </w:p>
    <w:p w14:paraId="3DFB99E4" w14:textId="77777777" w:rsidR="00990B31" w:rsidRDefault="00990B31" w:rsidP="00893322">
      <w:pPr>
        <w:pStyle w:val="Heading6"/>
        <w:keepNext w:val="0"/>
        <w:keepLines w:val="0"/>
        <w:rPr>
          <w:ins w:id="2736" w:author="CARB" w:date="2023-12-19T12:12:00Z"/>
        </w:rPr>
      </w:pPr>
      <w:ins w:id="2737" w:author="CARB" w:date="2023-12-19T12:12:00Z">
        <w:r>
          <w:t>Include the following attestation:</w:t>
        </w:r>
      </w:ins>
    </w:p>
    <w:p w14:paraId="784BA6A0" w14:textId="77777777" w:rsidR="00990B31" w:rsidRDefault="00990B31" w:rsidP="00990B31">
      <w:pPr>
        <w:rPr>
          <w:ins w:id="2738" w:author="CARB" w:date="2023-12-19T12:12:00Z"/>
          <w:rFonts w:eastAsia="Arial Unicode MS"/>
          <w:color w:val="000000" w:themeColor="text1"/>
          <w:sz w:val="20"/>
          <w:szCs w:val="20"/>
        </w:rPr>
      </w:pPr>
      <w:ins w:id="2739" w:author="CARB" w:date="2023-12-19T12:12:00Z">
        <w:r w:rsidRPr="00F62DE5">
          <w:rPr>
            <w:sz w:val="20"/>
            <w:szCs w:val="20"/>
          </w:rPr>
          <w:t xml:space="preserve">I certify that the __________ (specified source feedstock) supplied by __________ (facility/company) meets all of the following requirements: 1) the specified source feedstock meets the definition under California Code of Regulations, title 17, section 95481, </w:t>
        </w:r>
        <w:r w:rsidRPr="00F62DE5">
          <w:rPr>
            <w:rFonts w:eastAsia="Arial Unicode MS"/>
            <w:color w:val="000000" w:themeColor="text1"/>
            <w:sz w:val="20"/>
            <w:szCs w:val="20"/>
          </w:rPr>
          <w:t xml:space="preserve">or as a specified source feedstock approved by </w:t>
        </w:r>
        <w:r w:rsidRPr="00F62DE5">
          <w:rPr>
            <w:rFonts w:eastAsia="Arial Unicode MS"/>
            <w:color w:val="000000" w:themeColor="text1"/>
            <w:sz w:val="20"/>
            <w:szCs w:val="20"/>
          </w:rPr>
          <w:lastRenderedPageBreak/>
          <w:t>the Executive Officer</w:t>
        </w:r>
        <w:r w:rsidRPr="00F62DE5">
          <w:rPr>
            <w:sz w:val="20"/>
            <w:szCs w:val="20"/>
          </w:rPr>
          <w:t xml:space="preserve">; 2) the </w:t>
        </w:r>
        <w:r w:rsidRPr="00F62DE5">
          <w:rPr>
            <w:rFonts w:eastAsia="Arial Unicode MS"/>
            <w:color w:val="000000" w:themeColor="text1"/>
            <w:sz w:val="20"/>
            <w:szCs w:val="20"/>
          </w:rPr>
          <w:t>specified source feedstock has not undergone additional processing, such as drying or clean-up except as explicitly included in the pathway life cycle analysis and pathway CI</w:t>
        </w:r>
        <w:r w:rsidRPr="00F62DE5">
          <w:rPr>
            <w:sz w:val="20"/>
            <w:szCs w:val="20"/>
          </w:rPr>
          <w:t>; 3) d</w:t>
        </w:r>
        <w:r w:rsidRPr="00F62DE5">
          <w:rPr>
            <w:rFonts w:eastAsia="Arial Unicode MS"/>
            <w:color w:val="000000" w:themeColor="text1"/>
            <w:sz w:val="20"/>
            <w:szCs w:val="20"/>
          </w:rPr>
          <w:t>eliveries of the specified source feedstock consist entirely of what is documented on the feedstock transfer documents and are not mixed with any other materials that do not meet the definition of the specified source feedstock; and 4) The specified source feedstock was not intentionally modified or contaminated to meet the definition.</w:t>
        </w:r>
      </w:ins>
    </w:p>
    <w:p w14:paraId="0944506C" w14:textId="1EB0216D" w:rsidR="00990B31" w:rsidRPr="00A751B1" w:rsidRDefault="00990B31" w:rsidP="00990B31">
      <w:pPr>
        <w:rPr>
          <w:ins w:id="2740" w:author="CARB" w:date="2023-12-19T12:12:00Z"/>
          <w:rFonts w:eastAsia="Arial Unicode MS"/>
          <w:color w:val="000000" w:themeColor="text1"/>
          <w:sz w:val="20"/>
          <w:szCs w:val="20"/>
        </w:rPr>
      </w:pPr>
      <w:ins w:id="2741" w:author="CARB" w:date="2023-12-19T12:12:00Z">
        <w:r w:rsidRPr="00A751B1">
          <w:rPr>
            <w:rFonts w:eastAsia="Arial Unicode MS"/>
            <w:color w:val="000000" w:themeColor="text1"/>
            <w:sz w:val="20"/>
            <w:szCs w:val="20"/>
          </w:rPr>
          <w:t>By signing this form,__________ (specified source feedstock supplier) accepts responsibility for the information herein.  I certify under penalty of perjury under the laws of the State of California that I have personally examined, and am familiar with, the statements and information in this document.  I certify that the statements and information are true, accurate, and complete.</w:t>
        </w:r>
      </w:ins>
    </w:p>
    <w:p w14:paraId="1CCE024C" w14:textId="77777777" w:rsidR="00990B31" w:rsidRPr="00A751B1" w:rsidRDefault="00990B31" w:rsidP="00F62DE5">
      <w:pPr>
        <w:pBdr>
          <w:top w:val="single" w:sz="4" w:space="1" w:color="auto"/>
        </w:pBdr>
        <w:rPr>
          <w:ins w:id="2742" w:author="CARB" w:date="2023-12-19T12:12:00Z"/>
          <w:rFonts w:eastAsia="Arial Unicode MS"/>
          <w:color w:val="000000" w:themeColor="text1"/>
          <w:sz w:val="20"/>
          <w:szCs w:val="20"/>
        </w:rPr>
      </w:pPr>
      <w:ins w:id="2743" w:author="CARB" w:date="2023-12-19T12:12:00Z">
        <w:r w:rsidRPr="00A751B1">
          <w:rPr>
            <w:rFonts w:eastAsia="Arial Unicode MS"/>
            <w:color w:val="000000" w:themeColor="text1"/>
            <w:sz w:val="20"/>
            <w:szCs w:val="20"/>
          </w:rPr>
          <w:t>Signature                                                         Print Name &amp; Title                                              Date</w:t>
        </w:r>
      </w:ins>
    </w:p>
    <w:p w14:paraId="3CB88508" w14:textId="77777777" w:rsidR="00990B31" w:rsidRPr="009F1BE9" w:rsidRDefault="00990B31" w:rsidP="00990B31">
      <w:pPr>
        <w:pStyle w:val="Heading2"/>
        <w:keepNext w:val="0"/>
        <w:keepLines w:val="0"/>
        <w:rPr>
          <w:rFonts w:eastAsia="Yu Gothic Light"/>
        </w:rPr>
      </w:pPr>
      <w:r w:rsidRPr="00CE6305">
        <w:rPr>
          <w:rFonts w:eastAsia="Yu Gothic Light"/>
          <w:i/>
          <w:iCs/>
        </w:rPr>
        <w:t>Renewable or Low-CI Process Energy.</w:t>
      </w:r>
      <w:r w:rsidRPr="009F1BE9">
        <w:rPr>
          <w:rFonts w:eastAsia="Yu Gothic Light"/>
        </w:rPr>
        <w:t xml:space="preserve"> Unless expressly provided elsewhere in this </w:t>
      </w:r>
      <w:proofErr w:type="spellStart"/>
      <w:r w:rsidRPr="009F1BE9">
        <w:rPr>
          <w:rFonts w:eastAsia="Yu Gothic Light"/>
        </w:rPr>
        <w:t>subarticle</w:t>
      </w:r>
      <w:proofErr w:type="spellEnd"/>
      <w:r w:rsidRPr="009F1BE9">
        <w:rPr>
          <w:rFonts w:eastAsia="Yu Gothic Light"/>
        </w:rPr>
        <w:t>, indirect accounting mechanisms for renewable or low-CI process energy, such as the use of renewable energy certificates, cannot be used to reduce CI. In order to qualify as a low-CI process energy source, energy from that source must be directly consumed in the production process as described in (1) and (2) below:</w:t>
      </w:r>
    </w:p>
    <w:p w14:paraId="0DD45355" w14:textId="77777777" w:rsidR="00990B31" w:rsidRPr="009F1BE9" w:rsidRDefault="00990B31" w:rsidP="00990B31">
      <w:pPr>
        <w:pStyle w:val="Heading3"/>
        <w:keepNext w:val="0"/>
        <w:keepLines w:val="0"/>
        <w:rPr>
          <w:rFonts w:eastAsia="Yu Gothic Light"/>
        </w:rPr>
      </w:pPr>
      <w:r w:rsidRPr="009F1BE9">
        <w:rPr>
          <w:rFonts w:eastAsia="Yu Gothic Light"/>
        </w:rPr>
        <w:t>Low-CI electricity must be supplied from generation equipment under the control of the pathway applicant. Such electricity must be able to demonstrate:</w:t>
      </w:r>
    </w:p>
    <w:p w14:paraId="258DAC09" w14:textId="10B0976D" w:rsidR="00990B31" w:rsidRPr="009F1BE9" w:rsidRDefault="00990B31" w:rsidP="00990B31">
      <w:pPr>
        <w:pStyle w:val="Heading4"/>
        <w:keepNext w:val="0"/>
        <w:keepLines w:val="0"/>
        <w:rPr>
          <w:rFonts w:eastAsia="Yu Gothic Light"/>
        </w:rPr>
      </w:pPr>
      <w:r w:rsidRPr="009F1BE9">
        <w:rPr>
          <w:rFonts w:eastAsia="Yu Gothic Light"/>
        </w:rPr>
        <w:t xml:space="preserve">Any renewable energy certificates or other environmental attributes associated with the energy are not </w:t>
      </w:r>
      <w:del w:id="2744" w:author="CARB" w:date="2023-12-19T12:12:00Z">
        <w:r w:rsidR="009F1BE9" w:rsidRPr="009F1BE9">
          <w:rPr>
            <w:rFonts w:eastAsia="Yu Gothic Light"/>
          </w:rPr>
          <w:delText>produced,</w:delText>
        </w:r>
      </w:del>
      <w:ins w:id="2745" w:author="CARB" w:date="2023-12-19T12:12:00Z">
        <w:r w:rsidRPr="1D99422B">
          <w:rPr>
            <w:rFonts w:eastAsia="Yu Gothic Light"/>
          </w:rPr>
          <w:t>issued credits</w:t>
        </w:r>
      </w:ins>
      <w:r w:rsidRPr="1D99422B">
        <w:rPr>
          <w:rFonts w:eastAsia="Yu Gothic Light"/>
        </w:rPr>
        <w:t xml:space="preserve"> or </w:t>
      </w:r>
      <w:del w:id="2746" w:author="CARB" w:date="2023-12-19T12:12:00Z">
        <w:r w:rsidR="009F1BE9" w:rsidRPr="009F1BE9">
          <w:rPr>
            <w:rFonts w:eastAsia="Yu Gothic Light"/>
          </w:rPr>
          <w:delText xml:space="preserve">are retired and not </w:delText>
        </w:r>
      </w:del>
      <w:r w:rsidRPr="1D99422B">
        <w:rPr>
          <w:rFonts w:eastAsia="Yu Gothic Light"/>
        </w:rPr>
        <w:t>claimed</w:t>
      </w:r>
      <w:r w:rsidRPr="009F1BE9">
        <w:rPr>
          <w:rFonts w:eastAsia="Yu Gothic Light"/>
        </w:rPr>
        <w:t xml:space="preserve"> under any other</w:t>
      </w:r>
      <w:ins w:id="2747" w:author="CARB" w:date="2023-12-19T12:12:00Z">
        <w:r w:rsidRPr="009F1BE9">
          <w:rPr>
            <w:rFonts w:eastAsia="Yu Gothic Light"/>
          </w:rPr>
          <w:t xml:space="preserve"> </w:t>
        </w:r>
        <w:r w:rsidRPr="1D99422B">
          <w:rPr>
            <w:rFonts w:eastAsia="Yu Gothic Light"/>
          </w:rPr>
          <w:t>voluntary or mandatory</w:t>
        </w:r>
      </w:ins>
      <w:r w:rsidRPr="1D99422B">
        <w:rPr>
          <w:rFonts w:eastAsia="Yu Gothic Light"/>
        </w:rPr>
        <w:t xml:space="preserve"> </w:t>
      </w:r>
      <w:r w:rsidRPr="009F1BE9">
        <w:rPr>
          <w:rFonts w:eastAsia="Yu Gothic Light"/>
        </w:rPr>
        <w:t>program with the exception of the federal RFS, and the market-based compliance mechanism set forth in title 17, California Code of Regulations Chapter 1, Subchapter 10, article 5 (commencing with section 95800).</w:t>
      </w:r>
    </w:p>
    <w:p w14:paraId="470DAC09" w14:textId="77777777" w:rsidR="00990B31" w:rsidRPr="009F1BE9" w:rsidRDefault="00990B31" w:rsidP="00990B31">
      <w:pPr>
        <w:pStyle w:val="Heading4"/>
        <w:keepNext w:val="0"/>
        <w:keepLines w:val="0"/>
        <w:rPr>
          <w:rFonts w:eastAsia="Yu Gothic Light"/>
        </w:rPr>
      </w:pPr>
      <w:r w:rsidRPr="009F1BE9">
        <w:rPr>
          <w:rFonts w:eastAsia="Yu Gothic Light"/>
        </w:rPr>
        <w:t>The generation equipment is directly connected through a dedicated line to a facility such that the generation and the load are both physically located on the customer side of the utility meter. The generation source may be grid-tied, but a dedicated connection must exist between the source and load.</w:t>
      </w:r>
    </w:p>
    <w:p w14:paraId="728DBC25" w14:textId="77777777" w:rsidR="00990B31" w:rsidRPr="009F1BE9" w:rsidRDefault="00990B31" w:rsidP="00990B31">
      <w:pPr>
        <w:pStyle w:val="Heading4"/>
        <w:keepNext w:val="0"/>
        <w:keepLines w:val="0"/>
        <w:rPr>
          <w:rFonts w:eastAsia="Yu Gothic Light"/>
        </w:rPr>
      </w:pPr>
      <w:r w:rsidRPr="009F1BE9">
        <w:rPr>
          <w:rFonts w:eastAsia="Yu Gothic Light"/>
        </w:rPr>
        <w:t>The facility's load is sufficient to match the amount of low-CI electricity claimed using a monthly balancing period.</w:t>
      </w:r>
    </w:p>
    <w:p w14:paraId="4277C057" w14:textId="77777777" w:rsidR="00990B31" w:rsidRPr="009F1BE9" w:rsidRDefault="00990B31" w:rsidP="00990B31">
      <w:pPr>
        <w:pStyle w:val="Heading3"/>
        <w:keepNext w:val="0"/>
        <w:keepLines w:val="0"/>
        <w:rPr>
          <w:rFonts w:eastAsia="Yu Gothic Light"/>
        </w:rPr>
      </w:pPr>
      <w:r w:rsidRPr="009F1BE9">
        <w:rPr>
          <w:rFonts w:eastAsia="Yu Gothic Light"/>
        </w:rPr>
        <w:t>Biogas or biomethane must be physically supplied directly to the production facility. The applicant must submit the attestation set forth below in section 95488.8(</w:t>
      </w:r>
      <w:proofErr w:type="spellStart"/>
      <w:r w:rsidRPr="009F1BE9">
        <w:rPr>
          <w:rFonts w:eastAsia="Yu Gothic Light"/>
        </w:rPr>
        <w:t>i</w:t>
      </w:r>
      <w:proofErr w:type="spellEnd"/>
      <w:r w:rsidRPr="009F1BE9">
        <w:rPr>
          <w:rFonts w:eastAsia="Yu Gothic Light"/>
        </w:rPr>
        <w:t>)(2)(C)2.</w:t>
      </w:r>
    </w:p>
    <w:p w14:paraId="071AAED6" w14:textId="77777777" w:rsidR="00990B31" w:rsidRPr="009F1BE9" w:rsidRDefault="00990B31" w:rsidP="00990B31">
      <w:pPr>
        <w:pStyle w:val="Heading3"/>
        <w:keepNext w:val="0"/>
        <w:keepLines w:val="0"/>
        <w:rPr>
          <w:rFonts w:eastAsia="Yu Gothic Light"/>
        </w:rPr>
      </w:pPr>
      <w:r w:rsidRPr="009F1BE9">
        <w:rPr>
          <w:rFonts w:eastAsia="Yu Gothic Light"/>
        </w:rPr>
        <w:t xml:space="preserve">Solar steam or heat generation must be physically supplied directly to the production facility, and any environmental attributes associated with the energy are not produced, or are retired and not claimed under any other program with the exception of the federal RFS, and the market-based </w:t>
      </w:r>
      <w:r w:rsidRPr="009F1BE9">
        <w:rPr>
          <w:rFonts w:eastAsia="Yu Gothic Light"/>
        </w:rPr>
        <w:lastRenderedPageBreak/>
        <w:t>compliance mechanism set forth in title 17, California Code of Regulations Chapter 1, Subchapter 10, article 5 (commencing with section 95800).</w:t>
      </w:r>
    </w:p>
    <w:p w14:paraId="25B20A6E" w14:textId="689D4CDB" w:rsidR="00990B31" w:rsidRPr="009F1BE9" w:rsidRDefault="00990B31" w:rsidP="00990B31">
      <w:pPr>
        <w:pStyle w:val="Heading2"/>
        <w:keepNext w:val="0"/>
        <w:keepLines w:val="0"/>
        <w:rPr>
          <w:rFonts w:eastAsia="Yu Gothic Light"/>
        </w:rPr>
      </w:pPr>
      <w:r w:rsidRPr="00CE6305">
        <w:rPr>
          <w:rFonts w:eastAsia="Yu Gothic Light"/>
          <w:i/>
          <w:iCs/>
        </w:rPr>
        <w:t xml:space="preserve">Indirect Accounting for </w:t>
      </w:r>
      <w:del w:id="2748" w:author="CARB" w:date="2023-12-19T12:12:00Z">
        <w:r w:rsidR="009F1BE9" w:rsidRPr="00CE6305">
          <w:rPr>
            <w:rFonts w:eastAsia="Yu Gothic Light"/>
            <w:i/>
            <w:iCs/>
          </w:rPr>
          <w:delText xml:space="preserve">Renewable or </w:delText>
        </w:r>
      </w:del>
      <w:r w:rsidRPr="00CE6305">
        <w:rPr>
          <w:rFonts w:eastAsia="Yu Gothic Light"/>
          <w:i/>
          <w:iCs/>
        </w:rPr>
        <w:t>Low-CI Electricity</w:t>
      </w:r>
      <w:del w:id="2749" w:author="CARB" w:date="2023-12-19T12:12:00Z">
        <w:r w:rsidR="009F1BE9" w:rsidRPr="00CE6305">
          <w:rPr>
            <w:rFonts w:eastAsia="Yu Gothic Light"/>
            <w:i/>
            <w:iCs/>
          </w:rPr>
          <w:delText xml:space="preserve"> and</w:delText>
        </w:r>
      </w:del>
      <w:ins w:id="2750" w:author="CARB" w:date="2023-12-19T12:12:00Z">
        <w:r>
          <w:rPr>
            <w:rFonts w:eastAsia="Yu Gothic Light"/>
            <w:i/>
            <w:iCs/>
          </w:rPr>
          <w:t>,</w:t>
        </w:r>
      </w:ins>
      <w:r>
        <w:rPr>
          <w:rFonts w:eastAsia="Yu Gothic Light"/>
          <w:i/>
          <w:iCs/>
        </w:rPr>
        <w:t xml:space="preserve"> </w:t>
      </w:r>
      <w:r w:rsidRPr="00CE6305">
        <w:rPr>
          <w:rFonts w:eastAsia="Yu Gothic Light"/>
          <w:i/>
          <w:iCs/>
        </w:rPr>
        <w:t>Biomethane</w:t>
      </w:r>
      <w:ins w:id="2751" w:author="CARB" w:date="2023-12-19T12:12:00Z">
        <w:r>
          <w:rPr>
            <w:rFonts w:eastAsia="Yu Gothic Light"/>
            <w:i/>
            <w:iCs/>
          </w:rPr>
          <w:t>, and Low-CI Hydrogen</w:t>
        </w:r>
      </w:ins>
      <w:r w:rsidRPr="009F1BE9">
        <w:rPr>
          <w:rFonts w:eastAsia="Yu Gothic Light"/>
        </w:rPr>
        <w:t>.</w:t>
      </w:r>
    </w:p>
    <w:p w14:paraId="3A46EAC3" w14:textId="59DFB699" w:rsidR="00990B31" w:rsidRPr="009F1BE9" w:rsidRDefault="00990B31" w:rsidP="00990B31">
      <w:pPr>
        <w:pStyle w:val="Heading3"/>
        <w:keepNext w:val="0"/>
        <w:keepLines w:val="0"/>
        <w:rPr>
          <w:rFonts w:eastAsia="Yu Gothic Light"/>
        </w:rPr>
      </w:pPr>
      <w:r w:rsidRPr="00CE6305">
        <w:rPr>
          <w:rFonts w:eastAsia="Yu Gothic Light"/>
          <w:i/>
          <w:iCs/>
        </w:rPr>
        <w:t xml:space="preserve">Book-and-Claim Accounting for </w:t>
      </w:r>
      <w:del w:id="2752" w:author="CARB" w:date="2023-12-19T12:12:00Z">
        <w:r w:rsidR="009F1BE9" w:rsidRPr="00CE6305">
          <w:rPr>
            <w:rFonts w:eastAsia="Yu Gothic Light"/>
            <w:i/>
            <w:iCs/>
          </w:rPr>
          <w:delText>Renewable or</w:delText>
        </w:r>
      </w:del>
      <w:r w:rsidRPr="00CE6305">
        <w:rPr>
          <w:rFonts w:eastAsia="Yu Gothic Light"/>
          <w:i/>
          <w:iCs/>
        </w:rPr>
        <w:t xml:space="preserve"> Low-CI Electricity Supplied as a Transportation Fuel</w:t>
      </w:r>
      <w:ins w:id="2753" w:author="CARB" w:date="2023-12-19T12:12:00Z">
        <w:r w:rsidR="0017301C">
          <w:rPr>
            <w:rFonts w:eastAsia="Yu Gothic Light"/>
            <w:i/>
            <w:iCs/>
          </w:rPr>
          <w:t>, Direct Air Capture projects,</w:t>
        </w:r>
      </w:ins>
      <w:r w:rsidRPr="00CE6305">
        <w:rPr>
          <w:rFonts w:eastAsia="Yu Gothic Light"/>
          <w:i/>
          <w:iCs/>
        </w:rPr>
        <w:t xml:space="preserve"> </w:t>
      </w:r>
      <w:del w:id="2754" w:author="Ira Dassa" w:date="2024-02-10T19:44:00Z">
        <w:r w:rsidRPr="00CE6305" w:rsidDel="00023FCB">
          <w:rPr>
            <w:rFonts w:eastAsia="Yu Gothic Light"/>
            <w:i/>
            <w:iCs/>
          </w:rPr>
          <w:delText xml:space="preserve">or </w:delText>
        </w:r>
      </w:del>
      <w:r w:rsidRPr="00CE6305">
        <w:rPr>
          <w:rFonts w:eastAsia="Yu Gothic Light"/>
          <w:i/>
          <w:iCs/>
        </w:rPr>
        <w:t>Used to Produce Hydrogen</w:t>
      </w:r>
      <w:ins w:id="2755" w:author="CARB" w:date="2023-12-19T12:12:00Z">
        <w:r w:rsidR="0017301C">
          <w:rPr>
            <w:rFonts w:eastAsia="Yu Gothic Light"/>
            <w:i/>
            <w:iCs/>
          </w:rPr>
          <w:t xml:space="preserve"> as a transportation fuel</w:t>
        </w:r>
      </w:ins>
      <w:ins w:id="2756" w:author="Ira Dassa" w:date="2024-02-10T19:44:00Z">
        <w:r w:rsidR="00023FCB">
          <w:rPr>
            <w:rFonts w:eastAsia="Yu Gothic Light"/>
            <w:i/>
            <w:iCs/>
          </w:rPr>
          <w:t xml:space="preserve">, or </w:t>
        </w:r>
        <w:r w:rsidR="008F1441">
          <w:rPr>
            <w:rFonts w:eastAsia="Yu Gothic Light"/>
            <w:i/>
            <w:iCs/>
          </w:rPr>
          <w:t xml:space="preserve">Used to </w:t>
        </w:r>
      </w:ins>
      <w:ins w:id="2757" w:author="Ira Dassa" w:date="2024-02-10T19:45:00Z">
        <w:r w:rsidR="008F1441">
          <w:rPr>
            <w:rFonts w:eastAsia="Yu Gothic Light"/>
            <w:i/>
            <w:iCs/>
          </w:rPr>
          <w:t xml:space="preserve">Produce </w:t>
        </w:r>
      </w:ins>
      <w:ins w:id="2758" w:author="Ira Dassa" w:date="2024-02-16T16:02:00Z">
        <w:r w:rsidR="00EE1E22">
          <w:rPr>
            <w:rFonts w:eastAsia="Yu Gothic Light"/>
            <w:i/>
            <w:iCs/>
          </w:rPr>
          <w:t xml:space="preserve">a </w:t>
        </w:r>
      </w:ins>
      <w:ins w:id="2759" w:author="Ira Dassa" w:date="2024-02-10T19:45:00Z">
        <w:r w:rsidR="008F1441">
          <w:rPr>
            <w:rFonts w:eastAsia="Yu Gothic Light"/>
            <w:i/>
            <w:iCs/>
          </w:rPr>
          <w:t xml:space="preserve">Power-to-Liquid </w:t>
        </w:r>
        <w:r w:rsidR="00E02133">
          <w:rPr>
            <w:rFonts w:eastAsia="Yu Gothic Light"/>
            <w:i/>
            <w:iCs/>
          </w:rPr>
          <w:t>Fuel</w:t>
        </w:r>
      </w:ins>
      <w:r w:rsidRPr="00CE6305">
        <w:rPr>
          <w:rFonts w:eastAsia="Yu Gothic Light"/>
          <w:i/>
          <w:iCs/>
        </w:rPr>
        <w:t>.</w:t>
      </w:r>
      <w:r w:rsidRPr="009F1BE9">
        <w:rPr>
          <w:rFonts w:eastAsia="Yu Gothic Light"/>
        </w:rPr>
        <w:t xml:space="preserve"> Reporting entities may use indirect accounting mechanisms for low-CI electricity supplied as a transportation fuel</w:t>
      </w:r>
      <w:del w:id="2760" w:author="CARB" w:date="2023-12-19T12:12:00Z">
        <w:r w:rsidR="009F1BE9" w:rsidRPr="009F1BE9">
          <w:rPr>
            <w:rFonts w:eastAsia="Yu Gothic Light"/>
          </w:rPr>
          <w:delText xml:space="preserve"> or</w:delText>
        </w:r>
      </w:del>
      <w:ins w:id="2761" w:author="CARB" w:date="2023-12-19T12:12:00Z">
        <w:r w:rsidR="000B2969">
          <w:rPr>
            <w:rFonts w:eastAsia="Yu Gothic Light"/>
          </w:rPr>
          <w:t>,</w:t>
        </w:r>
        <w:r w:rsidRPr="009F1BE9">
          <w:rPr>
            <w:rFonts w:eastAsia="Yu Gothic Light"/>
          </w:rPr>
          <w:t xml:space="preserve"> </w:t>
        </w:r>
      </w:ins>
      <w:r w:rsidRPr="009F1BE9">
        <w:rPr>
          <w:rFonts w:eastAsia="Yu Gothic Light"/>
        </w:rPr>
        <w:t xml:space="preserve"> for hydrogen production </w:t>
      </w:r>
      <w:del w:id="2762" w:author="CARB" w:date="2023-12-19T12:12:00Z">
        <w:r w:rsidR="009F1BE9" w:rsidRPr="009F1BE9">
          <w:rPr>
            <w:rFonts w:eastAsia="Yu Gothic Light"/>
          </w:rPr>
          <w:delText>through electrolysis</w:delText>
        </w:r>
      </w:del>
      <w:ins w:id="2763" w:author="CARB" w:date="2023-12-19T12:12:00Z">
        <w:r w:rsidR="000B2969">
          <w:rPr>
            <w:rFonts w:eastAsia="Yu Gothic Light"/>
          </w:rPr>
          <w:t>and processing</w:t>
        </w:r>
      </w:ins>
      <w:r w:rsidR="000B2969">
        <w:rPr>
          <w:rFonts w:eastAsia="Yu Gothic Light"/>
        </w:rPr>
        <w:t xml:space="preserve"> for </w:t>
      </w:r>
      <w:del w:id="2764" w:author="CARB" w:date="2023-12-19T12:12:00Z">
        <w:r w:rsidR="009F1BE9" w:rsidRPr="009F1BE9">
          <w:rPr>
            <w:rFonts w:eastAsia="Yu Gothic Light"/>
          </w:rPr>
          <w:delText xml:space="preserve">transportation purposes (including </w:delText>
        </w:r>
      </w:del>
      <w:r w:rsidR="000B2969">
        <w:rPr>
          <w:rFonts w:eastAsia="Yu Gothic Light"/>
        </w:rPr>
        <w:t xml:space="preserve">hydrogen </w:t>
      </w:r>
      <w:del w:id="2765" w:author="CARB" w:date="2023-12-19T12:12:00Z">
        <w:r w:rsidR="009F1BE9" w:rsidRPr="009F1BE9">
          <w:rPr>
            <w:rFonts w:eastAsia="Yu Gothic Light"/>
          </w:rPr>
          <w:delText xml:space="preserve">that is </w:delText>
        </w:r>
      </w:del>
      <w:r w:rsidR="000B2969">
        <w:rPr>
          <w:rFonts w:eastAsia="Yu Gothic Light"/>
        </w:rPr>
        <w:t xml:space="preserve">used </w:t>
      </w:r>
      <w:del w:id="2766" w:author="CARB" w:date="2023-12-19T12:12:00Z">
        <w:r w:rsidR="009F1BE9" w:rsidRPr="009F1BE9">
          <w:rPr>
            <w:rFonts w:eastAsia="Yu Gothic Light"/>
          </w:rPr>
          <w:delText>in the production of</w:delText>
        </w:r>
      </w:del>
      <w:ins w:id="2767" w:author="CARB" w:date="2023-12-19T12:12:00Z">
        <w:r w:rsidR="000B2969">
          <w:rPr>
            <w:rFonts w:eastAsia="Yu Gothic Light"/>
          </w:rPr>
          <w:t>as</w:t>
        </w:r>
      </w:ins>
      <w:r w:rsidR="000B2969">
        <w:rPr>
          <w:rFonts w:eastAsia="Yu Gothic Light"/>
        </w:rPr>
        <w:t xml:space="preserve"> a transportation fuel</w:t>
      </w:r>
      <w:del w:id="2768" w:author="CARB" w:date="2023-12-19T12:12:00Z">
        <w:r w:rsidR="009F1BE9" w:rsidRPr="009F1BE9">
          <w:rPr>
            <w:rFonts w:eastAsia="Yu Gothic Light"/>
          </w:rPr>
          <w:delText>),</w:delText>
        </w:r>
      </w:del>
      <w:ins w:id="2769" w:author="CARB" w:date="2023-12-19T12:12:00Z">
        <w:r w:rsidR="000B2969">
          <w:rPr>
            <w:rFonts w:eastAsia="Yu Gothic Light"/>
          </w:rPr>
          <w:t xml:space="preserve">, </w:t>
        </w:r>
        <w:del w:id="2770" w:author="Ira Dassa" w:date="2024-02-10T19:51:00Z">
          <w:r w:rsidR="000B2969" w:rsidDel="00A36EB4">
            <w:rPr>
              <w:rFonts w:eastAsia="Yu Gothic Light"/>
            </w:rPr>
            <w:delText xml:space="preserve">or </w:delText>
          </w:r>
        </w:del>
        <w:r w:rsidR="000B2969">
          <w:rPr>
            <w:rFonts w:eastAsia="Yu Gothic Light"/>
          </w:rPr>
          <w:t>for direct air capture projects</w:t>
        </w:r>
        <w:r w:rsidRPr="009F1BE9">
          <w:rPr>
            <w:rFonts w:eastAsia="Yu Gothic Light"/>
          </w:rPr>
          <w:t>,</w:t>
        </w:r>
      </w:ins>
      <w:ins w:id="2771" w:author="Ira Dassa" w:date="2024-02-10T19:48:00Z">
        <w:r w:rsidR="000F7C1A">
          <w:rPr>
            <w:rFonts w:eastAsia="Yu Gothic Light"/>
          </w:rPr>
          <w:t xml:space="preserve"> or for the production of </w:t>
        </w:r>
      </w:ins>
      <w:ins w:id="2772" w:author="Ira Dassa" w:date="2024-02-16T16:02:00Z">
        <w:r w:rsidR="00EE1E22">
          <w:rPr>
            <w:rFonts w:eastAsia="Yu Gothic Light"/>
          </w:rPr>
          <w:t xml:space="preserve">a </w:t>
        </w:r>
      </w:ins>
      <w:ins w:id="2773" w:author="Ira Dassa" w:date="2024-02-10T19:48:00Z">
        <w:r w:rsidR="000F7C1A">
          <w:rPr>
            <w:rFonts w:eastAsia="Yu Gothic Light"/>
          </w:rPr>
          <w:t>power-to-liquid fuel</w:t>
        </w:r>
      </w:ins>
      <w:ins w:id="2774" w:author="Ira Dassa" w:date="2024-02-10T19:49:00Z">
        <w:r w:rsidR="006C0B28">
          <w:rPr>
            <w:rFonts w:eastAsia="Yu Gothic Light"/>
          </w:rPr>
          <w:t>,</w:t>
        </w:r>
      </w:ins>
      <w:r w:rsidRPr="009F1BE9">
        <w:rPr>
          <w:rFonts w:eastAsia="Yu Gothic Light"/>
        </w:rPr>
        <w:t xml:space="preserve"> provided the conditions set forth below are met:</w:t>
      </w:r>
    </w:p>
    <w:p w14:paraId="4DA91BA6" w14:textId="5AD9F873" w:rsidR="00990B31" w:rsidRPr="009F1BE9" w:rsidRDefault="009F1BE9" w:rsidP="00990B31">
      <w:pPr>
        <w:pStyle w:val="Heading4"/>
        <w:keepNext w:val="0"/>
        <w:keepLines w:val="0"/>
        <w:rPr>
          <w:rFonts w:eastAsia="Yu Gothic Light"/>
        </w:rPr>
      </w:pPr>
      <w:del w:id="2775" w:author="CARB" w:date="2023-12-19T12:12:00Z">
        <w:r w:rsidRPr="009F1BE9">
          <w:rPr>
            <w:rFonts w:eastAsia="Yu Gothic Light"/>
          </w:rPr>
          <w:delText>Reporting entities may report low-CI</w:delText>
        </w:r>
      </w:del>
      <w:ins w:id="2776" w:author="CARB" w:date="2023-12-19T12:12:00Z">
        <w:r w:rsidR="00990B31" w:rsidRPr="009F1BE9">
          <w:rPr>
            <w:rFonts w:eastAsia="Yu Gothic Light"/>
          </w:rPr>
          <w:t xml:space="preserve"> </w:t>
        </w:r>
        <w:r w:rsidR="001F276A">
          <w:rPr>
            <w:rFonts w:eastAsia="Yu Gothic Light"/>
          </w:rPr>
          <w:t>For</w:t>
        </w:r>
      </w:ins>
      <w:r w:rsidR="001F276A">
        <w:rPr>
          <w:rFonts w:eastAsia="Yu Gothic Light"/>
        </w:rPr>
        <w:t xml:space="preserve"> electricity used as a transportation fuel</w:t>
      </w:r>
      <w:del w:id="2777" w:author="CARB" w:date="2023-12-19T12:12:00Z">
        <w:r w:rsidRPr="009F1BE9">
          <w:rPr>
            <w:rFonts w:eastAsia="Yu Gothic Light"/>
          </w:rPr>
          <w:delText xml:space="preserve"> or as an input to hydrogen production delivered through</w:delText>
        </w:r>
      </w:del>
      <w:ins w:id="2778" w:author="Ira Dassa" w:date="2024-02-10T20:23:00Z">
        <w:r w:rsidR="002F6E7F">
          <w:rPr>
            <w:rFonts w:eastAsia="Yu Gothic Light"/>
          </w:rPr>
          <w:t xml:space="preserve"> </w:t>
        </w:r>
      </w:ins>
      <w:ins w:id="2779" w:author="Ira Dassa" w:date="2024-02-10T19:55:00Z">
        <w:r w:rsidR="000D7484">
          <w:rPr>
            <w:rFonts w:eastAsia="Yu Gothic Light"/>
          </w:rPr>
          <w:t xml:space="preserve">or as an input to </w:t>
        </w:r>
        <w:r w:rsidR="00614A8A">
          <w:rPr>
            <w:rFonts w:eastAsia="Yu Gothic Light"/>
          </w:rPr>
          <w:t>power-to-liquid fuel production</w:t>
        </w:r>
      </w:ins>
      <w:ins w:id="2780" w:author="CARB" w:date="2023-12-19T12:12:00Z">
        <w:r w:rsidR="001F276A">
          <w:rPr>
            <w:rFonts w:eastAsia="Yu Gothic Light"/>
          </w:rPr>
          <w:t>,</w:t>
        </w:r>
      </w:ins>
      <w:r w:rsidR="001F276A">
        <w:rPr>
          <w:rFonts w:eastAsia="Yu Gothic Light"/>
        </w:rPr>
        <w:t xml:space="preserve"> t</w:t>
      </w:r>
      <w:r w:rsidR="00990B31" w:rsidRPr="009F1BE9">
        <w:rPr>
          <w:rFonts w:eastAsia="Yu Gothic Light"/>
        </w:rPr>
        <w:t>he</w:t>
      </w:r>
      <w:del w:id="2781" w:author="CARB" w:date="2023-12-19T12:12:00Z">
        <w:r w:rsidRPr="009F1BE9">
          <w:rPr>
            <w:rFonts w:eastAsia="Yu Gothic Light"/>
          </w:rPr>
          <w:delText xml:space="preserve"> grid without regard to physical traceability if it meets all requirements of this subarticle. The</w:delText>
        </w:r>
      </w:del>
      <w:r w:rsidR="00990B31" w:rsidRPr="009F1BE9">
        <w:rPr>
          <w:rFonts w:eastAsia="Yu Gothic Light"/>
        </w:rPr>
        <w:t xml:space="preserve"> low-CI electricity must be supplied to the grid within a California Balancing Authority (or local balancing authority for </w:t>
      </w:r>
      <w:del w:id="2782" w:author="Ira Dassa" w:date="2024-02-10T19:57:00Z">
        <w:r w:rsidR="00990B31" w:rsidRPr="009F1BE9" w:rsidDel="00F56ED3">
          <w:rPr>
            <w:rFonts w:eastAsia="Yu Gothic Light"/>
          </w:rPr>
          <w:delText>hydrogen</w:delText>
        </w:r>
      </w:del>
      <w:ins w:id="2783" w:author="Ira Dassa" w:date="2024-02-10T19:57:00Z">
        <w:r w:rsidR="00F56ED3">
          <w:rPr>
            <w:rFonts w:eastAsia="Yu Gothic Light"/>
          </w:rPr>
          <w:t xml:space="preserve">power-to-liquid </w:t>
        </w:r>
      </w:ins>
      <w:ins w:id="2784" w:author="Ira Dassa" w:date="2024-02-10T20:40:00Z">
        <w:r w:rsidR="00EC46F9">
          <w:rPr>
            <w:rFonts w:eastAsia="Yu Gothic Light"/>
          </w:rPr>
          <w:t>fue</w:t>
        </w:r>
      </w:ins>
      <w:ins w:id="2785" w:author="Ira Dassa" w:date="2024-02-10T19:57:00Z">
        <w:r w:rsidR="00F56ED3">
          <w:rPr>
            <w:rFonts w:eastAsia="Yu Gothic Light"/>
          </w:rPr>
          <w:t>l</w:t>
        </w:r>
      </w:ins>
      <w:r w:rsidR="00990B31" w:rsidRPr="009F1BE9">
        <w:rPr>
          <w:rFonts w:eastAsia="Yu Gothic Light"/>
        </w:rPr>
        <w:t xml:space="preserve"> produced outside of California) or alternatively, meet the requirements of California Public Utilities Code section 399.16, subdivision (b)(1). Such book-and-claim accounting for low-CI electricity may span only three quarters. If a low-CI electricity quantity (and all associated environmental attributes, including a beneficial CI) is supplied to the grid in the first calendar quarter, the quantity claimed for LCFS reporting must be matched to grid electricity used as a transportation fuel or for </w:t>
      </w:r>
      <w:del w:id="2786" w:author="Ira Dassa" w:date="2024-02-10T19:58:00Z">
        <w:r w:rsidR="00990B31" w:rsidRPr="009F1BE9" w:rsidDel="00B73F80">
          <w:rPr>
            <w:rFonts w:eastAsia="Yu Gothic Light"/>
          </w:rPr>
          <w:delText>hydrogen</w:delText>
        </w:r>
      </w:del>
      <w:ins w:id="2787" w:author="Ira Dassa" w:date="2024-02-10T19:58:00Z">
        <w:r w:rsidR="00B73F80">
          <w:rPr>
            <w:rFonts w:eastAsia="Yu Gothic Light"/>
          </w:rPr>
          <w:t>power-to-liquid fuel</w:t>
        </w:r>
      </w:ins>
      <w:r w:rsidR="00990B31" w:rsidRPr="009F1BE9">
        <w:rPr>
          <w:rFonts w:eastAsia="Yu Gothic Light"/>
        </w:rPr>
        <w:t xml:space="preserve"> production no later than the end of the third calendar quarter. After that period is over, any unmatched low-CI electricity quantities expire for the purpose of LCFS reporting.</w:t>
      </w:r>
    </w:p>
    <w:p w14:paraId="6B967CDA" w14:textId="67AC1088" w:rsidR="00990B31" w:rsidRPr="009F1BE9" w:rsidRDefault="00990B31" w:rsidP="00990B31">
      <w:pPr>
        <w:pStyle w:val="Heading4"/>
        <w:keepNext w:val="0"/>
        <w:keepLines w:val="0"/>
        <w:rPr>
          <w:rFonts w:eastAsia="Yu Gothic Light"/>
        </w:rPr>
      </w:pPr>
      <w:r w:rsidRPr="009F1BE9">
        <w:rPr>
          <w:rFonts w:eastAsia="Yu Gothic Light"/>
        </w:rPr>
        <w:t>Low-CI electricity</w:t>
      </w:r>
      <w:ins w:id="2788" w:author="CARB" w:date="2023-12-19T12:12:00Z">
        <w:r w:rsidR="001F276A">
          <w:rPr>
            <w:rFonts w:eastAsia="Yu Gothic Light"/>
          </w:rPr>
          <w:t xml:space="preserve"> used as a transportation fuel</w:t>
        </w:r>
      </w:ins>
      <w:ins w:id="2789" w:author="Ira Dassa" w:date="2024-02-10T19:56:00Z">
        <w:r w:rsidR="00C43C5D">
          <w:rPr>
            <w:rFonts w:eastAsia="Yu Gothic Light"/>
          </w:rPr>
          <w:t xml:space="preserve"> or as an input to power-to-liquid fuel production</w:t>
        </w:r>
      </w:ins>
      <w:r w:rsidRPr="009F1BE9">
        <w:rPr>
          <w:rFonts w:eastAsia="Yu Gothic Light"/>
        </w:rPr>
        <w:t xml:space="preserve"> can be indirectly supplied through a green tariff program (including the Green Tariff Shared Renewables program described in California Public Utilities Code Section 2831-2833) or other contractual electricity supply relationship that meets the following requirements:</w:t>
      </w:r>
    </w:p>
    <w:p w14:paraId="0740B754" w14:textId="77777777" w:rsidR="00990B31" w:rsidRPr="009F1BE9" w:rsidRDefault="00990B31" w:rsidP="00990B31">
      <w:pPr>
        <w:pStyle w:val="Heading5"/>
        <w:keepNext w:val="0"/>
        <w:keepLines w:val="0"/>
        <w:rPr>
          <w:rFonts w:eastAsia="Yu Gothic Light"/>
        </w:rPr>
      </w:pPr>
      <w:r w:rsidRPr="009F1BE9">
        <w:rPr>
          <w:rFonts w:eastAsia="Yu Gothic Light"/>
        </w:rPr>
        <w:t xml:space="preserve">Electricity is generated by, or supplied under contract to, the pathway applicant for all environmental attributes of the claimed electricity. In order to substantiate low-CI electricity claims, the applicant must make contracts available to the Executive Officer, upon request, to demonstrate that the electricity meets the requirements of this </w:t>
      </w:r>
      <w:proofErr w:type="spellStart"/>
      <w:r w:rsidRPr="009F1BE9">
        <w:rPr>
          <w:rFonts w:eastAsia="Yu Gothic Light"/>
        </w:rPr>
        <w:t>subarticle</w:t>
      </w:r>
      <w:proofErr w:type="spellEnd"/>
      <w:r w:rsidRPr="009F1BE9">
        <w:rPr>
          <w:rFonts w:eastAsia="Yu Gothic Light"/>
        </w:rPr>
        <w:t xml:space="preserve">. </w:t>
      </w:r>
      <w:r w:rsidRPr="009F1BE9">
        <w:rPr>
          <w:rFonts w:eastAsia="Yu Gothic Light"/>
        </w:rPr>
        <w:lastRenderedPageBreak/>
        <w:t>Generation invoices or metering records are required to substantiate the quantity of low-CI electricity produced from the renewable assets. Monthly invoices must be unredacted copies of originals showing electricity sourced (in kWh) and contracted price;</w:t>
      </w:r>
    </w:p>
    <w:p w14:paraId="58C5B601" w14:textId="62E586B1" w:rsidR="00990B31" w:rsidRPr="009F1BE9" w:rsidRDefault="00990B31" w:rsidP="00990B31">
      <w:pPr>
        <w:pStyle w:val="Heading5"/>
        <w:keepNext w:val="0"/>
        <w:keepLines w:val="0"/>
        <w:rPr>
          <w:rFonts w:eastAsia="Yu Gothic Light"/>
        </w:rPr>
      </w:pPr>
      <w:r w:rsidRPr="009F1BE9">
        <w:rPr>
          <w:rFonts w:eastAsia="Yu Gothic Light"/>
        </w:rPr>
        <w:t>All electricity procured by any LSE for the purpose of claiming a lower CI must be in addition to that required for compliance with the California Renewables Portfolio Standard (described in California Public Utilities Code sections 399.11-399.32</w:t>
      </w:r>
      <w:del w:id="2790" w:author="CARB" w:date="2023-12-19T12:12:00Z">
        <w:r w:rsidR="009F1BE9" w:rsidRPr="009F1BE9">
          <w:rPr>
            <w:rFonts w:eastAsia="Yu Gothic Light"/>
          </w:rPr>
          <w:delText>) or, for hydrogen produced outside of California,</w:delText>
        </w:r>
      </w:del>
      <w:ins w:id="2791" w:author="CARB" w:date="2023-12-19T12:12:00Z">
        <w:r w:rsidRPr="009F1BE9">
          <w:rPr>
            <w:rFonts w:eastAsia="Yu Gothic Light"/>
          </w:rPr>
          <w:t>)</w:t>
        </w:r>
      </w:ins>
      <w:ins w:id="2792" w:author="Ira Dassa" w:date="2024-02-10T20:00:00Z">
        <w:r w:rsidR="00BE6A5D">
          <w:rPr>
            <w:rFonts w:eastAsia="Yu Gothic Light"/>
          </w:rPr>
          <w:t xml:space="preserve"> or, for power-to-liquid fuel produced outside California</w:t>
        </w:r>
      </w:ins>
      <w:ins w:id="2793" w:author="CARB" w:date="2023-12-19T12:12:00Z">
        <w:r w:rsidRPr="009F1BE9">
          <w:rPr>
            <w:rFonts w:eastAsia="Yu Gothic Light"/>
          </w:rPr>
          <w:t>,</w:t>
        </w:r>
      </w:ins>
      <w:r w:rsidRPr="009F1BE9">
        <w:rPr>
          <w:rFonts w:eastAsia="Yu Gothic Light"/>
        </w:rPr>
        <w:t xml:space="preserve"> in addition to local renewable portfolio requirements;</w:t>
      </w:r>
    </w:p>
    <w:p w14:paraId="33E42FD0" w14:textId="377F907B" w:rsidR="00990B31" w:rsidRPr="009F1BE9" w:rsidRDefault="00990B31" w:rsidP="00990B31">
      <w:pPr>
        <w:pStyle w:val="Heading5"/>
        <w:keepNext w:val="0"/>
        <w:keepLines w:val="0"/>
        <w:rPr>
          <w:rFonts w:eastAsia="Yu Gothic Light"/>
        </w:rPr>
      </w:pPr>
      <w:r w:rsidRPr="009F1BE9">
        <w:rPr>
          <w:rFonts w:eastAsia="Yu Gothic Light"/>
        </w:rPr>
        <w:t xml:space="preserve">Renewable energy certificates or other environmental attributes associated with the electricity, if any, are </w:t>
      </w:r>
      <w:del w:id="2794" w:author="CARB" w:date="2023-12-19T12:12:00Z">
        <w:r w:rsidR="009F1BE9" w:rsidRPr="009F1BE9">
          <w:rPr>
            <w:rFonts w:eastAsia="Yu Gothic Light"/>
          </w:rPr>
          <w:delText xml:space="preserve">retired and </w:delText>
        </w:r>
      </w:del>
      <w:r w:rsidRPr="1D99422B">
        <w:rPr>
          <w:rFonts w:eastAsia="Yu Gothic Light"/>
        </w:rPr>
        <w:t xml:space="preserve">not </w:t>
      </w:r>
      <w:ins w:id="2795" w:author="CARB" w:date="2023-12-19T12:12:00Z">
        <w:r w:rsidRPr="1D99422B">
          <w:rPr>
            <w:rFonts w:eastAsia="Yu Gothic Light"/>
          </w:rPr>
          <w:t xml:space="preserve">issued credits or </w:t>
        </w:r>
      </w:ins>
      <w:r w:rsidRPr="1D99422B">
        <w:rPr>
          <w:rFonts w:eastAsia="Yu Gothic Light"/>
        </w:rPr>
        <w:t xml:space="preserve">claimed </w:t>
      </w:r>
      <w:r w:rsidRPr="009F1BE9">
        <w:rPr>
          <w:rFonts w:eastAsia="Yu Gothic Light"/>
        </w:rPr>
        <w:t>under any other</w:t>
      </w:r>
      <w:ins w:id="2796" w:author="CARB" w:date="2023-12-19T12:12:00Z">
        <w:r w:rsidRPr="009F1BE9">
          <w:rPr>
            <w:rFonts w:eastAsia="Yu Gothic Light"/>
          </w:rPr>
          <w:t xml:space="preserve"> </w:t>
        </w:r>
        <w:r w:rsidRPr="1D99422B">
          <w:rPr>
            <w:rFonts w:eastAsia="Yu Gothic Light"/>
          </w:rPr>
          <w:t>voluntary or mandatory</w:t>
        </w:r>
      </w:ins>
      <w:r w:rsidRPr="1D99422B">
        <w:rPr>
          <w:rFonts w:eastAsia="Yu Gothic Light"/>
        </w:rPr>
        <w:t xml:space="preserve"> </w:t>
      </w:r>
      <w:r w:rsidRPr="009F1BE9">
        <w:rPr>
          <w:rFonts w:eastAsia="Yu Gothic Light"/>
        </w:rPr>
        <w:t>program with the exception of the federal RFS, and the market-based compliance mechanism set forth in title 17, California Code of Regulations Chapter 1, Subchapter 10, article 5 (commencing with section 95800). Retirement of renewable energy credits for the purpose of demonstrating Green Tariff Shared Renewables procurement to the California Public Utilities Commission does not constitute a double claim.</w:t>
      </w:r>
    </w:p>
    <w:p w14:paraId="511DCDA8" w14:textId="77777777" w:rsidR="00C05040" w:rsidRPr="00C05040" w:rsidRDefault="00C05040" w:rsidP="00893322">
      <w:pPr>
        <w:pStyle w:val="Heading4"/>
        <w:keepNext w:val="0"/>
        <w:keepLines w:val="0"/>
        <w:rPr>
          <w:ins w:id="2797" w:author="CARB" w:date="2023-12-19T12:12:00Z"/>
        </w:rPr>
      </w:pPr>
      <w:ins w:id="2798" w:author="CARB" w:date="2023-12-19T12:12:00Z">
        <w:r w:rsidRPr="00C05040">
          <w:t>For direct air capture projects or for hydrogen used as a transportation fuel, low-CI electricity must meet the following criteria:</w:t>
        </w:r>
      </w:ins>
    </w:p>
    <w:p w14:paraId="6D3777B1" w14:textId="5655BDF9" w:rsidR="00DD0938" w:rsidRPr="009625E6" w:rsidRDefault="00802D04" w:rsidP="00893322">
      <w:pPr>
        <w:pStyle w:val="Heading5"/>
        <w:keepNext w:val="0"/>
        <w:keepLines w:val="0"/>
        <w:rPr>
          <w:ins w:id="2799" w:author="CARB" w:date="2023-12-19T12:12:00Z"/>
        </w:rPr>
      </w:pPr>
      <w:ins w:id="2800" w:author="CARB" w:date="2023-12-19T12:12:00Z">
        <w:r w:rsidRPr="009625E6">
          <w:t>The low-CI electricity must be supplied to the grid within the local balancing authority where the electricity is consumed or delivered to that local balancing authority without substitution consistent with the requirements of California Public Utilities Code section 399.16, subdivision (b)(1).</w:t>
        </w:r>
      </w:ins>
    </w:p>
    <w:p w14:paraId="1F97D210" w14:textId="77777777" w:rsidR="00502504" w:rsidRPr="009625E6" w:rsidRDefault="00502504" w:rsidP="00893322">
      <w:pPr>
        <w:pStyle w:val="Heading5"/>
        <w:keepNext w:val="0"/>
        <w:keepLines w:val="0"/>
        <w:rPr>
          <w:ins w:id="2801" w:author="CARB" w:date="2023-12-19T12:12:00Z"/>
        </w:rPr>
      </w:pPr>
      <w:ins w:id="2802" w:author="CARB" w:date="2023-12-19T12:12:00Z">
        <w:r w:rsidRPr="009625E6">
          <w:t>The pathway holder or the project operator must be the first contracted entity for procuring the low-CI electricity.</w:t>
        </w:r>
      </w:ins>
    </w:p>
    <w:p w14:paraId="4B32F342" w14:textId="64080B05" w:rsidR="00802D04" w:rsidRPr="009625E6" w:rsidRDefault="00502504" w:rsidP="00893322">
      <w:pPr>
        <w:pStyle w:val="Heading5"/>
        <w:keepNext w:val="0"/>
        <w:keepLines w:val="0"/>
        <w:rPr>
          <w:ins w:id="2803" w:author="CARB" w:date="2023-12-19T12:12:00Z"/>
        </w:rPr>
      </w:pPr>
      <w:ins w:id="2804" w:author="CARB" w:date="2023-12-19T12:12:00Z">
        <w:r w:rsidRPr="009625E6">
          <w:t>Low-CI electricity must be supplied by new or expanded low-CI electricity that begins new or expanded production on or after January 1, 2022, or within three years of the start of the hydrogen production facility or direct air capture project, whichever is later.</w:t>
        </w:r>
      </w:ins>
    </w:p>
    <w:p w14:paraId="4FF7D8A2" w14:textId="76CF9FB6" w:rsidR="00502504" w:rsidRPr="009625E6" w:rsidRDefault="00EC7EEB" w:rsidP="00893322">
      <w:pPr>
        <w:pStyle w:val="Heading5"/>
        <w:keepNext w:val="0"/>
        <w:keepLines w:val="0"/>
        <w:rPr>
          <w:ins w:id="2805" w:author="CARB" w:date="2023-12-19T12:12:00Z"/>
        </w:rPr>
      </w:pPr>
      <w:ins w:id="2806" w:author="CARB" w:date="2023-12-19T12:12:00Z">
        <w:r w:rsidRPr="009625E6">
          <w:lastRenderedPageBreak/>
          <w:t>Such book-and-claim accounting for low-CI electricity may span only one quarter. If a low-CI electricity quantity (and all associated environmental attributes, including a beneficial CI) is supplied to the grid in the first calendar quarter, the quantity claimed for LCFS reporting in the same calendar quarter. After that period is over, any unmatched low-CI electricity quantities expire for the purposes of LCFS reporting.</w:t>
        </w:r>
      </w:ins>
    </w:p>
    <w:p w14:paraId="5F6466D7" w14:textId="329F30A6" w:rsidR="009625E6" w:rsidRPr="009625E6" w:rsidRDefault="009625E6" w:rsidP="00893322">
      <w:pPr>
        <w:pStyle w:val="Heading5"/>
        <w:keepNext w:val="0"/>
        <w:keepLines w:val="0"/>
        <w:rPr>
          <w:ins w:id="2807" w:author="CARB" w:date="2023-12-19T12:12:00Z"/>
        </w:rPr>
      </w:pPr>
      <w:ins w:id="2808" w:author="CARB" w:date="2023-12-19T12:12:00Z">
        <w:r w:rsidRPr="009625E6">
          <w:t xml:space="preserve">Any renewable energy certificates or other environmental attributes associated with the energy are not issued credits or claimed produced, or are retired and not claimed under any other voluntary or mandatory program with the exception of the federal </w:t>
        </w:r>
        <w:r w:rsidRPr="00514B34">
          <w:rPr>
            <w:color w:val="auto"/>
          </w:rPr>
          <w:t>RFS,</w:t>
        </w:r>
        <w:r w:rsidR="00435DC0">
          <w:rPr>
            <w:color w:val="auto"/>
          </w:rPr>
          <w:t xml:space="preserve"> incentives under the Infrastructure Investments and Jobs Act or the Inflation Reduction Act, </w:t>
        </w:r>
        <w:r w:rsidRPr="00514B34">
          <w:rPr>
            <w:color w:val="auto"/>
          </w:rPr>
          <w:t xml:space="preserve">and </w:t>
        </w:r>
        <w:r w:rsidRPr="009625E6">
          <w:t>the market-based compliance mechanism set forth in title 17, California Code of Regulations Chapter 1, Subchapter 10, article 5 (commencing with section 95800).</w:t>
        </w:r>
      </w:ins>
    </w:p>
    <w:p w14:paraId="540B042C" w14:textId="77777777" w:rsidR="00990B31" w:rsidRPr="009F1BE9" w:rsidRDefault="00990B31" w:rsidP="00990B31">
      <w:pPr>
        <w:pStyle w:val="Heading3"/>
        <w:keepNext w:val="0"/>
        <w:keepLines w:val="0"/>
        <w:rPr>
          <w:rFonts w:eastAsia="Yu Gothic Light"/>
        </w:rPr>
      </w:pPr>
      <w:r w:rsidRPr="00CE6305">
        <w:rPr>
          <w:rFonts w:eastAsia="Yu Gothic Light"/>
          <w:i/>
          <w:iCs/>
        </w:rPr>
        <w:t>Book-and-Claim Accounting for Pipeline-Injected Biomethane Used as a Transportation Fuel or to Produce Hydrogen.</w:t>
      </w:r>
      <w:r w:rsidRPr="009F1BE9">
        <w:rPr>
          <w:rFonts w:eastAsia="Yu Gothic Light"/>
        </w:rPr>
        <w:t xml:space="preserve"> Indirect accounting may be used for RNG used as a transportation fuel or to produce hydrogen for transportation purposes (including hydrogen that is used in the production of a transportation fuel), provided the conditions set forth below are met:</w:t>
      </w:r>
    </w:p>
    <w:p w14:paraId="45ABDC02" w14:textId="48A758A5" w:rsidR="00990B31" w:rsidRDefault="00990B31" w:rsidP="00990B31">
      <w:pPr>
        <w:pStyle w:val="Heading4"/>
        <w:keepNext w:val="0"/>
        <w:keepLines w:val="0"/>
        <w:rPr>
          <w:rFonts w:eastAsia="Yu Gothic Light"/>
        </w:rPr>
      </w:pPr>
      <w:r w:rsidRPr="009F1BE9">
        <w:rPr>
          <w:rFonts w:eastAsia="Yu Gothic Light"/>
        </w:rPr>
        <w:t xml:space="preserve">RNG injected into the common carrier pipeline in North America (and thus </w:t>
      </w:r>
      <w:proofErr w:type="gramStart"/>
      <w:r w:rsidRPr="009F1BE9">
        <w:rPr>
          <w:rFonts w:eastAsia="Yu Gothic Light"/>
        </w:rPr>
        <w:t>comingled</w:t>
      </w:r>
      <w:proofErr w:type="gramEnd"/>
      <w:r w:rsidRPr="009F1BE9">
        <w:rPr>
          <w:rFonts w:eastAsia="Yu Gothic Light"/>
        </w:rPr>
        <w:t xml:space="preserve"> with fossil natural gas) can be reported as dispensed as bio-CNG, bio-LNG, or bio-L-CNG, or as an input to hydrogen production, without regards to physical traceability. Entities may report natural gas as RNG within only a three-quarter time span. If a quantity of RNG (and all associated environmental attributes, including a beneficial CI) is pipeline-injected in the first calendar quarter, the quantity claimed for LCFS reporting must be matched to natural gas sold in California as RNG no later than the end of the third calendar quarter. After that period is over, any unmatched RNG quantities expire for the purpose of LCFS reporting.</w:t>
      </w:r>
    </w:p>
    <w:p w14:paraId="54EAC095" w14:textId="27DBC5A2" w:rsidR="00503651" w:rsidRDefault="1A52EC36" w:rsidP="00893322">
      <w:pPr>
        <w:pStyle w:val="Heading4"/>
        <w:keepNext w:val="0"/>
        <w:keepLines w:val="0"/>
        <w:rPr>
          <w:ins w:id="2809" w:author="CARB" w:date="2023-12-19T12:12:00Z"/>
        </w:rPr>
      </w:pPr>
      <w:ins w:id="2810" w:author="CARB" w:date="2023-12-19T12:12:00Z">
        <w:r>
          <w:t>B</w:t>
        </w:r>
        <w:r w:rsidR="00990B31">
          <w:t xml:space="preserve">iomethane </w:t>
        </w:r>
        <w:r w:rsidR="5E9E6EE6">
          <w:t xml:space="preserve">reported under fuel pathways </w:t>
        </w:r>
        <w:r w:rsidR="005A0EC2">
          <w:t>associated with projects</w:t>
        </w:r>
        <w:r w:rsidR="5E9E6EE6">
          <w:t xml:space="preserve"> </w:t>
        </w:r>
        <w:r w:rsidR="1B4617B1">
          <w:t>that break ground</w:t>
        </w:r>
        <w:r w:rsidR="5E9E6EE6">
          <w:t xml:space="preserve"> after </w:t>
        </w:r>
        <w:r w:rsidR="2D818FF5">
          <w:t>December 31, 2029</w:t>
        </w:r>
        <w:r w:rsidR="2399B8DD">
          <w:t xml:space="preserve">, </w:t>
        </w:r>
        <w:r w:rsidR="00990B31">
          <w:t>injected into the common carrier pipeline</w:t>
        </w:r>
        <w:r w:rsidR="2399B8DD">
          <w:t>,</w:t>
        </w:r>
        <w:r w:rsidR="00990B31">
          <w:t xml:space="preserve"> and claimed indirectly under the LCFS program for use as bio-CNG, bio-LNG, or bio-L-CNG in CNG vehicles</w:t>
        </w:r>
        <w:r w:rsidR="37EAA39B">
          <w:t xml:space="preserve"> or as an input to hydrogen production</w:t>
        </w:r>
        <w:r w:rsidR="00990B31">
          <w:t xml:space="preserve"> must demonstrate compliance with the following requirements</w:t>
        </w:r>
        <w:r w:rsidR="00503651">
          <w:t>:</w:t>
        </w:r>
      </w:ins>
    </w:p>
    <w:p w14:paraId="6488BC0F" w14:textId="48EEBE90" w:rsidR="00503651" w:rsidRDefault="00503651" w:rsidP="00893322">
      <w:pPr>
        <w:pStyle w:val="Heading5"/>
        <w:keepNext w:val="0"/>
        <w:keepLines w:val="0"/>
        <w:numPr>
          <w:ilvl w:val="0"/>
          <w:numId w:val="0"/>
        </w:numPr>
        <w:rPr>
          <w:ins w:id="2811" w:author="CARB" w:date="2023-12-19T12:12:00Z"/>
        </w:rPr>
      </w:pPr>
    </w:p>
    <w:p w14:paraId="6D241243" w14:textId="78459BE4" w:rsidR="00990B31" w:rsidRPr="00F62DE5" w:rsidRDefault="00F0119F" w:rsidP="00893322">
      <w:pPr>
        <w:pStyle w:val="Heading5"/>
        <w:keepNext w:val="0"/>
        <w:keepLines w:val="0"/>
        <w:rPr>
          <w:ins w:id="2812" w:author="CARB" w:date="2023-12-19T12:12:00Z"/>
        </w:rPr>
      </w:pPr>
      <w:ins w:id="2813" w:author="CARB" w:date="2023-12-19T12:12:00Z">
        <w:r>
          <w:lastRenderedPageBreak/>
          <w:t>Starting</w:t>
        </w:r>
        <w:r w:rsidR="5F6C634C">
          <w:t xml:space="preserve"> Jan</w:t>
        </w:r>
        <w:r>
          <w:t>uary</w:t>
        </w:r>
        <w:r w:rsidR="5F6C634C">
          <w:t xml:space="preserve"> 1, </w:t>
        </w:r>
        <w:proofErr w:type="gramStart"/>
        <w:r w:rsidR="5F6C634C">
          <w:t>204</w:t>
        </w:r>
        <w:r w:rsidR="320E604A">
          <w:t>1</w:t>
        </w:r>
        <w:proofErr w:type="gramEnd"/>
        <w:r w:rsidR="5F6C634C">
          <w:t xml:space="preserve"> for bio-CNG, bio-LNG and bio-L-CNG pathways, and Jan</w:t>
        </w:r>
        <w:r>
          <w:t>uary</w:t>
        </w:r>
        <w:r w:rsidR="5F6C634C">
          <w:t xml:space="preserve"> 1, 204</w:t>
        </w:r>
        <w:r w:rsidR="7FA833C9">
          <w:t>6</w:t>
        </w:r>
        <w:r w:rsidR="5F6C634C">
          <w:t xml:space="preserve"> for biomethane </w:t>
        </w:r>
        <w:r w:rsidR="4AFC6A22">
          <w:t>used as an input</w:t>
        </w:r>
        <w:r w:rsidR="3FE22271">
          <w:t xml:space="preserve"> to hydrogen production</w:t>
        </w:r>
        <w:r>
          <w:t>, t</w:t>
        </w:r>
        <w:r w:rsidR="00990B31">
          <w:t>he entity reporting biomethane must demonstrate that the pipeline or pipelines along the delivery path physically flow from the initial injection point toward the fuel dispensing facility at least 50 percent of the time on an annual basis. Entities may report natural gas as RNG within only a three-quarter time span. If a quantity of RNG (and all associated environmental attributes, including a beneficial CI) is pipeline-injected in the first calendar quarter, the quantity claimed for LCFS reporting must be matched to natural gas sold in California as RNG no later than the end of the third calendar quarter. After that period is over, any unmatched RNG quantities expire for the purpose of LCFS reporting.</w:t>
        </w:r>
      </w:ins>
    </w:p>
    <w:p w14:paraId="1BDD96DE" w14:textId="33D6A244" w:rsidR="00990B31" w:rsidRDefault="00990B31" w:rsidP="00990B31">
      <w:pPr>
        <w:pStyle w:val="Heading4"/>
        <w:keepNext w:val="0"/>
        <w:keepLines w:val="0"/>
        <w:rPr>
          <w:ins w:id="2814" w:author="CARB" w:date="2023-12-19T12:12:00Z"/>
          <w:rFonts w:eastAsia="Yu Gothic Light"/>
        </w:rPr>
      </w:pPr>
      <w:r w:rsidRPr="009F1BE9">
        <w:rPr>
          <w:rFonts w:eastAsia="Yu Gothic Light"/>
        </w:rPr>
        <w:t xml:space="preserve">To substantiate RNG quantities injected into the pipeline for dispensing as bio-CNG, bio-LNG, or bio-L-CNG or as an input to hydrogen production, the pathway application and subsequent Annual Fuel Pathway Reports must include the following documents linking the environmental attributes of RNG (in MMBtu or </w:t>
      </w:r>
      <w:proofErr w:type="spellStart"/>
      <w:r w:rsidRPr="009F1BE9">
        <w:rPr>
          <w:rFonts w:eastAsia="Yu Gothic Light"/>
        </w:rPr>
        <w:t>Therms</w:t>
      </w:r>
      <w:proofErr w:type="spellEnd"/>
      <w:r w:rsidRPr="009F1BE9">
        <w:rPr>
          <w:rFonts w:eastAsia="Yu Gothic Light"/>
        </w:rPr>
        <w:t xml:space="preserve">) with corresponding quantities of natural gas withdrawn: </w:t>
      </w:r>
      <w:del w:id="2815" w:author="CARB" w:date="2023-12-19T12:12:00Z">
        <w:r w:rsidR="009F1BE9" w:rsidRPr="009F1BE9">
          <w:rPr>
            <w:rFonts w:eastAsia="Yu Gothic Light"/>
          </w:rPr>
          <w:delText>u</w:delText>
        </w:r>
      </w:del>
    </w:p>
    <w:p w14:paraId="1EF18650" w14:textId="4C1BCD8A" w:rsidR="00990B31" w:rsidRDefault="00990B31">
      <w:pPr>
        <w:pStyle w:val="Heading5"/>
        <w:keepNext w:val="0"/>
        <w:keepLines w:val="0"/>
        <w:numPr>
          <w:numberingChange w:id="2816" w:author="CARB" w:date="2023-12-19T12:12:00Z" w:original="(%4:2:3:)"/>
        </w:numPr>
        <w:rPr>
          <w:rFonts w:eastAsia="Yu Gothic Light"/>
        </w:rPr>
        <w:pPrChange w:id="2817" w:author="CARB" w:date="2023-12-19T12:12:00Z">
          <w:pPr>
            <w:pStyle w:val="Heading4"/>
            <w:keepNext w:val="0"/>
            <w:keepLines w:val="0"/>
          </w:pPr>
        </w:pPrChange>
      </w:pPr>
      <w:ins w:id="2818" w:author="CARB" w:date="2023-12-19T12:12:00Z">
        <w:r>
          <w:rPr>
            <w:rFonts w:eastAsia="Yu Gothic Light"/>
          </w:rPr>
          <w:t>U</w:t>
        </w:r>
      </w:ins>
      <w:r w:rsidRPr="009F1BE9">
        <w:rPr>
          <w:rFonts w:eastAsia="Yu Gothic Light"/>
        </w:rPr>
        <w:t>nredacted monthly invoices showing the quantities of RNG (in MMBtu) sourced and the contracted price per unit;</w:t>
      </w:r>
      <w:del w:id="2819" w:author="CARB" w:date="2023-12-19T12:12:00Z">
        <w:r w:rsidR="009F1BE9" w:rsidRPr="009F1BE9">
          <w:rPr>
            <w:rFonts w:eastAsia="Yu Gothic Light"/>
          </w:rPr>
          <w:delText xml:space="preserve"> and the unredacted contract by which the fuel pathway holder obtained the environmental attributes.</w:delText>
        </w:r>
      </w:del>
    </w:p>
    <w:p w14:paraId="32BA5F5D" w14:textId="4EC738B7" w:rsidR="00990B31" w:rsidRDefault="00990B31" w:rsidP="00F62DE5">
      <w:pPr>
        <w:pStyle w:val="Heading5"/>
        <w:keepNext w:val="0"/>
        <w:keepLines w:val="0"/>
        <w:rPr>
          <w:ins w:id="2820" w:author="CARB" w:date="2023-12-19T12:12:00Z"/>
          <w:rFonts w:eastAsia="Yu Gothic Light"/>
        </w:rPr>
      </w:pPr>
      <w:ins w:id="2821" w:author="CARB" w:date="2023-12-19T12:12:00Z">
        <w:r>
          <w:rPr>
            <w:rFonts w:eastAsia="Yu Gothic Light"/>
          </w:rPr>
          <w:t>U</w:t>
        </w:r>
        <w:r w:rsidRPr="009F1BE9">
          <w:rPr>
            <w:rFonts w:eastAsia="Yu Gothic Light"/>
          </w:rPr>
          <w:t>nredacted contract by which the fuel pathway holder obtained the environmental attributes.</w:t>
        </w:r>
      </w:ins>
    </w:p>
    <w:p w14:paraId="32E94462" w14:textId="73159940" w:rsidR="00990B31" w:rsidRPr="00CE1C1A" w:rsidRDefault="00331942" w:rsidP="00335AA1">
      <w:pPr>
        <w:pStyle w:val="Heading4"/>
        <w:keepNext w:val="0"/>
        <w:keepLines w:val="0"/>
        <w:rPr>
          <w:ins w:id="2822" w:author="CARB" w:date="2023-12-19T12:12:00Z"/>
        </w:rPr>
      </w:pPr>
      <w:ins w:id="2823" w:author="CARB" w:date="2023-12-19T12:12:00Z">
        <w:r>
          <w:t>Starting January 1, 2041 for bio-CNG, bio-LNG and bio-L-CNG pathways, and January 1, 2046 for biomethane used as an input to hydrogen production, t</w:t>
        </w:r>
        <w:r w:rsidR="00990B31">
          <w:t>o substantiate RNG quantities injected into the pipeline for dispensing as bio-CNG, bio-LNG, or bio-L-CNG</w:t>
        </w:r>
        <w:r w:rsidR="2D818FF5">
          <w:t xml:space="preserve"> under fuel pathways </w:t>
        </w:r>
        <w:r w:rsidR="005A0EC2">
          <w:t xml:space="preserve">associated with projects </w:t>
        </w:r>
        <w:r w:rsidR="1B4617B1">
          <w:t>that break ground</w:t>
        </w:r>
        <w:r w:rsidR="2D818FF5">
          <w:t xml:space="preserve"> after December 31, 2029</w:t>
        </w:r>
        <w:r w:rsidR="00990B31">
          <w:t>, the pathway application and subsequent Annual Fuel Pathway Reports must include the</w:t>
        </w:r>
        <w:r w:rsidR="00E32905">
          <w:t xml:space="preserve"> documents required by </w:t>
        </w:r>
        <w:r w:rsidR="00F910BF" w:rsidRPr="009625E6">
          <w:t>section 95</w:t>
        </w:r>
        <w:r w:rsidR="00FE3B8B">
          <w:t>488.8(</w:t>
        </w:r>
        <w:proofErr w:type="spellStart"/>
        <w:r w:rsidR="00FE3B8B">
          <w:t>i</w:t>
        </w:r>
        <w:proofErr w:type="spellEnd"/>
        <w:r w:rsidR="00FE3B8B">
          <w:t>)(2)</w:t>
        </w:r>
        <w:r w:rsidR="00E921B7">
          <w:t>(C) as well as the</w:t>
        </w:r>
        <w:r w:rsidR="00990B31">
          <w:t xml:space="preserve"> following documents</w:t>
        </w:r>
        <w:r w:rsidR="5D4DDAA6">
          <w:t>.</w:t>
        </w:r>
      </w:ins>
    </w:p>
    <w:p w14:paraId="55AE446B" w14:textId="5CA91779" w:rsidR="00990B31" w:rsidRPr="00F62DE5" w:rsidRDefault="00990B31" w:rsidP="00F62DE5">
      <w:pPr>
        <w:pStyle w:val="Heading5"/>
        <w:keepNext w:val="0"/>
        <w:keepLines w:val="0"/>
        <w:rPr>
          <w:ins w:id="2824" w:author="CARB" w:date="2023-12-19T12:12:00Z"/>
        </w:rPr>
      </w:pPr>
      <w:ins w:id="2825" w:author="CARB" w:date="2023-12-19T12:12:00Z">
        <w:r>
          <w:t>Monthly pipeline nomination reports for each pipeline along the delivery path</w:t>
        </w:r>
        <w:r w:rsidR="005A0EC2">
          <w:t>.</w:t>
        </w:r>
      </w:ins>
    </w:p>
    <w:p w14:paraId="1983B2E3" w14:textId="77777777" w:rsidR="00990B31" w:rsidRPr="009F1BE9" w:rsidRDefault="00990B31" w:rsidP="00990B31">
      <w:pPr>
        <w:pStyle w:val="Heading4"/>
        <w:keepNext w:val="0"/>
        <w:keepLines w:val="0"/>
        <w:numPr>
          <w:numberingChange w:id="2826" w:author="CARB" w:date="2023-12-19T12:12:00Z" w:original="(%4:3:3:)"/>
        </w:numPr>
        <w:rPr>
          <w:rFonts w:eastAsia="Yu Gothic Light"/>
        </w:rPr>
      </w:pPr>
      <w:r w:rsidRPr="14D6E132">
        <w:rPr>
          <w:rFonts w:eastAsia="Yu Gothic Light"/>
          <w:i/>
        </w:rPr>
        <w:t>Attestations Regarding Environmental Attributes</w:t>
      </w:r>
      <w:r w:rsidRPr="14D6E132">
        <w:rPr>
          <w:rFonts w:eastAsia="Yu Gothic Light"/>
        </w:rPr>
        <w:t>.</w:t>
      </w:r>
    </w:p>
    <w:p w14:paraId="6C726529" w14:textId="0B521C12" w:rsidR="00990B31" w:rsidRPr="009F1BE9" w:rsidRDefault="00990B31" w:rsidP="00990B31">
      <w:pPr>
        <w:pStyle w:val="Heading5"/>
        <w:keepNext w:val="0"/>
        <w:keepLines w:val="0"/>
        <w:rPr>
          <w:rFonts w:eastAsia="Yu Gothic Light"/>
        </w:rPr>
      </w:pPr>
      <w:r w:rsidRPr="00CE6305">
        <w:rPr>
          <w:rFonts w:eastAsia="Yu Gothic Light"/>
          <w:i/>
          <w:iCs/>
        </w:rPr>
        <w:lastRenderedPageBreak/>
        <w:t>Upstream Attestations.</w:t>
      </w:r>
      <w:r w:rsidRPr="009F1BE9">
        <w:rPr>
          <w:rFonts w:eastAsia="Yu Gothic Light"/>
        </w:rPr>
        <w:t xml:space="preserve"> An entity reporting any RNG as a transportation fuel in LRT-CBTS, and a fuel pathway holder using biogas or biomethane as feedstock or process energy, must obtain and keep attestations from each upstream party collectively demonstrating that (a) the entity claiming the environmental attributes has the exclusive right to claim environmental attributes associated with the sale or use of the biogas or biomethane, and (b) </w:t>
      </w:r>
      <w:ins w:id="2827" w:author="CARB" w:date="2023-12-19T12:12:00Z">
        <w:r w:rsidRPr="1D99422B">
          <w:rPr>
            <w:rFonts w:eastAsia="Yu Gothic Light"/>
          </w:rPr>
          <w:t xml:space="preserve">no entity has been issued credits based on </w:t>
        </w:r>
      </w:ins>
      <w:r w:rsidRPr="009F1BE9">
        <w:rPr>
          <w:rFonts w:eastAsia="Yu Gothic Light"/>
        </w:rPr>
        <w:t xml:space="preserve">the environmental attributes </w:t>
      </w:r>
      <w:del w:id="2828" w:author="CARB" w:date="2023-12-19T12:12:00Z">
        <w:r w:rsidR="009F1BE9" w:rsidRPr="009F1BE9">
          <w:rPr>
            <w:rFonts w:eastAsia="Yu Gothic Light"/>
          </w:rPr>
          <w:delText xml:space="preserve">have not been used or claimed </w:delText>
        </w:r>
      </w:del>
      <w:r w:rsidRPr="009F1BE9">
        <w:rPr>
          <w:rFonts w:eastAsia="Yu Gothic Light"/>
        </w:rPr>
        <w:t xml:space="preserve">in any other </w:t>
      </w:r>
      <w:ins w:id="2829" w:author="CARB" w:date="2023-12-19T12:12:00Z">
        <w:r w:rsidRPr="1D99422B">
          <w:rPr>
            <w:rFonts w:eastAsia="Yu Gothic Light"/>
          </w:rPr>
          <w:t xml:space="preserve">voluntary or mandatory  </w:t>
        </w:r>
      </w:ins>
      <w:r w:rsidRPr="009F1BE9">
        <w:rPr>
          <w:rFonts w:eastAsia="Yu Gothic Light"/>
        </w:rPr>
        <w:t>program</w:t>
      </w:r>
      <w:del w:id="2830" w:author="CARB" w:date="2023-12-19T12:12:00Z">
        <w:r w:rsidR="009F1BE9" w:rsidRPr="009F1BE9">
          <w:rPr>
            <w:rFonts w:eastAsia="Yu Gothic Light"/>
          </w:rPr>
          <w:delText xml:space="preserve"> or jurisdictions</w:delText>
        </w:r>
      </w:del>
      <w:r w:rsidRPr="009F1BE9">
        <w:rPr>
          <w:rFonts w:eastAsia="Yu Gothic Light"/>
        </w:rPr>
        <w:t xml:space="preserve"> with the exception of the federal RFS, and the market-based compliance mechanism set forth in title 17, California Code of Regulations Chapter 1, Subchapter 10, article 5 (commencing with section 95800). </w:t>
      </w:r>
      <w:del w:id="2831" w:author="CARB" w:date="2023-12-19T12:12:00Z">
        <w:r w:rsidR="009F1BE9" w:rsidRPr="009F1BE9">
          <w:rPr>
            <w:rFonts w:eastAsia="Yu Gothic Light"/>
          </w:rPr>
          <w:delText>The</w:delText>
        </w:r>
      </w:del>
      <w:ins w:id="2832" w:author="CARB" w:date="2023-12-19T12:12:00Z">
        <w:r>
          <w:rPr>
            <w:rFonts w:eastAsia="Yu Gothic Light"/>
          </w:rPr>
          <w:t xml:space="preserve">The upstream parties must maintain the attestations. </w:t>
        </w:r>
        <w:r w:rsidRPr="009F1BE9">
          <w:rPr>
            <w:rFonts w:eastAsia="Yu Gothic Light"/>
          </w:rPr>
          <w:t xml:space="preserve">The </w:t>
        </w:r>
        <w:r>
          <w:rPr>
            <w:rFonts w:eastAsia="Yu Gothic Light"/>
          </w:rPr>
          <w:t xml:space="preserve">reporting </w:t>
        </w:r>
        <w:proofErr w:type="gramStart"/>
        <w:r>
          <w:rPr>
            <w:rFonts w:eastAsia="Yu Gothic Light"/>
          </w:rPr>
          <w:t>entities’</w:t>
        </w:r>
        <w:proofErr w:type="gramEnd"/>
        <w:r>
          <w:rPr>
            <w:rFonts w:eastAsia="Yu Gothic Light"/>
          </w:rPr>
          <w:t xml:space="preserve"> and the upstream parties’</w:t>
        </w:r>
      </w:ins>
      <w:r>
        <w:rPr>
          <w:rFonts w:eastAsia="Yu Gothic Light"/>
        </w:rPr>
        <w:t xml:space="preserve"> </w:t>
      </w:r>
      <w:r w:rsidRPr="009F1BE9">
        <w:rPr>
          <w:rFonts w:eastAsia="Yu Gothic Light"/>
        </w:rPr>
        <w:t>attestations must be made available to the Executive Officer or a verifier upon request. The inability to promptly produce the attestations constitutes ground for credit invalidation pursuant to section 95495.</w:t>
      </w:r>
    </w:p>
    <w:p w14:paraId="7B9FC6A9" w14:textId="77777777" w:rsidR="00990B31" w:rsidRPr="009F1BE9" w:rsidRDefault="00990B31" w:rsidP="00990B31">
      <w:pPr>
        <w:pStyle w:val="Heading5"/>
        <w:keepNext w:val="0"/>
        <w:keepLines w:val="0"/>
        <w:rPr>
          <w:rFonts w:eastAsia="Yu Gothic Light"/>
        </w:rPr>
      </w:pPr>
      <w:r w:rsidRPr="00CE6305">
        <w:rPr>
          <w:rFonts w:eastAsia="Yu Gothic Light"/>
          <w:i/>
          <w:iCs/>
        </w:rPr>
        <w:t>Attestation to CARB.</w:t>
      </w:r>
      <w:r w:rsidRPr="009F1BE9">
        <w:rPr>
          <w:rFonts w:eastAsia="Yu Gothic Light"/>
        </w:rPr>
        <w:t xml:space="preserve"> An officer of any entity reporting biomethane in LRT-CBTS under the provisions of section 95488.8(</w:t>
      </w:r>
      <w:proofErr w:type="spellStart"/>
      <w:r w:rsidRPr="009F1BE9">
        <w:rPr>
          <w:rFonts w:eastAsia="Yu Gothic Light"/>
        </w:rPr>
        <w:t>i</w:t>
      </w:r>
      <w:proofErr w:type="spellEnd"/>
      <w:r w:rsidRPr="009F1BE9">
        <w:rPr>
          <w:rFonts w:eastAsia="Yu Gothic Light"/>
        </w:rPr>
        <w:t>)(2), and an officer of any fuel pathway holder claiming use of biogas or biomethane as process energy under the provisions of section 95488.8(h)(2), must annually submit the following attestation to the Executive Officer:</w:t>
      </w:r>
    </w:p>
    <w:p w14:paraId="3B952978" w14:textId="77777777" w:rsidR="00990B31" w:rsidRPr="00762ECE" w:rsidRDefault="00990B31" w:rsidP="00EE6A79">
      <w:pPr>
        <w:autoSpaceDE w:val="0"/>
        <w:autoSpaceDN w:val="0"/>
        <w:adjustRightInd w:val="0"/>
        <w:spacing w:after="0"/>
        <w:rPr>
          <w:rFonts w:eastAsiaTheme="minorEastAsia" w:cs="Arial"/>
          <w:sz w:val="20"/>
          <w:szCs w:val="20"/>
        </w:rPr>
      </w:pPr>
      <w:r w:rsidRPr="00762ECE">
        <w:rPr>
          <w:rFonts w:eastAsiaTheme="minorEastAsia" w:cs="Arial"/>
          <w:sz w:val="20"/>
          <w:szCs w:val="20"/>
        </w:rPr>
        <w:t>I certify that to the extent that the gas used in the fuel pathway or supplied as transportation fuel is characterized as biomethane, __________ (entity name) owns the exclusive rights to the corresponding environmental attributes.</w:t>
      </w:r>
    </w:p>
    <w:p w14:paraId="6464C5F8" w14:textId="77777777" w:rsidR="00990B31" w:rsidRPr="00762ECE" w:rsidRDefault="00990B31" w:rsidP="00EE6A79">
      <w:pPr>
        <w:autoSpaceDE w:val="0"/>
        <w:autoSpaceDN w:val="0"/>
        <w:adjustRightInd w:val="0"/>
        <w:spacing w:after="0"/>
        <w:rPr>
          <w:rFonts w:eastAsiaTheme="minorEastAsia" w:cs="Arial"/>
          <w:sz w:val="20"/>
          <w:szCs w:val="20"/>
        </w:rPr>
      </w:pPr>
    </w:p>
    <w:p w14:paraId="090BB215" w14:textId="77777777" w:rsidR="00990B31" w:rsidRPr="00762ECE" w:rsidRDefault="00990B31" w:rsidP="00EE6A79">
      <w:pPr>
        <w:autoSpaceDE w:val="0"/>
        <w:autoSpaceDN w:val="0"/>
        <w:adjustRightInd w:val="0"/>
        <w:spacing w:after="0"/>
        <w:rPr>
          <w:rFonts w:eastAsiaTheme="minorEastAsia" w:cs="Arial"/>
          <w:sz w:val="20"/>
          <w:szCs w:val="20"/>
        </w:rPr>
      </w:pPr>
      <w:r w:rsidRPr="00762ECE">
        <w:rPr>
          <w:rFonts w:eastAsiaTheme="minorEastAsia" w:cs="Arial"/>
          <w:sz w:val="20"/>
          <w:szCs w:val="20"/>
        </w:rPr>
        <w:t xml:space="preserve"> __________ (entity name) has not sold, transferred, or retired those environmental attributes in any program or jurisdiction other than the federal RFS. </w:t>
      </w:r>
    </w:p>
    <w:p w14:paraId="20BB9431" w14:textId="77777777" w:rsidR="00990B31" w:rsidRPr="00762ECE" w:rsidRDefault="00990B31" w:rsidP="00EE6A79">
      <w:pPr>
        <w:autoSpaceDE w:val="0"/>
        <w:autoSpaceDN w:val="0"/>
        <w:adjustRightInd w:val="0"/>
        <w:spacing w:after="0"/>
        <w:rPr>
          <w:rFonts w:eastAsiaTheme="minorEastAsia" w:cs="Arial"/>
          <w:sz w:val="20"/>
          <w:szCs w:val="20"/>
        </w:rPr>
      </w:pPr>
    </w:p>
    <w:p w14:paraId="5730D6FE" w14:textId="77777777" w:rsidR="00990B31" w:rsidRPr="00762ECE" w:rsidRDefault="00990B31" w:rsidP="00EE6A79">
      <w:pPr>
        <w:autoSpaceDE w:val="0"/>
        <w:autoSpaceDN w:val="0"/>
        <w:adjustRightInd w:val="0"/>
        <w:spacing w:after="0"/>
        <w:rPr>
          <w:rFonts w:eastAsiaTheme="minorEastAsia" w:cs="Arial"/>
          <w:sz w:val="20"/>
          <w:szCs w:val="20"/>
        </w:rPr>
      </w:pPr>
      <w:r w:rsidRPr="00762ECE">
        <w:rPr>
          <w:rFonts w:eastAsiaTheme="minorEastAsia" w:cs="Arial"/>
          <w:sz w:val="20"/>
          <w:szCs w:val="20"/>
        </w:rPr>
        <w:t>Based on diligent inquiry and review of contracts and attestations from our business partners, I certify under penalty of perjury under the laws of the State of California that no other party has or will sell, transfer, or retire the environmental attributes corresponding to the biomethane for which _______(entity name) claims credit in the LCFS program.</w:t>
      </w:r>
    </w:p>
    <w:p w14:paraId="07B4BB26" w14:textId="77777777" w:rsidR="00990B31" w:rsidRPr="00762ECE" w:rsidRDefault="00990B31" w:rsidP="00EE6A79">
      <w:pPr>
        <w:autoSpaceDE w:val="0"/>
        <w:autoSpaceDN w:val="0"/>
        <w:adjustRightInd w:val="0"/>
        <w:spacing w:after="0"/>
        <w:rPr>
          <w:rFonts w:eastAsiaTheme="minorEastAsia" w:cs="Arial"/>
          <w:sz w:val="20"/>
          <w:szCs w:val="20"/>
        </w:rPr>
      </w:pPr>
    </w:p>
    <w:p w14:paraId="3B7C515C" w14:textId="680B8AE5" w:rsidR="00990B31" w:rsidRPr="00762ECE" w:rsidRDefault="00990B31" w:rsidP="00EE6A79">
      <w:pPr>
        <w:autoSpaceDE w:val="0"/>
        <w:autoSpaceDN w:val="0"/>
        <w:adjustRightInd w:val="0"/>
        <w:spacing w:after="0"/>
        <w:rPr>
          <w:rFonts w:eastAsiaTheme="minorEastAsia" w:cs="Arial"/>
          <w:sz w:val="20"/>
          <w:szCs w:val="20"/>
        </w:rPr>
      </w:pPr>
      <w:r w:rsidRPr="00762ECE">
        <w:rPr>
          <w:rFonts w:eastAsiaTheme="minorEastAsia" w:cs="Arial"/>
          <w:sz w:val="20"/>
          <w:szCs w:val="20"/>
        </w:rPr>
        <w:t>______________________________</w:t>
      </w:r>
      <w:r>
        <w:rPr>
          <w:rFonts w:eastAsiaTheme="minorEastAsia" w:cs="Arial"/>
          <w:sz w:val="20"/>
          <w:szCs w:val="20"/>
        </w:rPr>
        <w:tab/>
      </w:r>
      <w:r w:rsidRPr="00762ECE">
        <w:rPr>
          <w:rFonts w:eastAsiaTheme="minorEastAsia" w:cs="Arial"/>
          <w:sz w:val="20"/>
          <w:szCs w:val="20"/>
        </w:rPr>
        <w:t>______________________________</w:t>
      </w:r>
      <w:r>
        <w:rPr>
          <w:rFonts w:eastAsiaTheme="minorEastAsia" w:cs="Arial"/>
          <w:sz w:val="20"/>
          <w:szCs w:val="20"/>
        </w:rPr>
        <w:tab/>
      </w:r>
      <w:r w:rsidRPr="00762ECE">
        <w:rPr>
          <w:rFonts w:eastAsiaTheme="minorEastAsia" w:cs="Arial"/>
          <w:sz w:val="20"/>
          <w:szCs w:val="20"/>
        </w:rPr>
        <w:t>__________</w:t>
      </w:r>
      <w:del w:id="2833" w:author="CARB" w:date="2023-12-19T12:12:00Z">
        <w:r w:rsidR="002F26D8" w:rsidRPr="00762ECE">
          <w:rPr>
            <w:rFonts w:eastAsiaTheme="minorEastAsia" w:cs="Arial"/>
            <w:sz w:val="20"/>
            <w:szCs w:val="20"/>
          </w:rPr>
          <w:delText xml:space="preserve">     </w:delText>
        </w:r>
      </w:del>
    </w:p>
    <w:p w14:paraId="2B4A04E0" w14:textId="77777777" w:rsidR="00990B31" w:rsidRDefault="00990B31" w:rsidP="00EE6A79">
      <w:pPr>
        <w:autoSpaceDE w:val="0"/>
        <w:autoSpaceDN w:val="0"/>
        <w:adjustRightInd w:val="0"/>
        <w:spacing w:after="0"/>
        <w:rPr>
          <w:rFonts w:eastAsiaTheme="minorEastAsia" w:cs="Arial"/>
          <w:sz w:val="20"/>
          <w:szCs w:val="20"/>
        </w:rPr>
      </w:pPr>
      <w:r w:rsidRPr="00762ECE">
        <w:rPr>
          <w:rFonts w:eastAsiaTheme="minorEastAsia" w:cs="Arial"/>
          <w:sz w:val="20"/>
          <w:szCs w:val="20"/>
        </w:rPr>
        <w:t>Signature</w:t>
      </w:r>
      <w:r>
        <w:rPr>
          <w:rFonts w:eastAsiaTheme="minorEastAsia" w:cs="Arial"/>
          <w:sz w:val="20"/>
          <w:szCs w:val="20"/>
        </w:rPr>
        <w:tab/>
      </w:r>
      <w:r>
        <w:rPr>
          <w:rFonts w:eastAsiaTheme="minorEastAsia" w:cs="Arial"/>
          <w:sz w:val="20"/>
          <w:szCs w:val="20"/>
        </w:rPr>
        <w:tab/>
      </w:r>
      <w:r>
        <w:rPr>
          <w:rFonts w:eastAsiaTheme="minorEastAsia" w:cs="Arial"/>
          <w:sz w:val="20"/>
          <w:szCs w:val="20"/>
        </w:rPr>
        <w:tab/>
      </w:r>
      <w:r>
        <w:rPr>
          <w:rFonts w:eastAsiaTheme="minorEastAsia" w:cs="Arial"/>
          <w:sz w:val="20"/>
          <w:szCs w:val="20"/>
        </w:rPr>
        <w:tab/>
      </w:r>
      <w:r w:rsidRPr="00762ECE">
        <w:rPr>
          <w:rFonts w:eastAsiaTheme="minorEastAsia" w:cs="Arial"/>
          <w:sz w:val="20"/>
          <w:szCs w:val="20"/>
        </w:rPr>
        <w:t>Print Name &amp; Title</w:t>
      </w:r>
      <w:r>
        <w:rPr>
          <w:rFonts w:eastAsiaTheme="minorEastAsia" w:cs="Arial"/>
          <w:sz w:val="20"/>
          <w:szCs w:val="20"/>
        </w:rPr>
        <w:tab/>
      </w:r>
      <w:r>
        <w:rPr>
          <w:rFonts w:eastAsiaTheme="minorEastAsia" w:cs="Arial"/>
          <w:sz w:val="20"/>
          <w:szCs w:val="20"/>
        </w:rPr>
        <w:tab/>
      </w:r>
      <w:r>
        <w:rPr>
          <w:rFonts w:eastAsiaTheme="minorEastAsia" w:cs="Arial"/>
          <w:sz w:val="20"/>
          <w:szCs w:val="20"/>
        </w:rPr>
        <w:tab/>
      </w:r>
      <w:r w:rsidRPr="00762ECE">
        <w:rPr>
          <w:rFonts w:eastAsiaTheme="minorEastAsia" w:cs="Arial"/>
          <w:sz w:val="20"/>
          <w:szCs w:val="20"/>
        </w:rPr>
        <w:t>Date</w:t>
      </w:r>
    </w:p>
    <w:p w14:paraId="1DDC616A" w14:textId="77777777" w:rsidR="009F1BE9" w:rsidRPr="009F1BE9" w:rsidRDefault="009F1BE9" w:rsidP="00F701A2">
      <w:pPr>
        <w:pStyle w:val="Heading2"/>
        <w:keepNext w:val="0"/>
        <w:keepLines w:val="0"/>
        <w:spacing w:line="259" w:lineRule="auto"/>
        <w:rPr>
          <w:del w:id="2834" w:author="CARB" w:date="2023-12-19T12:12:00Z"/>
          <w:rFonts w:eastAsia="Yu Gothic Light"/>
        </w:rPr>
      </w:pPr>
      <w:del w:id="2835" w:author="CARB" w:date="2023-12-19T12:12:00Z">
        <w:r w:rsidRPr="006924F9">
          <w:rPr>
            <w:rFonts w:eastAsia="Yu Gothic Light"/>
            <w:i/>
            <w:iCs/>
          </w:rPr>
          <w:delText>Measurement Accuracy</w:delText>
        </w:r>
        <w:r w:rsidRPr="009F1BE9">
          <w:rPr>
            <w:rFonts w:eastAsia="Yu Gothic Light"/>
          </w:rPr>
          <w:delText>.</w:delText>
        </w:r>
      </w:del>
    </w:p>
    <w:p w14:paraId="2A91DA67" w14:textId="77777777" w:rsidR="009F1BE9" w:rsidRPr="009F1BE9" w:rsidRDefault="009F1BE9" w:rsidP="00F701A2">
      <w:pPr>
        <w:pStyle w:val="Heading3"/>
        <w:keepNext w:val="0"/>
        <w:keepLines w:val="0"/>
        <w:spacing w:line="259" w:lineRule="auto"/>
        <w:rPr>
          <w:del w:id="2836" w:author="CARB" w:date="2023-12-19T12:12:00Z"/>
          <w:rFonts w:eastAsia="Yu Gothic Light"/>
        </w:rPr>
      </w:pPr>
      <w:del w:id="2837" w:author="CARB" w:date="2023-12-19T12:12:00Z">
        <w:r w:rsidRPr="006924F9">
          <w:rPr>
            <w:rFonts w:eastAsia="Yu Gothic Light"/>
            <w:i/>
            <w:iCs/>
          </w:rPr>
          <w:delText>Calibration Requirement.</w:delText>
        </w:r>
        <w:r w:rsidRPr="009F1BE9">
          <w:rPr>
            <w:rFonts w:eastAsia="Yu Gothic Light"/>
          </w:rPr>
          <w:delText xml:space="preserve"> All measurement devices that log or record data for use in fuel pathway applications must comply with the manufacturer-recommended calibration frequency and precision requirements. If </w:delText>
        </w:r>
        <w:r w:rsidRPr="009F1BE9">
          <w:rPr>
            <w:rFonts w:eastAsia="Yu Gothic Light"/>
          </w:rPr>
          <w:lastRenderedPageBreak/>
          <w:delText>manufacturer-recommendations are not provided, the measurement devices must be calibrated every six years.</w:delText>
        </w:r>
      </w:del>
    </w:p>
    <w:p w14:paraId="3874726B" w14:textId="77777777" w:rsidR="009F1BE9" w:rsidRPr="009F1BE9" w:rsidRDefault="009F1BE9" w:rsidP="00F701A2">
      <w:pPr>
        <w:pStyle w:val="Heading3"/>
        <w:keepNext w:val="0"/>
        <w:keepLines w:val="0"/>
        <w:spacing w:line="259" w:lineRule="auto"/>
        <w:rPr>
          <w:del w:id="2838" w:author="CARB" w:date="2023-12-19T12:12:00Z"/>
          <w:rFonts w:eastAsia="Yu Gothic Light"/>
        </w:rPr>
      </w:pPr>
      <w:del w:id="2839" w:author="CARB" w:date="2023-12-19T12:12:00Z">
        <w:r w:rsidRPr="006924F9">
          <w:rPr>
            <w:rFonts w:eastAsia="Yu Gothic Light"/>
            <w:i/>
            <w:iCs/>
          </w:rPr>
          <w:delText>Requests to Postpone Calibration.</w:delText>
        </w:r>
        <w:r w:rsidRPr="009F1BE9">
          <w:rPr>
            <w:rFonts w:eastAsia="Yu Gothic Light"/>
          </w:rPr>
          <w:delText xml:space="preserve"> For units and processes that operate continuously with infrequent outages, it may not be possible to meet manufacturer-recommended calibration deadlines for measurement devices. In such cases, the owner or operator may submit a written request to the Executive Officer to postpone calibration or inspection until the next scheduled maintenance outage. Such postponements are subject to the procedures of subsections (A) through (B) below and must be documented in the monitoring plan.</w:delText>
        </w:r>
      </w:del>
    </w:p>
    <w:p w14:paraId="665633E8" w14:textId="77777777" w:rsidR="009F1BE9" w:rsidRPr="009F1BE9" w:rsidRDefault="009F1BE9" w:rsidP="00F701A2">
      <w:pPr>
        <w:pStyle w:val="Heading4"/>
        <w:keepNext w:val="0"/>
        <w:keepLines w:val="0"/>
        <w:spacing w:line="259" w:lineRule="auto"/>
        <w:rPr>
          <w:del w:id="2840" w:author="CARB" w:date="2023-12-19T12:12:00Z"/>
          <w:rFonts w:eastAsia="Yu Gothic Light"/>
        </w:rPr>
      </w:pPr>
      <w:del w:id="2841" w:author="CARB" w:date="2023-12-19T12:12:00Z">
        <w:r w:rsidRPr="009F1BE9">
          <w:rPr>
            <w:rFonts w:eastAsia="Yu Gothic Light"/>
          </w:rPr>
          <w:delText>A written request for postponement must be submitted to the Executive Officer not less than 30 days before the required calibration, recalibration or inspection date. The Executive Officer may request additional documentation to validate the operator's claim that the device meets the accuracy requirements of this section. The operator shall provide any additional documentation to CARB within ten (10) business days of a request by CARB.</w:delText>
        </w:r>
      </w:del>
    </w:p>
    <w:p w14:paraId="14123E99" w14:textId="77777777" w:rsidR="009F1BE9" w:rsidRPr="009F1BE9" w:rsidRDefault="009F1BE9" w:rsidP="00F701A2">
      <w:pPr>
        <w:pStyle w:val="Heading4"/>
        <w:keepNext w:val="0"/>
        <w:keepLines w:val="0"/>
        <w:spacing w:line="259" w:lineRule="auto"/>
        <w:rPr>
          <w:del w:id="2842" w:author="CARB" w:date="2023-12-19T12:12:00Z"/>
          <w:rFonts w:eastAsia="Yu Gothic Light"/>
        </w:rPr>
      </w:pPr>
      <w:del w:id="2843" w:author="CARB" w:date="2023-12-19T12:12:00Z">
        <w:r w:rsidRPr="009F1BE9">
          <w:rPr>
            <w:rFonts w:eastAsia="Yu Gothic Light"/>
          </w:rPr>
          <w:delText>The request must include:</w:delText>
        </w:r>
      </w:del>
    </w:p>
    <w:p w14:paraId="1AF83BF7" w14:textId="77777777" w:rsidR="009F1BE9" w:rsidRPr="009F1BE9" w:rsidRDefault="009F1BE9" w:rsidP="00F701A2">
      <w:pPr>
        <w:pStyle w:val="Heading5"/>
        <w:keepNext w:val="0"/>
        <w:keepLines w:val="0"/>
        <w:spacing w:line="259" w:lineRule="auto"/>
        <w:rPr>
          <w:del w:id="2844" w:author="CARB" w:date="2023-12-19T12:12:00Z"/>
          <w:rFonts w:eastAsia="Yu Gothic Light"/>
        </w:rPr>
      </w:pPr>
      <w:del w:id="2845" w:author="CARB" w:date="2023-12-19T12:12:00Z">
        <w:r w:rsidRPr="009F1BE9">
          <w:rPr>
            <w:rFonts w:eastAsia="Yu Gothic Light"/>
          </w:rPr>
          <w:delText>The date of the required calibration, recalibration, or inspection;</w:delText>
        </w:r>
      </w:del>
    </w:p>
    <w:p w14:paraId="4021380A" w14:textId="77777777" w:rsidR="009F1BE9" w:rsidRPr="009F1BE9" w:rsidRDefault="009F1BE9" w:rsidP="00F701A2">
      <w:pPr>
        <w:pStyle w:val="Heading5"/>
        <w:keepNext w:val="0"/>
        <w:keepLines w:val="0"/>
        <w:spacing w:line="259" w:lineRule="auto"/>
        <w:rPr>
          <w:del w:id="2846" w:author="CARB" w:date="2023-12-19T12:12:00Z"/>
          <w:rFonts w:eastAsia="Yu Gothic Light"/>
        </w:rPr>
      </w:pPr>
      <w:del w:id="2847" w:author="CARB" w:date="2023-12-19T12:12:00Z">
        <w:r w:rsidRPr="009F1BE9">
          <w:rPr>
            <w:rFonts w:eastAsia="Yu Gothic Light"/>
          </w:rPr>
          <w:delText>The date of the last calibration or inspection;</w:delText>
        </w:r>
      </w:del>
    </w:p>
    <w:p w14:paraId="556FB225" w14:textId="77777777" w:rsidR="009F1BE9" w:rsidRPr="009F1BE9" w:rsidRDefault="009F1BE9" w:rsidP="00F701A2">
      <w:pPr>
        <w:pStyle w:val="Heading5"/>
        <w:keepNext w:val="0"/>
        <w:keepLines w:val="0"/>
        <w:spacing w:line="259" w:lineRule="auto"/>
        <w:rPr>
          <w:del w:id="2848" w:author="CARB" w:date="2023-12-19T12:12:00Z"/>
          <w:rFonts w:eastAsia="Yu Gothic Light"/>
        </w:rPr>
      </w:pPr>
      <w:del w:id="2849" w:author="CARB" w:date="2023-12-19T12:12:00Z">
        <w:r w:rsidRPr="009F1BE9">
          <w:rPr>
            <w:rFonts w:eastAsia="Yu Gothic Light"/>
          </w:rPr>
          <w:delText>The date of the most recent field accuracy assessment, if applicable;</w:delText>
        </w:r>
      </w:del>
    </w:p>
    <w:p w14:paraId="39121F77" w14:textId="77777777" w:rsidR="009F1BE9" w:rsidRPr="009F1BE9" w:rsidRDefault="009F1BE9" w:rsidP="00F701A2">
      <w:pPr>
        <w:pStyle w:val="Heading5"/>
        <w:keepNext w:val="0"/>
        <w:keepLines w:val="0"/>
        <w:spacing w:line="259" w:lineRule="auto"/>
        <w:rPr>
          <w:del w:id="2850" w:author="CARB" w:date="2023-12-19T12:12:00Z"/>
          <w:rFonts w:eastAsia="Yu Gothic Light"/>
        </w:rPr>
      </w:pPr>
      <w:del w:id="2851" w:author="CARB" w:date="2023-12-19T12:12:00Z">
        <w:r w:rsidRPr="009F1BE9">
          <w:rPr>
            <w:rFonts w:eastAsia="Yu Gothic Light"/>
          </w:rPr>
          <w:delText>The results of the most recent field accuracy assessment, if applicable, clearly indicating a pass/fail status;</w:delText>
        </w:r>
      </w:del>
    </w:p>
    <w:p w14:paraId="074DF2E6" w14:textId="77777777" w:rsidR="009F1BE9" w:rsidRPr="009F1BE9" w:rsidRDefault="009F1BE9" w:rsidP="00F701A2">
      <w:pPr>
        <w:pStyle w:val="Heading5"/>
        <w:keepNext w:val="0"/>
        <w:keepLines w:val="0"/>
        <w:spacing w:line="259" w:lineRule="auto"/>
        <w:rPr>
          <w:del w:id="2852" w:author="CARB" w:date="2023-12-19T12:12:00Z"/>
          <w:rFonts w:eastAsia="Yu Gothic Light"/>
        </w:rPr>
      </w:pPr>
      <w:del w:id="2853" w:author="CARB" w:date="2023-12-19T12:12:00Z">
        <w:r w:rsidRPr="009F1BE9">
          <w:rPr>
            <w:rFonts w:eastAsia="Yu Gothic Light"/>
          </w:rPr>
          <w:delText>The proposed date for the next field accuracy assessment, if applicable;</w:delText>
        </w:r>
      </w:del>
    </w:p>
    <w:p w14:paraId="546C0CCA" w14:textId="77777777" w:rsidR="009F1BE9" w:rsidRPr="009F1BE9" w:rsidRDefault="009F1BE9" w:rsidP="00F701A2">
      <w:pPr>
        <w:pStyle w:val="Heading5"/>
        <w:keepNext w:val="0"/>
        <w:keepLines w:val="0"/>
        <w:spacing w:line="259" w:lineRule="auto"/>
        <w:rPr>
          <w:del w:id="2854" w:author="CARB" w:date="2023-12-19T12:12:00Z"/>
          <w:rFonts w:eastAsia="Yu Gothic Light"/>
        </w:rPr>
      </w:pPr>
      <w:del w:id="2855" w:author="CARB" w:date="2023-12-19T12:12:00Z">
        <w:r w:rsidRPr="009F1BE9">
          <w:rPr>
            <w:rFonts w:eastAsia="Yu Gothic Light"/>
          </w:rPr>
          <w:delText>The proposed date for calibration, recalibration, or inspection which must be during the time period of the next scheduled shutdown. If the next shutdown will not occur within three years, this must be noted and a new request must be received every three years until the shutdown occurs and the calibration, recalibration or inspection is completed.</w:delText>
        </w:r>
      </w:del>
    </w:p>
    <w:p w14:paraId="503373CE" w14:textId="77777777" w:rsidR="009F1BE9" w:rsidRPr="009F1BE9" w:rsidRDefault="009F1BE9" w:rsidP="00F701A2">
      <w:pPr>
        <w:pStyle w:val="Heading5"/>
        <w:keepNext w:val="0"/>
        <w:keepLines w:val="0"/>
        <w:spacing w:line="259" w:lineRule="auto"/>
        <w:rPr>
          <w:del w:id="2856" w:author="CARB" w:date="2023-12-19T12:12:00Z"/>
          <w:rFonts w:eastAsia="Yu Gothic Light"/>
        </w:rPr>
      </w:pPr>
      <w:del w:id="2857" w:author="CARB" w:date="2023-12-19T12:12:00Z">
        <w:r w:rsidRPr="009F1BE9">
          <w:rPr>
            <w:rFonts w:eastAsia="Yu Gothic Light"/>
          </w:rPr>
          <w:delText>A description of the meter or other device, including at a minimum:</w:delText>
        </w:r>
      </w:del>
    </w:p>
    <w:p w14:paraId="60EE782E" w14:textId="77777777" w:rsidR="009F1BE9" w:rsidRPr="009F1BE9" w:rsidRDefault="009F1BE9" w:rsidP="00F701A2">
      <w:pPr>
        <w:pStyle w:val="Heading6"/>
        <w:keepNext w:val="0"/>
        <w:keepLines w:val="0"/>
        <w:spacing w:line="259" w:lineRule="auto"/>
        <w:rPr>
          <w:del w:id="2858" w:author="CARB" w:date="2023-12-19T12:12:00Z"/>
          <w:rFonts w:eastAsia="Yu Gothic Light"/>
        </w:rPr>
      </w:pPr>
      <w:del w:id="2859" w:author="CARB" w:date="2023-12-19T12:12:00Z">
        <w:r w:rsidRPr="009F1BE9">
          <w:rPr>
            <w:rFonts w:eastAsia="Yu Gothic Light"/>
          </w:rPr>
          <w:lastRenderedPageBreak/>
          <w:delText>Make,</w:delText>
        </w:r>
      </w:del>
    </w:p>
    <w:p w14:paraId="37856E74" w14:textId="77777777" w:rsidR="009F1BE9" w:rsidRPr="009F1BE9" w:rsidRDefault="009F1BE9" w:rsidP="00F701A2">
      <w:pPr>
        <w:pStyle w:val="Heading6"/>
        <w:keepNext w:val="0"/>
        <w:keepLines w:val="0"/>
        <w:spacing w:line="259" w:lineRule="auto"/>
        <w:rPr>
          <w:del w:id="2860" w:author="CARB" w:date="2023-12-19T12:12:00Z"/>
          <w:rFonts w:eastAsia="Yu Gothic Light"/>
        </w:rPr>
      </w:pPr>
      <w:del w:id="2861" w:author="CARB" w:date="2023-12-19T12:12:00Z">
        <w:r w:rsidRPr="009F1BE9">
          <w:rPr>
            <w:rFonts w:eastAsia="Yu Gothic Light"/>
          </w:rPr>
          <w:delText>Model,</w:delText>
        </w:r>
      </w:del>
    </w:p>
    <w:p w14:paraId="14EB27A4" w14:textId="77777777" w:rsidR="009F1BE9" w:rsidRPr="009F1BE9" w:rsidRDefault="009F1BE9" w:rsidP="00F701A2">
      <w:pPr>
        <w:pStyle w:val="Heading6"/>
        <w:keepNext w:val="0"/>
        <w:keepLines w:val="0"/>
        <w:spacing w:line="259" w:lineRule="auto"/>
        <w:rPr>
          <w:del w:id="2862" w:author="CARB" w:date="2023-12-19T12:12:00Z"/>
          <w:rFonts w:eastAsia="Yu Gothic Light"/>
        </w:rPr>
      </w:pPr>
      <w:del w:id="2863" w:author="CARB" w:date="2023-12-19T12:12:00Z">
        <w:r w:rsidRPr="009F1BE9">
          <w:rPr>
            <w:rFonts w:eastAsia="Yu Gothic Light"/>
          </w:rPr>
          <w:delText>Install date,</w:delText>
        </w:r>
      </w:del>
    </w:p>
    <w:p w14:paraId="1C5C8DB4" w14:textId="77777777" w:rsidR="009F1BE9" w:rsidRPr="009F1BE9" w:rsidRDefault="009F1BE9" w:rsidP="00F701A2">
      <w:pPr>
        <w:pStyle w:val="Heading6"/>
        <w:keepNext w:val="0"/>
        <w:keepLines w:val="0"/>
        <w:spacing w:line="259" w:lineRule="auto"/>
        <w:rPr>
          <w:del w:id="2864" w:author="CARB" w:date="2023-12-19T12:12:00Z"/>
          <w:rFonts w:eastAsia="Yu Gothic Light"/>
        </w:rPr>
      </w:pPr>
      <w:del w:id="2865" w:author="CARB" w:date="2023-12-19T12:12:00Z">
        <w:r w:rsidRPr="009F1BE9">
          <w:rPr>
            <w:rFonts w:eastAsia="Yu Gothic Light"/>
          </w:rPr>
          <w:delText>Location,</w:delText>
        </w:r>
      </w:del>
    </w:p>
    <w:p w14:paraId="25B5050A" w14:textId="77777777" w:rsidR="009F1BE9" w:rsidRPr="009F1BE9" w:rsidRDefault="009F1BE9" w:rsidP="00F701A2">
      <w:pPr>
        <w:pStyle w:val="Heading6"/>
        <w:keepNext w:val="0"/>
        <w:keepLines w:val="0"/>
        <w:spacing w:line="259" w:lineRule="auto"/>
        <w:rPr>
          <w:del w:id="2866" w:author="CARB" w:date="2023-12-19T12:12:00Z"/>
          <w:rFonts w:eastAsia="Yu Gothic Light"/>
        </w:rPr>
      </w:pPr>
      <w:del w:id="2867" w:author="CARB" w:date="2023-12-19T12:12:00Z">
        <w:r w:rsidRPr="009F1BE9">
          <w:rPr>
            <w:rFonts w:eastAsia="Yu Gothic Light"/>
          </w:rPr>
          <w:delText>Parameter measured by the meter or other device, including the data capture rate,</w:delText>
        </w:r>
      </w:del>
    </w:p>
    <w:p w14:paraId="2C8F1186" w14:textId="77777777" w:rsidR="009F1BE9" w:rsidRPr="009F1BE9" w:rsidRDefault="009F1BE9" w:rsidP="00F701A2">
      <w:pPr>
        <w:pStyle w:val="Heading6"/>
        <w:keepNext w:val="0"/>
        <w:keepLines w:val="0"/>
        <w:spacing w:line="259" w:lineRule="auto"/>
        <w:rPr>
          <w:del w:id="2868" w:author="CARB" w:date="2023-12-19T12:12:00Z"/>
          <w:rFonts w:eastAsia="Yu Gothic Light"/>
        </w:rPr>
      </w:pPr>
      <w:del w:id="2869" w:author="CARB" w:date="2023-12-19T12:12:00Z">
        <w:r w:rsidRPr="009F1BE9">
          <w:rPr>
            <w:rFonts w:eastAsia="Yu Gothic Light"/>
          </w:rPr>
          <w:delText>Description of how data from the meter or other device is used in a fuel pathway,</w:delText>
        </w:r>
      </w:del>
    </w:p>
    <w:p w14:paraId="07A000B3" w14:textId="77777777" w:rsidR="009F1BE9" w:rsidRPr="009F1BE9" w:rsidRDefault="009F1BE9" w:rsidP="00F701A2">
      <w:pPr>
        <w:pStyle w:val="Heading6"/>
        <w:keepNext w:val="0"/>
        <w:keepLines w:val="0"/>
        <w:spacing w:line="259" w:lineRule="auto"/>
        <w:rPr>
          <w:del w:id="2870" w:author="CARB" w:date="2023-12-19T12:12:00Z"/>
          <w:rFonts w:eastAsia="Yu Gothic Light"/>
        </w:rPr>
      </w:pPr>
      <w:del w:id="2871" w:author="CARB" w:date="2023-12-19T12:12:00Z">
        <w:r w:rsidRPr="009F1BE9">
          <w:rPr>
            <w:rFonts w:eastAsia="Yu Gothic Light"/>
          </w:rPr>
          <w:delText>Calibration or inspection procedure,</w:delText>
        </w:r>
      </w:del>
    </w:p>
    <w:p w14:paraId="20477D4A" w14:textId="77777777" w:rsidR="009F1BE9" w:rsidRPr="009F1BE9" w:rsidRDefault="009F1BE9" w:rsidP="00F701A2">
      <w:pPr>
        <w:pStyle w:val="Heading6"/>
        <w:keepNext w:val="0"/>
        <w:keepLines w:val="0"/>
        <w:spacing w:line="259" w:lineRule="auto"/>
        <w:rPr>
          <w:del w:id="2872" w:author="CARB" w:date="2023-12-19T12:12:00Z"/>
          <w:rFonts w:eastAsia="Yu Gothic Light"/>
        </w:rPr>
      </w:pPr>
      <w:del w:id="2873" w:author="CARB" w:date="2023-12-19T12:12:00Z">
        <w:r w:rsidRPr="009F1BE9">
          <w:rPr>
            <w:rFonts w:eastAsia="Yu Gothic Light"/>
          </w:rPr>
          <w:delText>Reason for delaying calibration or inspection,</w:delText>
        </w:r>
      </w:del>
    </w:p>
    <w:p w14:paraId="719E4471" w14:textId="77777777" w:rsidR="009F1BE9" w:rsidRPr="009F1BE9" w:rsidRDefault="009F1BE9" w:rsidP="00F701A2">
      <w:pPr>
        <w:pStyle w:val="Heading6"/>
        <w:keepNext w:val="0"/>
        <w:keepLines w:val="0"/>
        <w:spacing w:line="259" w:lineRule="auto"/>
        <w:rPr>
          <w:del w:id="2874" w:author="CARB" w:date="2023-12-19T12:12:00Z"/>
          <w:rFonts w:eastAsia="Yu Gothic Light"/>
        </w:rPr>
      </w:pPr>
      <w:del w:id="2875" w:author="CARB" w:date="2023-12-19T12:12:00Z">
        <w:r w:rsidRPr="009F1BE9">
          <w:rPr>
            <w:rFonts w:eastAsia="Yu Gothic Light"/>
          </w:rPr>
          <w:delText>Proposed method to ensure that the precision requirements listed by the manufacturer are upheld,</w:delText>
        </w:r>
      </w:del>
    </w:p>
    <w:p w14:paraId="5FB4849B" w14:textId="77777777" w:rsidR="009F1BE9" w:rsidRPr="009F1BE9" w:rsidRDefault="009F1BE9" w:rsidP="00F701A2">
      <w:pPr>
        <w:pStyle w:val="Heading6"/>
        <w:keepNext w:val="0"/>
        <w:keepLines w:val="0"/>
        <w:spacing w:line="259" w:lineRule="auto"/>
        <w:rPr>
          <w:del w:id="2876" w:author="CARB" w:date="2023-12-19T12:12:00Z"/>
          <w:rFonts w:eastAsia="Yu Gothic Light"/>
        </w:rPr>
      </w:pPr>
      <w:del w:id="2877" w:author="CARB" w:date="2023-12-19T12:12:00Z">
        <w:r w:rsidRPr="009F1BE9">
          <w:rPr>
            <w:rFonts w:eastAsia="Yu Gothic Light"/>
          </w:rPr>
          <w:delText>Name, title, phone number and e-mail of contact person capable of responding to questions regarding the device.</w:delText>
        </w:r>
      </w:del>
    </w:p>
    <w:p w14:paraId="2B501B55" w14:textId="77777777" w:rsidR="009F1BE9" w:rsidRPr="009F1BE9" w:rsidRDefault="009F1BE9" w:rsidP="00F701A2">
      <w:pPr>
        <w:pStyle w:val="Heading2"/>
        <w:keepNext w:val="0"/>
        <w:keepLines w:val="0"/>
        <w:spacing w:line="259" w:lineRule="auto"/>
        <w:rPr>
          <w:del w:id="2878" w:author="CARB" w:date="2023-12-19T12:12:00Z"/>
          <w:rFonts w:eastAsia="Yu Gothic Light"/>
        </w:rPr>
      </w:pPr>
      <w:del w:id="2879" w:author="CARB" w:date="2023-12-19T12:12:00Z">
        <w:r w:rsidRPr="006924F9">
          <w:rPr>
            <w:rFonts w:eastAsia="Yu Gothic Light"/>
            <w:i/>
            <w:iCs/>
          </w:rPr>
          <w:delText>Missing Data Provisions</w:delText>
        </w:r>
        <w:r w:rsidRPr="009F1BE9">
          <w:rPr>
            <w:rFonts w:eastAsia="Yu Gothic Light"/>
          </w:rPr>
          <w:delText>.</w:delText>
        </w:r>
      </w:del>
    </w:p>
    <w:p w14:paraId="3B354A5F" w14:textId="77777777" w:rsidR="009F1BE9" w:rsidRPr="009F1BE9" w:rsidRDefault="009F1BE9" w:rsidP="00F701A2">
      <w:pPr>
        <w:pStyle w:val="Heading3"/>
        <w:keepNext w:val="0"/>
        <w:keepLines w:val="0"/>
        <w:spacing w:line="259" w:lineRule="auto"/>
        <w:rPr>
          <w:del w:id="2880" w:author="CARB" w:date="2023-12-19T12:12:00Z"/>
          <w:rFonts w:eastAsia="Yu Gothic Light"/>
        </w:rPr>
      </w:pPr>
      <w:del w:id="2881" w:author="CARB" w:date="2023-12-19T12:12:00Z">
        <w:r w:rsidRPr="006924F9">
          <w:rPr>
            <w:rFonts w:eastAsia="Yu Gothic Light"/>
            <w:i/>
            <w:iCs/>
          </w:rPr>
          <w:delText>Meter Record, Accuracy, or Calibration Requirements Not Met.</w:delText>
        </w:r>
        <w:r w:rsidRPr="009F1BE9">
          <w:rPr>
            <w:rFonts w:eastAsia="Yu Gothic Light"/>
          </w:rPr>
          <w:delText xml:space="preserve"> If a measurement device is not functional, not calibrated within the time period recommended by the manufacturer, or fails a field accuracy assessment, the operator must otherwise demonstrate to the verifier that the reported data are accurate within +/-5 percent.</w:delText>
        </w:r>
      </w:del>
    </w:p>
    <w:p w14:paraId="0672E4B9" w14:textId="77777777" w:rsidR="009F1BE9" w:rsidRPr="009F1BE9" w:rsidRDefault="009F1BE9" w:rsidP="00F701A2">
      <w:pPr>
        <w:pStyle w:val="Heading4"/>
        <w:keepNext w:val="0"/>
        <w:keepLines w:val="0"/>
        <w:spacing w:line="259" w:lineRule="auto"/>
        <w:rPr>
          <w:del w:id="2882" w:author="CARB" w:date="2023-12-19T12:12:00Z"/>
          <w:rFonts w:eastAsia="Yu Gothic Light"/>
        </w:rPr>
      </w:pPr>
      <w:del w:id="2883" w:author="CARB" w:date="2023-12-19T12:12:00Z">
        <w:r w:rsidRPr="009F1BE9">
          <w:rPr>
            <w:rFonts w:eastAsia="Yu Gothic Light"/>
          </w:rPr>
          <w:delText>If the operator can demonstrate to the verifier that reported data are accurate, the data are acceptable. The entity must then provide a detailed plan describing when the measurement device will be brought into calibration. This plan is subject to approval by the Executive Officer.</w:delText>
        </w:r>
      </w:del>
    </w:p>
    <w:p w14:paraId="00BD4841" w14:textId="77777777" w:rsidR="009F1BE9" w:rsidRPr="009F1BE9" w:rsidRDefault="009F1BE9" w:rsidP="00F701A2">
      <w:pPr>
        <w:pStyle w:val="Heading4"/>
        <w:keepNext w:val="0"/>
        <w:keepLines w:val="0"/>
        <w:spacing w:line="259" w:lineRule="auto"/>
        <w:rPr>
          <w:del w:id="2884" w:author="CARB" w:date="2023-12-19T12:12:00Z"/>
          <w:rFonts w:eastAsia="Yu Gothic Light"/>
        </w:rPr>
      </w:pPr>
      <w:del w:id="2885" w:author="CARB" w:date="2023-12-19T12:12:00Z">
        <w:r w:rsidRPr="009F1BE9">
          <w:rPr>
            <w:rFonts w:eastAsia="Yu Gothic Light"/>
          </w:rPr>
          <w:delText>If the operator cannot demonstrate to the verifier that reported data are accurate, the data is not acceptable and missing data provisions apply.</w:delText>
        </w:r>
      </w:del>
    </w:p>
    <w:p w14:paraId="78899E2E" w14:textId="77777777" w:rsidR="009F1BE9" w:rsidRPr="009F1BE9" w:rsidRDefault="009F1BE9" w:rsidP="00F701A2">
      <w:pPr>
        <w:pStyle w:val="Heading3"/>
        <w:keepNext w:val="0"/>
        <w:keepLines w:val="0"/>
        <w:spacing w:line="259" w:lineRule="auto"/>
        <w:rPr>
          <w:del w:id="2886" w:author="CARB" w:date="2023-12-19T12:12:00Z"/>
          <w:rFonts w:eastAsia="Yu Gothic Light"/>
        </w:rPr>
      </w:pPr>
      <w:del w:id="2887" w:author="CARB" w:date="2023-12-19T12:12:00Z">
        <w:r w:rsidRPr="006924F9">
          <w:rPr>
            <w:rFonts w:eastAsia="Yu Gothic Light"/>
            <w:i/>
            <w:iCs/>
          </w:rPr>
          <w:delText>Missing Data Provisions.</w:delText>
        </w:r>
        <w:r w:rsidRPr="009F1BE9">
          <w:rPr>
            <w:rFonts w:eastAsia="Yu Gothic Light"/>
          </w:rPr>
          <w:delText xml:space="preserve"> If missing data exists, the entity must submit for Executive Officer approval an alternate method of reporting the missing data. Alternate methods shall be evaluated on a case-by-case basis.</w:delText>
        </w:r>
      </w:del>
    </w:p>
    <w:p w14:paraId="5286503C" w14:textId="77777777" w:rsidR="009F1BE9" w:rsidRPr="009F1BE9" w:rsidRDefault="009F1BE9" w:rsidP="00F701A2">
      <w:pPr>
        <w:pStyle w:val="Heading3"/>
        <w:keepNext w:val="0"/>
        <w:keepLines w:val="0"/>
        <w:spacing w:line="259" w:lineRule="auto"/>
        <w:rPr>
          <w:del w:id="2888" w:author="CARB" w:date="2023-12-19T12:12:00Z"/>
          <w:rFonts w:eastAsia="Yu Gothic Light"/>
        </w:rPr>
      </w:pPr>
      <w:del w:id="2889" w:author="CARB" w:date="2023-12-19T12:12:00Z">
        <w:r w:rsidRPr="006924F9">
          <w:rPr>
            <w:rFonts w:eastAsia="Yu Gothic Light"/>
            <w:i/>
            <w:iCs/>
          </w:rPr>
          <w:lastRenderedPageBreak/>
          <w:delText>Force Majeure Events.</w:delText>
        </w:r>
        <w:r w:rsidRPr="009F1BE9">
          <w:rPr>
            <w:rFonts w:eastAsia="Yu Gothic Light"/>
          </w:rPr>
          <w:delText xml:space="preserve"> In the event of a facility shutdown or disruption drastically affecting production attributable to a force majeure event, the fuel pathway applicant or holder must notify the Executive Officer.</w:delText>
        </w:r>
      </w:del>
    </w:p>
    <w:p w14:paraId="51A9BFAB" w14:textId="3C6C1703" w:rsidR="00990B31" w:rsidRPr="00CE1C1A" w:rsidRDefault="00990B31" w:rsidP="00893322">
      <w:pPr>
        <w:pStyle w:val="Heading3"/>
        <w:keepNext w:val="0"/>
        <w:keepLines w:val="0"/>
        <w:rPr>
          <w:ins w:id="2890" w:author="CARB" w:date="2023-12-19T12:12:00Z"/>
          <w:rFonts w:eastAsiaTheme="minorEastAsia"/>
        </w:rPr>
      </w:pPr>
      <w:ins w:id="2891" w:author="CARB" w:date="2023-12-19T12:12:00Z">
        <w:r w:rsidRPr="00CE1C1A">
          <w:rPr>
            <w:rFonts w:eastAsiaTheme="minorEastAsia"/>
            <w:i/>
          </w:rPr>
          <w:t>Book-and-Claim Accounting for Pipeline-Injected low-CI Hydrogen Used in FCV and Alternative Fuel Production.</w:t>
        </w:r>
        <w:r w:rsidRPr="00CE1C1A">
          <w:rPr>
            <w:rFonts w:eastAsiaTheme="minorEastAsia"/>
          </w:rPr>
          <w:t xml:space="preserve"> Indirect accounting may be used for low-CI hydrogen used in FCVs or to produce alternative fuel for transportation purposes provided the conditions set forth below are met:</w:t>
        </w:r>
      </w:ins>
    </w:p>
    <w:p w14:paraId="782AE918" w14:textId="3C6C1703" w:rsidR="00990B31" w:rsidRPr="00CE1C1A" w:rsidRDefault="00990B31" w:rsidP="00893322">
      <w:pPr>
        <w:pStyle w:val="Heading4"/>
        <w:keepNext w:val="0"/>
        <w:keepLines w:val="0"/>
        <w:rPr>
          <w:ins w:id="2892" w:author="CARB" w:date="2023-12-19T12:12:00Z"/>
        </w:rPr>
      </w:pPr>
      <w:ins w:id="2893" w:author="CARB" w:date="2023-12-19T12:12:00Z">
        <w:r w:rsidRPr="00CE1C1A">
          <w:t>Low-CI hydrogen is injected into a dedicated hydrogen pipeline physically connected to California.</w:t>
        </w:r>
      </w:ins>
    </w:p>
    <w:p w14:paraId="213D4617" w14:textId="1E958F13" w:rsidR="00990B31" w:rsidRPr="00CE1C1A" w:rsidRDefault="00990B31" w:rsidP="00514B34">
      <w:pPr>
        <w:pStyle w:val="Heading4"/>
        <w:keepNext w:val="0"/>
        <w:keepLines w:val="0"/>
        <w:rPr>
          <w:ins w:id="2894" w:author="CARB" w:date="2023-12-19T12:12:00Z"/>
        </w:rPr>
      </w:pPr>
      <w:ins w:id="2895" w:author="CARB" w:date="2023-12-19T12:12:00Z">
        <w:r w:rsidRPr="00CE1C1A">
          <w:t>The well-to-wheel carbon intensity of low-CI hydrogen does not exceed 55.00 gCO</w:t>
        </w:r>
        <w:r w:rsidRPr="00CE1C1A">
          <w:rPr>
            <w:vertAlign w:val="subscript"/>
          </w:rPr>
          <w:t>2</w:t>
        </w:r>
        <w:r w:rsidRPr="00CE1C1A">
          <w:t>e/MJ of gaseous hydrogen or 95.00 gCO</w:t>
        </w:r>
        <w:r w:rsidRPr="00CE1C1A">
          <w:rPr>
            <w:vertAlign w:val="subscript"/>
          </w:rPr>
          <w:t>2</w:t>
        </w:r>
        <w:r w:rsidRPr="00CE1C1A">
          <w:t>e/MJ if transported as liquid before pipeline injection. If hydrogen is produced from steam methane reforming of natural gas, book-and-claim accounting of biomethane may be</w:t>
        </w:r>
        <w:r w:rsidRPr="00CE1C1A" w:rsidDel="7C537ACA">
          <w:t xml:space="preserve"> </w:t>
        </w:r>
        <w:r w:rsidRPr="00CE1C1A">
          <w:t>used to meet the carbon intensity thresholds.</w:t>
        </w:r>
      </w:ins>
    </w:p>
    <w:p w14:paraId="46B6AA4F" w14:textId="6881E441" w:rsidR="00990B31" w:rsidRPr="00CE1C1A" w:rsidRDefault="00990B31" w:rsidP="00514B34">
      <w:pPr>
        <w:pStyle w:val="Heading4"/>
        <w:keepNext w:val="0"/>
        <w:keepLines w:val="0"/>
        <w:rPr>
          <w:ins w:id="2896" w:author="CARB" w:date="2023-12-19T12:12:00Z"/>
        </w:rPr>
      </w:pPr>
      <w:ins w:id="2897" w:author="CARB" w:date="2023-12-19T12:12:00Z">
        <w:r>
          <w:t xml:space="preserve">Low-CI hydrogen is produced from production facilities that become operational or expand production after December 31, </w:t>
        </w:r>
        <w:r w:rsidRPr="00514B34">
          <w:t>202</w:t>
        </w:r>
        <w:r w:rsidR="00DD3742" w:rsidRPr="00435DC0">
          <w:t>2</w:t>
        </w:r>
        <w:r>
          <w:t>.</w:t>
        </w:r>
      </w:ins>
    </w:p>
    <w:p w14:paraId="68B07D40" w14:textId="3C2E4E08" w:rsidR="00990B31" w:rsidRPr="00CE1C1A" w:rsidRDefault="00990B31" w:rsidP="00335AA1">
      <w:pPr>
        <w:pStyle w:val="Heading4"/>
        <w:keepNext w:val="0"/>
        <w:keepLines w:val="0"/>
        <w:rPr>
          <w:ins w:id="2898" w:author="CARB" w:date="2023-12-19T12:12:00Z"/>
        </w:rPr>
      </w:pPr>
      <w:ins w:id="2899" w:author="CARB" w:date="2023-12-19T12:12:00Z">
        <w:r w:rsidRPr="00CE1C1A">
          <w:t>Low-CI hydrogen can be reported as dispensed to FCVs or as an input to transportation fuel production, without regards to physical traceability. Entities may report low-CI hydrogen using a monthly balancing period substantiated by contractual documents. After that period is over, any unmatched low-CI hydrogen quantities expire for the purpose of LCFS reporting. Any unmatched quantities of hydrogen must either use a default emission factor for hydrogen provided in the Tier 1 CI Calculator for renewable diesel if hydrogen is used as process input in biofuel production, or use the CI calculated from the Tier 1 CI calculator for hydrogen by considering natural gas as feedstock if hydrogen is used in fuel cell vehicles.</w:t>
        </w:r>
      </w:ins>
    </w:p>
    <w:p w14:paraId="55C1F74F" w14:textId="77777777" w:rsidR="00990B31" w:rsidRPr="00CE1C1A" w:rsidRDefault="00990B31" w:rsidP="00335AA1">
      <w:pPr>
        <w:pStyle w:val="Heading4"/>
        <w:keepNext w:val="0"/>
        <w:keepLines w:val="0"/>
        <w:rPr>
          <w:ins w:id="2900" w:author="CARB" w:date="2023-12-19T12:12:00Z"/>
        </w:rPr>
      </w:pPr>
      <w:ins w:id="2901" w:author="CARB" w:date="2023-12-19T12:12:00Z">
        <w:r w:rsidRPr="00CE1C1A">
          <w:t>To substantiate low-CI hydrogen quantities injected into the pipeline for dispensing in FCVs or as an input to alternative fuel production, the pathway application and subsequent Annual Fuel Pathway Reports must include the following documents linking the environmental attributes of low-CI hydrogen in kg with corresponding quantities of hydrogen in kg withdrawn from the pipeline: unredacted monthly invoices showing the quantities of low-CI hydrogen (in kg) sourced and the contracted price per kg; and the unredacted contract by which the fuel pathway holder obtained the environmental attributes.</w:t>
        </w:r>
      </w:ins>
    </w:p>
    <w:p w14:paraId="0D398398" w14:textId="77777777" w:rsidR="00990B31" w:rsidRDefault="00990B31" w:rsidP="00893322">
      <w:pPr>
        <w:pStyle w:val="Heading4"/>
        <w:keepNext w:val="0"/>
        <w:keepLines w:val="0"/>
        <w:rPr>
          <w:ins w:id="2902" w:author="CARB" w:date="2023-12-19T12:12:00Z"/>
          <w:i/>
          <w:iCs w:val="0"/>
        </w:rPr>
      </w:pPr>
      <w:ins w:id="2903" w:author="CARB" w:date="2023-12-19T12:12:00Z">
        <w:r w:rsidRPr="00F62DE5">
          <w:rPr>
            <w:i/>
          </w:rPr>
          <w:t>Attestations Regarding Environmental Attributes.</w:t>
        </w:r>
      </w:ins>
    </w:p>
    <w:p w14:paraId="727A154A" w14:textId="77777777" w:rsidR="00990B31" w:rsidRPr="00CE1C1A" w:rsidRDefault="00990B31" w:rsidP="00893322">
      <w:pPr>
        <w:pStyle w:val="Heading5"/>
        <w:keepNext w:val="0"/>
        <w:keepLines w:val="0"/>
        <w:rPr>
          <w:ins w:id="2904" w:author="CARB" w:date="2023-12-19T12:12:00Z"/>
        </w:rPr>
      </w:pPr>
      <w:ins w:id="2905" w:author="CARB" w:date="2023-12-19T12:12:00Z">
        <w:r w:rsidRPr="00CE1C1A">
          <w:rPr>
            <w:i/>
            <w:iCs/>
          </w:rPr>
          <w:lastRenderedPageBreak/>
          <w:t xml:space="preserve">Upstream Attestations. </w:t>
        </w:r>
        <w:r w:rsidRPr="00CE1C1A">
          <w:t>An entity reporting any low-CI hydrogen as a transportation fuel in LRT-CBTS, or a fuel pathway holder using low-CI hydrogen as input to alternative fuel production, must obtain and keep attestations from each upstream party collectively demonstrating that (a) the entity claiming the environmental attributes has the exclusive right to claim environmental attributes associated with the sale or use of the low-CI hydrogen, and (b) no entity has been issued credits based on the environmental attributes in any other voluntary or mandatory program with the exception of the tax credits claimed under the Inflation Reduction Act. The inability to promptly produce attestations constitutes ground for credit invalidation pursuant to section 95495.</w:t>
        </w:r>
      </w:ins>
    </w:p>
    <w:p w14:paraId="508FA521" w14:textId="77777777" w:rsidR="00990B31" w:rsidRPr="00CE1C1A" w:rsidRDefault="00990B31" w:rsidP="00893322">
      <w:pPr>
        <w:pStyle w:val="Heading5"/>
        <w:keepNext w:val="0"/>
        <w:keepLines w:val="0"/>
        <w:rPr>
          <w:ins w:id="2906" w:author="CARB" w:date="2023-12-19T12:12:00Z"/>
        </w:rPr>
      </w:pPr>
      <w:ins w:id="2907" w:author="CARB" w:date="2023-12-19T12:12:00Z">
        <w:r w:rsidRPr="00CE1C1A">
          <w:rPr>
            <w:i/>
          </w:rPr>
          <w:t xml:space="preserve">Attestation to CARB. </w:t>
        </w:r>
        <w:r w:rsidRPr="00CE1C1A">
          <w:t>An officer of any entity reporting low-CI hydrogen in LRT-CBTS and an officer of any fuel pathway holder claiming use of low-CI hydrogen as input to alternative fuel production under the provisions of section 95488.8(</w:t>
        </w:r>
        <w:proofErr w:type="spellStart"/>
        <w:r w:rsidRPr="00CE1C1A">
          <w:t>i</w:t>
        </w:r>
        <w:proofErr w:type="spellEnd"/>
        <w:r w:rsidRPr="00CE1C1A">
          <w:t>)(3), must annually submit the following attestation to the Executive Officer:</w:t>
        </w:r>
      </w:ins>
    </w:p>
    <w:p w14:paraId="31BEB689" w14:textId="77777777" w:rsidR="00990B31" w:rsidRPr="00762ECE" w:rsidRDefault="00990B31" w:rsidP="00990B31">
      <w:pPr>
        <w:autoSpaceDE w:val="0"/>
        <w:autoSpaceDN w:val="0"/>
        <w:adjustRightInd w:val="0"/>
        <w:spacing w:after="0"/>
        <w:rPr>
          <w:ins w:id="2908" w:author="CARB" w:date="2023-12-19T12:12:00Z"/>
          <w:rFonts w:eastAsiaTheme="minorEastAsia" w:cs="Arial"/>
          <w:sz w:val="20"/>
          <w:szCs w:val="20"/>
        </w:rPr>
      </w:pPr>
      <w:ins w:id="2909" w:author="CARB" w:date="2023-12-19T12:12:00Z">
        <w:r w:rsidRPr="00762ECE">
          <w:rPr>
            <w:rFonts w:eastAsiaTheme="minorEastAsia" w:cs="Arial"/>
            <w:sz w:val="20"/>
            <w:szCs w:val="20"/>
          </w:rPr>
          <w:t xml:space="preserve">I certify that to the extent that the </w:t>
        </w:r>
        <w:r>
          <w:rPr>
            <w:rFonts w:eastAsiaTheme="minorEastAsia" w:cs="Arial"/>
            <w:sz w:val="20"/>
            <w:szCs w:val="20"/>
          </w:rPr>
          <w:t>hydrogen</w:t>
        </w:r>
        <w:r w:rsidRPr="00762ECE">
          <w:rPr>
            <w:rFonts w:eastAsiaTheme="minorEastAsia" w:cs="Arial"/>
            <w:sz w:val="20"/>
            <w:szCs w:val="20"/>
          </w:rPr>
          <w:t xml:space="preserve"> used in the fuel pathway or supplied as transportation fuel is characterized as</w:t>
        </w:r>
        <w:r>
          <w:rPr>
            <w:rFonts w:eastAsiaTheme="minorEastAsia" w:cs="Arial"/>
            <w:sz w:val="20"/>
            <w:szCs w:val="20"/>
          </w:rPr>
          <w:t xml:space="preserve"> low-CI hydrogen</w:t>
        </w:r>
        <w:r w:rsidRPr="00762ECE">
          <w:rPr>
            <w:rFonts w:eastAsiaTheme="minorEastAsia" w:cs="Arial"/>
            <w:sz w:val="20"/>
            <w:szCs w:val="20"/>
          </w:rPr>
          <w:t>, __________ (entity name) owns the exclusive rights to the corresponding environmental attributes.</w:t>
        </w:r>
      </w:ins>
    </w:p>
    <w:p w14:paraId="7C6D6D8C" w14:textId="77777777" w:rsidR="00990B31" w:rsidRPr="00762ECE" w:rsidRDefault="00990B31" w:rsidP="00990B31">
      <w:pPr>
        <w:autoSpaceDE w:val="0"/>
        <w:autoSpaceDN w:val="0"/>
        <w:adjustRightInd w:val="0"/>
        <w:spacing w:after="0"/>
        <w:rPr>
          <w:ins w:id="2910" w:author="CARB" w:date="2023-12-19T12:12:00Z"/>
          <w:rFonts w:eastAsiaTheme="minorEastAsia" w:cs="Arial"/>
          <w:sz w:val="20"/>
          <w:szCs w:val="20"/>
        </w:rPr>
      </w:pPr>
    </w:p>
    <w:p w14:paraId="0D109484" w14:textId="77777777" w:rsidR="00990B31" w:rsidRPr="00762ECE" w:rsidRDefault="00990B31" w:rsidP="00990B31">
      <w:pPr>
        <w:autoSpaceDE w:val="0"/>
        <w:autoSpaceDN w:val="0"/>
        <w:adjustRightInd w:val="0"/>
        <w:spacing w:after="0"/>
        <w:rPr>
          <w:ins w:id="2911" w:author="CARB" w:date="2023-12-19T12:12:00Z"/>
          <w:rFonts w:eastAsiaTheme="minorEastAsia" w:cs="Arial"/>
          <w:sz w:val="20"/>
          <w:szCs w:val="20"/>
        </w:rPr>
      </w:pPr>
      <w:ins w:id="2912" w:author="CARB" w:date="2023-12-19T12:12:00Z">
        <w:r w:rsidRPr="00762ECE">
          <w:rPr>
            <w:rFonts w:eastAsiaTheme="minorEastAsia" w:cs="Arial"/>
            <w:sz w:val="20"/>
            <w:szCs w:val="20"/>
          </w:rPr>
          <w:t xml:space="preserve"> __________ (entity name) has not sold, transferred, or retired those environmental attributes in any program or jurisdiction other than the federal RFS. </w:t>
        </w:r>
      </w:ins>
    </w:p>
    <w:p w14:paraId="501E3AC8" w14:textId="77777777" w:rsidR="00990B31" w:rsidRPr="00762ECE" w:rsidRDefault="00990B31" w:rsidP="00990B31">
      <w:pPr>
        <w:autoSpaceDE w:val="0"/>
        <w:autoSpaceDN w:val="0"/>
        <w:adjustRightInd w:val="0"/>
        <w:spacing w:after="0"/>
        <w:rPr>
          <w:ins w:id="2913" w:author="CARB" w:date="2023-12-19T12:12:00Z"/>
          <w:rFonts w:eastAsiaTheme="minorEastAsia" w:cs="Arial"/>
          <w:sz w:val="20"/>
          <w:szCs w:val="20"/>
        </w:rPr>
      </w:pPr>
    </w:p>
    <w:p w14:paraId="32C1F8A7" w14:textId="77777777" w:rsidR="00990B31" w:rsidRPr="00762ECE" w:rsidRDefault="00990B31" w:rsidP="00990B31">
      <w:pPr>
        <w:autoSpaceDE w:val="0"/>
        <w:autoSpaceDN w:val="0"/>
        <w:adjustRightInd w:val="0"/>
        <w:spacing w:after="0"/>
        <w:rPr>
          <w:ins w:id="2914" w:author="CARB" w:date="2023-12-19T12:12:00Z"/>
          <w:rFonts w:eastAsiaTheme="minorEastAsia" w:cs="Arial"/>
          <w:sz w:val="20"/>
          <w:szCs w:val="20"/>
        </w:rPr>
      </w:pPr>
      <w:ins w:id="2915" w:author="CARB" w:date="2023-12-19T12:12:00Z">
        <w:r w:rsidRPr="00762ECE">
          <w:rPr>
            <w:rFonts w:eastAsiaTheme="minorEastAsia" w:cs="Arial"/>
            <w:sz w:val="20"/>
            <w:szCs w:val="20"/>
          </w:rPr>
          <w:t xml:space="preserve">Based on diligent inquiry and review of contracts and attestations from our business partners, I certify under penalty of perjury under the laws of the State of California that no other party has or will sell, transfer, or retire the environmental attributes corresponding to the </w:t>
        </w:r>
        <w:r>
          <w:rPr>
            <w:rFonts w:eastAsiaTheme="minorEastAsia" w:cs="Arial"/>
            <w:sz w:val="20"/>
            <w:szCs w:val="20"/>
          </w:rPr>
          <w:t>low-CI hydrogen</w:t>
        </w:r>
        <w:r w:rsidRPr="00762ECE">
          <w:rPr>
            <w:rFonts w:eastAsiaTheme="minorEastAsia" w:cs="Arial"/>
            <w:sz w:val="20"/>
            <w:szCs w:val="20"/>
          </w:rPr>
          <w:t xml:space="preserve"> for which _______(entity name) claims credit in the LCFS program.</w:t>
        </w:r>
      </w:ins>
    </w:p>
    <w:p w14:paraId="566CEB05" w14:textId="77777777" w:rsidR="00990B31" w:rsidRPr="00762ECE" w:rsidRDefault="00990B31" w:rsidP="00990B31">
      <w:pPr>
        <w:autoSpaceDE w:val="0"/>
        <w:autoSpaceDN w:val="0"/>
        <w:adjustRightInd w:val="0"/>
        <w:spacing w:after="0"/>
        <w:rPr>
          <w:ins w:id="2916" w:author="CARB" w:date="2023-12-19T12:12:00Z"/>
          <w:rFonts w:eastAsiaTheme="minorEastAsia" w:cs="Arial"/>
          <w:sz w:val="20"/>
          <w:szCs w:val="20"/>
        </w:rPr>
      </w:pPr>
    </w:p>
    <w:p w14:paraId="2B80FC2E" w14:textId="77777777" w:rsidR="00990B31" w:rsidRPr="00762ECE" w:rsidRDefault="00990B31" w:rsidP="00990B31">
      <w:pPr>
        <w:autoSpaceDE w:val="0"/>
        <w:autoSpaceDN w:val="0"/>
        <w:adjustRightInd w:val="0"/>
        <w:spacing w:after="0"/>
        <w:rPr>
          <w:ins w:id="2917" w:author="CARB" w:date="2023-12-19T12:12:00Z"/>
          <w:rFonts w:eastAsiaTheme="minorEastAsia" w:cs="Arial"/>
          <w:sz w:val="20"/>
          <w:szCs w:val="20"/>
        </w:rPr>
      </w:pPr>
      <w:ins w:id="2918" w:author="CARB" w:date="2023-12-19T12:12:00Z">
        <w:r w:rsidRPr="00762ECE">
          <w:rPr>
            <w:rFonts w:eastAsiaTheme="minorEastAsia" w:cs="Arial"/>
            <w:sz w:val="20"/>
            <w:szCs w:val="20"/>
          </w:rPr>
          <w:t>______________________________</w:t>
        </w:r>
        <w:r>
          <w:rPr>
            <w:rFonts w:eastAsiaTheme="minorEastAsia" w:cs="Arial"/>
            <w:sz w:val="20"/>
            <w:szCs w:val="20"/>
          </w:rPr>
          <w:tab/>
        </w:r>
        <w:r w:rsidRPr="00762ECE">
          <w:rPr>
            <w:rFonts w:eastAsiaTheme="minorEastAsia" w:cs="Arial"/>
            <w:sz w:val="20"/>
            <w:szCs w:val="20"/>
          </w:rPr>
          <w:t>______________________________</w:t>
        </w:r>
        <w:r>
          <w:rPr>
            <w:rFonts w:eastAsiaTheme="minorEastAsia" w:cs="Arial"/>
            <w:sz w:val="20"/>
            <w:szCs w:val="20"/>
          </w:rPr>
          <w:tab/>
        </w:r>
        <w:r w:rsidRPr="00762ECE">
          <w:rPr>
            <w:rFonts w:eastAsiaTheme="minorEastAsia" w:cs="Arial"/>
            <w:sz w:val="20"/>
            <w:szCs w:val="20"/>
          </w:rPr>
          <w:t xml:space="preserve">__________     </w:t>
        </w:r>
      </w:ins>
    </w:p>
    <w:p w14:paraId="0E5730A1" w14:textId="77777777" w:rsidR="00990B31" w:rsidRPr="00F62DE5" w:rsidRDefault="00990B31" w:rsidP="00990B31">
      <w:pPr>
        <w:autoSpaceDE w:val="0"/>
        <w:autoSpaceDN w:val="0"/>
        <w:adjustRightInd w:val="0"/>
        <w:spacing w:after="0"/>
        <w:rPr>
          <w:ins w:id="2919" w:author="CARB" w:date="2023-12-19T12:12:00Z"/>
          <w:rFonts w:eastAsiaTheme="minorEastAsia" w:cs="Arial"/>
          <w:sz w:val="20"/>
          <w:szCs w:val="20"/>
        </w:rPr>
      </w:pPr>
      <w:ins w:id="2920" w:author="CARB" w:date="2023-12-19T12:12:00Z">
        <w:r w:rsidRPr="00762ECE">
          <w:rPr>
            <w:rFonts w:eastAsiaTheme="minorEastAsia" w:cs="Arial"/>
            <w:sz w:val="20"/>
            <w:szCs w:val="20"/>
          </w:rPr>
          <w:t>Signature</w:t>
        </w:r>
        <w:r>
          <w:rPr>
            <w:rFonts w:eastAsiaTheme="minorEastAsia" w:cs="Arial"/>
            <w:sz w:val="20"/>
            <w:szCs w:val="20"/>
          </w:rPr>
          <w:tab/>
        </w:r>
        <w:r>
          <w:rPr>
            <w:rFonts w:eastAsiaTheme="minorEastAsia" w:cs="Arial"/>
            <w:sz w:val="20"/>
            <w:szCs w:val="20"/>
          </w:rPr>
          <w:tab/>
        </w:r>
        <w:r>
          <w:rPr>
            <w:rFonts w:eastAsiaTheme="minorEastAsia" w:cs="Arial"/>
            <w:sz w:val="20"/>
            <w:szCs w:val="20"/>
          </w:rPr>
          <w:tab/>
        </w:r>
        <w:r>
          <w:rPr>
            <w:rFonts w:eastAsiaTheme="minorEastAsia" w:cs="Arial"/>
            <w:sz w:val="20"/>
            <w:szCs w:val="20"/>
          </w:rPr>
          <w:tab/>
        </w:r>
        <w:r w:rsidRPr="00762ECE">
          <w:rPr>
            <w:rFonts w:eastAsiaTheme="minorEastAsia" w:cs="Arial"/>
            <w:sz w:val="20"/>
            <w:szCs w:val="20"/>
          </w:rPr>
          <w:t>Print Name &amp; Title</w:t>
        </w:r>
        <w:r>
          <w:rPr>
            <w:rFonts w:eastAsiaTheme="minorEastAsia" w:cs="Arial"/>
            <w:sz w:val="20"/>
            <w:szCs w:val="20"/>
          </w:rPr>
          <w:tab/>
        </w:r>
        <w:r>
          <w:rPr>
            <w:rFonts w:eastAsiaTheme="minorEastAsia" w:cs="Arial"/>
            <w:sz w:val="20"/>
            <w:szCs w:val="20"/>
          </w:rPr>
          <w:tab/>
        </w:r>
        <w:r>
          <w:rPr>
            <w:rFonts w:eastAsiaTheme="minorEastAsia" w:cs="Arial"/>
            <w:sz w:val="20"/>
            <w:szCs w:val="20"/>
          </w:rPr>
          <w:tab/>
        </w:r>
        <w:r w:rsidRPr="00762ECE">
          <w:rPr>
            <w:rFonts w:eastAsiaTheme="minorEastAsia" w:cs="Arial"/>
            <w:sz w:val="20"/>
            <w:szCs w:val="20"/>
          </w:rPr>
          <w:t>Date</w:t>
        </w:r>
      </w:ins>
    </w:p>
    <w:p w14:paraId="28E3219F" w14:textId="77777777" w:rsidR="00EE6A79" w:rsidRDefault="00EE6A79" w:rsidP="006D0464">
      <w:pPr>
        <w:rPr>
          <w:sz w:val="20"/>
          <w:szCs w:val="18"/>
        </w:rPr>
      </w:pPr>
    </w:p>
    <w:p w14:paraId="71DE9E03" w14:textId="6F9B0386" w:rsidR="00335AA1" w:rsidRPr="006D0464" w:rsidRDefault="00990B31" w:rsidP="006D0464">
      <w:pPr>
        <w:rPr>
          <w:sz w:val="20"/>
          <w:szCs w:val="18"/>
        </w:rPr>
      </w:pPr>
      <w:r w:rsidRPr="006D0464">
        <w:rPr>
          <w:sz w:val="20"/>
          <w:szCs w:val="18"/>
        </w:rPr>
        <w:t xml:space="preserve">NOTE: Authority cited: Sections 38510, 38530, 38560, 38560.5, 38571, 38580, 39600, 39601, 41510, 41511 and 43018, Health and Safety Code; 42 U.S.C. section 7545; and </w:t>
      </w:r>
      <w:r w:rsidRPr="006D0464">
        <w:rPr>
          <w:i/>
          <w:sz w:val="20"/>
          <w:szCs w:val="18"/>
        </w:rPr>
        <w:t xml:space="preserve">Western Oil and Gas </w:t>
      </w:r>
      <w:proofErr w:type="spellStart"/>
      <w:r w:rsidRPr="006D0464">
        <w:rPr>
          <w:i/>
          <w:sz w:val="20"/>
          <w:szCs w:val="18"/>
        </w:rPr>
        <w:t>Ass'n</w:t>
      </w:r>
      <w:proofErr w:type="spellEnd"/>
      <w:r w:rsidRPr="006D0464">
        <w:rPr>
          <w:i/>
          <w:sz w:val="20"/>
          <w:szCs w:val="18"/>
        </w:rPr>
        <w:t xml:space="preserve"> v. Orange County Air Pollution Control District</w:t>
      </w:r>
      <w:r w:rsidRPr="006D0464">
        <w:rPr>
          <w:sz w:val="20"/>
          <w:szCs w:val="18"/>
        </w:rPr>
        <w:t xml:space="preserve">, 14 Cal.3d 411, 121 </w:t>
      </w:r>
      <w:proofErr w:type="spellStart"/>
      <w:r w:rsidRPr="006D0464">
        <w:rPr>
          <w:sz w:val="20"/>
          <w:szCs w:val="18"/>
        </w:rPr>
        <w:t>Cal.Rptr</w:t>
      </w:r>
      <w:proofErr w:type="spellEnd"/>
      <w:r w:rsidRPr="006D0464">
        <w:rPr>
          <w:sz w:val="20"/>
          <w:szCs w:val="18"/>
        </w:rPr>
        <w:t xml:space="preserve">. 249 (1975). Reference: Sections 38501, 38510, 39515, 39516, 38571, 38580, 39000, 39001, 39002, 39003, 39515, 39516, 41510, 41511 and 43000, Health and Safety Code; Section 25000.5, Public Resources Code; and </w:t>
      </w:r>
      <w:r w:rsidRPr="006D0464">
        <w:rPr>
          <w:i/>
          <w:sz w:val="20"/>
          <w:szCs w:val="18"/>
        </w:rPr>
        <w:t xml:space="preserve">Western Oil and Gas </w:t>
      </w:r>
      <w:proofErr w:type="spellStart"/>
      <w:r w:rsidRPr="006D0464">
        <w:rPr>
          <w:i/>
          <w:sz w:val="20"/>
          <w:szCs w:val="18"/>
        </w:rPr>
        <w:t>Ass'n</w:t>
      </w:r>
      <w:proofErr w:type="spellEnd"/>
      <w:r w:rsidRPr="006D0464">
        <w:rPr>
          <w:i/>
          <w:sz w:val="20"/>
          <w:szCs w:val="18"/>
        </w:rPr>
        <w:t xml:space="preserve"> v. Orange County Air Pollution Control District</w:t>
      </w:r>
      <w:r w:rsidRPr="006D0464">
        <w:rPr>
          <w:sz w:val="20"/>
          <w:szCs w:val="18"/>
        </w:rPr>
        <w:t xml:space="preserve">, 14 Cal.3d 411, 121 </w:t>
      </w:r>
      <w:proofErr w:type="spellStart"/>
      <w:r w:rsidRPr="006D0464">
        <w:rPr>
          <w:sz w:val="20"/>
          <w:szCs w:val="18"/>
        </w:rPr>
        <w:t>Cal.Rptr</w:t>
      </w:r>
      <w:proofErr w:type="spellEnd"/>
      <w:r w:rsidRPr="006D0464">
        <w:rPr>
          <w:sz w:val="20"/>
          <w:szCs w:val="18"/>
        </w:rPr>
        <w:t>. 249 (1975).</w:t>
      </w:r>
    </w:p>
    <w:p w14:paraId="0460C225" w14:textId="77777777" w:rsidR="00990B31" w:rsidRPr="009F1BE9" w:rsidRDefault="00990B31" w:rsidP="00990B31">
      <w:pPr>
        <w:pStyle w:val="Heading1"/>
        <w:keepNext w:val="0"/>
        <w:keepLines w:val="0"/>
        <w:rPr>
          <w:rFonts w:eastAsia="Yu Gothic Light"/>
        </w:rPr>
      </w:pPr>
      <w:r w:rsidRPr="14D6E132">
        <w:rPr>
          <w:rFonts w:eastAsia="Yu Gothic Light"/>
        </w:rPr>
        <w:t>95488.9. Special Circumstances for Fuel Pathway Applications.</w:t>
      </w:r>
    </w:p>
    <w:p w14:paraId="0F04AC08" w14:textId="77777777" w:rsidR="00990B31" w:rsidRPr="009F1BE9" w:rsidRDefault="00990B31" w:rsidP="00990B31">
      <w:pPr>
        <w:pStyle w:val="Heading2"/>
        <w:keepNext w:val="0"/>
        <w:keepLines w:val="0"/>
        <w:rPr>
          <w:rFonts w:eastAsia="Yu Gothic Light"/>
        </w:rPr>
      </w:pPr>
      <w:r w:rsidRPr="006924F9">
        <w:rPr>
          <w:rFonts w:eastAsia="Yu Gothic Light"/>
          <w:i/>
          <w:iCs/>
        </w:rPr>
        <w:t>Substantiality Requirements</w:t>
      </w:r>
      <w:r w:rsidRPr="009F1BE9">
        <w:rPr>
          <w:rFonts w:eastAsia="Yu Gothic Light"/>
        </w:rPr>
        <w:t>.</w:t>
      </w:r>
    </w:p>
    <w:p w14:paraId="4148774A" w14:textId="5C6DD721" w:rsidR="00990B31" w:rsidRPr="009F1BE9" w:rsidRDefault="00990B31" w:rsidP="00990B31">
      <w:pPr>
        <w:pStyle w:val="Heading3"/>
        <w:keepNext w:val="0"/>
        <w:keepLines w:val="0"/>
        <w:rPr>
          <w:rFonts w:eastAsia="Yu Gothic Light"/>
        </w:rPr>
      </w:pPr>
      <w:r w:rsidRPr="009F1BE9">
        <w:rPr>
          <w:rFonts w:eastAsia="Yu Gothic Light"/>
        </w:rPr>
        <w:t xml:space="preserve">The substantiality requirement applies in the two scenarios listed below. The substantiality requirement does not apply when re-applying for a </w:t>
      </w:r>
      <w:r w:rsidRPr="009F1BE9">
        <w:rPr>
          <w:rFonts w:eastAsia="Yu Gothic Light"/>
        </w:rPr>
        <w:lastRenderedPageBreak/>
        <w:t>Provisional pathway with a new operational data period due to a process change</w:t>
      </w:r>
      <w:ins w:id="2921" w:author="CARB" w:date="2023-12-19T12:12:00Z">
        <w:r w:rsidR="6F0C5428" w:rsidRPr="13926852">
          <w:rPr>
            <w:rFonts w:eastAsia="Yu Gothic Light"/>
          </w:rPr>
          <w:t>, or pathways that qualify for Tier 2 due to the use of low-CI process energy sources, or use of carbon capture,</w:t>
        </w:r>
      </w:ins>
      <w:r w:rsidRPr="009F1BE9">
        <w:rPr>
          <w:rFonts w:eastAsia="Yu Gothic Light"/>
        </w:rPr>
        <w:t xml:space="preserve"> as</w:t>
      </w:r>
      <w:r w:rsidR="000A6C9C">
        <w:rPr>
          <w:rFonts w:eastAsia="Yu Gothic Light"/>
        </w:rPr>
        <w:t xml:space="preserve"> </w:t>
      </w:r>
      <w:r w:rsidRPr="009F1BE9" w:rsidDel="00230B34">
        <w:rPr>
          <w:rFonts w:eastAsia="Yu Gothic Light"/>
        </w:rPr>
        <w:t xml:space="preserve">described </w:t>
      </w:r>
      <w:r w:rsidRPr="009F1BE9">
        <w:rPr>
          <w:rFonts w:eastAsia="Yu Gothic Light"/>
        </w:rPr>
        <w:t xml:space="preserve">in </w:t>
      </w:r>
      <w:r w:rsidRPr="009F1BE9" w:rsidDel="00230B34">
        <w:rPr>
          <w:rFonts w:eastAsia="Yu Gothic Light"/>
        </w:rPr>
        <w:t>95488.9(c)</w:t>
      </w:r>
      <w:r w:rsidRPr="009F1BE9">
        <w:rPr>
          <w:rFonts w:eastAsia="Yu Gothic Light"/>
        </w:rPr>
        <w:t>, or when replacing a certified CI after</w:t>
      </w:r>
      <w:ins w:id="2922" w:author="CARB" w:date="2023-12-19T12:12:00Z">
        <w:r w:rsidRPr="009F1BE9">
          <w:rPr>
            <w:rFonts w:eastAsia="Yu Gothic Light"/>
          </w:rPr>
          <w:t xml:space="preserve"> </w:t>
        </w:r>
        <w:r>
          <w:rPr>
            <w:rFonts w:eastAsia="Yu Gothic Light"/>
          </w:rPr>
          <w:t>annual</w:t>
        </w:r>
      </w:ins>
      <w:r>
        <w:rPr>
          <w:rFonts w:eastAsia="Yu Gothic Light"/>
        </w:rPr>
        <w:t xml:space="preserve"> </w:t>
      </w:r>
      <w:r w:rsidRPr="009F1BE9">
        <w:rPr>
          <w:rFonts w:eastAsia="Yu Gothic Light"/>
        </w:rPr>
        <w:t>verification using the process described in 95488.10(a)(6).</w:t>
      </w:r>
    </w:p>
    <w:p w14:paraId="14151732" w14:textId="63D94B2D" w:rsidR="00990B31" w:rsidRPr="009F1BE9" w:rsidRDefault="009F1BE9" w:rsidP="00990B31">
      <w:pPr>
        <w:pStyle w:val="Heading4"/>
        <w:keepNext w:val="0"/>
        <w:keepLines w:val="0"/>
        <w:rPr>
          <w:rFonts w:eastAsia="Yu Gothic Light"/>
        </w:rPr>
      </w:pPr>
      <w:del w:id="2923" w:author="CARB" w:date="2023-12-19T12:12:00Z">
        <w:r w:rsidRPr="006924F9">
          <w:rPr>
            <w:rFonts w:eastAsia="Yu Gothic Light"/>
            <w:i/>
            <w:iCs w:val="0"/>
          </w:rPr>
          <w:delText>Multiple applications</w:delText>
        </w:r>
      </w:del>
      <w:ins w:id="2924" w:author="CARB" w:date="2023-12-19T12:12:00Z">
        <w:r w:rsidR="00990B31">
          <w:rPr>
            <w:rFonts w:eastAsia="Yu Gothic Light"/>
            <w:i/>
            <w:iCs w:val="0"/>
          </w:rPr>
          <w:t>Application(s) for m</w:t>
        </w:r>
        <w:r w:rsidR="00990B31" w:rsidRPr="006924F9">
          <w:rPr>
            <w:rFonts w:eastAsia="Yu Gothic Light"/>
            <w:i/>
            <w:iCs w:val="0"/>
          </w:rPr>
          <w:t xml:space="preserve">ultiple </w:t>
        </w:r>
        <w:r w:rsidR="00990B31">
          <w:rPr>
            <w:rFonts w:eastAsia="Yu Gothic Light"/>
            <w:i/>
            <w:iCs w:val="0"/>
          </w:rPr>
          <w:t>fuel pathways</w:t>
        </w:r>
      </w:ins>
      <w:r w:rsidR="00990B31" w:rsidRPr="006924F9">
        <w:rPr>
          <w:rFonts w:eastAsia="Yu Gothic Light"/>
          <w:i/>
          <w:iCs w:val="0"/>
        </w:rPr>
        <w:t xml:space="preserve"> for the same feedstock-fuel combination.</w:t>
      </w:r>
      <w:r w:rsidR="00990B31" w:rsidRPr="009F1BE9">
        <w:rPr>
          <w:rFonts w:eastAsia="Yu Gothic Light"/>
        </w:rPr>
        <w:t xml:space="preserve"> When a fuel pathway applicant applies for two or more pathways </w:t>
      </w:r>
      <w:del w:id="2925" w:author="CARB" w:date="2023-12-19T12:12:00Z">
        <w:r w:rsidRPr="009F1BE9">
          <w:rPr>
            <w:rFonts w:eastAsia="Yu Gothic Light"/>
          </w:rPr>
          <w:delText>based on different inputs</w:delText>
        </w:r>
      </w:del>
      <w:ins w:id="2926" w:author="CARB" w:date="2023-12-19T12:12:00Z">
        <w:r w:rsidR="00990B31">
          <w:rPr>
            <w:rFonts w:eastAsia="Yu Gothic Light"/>
          </w:rPr>
          <w:t>that are not differentiated by a process change, or applies again</w:t>
        </w:r>
      </w:ins>
      <w:r w:rsidR="00990B31" w:rsidRPr="009F1BE9">
        <w:rPr>
          <w:rFonts w:eastAsia="Yu Gothic Light"/>
        </w:rPr>
        <w:t xml:space="preserve"> for the same feedstock-fuel combination </w:t>
      </w:r>
      <w:del w:id="2927" w:author="CARB" w:date="2023-12-19T12:12:00Z">
        <w:r w:rsidRPr="009F1BE9">
          <w:rPr>
            <w:rFonts w:eastAsia="Yu Gothic Light"/>
          </w:rPr>
          <w:delText xml:space="preserve">processed within an operational data period </w:delText>
        </w:r>
      </w:del>
      <w:r w:rsidR="00990B31" w:rsidRPr="009F1BE9">
        <w:rPr>
          <w:rFonts w:eastAsia="Yu Gothic Light"/>
        </w:rPr>
        <w:t>at a single fuel production facility, the Executive Officer will consider separate pathways</w:t>
      </w:r>
      <w:ins w:id="2928" w:author="CARB" w:date="2023-12-19T12:12:00Z">
        <w:r w:rsidR="00990B31" w:rsidRPr="009F1BE9">
          <w:rPr>
            <w:rFonts w:eastAsia="Yu Gothic Light"/>
          </w:rPr>
          <w:t xml:space="preserve"> </w:t>
        </w:r>
        <w:r w:rsidR="00990B31">
          <w:rPr>
            <w:rFonts w:eastAsia="Yu Gothic Light"/>
          </w:rPr>
          <w:t>or an updated certification for a previously certified pathway</w:t>
        </w:r>
      </w:ins>
      <w:r w:rsidR="00990B31">
        <w:rPr>
          <w:rFonts w:eastAsia="Yu Gothic Light"/>
        </w:rPr>
        <w:t xml:space="preserve"> </w:t>
      </w:r>
      <w:r w:rsidR="00990B31" w:rsidRPr="009F1BE9">
        <w:rPr>
          <w:rFonts w:eastAsia="Yu Gothic Light"/>
        </w:rPr>
        <w:t>only when the CI of one or more of the proposed pathways meet the substantiality requirement relative to the CI of the reference pathway. The “reference” pathway</w:t>
      </w:r>
      <w:ins w:id="2929" w:author="CARB" w:date="2023-12-19T12:12:00Z">
        <w:r w:rsidR="00990B31" w:rsidRPr="009F1BE9">
          <w:rPr>
            <w:rFonts w:eastAsia="Yu Gothic Light"/>
          </w:rPr>
          <w:t xml:space="preserve"> </w:t>
        </w:r>
        <w:r w:rsidR="00990B31">
          <w:rPr>
            <w:rFonts w:eastAsia="Yu Gothic Light"/>
          </w:rPr>
          <w:t>CI</w:t>
        </w:r>
      </w:ins>
      <w:r w:rsidR="00990B31">
        <w:rPr>
          <w:rFonts w:eastAsia="Yu Gothic Light"/>
        </w:rPr>
        <w:t xml:space="preserve"> </w:t>
      </w:r>
      <w:r w:rsidR="00990B31" w:rsidRPr="009F1BE9">
        <w:rPr>
          <w:rFonts w:eastAsia="Yu Gothic Light"/>
        </w:rPr>
        <w:t>is the composite CI that results when the fuel is modeled using a single pathway that represents the average production of all quantities of the feedstock-fuel combination produced in the operational data period.</w:t>
      </w:r>
      <w:ins w:id="2930" w:author="CARB" w:date="2023-12-19T12:12:00Z">
        <w:r w:rsidR="00990B31">
          <w:rPr>
            <w:rFonts w:eastAsia="Yu Gothic Light"/>
          </w:rPr>
          <w:t xml:space="preserve"> </w:t>
        </w:r>
        <w:r w:rsidR="00990B31" w:rsidRPr="000D142F">
          <w:rPr>
            <w:rFonts w:eastAsia="Yu Gothic Light"/>
          </w:rPr>
          <w:t>In the case of an application for a previously certified pathway, the “reference” pathway CI is the verified CI from the most recent annual verification. For the purpose of CI comparison to the reference CI, the applicant must enter the operational data using the same calculator which was used for the most recent annual verification.</w:t>
        </w:r>
      </w:ins>
    </w:p>
    <w:p w14:paraId="2225F349" w14:textId="77777777" w:rsidR="009F1BE9" w:rsidRPr="009F1BE9" w:rsidRDefault="009F1BE9" w:rsidP="00F701A2">
      <w:pPr>
        <w:pStyle w:val="Heading4"/>
        <w:keepNext w:val="0"/>
        <w:keepLines w:val="0"/>
        <w:spacing w:line="259" w:lineRule="auto"/>
        <w:rPr>
          <w:del w:id="2931" w:author="CARB" w:date="2023-12-19T12:12:00Z"/>
          <w:rFonts w:eastAsia="Yu Gothic Light"/>
        </w:rPr>
      </w:pPr>
      <w:del w:id="2932" w:author="CARB" w:date="2023-12-19T12:12:00Z">
        <w:r w:rsidRPr="006924F9">
          <w:rPr>
            <w:rFonts w:eastAsia="Yu Gothic Light"/>
            <w:i/>
            <w:iCs w:val="0"/>
          </w:rPr>
          <w:delText>Tier 1 Pathways using Innovative Methods.</w:delText>
        </w:r>
        <w:r w:rsidRPr="009F1BE9">
          <w:rPr>
            <w:rFonts w:eastAsia="Yu Gothic Light"/>
          </w:rPr>
          <w:delText xml:space="preserve"> The Executive Officer will consider a Tier 2 application for a pathway that would otherwise be classified as Tier 1 if the Simplified CI Calculator for that fuel type cannot be used to accurately model the pathway due to process innovations and the proposed pathway meets the substantiality requirement relative to the CI of the reference pathway. The “reference” pathway is the CI of the proposed pathway as calculated by the applicable Simplified CI Calculator. The substantiality requirement does not apply to pathways that qualify for Tier 2 due to the use of low-CI process energy sources, or use of carbon capture, as described in 95488.1(d)(7).</w:delText>
        </w:r>
      </w:del>
    </w:p>
    <w:p w14:paraId="70652015" w14:textId="77777777" w:rsidR="00990B31" w:rsidRPr="009F1BE9" w:rsidRDefault="00990B31" w:rsidP="00990B31">
      <w:pPr>
        <w:pStyle w:val="Heading3"/>
        <w:keepNext w:val="0"/>
        <w:keepLines w:val="0"/>
        <w:rPr>
          <w:rFonts w:eastAsia="Yu Gothic Light"/>
        </w:rPr>
      </w:pPr>
      <w:r w:rsidRPr="009F1BE9">
        <w:rPr>
          <w:rFonts w:eastAsia="Yu Gothic Light"/>
        </w:rPr>
        <w:t>The applicant seeking to apply under one of the scenarios described in subsection (1), above, must demonstrate, to the Executive Officer's satisfaction, that the proposed pathway meets the following requirements:</w:t>
      </w:r>
    </w:p>
    <w:p w14:paraId="728CC6A7" w14:textId="77777777" w:rsidR="00990B31" w:rsidRPr="009F1BE9" w:rsidRDefault="00990B31" w:rsidP="00990B31">
      <w:pPr>
        <w:pStyle w:val="Heading4"/>
        <w:keepNext w:val="0"/>
        <w:keepLines w:val="0"/>
        <w:rPr>
          <w:rFonts w:eastAsia="Yu Gothic Light"/>
        </w:rPr>
      </w:pPr>
      <w:r w:rsidRPr="009F1BE9">
        <w:rPr>
          <w:rFonts w:eastAsia="Yu Gothic Light"/>
        </w:rPr>
        <w:t xml:space="preserve">The source-to-tank carbon intensity of the fuel under the proposed pathway meets one of the following two criteria. “Source-to-tank” means all the steps involved in feedstock production and transport, finished fuel production and transport. A source-to-tank CI does not </w:t>
      </w:r>
      <w:r w:rsidRPr="009F1BE9">
        <w:rPr>
          <w:rFonts w:eastAsia="Yu Gothic Light"/>
        </w:rPr>
        <w:lastRenderedPageBreak/>
        <w:t>include the carbon intensity associated with the use of the fuel in a vehicle and does not include the LUC modifier.</w:t>
      </w:r>
    </w:p>
    <w:p w14:paraId="1DADECC8" w14:textId="77777777" w:rsidR="00990B31" w:rsidRPr="009F1BE9" w:rsidRDefault="00990B31" w:rsidP="00990B31">
      <w:pPr>
        <w:pStyle w:val="Heading5"/>
        <w:keepNext w:val="0"/>
        <w:keepLines w:val="0"/>
        <w:rPr>
          <w:rFonts w:eastAsia="Yu Gothic Light"/>
        </w:rPr>
      </w:pPr>
      <w:r w:rsidRPr="009F1BE9">
        <w:rPr>
          <w:rFonts w:eastAsia="Yu Gothic Light"/>
        </w:rPr>
        <w:t>For proposed pathway applications with source-to-tank carbon intensities greater than 20 gCO</w:t>
      </w:r>
      <w:r w:rsidRPr="006924F9">
        <w:rPr>
          <w:rFonts w:eastAsia="Yu Gothic Light"/>
          <w:vertAlign w:val="subscript"/>
        </w:rPr>
        <w:t>2</w:t>
      </w:r>
      <w:r w:rsidRPr="009F1BE9">
        <w:rPr>
          <w:rFonts w:eastAsia="Yu Gothic Light"/>
        </w:rPr>
        <w:t>e/MJ (absolute value), that source-to-tank carbon intensity must be at least 5 percent lower than the source-to-tank carbon intensity of the reference pathway; or</w:t>
      </w:r>
    </w:p>
    <w:p w14:paraId="34616EBA" w14:textId="77777777" w:rsidR="00990B31" w:rsidRPr="009F1BE9" w:rsidRDefault="00990B31" w:rsidP="00990B31">
      <w:pPr>
        <w:pStyle w:val="Heading5"/>
        <w:keepNext w:val="0"/>
        <w:keepLines w:val="0"/>
        <w:rPr>
          <w:rFonts w:eastAsia="Yu Gothic Light"/>
        </w:rPr>
      </w:pPr>
      <w:r w:rsidRPr="009F1BE9">
        <w:rPr>
          <w:rFonts w:eastAsia="Yu Gothic Light"/>
        </w:rPr>
        <w:t xml:space="preserve">For proposed pathway applications with source-to-tank carbon </w:t>
      </w:r>
      <w:proofErr w:type="gramStart"/>
      <w:r w:rsidRPr="009F1BE9">
        <w:rPr>
          <w:rFonts w:eastAsia="Yu Gothic Light"/>
        </w:rPr>
        <w:t>intensities</w:t>
      </w:r>
      <w:proofErr w:type="gramEnd"/>
      <w:r w:rsidRPr="009F1BE9">
        <w:rPr>
          <w:rFonts w:eastAsia="Yu Gothic Light"/>
        </w:rPr>
        <w:t xml:space="preserve"> of 20 gCO</w:t>
      </w:r>
      <w:r w:rsidRPr="006924F9">
        <w:rPr>
          <w:rFonts w:eastAsia="Yu Gothic Light"/>
          <w:vertAlign w:val="subscript"/>
        </w:rPr>
        <w:t>2</w:t>
      </w:r>
      <w:r w:rsidRPr="009F1BE9">
        <w:rPr>
          <w:rFonts w:eastAsia="Yu Gothic Light"/>
        </w:rPr>
        <w:t>e/MJ (absolute value) or less, that source-to-tank carbon intensity must be at least 1</w:t>
      </w:r>
      <w:r>
        <w:rPr>
          <w:rFonts w:eastAsia="Yu Gothic Light"/>
        </w:rPr>
        <w:t> </w:t>
      </w:r>
      <w:r w:rsidRPr="009F1BE9">
        <w:rPr>
          <w:rFonts w:eastAsia="Yu Gothic Light"/>
        </w:rPr>
        <w:t>gCO</w:t>
      </w:r>
      <w:r w:rsidRPr="0061775F">
        <w:rPr>
          <w:rFonts w:eastAsia="Yu Gothic Light"/>
          <w:vertAlign w:val="subscript"/>
        </w:rPr>
        <w:t>2</w:t>
      </w:r>
      <w:r w:rsidRPr="009F1BE9">
        <w:rPr>
          <w:rFonts w:eastAsia="Yu Gothic Light"/>
        </w:rPr>
        <w:t>e/MJ less than the source-to-tank carbon intensity of the reference pathway.</w:t>
      </w:r>
    </w:p>
    <w:p w14:paraId="18E1A6A5" w14:textId="77777777" w:rsidR="00990B31" w:rsidRPr="009F1BE9" w:rsidRDefault="00990B31" w:rsidP="00990B31">
      <w:pPr>
        <w:pStyle w:val="Heading2"/>
        <w:keepNext w:val="0"/>
        <w:keepLines w:val="0"/>
        <w:rPr>
          <w:rFonts w:eastAsia="Yu Gothic Light"/>
        </w:rPr>
      </w:pPr>
      <w:r w:rsidRPr="006924F9">
        <w:rPr>
          <w:rFonts w:eastAsia="Yu Gothic Light"/>
          <w:i/>
          <w:iCs/>
        </w:rPr>
        <w:t>Temporary Fuel Pathways</w:t>
      </w:r>
      <w:r w:rsidRPr="009F1BE9">
        <w:rPr>
          <w:rFonts w:eastAsia="Yu Gothic Light"/>
        </w:rPr>
        <w:t>.</w:t>
      </w:r>
    </w:p>
    <w:p w14:paraId="23C2CFF3" w14:textId="77777777" w:rsidR="00990B31" w:rsidRPr="009F1BE9" w:rsidRDefault="00990B31" w:rsidP="00990B31">
      <w:pPr>
        <w:pStyle w:val="Heading3"/>
        <w:keepNext w:val="0"/>
        <w:keepLines w:val="0"/>
        <w:rPr>
          <w:rFonts w:eastAsia="Yu Gothic Light"/>
        </w:rPr>
      </w:pPr>
      <w:r w:rsidRPr="009F1BE9">
        <w:rPr>
          <w:rFonts w:eastAsia="Yu Gothic Light"/>
        </w:rPr>
        <w:t>Fuel reporting entities may petition the Executive Officer to use a Temporary fuel pathway carbon intensity value for reporting quantities of fuel to generate credits or deficits.</w:t>
      </w:r>
    </w:p>
    <w:p w14:paraId="03B0661D" w14:textId="77777777" w:rsidR="00990B31" w:rsidRPr="009F1BE9" w:rsidRDefault="00990B31" w:rsidP="00990B31">
      <w:pPr>
        <w:pStyle w:val="Heading3"/>
        <w:keepNext w:val="0"/>
        <w:keepLines w:val="0"/>
        <w:rPr>
          <w:rFonts w:eastAsia="Yu Gothic Light"/>
        </w:rPr>
      </w:pPr>
      <w:r w:rsidRPr="009F1BE9">
        <w:rPr>
          <w:rFonts w:eastAsia="Yu Gothic Light"/>
        </w:rPr>
        <w:t>A Temporary pathway petition approved by the Executive Officer will allow the fuel reporting entity to use the pathway for LRT-CBTS reporting purposes for up to two quarters at a time. Reporting will be granted only for the quarter during which the Temporary pathway is approved for use and the subsequent full quarter. The Executive Officer may approve multiple subsequent petitions from the same fuel reporting entity, of up to two quarters each, but each approval will require a new petition.</w:t>
      </w:r>
    </w:p>
    <w:p w14:paraId="214A08EE" w14:textId="77777777" w:rsidR="00990B31" w:rsidRPr="009F1BE9" w:rsidRDefault="00990B31" w:rsidP="00990B31">
      <w:pPr>
        <w:pStyle w:val="Heading3"/>
        <w:keepNext w:val="0"/>
        <w:keepLines w:val="0"/>
        <w:rPr>
          <w:rFonts w:eastAsia="Yu Gothic Light"/>
        </w:rPr>
      </w:pPr>
      <w:r w:rsidRPr="009F1BE9">
        <w:rPr>
          <w:rFonts w:eastAsia="Yu Gothic Light"/>
        </w:rPr>
        <w:t xml:space="preserve">A petition to use a Temporary pathway must be submitted online </w:t>
      </w:r>
      <w:proofErr w:type="gramStart"/>
      <w:r w:rsidRPr="009F1BE9">
        <w:rPr>
          <w:rFonts w:eastAsia="Yu Gothic Light"/>
        </w:rPr>
        <w:t>in</w:t>
      </w:r>
      <w:proofErr w:type="gramEnd"/>
      <w:r w:rsidRPr="009F1BE9">
        <w:rPr>
          <w:rFonts w:eastAsia="Yu Gothic Light"/>
        </w:rPr>
        <w:t xml:space="preserve"> the AFP.</w:t>
      </w:r>
    </w:p>
    <w:p w14:paraId="30455440" w14:textId="7112EED0" w:rsidR="00990B31" w:rsidRPr="009F1BE9" w:rsidRDefault="00990B31" w:rsidP="00990B31">
      <w:pPr>
        <w:pStyle w:val="Heading3"/>
        <w:keepNext w:val="0"/>
        <w:keepLines w:val="0"/>
        <w:rPr>
          <w:rFonts w:eastAsia="Yu Gothic Light"/>
        </w:rPr>
      </w:pPr>
      <w:r w:rsidRPr="36AEDAC2">
        <w:rPr>
          <w:rFonts w:eastAsia="Yu Gothic Light"/>
          <w:i/>
          <w:iCs/>
        </w:rPr>
        <w:t>New Temporary Fuel Pathways.</w:t>
      </w:r>
      <w:r w:rsidRPr="36AEDAC2">
        <w:rPr>
          <w:rFonts w:eastAsia="Yu Gothic Light"/>
        </w:rPr>
        <w:t xml:space="preserve"> An entity can apply for the use of a Temporary fuel pathway CI value if it appears in Table 8 in this </w:t>
      </w:r>
      <w:proofErr w:type="spellStart"/>
      <w:r w:rsidRPr="36AEDAC2">
        <w:rPr>
          <w:rFonts w:eastAsia="Yu Gothic Light"/>
        </w:rPr>
        <w:t>subarticle</w:t>
      </w:r>
      <w:proofErr w:type="spellEnd"/>
      <w:r w:rsidRPr="36AEDAC2">
        <w:rPr>
          <w:rFonts w:eastAsia="Yu Gothic Light"/>
        </w:rPr>
        <w:t xml:space="preserve"> or if the Executive Officer approves a new Temporary pathway (for a fuel or feedstock-fuel combination not found in Table 8) and publishes it on the LCFS </w:t>
      </w:r>
      <w:del w:id="2933" w:author="CARB" w:date="2023-12-19T12:12:00Z">
        <w:r w:rsidR="009F1BE9" w:rsidRPr="009F1BE9">
          <w:rPr>
            <w:rFonts w:eastAsia="Yu Gothic Light"/>
          </w:rPr>
          <w:delText>web site</w:delText>
        </w:r>
      </w:del>
      <w:ins w:id="2934" w:author="CARB" w:date="2023-12-19T12:12:00Z">
        <w:r w:rsidRPr="36AEDAC2">
          <w:rPr>
            <w:rFonts w:eastAsia="Yu Gothic Light"/>
          </w:rPr>
          <w:t>website</w:t>
        </w:r>
      </w:ins>
      <w:r w:rsidRPr="36AEDAC2">
        <w:rPr>
          <w:rFonts w:eastAsia="Yu Gothic Light"/>
        </w:rPr>
        <w:t>. Any new Temporary pathway proposed by the Executive Officer will be posted for 45 days for public comment prior to certification. The posted information will include the rationale for assigning the CI to that particular Temporary pathway. If these comments require significant revision of the originally published pathway, a revised pathway will be posted for public comment. Upon certification of a new Temporary pathway created by the Executive Officer, the pathway will be available for reporting for the quarter in which it is certified.</w:t>
      </w:r>
    </w:p>
    <w:p w14:paraId="6EBDE128" w14:textId="77777777" w:rsidR="00990B31" w:rsidRPr="006507D2" w:rsidRDefault="00990B31" w:rsidP="006507D2">
      <w:pPr>
        <w:jc w:val="center"/>
        <w:rPr>
          <w:b/>
        </w:rPr>
      </w:pPr>
      <w:r w:rsidRPr="006507D2">
        <w:rPr>
          <w:b/>
        </w:rPr>
        <w:t>Table 8. Temporary Pathways for Fuels with Indeterminate CIs</w:t>
      </w:r>
    </w:p>
    <w:tbl>
      <w:tblPr>
        <w:tblW w:w="0" w:type="auto"/>
        <w:tblLayout w:type="fixed"/>
        <w:tblLook w:val="0000" w:firstRow="0" w:lastRow="0" w:firstColumn="0" w:lastColumn="0" w:noHBand="0" w:noVBand="0"/>
        <w:tblPrChange w:id="2935" w:author="CARB" w:date="2023-12-19T12:12:00Z">
          <w:tblPr>
            <w:tblW w:w="5000" w:type="pct"/>
            <w:jc w:val="center"/>
            <w:tblCellMar>
              <w:left w:w="115" w:type="dxa"/>
              <w:right w:w="115" w:type="dxa"/>
            </w:tblCellMar>
            <w:tblLook w:val="0000" w:firstRow="0" w:lastRow="0" w:firstColumn="0" w:lastColumn="0" w:noHBand="0" w:noVBand="0"/>
          </w:tblPr>
        </w:tblPrChange>
      </w:tblPr>
      <w:tblGrid>
        <w:gridCol w:w="2211"/>
        <w:gridCol w:w="2820"/>
        <w:gridCol w:w="3030"/>
        <w:gridCol w:w="1410"/>
        <w:tblGridChange w:id="2936">
          <w:tblGrid>
            <w:gridCol w:w="198"/>
            <w:gridCol w:w="2013"/>
            <w:gridCol w:w="747"/>
            <w:gridCol w:w="2073"/>
            <w:gridCol w:w="349"/>
            <w:gridCol w:w="2519"/>
            <w:gridCol w:w="162"/>
            <w:gridCol w:w="1410"/>
            <w:gridCol w:w="41"/>
          </w:tblGrid>
        </w:tblGridChange>
      </w:tblGrid>
      <w:tr w:rsidR="00990B31" w:rsidRPr="00194A2C" w14:paraId="18E5FE69" w14:textId="77777777" w:rsidTr="00F62DE5">
        <w:trPr>
          <w:trHeight w:val="285"/>
          <w:tblHeader/>
          <w:trPrChange w:id="2937" w:author="CARB" w:date="2023-12-19T12:12:00Z">
            <w:trPr>
              <w:gridBefore w:val="1"/>
              <w:cantSplit/>
              <w:trHeight w:val="319"/>
              <w:tblHeader/>
              <w:jc w:val="center"/>
            </w:trPr>
          </w:trPrChange>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2938" w:author="CARB" w:date="2023-12-19T12:12:00Z">
              <w:tcPr>
                <w:tcW w:w="1482" w:type="pct"/>
                <w:gridSpan w:val="2"/>
                <w:tcBorders>
                  <w:top w:val="double" w:sz="6" w:space="0" w:color="auto"/>
                  <w:left w:val="double" w:sz="6" w:space="0" w:color="auto"/>
                  <w:bottom w:val="single" w:sz="12" w:space="0" w:color="auto"/>
                  <w:right w:val="single" w:sz="6" w:space="0" w:color="auto"/>
                </w:tcBorders>
                <w:vAlign w:val="center"/>
              </w:tcPr>
            </w:tcPrChange>
          </w:tcPr>
          <w:p w14:paraId="0573A76F" w14:textId="77777777" w:rsidR="00990B31" w:rsidRPr="00F62DE5" w:rsidRDefault="00990B31">
            <w:pPr>
              <w:jc w:val="center"/>
              <w:rPr>
                <w:b/>
                <w:i/>
                <w:sz w:val="20"/>
                <w:rPrChange w:id="2939" w:author="CARB" w:date="2023-12-19T12:12:00Z">
                  <w:rPr>
                    <w:b/>
                    <w:i/>
                    <w:color w:val="000000"/>
                    <w:sz w:val="20"/>
                  </w:rPr>
                </w:rPrChange>
              </w:rPr>
              <w:pPrChange w:id="2940" w:author="CARB" w:date="2023-12-19T12:12:00Z">
                <w:pPr>
                  <w:keepNext/>
                  <w:keepLines/>
                  <w:autoSpaceDE w:val="0"/>
                  <w:autoSpaceDN w:val="0"/>
                  <w:adjustRightInd w:val="0"/>
                  <w:spacing w:after="0"/>
                  <w:jc w:val="center"/>
                </w:pPr>
              </w:pPrChange>
            </w:pPr>
            <w:r w:rsidRPr="00F62DE5">
              <w:rPr>
                <w:b/>
                <w:i/>
                <w:sz w:val="20"/>
                <w:rPrChange w:id="2941" w:author="CARB" w:date="2023-12-19T12:12:00Z">
                  <w:rPr>
                    <w:b/>
                    <w:i/>
                    <w:color w:val="000000"/>
                    <w:sz w:val="20"/>
                  </w:rPr>
                </w:rPrChange>
              </w:rPr>
              <w:lastRenderedPageBreak/>
              <w:t>Fuel</w:t>
            </w:r>
            <w:ins w:id="2942" w:author="CARB" w:date="2023-12-19T12:12:00Z">
              <w:r w:rsidRPr="00F62DE5">
                <w:rPr>
                  <w:rFonts w:eastAsia="Arial" w:cs="Arial"/>
                  <w:b/>
                  <w:i/>
                  <w:sz w:val="20"/>
                  <w:szCs w:val="20"/>
                </w:rPr>
                <w:t xml:space="preserve">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2943" w:author="CARB" w:date="2023-12-19T12:12:00Z">
              <w:tcPr>
                <w:tcW w:w="1300" w:type="pct"/>
                <w:gridSpan w:val="2"/>
                <w:tcBorders>
                  <w:top w:val="double" w:sz="6" w:space="0" w:color="auto"/>
                  <w:left w:val="single" w:sz="6" w:space="0" w:color="auto"/>
                  <w:bottom w:val="single" w:sz="12" w:space="0" w:color="auto"/>
                  <w:right w:val="single" w:sz="6" w:space="0" w:color="auto"/>
                </w:tcBorders>
                <w:vAlign w:val="center"/>
              </w:tcPr>
            </w:tcPrChange>
          </w:tcPr>
          <w:p w14:paraId="40EAF004" w14:textId="77777777" w:rsidR="00990B31" w:rsidRPr="00F62DE5" w:rsidRDefault="00990B31">
            <w:pPr>
              <w:jc w:val="center"/>
              <w:rPr>
                <w:b/>
                <w:i/>
                <w:sz w:val="20"/>
                <w:rPrChange w:id="2944" w:author="CARB" w:date="2023-12-19T12:12:00Z">
                  <w:rPr>
                    <w:b/>
                    <w:i/>
                    <w:color w:val="000000"/>
                    <w:sz w:val="20"/>
                  </w:rPr>
                </w:rPrChange>
              </w:rPr>
              <w:pPrChange w:id="2945" w:author="CARB" w:date="2023-12-19T12:12:00Z">
                <w:pPr>
                  <w:keepNext/>
                  <w:keepLines/>
                  <w:autoSpaceDE w:val="0"/>
                  <w:autoSpaceDN w:val="0"/>
                  <w:adjustRightInd w:val="0"/>
                  <w:spacing w:after="0"/>
                  <w:jc w:val="center"/>
                </w:pPr>
              </w:pPrChange>
            </w:pPr>
            <w:r w:rsidRPr="00F62DE5">
              <w:rPr>
                <w:b/>
                <w:i/>
                <w:sz w:val="20"/>
                <w:rPrChange w:id="2946" w:author="CARB" w:date="2023-12-19T12:12:00Z">
                  <w:rPr>
                    <w:b/>
                    <w:i/>
                    <w:color w:val="000000"/>
                    <w:sz w:val="20"/>
                  </w:rPr>
                </w:rPrChange>
              </w:rPr>
              <w:t>Feedstock</w:t>
            </w:r>
            <w:ins w:id="2947" w:author="CARB" w:date="2023-12-19T12:12:00Z">
              <w:r w:rsidRPr="00F62DE5">
                <w:rPr>
                  <w:rFonts w:eastAsia="Arial" w:cs="Arial"/>
                  <w:b/>
                  <w:i/>
                  <w:sz w:val="20"/>
                  <w:szCs w:val="20"/>
                </w:rPr>
                <w:t xml:space="preserve">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2948" w:author="CARB" w:date="2023-12-19T12:12:00Z">
              <w:tcPr>
                <w:tcW w:w="1352" w:type="pct"/>
                <w:tcBorders>
                  <w:top w:val="double" w:sz="6" w:space="0" w:color="auto"/>
                  <w:left w:val="single" w:sz="6" w:space="0" w:color="auto"/>
                  <w:bottom w:val="single" w:sz="12" w:space="0" w:color="auto"/>
                  <w:right w:val="nil"/>
                </w:tcBorders>
                <w:vAlign w:val="center"/>
              </w:tcPr>
            </w:tcPrChange>
          </w:tcPr>
          <w:p w14:paraId="1006A71E" w14:textId="77777777" w:rsidR="00990B31" w:rsidRPr="00F62DE5" w:rsidRDefault="00990B31">
            <w:pPr>
              <w:jc w:val="center"/>
              <w:rPr>
                <w:b/>
                <w:i/>
                <w:sz w:val="20"/>
                <w:rPrChange w:id="2949" w:author="CARB" w:date="2023-12-19T12:12:00Z">
                  <w:rPr>
                    <w:b/>
                    <w:i/>
                    <w:color w:val="000000"/>
                    <w:sz w:val="20"/>
                  </w:rPr>
                </w:rPrChange>
              </w:rPr>
              <w:pPrChange w:id="2950" w:author="CARB" w:date="2023-12-19T12:12:00Z">
                <w:pPr>
                  <w:keepNext/>
                  <w:keepLines/>
                  <w:autoSpaceDE w:val="0"/>
                  <w:autoSpaceDN w:val="0"/>
                  <w:adjustRightInd w:val="0"/>
                  <w:spacing w:after="0"/>
                  <w:jc w:val="center"/>
                </w:pPr>
              </w:pPrChange>
            </w:pPr>
            <w:r w:rsidRPr="00F62DE5">
              <w:rPr>
                <w:b/>
                <w:i/>
                <w:sz w:val="20"/>
                <w:rPrChange w:id="2951" w:author="CARB" w:date="2023-12-19T12:12:00Z">
                  <w:rPr>
                    <w:b/>
                    <w:i/>
                    <w:color w:val="000000"/>
                    <w:sz w:val="20"/>
                  </w:rPr>
                </w:rPrChange>
              </w:rPr>
              <w:t>Process Energy</w:t>
            </w:r>
            <w:ins w:id="2952" w:author="CARB" w:date="2023-12-19T12:12:00Z">
              <w:r w:rsidRPr="00F62DE5">
                <w:rPr>
                  <w:rFonts w:eastAsia="Arial" w:cs="Arial"/>
                  <w:b/>
                  <w:i/>
                  <w:sz w:val="20"/>
                  <w:szCs w:val="20"/>
                </w:rPr>
                <w:t xml:space="preserve">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2953" w:author="CARB" w:date="2023-12-19T12:12:00Z">
              <w:tcPr>
                <w:tcW w:w="866" w:type="pct"/>
                <w:gridSpan w:val="3"/>
                <w:tcBorders>
                  <w:top w:val="double" w:sz="6" w:space="0" w:color="auto"/>
                  <w:left w:val="single" w:sz="6" w:space="0" w:color="auto"/>
                  <w:bottom w:val="single" w:sz="12" w:space="0" w:color="auto"/>
                  <w:right w:val="double" w:sz="6" w:space="0" w:color="auto"/>
                </w:tcBorders>
                <w:vAlign w:val="center"/>
              </w:tcPr>
            </w:tcPrChange>
          </w:tcPr>
          <w:p w14:paraId="6A45DF52" w14:textId="77777777" w:rsidR="00990B31" w:rsidRPr="00F62DE5" w:rsidRDefault="00990B31" w:rsidP="00F62DE5">
            <w:pPr>
              <w:spacing w:after="0"/>
              <w:jc w:val="center"/>
              <w:rPr>
                <w:ins w:id="2954" w:author="CARB" w:date="2023-12-19T12:12:00Z"/>
                <w:rFonts w:eastAsia="Arial" w:cs="Arial"/>
                <w:b/>
                <w:i/>
                <w:sz w:val="20"/>
                <w:szCs w:val="20"/>
              </w:rPr>
            </w:pPr>
            <w:r w:rsidRPr="00F62DE5">
              <w:rPr>
                <w:b/>
                <w:i/>
                <w:sz w:val="20"/>
                <w:rPrChange w:id="2955" w:author="CARB" w:date="2023-12-19T12:12:00Z">
                  <w:rPr>
                    <w:b/>
                    <w:i/>
                    <w:color w:val="000000"/>
                    <w:sz w:val="20"/>
                  </w:rPr>
                </w:rPrChange>
              </w:rPr>
              <w:t>C</w:t>
            </w:r>
            <w:ins w:id="2956" w:author="CARB" w:date="2023-12-19T12:12:00Z">
              <w:r w:rsidRPr="00F62DE5">
                <w:rPr>
                  <w:rFonts w:eastAsia="Arial" w:cs="Arial"/>
                  <w:b/>
                  <w:i/>
                  <w:sz w:val="20"/>
                  <w:szCs w:val="20"/>
                </w:rPr>
                <w:t>I</w:t>
              </w:r>
            </w:ins>
            <w:r w:rsidRPr="00F62DE5">
              <w:rPr>
                <w:b/>
                <w:i/>
                <w:sz w:val="20"/>
                <w:rPrChange w:id="2957" w:author="CARB" w:date="2023-12-19T12:12:00Z">
                  <w:rPr>
                    <w:b/>
                    <w:i/>
                    <w:color w:val="000000"/>
                    <w:sz w:val="20"/>
                  </w:rPr>
                </w:rPrChange>
              </w:rPr>
              <w:t xml:space="preserve"> </w:t>
            </w:r>
          </w:p>
          <w:p w14:paraId="15953A30" w14:textId="77777777" w:rsidR="00990B31" w:rsidRPr="00F62DE5" w:rsidRDefault="00990B31">
            <w:pPr>
              <w:jc w:val="center"/>
              <w:rPr>
                <w:b/>
                <w:i/>
                <w:sz w:val="20"/>
                <w:rPrChange w:id="2958" w:author="CARB" w:date="2023-12-19T12:12:00Z">
                  <w:rPr>
                    <w:b/>
                    <w:i/>
                    <w:color w:val="000000"/>
                    <w:sz w:val="20"/>
                  </w:rPr>
                </w:rPrChange>
              </w:rPr>
              <w:pPrChange w:id="2959" w:author="CARB" w:date="2023-12-19T12:12:00Z">
                <w:pPr>
                  <w:keepNext/>
                  <w:keepLines/>
                  <w:autoSpaceDE w:val="0"/>
                  <w:autoSpaceDN w:val="0"/>
                  <w:adjustRightInd w:val="0"/>
                  <w:spacing w:after="0"/>
                  <w:jc w:val="center"/>
                </w:pPr>
              </w:pPrChange>
            </w:pPr>
            <w:r w:rsidRPr="00F62DE5">
              <w:rPr>
                <w:b/>
                <w:i/>
                <w:sz w:val="20"/>
                <w:rPrChange w:id="2960" w:author="CARB" w:date="2023-12-19T12:12:00Z">
                  <w:rPr>
                    <w:b/>
                    <w:i/>
                    <w:color w:val="000000"/>
                    <w:sz w:val="20"/>
                  </w:rPr>
                </w:rPrChange>
              </w:rPr>
              <w:t>(gCO</w:t>
            </w:r>
            <w:r w:rsidRPr="00F62DE5">
              <w:rPr>
                <w:b/>
                <w:i/>
                <w:sz w:val="16"/>
                <w:vertAlign w:val="subscript"/>
                <w:rPrChange w:id="2961" w:author="CARB" w:date="2023-12-19T12:12:00Z">
                  <w:rPr>
                    <w:b/>
                    <w:i/>
                    <w:color w:val="000000"/>
                    <w:sz w:val="20"/>
                    <w:vertAlign w:val="subscript"/>
                  </w:rPr>
                </w:rPrChange>
              </w:rPr>
              <w:t>2</w:t>
            </w:r>
            <w:r w:rsidRPr="00F62DE5">
              <w:rPr>
                <w:b/>
                <w:i/>
                <w:sz w:val="20"/>
                <w:rPrChange w:id="2962" w:author="CARB" w:date="2023-12-19T12:12:00Z">
                  <w:rPr>
                    <w:b/>
                    <w:i/>
                    <w:color w:val="000000"/>
                    <w:sz w:val="20"/>
                  </w:rPr>
                </w:rPrChange>
              </w:rPr>
              <w:t>e/MJ)</w:t>
            </w:r>
            <w:ins w:id="2963" w:author="CARB" w:date="2023-12-19T12:12:00Z">
              <w:r w:rsidRPr="00F62DE5">
                <w:rPr>
                  <w:rFonts w:eastAsia="Arial" w:cs="Arial"/>
                  <w:b/>
                  <w:i/>
                  <w:sz w:val="20"/>
                  <w:szCs w:val="20"/>
                </w:rPr>
                <w:t xml:space="preserve"> </w:t>
              </w:r>
            </w:ins>
          </w:p>
        </w:tc>
      </w:tr>
      <w:tr w:rsidR="00990B31" w:rsidRPr="00194A2C" w14:paraId="50938648" w14:textId="77777777" w:rsidTr="00F62DE5">
        <w:trPr>
          <w:trHeight w:val="495"/>
          <w:trPrChange w:id="2964" w:author="CARB" w:date="2023-12-19T12:12:00Z">
            <w:trPr>
              <w:gridBefore w:val="1"/>
              <w:cantSplit/>
              <w:trHeight w:val="484"/>
              <w:jc w:val="center"/>
            </w:trPr>
          </w:trPrChange>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2965" w:author="CARB" w:date="2023-12-19T12:12:00Z">
              <w:tcPr>
                <w:tcW w:w="1482" w:type="pct"/>
                <w:gridSpan w:val="2"/>
                <w:tcBorders>
                  <w:top w:val="single" w:sz="12" w:space="0" w:color="auto"/>
                  <w:left w:val="double" w:sz="6" w:space="0" w:color="auto"/>
                  <w:right w:val="single" w:sz="6" w:space="0" w:color="auto"/>
                </w:tcBorders>
                <w:vAlign w:val="center"/>
              </w:tcPr>
            </w:tcPrChange>
          </w:tcPr>
          <w:p w14:paraId="4A5DB3BF" w14:textId="77777777" w:rsidR="00990B31" w:rsidRPr="00802D04" w:rsidRDefault="00990B31">
            <w:pPr>
              <w:rPr>
                <w:rPrChange w:id="2966" w:author="CARB" w:date="2023-12-19T12:12:00Z">
                  <w:rPr>
                    <w:color w:val="000000"/>
                    <w:sz w:val="20"/>
                  </w:rPr>
                </w:rPrChange>
              </w:rPr>
              <w:pPrChange w:id="2967" w:author="CARB" w:date="2023-12-19T12:12:00Z">
                <w:pPr>
                  <w:autoSpaceDE w:val="0"/>
                  <w:autoSpaceDN w:val="0"/>
                  <w:adjustRightInd w:val="0"/>
                  <w:spacing w:after="0"/>
                </w:pPr>
              </w:pPrChange>
            </w:pPr>
            <w:ins w:id="2968" w:author="CARB" w:date="2023-12-19T12:12:00Z">
              <w:r w:rsidRPr="00F62DE5">
                <w:rPr>
                  <w:rFonts w:eastAsia="Arial" w:cs="Arial"/>
                  <w:sz w:val="20"/>
                  <w:szCs w:val="20"/>
                </w:rPr>
                <w:t xml:space="preserve">Ethanol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2969" w:author="CARB" w:date="2023-12-19T12:12:00Z">
              <w:tcPr>
                <w:tcW w:w="1300" w:type="pct"/>
                <w:gridSpan w:val="2"/>
                <w:tcBorders>
                  <w:top w:val="single" w:sz="12" w:space="0" w:color="auto"/>
                  <w:left w:val="single" w:sz="6" w:space="0" w:color="auto"/>
                  <w:bottom w:val="single" w:sz="6" w:space="0" w:color="auto"/>
                  <w:right w:val="single" w:sz="6" w:space="0" w:color="auto"/>
                </w:tcBorders>
                <w:vAlign w:val="center"/>
              </w:tcPr>
            </w:tcPrChange>
          </w:tcPr>
          <w:p w14:paraId="07C589AC" w14:textId="77777777" w:rsidR="00990B31" w:rsidRPr="00802D04" w:rsidRDefault="00990B31">
            <w:pPr>
              <w:rPr>
                <w:rPrChange w:id="2970" w:author="CARB" w:date="2023-12-19T12:12:00Z">
                  <w:rPr>
                    <w:color w:val="000000"/>
                    <w:sz w:val="20"/>
                  </w:rPr>
                </w:rPrChange>
              </w:rPr>
              <w:pPrChange w:id="2971" w:author="CARB" w:date="2023-12-19T12:12:00Z">
                <w:pPr>
                  <w:autoSpaceDE w:val="0"/>
                  <w:autoSpaceDN w:val="0"/>
                  <w:adjustRightInd w:val="0"/>
                  <w:spacing w:after="0"/>
                </w:pPr>
              </w:pPrChange>
            </w:pPr>
            <w:r w:rsidRPr="00F62DE5">
              <w:rPr>
                <w:sz w:val="20"/>
                <w:rPrChange w:id="2972" w:author="CARB" w:date="2023-12-19T12:12:00Z">
                  <w:rPr>
                    <w:color w:val="000000"/>
                    <w:sz w:val="20"/>
                  </w:rPr>
                </w:rPrChange>
              </w:rPr>
              <w:t>Corn</w:t>
            </w:r>
            <w:ins w:id="2973" w:author="CARB" w:date="2023-12-19T12:12:00Z">
              <w:r w:rsidRPr="00F62DE5">
                <w:rPr>
                  <w:rFonts w:eastAsia="Arial" w:cs="Arial"/>
                  <w:sz w:val="20"/>
                  <w:szCs w:val="20"/>
                </w:rPr>
                <w:t xml:space="preserve">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2974" w:author="CARB" w:date="2023-12-19T12:12:00Z">
              <w:tcPr>
                <w:tcW w:w="1352" w:type="pct"/>
                <w:tcBorders>
                  <w:top w:val="single" w:sz="12" w:space="0" w:color="auto"/>
                  <w:left w:val="single" w:sz="6" w:space="0" w:color="auto"/>
                  <w:bottom w:val="single" w:sz="6" w:space="0" w:color="auto"/>
                  <w:right w:val="single" w:sz="6" w:space="0" w:color="auto"/>
                </w:tcBorders>
                <w:vAlign w:val="center"/>
              </w:tcPr>
            </w:tcPrChange>
          </w:tcPr>
          <w:p w14:paraId="403F3273" w14:textId="5C80EA12" w:rsidR="00990B31" w:rsidRPr="00802D04" w:rsidRDefault="00990B31">
            <w:pPr>
              <w:rPr>
                <w:rPrChange w:id="2975" w:author="CARB" w:date="2023-12-19T12:12:00Z">
                  <w:rPr>
                    <w:color w:val="000000"/>
                    <w:sz w:val="20"/>
                  </w:rPr>
                </w:rPrChange>
              </w:rPr>
              <w:pPrChange w:id="2976" w:author="CARB" w:date="2023-12-19T12:12:00Z">
                <w:pPr>
                  <w:autoSpaceDE w:val="0"/>
                  <w:autoSpaceDN w:val="0"/>
                  <w:adjustRightInd w:val="0"/>
                  <w:spacing w:after="0"/>
                </w:pPr>
              </w:pPrChange>
            </w:pPr>
            <w:r w:rsidRPr="00F62DE5">
              <w:rPr>
                <w:sz w:val="20"/>
                <w:rPrChange w:id="2977" w:author="CARB" w:date="2023-12-19T12:12:00Z">
                  <w:rPr>
                    <w:color w:val="000000"/>
                    <w:sz w:val="20"/>
                  </w:rPr>
                </w:rPrChange>
              </w:rPr>
              <w:t>Grid electricity</w:t>
            </w:r>
            <w:del w:id="2978" w:author="CARB" w:date="2023-12-19T12:12:00Z">
              <w:r w:rsidR="004E2873" w:rsidRPr="00E57B53">
                <w:rPr>
                  <w:rFonts w:eastAsiaTheme="minorEastAsia" w:cs="Arial"/>
                  <w:color w:val="000000"/>
                  <w:sz w:val="20"/>
                  <w:szCs w:val="24"/>
                </w:rPr>
                <w:delText>,</w:delText>
              </w:r>
            </w:del>
            <w:ins w:id="2979" w:author="CARB" w:date="2023-12-19T12:12:00Z">
              <w:r w:rsidRPr="00F62DE5">
                <w:rPr>
                  <w:rFonts w:eastAsia="Arial" w:cs="Arial"/>
                  <w:sz w:val="20"/>
                  <w:szCs w:val="20"/>
                </w:rPr>
                <w:t>/solar and wind electricity and</w:t>
              </w:r>
            </w:ins>
            <w:r w:rsidRPr="00F62DE5">
              <w:rPr>
                <w:sz w:val="20"/>
                <w:rPrChange w:id="2980" w:author="CARB" w:date="2023-12-19T12:12:00Z">
                  <w:rPr>
                    <w:color w:val="000000"/>
                    <w:sz w:val="20"/>
                  </w:rPr>
                </w:rPrChange>
              </w:rPr>
              <w:t xml:space="preserve"> natural gas</w:t>
            </w:r>
            <w:del w:id="2981" w:author="CARB" w:date="2023-12-19T12:12:00Z">
              <w:r w:rsidR="004E2873" w:rsidRPr="00E57B53">
                <w:rPr>
                  <w:rFonts w:eastAsiaTheme="minorEastAsia" w:cs="Arial"/>
                  <w:color w:val="000000"/>
                  <w:sz w:val="20"/>
                  <w:szCs w:val="24"/>
                </w:rPr>
                <w:delText>, and/or renewables</w:delText>
              </w:r>
            </w:del>
            <w:ins w:id="2982" w:author="CARB" w:date="2023-12-19T12:12:00Z">
              <w:r w:rsidRPr="00F62DE5">
                <w:rPr>
                  <w:rFonts w:eastAsia="Arial" w:cs="Arial"/>
                  <w:sz w:val="20"/>
                  <w:szCs w:val="20"/>
                </w:rPr>
                <w:t xml:space="preserve">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2983" w:author="CARB" w:date="2023-12-19T12:12:00Z">
              <w:tcPr>
                <w:tcW w:w="866" w:type="pct"/>
                <w:gridSpan w:val="3"/>
                <w:tcBorders>
                  <w:top w:val="single" w:sz="12" w:space="0" w:color="auto"/>
                  <w:left w:val="single" w:sz="6" w:space="0" w:color="auto"/>
                  <w:bottom w:val="single" w:sz="6" w:space="0" w:color="auto"/>
                  <w:right w:val="double" w:sz="6" w:space="0" w:color="auto"/>
                </w:tcBorders>
                <w:tcMar>
                  <w:left w:w="115" w:type="dxa"/>
                  <w:right w:w="360" w:type="dxa"/>
                </w:tcMar>
                <w:vAlign w:val="center"/>
              </w:tcPr>
            </w:tcPrChange>
          </w:tcPr>
          <w:p w14:paraId="537F2AA3" w14:textId="77777777" w:rsidR="00990B31" w:rsidRPr="00802D04" w:rsidRDefault="00990B31">
            <w:pPr>
              <w:jc w:val="center"/>
              <w:rPr>
                <w:rPrChange w:id="2984" w:author="CARB" w:date="2023-12-19T12:12:00Z">
                  <w:rPr>
                    <w:color w:val="000000"/>
                    <w:sz w:val="20"/>
                  </w:rPr>
                </w:rPrChange>
              </w:rPr>
              <w:pPrChange w:id="2985" w:author="CARB" w:date="2023-12-19T12:12:00Z">
                <w:pPr>
                  <w:autoSpaceDE w:val="0"/>
                  <w:autoSpaceDN w:val="0"/>
                  <w:adjustRightInd w:val="0"/>
                  <w:spacing w:after="0"/>
                  <w:jc w:val="center"/>
                </w:pPr>
              </w:pPrChange>
            </w:pPr>
            <w:r w:rsidRPr="00F62DE5">
              <w:rPr>
                <w:sz w:val="20"/>
                <w:rPrChange w:id="2986" w:author="CARB" w:date="2023-12-19T12:12:00Z">
                  <w:rPr>
                    <w:color w:val="000000"/>
                    <w:sz w:val="20"/>
                  </w:rPr>
                </w:rPrChange>
              </w:rPr>
              <w:t>90</w:t>
            </w:r>
            <w:ins w:id="2987" w:author="CARB" w:date="2023-12-19T12:12:00Z">
              <w:r w:rsidRPr="00F62DE5">
                <w:rPr>
                  <w:rFonts w:eastAsia="Arial" w:cs="Arial"/>
                  <w:sz w:val="20"/>
                  <w:szCs w:val="20"/>
                </w:rPr>
                <w:t xml:space="preserve"> </w:t>
              </w:r>
            </w:ins>
          </w:p>
        </w:tc>
      </w:tr>
      <w:tr w:rsidR="00990B31" w:rsidRPr="00194A2C" w14:paraId="0D54736E" w14:textId="77777777" w:rsidTr="00F62DE5">
        <w:trPr>
          <w:trHeight w:val="495"/>
          <w:trPrChange w:id="2988" w:author="CARB" w:date="2023-12-19T12:12:00Z">
            <w:trPr>
              <w:gridBefore w:val="1"/>
              <w:cantSplit/>
              <w:trHeight w:val="484"/>
              <w:jc w:val="center"/>
            </w:trPr>
          </w:trPrChange>
        </w:trPr>
        <w:tc>
          <w:tcPr>
            <w:tcW w:w="2211" w:type="dxa"/>
            <w:tcBorders>
              <w:left w:val="single" w:sz="4" w:space="0" w:color="auto"/>
              <w:right w:val="single" w:sz="4" w:space="0" w:color="auto"/>
            </w:tcBorders>
            <w:tcMar>
              <w:top w:w="15" w:type="dxa"/>
              <w:left w:w="15" w:type="dxa"/>
              <w:right w:w="15" w:type="dxa"/>
            </w:tcMar>
            <w:vAlign w:val="center"/>
            <w:tcPrChange w:id="2989" w:author="CARB" w:date="2023-12-19T12:12:00Z">
              <w:tcPr>
                <w:tcW w:w="1482" w:type="pct"/>
                <w:gridSpan w:val="2"/>
                <w:tcBorders>
                  <w:left w:val="double" w:sz="6" w:space="0" w:color="auto"/>
                  <w:right w:val="single" w:sz="6" w:space="0" w:color="auto"/>
                </w:tcBorders>
                <w:vAlign w:val="center"/>
              </w:tcPr>
            </w:tcPrChange>
          </w:tcPr>
          <w:p w14:paraId="4693548B" w14:textId="77777777" w:rsidR="00990B31" w:rsidRPr="00802D04" w:rsidRDefault="00990B31">
            <w:pPr>
              <w:rPr>
                <w:rPrChange w:id="2990" w:author="CARB" w:date="2023-12-19T12:12:00Z">
                  <w:rPr>
                    <w:color w:val="000000"/>
                    <w:sz w:val="20"/>
                  </w:rPr>
                </w:rPrChange>
              </w:rPr>
              <w:pPrChange w:id="2991" w:author="CARB" w:date="2023-12-19T12:12:00Z">
                <w:pPr>
                  <w:autoSpaceDE w:val="0"/>
                  <w:autoSpaceDN w:val="0"/>
                  <w:adjustRightInd w:val="0"/>
                  <w:spacing w:after="0"/>
                </w:pPr>
              </w:pPrChange>
            </w:pPr>
            <w:r w:rsidRPr="00F62DE5">
              <w:rPr>
                <w:sz w:val="20"/>
                <w:rPrChange w:id="2992" w:author="CARB" w:date="2023-12-19T12:12:00Z">
                  <w:rPr>
                    <w:color w:val="000000"/>
                    <w:sz w:val="20"/>
                  </w:rPr>
                </w:rPrChange>
              </w:rPr>
              <w:t xml:space="preserve">Ethanol </w:t>
            </w:r>
            <w:ins w:id="2993" w:author="CARB" w:date="2023-12-19T12:12:00Z">
              <w:r w:rsidRPr="00F62DE5">
                <w:rPr>
                  <w:rFonts w:eastAsia="Arial" w:cs="Arial"/>
                  <w:sz w:val="20"/>
                  <w:szCs w:val="20"/>
                </w:rPr>
                <w:t xml:space="preserve">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2994" w:author="CARB" w:date="2023-12-19T12:12:00Z">
              <w:tcPr>
                <w:tcW w:w="1300" w:type="pct"/>
                <w:gridSpan w:val="2"/>
                <w:tcBorders>
                  <w:top w:val="single" w:sz="6" w:space="0" w:color="auto"/>
                  <w:left w:val="single" w:sz="6" w:space="0" w:color="auto"/>
                  <w:bottom w:val="single" w:sz="6" w:space="0" w:color="auto"/>
                  <w:right w:val="single" w:sz="6" w:space="0" w:color="auto"/>
                </w:tcBorders>
                <w:vAlign w:val="center"/>
              </w:tcPr>
            </w:tcPrChange>
          </w:tcPr>
          <w:p w14:paraId="1D1F30EA" w14:textId="77777777" w:rsidR="00990B31" w:rsidRPr="00802D04" w:rsidRDefault="00990B31">
            <w:pPr>
              <w:rPr>
                <w:rPrChange w:id="2995" w:author="CARB" w:date="2023-12-19T12:12:00Z">
                  <w:rPr>
                    <w:color w:val="000000"/>
                    <w:sz w:val="20"/>
                  </w:rPr>
                </w:rPrChange>
              </w:rPr>
              <w:pPrChange w:id="2996" w:author="CARB" w:date="2023-12-19T12:12:00Z">
                <w:pPr>
                  <w:autoSpaceDE w:val="0"/>
                  <w:autoSpaceDN w:val="0"/>
                  <w:adjustRightInd w:val="0"/>
                  <w:spacing w:after="0"/>
                </w:pPr>
              </w:pPrChange>
            </w:pPr>
            <w:r w:rsidRPr="00F62DE5">
              <w:rPr>
                <w:sz w:val="20"/>
                <w:rPrChange w:id="2997" w:author="CARB" w:date="2023-12-19T12:12:00Z">
                  <w:rPr>
                    <w:color w:val="000000"/>
                    <w:sz w:val="20"/>
                  </w:rPr>
                </w:rPrChange>
              </w:rPr>
              <w:t>Grain Sorghum</w:t>
            </w:r>
            <w:ins w:id="2998" w:author="CARB" w:date="2023-12-19T12:12:00Z">
              <w:r w:rsidRPr="00F62DE5">
                <w:rPr>
                  <w:rFonts w:eastAsia="Arial" w:cs="Arial"/>
                  <w:sz w:val="20"/>
                  <w:szCs w:val="20"/>
                </w:rPr>
                <w:t xml:space="preserve">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2999" w:author="CARB" w:date="2023-12-19T12:12:00Z">
              <w:tcPr>
                <w:tcW w:w="1352" w:type="pct"/>
                <w:tcBorders>
                  <w:top w:val="single" w:sz="6" w:space="0" w:color="auto"/>
                  <w:left w:val="single" w:sz="6" w:space="0" w:color="auto"/>
                  <w:bottom w:val="single" w:sz="6" w:space="0" w:color="auto"/>
                  <w:right w:val="single" w:sz="6" w:space="0" w:color="auto"/>
                </w:tcBorders>
                <w:vAlign w:val="center"/>
              </w:tcPr>
            </w:tcPrChange>
          </w:tcPr>
          <w:p w14:paraId="50A4415F" w14:textId="22383446" w:rsidR="00990B31" w:rsidRPr="00802D04" w:rsidRDefault="00990B31">
            <w:pPr>
              <w:rPr>
                <w:rPrChange w:id="3000" w:author="CARB" w:date="2023-12-19T12:12:00Z">
                  <w:rPr>
                    <w:color w:val="000000"/>
                    <w:sz w:val="20"/>
                  </w:rPr>
                </w:rPrChange>
              </w:rPr>
              <w:pPrChange w:id="3001" w:author="CARB" w:date="2023-12-19T12:12:00Z">
                <w:pPr>
                  <w:autoSpaceDE w:val="0"/>
                  <w:autoSpaceDN w:val="0"/>
                  <w:adjustRightInd w:val="0"/>
                  <w:spacing w:after="0"/>
                </w:pPr>
              </w:pPrChange>
            </w:pPr>
            <w:r w:rsidRPr="00F62DE5">
              <w:rPr>
                <w:sz w:val="20"/>
                <w:rPrChange w:id="3002" w:author="CARB" w:date="2023-12-19T12:12:00Z">
                  <w:rPr>
                    <w:color w:val="000000"/>
                    <w:sz w:val="20"/>
                  </w:rPr>
                </w:rPrChange>
              </w:rPr>
              <w:t>Grid electricity</w:t>
            </w:r>
            <w:del w:id="3003" w:author="CARB" w:date="2023-12-19T12:12:00Z">
              <w:r w:rsidR="004E2873" w:rsidRPr="00E57B53">
                <w:rPr>
                  <w:rFonts w:eastAsiaTheme="minorEastAsia" w:cs="Arial"/>
                  <w:color w:val="000000"/>
                  <w:sz w:val="20"/>
                  <w:szCs w:val="24"/>
                </w:rPr>
                <w:delText>,</w:delText>
              </w:r>
            </w:del>
            <w:ins w:id="3004" w:author="CARB" w:date="2023-12-19T12:12:00Z">
              <w:r w:rsidRPr="00F62DE5">
                <w:rPr>
                  <w:rFonts w:eastAsia="Arial" w:cs="Arial"/>
                  <w:sz w:val="20"/>
                  <w:szCs w:val="20"/>
                </w:rPr>
                <w:t>/solar and wind electricity and</w:t>
              </w:r>
            </w:ins>
            <w:r w:rsidRPr="00F62DE5">
              <w:rPr>
                <w:sz w:val="20"/>
                <w:rPrChange w:id="3005" w:author="CARB" w:date="2023-12-19T12:12:00Z">
                  <w:rPr>
                    <w:color w:val="000000"/>
                    <w:sz w:val="20"/>
                  </w:rPr>
                </w:rPrChange>
              </w:rPr>
              <w:t xml:space="preserve"> natural gas</w:t>
            </w:r>
            <w:del w:id="3006" w:author="CARB" w:date="2023-12-19T12:12:00Z">
              <w:r w:rsidR="004E2873" w:rsidRPr="00E57B53">
                <w:rPr>
                  <w:rFonts w:eastAsiaTheme="minorEastAsia" w:cs="Arial"/>
                  <w:color w:val="000000"/>
                  <w:sz w:val="20"/>
                  <w:szCs w:val="24"/>
                </w:rPr>
                <w:delText>, and/or renewables</w:delText>
              </w:r>
            </w:del>
            <w:ins w:id="3007" w:author="CARB" w:date="2023-12-19T12:12:00Z">
              <w:r w:rsidRPr="00F62DE5">
                <w:rPr>
                  <w:rFonts w:eastAsia="Arial" w:cs="Arial"/>
                  <w:sz w:val="20"/>
                  <w:szCs w:val="20"/>
                </w:rPr>
                <w:t xml:space="preserve">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3008" w:author="CARB" w:date="2023-12-19T12:12:00Z">
              <w:tcPr>
                <w:tcW w:w="866" w:type="pct"/>
                <w:gridSpan w:val="3"/>
                <w:tcBorders>
                  <w:top w:val="single" w:sz="6" w:space="0" w:color="auto"/>
                  <w:left w:val="single" w:sz="6" w:space="0" w:color="auto"/>
                  <w:bottom w:val="single" w:sz="6" w:space="0" w:color="auto"/>
                  <w:right w:val="double" w:sz="6" w:space="0" w:color="auto"/>
                </w:tcBorders>
                <w:tcMar>
                  <w:left w:w="115" w:type="dxa"/>
                  <w:right w:w="360" w:type="dxa"/>
                </w:tcMar>
                <w:vAlign w:val="center"/>
              </w:tcPr>
            </w:tcPrChange>
          </w:tcPr>
          <w:p w14:paraId="486CB479" w14:textId="77777777" w:rsidR="00990B31" w:rsidRPr="00802D04" w:rsidRDefault="00990B31">
            <w:pPr>
              <w:jc w:val="center"/>
              <w:rPr>
                <w:rPrChange w:id="3009" w:author="CARB" w:date="2023-12-19T12:12:00Z">
                  <w:rPr>
                    <w:color w:val="000000"/>
                    <w:sz w:val="20"/>
                  </w:rPr>
                </w:rPrChange>
              </w:rPr>
              <w:pPrChange w:id="3010" w:author="CARB" w:date="2023-12-19T12:12:00Z">
                <w:pPr>
                  <w:autoSpaceDE w:val="0"/>
                  <w:autoSpaceDN w:val="0"/>
                  <w:adjustRightInd w:val="0"/>
                  <w:spacing w:after="0"/>
                  <w:jc w:val="center"/>
                </w:pPr>
              </w:pPrChange>
            </w:pPr>
            <w:r w:rsidRPr="00F62DE5">
              <w:rPr>
                <w:sz w:val="20"/>
                <w:rPrChange w:id="3011" w:author="CARB" w:date="2023-12-19T12:12:00Z">
                  <w:rPr>
                    <w:color w:val="000000"/>
                    <w:sz w:val="20"/>
                  </w:rPr>
                </w:rPrChange>
              </w:rPr>
              <w:t>95</w:t>
            </w:r>
            <w:ins w:id="3012" w:author="CARB" w:date="2023-12-19T12:12:00Z">
              <w:r w:rsidRPr="00F62DE5">
                <w:rPr>
                  <w:rFonts w:eastAsia="Arial" w:cs="Arial"/>
                  <w:sz w:val="20"/>
                  <w:szCs w:val="20"/>
                </w:rPr>
                <w:t xml:space="preserve"> </w:t>
              </w:r>
            </w:ins>
          </w:p>
        </w:tc>
      </w:tr>
      <w:tr w:rsidR="00EE6A79" w:rsidRPr="00194A2C" w14:paraId="1A69583F" w14:textId="77777777" w:rsidTr="00F62DE5">
        <w:trPr>
          <w:trHeight w:val="285"/>
        </w:trPr>
        <w:tc>
          <w:tcPr>
            <w:tcW w:w="2211" w:type="dxa"/>
            <w:tcBorders>
              <w:left w:val="single" w:sz="4" w:space="0" w:color="auto"/>
              <w:bottom w:val="single" w:sz="4" w:space="0" w:color="auto"/>
              <w:right w:val="single" w:sz="4" w:space="0" w:color="auto"/>
            </w:tcBorders>
            <w:tcMar>
              <w:top w:w="15" w:type="dxa"/>
              <w:left w:w="15" w:type="dxa"/>
              <w:right w:w="15" w:type="dxa"/>
            </w:tcMar>
            <w:vAlign w:val="center"/>
          </w:tcPr>
          <w:p w14:paraId="7BDD04E5" w14:textId="77777777" w:rsidR="00990B31" w:rsidRPr="00802D04" w:rsidRDefault="00990B31">
            <w:pPr>
              <w:rPr>
                <w:rPrChange w:id="3013" w:author="CARB" w:date="2023-12-19T12:12:00Z">
                  <w:rPr>
                    <w:color w:val="000000"/>
                    <w:sz w:val="20"/>
                  </w:rPr>
                </w:rPrChange>
              </w:rPr>
              <w:pPrChange w:id="3014" w:author="CARB" w:date="2023-12-19T12:12:00Z">
                <w:pPr>
                  <w:autoSpaceDE w:val="0"/>
                  <w:autoSpaceDN w:val="0"/>
                  <w:adjustRightInd w:val="0"/>
                  <w:spacing w:after="0"/>
                </w:pPr>
              </w:pPrChange>
            </w:pPr>
            <w:ins w:id="3015" w:author="CARB" w:date="2023-12-19T12:12:00Z">
              <w:r w:rsidRPr="00F62DE5">
                <w:rPr>
                  <w:rFonts w:eastAsia="Arial" w:cs="Arial"/>
                  <w:sz w:val="20"/>
                  <w:szCs w:val="20"/>
                </w:rPr>
                <w:t xml:space="preserve">Ethanol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911BF66" w14:textId="77777777" w:rsidR="00990B31" w:rsidRPr="00802D04" w:rsidRDefault="00990B31">
            <w:pPr>
              <w:rPr>
                <w:rPrChange w:id="3016" w:author="CARB" w:date="2023-12-19T12:12:00Z">
                  <w:rPr>
                    <w:color w:val="000000"/>
                    <w:sz w:val="20"/>
                  </w:rPr>
                </w:rPrChange>
              </w:rPr>
              <w:pPrChange w:id="3017" w:author="CARB" w:date="2023-12-19T12:12:00Z">
                <w:pPr>
                  <w:autoSpaceDE w:val="0"/>
                  <w:autoSpaceDN w:val="0"/>
                  <w:adjustRightInd w:val="0"/>
                  <w:spacing w:after="0"/>
                </w:pPr>
              </w:pPrChange>
            </w:pPr>
            <w:r w:rsidRPr="00F62DE5">
              <w:rPr>
                <w:sz w:val="20"/>
                <w:rPrChange w:id="3018" w:author="CARB" w:date="2023-12-19T12:12:00Z">
                  <w:rPr>
                    <w:color w:val="000000"/>
                    <w:sz w:val="20"/>
                  </w:rPr>
                </w:rPrChange>
              </w:rPr>
              <w:t>Any Sugar Feedstock</w:t>
            </w:r>
            <w:ins w:id="3019" w:author="CARB" w:date="2023-12-19T12:12:00Z">
              <w:r w:rsidRPr="00F62DE5">
                <w:rPr>
                  <w:rFonts w:eastAsia="Arial" w:cs="Arial"/>
                  <w:sz w:val="20"/>
                  <w:szCs w:val="20"/>
                </w:rPr>
                <w:t xml:space="preserve">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8E88FC8" w14:textId="77777777" w:rsidR="00990B31" w:rsidRPr="00802D04" w:rsidRDefault="00990B31">
            <w:pPr>
              <w:rPr>
                <w:rPrChange w:id="3020" w:author="CARB" w:date="2023-12-19T12:12:00Z">
                  <w:rPr>
                    <w:color w:val="000000"/>
                    <w:sz w:val="20"/>
                  </w:rPr>
                </w:rPrChange>
              </w:rPr>
              <w:pPrChange w:id="3021" w:author="CARB" w:date="2023-12-19T12:12:00Z">
                <w:pPr>
                  <w:autoSpaceDE w:val="0"/>
                  <w:autoSpaceDN w:val="0"/>
                  <w:adjustRightInd w:val="0"/>
                  <w:spacing w:after="0"/>
                </w:pPr>
              </w:pPrChange>
            </w:pPr>
            <w:r w:rsidRPr="00F62DE5">
              <w:rPr>
                <w:sz w:val="20"/>
                <w:rPrChange w:id="3022" w:author="CARB" w:date="2023-12-19T12:12:00Z">
                  <w:rPr>
                    <w:color w:val="000000"/>
                    <w:sz w:val="20"/>
                  </w:rPr>
                </w:rPrChange>
              </w:rPr>
              <w:t>Bagasse and straw only; no grid electricity</w:t>
            </w:r>
            <w:ins w:id="3023" w:author="CARB" w:date="2023-12-19T12:12:00Z">
              <w:r w:rsidRPr="00F62DE5">
                <w:rPr>
                  <w:rFonts w:eastAsia="Arial" w:cs="Arial"/>
                  <w:sz w:val="20"/>
                  <w:szCs w:val="20"/>
                </w:rPr>
                <w:t xml:space="preserve">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CE0E2CB" w14:textId="613A32E0" w:rsidR="00990B31" w:rsidRPr="00802D04" w:rsidRDefault="004E2873">
            <w:pPr>
              <w:jc w:val="center"/>
              <w:rPr>
                <w:rPrChange w:id="3024" w:author="CARB" w:date="2023-12-19T12:12:00Z">
                  <w:rPr>
                    <w:color w:val="000000"/>
                    <w:sz w:val="20"/>
                  </w:rPr>
                </w:rPrChange>
              </w:rPr>
              <w:pPrChange w:id="3025" w:author="CARB" w:date="2023-12-19T12:12:00Z">
                <w:pPr>
                  <w:autoSpaceDE w:val="0"/>
                  <w:autoSpaceDN w:val="0"/>
                  <w:adjustRightInd w:val="0"/>
                  <w:spacing w:after="0"/>
                  <w:jc w:val="center"/>
                </w:pPr>
              </w:pPrChange>
            </w:pPr>
            <w:del w:id="3026" w:author="CARB" w:date="2023-12-19T12:12:00Z">
              <w:r w:rsidRPr="00E57B53">
                <w:rPr>
                  <w:rFonts w:eastAsiaTheme="minorEastAsia" w:cs="Arial"/>
                  <w:color w:val="000000" w:themeColor="text1"/>
                  <w:sz w:val="20"/>
                  <w:szCs w:val="20"/>
                </w:rPr>
                <w:delText>55</w:delText>
              </w:r>
            </w:del>
            <w:ins w:id="3027" w:author="CARB" w:date="2023-12-19T12:12:00Z">
              <w:r w:rsidR="00990B31" w:rsidRPr="00F62DE5">
                <w:rPr>
                  <w:rFonts w:eastAsia="Arial" w:cs="Arial"/>
                  <w:sz w:val="20"/>
                  <w:szCs w:val="20"/>
                </w:rPr>
                <w:t xml:space="preserve">60 </w:t>
              </w:r>
            </w:ins>
          </w:p>
        </w:tc>
      </w:tr>
      <w:tr w:rsidR="00990B31" w:rsidRPr="00194A2C" w14:paraId="09E9FE0B" w14:textId="77777777" w:rsidTr="00F62DE5">
        <w:trPr>
          <w:trHeight w:val="495"/>
          <w:trPrChange w:id="3028" w:author="CARB" w:date="2023-12-19T12:12:00Z">
            <w:trPr>
              <w:gridBefore w:val="1"/>
              <w:cantSplit/>
              <w:trHeight w:val="484"/>
              <w:jc w:val="center"/>
            </w:trPr>
          </w:trPrChange>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3029" w:author="CARB" w:date="2023-12-19T12:12:00Z">
              <w:tcPr>
                <w:tcW w:w="1482" w:type="pct"/>
                <w:gridSpan w:val="2"/>
                <w:tcBorders>
                  <w:left w:val="double" w:sz="6" w:space="0" w:color="auto"/>
                  <w:bottom w:val="single" w:sz="12" w:space="0" w:color="auto"/>
                  <w:right w:val="single" w:sz="6" w:space="0" w:color="auto"/>
                </w:tcBorders>
                <w:vAlign w:val="center"/>
              </w:tcPr>
            </w:tcPrChange>
          </w:tcPr>
          <w:p w14:paraId="566B1BD6" w14:textId="77777777" w:rsidR="00990B31" w:rsidRPr="00802D04" w:rsidRDefault="00990B31">
            <w:pPr>
              <w:rPr>
                <w:rPrChange w:id="3030" w:author="CARB" w:date="2023-12-19T12:12:00Z">
                  <w:rPr>
                    <w:color w:val="000000"/>
                    <w:sz w:val="20"/>
                  </w:rPr>
                </w:rPrChange>
              </w:rPr>
              <w:pPrChange w:id="3031" w:author="CARB" w:date="2023-12-19T12:12:00Z">
                <w:pPr>
                  <w:autoSpaceDE w:val="0"/>
                  <w:autoSpaceDN w:val="0"/>
                  <w:adjustRightInd w:val="0"/>
                  <w:spacing w:after="0"/>
                </w:pPr>
              </w:pPrChange>
            </w:pPr>
            <w:ins w:id="3032" w:author="CARB" w:date="2023-12-19T12:12:00Z">
              <w:r w:rsidRPr="00F62DE5">
                <w:rPr>
                  <w:rFonts w:eastAsia="Arial" w:cs="Arial"/>
                  <w:sz w:val="20"/>
                  <w:szCs w:val="20"/>
                </w:rPr>
                <w:t xml:space="preserve">Ethanol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3033" w:author="CARB" w:date="2023-12-19T12:12:00Z">
              <w:tcPr>
                <w:tcW w:w="1300" w:type="pct"/>
                <w:gridSpan w:val="2"/>
                <w:tcBorders>
                  <w:top w:val="single" w:sz="6" w:space="0" w:color="auto"/>
                  <w:left w:val="single" w:sz="6" w:space="0" w:color="auto"/>
                  <w:bottom w:val="single" w:sz="12" w:space="0" w:color="auto"/>
                  <w:right w:val="single" w:sz="6" w:space="0" w:color="auto"/>
                </w:tcBorders>
                <w:vAlign w:val="center"/>
              </w:tcPr>
            </w:tcPrChange>
          </w:tcPr>
          <w:p w14:paraId="6617CE5C" w14:textId="10BEA63A" w:rsidR="00990B31" w:rsidRPr="00802D04" w:rsidRDefault="004E2873">
            <w:pPr>
              <w:rPr>
                <w:rPrChange w:id="3034" w:author="CARB" w:date="2023-12-19T12:12:00Z">
                  <w:rPr>
                    <w:color w:val="000000"/>
                    <w:sz w:val="20"/>
                  </w:rPr>
                </w:rPrChange>
              </w:rPr>
              <w:pPrChange w:id="3035" w:author="CARB" w:date="2023-12-19T12:12:00Z">
                <w:pPr>
                  <w:autoSpaceDE w:val="0"/>
                  <w:autoSpaceDN w:val="0"/>
                  <w:adjustRightInd w:val="0"/>
                  <w:spacing w:after="0"/>
                </w:pPr>
              </w:pPrChange>
            </w:pPr>
            <w:del w:id="3036" w:author="CARB" w:date="2023-12-19T12:12:00Z">
              <w:r w:rsidRPr="00E57B53">
                <w:rPr>
                  <w:rFonts w:eastAsiaTheme="minorEastAsia" w:cs="Arial"/>
                  <w:color w:val="000000"/>
                  <w:sz w:val="20"/>
                  <w:szCs w:val="24"/>
                </w:rPr>
                <w:delText xml:space="preserve">Any Cellulosic Biomass </w:delText>
              </w:r>
            </w:del>
            <w:ins w:id="3037" w:author="CARB" w:date="2023-12-19T12:12:00Z">
              <w:r w:rsidR="00990B31" w:rsidRPr="00F62DE5">
                <w:rPr>
                  <w:rFonts w:eastAsia="Arial" w:cs="Arial"/>
                  <w:sz w:val="20"/>
                  <w:szCs w:val="20"/>
                </w:rPr>
                <w:t xml:space="preserve">Grain fiber and bagasse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3038" w:author="CARB" w:date="2023-12-19T12:12:00Z">
              <w:tcPr>
                <w:tcW w:w="1352" w:type="pct"/>
                <w:tcBorders>
                  <w:top w:val="single" w:sz="6" w:space="0" w:color="auto"/>
                  <w:left w:val="single" w:sz="6" w:space="0" w:color="auto"/>
                  <w:bottom w:val="single" w:sz="12" w:space="0" w:color="auto"/>
                  <w:right w:val="nil"/>
                </w:tcBorders>
                <w:vAlign w:val="center"/>
              </w:tcPr>
            </w:tcPrChange>
          </w:tcPr>
          <w:p w14:paraId="3A5495A9" w14:textId="5F1A353D" w:rsidR="00990B31" w:rsidRPr="00802D04" w:rsidRDefault="00990B31">
            <w:pPr>
              <w:rPr>
                <w:rPrChange w:id="3039" w:author="CARB" w:date="2023-12-19T12:12:00Z">
                  <w:rPr>
                    <w:strike/>
                    <w:color w:val="000000"/>
                    <w:sz w:val="20"/>
                  </w:rPr>
                </w:rPrChange>
              </w:rPr>
              <w:pPrChange w:id="3040" w:author="CARB" w:date="2023-12-19T12:12:00Z">
                <w:pPr>
                  <w:autoSpaceDE w:val="0"/>
                  <w:autoSpaceDN w:val="0"/>
                  <w:adjustRightInd w:val="0"/>
                  <w:spacing w:after="0"/>
                </w:pPr>
              </w:pPrChange>
            </w:pPr>
            <w:r w:rsidRPr="00F62DE5">
              <w:rPr>
                <w:sz w:val="20"/>
                <w:rPrChange w:id="3041" w:author="CARB" w:date="2023-12-19T12:12:00Z">
                  <w:rPr>
                    <w:color w:val="000000"/>
                    <w:sz w:val="20"/>
                  </w:rPr>
                </w:rPrChange>
              </w:rPr>
              <w:t>Grid electricity</w:t>
            </w:r>
            <w:del w:id="3042" w:author="CARB" w:date="2023-12-19T12:12:00Z">
              <w:r w:rsidR="004E2873" w:rsidRPr="00E57B53">
                <w:rPr>
                  <w:rFonts w:eastAsiaTheme="minorEastAsia" w:cs="Arial"/>
                  <w:color w:val="000000"/>
                  <w:sz w:val="20"/>
                  <w:szCs w:val="24"/>
                </w:rPr>
                <w:delText>,</w:delText>
              </w:r>
            </w:del>
            <w:ins w:id="3043" w:author="CARB" w:date="2023-12-19T12:12:00Z">
              <w:r w:rsidRPr="00F62DE5">
                <w:rPr>
                  <w:rFonts w:eastAsia="Arial" w:cs="Arial"/>
                  <w:sz w:val="20"/>
                  <w:szCs w:val="20"/>
                </w:rPr>
                <w:t>/solar and wind electricity</w:t>
              </w:r>
              <w:r w:rsidRPr="00F62DE5">
                <w:rPr>
                  <w:rFonts w:eastAsia="Arial" w:cs="Arial"/>
                  <w:strike/>
                  <w:sz w:val="20"/>
                  <w:szCs w:val="20"/>
                </w:rPr>
                <w:t>,</w:t>
              </w:r>
              <w:r w:rsidRPr="00F62DE5">
                <w:rPr>
                  <w:rFonts w:eastAsia="Arial" w:cs="Arial"/>
                  <w:sz w:val="20"/>
                  <w:szCs w:val="20"/>
                </w:rPr>
                <w:t xml:space="preserve"> and</w:t>
              </w:r>
            </w:ins>
            <w:r w:rsidRPr="00F62DE5">
              <w:rPr>
                <w:sz w:val="20"/>
                <w:rPrChange w:id="3044" w:author="CARB" w:date="2023-12-19T12:12:00Z">
                  <w:rPr>
                    <w:color w:val="000000"/>
                    <w:sz w:val="20"/>
                  </w:rPr>
                </w:rPrChange>
              </w:rPr>
              <w:t xml:space="preserve"> natural gas</w:t>
            </w:r>
            <w:del w:id="3045" w:author="CARB" w:date="2023-12-19T12:12:00Z">
              <w:r w:rsidR="004E2873" w:rsidRPr="00E57B53">
                <w:rPr>
                  <w:rFonts w:eastAsiaTheme="minorEastAsia" w:cs="Arial"/>
                  <w:color w:val="000000"/>
                  <w:sz w:val="20"/>
                  <w:szCs w:val="24"/>
                </w:rPr>
                <w:delText>, and/or renewables</w:delText>
              </w:r>
            </w:del>
            <w:ins w:id="3046" w:author="CARB" w:date="2023-12-19T12:12:00Z">
              <w:r w:rsidRPr="00F62DE5">
                <w:rPr>
                  <w:rFonts w:eastAsia="Arial" w:cs="Arial"/>
                  <w:sz w:val="20"/>
                  <w:szCs w:val="20"/>
                </w:rPr>
                <w:t xml:space="preserve">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3047" w:author="CARB" w:date="2023-12-19T12:12:00Z">
              <w:tcPr>
                <w:tcW w:w="866" w:type="pct"/>
                <w:gridSpan w:val="3"/>
                <w:tcBorders>
                  <w:top w:val="single" w:sz="6" w:space="0" w:color="auto"/>
                  <w:left w:val="single" w:sz="6" w:space="0" w:color="auto"/>
                  <w:bottom w:val="single" w:sz="12" w:space="0" w:color="auto"/>
                  <w:right w:val="double" w:sz="6" w:space="0" w:color="auto"/>
                </w:tcBorders>
                <w:tcMar>
                  <w:left w:w="115" w:type="dxa"/>
                  <w:right w:w="360" w:type="dxa"/>
                </w:tcMar>
                <w:vAlign w:val="center"/>
              </w:tcPr>
            </w:tcPrChange>
          </w:tcPr>
          <w:p w14:paraId="59FE3FFF" w14:textId="77777777" w:rsidR="00990B31" w:rsidRPr="00802D04" w:rsidRDefault="00990B31">
            <w:pPr>
              <w:jc w:val="center"/>
              <w:rPr>
                <w:rPrChange w:id="3048" w:author="CARB" w:date="2023-12-19T12:12:00Z">
                  <w:rPr>
                    <w:strike/>
                    <w:color w:val="000000"/>
                    <w:sz w:val="20"/>
                  </w:rPr>
                </w:rPrChange>
              </w:rPr>
              <w:pPrChange w:id="3049" w:author="CARB" w:date="2023-12-19T12:12:00Z">
                <w:pPr>
                  <w:autoSpaceDE w:val="0"/>
                  <w:autoSpaceDN w:val="0"/>
                  <w:adjustRightInd w:val="0"/>
                  <w:spacing w:after="0"/>
                  <w:jc w:val="center"/>
                </w:pPr>
              </w:pPrChange>
            </w:pPr>
            <w:r w:rsidRPr="00F62DE5">
              <w:rPr>
                <w:sz w:val="20"/>
                <w:rPrChange w:id="3050" w:author="CARB" w:date="2023-12-19T12:12:00Z">
                  <w:rPr>
                    <w:color w:val="000000"/>
                    <w:sz w:val="20"/>
                  </w:rPr>
                </w:rPrChange>
              </w:rPr>
              <w:t>50</w:t>
            </w:r>
            <w:ins w:id="3051" w:author="CARB" w:date="2023-12-19T12:12:00Z">
              <w:r w:rsidRPr="00F62DE5">
                <w:rPr>
                  <w:rFonts w:eastAsia="Arial" w:cs="Arial"/>
                  <w:sz w:val="20"/>
                  <w:szCs w:val="20"/>
                </w:rPr>
                <w:t xml:space="preserve"> </w:t>
              </w:r>
            </w:ins>
          </w:p>
        </w:tc>
      </w:tr>
      <w:tr w:rsidR="00EE6A79" w:rsidRPr="00194A2C" w14:paraId="0D8BA28B" w14:textId="77777777" w:rsidTr="00F62DE5">
        <w:trPr>
          <w:trHeight w:val="855"/>
        </w:trPr>
        <w:tc>
          <w:tcPr>
            <w:tcW w:w="2211" w:type="dxa"/>
            <w:tcBorders>
              <w:top w:val="single" w:sz="4" w:space="0" w:color="auto"/>
              <w:left w:val="single" w:sz="4" w:space="0" w:color="auto"/>
              <w:right w:val="single" w:sz="4" w:space="0" w:color="auto"/>
            </w:tcBorders>
            <w:tcMar>
              <w:top w:w="15" w:type="dxa"/>
              <w:left w:w="15" w:type="dxa"/>
              <w:right w:w="15" w:type="dxa"/>
            </w:tcMar>
            <w:vAlign w:val="center"/>
            <w:cellMerge w:id="3052" w:author="CARB" w:date="2023-12-19T12:12:00Z" w:vMergeOrig="rest"/>
          </w:tcPr>
          <w:p w14:paraId="70C3AEC1" w14:textId="77777777" w:rsidR="00990B31" w:rsidRPr="00802D04" w:rsidRDefault="00990B31">
            <w:pPr>
              <w:rPr>
                <w:rPrChange w:id="3053" w:author="CARB" w:date="2023-12-19T12:12:00Z">
                  <w:rPr>
                    <w:color w:val="000000"/>
                    <w:sz w:val="20"/>
                  </w:rPr>
                </w:rPrChange>
              </w:rPr>
              <w:pPrChange w:id="3054" w:author="CARB" w:date="2023-12-19T12:12:00Z">
                <w:pPr>
                  <w:autoSpaceDE w:val="0"/>
                  <w:autoSpaceDN w:val="0"/>
                  <w:adjustRightInd w:val="0"/>
                  <w:spacing w:after="0"/>
                </w:pPr>
              </w:pPrChange>
            </w:pPr>
            <w:r w:rsidRPr="00F62DE5">
              <w:rPr>
                <w:sz w:val="20"/>
                <w:rPrChange w:id="3055" w:author="CARB" w:date="2023-12-19T12:12:00Z">
                  <w:rPr>
                    <w:color w:val="000000"/>
                    <w:sz w:val="20"/>
                  </w:rPr>
                </w:rPrChange>
              </w:rPr>
              <w:t>Biomass-based Diesel</w:t>
            </w:r>
            <w:ins w:id="3056" w:author="CARB" w:date="2023-12-19T12:12:00Z">
              <w:r w:rsidRPr="00F62DE5">
                <w:rPr>
                  <w:rFonts w:eastAsia="Arial" w:cs="Arial"/>
                  <w:sz w:val="20"/>
                  <w:szCs w:val="20"/>
                </w:rPr>
                <w:t xml:space="preserve"> (HEFA fuels and Biodiesel)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E141C40" w14:textId="77777777" w:rsidR="00990B31" w:rsidRPr="00802D04" w:rsidRDefault="00990B31">
            <w:pPr>
              <w:rPr>
                <w:rPrChange w:id="3057" w:author="CARB" w:date="2023-12-19T12:12:00Z">
                  <w:rPr>
                    <w:color w:val="000000"/>
                    <w:sz w:val="20"/>
                  </w:rPr>
                </w:rPrChange>
              </w:rPr>
              <w:pPrChange w:id="3058" w:author="CARB" w:date="2023-12-19T12:12:00Z">
                <w:pPr>
                  <w:autoSpaceDE w:val="0"/>
                  <w:autoSpaceDN w:val="0"/>
                  <w:adjustRightInd w:val="0"/>
                  <w:spacing w:after="0"/>
                </w:pPr>
              </w:pPrChange>
            </w:pPr>
            <w:r w:rsidRPr="00F62DE5">
              <w:rPr>
                <w:sz w:val="20"/>
                <w:rPrChange w:id="3059" w:author="CARB" w:date="2023-12-19T12:12:00Z">
                  <w:rPr>
                    <w:color w:val="000000"/>
                    <w:sz w:val="20"/>
                  </w:rPr>
                </w:rPrChange>
              </w:rPr>
              <w:t>Fats/Oils/Grease Residues</w:t>
            </w:r>
            <w:ins w:id="3060" w:author="CARB" w:date="2023-12-19T12:12:00Z">
              <w:r w:rsidRPr="00F62DE5">
                <w:rPr>
                  <w:rFonts w:eastAsia="Arial" w:cs="Arial"/>
                  <w:sz w:val="20"/>
                  <w:szCs w:val="20"/>
                </w:rPr>
                <w:t xml:space="preserve">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48C79BA" w14:textId="44F43A5D" w:rsidR="00990B31" w:rsidRPr="00802D04" w:rsidRDefault="00990B31">
            <w:pPr>
              <w:rPr>
                <w:rPrChange w:id="3061" w:author="CARB" w:date="2023-12-19T12:12:00Z">
                  <w:rPr>
                    <w:color w:val="000000"/>
                    <w:sz w:val="20"/>
                  </w:rPr>
                </w:rPrChange>
              </w:rPr>
              <w:pPrChange w:id="3062" w:author="CARB" w:date="2023-12-19T12:12:00Z">
                <w:pPr>
                  <w:autoSpaceDE w:val="0"/>
                  <w:autoSpaceDN w:val="0"/>
                  <w:adjustRightInd w:val="0"/>
                  <w:spacing w:after="0"/>
                </w:pPr>
              </w:pPrChange>
            </w:pPr>
            <w:r w:rsidRPr="00F62DE5">
              <w:rPr>
                <w:sz w:val="20"/>
                <w:rPrChange w:id="3063" w:author="CARB" w:date="2023-12-19T12:12:00Z">
                  <w:rPr>
                    <w:color w:val="000000"/>
                    <w:sz w:val="20"/>
                  </w:rPr>
                </w:rPrChange>
              </w:rPr>
              <w:t>Grid electricity</w:t>
            </w:r>
            <w:del w:id="3064" w:author="CARB" w:date="2023-12-19T12:12:00Z">
              <w:r w:rsidR="004E2873" w:rsidRPr="00E57B53">
                <w:rPr>
                  <w:rFonts w:eastAsiaTheme="minorEastAsia" w:cs="Arial"/>
                  <w:color w:val="000000"/>
                  <w:sz w:val="20"/>
                  <w:szCs w:val="24"/>
                </w:rPr>
                <w:delText>,</w:delText>
              </w:r>
            </w:del>
            <w:ins w:id="3065" w:author="CARB" w:date="2023-12-19T12:12:00Z">
              <w:r w:rsidRPr="00F62DE5">
                <w:rPr>
                  <w:rFonts w:eastAsia="Arial" w:cs="Arial"/>
                  <w:sz w:val="20"/>
                  <w:szCs w:val="20"/>
                </w:rPr>
                <w:t>/solar and wind electricity and</w:t>
              </w:r>
            </w:ins>
            <w:r w:rsidRPr="00F62DE5">
              <w:rPr>
                <w:sz w:val="20"/>
                <w:rPrChange w:id="3066" w:author="CARB" w:date="2023-12-19T12:12:00Z">
                  <w:rPr>
                    <w:color w:val="000000"/>
                    <w:sz w:val="20"/>
                  </w:rPr>
                </w:rPrChange>
              </w:rPr>
              <w:t xml:space="preserve"> natural gas</w:t>
            </w:r>
            <w:del w:id="3067" w:author="CARB" w:date="2023-12-19T12:12:00Z">
              <w:r w:rsidR="004E2873" w:rsidRPr="00E57B53">
                <w:rPr>
                  <w:rFonts w:eastAsiaTheme="minorEastAsia" w:cs="Arial"/>
                  <w:color w:val="000000"/>
                  <w:sz w:val="20"/>
                  <w:szCs w:val="24"/>
                </w:rPr>
                <w:delText>, and/or renewables</w:delText>
              </w:r>
            </w:del>
            <w:ins w:id="3068" w:author="CARB" w:date="2023-12-19T12:12:00Z">
              <w:r w:rsidRPr="00F62DE5">
                <w:rPr>
                  <w:rFonts w:eastAsia="Arial" w:cs="Arial"/>
                  <w:sz w:val="20"/>
                  <w:szCs w:val="20"/>
                </w:rPr>
                <w:t xml:space="preserve">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C268A12" w14:textId="686FD0AF" w:rsidR="00990B31" w:rsidRPr="00802D04" w:rsidRDefault="004E2873">
            <w:pPr>
              <w:jc w:val="center"/>
              <w:rPr>
                <w:rPrChange w:id="3069" w:author="CARB" w:date="2023-12-19T12:12:00Z">
                  <w:rPr>
                    <w:color w:val="000000"/>
                    <w:sz w:val="20"/>
                  </w:rPr>
                </w:rPrChange>
              </w:rPr>
              <w:pPrChange w:id="3070" w:author="CARB" w:date="2023-12-19T12:12:00Z">
                <w:pPr>
                  <w:autoSpaceDE w:val="0"/>
                  <w:autoSpaceDN w:val="0"/>
                  <w:adjustRightInd w:val="0"/>
                  <w:spacing w:after="0"/>
                  <w:jc w:val="center"/>
                </w:pPr>
              </w:pPrChange>
            </w:pPr>
            <w:del w:id="3071" w:author="CARB" w:date="2023-12-19T12:12:00Z">
              <w:r w:rsidRPr="00E57B53">
                <w:rPr>
                  <w:rFonts w:eastAsiaTheme="minorEastAsia" w:cs="Arial"/>
                  <w:color w:val="000000"/>
                  <w:sz w:val="20"/>
                  <w:szCs w:val="24"/>
                </w:rPr>
                <w:delText>45</w:delText>
              </w:r>
            </w:del>
            <w:ins w:id="3072" w:author="CARB" w:date="2023-12-19T12:12:00Z">
              <w:r w:rsidR="00990B31" w:rsidRPr="00F62DE5">
                <w:rPr>
                  <w:rFonts w:eastAsia="Arial" w:cs="Arial"/>
                  <w:sz w:val="20"/>
                  <w:szCs w:val="20"/>
                </w:rPr>
                <w:t xml:space="preserve">50 </w:t>
              </w:r>
            </w:ins>
          </w:p>
        </w:tc>
      </w:tr>
      <w:tr w:rsidR="00EE6A79" w:rsidRPr="00194A2C" w14:paraId="738C55A9" w14:textId="77777777" w:rsidTr="00F62DE5">
        <w:trPr>
          <w:trHeight w:val="1005"/>
        </w:trPr>
        <w:tc>
          <w:tcPr>
            <w:tcW w:w="2211" w:type="dxa"/>
            <w:tcBorders>
              <w:left w:val="single" w:sz="4" w:space="0" w:color="auto"/>
              <w:bottom w:val="single" w:sz="4" w:space="0" w:color="auto"/>
              <w:right w:val="single" w:sz="4" w:space="0" w:color="auto"/>
            </w:tcBorders>
            <w:tcMar>
              <w:top w:w="15" w:type="dxa"/>
              <w:left w:w="15" w:type="dxa"/>
              <w:right w:w="15" w:type="dxa"/>
            </w:tcMar>
            <w:vAlign w:val="center"/>
            <w:cellMerge w:id="3073" w:author="CARB" w:date="2023-12-19T12:12:00Z" w:vMergeOrig="cont"/>
          </w:tcPr>
          <w:p w14:paraId="40E76558" w14:textId="77777777" w:rsidR="00990B31" w:rsidRPr="00802D04" w:rsidRDefault="00990B31">
            <w:pPr>
              <w:rPr>
                <w:rPrChange w:id="3074" w:author="CARB" w:date="2023-12-19T12:12:00Z">
                  <w:rPr>
                    <w:color w:val="000000"/>
                    <w:sz w:val="20"/>
                  </w:rPr>
                </w:rPrChange>
              </w:rPr>
              <w:pPrChange w:id="3075" w:author="CARB" w:date="2023-12-19T12:12:00Z">
                <w:pPr>
                  <w:autoSpaceDE w:val="0"/>
                  <w:autoSpaceDN w:val="0"/>
                  <w:adjustRightInd w:val="0"/>
                  <w:spacing w:after="0"/>
                </w:pPr>
              </w:pPrChange>
            </w:pPr>
            <w:ins w:id="3076" w:author="CARB" w:date="2023-12-19T12:12:00Z">
              <w:r w:rsidRPr="00F62DE5">
                <w:rPr>
                  <w:rFonts w:eastAsia="Arial" w:cs="Arial"/>
                  <w:sz w:val="20"/>
                  <w:szCs w:val="20"/>
                </w:rPr>
                <w:t xml:space="preserve">Biomass-based Diesel (HEFA fuels and Biodiesel)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827B950" w14:textId="77777777" w:rsidR="00990B31" w:rsidRPr="00802D04" w:rsidRDefault="00990B31">
            <w:pPr>
              <w:rPr>
                <w:rPrChange w:id="3077" w:author="CARB" w:date="2023-12-19T12:12:00Z">
                  <w:rPr>
                    <w:color w:val="000000"/>
                    <w:sz w:val="20"/>
                  </w:rPr>
                </w:rPrChange>
              </w:rPr>
              <w:pPrChange w:id="3078" w:author="CARB" w:date="2023-12-19T12:12:00Z">
                <w:pPr>
                  <w:autoSpaceDE w:val="0"/>
                  <w:autoSpaceDN w:val="0"/>
                  <w:adjustRightInd w:val="0"/>
                  <w:spacing w:after="0"/>
                </w:pPr>
              </w:pPrChange>
            </w:pPr>
            <w:r w:rsidRPr="00F62DE5">
              <w:rPr>
                <w:sz w:val="20"/>
                <w:rPrChange w:id="3079" w:author="CARB" w:date="2023-12-19T12:12:00Z">
                  <w:rPr>
                    <w:color w:val="000000"/>
                    <w:sz w:val="20"/>
                  </w:rPr>
                </w:rPrChange>
              </w:rPr>
              <w:t>Any feedstock derived from plant oils</w:t>
            </w:r>
            <w:r w:rsidRPr="00F62DE5">
              <w:rPr>
                <w:strike/>
                <w:sz w:val="20"/>
                <w:rPrChange w:id="3080" w:author="CARB" w:date="2023-12-19T12:12:00Z">
                  <w:rPr>
                    <w:color w:val="000000"/>
                    <w:sz w:val="20"/>
                  </w:rPr>
                </w:rPrChange>
              </w:rPr>
              <w:t xml:space="preserve">, </w:t>
            </w:r>
            <w:ins w:id="3081" w:author="CARB" w:date="2023-12-19T12:12:00Z">
              <w:r w:rsidRPr="00F62DE5">
                <w:rPr>
                  <w:rFonts w:eastAsia="Arial" w:cs="Arial"/>
                  <w:sz w:val="20"/>
                  <w:szCs w:val="20"/>
                </w:rPr>
                <w:t>(</w:t>
              </w:r>
            </w:ins>
            <w:r w:rsidRPr="00F62DE5">
              <w:rPr>
                <w:sz w:val="20"/>
                <w:rPrChange w:id="3082" w:author="CARB" w:date="2023-12-19T12:12:00Z">
                  <w:rPr>
                    <w:color w:val="000000"/>
                    <w:sz w:val="20"/>
                  </w:rPr>
                </w:rPrChange>
              </w:rPr>
              <w:t>excluding palm oil</w:t>
            </w:r>
            <w:ins w:id="3083" w:author="CARB" w:date="2023-12-19T12:12:00Z">
              <w:r w:rsidRPr="00F62DE5">
                <w:rPr>
                  <w:rFonts w:eastAsia="Arial" w:cs="Arial"/>
                  <w:sz w:val="20"/>
                  <w:szCs w:val="20"/>
                </w:rPr>
                <w:t xml:space="preserve"> and palm derivatives, as a sole feedstock or blended with other feedstocks, and distiller’s corn oil)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6FCEB74" w14:textId="0304B977" w:rsidR="00990B31" w:rsidRPr="00802D04" w:rsidRDefault="00990B31">
            <w:pPr>
              <w:rPr>
                <w:rPrChange w:id="3084" w:author="CARB" w:date="2023-12-19T12:12:00Z">
                  <w:rPr>
                    <w:color w:val="000000"/>
                    <w:sz w:val="20"/>
                  </w:rPr>
                </w:rPrChange>
              </w:rPr>
              <w:pPrChange w:id="3085" w:author="CARB" w:date="2023-12-19T12:12:00Z">
                <w:pPr>
                  <w:autoSpaceDE w:val="0"/>
                  <w:autoSpaceDN w:val="0"/>
                  <w:adjustRightInd w:val="0"/>
                  <w:spacing w:after="0"/>
                </w:pPr>
              </w:pPrChange>
            </w:pPr>
            <w:r w:rsidRPr="00F62DE5">
              <w:rPr>
                <w:sz w:val="20"/>
                <w:rPrChange w:id="3086" w:author="CARB" w:date="2023-12-19T12:12:00Z">
                  <w:rPr>
                    <w:color w:val="000000"/>
                    <w:sz w:val="20"/>
                  </w:rPr>
                </w:rPrChange>
              </w:rPr>
              <w:t>Grid electricity</w:t>
            </w:r>
            <w:del w:id="3087" w:author="CARB" w:date="2023-12-19T12:12:00Z">
              <w:r w:rsidR="004E2873" w:rsidRPr="00E57B53">
                <w:rPr>
                  <w:rFonts w:eastAsiaTheme="minorEastAsia" w:cs="Arial"/>
                  <w:color w:val="000000"/>
                  <w:sz w:val="20"/>
                  <w:szCs w:val="24"/>
                </w:rPr>
                <w:delText>,</w:delText>
              </w:r>
            </w:del>
            <w:ins w:id="3088" w:author="CARB" w:date="2023-12-19T12:12:00Z">
              <w:r w:rsidRPr="00F62DE5">
                <w:rPr>
                  <w:rFonts w:eastAsia="Arial" w:cs="Arial"/>
                  <w:sz w:val="20"/>
                  <w:szCs w:val="20"/>
                </w:rPr>
                <w:t>/solar and wind electricity and</w:t>
              </w:r>
            </w:ins>
            <w:r w:rsidRPr="00F62DE5">
              <w:rPr>
                <w:sz w:val="20"/>
                <w:rPrChange w:id="3089" w:author="CARB" w:date="2023-12-19T12:12:00Z">
                  <w:rPr>
                    <w:color w:val="000000"/>
                    <w:sz w:val="20"/>
                  </w:rPr>
                </w:rPrChange>
              </w:rPr>
              <w:t xml:space="preserve"> natural gas</w:t>
            </w:r>
            <w:del w:id="3090" w:author="CARB" w:date="2023-12-19T12:12:00Z">
              <w:r w:rsidR="004E2873" w:rsidRPr="00E57B53">
                <w:rPr>
                  <w:rFonts w:eastAsiaTheme="minorEastAsia" w:cs="Arial"/>
                  <w:color w:val="000000"/>
                  <w:sz w:val="20"/>
                  <w:szCs w:val="24"/>
                </w:rPr>
                <w:delText>, and/or renewables</w:delText>
              </w:r>
            </w:del>
            <w:ins w:id="3091" w:author="CARB" w:date="2023-12-19T12:12:00Z">
              <w:r w:rsidRPr="00F62DE5">
                <w:rPr>
                  <w:rFonts w:eastAsia="Arial" w:cs="Arial"/>
                  <w:sz w:val="20"/>
                  <w:szCs w:val="20"/>
                </w:rPr>
                <w:t xml:space="preserve">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FE1C696" w14:textId="674BC81F" w:rsidR="00990B31" w:rsidRPr="00802D04" w:rsidRDefault="004E2873">
            <w:pPr>
              <w:jc w:val="center"/>
              <w:rPr>
                <w:rPrChange w:id="3092" w:author="CARB" w:date="2023-12-19T12:12:00Z">
                  <w:rPr>
                    <w:color w:val="000000"/>
                    <w:sz w:val="20"/>
                  </w:rPr>
                </w:rPrChange>
              </w:rPr>
              <w:pPrChange w:id="3093" w:author="CARB" w:date="2023-12-19T12:12:00Z">
                <w:pPr>
                  <w:autoSpaceDE w:val="0"/>
                  <w:autoSpaceDN w:val="0"/>
                  <w:adjustRightInd w:val="0"/>
                  <w:spacing w:after="0"/>
                  <w:jc w:val="center"/>
                </w:pPr>
              </w:pPrChange>
            </w:pPr>
            <w:del w:id="3094" w:author="CARB" w:date="2023-12-19T12:12:00Z">
              <w:r w:rsidRPr="00E57B53">
                <w:rPr>
                  <w:rFonts w:eastAsiaTheme="minorEastAsia" w:cs="Arial"/>
                  <w:color w:val="000000"/>
                  <w:sz w:val="20"/>
                  <w:szCs w:val="24"/>
                </w:rPr>
                <w:delText>65</w:delText>
              </w:r>
            </w:del>
            <w:ins w:id="3095" w:author="CARB" w:date="2023-12-19T12:12:00Z">
              <w:r w:rsidR="00990B31" w:rsidRPr="00F62DE5">
                <w:rPr>
                  <w:rFonts w:eastAsia="Arial" w:cs="Arial"/>
                  <w:sz w:val="20"/>
                  <w:szCs w:val="20"/>
                </w:rPr>
                <w:t xml:space="preserve">70 </w:t>
              </w:r>
            </w:ins>
          </w:p>
        </w:tc>
      </w:tr>
      <w:tr w:rsidR="00990B31" w:rsidRPr="00194A2C" w14:paraId="78C1378E" w14:textId="77777777" w:rsidTr="00F62DE5">
        <w:trPr>
          <w:trHeight w:val="495"/>
          <w:ins w:id="3096" w:author="CARB" w:date="2023-12-19T12:12:00Z"/>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9BF272F" w14:textId="77777777" w:rsidR="00990B31" w:rsidRPr="00802D04" w:rsidRDefault="00990B31">
            <w:pPr>
              <w:rPr>
                <w:ins w:id="3097" w:author="CARB" w:date="2023-12-19T12:12:00Z"/>
              </w:rPr>
            </w:pPr>
            <w:ins w:id="3098" w:author="CARB" w:date="2023-12-19T12:12:00Z">
              <w:r w:rsidRPr="00F62DE5">
                <w:rPr>
                  <w:rFonts w:eastAsia="Arial" w:cs="Arial"/>
                  <w:sz w:val="20"/>
                  <w:szCs w:val="20"/>
                </w:rPr>
                <w:t xml:space="preserve">Biomass-based Diesel (HEFA fuels and Biodiesel)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54F1A67" w14:textId="77777777" w:rsidR="00990B31" w:rsidRPr="00802D04" w:rsidRDefault="00990B31">
            <w:pPr>
              <w:rPr>
                <w:ins w:id="3099" w:author="CARB" w:date="2023-12-19T12:12:00Z"/>
              </w:rPr>
            </w:pPr>
            <w:ins w:id="3100" w:author="CARB" w:date="2023-12-19T12:12:00Z">
              <w:r w:rsidRPr="00F62DE5">
                <w:rPr>
                  <w:rFonts w:eastAsia="Arial" w:cs="Arial"/>
                  <w:sz w:val="20"/>
                  <w:szCs w:val="20"/>
                </w:rPr>
                <w:t xml:space="preserve">Distiller’s Corn Oil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6B4C393" w14:textId="77777777" w:rsidR="00990B31" w:rsidRPr="00802D04" w:rsidRDefault="00990B31">
            <w:pPr>
              <w:rPr>
                <w:ins w:id="3101" w:author="CARB" w:date="2023-12-19T12:12:00Z"/>
              </w:rPr>
            </w:pPr>
            <w:ins w:id="3102" w:author="CARB" w:date="2023-12-19T12:12:00Z">
              <w:r w:rsidRPr="00F62DE5">
                <w:rPr>
                  <w:rFonts w:eastAsia="Arial" w:cs="Arial"/>
                  <w:sz w:val="20"/>
                  <w:szCs w:val="20"/>
                </w:rPr>
                <w:t xml:space="preserve">Grid electricity/solar and wind electricity and natural gas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FBFB64A" w14:textId="77777777" w:rsidR="00990B31" w:rsidRPr="00802D04" w:rsidRDefault="00990B31" w:rsidP="00F62DE5">
            <w:pPr>
              <w:jc w:val="center"/>
              <w:rPr>
                <w:ins w:id="3103" w:author="CARB" w:date="2023-12-19T12:12:00Z"/>
              </w:rPr>
            </w:pPr>
            <w:ins w:id="3104" w:author="CARB" w:date="2023-12-19T12:12:00Z">
              <w:r w:rsidRPr="00F62DE5">
                <w:rPr>
                  <w:rFonts w:eastAsia="Arial" w:cs="Arial"/>
                  <w:sz w:val="20"/>
                  <w:szCs w:val="20"/>
                </w:rPr>
                <w:t xml:space="preserve">60 </w:t>
              </w:r>
            </w:ins>
          </w:p>
        </w:tc>
      </w:tr>
      <w:tr w:rsidR="00EE6A79" w:rsidRPr="00194A2C" w14:paraId="0EA5327E" w14:textId="77777777" w:rsidTr="00F62DE5">
        <w:trPr>
          <w:trHeight w:val="495"/>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cellMerge w:id="3105" w:author="CARB" w:date="2023-12-19T12:12:00Z" w:vMergeOrig="cont"/>
          </w:tcPr>
          <w:p w14:paraId="277D3A66" w14:textId="77777777" w:rsidR="00990B31" w:rsidRPr="00802D04" w:rsidRDefault="00990B31">
            <w:pPr>
              <w:rPr>
                <w:rPrChange w:id="3106" w:author="CARB" w:date="2023-12-19T12:12:00Z">
                  <w:rPr>
                    <w:color w:val="000000"/>
                    <w:sz w:val="20"/>
                  </w:rPr>
                </w:rPrChange>
              </w:rPr>
              <w:pPrChange w:id="3107" w:author="CARB" w:date="2023-12-19T12:12:00Z">
                <w:pPr>
                  <w:autoSpaceDE w:val="0"/>
                  <w:autoSpaceDN w:val="0"/>
                  <w:adjustRightInd w:val="0"/>
                  <w:spacing w:after="0"/>
                </w:pPr>
              </w:pPrChange>
            </w:pPr>
            <w:ins w:id="3108" w:author="CARB" w:date="2023-12-19T12:12:00Z">
              <w:r w:rsidRPr="00F62DE5">
                <w:rPr>
                  <w:rFonts w:eastAsia="Arial" w:cs="Arial"/>
                  <w:sz w:val="20"/>
                  <w:szCs w:val="20"/>
                </w:rPr>
                <w:t xml:space="preserve">Biomass-based Diesel (HEFA fuels and Biodiesel)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A361F9E" w14:textId="77777777" w:rsidR="00990B31" w:rsidRPr="00802D04" w:rsidRDefault="00990B31">
            <w:pPr>
              <w:rPr>
                <w:rPrChange w:id="3109" w:author="CARB" w:date="2023-12-19T12:12:00Z">
                  <w:rPr>
                    <w:color w:val="000000"/>
                    <w:sz w:val="20"/>
                  </w:rPr>
                </w:rPrChange>
              </w:rPr>
              <w:pPrChange w:id="3110" w:author="CARB" w:date="2023-12-19T12:12:00Z">
                <w:pPr>
                  <w:autoSpaceDE w:val="0"/>
                  <w:autoSpaceDN w:val="0"/>
                  <w:adjustRightInd w:val="0"/>
                  <w:spacing w:after="0"/>
                </w:pPr>
              </w:pPrChange>
            </w:pPr>
            <w:r w:rsidRPr="00F62DE5">
              <w:rPr>
                <w:sz w:val="20"/>
                <w:rPrChange w:id="3111" w:author="CARB" w:date="2023-12-19T12:12:00Z">
                  <w:rPr>
                    <w:color w:val="000000"/>
                    <w:sz w:val="20"/>
                  </w:rPr>
                </w:rPrChange>
              </w:rPr>
              <w:t>Any other feedstock</w:t>
            </w:r>
            <w:ins w:id="3112" w:author="CARB" w:date="2023-12-19T12:12:00Z">
              <w:r w:rsidRPr="00F62DE5">
                <w:rPr>
                  <w:rFonts w:eastAsia="Arial" w:cs="Arial"/>
                  <w:sz w:val="20"/>
                  <w:szCs w:val="20"/>
                </w:rPr>
                <w:t xml:space="preserve">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967AB97" w14:textId="4EA1B6CB" w:rsidR="00990B31" w:rsidRPr="00802D04" w:rsidRDefault="00990B31">
            <w:pPr>
              <w:rPr>
                <w:rPrChange w:id="3113" w:author="CARB" w:date="2023-12-19T12:12:00Z">
                  <w:rPr>
                    <w:strike/>
                    <w:color w:val="000000"/>
                    <w:sz w:val="20"/>
                  </w:rPr>
                </w:rPrChange>
              </w:rPr>
              <w:pPrChange w:id="3114" w:author="CARB" w:date="2023-12-19T12:12:00Z">
                <w:pPr>
                  <w:autoSpaceDE w:val="0"/>
                  <w:autoSpaceDN w:val="0"/>
                  <w:adjustRightInd w:val="0"/>
                  <w:spacing w:after="0"/>
                </w:pPr>
              </w:pPrChange>
            </w:pPr>
            <w:r w:rsidRPr="00F62DE5">
              <w:rPr>
                <w:sz w:val="20"/>
                <w:rPrChange w:id="3115" w:author="CARB" w:date="2023-12-19T12:12:00Z">
                  <w:rPr>
                    <w:color w:val="000000"/>
                    <w:sz w:val="20"/>
                  </w:rPr>
                </w:rPrChange>
              </w:rPr>
              <w:t>Grid electricity</w:t>
            </w:r>
            <w:del w:id="3116" w:author="CARB" w:date="2023-12-19T12:12:00Z">
              <w:r w:rsidR="004E2873" w:rsidRPr="00E57B53">
                <w:rPr>
                  <w:rFonts w:eastAsiaTheme="minorEastAsia" w:cs="Arial"/>
                  <w:color w:val="000000"/>
                  <w:sz w:val="20"/>
                  <w:szCs w:val="24"/>
                </w:rPr>
                <w:delText>,</w:delText>
              </w:r>
            </w:del>
            <w:ins w:id="3117" w:author="CARB" w:date="2023-12-19T12:12:00Z">
              <w:r w:rsidRPr="00F62DE5">
                <w:rPr>
                  <w:rFonts w:eastAsia="Arial" w:cs="Arial"/>
                  <w:sz w:val="20"/>
                  <w:szCs w:val="20"/>
                </w:rPr>
                <w:t>/solar and wind electricity and</w:t>
              </w:r>
            </w:ins>
            <w:r w:rsidRPr="00F62DE5">
              <w:rPr>
                <w:sz w:val="20"/>
                <w:rPrChange w:id="3118" w:author="CARB" w:date="2023-12-19T12:12:00Z">
                  <w:rPr>
                    <w:color w:val="000000"/>
                    <w:sz w:val="20"/>
                  </w:rPr>
                </w:rPrChange>
              </w:rPr>
              <w:t xml:space="preserve"> natural gas</w:t>
            </w:r>
            <w:del w:id="3119" w:author="CARB" w:date="2023-12-19T12:12:00Z">
              <w:r w:rsidR="004E2873" w:rsidRPr="00E57B53">
                <w:rPr>
                  <w:rFonts w:eastAsiaTheme="minorEastAsia" w:cs="Arial"/>
                  <w:color w:val="000000"/>
                  <w:sz w:val="20"/>
                  <w:szCs w:val="24"/>
                </w:rPr>
                <w:delText>, and/or renewables</w:delText>
              </w:r>
            </w:del>
            <w:ins w:id="3120" w:author="CARB" w:date="2023-12-19T12:12:00Z">
              <w:r w:rsidRPr="00F62DE5">
                <w:rPr>
                  <w:rFonts w:eastAsia="Arial" w:cs="Arial"/>
                  <w:sz w:val="20"/>
                  <w:szCs w:val="20"/>
                </w:rPr>
                <w:t xml:space="preserve">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92EACB9" w14:textId="77777777" w:rsidR="00990B31" w:rsidRPr="00802D04" w:rsidRDefault="00990B31">
            <w:pPr>
              <w:jc w:val="center"/>
              <w:rPr>
                <w:rPrChange w:id="3121" w:author="CARB" w:date="2023-12-19T12:12:00Z">
                  <w:rPr>
                    <w:strike/>
                    <w:color w:val="000000"/>
                    <w:sz w:val="20"/>
                  </w:rPr>
                </w:rPrChange>
              </w:rPr>
              <w:pPrChange w:id="3122" w:author="CARB" w:date="2023-12-19T12:12:00Z">
                <w:pPr>
                  <w:autoSpaceDE w:val="0"/>
                  <w:autoSpaceDN w:val="0"/>
                  <w:adjustRightInd w:val="0"/>
                  <w:spacing w:after="0"/>
                  <w:jc w:val="center"/>
                </w:pPr>
              </w:pPrChange>
            </w:pPr>
            <w:r w:rsidRPr="00F62DE5">
              <w:rPr>
                <w:sz w:val="20"/>
                <w:rPrChange w:id="3123" w:author="CARB" w:date="2023-12-19T12:12:00Z">
                  <w:rPr>
                    <w:sz w:val="18"/>
                  </w:rPr>
                </w:rPrChange>
              </w:rPr>
              <w:t>Baseline (2010) CI value for ULSD</w:t>
            </w:r>
            <w:ins w:id="3124" w:author="CARB" w:date="2023-12-19T12:12:00Z">
              <w:r w:rsidRPr="00F62DE5">
                <w:rPr>
                  <w:rFonts w:eastAsia="Arial" w:cs="Arial"/>
                  <w:sz w:val="20"/>
                  <w:szCs w:val="20"/>
                </w:rPr>
                <w:t xml:space="preserve"> </w:t>
              </w:r>
            </w:ins>
          </w:p>
        </w:tc>
      </w:tr>
      <w:tr w:rsidR="00990B31" w:rsidRPr="00194A2C" w14:paraId="0ADE25A5" w14:textId="77777777" w:rsidTr="00F62DE5">
        <w:trPr>
          <w:trHeight w:val="495"/>
          <w:ins w:id="3125" w:author="CARB" w:date="2023-12-19T12:12:00Z"/>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28EB3DB" w14:textId="77777777" w:rsidR="00990B31" w:rsidRPr="00802D04" w:rsidRDefault="00990B31">
            <w:pPr>
              <w:rPr>
                <w:ins w:id="3126" w:author="CARB" w:date="2023-12-19T12:12:00Z"/>
              </w:rPr>
            </w:pPr>
            <w:ins w:id="3127" w:author="CARB" w:date="2023-12-19T12:12:00Z">
              <w:r w:rsidRPr="00F62DE5">
                <w:rPr>
                  <w:rFonts w:eastAsia="Arial" w:cs="Arial"/>
                  <w:sz w:val="20"/>
                  <w:szCs w:val="20"/>
                </w:rPr>
                <w:t xml:space="preserve">Renewable Propane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796DF94" w14:textId="77777777" w:rsidR="00990B31" w:rsidRPr="00802D04" w:rsidRDefault="00990B31">
            <w:pPr>
              <w:rPr>
                <w:ins w:id="3128" w:author="CARB" w:date="2023-12-19T12:12:00Z"/>
              </w:rPr>
            </w:pPr>
            <w:ins w:id="3129" w:author="CARB" w:date="2023-12-19T12:12:00Z">
              <w:r w:rsidRPr="00F62DE5">
                <w:rPr>
                  <w:rFonts w:eastAsia="Arial" w:cs="Arial"/>
                  <w:sz w:val="20"/>
                  <w:szCs w:val="20"/>
                </w:rPr>
                <w:t xml:space="preserve">Fats/Oils/Grease Residues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20C16E5" w14:textId="77777777" w:rsidR="00990B31" w:rsidRPr="00802D04" w:rsidRDefault="00990B31">
            <w:pPr>
              <w:rPr>
                <w:ins w:id="3130" w:author="CARB" w:date="2023-12-19T12:12:00Z"/>
              </w:rPr>
            </w:pPr>
            <w:ins w:id="3131" w:author="CARB" w:date="2023-12-19T12:12:00Z">
              <w:r w:rsidRPr="00F62DE5">
                <w:rPr>
                  <w:rFonts w:eastAsia="Arial" w:cs="Arial"/>
                  <w:sz w:val="20"/>
                  <w:szCs w:val="20"/>
                </w:rPr>
                <w:t xml:space="preserve">Grid electricity/solar and wind electricity and natural gas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4D718C5" w14:textId="77777777" w:rsidR="00990B31" w:rsidRPr="00802D04" w:rsidRDefault="00990B31" w:rsidP="00F62DE5">
            <w:pPr>
              <w:jc w:val="center"/>
              <w:rPr>
                <w:ins w:id="3132" w:author="CARB" w:date="2023-12-19T12:12:00Z"/>
              </w:rPr>
            </w:pPr>
            <w:ins w:id="3133" w:author="CARB" w:date="2023-12-19T12:12:00Z">
              <w:r w:rsidRPr="00F62DE5">
                <w:rPr>
                  <w:rFonts w:eastAsia="Arial" w:cs="Arial"/>
                  <w:sz w:val="20"/>
                  <w:szCs w:val="20"/>
                </w:rPr>
                <w:t xml:space="preserve">50 </w:t>
              </w:r>
            </w:ins>
          </w:p>
        </w:tc>
      </w:tr>
      <w:tr w:rsidR="00990B31" w:rsidRPr="00194A2C" w14:paraId="12BDA883" w14:textId="77777777" w:rsidTr="00F62DE5">
        <w:trPr>
          <w:trHeight w:val="1005"/>
          <w:ins w:id="3134" w:author="CARB" w:date="2023-12-19T12:12:00Z"/>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756E9E3" w14:textId="77777777" w:rsidR="00990B31" w:rsidRPr="00802D04" w:rsidRDefault="00990B31">
            <w:pPr>
              <w:rPr>
                <w:ins w:id="3135" w:author="CARB" w:date="2023-12-19T12:12:00Z"/>
              </w:rPr>
            </w:pPr>
            <w:ins w:id="3136" w:author="CARB" w:date="2023-12-19T12:12:00Z">
              <w:r w:rsidRPr="00F62DE5">
                <w:rPr>
                  <w:rFonts w:eastAsia="Arial" w:cs="Arial"/>
                  <w:sz w:val="20"/>
                  <w:szCs w:val="20"/>
                </w:rPr>
                <w:t xml:space="preserve">Renewable Propane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C574CC2" w14:textId="77777777" w:rsidR="00990B31" w:rsidRPr="00802D04" w:rsidRDefault="00990B31">
            <w:pPr>
              <w:rPr>
                <w:ins w:id="3137" w:author="CARB" w:date="2023-12-19T12:12:00Z"/>
              </w:rPr>
            </w:pPr>
            <w:ins w:id="3138" w:author="CARB" w:date="2023-12-19T12:12:00Z">
              <w:r w:rsidRPr="00F62DE5">
                <w:rPr>
                  <w:rFonts w:eastAsia="Arial" w:cs="Arial"/>
                  <w:sz w:val="20"/>
                  <w:szCs w:val="20"/>
                </w:rPr>
                <w:t xml:space="preserve">Any feedstock derived from plant oils (excluding palm oil and palm derivatives, as a sole feedstock or blended with other feedstocks, and distiller’s corn oil)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C287729" w14:textId="77777777" w:rsidR="00990B31" w:rsidRPr="00802D04" w:rsidRDefault="00990B31">
            <w:pPr>
              <w:rPr>
                <w:ins w:id="3139" w:author="CARB" w:date="2023-12-19T12:12:00Z"/>
              </w:rPr>
            </w:pPr>
            <w:ins w:id="3140" w:author="CARB" w:date="2023-12-19T12:12:00Z">
              <w:r w:rsidRPr="00F62DE5">
                <w:rPr>
                  <w:rFonts w:eastAsia="Arial" w:cs="Arial"/>
                  <w:sz w:val="20"/>
                  <w:szCs w:val="20"/>
                </w:rPr>
                <w:t xml:space="preserve">Grid electricity/solar and wind electricity and natural gas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7701AB7" w14:textId="77777777" w:rsidR="00990B31" w:rsidRPr="00802D04" w:rsidRDefault="00990B31" w:rsidP="00F62DE5">
            <w:pPr>
              <w:jc w:val="center"/>
              <w:rPr>
                <w:ins w:id="3141" w:author="CARB" w:date="2023-12-19T12:12:00Z"/>
              </w:rPr>
            </w:pPr>
            <w:ins w:id="3142" w:author="CARB" w:date="2023-12-19T12:12:00Z">
              <w:r w:rsidRPr="00F62DE5">
                <w:rPr>
                  <w:rFonts w:eastAsia="Arial" w:cs="Arial"/>
                  <w:sz w:val="20"/>
                  <w:szCs w:val="20"/>
                </w:rPr>
                <w:t xml:space="preserve">70 </w:t>
              </w:r>
            </w:ins>
          </w:p>
        </w:tc>
      </w:tr>
      <w:tr w:rsidR="00990B31" w:rsidRPr="00194A2C" w14:paraId="77CEABA8" w14:textId="77777777" w:rsidTr="00F62DE5">
        <w:trPr>
          <w:trHeight w:val="495"/>
          <w:ins w:id="3143" w:author="CARB" w:date="2023-12-19T12:12:00Z"/>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0F66EC0" w14:textId="77777777" w:rsidR="00990B31" w:rsidRPr="00802D04" w:rsidRDefault="00990B31">
            <w:pPr>
              <w:rPr>
                <w:ins w:id="3144" w:author="CARB" w:date="2023-12-19T12:12:00Z"/>
              </w:rPr>
            </w:pPr>
            <w:ins w:id="3145" w:author="CARB" w:date="2023-12-19T12:12:00Z">
              <w:r w:rsidRPr="00F62DE5">
                <w:rPr>
                  <w:rFonts w:eastAsia="Arial" w:cs="Arial"/>
                  <w:sz w:val="20"/>
                  <w:szCs w:val="20"/>
                </w:rPr>
                <w:t xml:space="preserve">Renewable Propane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9038853" w14:textId="77777777" w:rsidR="00990B31" w:rsidRPr="00802D04" w:rsidRDefault="00990B31">
            <w:pPr>
              <w:rPr>
                <w:ins w:id="3146" w:author="CARB" w:date="2023-12-19T12:12:00Z"/>
              </w:rPr>
            </w:pPr>
            <w:ins w:id="3147" w:author="CARB" w:date="2023-12-19T12:12:00Z">
              <w:r w:rsidRPr="00F62DE5">
                <w:rPr>
                  <w:rFonts w:eastAsia="Arial" w:cs="Arial"/>
                  <w:sz w:val="20"/>
                  <w:szCs w:val="20"/>
                </w:rPr>
                <w:t xml:space="preserve">Distiller’s Corn Oil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791CA6A" w14:textId="77777777" w:rsidR="00990B31" w:rsidRPr="00802D04" w:rsidRDefault="00990B31">
            <w:pPr>
              <w:rPr>
                <w:ins w:id="3148" w:author="CARB" w:date="2023-12-19T12:12:00Z"/>
              </w:rPr>
            </w:pPr>
            <w:ins w:id="3149" w:author="CARB" w:date="2023-12-19T12:12:00Z">
              <w:r w:rsidRPr="00F62DE5">
                <w:rPr>
                  <w:rFonts w:eastAsia="Arial" w:cs="Arial"/>
                  <w:sz w:val="20"/>
                  <w:szCs w:val="20"/>
                </w:rPr>
                <w:t xml:space="preserve">Grid electricity/solar and wind electricity and natural gas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F0F44C9" w14:textId="77777777" w:rsidR="00990B31" w:rsidRPr="00802D04" w:rsidRDefault="00990B31" w:rsidP="00F62DE5">
            <w:pPr>
              <w:jc w:val="center"/>
              <w:rPr>
                <w:ins w:id="3150" w:author="CARB" w:date="2023-12-19T12:12:00Z"/>
              </w:rPr>
            </w:pPr>
            <w:ins w:id="3151" w:author="CARB" w:date="2023-12-19T12:12:00Z">
              <w:r w:rsidRPr="00F62DE5">
                <w:rPr>
                  <w:rFonts w:eastAsia="Arial" w:cs="Arial"/>
                  <w:sz w:val="20"/>
                  <w:szCs w:val="20"/>
                </w:rPr>
                <w:t xml:space="preserve">60 </w:t>
              </w:r>
            </w:ins>
          </w:p>
        </w:tc>
      </w:tr>
      <w:tr w:rsidR="00990B31" w:rsidRPr="00194A2C" w14:paraId="685FFE94" w14:textId="77777777" w:rsidTr="00F62DE5">
        <w:trPr>
          <w:trHeight w:val="495"/>
          <w:ins w:id="3152" w:author="CARB" w:date="2023-12-19T12:12:00Z"/>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E9C47AA" w14:textId="77777777" w:rsidR="00990B31" w:rsidRPr="00802D04" w:rsidRDefault="00990B31">
            <w:pPr>
              <w:rPr>
                <w:ins w:id="3153" w:author="CARB" w:date="2023-12-19T12:12:00Z"/>
              </w:rPr>
            </w:pPr>
            <w:ins w:id="3154" w:author="CARB" w:date="2023-12-19T12:12:00Z">
              <w:r w:rsidRPr="00F62DE5">
                <w:rPr>
                  <w:rFonts w:eastAsia="Calibri" w:cs="Calibri"/>
                  <w:sz w:val="20"/>
                  <w:szCs w:val="20"/>
                </w:rPr>
                <w:t xml:space="preserve">Renewable Propane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C761382" w14:textId="77777777" w:rsidR="00990B31" w:rsidRPr="00802D04" w:rsidRDefault="00990B31">
            <w:pPr>
              <w:rPr>
                <w:ins w:id="3155" w:author="CARB" w:date="2023-12-19T12:12:00Z"/>
              </w:rPr>
            </w:pPr>
            <w:ins w:id="3156" w:author="CARB" w:date="2023-12-19T12:12:00Z">
              <w:r w:rsidRPr="00F62DE5">
                <w:rPr>
                  <w:rFonts w:eastAsia="Arial" w:cs="Arial"/>
                  <w:sz w:val="20"/>
                  <w:szCs w:val="20"/>
                </w:rPr>
                <w:t xml:space="preserve">Any other feedstock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8D73865" w14:textId="77777777" w:rsidR="00990B31" w:rsidRPr="00802D04" w:rsidRDefault="00990B31">
            <w:pPr>
              <w:rPr>
                <w:ins w:id="3157" w:author="CARB" w:date="2023-12-19T12:12:00Z"/>
              </w:rPr>
            </w:pPr>
            <w:ins w:id="3158" w:author="CARB" w:date="2023-12-19T12:12:00Z">
              <w:r w:rsidRPr="00F62DE5">
                <w:rPr>
                  <w:rFonts w:eastAsia="Arial" w:cs="Arial"/>
                  <w:sz w:val="20"/>
                  <w:szCs w:val="20"/>
                </w:rPr>
                <w:t xml:space="preserve">Grid electricity/solar and wind electricity and natural gas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39B5030" w14:textId="77777777" w:rsidR="00990B31" w:rsidRPr="00802D04" w:rsidRDefault="00990B31" w:rsidP="00F62DE5">
            <w:pPr>
              <w:jc w:val="center"/>
              <w:rPr>
                <w:ins w:id="3159" w:author="CARB" w:date="2023-12-19T12:12:00Z"/>
              </w:rPr>
            </w:pPr>
            <w:ins w:id="3160" w:author="CARB" w:date="2023-12-19T12:12:00Z">
              <w:r w:rsidRPr="00F62DE5">
                <w:rPr>
                  <w:rFonts w:eastAsia="Arial" w:cs="Arial"/>
                  <w:sz w:val="20"/>
                  <w:szCs w:val="20"/>
                </w:rPr>
                <w:t>Baseline (2010) CI value for USLD</w:t>
              </w:r>
            </w:ins>
          </w:p>
        </w:tc>
      </w:tr>
      <w:tr w:rsidR="00990B31" w:rsidRPr="00194A2C" w14:paraId="52A42070" w14:textId="77777777" w:rsidTr="00F62DE5">
        <w:trPr>
          <w:trHeight w:val="495"/>
          <w:ins w:id="3161" w:author="CARB" w:date="2023-12-19T12:12:00Z"/>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5B655FF" w14:textId="77777777" w:rsidR="00990B31" w:rsidRPr="00802D04" w:rsidRDefault="00990B31">
            <w:pPr>
              <w:rPr>
                <w:ins w:id="3162" w:author="CARB" w:date="2023-12-19T12:12:00Z"/>
              </w:rPr>
            </w:pPr>
            <w:ins w:id="3163" w:author="CARB" w:date="2023-12-19T12:12:00Z">
              <w:r w:rsidRPr="00F62DE5">
                <w:rPr>
                  <w:rFonts w:eastAsia="Arial" w:cs="Arial"/>
                  <w:sz w:val="20"/>
                  <w:szCs w:val="20"/>
                </w:rPr>
                <w:t xml:space="preserve">Renewable Naphtha and Renewable Gasoline </w:t>
              </w:r>
              <w:proofErr w:type="spellStart"/>
              <w:r w:rsidRPr="00F62DE5">
                <w:rPr>
                  <w:rFonts w:eastAsia="Arial" w:cs="Arial"/>
                  <w:sz w:val="20"/>
                  <w:szCs w:val="20"/>
                </w:rPr>
                <w:t>Blendstock</w:t>
              </w:r>
              <w:proofErr w:type="spellEnd"/>
              <w:r w:rsidRPr="00F62DE5">
                <w:rPr>
                  <w:rFonts w:eastAsia="Arial" w:cs="Arial"/>
                  <w:sz w:val="20"/>
                  <w:szCs w:val="20"/>
                </w:rPr>
                <w:t xml:space="preserve">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F0DF67E" w14:textId="77777777" w:rsidR="00990B31" w:rsidRPr="00802D04" w:rsidRDefault="00990B31">
            <w:pPr>
              <w:rPr>
                <w:ins w:id="3164" w:author="CARB" w:date="2023-12-19T12:12:00Z"/>
              </w:rPr>
            </w:pPr>
            <w:ins w:id="3165" w:author="CARB" w:date="2023-12-19T12:12:00Z">
              <w:r w:rsidRPr="00F62DE5">
                <w:rPr>
                  <w:rFonts w:eastAsia="Arial" w:cs="Arial"/>
                  <w:sz w:val="20"/>
                  <w:szCs w:val="20"/>
                </w:rPr>
                <w:t xml:space="preserve">Fats/Oils/Grease Residues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5B63E54" w14:textId="77777777" w:rsidR="00990B31" w:rsidRPr="00802D04" w:rsidRDefault="00990B31">
            <w:pPr>
              <w:rPr>
                <w:ins w:id="3166" w:author="CARB" w:date="2023-12-19T12:12:00Z"/>
              </w:rPr>
            </w:pPr>
            <w:ins w:id="3167" w:author="CARB" w:date="2023-12-19T12:12:00Z">
              <w:r w:rsidRPr="00F62DE5">
                <w:rPr>
                  <w:rFonts w:eastAsia="Arial" w:cs="Arial"/>
                  <w:sz w:val="20"/>
                  <w:szCs w:val="20"/>
                </w:rPr>
                <w:t xml:space="preserve">Grid electricity/solar and wind electricity and natural gas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B81EE69" w14:textId="77777777" w:rsidR="00990B31" w:rsidRPr="00802D04" w:rsidRDefault="00990B31" w:rsidP="00F62DE5">
            <w:pPr>
              <w:jc w:val="center"/>
              <w:rPr>
                <w:ins w:id="3168" w:author="CARB" w:date="2023-12-19T12:12:00Z"/>
              </w:rPr>
            </w:pPr>
            <w:ins w:id="3169" w:author="CARB" w:date="2023-12-19T12:12:00Z">
              <w:r w:rsidRPr="00F62DE5">
                <w:rPr>
                  <w:rFonts w:eastAsia="Arial" w:cs="Arial"/>
                  <w:sz w:val="20"/>
                  <w:szCs w:val="20"/>
                </w:rPr>
                <w:t xml:space="preserve">50 </w:t>
              </w:r>
            </w:ins>
          </w:p>
        </w:tc>
      </w:tr>
      <w:tr w:rsidR="00990B31" w:rsidRPr="00194A2C" w14:paraId="0AEA4A8B" w14:textId="77777777" w:rsidTr="00F62DE5">
        <w:trPr>
          <w:trHeight w:val="1005"/>
          <w:ins w:id="3170" w:author="CARB" w:date="2023-12-19T12:12:00Z"/>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D7D50E9" w14:textId="77777777" w:rsidR="00990B31" w:rsidRPr="00802D04" w:rsidRDefault="00990B31">
            <w:pPr>
              <w:rPr>
                <w:ins w:id="3171" w:author="CARB" w:date="2023-12-19T12:12:00Z"/>
              </w:rPr>
            </w:pPr>
            <w:ins w:id="3172" w:author="CARB" w:date="2023-12-19T12:12:00Z">
              <w:r w:rsidRPr="00F62DE5">
                <w:rPr>
                  <w:rFonts w:eastAsia="Arial" w:cs="Arial"/>
                  <w:sz w:val="20"/>
                  <w:szCs w:val="20"/>
                </w:rPr>
                <w:lastRenderedPageBreak/>
                <w:t xml:space="preserve">Renewable Naphtha and Renewable Gasoline </w:t>
              </w:r>
              <w:proofErr w:type="spellStart"/>
              <w:r w:rsidRPr="00F62DE5">
                <w:rPr>
                  <w:rFonts w:eastAsia="Arial" w:cs="Arial"/>
                  <w:sz w:val="20"/>
                  <w:szCs w:val="20"/>
                </w:rPr>
                <w:t>Blendstock</w:t>
              </w:r>
              <w:proofErr w:type="spellEnd"/>
              <w:r w:rsidRPr="00F62DE5">
                <w:rPr>
                  <w:rFonts w:eastAsia="Arial" w:cs="Arial"/>
                  <w:sz w:val="20"/>
                  <w:szCs w:val="20"/>
                </w:rPr>
                <w:t xml:space="preserve">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B95EDE2" w14:textId="77777777" w:rsidR="00990B31" w:rsidRPr="00802D04" w:rsidRDefault="00990B31">
            <w:pPr>
              <w:rPr>
                <w:ins w:id="3173" w:author="CARB" w:date="2023-12-19T12:12:00Z"/>
              </w:rPr>
            </w:pPr>
            <w:ins w:id="3174" w:author="CARB" w:date="2023-12-19T12:12:00Z">
              <w:r w:rsidRPr="00F62DE5">
                <w:rPr>
                  <w:rFonts w:eastAsia="Arial" w:cs="Arial"/>
                  <w:sz w:val="20"/>
                  <w:szCs w:val="20"/>
                </w:rPr>
                <w:t xml:space="preserve">Any feedstock derived from plant oils (excluding palm oil and palm derivatives, as a sole feedstock or blended with other feedstocks, and distiller’s corn oil)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1D3DF07" w14:textId="77777777" w:rsidR="00990B31" w:rsidRPr="00802D04" w:rsidRDefault="00990B31">
            <w:pPr>
              <w:rPr>
                <w:ins w:id="3175" w:author="CARB" w:date="2023-12-19T12:12:00Z"/>
              </w:rPr>
            </w:pPr>
            <w:ins w:id="3176" w:author="CARB" w:date="2023-12-19T12:12:00Z">
              <w:r w:rsidRPr="00F62DE5">
                <w:rPr>
                  <w:rFonts w:eastAsia="Arial" w:cs="Arial"/>
                  <w:sz w:val="20"/>
                  <w:szCs w:val="20"/>
                </w:rPr>
                <w:t xml:space="preserve">Grid electricity/solar and wind electricity and natural gas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81FE6E9" w14:textId="77777777" w:rsidR="00990B31" w:rsidRPr="00802D04" w:rsidRDefault="00990B31" w:rsidP="00F62DE5">
            <w:pPr>
              <w:jc w:val="center"/>
              <w:rPr>
                <w:ins w:id="3177" w:author="CARB" w:date="2023-12-19T12:12:00Z"/>
              </w:rPr>
            </w:pPr>
            <w:ins w:id="3178" w:author="CARB" w:date="2023-12-19T12:12:00Z">
              <w:r w:rsidRPr="00F62DE5">
                <w:rPr>
                  <w:rFonts w:eastAsia="Arial" w:cs="Arial"/>
                  <w:sz w:val="20"/>
                  <w:szCs w:val="20"/>
                </w:rPr>
                <w:t xml:space="preserve">70 </w:t>
              </w:r>
            </w:ins>
          </w:p>
        </w:tc>
      </w:tr>
      <w:tr w:rsidR="00990B31" w:rsidRPr="00194A2C" w14:paraId="1ECDADB9" w14:textId="77777777" w:rsidTr="00F62DE5">
        <w:trPr>
          <w:trHeight w:val="495"/>
          <w:ins w:id="3179" w:author="CARB" w:date="2023-12-19T12:12:00Z"/>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93A7E6D" w14:textId="77777777" w:rsidR="00990B31" w:rsidRPr="00802D04" w:rsidRDefault="00990B31">
            <w:pPr>
              <w:rPr>
                <w:ins w:id="3180" w:author="CARB" w:date="2023-12-19T12:12:00Z"/>
              </w:rPr>
            </w:pPr>
            <w:ins w:id="3181" w:author="CARB" w:date="2023-12-19T12:12:00Z">
              <w:r w:rsidRPr="00F62DE5">
                <w:rPr>
                  <w:rFonts w:eastAsia="Arial" w:cs="Arial"/>
                  <w:sz w:val="20"/>
                  <w:szCs w:val="20"/>
                </w:rPr>
                <w:t xml:space="preserve">Renewable Naphtha and Renewable Gasoline </w:t>
              </w:r>
              <w:proofErr w:type="spellStart"/>
              <w:r w:rsidRPr="00F62DE5">
                <w:rPr>
                  <w:rFonts w:eastAsia="Arial" w:cs="Arial"/>
                  <w:sz w:val="20"/>
                  <w:szCs w:val="20"/>
                </w:rPr>
                <w:t>Blendstock</w:t>
              </w:r>
              <w:proofErr w:type="spellEnd"/>
              <w:r w:rsidRPr="00F62DE5">
                <w:rPr>
                  <w:rFonts w:eastAsia="Arial" w:cs="Arial"/>
                  <w:sz w:val="20"/>
                  <w:szCs w:val="20"/>
                </w:rPr>
                <w:t xml:space="preserve">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41103D3" w14:textId="77777777" w:rsidR="00990B31" w:rsidRPr="00802D04" w:rsidRDefault="00990B31">
            <w:pPr>
              <w:rPr>
                <w:ins w:id="3182" w:author="CARB" w:date="2023-12-19T12:12:00Z"/>
              </w:rPr>
            </w:pPr>
            <w:ins w:id="3183" w:author="CARB" w:date="2023-12-19T12:12:00Z">
              <w:r w:rsidRPr="00F62DE5">
                <w:rPr>
                  <w:rFonts w:eastAsia="Arial" w:cs="Arial"/>
                  <w:sz w:val="20"/>
                  <w:szCs w:val="20"/>
                </w:rPr>
                <w:t xml:space="preserve">Distiller’s Corn Oil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BCC8288" w14:textId="77777777" w:rsidR="00990B31" w:rsidRPr="00802D04" w:rsidRDefault="00990B31">
            <w:pPr>
              <w:rPr>
                <w:ins w:id="3184" w:author="CARB" w:date="2023-12-19T12:12:00Z"/>
              </w:rPr>
            </w:pPr>
            <w:ins w:id="3185" w:author="CARB" w:date="2023-12-19T12:12:00Z">
              <w:r w:rsidRPr="00F62DE5">
                <w:rPr>
                  <w:rFonts w:eastAsia="Arial" w:cs="Arial"/>
                  <w:sz w:val="20"/>
                  <w:szCs w:val="20"/>
                </w:rPr>
                <w:t xml:space="preserve">Grid electricity/solar and wind electricity and natural gas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FB85CD2" w14:textId="77777777" w:rsidR="00990B31" w:rsidRPr="00802D04" w:rsidRDefault="00990B31" w:rsidP="00F62DE5">
            <w:pPr>
              <w:jc w:val="center"/>
              <w:rPr>
                <w:ins w:id="3186" w:author="CARB" w:date="2023-12-19T12:12:00Z"/>
              </w:rPr>
            </w:pPr>
            <w:ins w:id="3187" w:author="CARB" w:date="2023-12-19T12:12:00Z">
              <w:r w:rsidRPr="00F62DE5">
                <w:rPr>
                  <w:rFonts w:eastAsia="Arial" w:cs="Arial"/>
                  <w:sz w:val="20"/>
                  <w:szCs w:val="20"/>
                </w:rPr>
                <w:t xml:space="preserve">60 </w:t>
              </w:r>
            </w:ins>
          </w:p>
        </w:tc>
      </w:tr>
      <w:tr w:rsidR="00990B31" w:rsidRPr="00194A2C" w14:paraId="2567F90C" w14:textId="77777777" w:rsidTr="00F62DE5">
        <w:trPr>
          <w:trHeight w:val="495"/>
          <w:ins w:id="3188" w:author="CARB" w:date="2023-12-19T12:12:00Z"/>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38E45FB" w14:textId="77777777" w:rsidR="00990B31" w:rsidRPr="00802D04" w:rsidRDefault="00990B31">
            <w:pPr>
              <w:rPr>
                <w:ins w:id="3189" w:author="CARB" w:date="2023-12-19T12:12:00Z"/>
              </w:rPr>
            </w:pPr>
            <w:ins w:id="3190" w:author="CARB" w:date="2023-12-19T12:12:00Z">
              <w:r w:rsidRPr="00F62DE5">
                <w:rPr>
                  <w:rFonts w:eastAsia="Arial" w:cs="Arial"/>
                  <w:sz w:val="20"/>
                  <w:szCs w:val="20"/>
                </w:rPr>
                <w:t xml:space="preserve">Renewable Naphtha and Renewable Gasoline </w:t>
              </w:r>
              <w:proofErr w:type="spellStart"/>
              <w:r w:rsidRPr="00F62DE5">
                <w:rPr>
                  <w:rFonts w:eastAsia="Arial" w:cs="Arial"/>
                  <w:sz w:val="20"/>
                  <w:szCs w:val="20"/>
                </w:rPr>
                <w:t>Blendstock</w:t>
              </w:r>
              <w:proofErr w:type="spellEnd"/>
              <w:r w:rsidRPr="00F62DE5">
                <w:rPr>
                  <w:rFonts w:eastAsia="Arial" w:cs="Arial"/>
                  <w:sz w:val="20"/>
                  <w:szCs w:val="20"/>
                </w:rPr>
                <w:t xml:space="preserve">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41F9BBB" w14:textId="77777777" w:rsidR="00990B31" w:rsidRPr="00802D04" w:rsidRDefault="00990B31">
            <w:pPr>
              <w:rPr>
                <w:ins w:id="3191" w:author="CARB" w:date="2023-12-19T12:12:00Z"/>
              </w:rPr>
            </w:pPr>
            <w:ins w:id="3192" w:author="CARB" w:date="2023-12-19T12:12:00Z">
              <w:r w:rsidRPr="00F62DE5">
                <w:rPr>
                  <w:rFonts w:eastAsia="Arial" w:cs="Arial"/>
                  <w:sz w:val="20"/>
                  <w:szCs w:val="20"/>
                </w:rPr>
                <w:t xml:space="preserve">Any other feedstock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BA61DD7" w14:textId="77777777" w:rsidR="00990B31" w:rsidRPr="00502504" w:rsidRDefault="00990B31">
            <w:pPr>
              <w:rPr>
                <w:ins w:id="3193" w:author="CARB" w:date="2023-12-19T12:12:00Z"/>
              </w:rPr>
            </w:pPr>
            <w:ins w:id="3194" w:author="CARB" w:date="2023-12-19T12:12:00Z">
              <w:r w:rsidRPr="00F62DE5">
                <w:rPr>
                  <w:rFonts w:eastAsia="Arial" w:cs="Arial"/>
                  <w:sz w:val="20"/>
                  <w:szCs w:val="20"/>
                </w:rPr>
                <w:t xml:space="preserve">Grid electricity/solar and wind electricity and natural gas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ED390D4" w14:textId="77777777" w:rsidR="00990B31" w:rsidRPr="00502504" w:rsidRDefault="00990B31" w:rsidP="00F62DE5">
            <w:pPr>
              <w:jc w:val="center"/>
              <w:rPr>
                <w:ins w:id="3195" w:author="CARB" w:date="2023-12-19T12:12:00Z"/>
              </w:rPr>
            </w:pPr>
            <w:ins w:id="3196" w:author="CARB" w:date="2023-12-19T12:12:00Z">
              <w:r w:rsidRPr="00F62DE5">
                <w:rPr>
                  <w:rFonts w:eastAsia="Arial" w:cs="Arial"/>
                  <w:sz w:val="20"/>
                  <w:szCs w:val="20"/>
                </w:rPr>
                <w:t xml:space="preserve">Baseline (2010) CI value for </w:t>
              </w:r>
              <w:proofErr w:type="spellStart"/>
              <w:r w:rsidRPr="00F62DE5">
                <w:rPr>
                  <w:rFonts w:eastAsia="Arial" w:cs="Arial"/>
                  <w:sz w:val="20"/>
                  <w:szCs w:val="20"/>
                </w:rPr>
                <w:t>CaRFG</w:t>
              </w:r>
              <w:proofErr w:type="spellEnd"/>
              <w:r w:rsidRPr="00F62DE5">
                <w:rPr>
                  <w:rFonts w:eastAsia="Arial" w:cs="Arial"/>
                  <w:sz w:val="20"/>
                  <w:szCs w:val="20"/>
                </w:rPr>
                <w:t xml:space="preserve"> </w:t>
              </w:r>
            </w:ins>
          </w:p>
        </w:tc>
      </w:tr>
      <w:tr w:rsidR="00990B31" w:rsidRPr="00194A2C" w14:paraId="3C2A8087" w14:textId="77777777" w:rsidTr="00F62DE5">
        <w:trPr>
          <w:trHeight w:val="495"/>
          <w:ins w:id="3197" w:author="CARB" w:date="2023-12-19T12:12:00Z"/>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0CA07A5" w14:textId="77777777" w:rsidR="00990B31" w:rsidRPr="00502504" w:rsidRDefault="00990B31">
            <w:pPr>
              <w:rPr>
                <w:ins w:id="3198" w:author="CARB" w:date="2023-12-19T12:12:00Z"/>
              </w:rPr>
            </w:pPr>
            <w:ins w:id="3199" w:author="CARB" w:date="2023-12-19T12:12:00Z">
              <w:r w:rsidRPr="00F62DE5">
                <w:rPr>
                  <w:rFonts w:eastAsia="Arial" w:cs="Arial"/>
                  <w:sz w:val="20"/>
                  <w:szCs w:val="20"/>
                </w:rPr>
                <w:t xml:space="preserve">Alternative Jet Fuel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19406F5" w14:textId="77777777" w:rsidR="00990B31" w:rsidRPr="00502504" w:rsidRDefault="00990B31">
            <w:pPr>
              <w:rPr>
                <w:ins w:id="3200" w:author="CARB" w:date="2023-12-19T12:12:00Z"/>
              </w:rPr>
            </w:pPr>
            <w:ins w:id="3201" w:author="CARB" w:date="2023-12-19T12:12:00Z">
              <w:r w:rsidRPr="00F62DE5">
                <w:rPr>
                  <w:rFonts w:eastAsia="Arial" w:cs="Arial"/>
                  <w:sz w:val="20"/>
                  <w:szCs w:val="20"/>
                </w:rPr>
                <w:t xml:space="preserve">Fats/Oils/Grease Residues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6DB9975" w14:textId="77777777" w:rsidR="00990B31" w:rsidRPr="00502504" w:rsidRDefault="00990B31">
            <w:pPr>
              <w:rPr>
                <w:ins w:id="3202" w:author="CARB" w:date="2023-12-19T12:12:00Z"/>
              </w:rPr>
            </w:pPr>
            <w:ins w:id="3203" w:author="CARB" w:date="2023-12-19T12:12:00Z">
              <w:r w:rsidRPr="00F62DE5">
                <w:rPr>
                  <w:rFonts w:eastAsia="Arial" w:cs="Arial"/>
                  <w:sz w:val="20"/>
                  <w:szCs w:val="20"/>
                </w:rPr>
                <w:t xml:space="preserve">Grid electricity/solar and wind electricity and natural gas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19AD6AD" w14:textId="77777777" w:rsidR="00990B31" w:rsidRPr="00502504" w:rsidRDefault="00990B31" w:rsidP="00F62DE5">
            <w:pPr>
              <w:jc w:val="center"/>
              <w:rPr>
                <w:ins w:id="3204" w:author="CARB" w:date="2023-12-19T12:12:00Z"/>
              </w:rPr>
            </w:pPr>
            <w:ins w:id="3205" w:author="CARB" w:date="2023-12-19T12:12:00Z">
              <w:r w:rsidRPr="00F62DE5">
                <w:rPr>
                  <w:rFonts w:eastAsia="Arial" w:cs="Arial"/>
                  <w:sz w:val="20"/>
                  <w:szCs w:val="20"/>
                </w:rPr>
                <w:t xml:space="preserve">55 </w:t>
              </w:r>
            </w:ins>
          </w:p>
        </w:tc>
      </w:tr>
      <w:tr w:rsidR="00990B31" w:rsidRPr="00194A2C" w14:paraId="7453DEB0" w14:textId="77777777" w:rsidTr="00F62DE5">
        <w:trPr>
          <w:trHeight w:val="1005"/>
          <w:ins w:id="3206" w:author="CARB" w:date="2023-12-19T12:12:00Z"/>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5919CC0" w14:textId="77777777" w:rsidR="00990B31" w:rsidRPr="00502504" w:rsidRDefault="00990B31">
            <w:pPr>
              <w:rPr>
                <w:ins w:id="3207" w:author="CARB" w:date="2023-12-19T12:12:00Z"/>
              </w:rPr>
            </w:pPr>
            <w:ins w:id="3208" w:author="CARB" w:date="2023-12-19T12:12:00Z">
              <w:r w:rsidRPr="00F62DE5">
                <w:rPr>
                  <w:rFonts w:eastAsia="Arial" w:cs="Arial"/>
                  <w:sz w:val="20"/>
                  <w:szCs w:val="20"/>
                </w:rPr>
                <w:t xml:space="preserve">Alternative Jet Fuel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E374631" w14:textId="77777777" w:rsidR="00990B31" w:rsidRPr="00502504" w:rsidRDefault="00990B31">
            <w:pPr>
              <w:rPr>
                <w:ins w:id="3209" w:author="CARB" w:date="2023-12-19T12:12:00Z"/>
              </w:rPr>
            </w:pPr>
            <w:ins w:id="3210" w:author="CARB" w:date="2023-12-19T12:12:00Z">
              <w:r w:rsidRPr="00F62DE5">
                <w:rPr>
                  <w:rFonts w:eastAsia="Arial" w:cs="Arial"/>
                  <w:sz w:val="20"/>
                  <w:szCs w:val="20"/>
                </w:rPr>
                <w:t xml:space="preserve">Any feedstock derived from plant oils (excluding palm oil and palm derivatives, as a sole feedstock or blended with other feedstocks, and distiller’s corn oil)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98CBAD7" w14:textId="77777777" w:rsidR="00990B31" w:rsidRPr="00502504" w:rsidRDefault="00990B31">
            <w:pPr>
              <w:rPr>
                <w:ins w:id="3211" w:author="CARB" w:date="2023-12-19T12:12:00Z"/>
              </w:rPr>
            </w:pPr>
            <w:ins w:id="3212" w:author="CARB" w:date="2023-12-19T12:12:00Z">
              <w:r w:rsidRPr="00F62DE5">
                <w:rPr>
                  <w:rFonts w:eastAsia="Arial" w:cs="Arial"/>
                  <w:sz w:val="20"/>
                  <w:szCs w:val="20"/>
                </w:rPr>
                <w:t xml:space="preserve">Grid electricity/solar and wind electricity and natural gas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6E89975" w14:textId="77777777" w:rsidR="00990B31" w:rsidRPr="00502504" w:rsidRDefault="00990B31" w:rsidP="00F62DE5">
            <w:pPr>
              <w:jc w:val="center"/>
              <w:rPr>
                <w:ins w:id="3213" w:author="CARB" w:date="2023-12-19T12:12:00Z"/>
              </w:rPr>
            </w:pPr>
            <w:ins w:id="3214" w:author="CARB" w:date="2023-12-19T12:12:00Z">
              <w:r w:rsidRPr="00F62DE5">
                <w:rPr>
                  <w:rFonts w:eastAsia="Arial" w:cs="Arial"/>
                  <w:sz w:val="20"/>
                  <w:szCs w:val="20"/>
                </w:rPr>
                <w:t xml:space="preserve">75 </w:t>
              </w:r>
            </w:ins>
          </w:p>
        </w:tc>
      </w:tr>
      <w:tr w:rsidR="00990B31" w:rsidRPr="00194A2C" w14:paraId="266CE589" w14:textId="77777777" w:rsidTr="00F62DE5">
        <w:trPr>
          <w:trHeight w:val="495"/>
          <w:ins w:id="3215" w:author="CARB" w:date="2023-12-19T12:12:00Z"/>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0930730" w14:textId="77777777" w:rsidR="00990B31" w:rsidRPr="00502504" w:rsidRDefault="00990B31">
            <w:pPr>
              <w:rPr>
                <w:ins w:id="3216" w:author="CARB" w:date="2023-12-19T12:12:00Z"/>
              </w:rPr>
            </w:pPr>
            <w:ins w:id="3217" w:author="CARB" w:date="2023-12-19T12:12:00Z">
              <w:r w:rsidRPr="00F62DE5">
                <w:rPr>
                  <w:rFonts w:eastAsia="Arial" w:cs="Arial"/>
                  <w:sz w:val="20"/>
                  <w:szCs w:val="20"/>
                </w:rPr>
                <w:t xml:space="preserve">Alternative Jet Fuel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387A304" w14:textId="77777777" w:rsidR="00990B31" w:rsidRPr="00502504" w:rsidRDefault="00990B31">
            <w:pPr>
              <w:rPr>
                <w:ins w:id="3218" w:author="CARB" w:date="2023-12-19T12:12:00Z"/>
              </w:rPr>
            </w:pPr>
            <w:ins w:id="3219" w:author="CARB" w:date="2023-12-19T12:12:00Z">
              <w:r w:rsidRPr="00F62DE5">
                <w:rPr>
                  <w:rFonts w:eastAsia="Arial" w:cs="Arial"/>
                  <w:sz w:val="20"/>
                  <w:szCs w:val="20"/>
                </w:rPr>
                <w:t xml:space="preserve">Distiller’s Corn Oil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5859D7A" w14:textId="77777777" w:rsidR="00990B31" w:rsidRPr="00502504" w:rsidRDefault="00990B31">
            <w:pPr>
              <w:rPr>
                <w:ins w:id="3220" w:author="CARB" w:date="2023-12-19T12:12:00Z"/>
              </w:rPr>
            </w:pPr>
            <w:ins w:id="3221" w:author="CARB" w:date="2023-12-19T12:12:00Z">
              <w:r w:rsidRPr="00F62DE5">
                <w:rPr>
                  <w:rFonts w:eastAsia="Arial" w:cs="Arial"/>
                  <w:sz w:val="20"/>
                  <w:szCs w:val="20"/>
                </w:rPr>
                <w:t xml:space="preserve">Grid electricity/solar and wind electricity and natural gas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1F74709" w14:textId="77777777" w:rsidR="00990B31" w:rsidRPr="00502504" w:rsidRDefault="00990B31" w:rsidP="00F62DE5">
            <w:pPr>
              <w:jc w:val="center"/>
              <w:rPr>
                <w:ins w:id="3222" w:author="CARB" w:date="2023-12-19T12:12:00Z"/>
              </w:rPr>
            </w:pPr>
            <w:ins w:id="3223" w:author="CARB" w:date="2023-12-19T12:12:00Z">
              <w:r w:rsidRPr="00F62DE5">
                <w:rPr>
                  <w:rFonts w:eastAsia="Arial" w:cs="Arial"/>
                  <w:sz w:val="20"/>
                  <w:szCs w:val="20"/>
                </w:rPr>
                <w:t xml:space="preserve">65 </w:t>
              </w:r>
            </w:ins>
          </w:p>
        </w:tc>
      </w:tr>
      <w:tr w:rsidR="00990B31" w:rsidRPr="00194A2C" w14:paraId="0AE20B9E" w14:textId="77777777" w:rsidTr="00F62DE5">
        <w:trPr>
          <w:trHeight w:val="675"/>
          <w:ins w:id="3224" w:author="CARB" w:date="2023-12-19T12:12:00Z"/>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AAE7443" w14:textId="77777777" w:rsidR="00990B31" w:rsidRPr="00F62DE5" w:rsidRDefault="00990B31">
            <w:pPr>
              <w:rPr>
                <w:ins w:id="3225" w:author="CARB" w:date="2023-12-19T12:12:00Z"/>
                <w:sz w:val="20"/>
                <w:szCs w:val="20"/>
              </w:rPr>
            </w:pPr>
            <w:ins w:id="3226" w:author="CARB" w:date="2023-12-19T12:12:00Z">
              <w:r w:rsidRPr="00F62DE5">
                <w:rPr>
                  <w:rFonts w:eastAsia="Calibri" w:cs="Calibri"/>
                  <w:sz w:val="20"/>
                  <w:szCs w:val="20"/>
                </w:rPr>
                <w:t xml:space="preserve">Alternative Jet Fuel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1AF10B8" w14:textId="77777777" w:rsidR="00990B31" w:rsidRPr="00502504" w:rsidRDefault="00990B31">
            <w:pPr>
              <w:rPr>
                <w:ins w:id="3227" w:author="CARB" w:date="2023-12-19T12:12:00Z"/>
              </w:rPr>
            </w:pPr>
            <w:ins w:id="3228" w:author="CARB" w:date="2023-12-19T12:12:00Z">
              <w:r w:rsidRPr="00F62DE5">
                <w:rPr>
                  <w:rFonts w:eastAsia="Arial" w:cs="Arial"/>
                  <w:sz w:val="20"/>
                  <w:szCs w:val="20"/>
                </w:rPr>
                <w:t xml:space="preserve">Any other feedstock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4214FA4" w14:textId="77777777" w:rsidR="00990B31" w:rsidRPr="00502504" w:rsidRDefault="00990B31">
            <w:pPr>
              <w:rPr>
                <w:ins w:id="3229" w:author="CARB" w:date="2023-12-19T12:12:00Z"/>
              </w:rPr>
            </w:pPr>
            <w:ins w:id="3230" w:author="CARB" w:date="2023-12-19T12:12:00Z">
              <w:r w:rsidRPr="00F62DE5">
                <w:rPr>
                  <w:rFonts w:eastAsia="Arial" w:cs="Arial"/>
                  <w:sz w:val="20"/>
                  <w:szCs w:val="20"/>
                </w:rPr>
                <w:t xml:space="preserve">Grid electricity/solar and wind electricity and natural gas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CF91687" w14:textId="387F4579" w:rsidR="00990B31" w:rsidRPr="00502504" w:rsidRDefault="00990B31" w:rsidP="00F62DE5">
            <w:pPr>
              <w:jc w:val="center"/>
              <w:rPr>
                <w:ins w:id="3231" w:author="CARB" w:date="2023-12-19T12:12:00Z"/>
              </w:rPr>
            </w:pPr>
            <w:ins w:id="3232" w:author="CARB" w:date="2023-12-19T12:12:00Z">
              <w:r w:rsidRPr="00F62DE5">
                <w:rPr>
                  <w:rFonts w:eastAsia="Arial" w:cs="Arial"/>
                  <w:sz w:val="20"/>
                  <w:szCs w:val="20"/>
                </w:rPr>
                <w:t xml:space="preserve">Baseline (2010) CI value for </w:t>
              </w:r>
              <w:r w:rsidR="0034075C">
                <w:rPr>
                  <w:rFonts w:eastAsia="Arial" w:cs="Arial"/>
                  <w:sz w:val="20"/>
                  <w:szCs w:val="20"/>
                </w:rPr>
                <w:t xml:space="preserve">Fossil </w:t>
              </w:r>
              <w:r w:rsidRPr="00F62DE5">
                <w:rPr>
                  <w:rFonts w:eastAsia="Arial" w:cs="Arial"/>
                  <w:sz w:val="20"/>
                  <w:szCs w:val="20"/>
                </w:rPr>
                <w:t>Jet Fuel</w:t>
              </w:r>
            </w:ins>
          </w:p>
        </w:tc>
      </w:tr>
      <w:tr w:rsidR="00EE6A79" w:rsidRPr="00194A2C" w14:paraId="3F6219CF" w14:textId="77777777" w:rsidTr="00F62DE5">
        <w:trPr>
          <w:trHeight w:val="465"/>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CE46652" w14:textId="77777777" w:rsidR="00990B31" w:rsidRPr="00F62DE5" w:rsidRDefault="00990B31">
            <w:pPr>
              <w:rPr>
                <w:sz w:val="20"/>
                <w:rPrChange w:id="3233" w:author="CARB" w:date="2023-12-19T12:12:00Z">
                  <w:rPr>
                    <w:color w:val="000000"/>
                    <w:sz w:val="20"/>
                  </w:rPr>
                </w:rPrChange>
              </w:rPr>
              <w:pPrChange w:id="3234" w:author="CARB" w:date="2023-12-19T12:12:00Z">
                <w:pPr>
                  <w:autoSpaceDE w:val="0"/>
                  <w:autoSpaceDN w:val="0"/>
                  <w:adjustRightInd w:val="0"/>
                  <w:spacing w:after="0"/>
                </w:pPr>
              </w:pPrChange>
            </w:pPr>
            <w:r w:rsidRPr="00F62DE5">
              <w:rPr>
                <w:sz w:val="20"/>
                <w:rPrChange w:id="3235" w:author="CARB" w:date="2023-12-19T12:12:00Z">
                  <w:rPr>
                    <w:color w:val="000000"/>
                    <w:sz w:val="20"/>
                  </w:rPr>
                </w:rPrChange>
              </w:rPr>
              <w:t>Fossil LNG</w:t>
            </w:r>
            <w:ins w:id="3236" w:author="CARB" w:date="2023-12-19T12:12:00Z">
              <w:r w:rsidRPr="00F62DE5">
                <w:rPr>
                  <w:rFonts w:eastAsia="Arial" w:cs="Arial"/>
                  <w:sz w:val="20"/>
                  <w:szCs w:val="20"/>
                </w:rPr>
                <w:t xml:space="preserve">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1361AEE" w14:textId="77777777" w:rsidR="00990B31" w:rsidRPr="00502504" w:rsidRDefault="00990B31">
            <w:pPr>
              <w:rPr>
                <w:rPrChange w:id="3237" w:author="CARB" w:date="2023-12-19T12:12:00Z">
                  <w:rPr>
                    <w:color w:val="000000"/>
                    <w:sz w:val="20"/>
                  </w:rPr>
                </w:rPrChange>
              </w:rPr>
              <w:pPrChange w:id="3238" w:author="CARB" w:date="2023-12-19T12:12:00Z">
                <w:pPr>
                  <w:autoSpaceDE w:val="0"/>
                  <w:autoSpaceDN w:val="0"/>
                  <w:adjustRightInd w:val="0"/>
                  <w:spacing w:after="0"/>
                </w:pPr>
              </w:pPrChange>
            </w:pPr>
            <w:r w:rsidRPr="00F62DE5">
              <w:rPr>
                <w:sz w:val="20"/>
                <w:rPrChange w:id="3239" w:author="CARB" w:date="2023-12-19T12:12:00Z">
                  <w:rPr>
                    <w:color w:val="000000"/>
                    <w:sz w:val="20"/>
                  </w:rPr>
                </w:rPrChange>
              </w:rPr>
              <w:t>Petroleum Natural Gas</w:t>
            </w:r>
            <w:ins w:id="3240" w:author="CARB" w:date="2023-12-19T12:12:00Z">
              <w:r w:rsidRPr="00F62DE5">
                <w:rPr>
                  <w:rFonts w:eastAsia="Arial" w:cs="Arial"/>
                  <w:sz w:val="20"/>
                  <w:szCs w:val="20"/>
                </w:rPr>
                <w:t xml:space="preserve">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3B3C659" w14:textId="77777777" w:rsidR="00990B31" w:rsidRPr="00502504" w:rsidRDefault="00990B31">
            <w:pPr>
              <w:rPr>
                <w:rPrChange w:id="3241" w:author="CARB" w:date="2023-12-19T12:12:00Z">
                  <w:rPr>
                    <w:color w:val="000000"/>
                    <w:sz w:val="20"/>
                  </w:rPr>
                </w:rPrChange>
              </w:rPr>
              <w:pPrChange w:id="3242" w:author="CARB" w:date="2023-12-19T12:12:00Z">
                <w:pPr>
                  <w:autoSpaceDE w:val="0"/>
                  <w:autoSpaceDN w:val="0"/>
                  <w:adjustRightInd w:val="0"/>
                  <w:spacing w:after="0"/>
                </w:pPr>
              </w:pPrChange>
            </w:pPr>
            <w:r w:rsidRPr="00F62DE5">
              <w:rPr>
                <w:sz w:val="20"/>
                <w:rPrChange w:id="3243" w:author="CARB" w:date="2023-12-19T12:12:00Z">
                  <w:rPr>
                    <w:color w:val="000000"/>
                    <w:sz w:val="20"/>
                  </w:rPr>
                </w:rPrChange>
              </w:rPr>
              <w:t>N/A</w:t>
            </w:r>
            <w:ins w:id="3244" w:author="CARB" w:date="2023-12-19T12:12:00Z">
              <w:r w:rsidRPr="00F62DE5">
                <w:rPr>
                  <w:rFonts w:eastAsia="Arial" w:cs="Arial"/>
                  <w:sz w:val="20"/>
                  <w:szCs w:val="20"/>
                </w:rPr>
                <w:t xml:space="preserve">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2CD0C69" w14:textId="77777777" w:rsidR="00990B31" w:rsidRPr="00502504" w:rsidRDefault="00990B31">
            <w:pPr>
              <w:jc w:val="center"/>
              <w:rPr>
                <w:rPrChange w:id="3245" w:author="CARB" w:date="2023-12-19T12:12:00Z">
                  <w:rPr>
                    <w:strike/>
                    <w:color w:val="000000"/>
                    <w:sz w:val="20"/>
                  </w:rPr>
                </w:rPrChange>
              </w:rPr>
              <w:pPrChange w:id="3246" w:author="CARB" w:date="2023-12-19T12:12:00Z">
                <w:pPr>
                  <w:autoSpaceDE w:val="0"/>
                  <w:autoSpaceDN w:val="0"/>
                  <w:adjustRightInd w:val="0"/>
                  <w:spacing w:after="0"/>
                  <w:jc w:val="center"/>
                </w:pPr>
              </w:pPrChange>
            </w:pPr>
            <w:r w:rsidRPr="00F62DE5">
              <w:rPr>
                <w:sz w:val="20"/>
                <w:rPrChange w:id="3247" w:author="CARB" w:date="2023-12-19T12:12:00Z">
                  <w:rPr>
                    <w:color w:val="000000"/>
                    <w:sz w:val="20"/>
                  </w:rPr>
                </w:rPrChange>
              </w:rPr>
              <w:t>95</w:t>
            </w:r>
            <w:ins w:id="3248" w:author="CARB" w:date="2023-12-19T12:12:00Z">
              <w:r w:rsidRPr="00F62DE5">
                <w:rPr>
                  <w:rFonts w:eastAsia="Arial" w:cs="Arial"/>
                  <w:sz w:val="20"/>
                  <w:szCs w:val="20"/>
                </w:rPr>
                <w:t xml:space="preserve"> </w:t>
              </w:r>
            </w:ins>
          </w:p>
        </w:tc>
      </w:tr>
      <w:tr w:rsidR="00EE6A79" w:rsidRPr="00194A2C" w14:paraId="48473721" w14:textId="77777777" w:rsidTr="00F62DE5">
        <w:trPr>
          <w:trHeight w:val="285"/>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184ED98" w14:textId="77777777" w:rsidR="00990B31" w:rsidRPr="00F62DE5" w:rsidRDefault="00990B31">
            <w:pPr>
              <w:rPr>
                <w:sz w:val="20"/>
                <w:rPrChange w:id="3249" w:author="CARB" w:date="2023-12-19T12:12:00Z">
                  <w:rPr>
                    <w:color w:val="000000"/>
                    <w:sz w:val="20"/>
                  </w:rPr>
                </w:rPrChange>
              </w:rPr>
              <w:pPrChange w:id="3250" w:author="CARB" w:date="2023-12-19T12:12:00Z">
                <w:pPr>
                  <w:autoSpaceDE w:val="0"/>
                  <w:autoSpaceDN w:val="0"/>
                  <w:adjustRightInd w:val="0"/>
                  <w:spacing w:after="0"/>
                </w:pPr>
              </w:pPrChange>
            </w:pPr>
            <w:r w:rsidRPr="00F62DE5">
              <w:rPr>
                <w:sz w:val="20"/>
                <w:rPrChange w:id="3251" w:author="CARB" w:date="2023-12-19T12:12:00Z">
                  <w:rPr>
                    <w:color w:val="000000"/>
                    <w:sz w:val="20"/>
                  </w:rPr>
                </w:rPrChange>
              </w:rPr>
              <w:t>Fossil L-CNG</w:t>
            </w:r>
            <w:ins w:id="3252" w:author="CARB" w:date="2023-12-19T12:12:00Z">
              <w:r w:rsidRPr="00F62DE5">
                <w:rPr>
                  <w:rFonts w:eastAsia="Arial" w:cs="Arial"/>
                  <w:sz w:val="20"/>
                  <w:szCs w:val="20"/>
                </w:rPr>
                <w:t xml:space="preserve">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39BC06D" w14:textId="77777777" w:rsidR="00990B31" w:rsidRPr="00502504" w:rsidRDefault="00990B31">
            <w:pPr>
              <w:rPr>
                <w:rPrChange w:id="3253" w:author="CARB" w:date="2023-12-19T12:12:00Z">
                  <w:rPr>
                    <w:color w:val="000000"/>
                    <w:sz w:val="20"/>
                  </w:rPr>
                </w:rPrChange>
              </w:rPr>
              <w:pPrChange w:id="3254" w:author="CARB" w:date="2023-12-19T12:12:00Z">
                <w:pPr>
                  <w:autoSpaceDE w:val="0"/>
                  <w:autoSpaceDN w:val="0"/>
                  <w:adjustRightInd w:val="0"/>
                  <w:spacing w:after="0"/>
                </w:pPr>
              </w:pPrChange>
            </w:pPr>
            <w:r w:rsidRPr="00F62DE5">
              <w:rPr>
                <w:sz w:val="20"/>
                <w:rPrChange w:id="3255" w:author="CARB" w:date="2023-12-19T12:12:00Z">
                  <w:rPr>
                    <w:color w:val="000000"/>
                    <w:sz w:val="20"/>
                  </w:rPr>
                </w:rPrChange>
              </w:rPr>
              <w:t>Petroleum Natural Gas</w:t>
            </w:r>
            <w:ins w:id="3256" w:author="CARB" w:date="2023-12-19T12:12:00Z">
              <w:r w:rsidRPr="00F62DE5">
                <w:rPr>
                  <w:rFonts w:eastAsia="Arial" w:cs="Arial"/>
                  <w:sz w:val="20"/>
                  <w:szCs w:val="20"/>
                </w:rPr>
                <w:t xml:space="preserve">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931F822" w14:textId="77777777" w:rsidR="00990B31" w:rsidRPr="00502504" w:rsidRDefault="00990B31">
            <w:pPr>
              <w:rPr>
                <w:rPrChange w:id="3257" w:author="CARB" w:date="2023-12-19T12:12:00Z">
                  <w:rPr>
                    <w:color w:val="000000"/>
                    <w:sz w:val="20"/>
                  </w:rPr>
                </w:rPrChange>
              </w:rPr>
              <w:pPrChange w:id="3258" w:author="CARB" w:date="2023-12-19T12:12:00Z">
                <w:pPr>
                  <w:autoSpaceDE w:val="0"/>
                  <w:autoSpaceDN w:val="0"/>
                  <w:adjustRightInd w:val="0"/>
                  <w:spacing w:after="0"/>
                </w:pPr>
              </w:pPrChange>
            </w:pPr>
            <w:r w:rsidRPr="00F62DE5">
              <w:rPr>
                <w:sz w:val="20"/>
                <w:rPrChange w:id="3259" w:author="CARB" w:date="2023-12-19T12:12:00Z">
                  <w:rPr>
                    <w:color w:val="000000"/>
                    <w:sz w:val="20"/>
                  </w:rPr>
                </w:rPrChange>
              </w:rPr>
              <w:t>N/A</w:t>
            </w:r>
            <w:ins w:id="3260" w:author="CARB" w:date="2023-12-19T12:12:00Z">
              <w:r w:rsidRPr="00F62DE5">
                <w:rPr>
                  <w:rFonts w:eastAsia="Arial" w:cs="Arial"/>
                  <w:sz w:val="20"/>
                  <w:szCs w:val="20"/>
                </w:rPr>
                <w:t xml:space="preserve">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D08DE5C" w14:textId="77777777" w:rsidR="00990B31" w:rsidRPr="00502504" w:rsidRDefault="00990B31">
            <w:pPr>
              <w:jc w:val="center"/>
              <w:rPr>
                <w:rPrChange w:id="3261" w:author="CARB" w:date="2023-12-19T12:12:00Z">
                  <w:rPr>
                    <w:strike/>
                    <w:color w:val="000000"/>
                    <w:sz w:val="20"/>
                  </w:rPr>
                </w:rPrChange>
              </w:rPr>
              <w:pPrChange w:id="3262" w:author="CARB" w:date="2023-12-19T12:12:00Z">
                <w:pPr>
                  <w:autoSpaceDE w:val="0"/>
                  <w:autoSpaceDN w:val="0"/>
                  <w:adjustRightInd w:val="0"/>
                  <w:spacing w:after="0"/>
                  <w:jc w:val="center"/>
                </w:pPr>
              </w:pPrChange>
            </w:pPr>
            <w:r w:rsidRPr="00F62DE5">
              <w:rPr>
                <w:sz w:val="20"/>
                <w:rPrChange w:id="3263" w:author="CARB" w:date="2023-12-19T12:12:00Z">
                  <w:rPr>
                    <w:color w:val="000000"/>
                    <w:sz w:val="20"/>
                  </w:rPr>
                </w:rPrChange>
              </w:rPr>
              <w:t>100</w:t>
            </w:r>
            <w:ins w:id="3264" w:author="CARB" w:date="2023-12-19T12:12:00Z">
              <w:r w:rsidRPr="00F62DE5">
                <w:rPr>
                  <w:rFonts w:eastAsia="Arial" w:cs="Arial"/>
                  <w:sz w:val="20"/>
                  <w:szCs w:val="20"/>
                </w:rPr>
                <w:t xml:space="preserve"> </w:t>
              </w:r>
            </w:ins>
          </w:p>
        </w:tc>
      </w:tr>
      <w:tr w:rsidR="00990B31" w:rsidRPr="00194A2C" w14:paraId="6D50066F" w14:textId="77777777" w:rsidTr="00F62DE5">
        <w:trPr>
          <w:trHeight w:val="495"/>
          <w:trPrChange w:id="3265" w:author="CARB" w:date="2023-12-19T12:12:00Z">
            <w:trPr>
              <w:gridBefore w:val="1"/>
              <w:cantSplit/>
              <w:trHeight w:val="754"/>
              <w:jc w:val="center"/>
            </w:trPr>
          </w:trPrChange>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3266" w:author="CARB" w:date="2023-12-19T12:12:00Z">
              <w:tcPr>
                <w:tcW w:w="1482" w:type="pct"/>
                <w:gridSpan w:val="2"/>
                <w:tcBorders>
                  <w:top w:val="single" w:sz="6" w:space="0" w:color="auto"/>
                  <w:left w:val="double" w:sz="4" w:space="0" w:color="auto"/>
                  <w:bottom w:val="single" w:sz="4" w:space="0" w:color="auto"/>
                  <w:right w:val="single" w:sz="6" w:space="0" w:color="auto"/>
                </w:tcBorders>
                <w:vAlign w:val="center"/>
              </w:tcPr>
            </w:tcPrChange>
          </w:tcPr>
          <w:p w14:paraId="6F1AC04E" w14:textId="77777777" w:rsidR="00990B31" w:rsidRPr="00F62DE5" w:rsidRDefault="00990B31">
            <w:pPr>
              <w:rPr>
                <w:sz w:val="20"/>
                <w:rPrChange w:id="3267" w:author="CARB" w:date="2023-12-19T12:12:00Z">
                  <w:rPr>
                    <w:color w:val="000000"/>
                    <w:sz w:val="20"/>
                  </w:rPr>
                </w:rPrChange>
              </w:rPr>
              <w:pPrChange w:id="3268" w:author="CARB" w:date="2023-12-19T12:12:00Z">
                <w:pPr>
                  <w:autoSpaceDE w:val="0"/>
                  <w:autoSpaceDN w:val="0"/>
                  <w:adjustRightInd w:val="0"/>
                  <w:spacing w:after="0"/>
                </w:pPr>
              </w:pPrChange>
            </w:pPr>
            <w:r w:rsidRPr="00F62DE5">
              <w:rPr>
                <w:sz w:val="20"/>
                <w:rPrChange w:id="3269" w:author="CARB" w:date="2023-12-19T12:12:00Z">
                  <w:rPr>
                    <w:color w:val="000000"/>
                    <w:sz w:val="20"/>
                  </w:rPr>
                </w:rPrChange>
              </w:rPr>
              <w:t>Biomethane CNG</w:t>
            </w:r>
            <w:ins w:id="3270" w:author="CARB" w:date="2023-12-19T12:12:00Z">
              <w:r w:rsidRPr="00F62DE5">
                <w:rPr>
                  <w:rFonts w:eastAsia="Arial" w:cs="Arial"/>
                  <w:sz w:val="20"/>
                  <w:szCs w:val="20"/>
                </w:rPr>
                <w:t xml:space="preserve">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3271" w:author="CARB" w:date="2023-12-19T12:12:00Z">
              <w:tcPr>
                <w:tcW w:w="1300" w:type="pct"/>
                <w:gridSpan w:val="2"/>
                <w:tcBorders>
                  <w:top w:val="single" w:sz="6" w:space="0" w:color="auto"/>
                  <w:left w:val="single" w:sz="6" w:space="0" w:color="auto"/>
                  <w:bottom w:val="single" w:sz="4" w:space="0" w:color="auto"/>
                  <w:right w:val="single" w:sz="6" w:space="0" w:color="auto"/>
                </w:tcBorders>
                <w:vAlign w:val="center"/>
              </w:tcPr>
            </w:tcPrChange>
          </w:tcPr>
          <w:p w14:paraId="70506FF0" w14:textId="77777777" w:rsidR="00990B31" w:rsidRPr="00502504" w:rsidRDefault="00990B31">
            <w:pPr>
              <w:rPr>
                <w:rPrChange w:id="3272" w:author="CARB" w:date="2023-12-19T12:12:00Z">
                  <w:rPr>
                    <w:color w:val="000000"/>
                    <w:sz w:val="20"/>
                  </w:rPr>
                </w:rPrChange>
              </w:rPr>
              <w:pPrChange w:id="3273" w:author="CARB" w:date="2023-12-19T12:12:00Z">
                <w:pPr>
                  <w:autoSpaceDE w:val="0"/>
                  <w:autoSpaceDN w:val="0"/>
                  <w:adjustRightInd w:val="0"/>
                  <w:spacing w:after="0"/>
                </w:pPr>
              </w:pPrChange>
            </w:pPr>
            <w:r w:rsidRPr="00F62DE5">
              <w:rPr>
                <w:sz w:val="20"/>
                <w:rPrChange w:id="3274" w:author="CARB" w:date="2023-12-19T12:12:00Z">
                  <w:rPr>
                    <w:color w:val="000000"/>
                    <w:sz w:val="20"/>
                  </w:rPr>
                </w:rPrChange>
              </w:rPr>
              <w:t>Landfill gas</w:t>
            </w:r>
            <w:ins w:id="3275" w:author="CARB" w:date="2023-12-19T12:12:00Z">
              <w:r w:rsidRPr="00F62DE5">
                <w:rPr>
                  <w:rFonts w:eastAsia="Arial" w:cs="Arial"/>
                  <w:sz w:val="20"/>
                  <w:szCs w:val="20"/>
                </w:rPr>
                <w:t xml:space="preserve"> or Municipal Wastewater Sludge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3276" w:author="CARB" w:date="2023-12-19T12:12:00Z">
              <w:tcPr>
                <w:tcW w:w="1352" w:type="pct"/>
                <w:tcBorders>
                  <w:top w:val="single" w:sz="6" w:space="0" w:color="auto"/>
                  <w:left w:val="single" w:sz="6" w:space="0" w:color="auto"/>
                  <w:bottom w:val="single" w:sz="4" w:space="0" w:color="auto"/>
                  <w:right w:val="single" w:sz="6" w:space="0" w:color="auto"/>
                </w:tcBorders>
                <w:vAlign w:val="center"/>
              </w:tcPr>
            </w:tcPrChange>
          </w:tcPr>
          <w:p w14:paraId="58E330EA" w14:textId="77777777" w:rsidR="00990B31" w:rsidRPr="00502504" w:rsidRDefault="00990B31">
            <w:pPr>
              <w:rPr>
                <w:rPrChange w:id="3277" w:author="CARB" w:date="2023-12-19T12:12:00Z">
                  <w:rPr>
                    <w:color w:val="000000"/>
                    <w:sz w:val="20"/>
                  </w:rPr>
                </w:rPrChange>
              </w:rPr>
              <w:pPrChange w:id="3278" w:author="CARB" w:date="2023-12-19T12:12:00Z">
                <w:pPr>
                  <w:autoSpaceDE w:val="0"/>
                  <w:autoSpaceDN w:val="0"/>
                  <w:adjustRightInd w:val="0"/>
                  <w:spacing w:after="0"/>
                </w:pPr>
              </w:pPrChange>
            </w:pPr>
            <w:r w:rsidRPr="00F62DE5">
              <w:rPr>
                <w:sz w:val="20"/>
                <w:rPrChange w:id="3279" w:author="CARB" w:date="2023-12-19T12:12:00Z">
                  <w:rPr>
                    <w:color w:val="000000"/>
                    <w:sz w:val="20"/>
                  </w:rPr>
                </w:rPrChange>
              </w:rPr>
              <w:t>Grid electricity</w:t>
            </w:r>
            <w:ins w:id="3280" w:author="CARB" w:date="2023-12-19T12:12:00Z">
              <w:r w:rsidRPr="00F62DE5">
                <w:rPr>
                  <w:rFonts w:eastAsia="Arial" w:cs="Arial"/>
                  <w:sz w:val="20"/>
                  <w:szCs w:val="20"/>
                </w:rPr>
                <w:t>/solar and wind electricity</w:t>
              </w:r>
            </w:ins>
            <w:r w:rsidRPr="00F62DE5">
              <w:rPr>
                <w:sz w:val="20"/>
                <w:rPrChange w:id="3281" w:author="CARB" w:date="2023-12-19T12:12:00Z">
                  <w:rPr>
                    <w:color w:val="000000"/>
                    <w:sz w:val="20"/>
                  </w:rPr>
                </w:rPrChange>
              </w:rPr>
              <w:t>, natural gas, and/or parasitic load</w:t>
            </w:r>
            <w:ins w:id="3282" w:author="CARB" w:date="2023-12-19T12:12:00Z">
              <w:r w:rsidRPr="00F62DE5">
                <w:rPr>
                  <w:rFonts w:eastAsia="Arial" w:cs="Arial"/>
                  <w:sz w:val="20"/>
                  <w:szCs w:val="20"/>
                </w:rPr>
                <w:t xml:space="preserve">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3283" w:author="CARB" w:date="2023-12-19T12:12:00Z">
              <w:tcPr>
                <w:tcW w:w="866" w:type="pct"/>
                <w:gridSpan w:val="3"/>
                <w:tcBorders>
                  <w:top w:val="single" w:sz="6" w:space="0" w:color="auto"/>
                  <w:left w:val="single" w:sz="6" w:space="0" w:color="auto"/>
                  <w:bottom w:val="single" w:sz="4" w:space="0" w:color="auto"/>
                  <w:right w:val="double" w:sz="4" w:space="0" w:color="auto"/>
                </w:tcBorders>
                <w:tcMar>
                  <w:left w:w="115" w:type="dxa"/>
                  <w:right w:w="360" w:type="dxa"/>
                </w:tcMar>
                <w:vAlign w:val="center"/>
              </w:tcPr>
            </w:tcPrChange>
          </w:tcPr>
          <w:p w14:paraId="1ED85C0C" w14:textId="2CEE5C9E" w:rsidR="00990B31" w:rsidRPr="00502504" w:rsidRDefault="004E2873">
            <w:pPr>
              <w:jc w:val="center"/>
              <w:rPr>
                <w:rPrChange w:id="3284" w:author="CARB" w:date="2023-12-19T12:12:00Z">
                  <w:rPr>
                    <w:color w:val="000000"/>
                    <w:sz w:val="20"/>
                  </w:rPr>
                </w:rPrChange>
              </w:rPr>
              <w:pPrChange w:id="3285" w:author="CARB" w:date="2023-12-19T12:12:00Z">
                <w:pPr>
                  <w:autoSpaceDE w:val="0"/>
                  <w:autoSpaceDN w:val="0"/>
                  <w:adjustRightInd w:val="0"/>
                  <w:spacing w:after="0"/>
                  <w:jc w:val="center"/>
                </w:pPr>
              </w:pPrChange>
            </w:pPr>
            <w:del w:id="3286" w:author="CARB" w:date="2023-12-19T12:12:00Z">
              <w:r w:rsidRPr="00E57B53">
                <w:rPr>
                  <w:rFonts w:eastAsiaTheme="minorEastAsia" w:cs="Arial"/>
                  <w:color w:val="000000"/>
                  <w:sz w:val="20"/>
                  <w:szCs w:val="24"/>
                </w:rPr>
                <w:delText>70</w:delText>
              </w:r>
            </w:del>
            <w:ins w:id="3287" w:author="CARB" w:date="2023-12-19T12:12:00Z">
              <w:r w:rsidR="00990B31" w:rsidRPr="00F62DE5">
                <w:rPr>
                  <w:rFonts w:eastAsia="Arial" w:cs="Arial"/>
                  <w:sz w:val="20"/>
                  <w:szCs w:val="20"/>
                </w:rPr>
                <w:t xml:space="preserve">65 </w:t>
              </w:r>
            </w:ins>
          </w:p>
        </w:tc>
      </w:tr>
      <w:tr w:rsidR="00EE6A79" w:rsidRPr="00194A2C" w14:paraId="4C198A1C" w14:textId="77777777" w:rsidTr="00F62DE5">
        <w:trPr>
          <w:trHeight w:val="495"/>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213B481" w14:textId="77777777" w:rsidR="00990B31" w:rsidRPr="00F62DE5" w:rsidRDefault="00990B31">
            <w:pPr>
              <w:rPr>
                <w:sz w:val="20"/>
                <w:rPrChange w:id="3288" w:author="CARB" w:date="2023-12-19T12:12:00Z">
                  <w:rPr>
                    <w:color w:val="000000"/>
                    <w:sz w:val="20"/>
                  </w:rPr>
                </w:rPrChange>
              </w:rPr>
              <w:pPrChange w:id="3289" w:author="CARB" w:date="2023-12-19T12:12:00Z">
                <w:pPr>
                  <w:autoSpaceDE w:val="0"/>
                  <w:autoSpaceDN w:val="0"/>
                  <w:adjustRightInd w:val="0"/>
                  <w:spacing w:after="0"/>
                </w:pPr>
              </w:pPrChange>
            </w:pPr>
            <w:r w:rsidRPr="00F62DE5">
              <w:rPr>
                <w:sz w:val="20"/>
                <w:rPrChange w:id="3290" w:author="CARB" w:date="2023-12-19T12:12:00Z">
                  <w:rPr>
                    <w:color w:val="000000"/>
                    <w:sz w:val="20"/>
                  </w:rPr>
                </w:rPrChange>
              </w:rPr>
              <w:t>Biomethane LNG</w:t>
            </w:r>
            <w:ins w:id="3291" w:author="CARB" w:date="2023-12-19T12:12:00Z">
              <w:r w:rsidRPr="00F62DE5">
                <w:rPr>
                  <w:rFonts w:eastAsia="Arial" w:cs="Arial"/>
                  <w:sz w:val="20"/>
                  <w:szCs w:val="20"/>
                </w:rPr>
                <w:t xml:space="preserve">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9008D29" w14:textId="77777777" w:rsidR="00990B31" w:rsidRPr="00502504" w:rsidRDefault="00990B31">
            <w:pPr>
              <w:rPr>
                <w:rPrChange w:id="3292" w:author="CARB" w:date="2023-12-19T12:12:00Z">
                  <w:rPr>
                    <w:color w:val="000000"/>
                    <w:sz w:val="20"/>
                  </w:rPr>
                </w:rPrChange>
              </w:rPr>
              <w:pPrChange w:id="3293" w:author="CARB" w:date="2023-12-19T12:12:00Z">
                <w:pPr>
                  <w:autoSpaceDE w:val="0"/>
                  <w:autoSpaceDN w:val="0"/>
                  <w:adjustRightInd w:val="0"/>
                  <w:spacing w:after="0"/>
                </w:pPr>
              </w:pPrChange>
            </w:pPr>
            <w:r w:rsidRPr="00F62DE5">
              <w:rPr>
                <w:sz w:val="20"/>
                <w:rPrChange w:id="3294" w:author="CARB" w:date="2023-12-19T12:12:00Z">
                  <w:rPr>
                    <w:color w:val="000000"/>
                    <w:sz w:val="20"/>
                  </w:rPr>
                </w:rPrChange>
              </w:rPr>
              <w:t>Landfill gas</w:t>
            </w:r>
            <w:ins w:id="3295" w:author="CARB" w:date="2023-12-19T12:12:00Z">
              <w:r w:rsidRPr="00F62DE5">
                <w:rPr>
                  <w:rFonts w:eastAsia="Arial" w:cs="Arial"/>
                  <w:sz w:val="20"/>
                  <w:szCs w:val="20"/>
                </w:rPr>
                <w:t xml:space="preserve"> or Municipal Wastewater Sludge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5341EA1" w14:textId="77777777" w:rsidR="00990B31" w:rsidRPr="00502504" w:rsidRDefault="00990B31">
            <w:pPr>
              <w:rPr>
                <w:rPrChange w:id="3296" w:author="CARB" w:date="2023-12-19T12:12:00Z">
                  <w:rPr>
                    <w:color w:val="000000"/>
                    <w:sz w:val="20"/>
                  </w:rPr>
                </w:rPrChange>
              </w:rPr>
              <w:pPrChange w:id="3297" w:author="CARB" w:date="2023-12-19T12:12:00Z">
                <w:pPr>
                  <w:autoSpaceDE w:val="0"/>
                  <w:autoSpaceDN w:val="0"/>
                  <w:adjustRightInd w:val="0"/>
                  <w:spacing w:after="0"/>
                </w:pPr>
              </w:pPrChange>
            </w:pPr>
            <w:r w:rsidRPr="00F62DE5">
              <w:rPr>
                <w:sz w:val="20"/>
                <w:rPrChange w:id="3298" w:author="CARB" w:date="2023-12-19T12:12:00Z">
                  <w:rPr>
                    <w:color w:val="000000"/>
                    <w:sz w:val="20"/>
                  </w:rPr>
                </w:rPrChange>
              </w:rPr>
              <w:t>Grid electricity</w:t>
            </w:r>
            <w:ins w:id="3299" w:author="CARB" w:date="2023-12-19T12:12:00Z">
              <w:r w:rsidRPr="00F62DE5">
                <w:rPr>
                  <w:rFonts w:eastAsia="Arial" w:cs="Arial"/>
                  <w:sz w:val="20"/>
                  <w:szCs w:val="20"/>
                </w:rPr>
                <w:t>/solar and wind electricity</w:t>
              </w:r>
            </w:ins>
            <w:r w:rsidRPr="00F62DE5">
              <w:rPr>
                <w:sz w:val="20"/>
                <w:rPrChange w:id="3300" w:author="CARB" w:date="2023-12-19T12:12:00Z">
                  <w:rPr>
                    <w:color w:val="000000"/>
                    <w:sz w:val="20"/>
                  </w:rPr>
                </w:rPrChange>
              </w:rPr>
              <w:t>, natural gas, and/or parasitic load</w:t>
            </w:r>
            <w:ins w:id="3301" w:author="CARB" w:date="2023-12-19T12:12:00Z">
              <w:r w:rsidRPr="00F62DE5">
                <w:rPr>
                  <w:rFonts w:eastAsia="Arial" w:cs="Arial"/>
                  <w:sz w:val="20"/>
                  <w:szCs w:val="20"/>
                </w:rPr>
                <w:t xml:space="preserve">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B88044C" w14:textId="4F63EF31" w:rsidR="00990B31" w:rsidRPr="00502504" w:rsidRDefault="004E2873">
            <w:pPr>
              <w:jc w:val="center"/>
              <w:rPr>
                <w:rPrChange w:id="3302" w:author="CARB" w:date="2023-12-19T12:12:00Z">
                  <w:rPr>
                    <w:color w:val="000000"/>
                    <w:sz w:val="20"/>
                  </w:rPr>
                </w:rPrChange>
              </w:rPr>
              <w:pPrChange w:id="3303" w:author="CARB" w:date="2023-12-19T12:12:00Z">
                <w:pPr>
                  <w:autoSpaceDE w:val="0"/>
                  <w:autoSpaceDN w:val="0"/>
                  <w:adjustRightInd w:val="0"/>
                  <w:spacing w:after="0"/>
                  <w:jc w:val="center"/>
                </w:pPr>
              </w:pPrChange>
            </w:pPr>
            <w:del w:id="3304" w:author="CARB" w:date="2023-12-19T12:12:00Z">
              <w:r w:rsidRPr="00E57B53">
                <w:rPr>
                  <w:rFonts w:eastAsiaTheme="minorEastAsia" w:cs="Arial"/>
                  <w:color w:val="000000"/>
                  <w:sz w:val="20"/>
                  <w:szCs w:val="24"/>
                </w:rPr>
                <w:delText>85</w:delText>
              </w:r>
            </w:del>
            <w:ins w:id="3305" w:author="CARB" w:date="2023-12-19T12:12:00Z">
              <w:r w:rsidR="00990B31" w:rsidRPr="00F62DE5">
                <w:rPr>
                  <w:rFonts w:eastAsia="Arial" w:cs="Arial"/>
                  <w:sz w:val="20"/>
                  <w:szCs w:val="20"/>
                </w:rPr>
                <w:t xml:space="preserve">80 </w:t>
              </w:r>
            </w:ins>
          </w:p>
        </w:tc>
      </w:tr>
      <w:tr w:rsidR="00990B31" w:rsidRPr="00194A2C" w14:paraId="04E87A98" w14:textId="77777777" w:rsidTr="00F62DE5">
        <w:trPr>
          <w:trHeight w:val="495"/>
          <w:trPrChange w:id="3306" w:author="CARB" w:date="2023-12-19T12:12:00Z">
            <w:trPr>
              <w:gridBefore w:val="1"/>
              <w:cantSplit/>
              <w:trHeight w:val="754"/>
              <w:jc w:val="center"/>
            </w:trPr>
          </w:trPrChange>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3307" w:author="CARB" w:date="2023-12-19T12:12:00Z">
              <w:tcPr>
                <w:tcW w:w="1482" w:type="pct"/>
                <w:gridSpan w:val="2"/>
                <w:tcBorders>
                  <w:top w:val="single" w:sz="12" w:space="0" w:color="auto"/>
                  <w:left w:val="double" w:sz="6" w:space="0" w:color="auto"/>
                  <w:bottom w:val="single" w:sz="12" w:space="0" w:color="auto"/>
                  <w:right w:val="single" w:sz="6" w:space="0" w:color="auto"/>
                </w:tcBorders>
                <w:vAlign w:val="center"/>
              </w:tcPr>
            </w:tcPrChange>
          </w:tcPr>
          <w:p w14:paraId="0AD43E59" w14:textId="47DC03D1" w:rsidR="00990B31" w:rsidRPr="00F62DE5" w:rsidRDefault="00990B31">
            <w:pPr>
              <w:rPr>
                <w:sz w:val="20"/>
                <w:rPrChange w:id="3308" w:author="CARB" w:date="2023-12-19T12:12:00Z">
                  <w:rPr>
                    <w:color w:val="000000"/>
                    <w:sz w:val="20"/>
                  </w:rPr>
                </w:rPrChange>
              </w:rPr>
              <w:pPrChange w:id="3309" w:author="CARB" w:date="2023-12-19T12:12:00Z">
                <w:pPr>
                  <w:autoSpaceDE w:val="0"/>
                  <w:autoSpaceDN w:val="0"/>
                  <w:adjustRightInd w:val="0"/>
                  <w:spacing w:after="0"/>
                </w:pPr>
              </w:pPrChange>
            </w:pPr>
            <w:r w:rsidRPr="00F62DE5">
              <w:rPr>
                <w:sz w:val="20"/>
                <w:rPrChange w:id="3310" w:author="CARB" w:date="2023-12-19T12:12:00Z">
                  <w:rPr>
                    <w:color w:val="000000"/>
                    <w:sz w:val="20"/>
                  </w:rPr>
                </w:rPrChange>
              </w:rPr>
              <w:t xml:space="preserve">Biomethane </w:t>
            </w:r>
            <w:del w:id="3311" w:author="CARB" w:date="2023-12-19T12:12:00Z">
              <w:r w:rsidR="004E2873" w:rsidRPr="00E57B53">
                <w:rPr>
                  <w:rFonts w:eastAsiaTheme="minorEastAsia" w:cs="Arial"/>
                  <w:color w:val="000000"/>
                  <w:sz w:val="20"/>
                  <w:szCs w:val="24"/>
                </w:rPr>
                <w:delText>L</w:delText>
              </w:r>
              <w:r w:rsidR="004E2873" w:rsidRPr="00E57B53">
                <w:rPr>
                  <w:rFonts w:eastAsiaTheme="minorEastAsia" w:cs="Arial"/>
                  <w:color w:val="000000"/>
                  <w:sz w:val="20"/>
                  <w:szCs w:val="24"/>
                </w:rPr>
                <w:noBreakHyphen/>
                <w:delText>CNG</w:delText>
              </w:r>
            </w:del>
            <w:ins w:id="3312" w:author="CARB" w:date="2023-12-19T12:12:00Z">
              <w:r w:rsidRPr="00F62DE5">
                <w:rPr>
                  <w:rFonts w:eastAsia="Arial" w:cs="Arial"/>
                  <w:sz w:val="20"/>
                  <w:szCs w:val="20"/>
                </w:rPr>
                <w:t xml:space="preserve">LCNG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3313" w:author="CARB" w:date="2023-12-19T12:12:00Z">
              <w:tcPr>
                <w:tcW w:w="1300" w:type="pct"/>
                <w:gridSpan w:val="2"/>
                <w:tcBorders>
                  <w:top w:val="single" w:sz="12" w:space="0" w:color="auto"/>
                  <w:left w:val="single" w:sz="6" w:space="0" w:color="auto"/>
                  <w:bottom w:val="single" w:sz="12" w:space="0" w:color="auto"/>
                  <w:right w:val="single" w:sz="6" w:space="0" w:color="auto"/>
                </w:tcBorders>
                <w:vAlign w:val="center"/>
              </w:tcPr>
            </w:tcPrChange>
          </w:tcPr>
          <w:p w14:paraId="0B689E92" w14:textId="77777777" w:rsidR="00990B31" w:rsidRPr="00502504" w:rsidRDefault="00990B31">
            <w:pPr>
              <w:rPr>
                <w:rPrChange w:id="3314" w:author="CARB" w:date="2023-12-19T12:12:00Z">
                  <w:rPr>
                    <w:color w:val="000000"/>
                    <w:sz w:val="20"/>
                  </w:rPr>
                </w:rPrChange>
              </w:rPr>
              <w:pPrChange w:id="3315" w:author="CARB" w:date="2023-12-19T12:12:00Z">
                <w:pPr>
                  <w:autoSpaceDE w:val="0"/>
                  <w:autoSpaceDN w:val="0"/>
                  <w:adjustRightInd w:val="0"/>
                  <w:spacing w:after="0"/>
                </w:pPr>
              </w:pPrChange>
            </w:pPr>
            <w:r w:rsidRPr="00F62DE5">
              <w:rPr>
                <w:sz w:val="20"/>
                <w:rPrChange w:id="3316" w:author="CARB" w:date="2023-12-19T12:12:00Z">
                  <w:rPr>
                    <w:color w:val="000000"/>
                    <w:sz w:val="20"/>
                  </w:rPr>
                </w:rPrChange>
              </w:rPr>
              <w:t>Landfill gas</w:t>
            </w:r>
            <w:ins w:id="3317" w:author="CARB" w:date="2023-12-19T12:12:00Z">
              <w:r w:rsidRPr="00F62DE5">
                <w:rPr>
                  <w:rFonts w:eastAsia="Arial" w:cs="Arial"/>
                  <w:sz w:val="20"/>
                  <w:szCs w:val="20"/>
                </w:rPr>
                <w:t xml:space="preserve"> or Municipal Wastewater Sludge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3318" w:author="CARB" w:date="2023-12-19T12:12:00Z">
              <w:tcPr>
                <w:tcW w:w="1352" w:type="pct"/>
                <w:tcBorders>
                  <w:top w:val="single" w:sz="12" w:space="0" w:color="auto"/>
                  <w:left w:val="single" w:sz="6" w:space="0" w:color="auto"/>
                  <w:bottom w:val="single" w:sz="12" w:space="0" w:color="auto"/>
                  <w:right w:val="single" w:sz="6" w:space="0" w:color="auto"/>
                </w:tcBorders>
                <w:vAlign w:val="center"/>
              </w:tcPr>
            </w:tcPrChange>
          </w:tcPr>
          <w:p w14:paraId="47981065" w14:textId="77777777" w:rsidR="00990B31" w:rsidRPr="00502504" w:rsidRDefault="00990B31">
            <w:pPr>
              <w:rPr>
                <w:rPrChange w:id="3319" w:author="CARB" w:date="2023-12-19T12:12:00Z">
                  <w:rPr>
                    <w:color w:val="000000"/>
                    <w:sz w:val="20"/>
                  </w:rPr>
                </w:rPrChange>
              </w:rPr>
              <w:pPrChange w:id="3320" w:author="CARB" w:date="2023-12-19T12:12:00Z">
                <w:pPr>
                  <w:autoSpaceDE w:val="0"/>
                  <w:autoSpaceDN w:val="0"/>
                  <w:adjustRightInd w:val="0"/>
                  <w:spacing w:after="0"/>
                </w:pPr>
              </w:pPrChange>
            </w:pPr>
            <w:r w:rsidRPr="00F62DE5">
              <w:rPr>
                <w:sz w:val="20"/>
                <w:rPrChange w:id="3321" w:author="CARB" w:date="2023-12-19T12:12:00Z">
                  <w:rPr>
                    <w:color w:val="000000"/>
                    <w:sz w:val="20"/>
                  </w:rPr>
                </w:rPrChange>
              </w:rPr>
              <w:t>Grid electricity</w:t>
            </w:r>
            <w:ins w:id="3322" w:author="CARB" w:date="2023-12-19T12:12:00Z">
              <w:r w:rsidRPr="00F62DE5">
                <w:rPr>
                  <w:rFonts w:eastAsia="Arial" w:cs="Arial"/>
                  <w:sz w:val="20"/>
                  <w:szCs w:val="20"/>
                </w:rPr>
                <w:t>/solar and wind electricity</w:t>
              </w:r>
            </w:ins>
            <w:r w:rsidRPr="00F62DE5">
              <w:rPr>
                <w:sz w:val="20"/>
                <w:rPrChange w:id="3323" w:author="CARB" w:date="2023-12-19T12:12:00Z">
                  <w:rPr>
                    <w:color w:val="000000"/>
                    <w:sz w:val="20"/>
                  </w:rPr>
                </w:rPrChange>
              </w:rPr>
              <w:t>, natural gas, and/or parasitic load</w:t>
            </w:r>
            <w:ins w:id="3324" w:author="CARB" w:date="2023-12-19T12:12:00Z">
              <w:r w:rsidRPr="00F62DE5">
                <w:rPr>
                  <w:rFonts w:eastAsia="Arial" w:cs="Arial"/>
                  <w:sz w:val="20"/>
                  <w:szCs w:val="20"/>
                </w:rPr>
                <w:t xml:space="preserve">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3325" w:author="CARB" w:date="2023-12-19T12:12:00Z">
              <w:tcPr>
                <w:tcW w:w="866" w:type="pct"/>
                <w:gridSpan w:val="3"/>
                <w:tcBorders>
                  <w:top w:val="single" w:sz="12" w:space="0" w:color="auto"/>
                  <w:left w:val="single" w:sz="6" w:space="0" w:color="auto"/>
                  <w:bottom w:val="single" w:sz="12" w:space="0" w:color="auto"/>
                  <w:right w:val="double" w:sz="6" w:space="0" w:color="auto"/>
                </w:tcBorders>
                <w:tcMar>
                  <w:left w:w="115" w:type="dxa"/>
                  <w:right w:w="360" w:type="dxa"/>
                </w:tcMar>
                <w:vAlign w:val="center"/>
              </w:tcPr>
            </w:tcPrChange>
          </w:tcPr>
          <w:p w14:paraId="2FB9C5DD" w14:textId="5E8B3AAC" w:rsidR="00990B31" w:rsidRPr="00502504" w:rsidRDefault="004E2873">
            <w:pPr>
              <w:jc w:val="center"/>
              <w:rPr>
                <w:rPrChange w:id="3326" w:author="CARB" w:date="2023-12-19T12:12:00Z">
                  <w:rPr>
                    <w:color w:val="FFFFFF"/>
                    <w:sz w:val="20"/>
                  </w:rPr>
                </w:rPrChange>
              </w:rPr>
              <w:pPrChange w:id="3327" w:author="CARB" w:date="2023-12-19T12:12:00Z">
                <w:pPr>
                  <w:autoSpaceDE w:val="0"/>
                  <w:autoSpaceDN w:val="0"/>
                  <w:adjustRightInd w:val="0"/>
                  <w:spacing w:after="0"/>
                  <w:jc w:val="center"/>
                </w:pPr>
              </w:pPrChange>
            </w:pPr>
            <w:del w:id="3328" w:author="CARB" w:date="2023-12-19T12:12:00Z">
              <w:r w:rsidRPr="00E57B53">
                <w:rPr>
                  <w:rFonts w:eastAsiaTheme="minorEastAsia" w:cs="Arial"/>
                  <w:color w:val="000000"/>
                  <w:sz w:val="20"/>
                  <w:szCs w:val="24"/>
                </w:rPr>
                <w:delText>90</w:delText>
              </w:r>
            </w:del>
            <w:ins w:id="3329" w:author="CARB" w:date="2023-12-19T12:12:00Z">
              <w:r w:rsidR="00990B31" w:rsidRPr="00F62DE5">
                <w:rPr>
                  <w:rFonts w:eastAsia="Arial" w:cs="Arial"/>
                  <w:sz w:val="20"/>
                  <w:szCs w:val="20"/>
                </w:rPr>
                <w:t xml:space="preserve">85 </w:t>
              </w:r>
            </w:ins>
          </w:p>
        </w:tc>
      </w:tr>
      <w:tr w:rsidR="00EE6A79" w:rsidRPr="00194A2C" w14:paraId="2397B3C8" w14:textId="77777777" w:rsidTr="00F62DE5">
        <w:trPr>
          <w:trHeight w:val="495"/>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5B3BB62" w14:textId="77777777" w:rsidR="00990B31" w:rsidRPr="00F62DE5" w:rsidRDefault="00990B31">
            <w:pPr>
              <w:rPr>
                <w:sz w:val="20"/>
                <w:rPrChange w:id="3330" w:author="CARB" w:date="2023-12-19T12:12:00Z">
                  <w:rPr>
                    <w:color w:val="000000"/>
                    <w:sz w:val="20"/>
                  </w:rPr>
                </w:rPrChange>
              </w:rPr>
              <w:pPrChange w:id="3331" w:author="CARB" w:date="2023-12-19T12:12:00Z">
                <w:pPr>
                  <w:autoSpaceDE w:val="0"/>
                  <w:autoSpaceDN w:val="0"/>
                  <w:adjustRightInd w:val="0"/>
                  <w:spacing w:after="0"/>
                </w:pPr>
              </w:pPrChange>
            </w:pPr>
            <w:r w:rsidRPr="00F62DE5">
              <w:rPr>
                <w:sz w:val="20"/>
                <w:rPrChange w:id="3332" w:author="CARB" w:date="2023-12-19T12:12:00Z">
                  <w:rPr>
                    <w:color w:val="000000"/>
                    <w:sz w:val="20"/>
                  </w:rPr>
                </w:rPrChange>
              </w:rPr>
              <w:t>Biomethane CNG</w:t>
            </w:r>
            <w:ins w:id="3333" w:author="CARB" w:date="2023-12-19T12:12:00Z">
              <w:r w:rsidRPr="00F62DE5">
                <w:rPr>
                  <w:rFonts w:eastAsia="Arial" w:cs="Arial"/>
                  <w:sz w:val="20"/>
                  <w:szCs w:val="20"/>
                </w:rPr>
                <w:t xml:space="preserve">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B289836" w14:textId="1E56B8D8" w:rsidR="00990B31" w:rsidRPr="00502504" w:rsidRDefault="004E2873">
            <w:pPr>
              <w:rPr>
                <w:rPrChange w:id="3334" w:author="CARB" w:date="2023-12-19T12:12:00Z">
                  <w:rPr>
                    <w:color w:val="000000"/>
                    <w:sz w:val="20"/>
                  </w:rPr>
                </w:rPrChange>
              </w:rPr>
              <w:pPrChange w:id="3335" w:author="CARB" w:date="2023-12-19T12:12:00Z">
                <w:pPr>
                  <w:autoSpaceDE w:val="0"/>
                  <w:autoSpaceDN w:val="0"/>
                  <w:adjustRightInd w:val="0"/>
                  <w:spacing w:after="0"/>
                </w:pPr>
              </w:pPrChange>
            </w:pPr>
            <w:del w:id="3336" w:author="CARB" w:date="2023-12-19T12:12:00Z">
              <w:r w:rsidRPr="00E57B53">
                <w:rPr>
                  <w:rFonts w:eastAsiaTheme="minorEastAsia" w:cs="Arial"/>
                  <w:color w:val="000000"/>
                  <w:sz w:val="20"/>
                  <w:szCs w:val="20"/>
                </w:rPr>
                <w:delText xml:space="preserve">Municipal Wastewater sludge, </w:delText>
              </w:r>
            </w:del>
            <w:r w:rsidR="00990B31" w:rsidRPr="00F62DE5">
              <w:rPr>
                <w:sz w:val="20"/>
                <w:rPrChange w:id="3337" w:author="CARB" w:date="2023-12-19T12:12:00Z">
                  <w:rPr>
                    <w:color w:val="000000"/>
                    <w:sz w:val="20"/>
                  </w:rPr>
                </w:rPrChange>
              </w:rPr>
              <w:t>Food Scraps, Urban Landscaping Waste, or Other Organic Waste</w:t>
            </w:r>
            <w:ins w:id="3338" w:author="CARB" w:date="2023-12-19T12:12:00Z">
              <w:r w:rsidR="00990B31" w:rsidRPr="00F62DE5">
                <w:rPr>
                  <w:rFonts w:eastAsia="Arial" w:cs="Arial"/>
                  <w:sz w:val="20"/>
                  <w:szCs w:val="20"/>
                </w:rPr>
                <w:t xml:space="preserve">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F6421E4" w14:textId="77777777" w:rsidR="00990B31" w:rsidRPr="00502504" w:rsidRDefault="00990B31">
            <w:pPr>
              <w:rPr>
                <w:rPrChange w:id="3339" w:author="CARB" w:date="2023-12-19T12:12:00Z">
                  <w:rPr>
                    <w:color w:val="000000"/>
                    <w:sz w:val="20"/>
                  </w:rPr>
                </w:rPrChange>
              </w:rPr>
              <w:pPrChange w:id="3340" w:author="CARB" w:date="2023-12-19T12:12:00Z">
                <w:pPr>
                  <w:autoSpaceDE w:val="0"/>
                  <w:autoSpaceDN w:val="0"/>
                  <w:adjustRightInd w:val="0"/>
                  <w:spacing w:after="0"/>
                </w:pPr>
              </w:pPrChange>
            </w:pPr>
            <w:r w:rsidRPr="00F62DE5">
              <w:rPr>
                <w:sz w:val="20"/>
                <w:rPrChange w:id="3341" w:author="CARB" w:date="2023-12-19T12:12:00Z">
                  <w:rPr>
                    <w:color w:val="000000"/>
                    <w:sz w:val="20"/>
                  </w:rPr>
                </w:rPrChange>
              </w:rPr>
              <w:t>Grid electricity</w:t>
            </w:r>
            <w:ins w:id="3342" w:author="CARB" w:date="2023-12-19T12:12:00Z">
              <w:r w:rsidRPr="00F62DE5">
                <w:rPr>
                  <w:rFonts w:eastAsia="Arial" w:cs="Arial"/>
                  <w:sz w:val="20"/>
                  <w:szCs w:val="20"/>
                </w:rPr>
                <w:t>/solar and wind electricity</w:t>
              </w:r>
            </w:ins>
            <w:r w:rsidRPr="00F62DE5">
              <w:rPr>
                <w:sz w:val="20"/>
                <w:rPrChange w:id="3343" w:author="CARB" w:date="2023-12-19T12:12:00Z">
                  <w:rPr>
                    <w:color w:val="000000"/>
                    <w:sz w:val="20"/>
                  </w:rPr>
                </w:rPrChange>
              </w:rPr>
              <w:t>, natural gas, and/or parasitic load</w:t>
            </w:r>
            <w:ins w:id="3344" w:author="CARB" w:date="2023-12-19T12:12:00Z">
              <w:r w:rsidRPr="00F62DE5">
                <w:rPr>
                  <w:rFonts w:eastAsia="Arial" w:cs="Arial"/>
                  <w:sz w:val="20"/>
                  <w:szCs w:val="20"/>
                </w:rPr>
                <w:t xml:space="preserve">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F74EC3C" w14:textId="77777777" w:rsidR="00990B31" w:rsidRPr="00502504" w:rsidRDefault="00990B31">
            <w:pPr>
              <w:jc w:val="center"/>
              <w:rPr>
                <w:rPrChange w:id="3345" w:author="CARB" w:date="2023-12-19T12:12:00Z">
                  <w:rPr>
                    <w:color w:val="000000"/>
                    <w:sz w:val="20"/>
                  </w:rPr>
                </w:rPrChange>
              </w:rPr>
              <w:pPrChange w:id="3346" w:author="CARB" w:date="2023-12-19T12:12:00Z">
                <w:pPr>
                  <w:autoSpaceDE w:val="0"/>
                  <w:autoSpaceDN w:val="0"/>
                  <w:adjustRightInd w:val="0"/>
                  <w:spacing w:after="0"/>
                  <w:jc w:val="center"/>
                </w:pPr>
              </w:pPrChange>
            </w:pPr>
            <w:r w:rsidRPr="00F62DE5">
              <w:rPr>
                <w:sz w:val="20"/>
                <w:rPrChange w:id="3347" w:author="CARB" w:date="2023-12-19T12:12:00Z">
                  <w:rPr>
                    <w:color w:val="000000"/>
                    <w:sz w:val="20"/>
                  </w:rPr>
                </w:rPrChange>
              </w:rPr>
              <w:t>45</w:t>
            </w:r>
            <w:ins w:id="3348" w:author="CARB" w:date="2023-12-19T12:12:00Z">
              <w:r w:rsidRPr="00F62DE5">
                <w:rPr>
                  <w:rFonts w:eastAsia="Arial" w:cs="Arial"/>
                  <w:sz w:val="20"/>
                  <w:szCs w:val="20"/>
                </w:rPr>
                <w:t xml:space="preserve"> </w:t>
              </w:r>
            </w:ins>
          </w:p>
        </w:tc>
      </w:tr>
      <w:tr w:rsidR="00990B31" w:rsidRPr="00194A2C" w14:paraId="304375C5" w14:textId="77777777" w:rsidTr="00F62DE5">
        <w:trPr>
          <w:trHeight w:val="495"/>
          <w:trPrChange w:id="3349" w:author="CARB" w:date="2023-12-19T12:12:00Z">
            <w:trPr>
              <w:gridBefore w:val="1"/>
              <w:cantSplit/>
              <w:trHeight w:val="754"/>
              <w:jc w:val="center"/>
            </w:trPr>
          </w:trPrChange>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3350" w:author="CARB" w:date="2023-12-19T12:12:00Z">
              <w:tcPr>
                <w:tcW w:w="1482" w:type="pct"/>
                <w:gridSpan w:val="2"/>
                <w:tcBorders>
                  <w:top w:val="single" w:sz="12" w:space="0" w:color="auto"/>
                  <w:left w:val="double" w:sz="6" w:space="0" w:color="auto"/>
                  <w:bottom w:val="single" w:sz="12" w:space="0" w:color="auto"/>
                  <w:right w:val="single" w:sz="6" w:space="0" w:color="auto"/>
                </w:tcBorders>
                <w:vAlign w:val="center"/>
              </w:tcPr>
            </w:tcPrChange>
          </w:tcPr>
          <w:p w14:paraId="0DD8CE69" w14:textId="77777777" w:rsidR="00990B31" w:rsidRPr="00F62DE5" w:rsidRDefault="00990B31">
            <w:pPr>
              <w:rPr>
                <w:sz w:val="20"/>
                <w:rPrChange w:id="3351" w:author="CARB" w:date="2023-12-19T12:12:00Z">
                  <w:rPr>
                    <w:color w:val="000000"/>
                    <w:sz w:val="20"/>
                  </w:rPr>
                </w:rPrChange>
              </w:rPr>
              <w:pPrChange w:id="3352" w:author="CARB" w:date="2023-12-19T12:12:00Z">
                <w:pPr>
                  <w:autoSpaceDE w:val="0"/>
                  <w:autoSpaceDN w:val="0"/>
                  <w:adjustRightInd w:val="0"/>
                  <w:spacing w:after="0"/>
                </w:pPr>
              </w:pPrChange>
            </w:pPr>
            <w:r w:rsidRPr="00F62DE5">
              <w:rPr>
                <w:sz w:val="20"/>
                <w:rPrChange w:id="3353" w:author="CARB" w:date="2023-12-19T12:12:00Z">
                  <w:rPr>
                    <w:color w:val="000000"/>
                    <w:sz w:val="20"/>
                  </w:rPr>
                </w:rPrChange>
              </w:rPr>
              <w:lastRenderedPageBreak/>
              <w:t>Biomethane LNG</w:t>
            </w:r>
            <w:ins w:id="3354" w:author="CARB" w:date="2023-12-19T12:12:00Z">
              <w:r w:rsidRPr="00F62DE5">
                <w:rPr>
                  <w:rFonts w:eastAsia="Arial" w:cs="Arial"/>
                  <w:sz w:val="20"/>
                  <w:szCs w:val="20"/>
                </w:rPr>
                <w:t xml:space="preserve">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3355" w:author="CARB" w:date="2023-12-19T12:12:00Z">
              <w:tcPr>
                <w:tcW w:w="1300" w:type="pct"/>
                <w:gridSpan w:val="2"/>
                <w:tcBorders>
                  <w:top w:val="single" w:sz="12" w:space="0" w:color="auto"/>
                  <w:left w:val="single" w:sz="6" w:space="0" w:color="auto"/>
                  <w:bottom w:val="single" w:sz="12" w:space="0" w:color="auto"/>
                  <w:right w:val="single" w:sz="6" w:space="0" w:color="auto"/>
                </w:tcBorders>
                <w:vAlign w:val="center"/>
              </w:tcPr>
            </w:tcPrChange>
          </w:tcPr>
          <w:p w14:paraId="517341F3" w14:textId="7FFE0092" w:rsidR="00990B31" w:rsidRPr="00502504" w:rsidRDefault="004E2873">
            <w:pPr>
              <w:rPr>
                <w:rPrChange w:id="3356" w:author="CARB" w:date="2023-12-19T12:12:00Z">
                  <w:rPr>
                    <w:color w:val="000000"/>
                    <w:sz w:val="20"/>
                  </w:rPr>
                </w:rPrChange>
              </w:rPr>
              <w:pPrChange w:id="3357" w:author="CARB" w:date="2023-12-19T12:12:00Z">
                <w:pPr>
                  <w:autoSpaceDE w:val="0"/>
                  <w:autoSpaceDN w:val="0"/>
                  <w:adjustRightInd w:val="0"/>
                  <w:spacing w:after="0"/>
                </w:pPr>
              </w:pPrChange>
            </w:pPr>
            <w:del w:id="3358" w:author="CARB" w:date="2023-12-19T12:12:00Z">
              <w:r w:rsidRPr="00E57B53">
                <w:rPr>
                  <w:rFonts w:eastAsiaTheme="minorEastAsia" w:cs="Arial"/>
                  <w:color w:val="000000"/>
                  <w:sz w:val="20"/>
                  <w:szCs w:val="20"/>
                </w:rPr>
                <w:delText>Municipal Wastewater sludge,</w:delText>
              </w:r>
            </w:del>
            <w:r w:rsidR="00990B31" w:rsidRPr="00F62DE5">
              <w:rPr>
                <w:sz w:val="20"/>
                <w:rPrChange w:id="3359" w:author="CARB" w:date="2023-12-19T12:12:00Z">
                  <w:rPr>
                    <w:color w:val="000000"/>
                    <w:sz w:val="20"/>
                  </w:rPr>
                </w:rPrChange>
              </w:rPr>
              <w:t xml:space="preserve"> Food Scraps, Urban Landscaping Waste, or Other Organic Waste</w:t>
            </w:r>
            <w:ins w:id="3360" w:author="CARB" w:date="2023-12-19T12:12:00Z">
              <w:r w:rsidR="00990B31" w:rsidRPr="00F62DE5">
                <w:rPr>
                  <w:rFonts w:eastAsia="Arial" w:cs="Arial"/>
                  <w:sz w:val="20"/>
                  <w:szCs w:val="20"/>
                </w:rPr>
                <w:t xml:space="preserve">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3361" w:author="CARB" w:date="2023-12-19T12:12:00Z">
              <w:tcPr>
                <w:tcW w:w="1352" w:type="pct"/>
                <w:tcBorders>
                  <w:top w:val="single" w:sz="12" w:space="0" w:color="auto"/>
                  <w:left w:val="single" w:sz="6" w:space="0" w:color="auto"/>
                  <w:bottom w:val="single" w:sz="12" w:space="0" w:color="auto"/>
                  <w:right w:val="single" w:sz="6" w:space="0" w:color="auto"/>
                </w:tcBorders>
                <w:vAlign w:val="center"/>
              </w:tcPr>
            </w:tcPrChange>
          </w:tcPr>
          <w:p w14:paraId="4DB5DCC5" w14:textId="77777777" w:rsidR="00990B31" w:rsidRPr="00502504" w:rsidRDefault="00990B31">
            <w:pPr>
              <w:rPr>
                <w:rPrChange w:id="3362" w:author="CARB" w:date="2023-12-19T12:12:00Z">
                  <w:rPr>
                    <w:color w:val="000000"/>
                    <w:sz w:val="20"/>
                  </w:rPr>
                </w:rPrChange>
              </w:rPr>
              <w:pPrChange w:id="3363" w:author="CARB" w:date="2023-12-19T12:12:00Z">
                <w:pPr>
                  <w:autoSpaceDE w:val="0"/>
                  <w:autoSpaceDN w:val="0"/>
                  <w:adjustRightInd w:val="0"/>
                  <w:spacing w:after="0"/>
                </w:pPr>
              </w:pPrChange>
            </w:pPr>
            <w:r w:rsidRPr="00F62DE5">
              <w:rPr>
                <w:sz w:val="20"/>
                <w:rPrChange w:id="3364" w:author="CARB" w:date="2023-12-19T12:12:00Z">
                  <w:rPr>
                    <w:color w:val="000000"/>
                    <w:sz w:val="20"/>
                  </w:rPr>
                </w:rPrChange>
              </w:rPr>
              <w:t>Grid electricity</w:t>
            </w:r>
            <w:ins w:id="3365" w:author="CARB" w:date="2023-12-19T12:12:00Z">
              <w:r w:rsidRPr="00F62DE5">
                <w:rPr>
                  <w:rFonts w:eastAsia="Arial" w:cs="Arial"/>
                  <w:sz w:val="20"/>
                  <w:szCs w:val="20"/>
                </w:rPr>
                <w:t>/solar and wind electricity</w:t>
              </w:r>
            </w:ins>
            <w:r w:rsidRPr="00F62DE5">
              <w:rPr>
                <w:sz w:val="20"/>
                <w:rPrChange w:id="3366" w:author="CARB" w:date="2023-12-19T12:12:00Z">
                  <w:rPr>
                    <w:color w:val="000000"/>
                    <w:sz w:val="20"/>
                  </w:rPr>
                </w:rPrChange>
              </w:rPr>
              <w:t>, natural gas, and/or parasitic load</w:t>
            </w:r>
            <w:ins w:id="3367" w:author="CARB" w:date="2023-12-19T12:12:00Z">
              <w:r w:rsidRPr="00F62DE5">
                <w:rPr>
                  <w:rFonts w:eastAsia="Arial" w:cs="Arial"/>
                  <w:sz w:val="20"/>
                  <w:szCs w:val="20"/>
                </w:rPr>
                <w:t xml:space="preserve">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3368" w:author="CARB" w:date="2023-12-19T12:12:00Z">
              <w:tcPr>
                <w:tcW w:w="866" w:type="pct"/>
                <w:gridSpan w:val="3"/>
                <w:tcBorders>
                  <w:top w:val="single" w:sz="12" w:space="0" w:color="auto"/>
                  <w:left w:val="single" w:sz="6" w:space="0" w:color="auto"/>
                  <w:bottom w:val="single" w:sz="12" w:space="0" w:color="auto"/>
                  <w:right w:val="double" w:sz="6" w:space="0" w:color="auto"/>
                </w:tcBorders>
                <w:tcMar>
                  <w:left w:w="115" w:type="dxa"/>
                  <w:right w:w="360" w:type="dxa"/>
                </w:tcMar>
                <w:vAlign w:val="center"/>
              </w:tcPr>
            </w:tcPrChange>
          </w:tcPr>
          <w:p w14:paraId="54E35512" w14:textId="77777777" w:rsidR="00990B31" w:rsidRPr="00502504" w:rsidRDefault="00990B31">
            <w:pPr>
              <w:jc w:val="center"/>
              <w:rPr>
                <w:rPrChange w:id="3369" w:author="CARB" w:date="2023-12-19T12:12:00Z">
                  <w:rPr>
                    <w:color w:val="000000"/>
                    <w:sz w:val="20"/>
                  </w:rPr>
                </w:rPrChange>
              </w:rPr>
              <w:pPrChange w:id="3370" w:author="CARB" w:date="2023-12-19T12:12:00Z">
                <w:pPr>
                  <w:autoSpaceDE w:val="0"/>
                  <w:autoSpaceDN w:val="0"/>
                  <w:adjustRightInd w:val="0"/>
                  <w:spacing w:after="0"/>
                  <w:jc w:val="center"/>
                </w:pPr>
              </w:pPrChange>
            </w:pPr>
            <w:r w:rsidRPr="00F62DE5">
              <w:rPr>
                <w:sz w:val="20"/>
                <w:rPrChange w:id="3371" w:author="CARB" w:date="2023-12-19T12:12:00Z">
                  <w:rPr>
                    <w:color w:val="000000"/>
                    <w:sz w:val="20"/>
                  </w:rPr>
                </w:rPrChange>
              </w:rPr>
              <w:t>60</w:t>
            </w:r>
            <w:ins w:id="3372" w:author="CARB" w:date="2023-12-19T12:12:00Z">
              <w:r w:rsidRPr="00F62DE5">
                <w:rPr>
                  <w:rFonts w:eastAsia="Arial" w:cs="Arial"/>
                  <w:sz w:val="20"/>
                  <w:szCs w:val="20"/>
                </w:rPr>
                <w:t xml:space="preserve"> </w:t>
              </w:r>
            </w:ins>
          </w:p>
        </w:tc>
      </w:tr>
      <w:tr w:rsidR="00EE6A79" w:rsidRPr="00194A2C" w14:paraId="35C6B954" w14:textId="77777777" w:rsidTr="00F62DE5">
        <w:trPr>
          <w:trHeight w:val="495"/>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709E56D" w14:textId="4E68D387" w:rsidR="00990B31" w:rsidRPr="00F62DE5" w:rsidRDefault="00990B31">
            <w:pPr>
              <w:rPr>
                <w:sz w:val="20"/>
                <w:rPrChange w:id="3373" w:author="CARB" w:date="2023-12-19T12:12:00Z">
                  <w:rPr>
                    <w:color w:val="000000"/>
                    <w:sz w:val="20"/>
                  </w:rPr>
                </w:rPrChange>
              </w:rPr>
              <w:pPrChange w:id="3374" w:author="CARB" w:date="2023-12-19T12:12:00Z">
                <w:pPr>
                  <w:autoSpaceDE w:val="0"/>
                  <w:autoSpaceDN w:val="0"/>
                  <w:adjustRightInd w:val="0"/>
                  <w:spacing w:after="0"/>
                </w:pPr>
              </w:pPrChange>
            </w:pPr>
            <w:r w:rsidRPr="00F62DE5">
              <w:rPr>
                <w:sz w:val="20"/>
                <w:rPrChange w:id="3375" w:author="CARB" w:date="2023-12-19T12:12:00Z">
                  <w:rPr>
                    <w:color w:val="000000"/>
                    <w:sz w:val="20"/>
                  </w:rPr>
                </w:rPrChange>
              </w:rPr>
              <w:t xml:space="preserve">Biomethane </w:t>
            </w:r>
            <w:del w:id="3376" w:author="CARB" w:date="2023-12-19T12:12:00Z">
              <w:r w:rsidR="004E2873" w:rsidRPr="00E57B53">
                <w:rPr>
                  <w:rFonts w:eastAsiaTheme="minorEastAsia" w:cs="Arial"/>
                  <w:color w:val="000000"/>
                  <w:sz w:val="20"/>
                  <w:szCs w:val="20"/>
                </w:rPr>
                <w:delText>L</w:delText>
              </w:r>
              <w:r w:rsidR="004E2873" w:rsidRPr="00E57B53">
                <w:rPr>
                  <w:rFonts w:eastAsiaTheme="minorEastAsia" w:cs="Arial"/>
                  <w:color w:val="000000"/>
                  <w:sz w:val="20"/>
                  <w:szCs w:val="20"/>
                </w:rPr>
                <w:noBreakHyphen/>
                <w:delText>CNG</w:delText>
              </w:r>
            </w:del>
            <w:ins w:id="3377" w:author="CARB" w:date="2023-12-19T12:12:00Z">
              <w:r w:rsidRPr="00F62DE5">
                <w:rPr>
                  <w:rFonts w:eastAsia="Arial" w:cs="Arial"/>
                  <w:sz w:val="20"/>
                  <w:szCs w:val="20"/>
                </w:rPr>
                <w:t xml:space="preserve">LCNG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1B35ECA" w14:textId="2687D0DD" w:rsidR="00990B31" w:rsidRPr="00502504" w:rsidRDefault="004E2873">
            <w:pPr>
              <w:rPr>
                <w:rPrChange w:id="3378" w:author="CARB" w:date="2023-12-19T12:12:00Z">
                  <w:rPr>
                    <w:color w:val="000000"/>
                    <w:sz w:val="20"/>
                  </w:rPr>
                </w:rPrChange>
              </w:rPr>
              <w:pPrChange w:id="3379" w:author="CARB" w:date="2023-12-19T12:12:00Z">
                <w:pPr>
                  <w:autoSpaceDE w:val="0"/>
                  <w:autoSpaceDN w:val="0"/>
                  <w:adjustRightInd w:val="0"/>
                  <w:spacing w:after="0"/>
                </w:pPr>
              </w:pPrChange>
            </w:pPr>
            <w:del w:id="3380" w:author="CARB" w:date="2023-12-19T12:12:00Z">
              <w:r w:rsidRPr="00E57B53">
                <w:rPr>
                  <w:rFonts w:eastAsiaTheme="minorEastAsia" w:cs="Arial"/>
                  <w:color w:val="000000"/>
                  <w:sz w:val="20"/>
                  <w:szCs w:val="20"/>
                </w:rPr>
                <w:delText>Municipal Wastewater sludge,</w:delText>
              </w:r>
            </w:del>
            <w:r w:rsidR="00990B31" w:rsidRPr="00F62DE5">
              <w:rPr>
                <w:sz w:val="20"/>
                <w:rPrChange w:id="3381" w:author="CARB" w:date="2023-12-19T12:12:00Z">
                  <w:rPr>
                    <w:color w:val="000000"/>
                    <w:sz w:val="20"/>
                  </w:rPr>
                </w:rPrChange>
              </w:rPr>
              <w:t xml:space="preserve"> Food Scraps, Urban Landscaping Waste, or Other Organic Waste</w:t>
            </w:r>
            <w:ins w:id="3382" w:author="CARB" w:date="2023-12-19T12:12:00Z">
              <w:r w:rsidR="00990B31" w:rsidRPr="00F62DE5">
                <w:rPr>
                  <w:rFonts w:eastAsia="Arial" w:cs="Arial"/>
                  <w:sz w:val="20"/>
                  <w:szCs w:val="20"/>
                </w:rPr>
                <w:t xml:space="preserve">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9483D35" w14:textId="77777777" w:rsidR="00990B31" w:rsidRPr="00502504" w:rsidRDefault="00990B31">
            <w:pPr>
              <w:rPr>
                <w:rPrChange w:id="3383" w:author="CARB" w:date="2023-12-19T12:12:00Z">
                  <w:rPr>
                    <w:color w:val="000000"/>
                    <w:sz w:val="20"/>
                  </w:rPr>
                </w:rPrChange>
              </w:rPr>
              <w:pPrChange w:id="3384" w:author="CARB" w:date="2023-12-19T12:12:00Z">
                <w:pPr>
                  <w:autoSpaceDE w:val="0"/>
                  <w:autoSpaceDN w:val="0"/>
                  <w:adjustRightInd w:val="0"/>
                  <w:spacing w:after="0"/>
                </w:pPr>
              </w:pPrChange>
            </w:pPr>
            <w:r w:rsidRPr="00F62DE5">
              <w:rPr>
                <w:sz w:val="20"/>
                <w:rPrChange w:id="3385" w:author="CARB" w:date="2023-12-19T12:12:00Z">
                  <w:rPr>
                    <w:color w:val="000000"/>
                    <w:sz w:val="20"/>
                  </w:rPr>
                </w:rPrChange>
              </w:rPr>
              <w:t>Grid electricity</w:t>
            </w:r>
            <w:ins w:id="3386" w:author="CARB" w:date="2023-12-19T12:12:00Z">
              <w:r w:rsidRPr="00F62DE5">
                <w:rPr>
                  <w:rFonts w:eastAsia="Arial" w:cs="Arial"/>
                  <w:sz w:val="20"/>
                  <w:szCs w:val="20"/>
                </w:rPr>
                <w:t>/solar and wind electricity</w:t>
              </w:r>
            </w:ins>
            <w:r w:rsidRPr="00F62DE5">
              <w:rPr>
                <w:sz w:val="20"/>
                <w:rPrChange w:id="3387" w:author="CARB" w:date="2023-12-19T12:12:00Z">
                  <w:rPr>
                    <w:color w:val="000000"/>
                    <w:sz w:val="20"/>
                  </w:rPr>
                </w:rPrChange>
              </w:rPr>
              <w:t>, natural gas, and/or parasitic load</w:t>
            </w:r>
            <w:ins w:id="3388" w:author="CARB" w:date="2023-12-19T12:12:00Z">
              <w:r w:rsidRPr="00F62DE5">
                <w:rPr>
                  <w:rFonts w:eastAsia="Arial" w:cs="Arial"/>
                  <w:sz w:val="20"/>
                  <w:szCs w:val="20"/>
                </w:rPr>
                <w:t xml:space="preserve">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360DB39" w14:textId="77777777" w:rsidR="00990B31" w:rsidRPr="00502504" w:rsidRDefault="00990B31">
            <w:pPr>
              <w:jc w:val="center"/>
              <w:rPr>
                <w:rPrChange w:id="3389" w:author="CARB" w:date="2023-12-19T12:12:00Z">
                  <w:rPr>
                    <w:color w:val="000000"/>
                    <w:sz w:val="20"/>
                  </w:rPr>
                </w:rPrChange>
              </w:rPr>
              <w:pPrChange w:id="3390" w:author="CARB" w:date="2023-12-19T12:12:00Z">
                <w:pPr>
                  <w:autoSpaceDE w:val="0"/>
                  <w:autoSpaceDN w:val="0"/>
                  <w:adjustRightInd w:val="0"/>
                  <w:spacing w:after="0"/>
                  <w:jc w:val="center"/>
                </w:pPr>
              </w:pPrChange>
            </w:pPr>
            <w:r w:rsidRPr="00F62DE5">
              <w:rPr>
                <w:sz w:val="20"/>
                <w:rPrChange w:id="3391" w:author="CARB" w:date="2023-12-19T12:12:00Z">
                  <w:rPr>
                    <w:color w:val="000000"/>
                    <w:sz w:val="20"/>
                  </w:rPr>
                </w:rPrChange>
              </w:rPr>
              <w:t>65</w:t>
            </w:r>
            <w:ins w:id="3392" w:author="CARB" w:date="2023-12-19T12:12:00Z">
              <w:r w:rsidRPr="00F62DE5">
                <w:rPr>
                  <w:rFonts w:eastAsia="Arial" w:cs="Arial"/>
                  <w:sz w:val="20"/>
                  <w:szCs w:val="20"/>
                </w:rPr>
                <w:t xml:space="preserve"> </w:t>
              </w:r>
            </w:ins>
          </w:p>
        </w:tc>
      </w:tr>
      <w:tr w:rsidR="00990B31" w:rsidRPr="00194A2C" w14:paraId="182D2B50" w14:textId="77777777" w:rsidTr="00F62DE5">
        <w:trPr>
          <w:trHeight w:val="495"/>
          <w:trPrChange w:id="3393" w:author="CARB" w:date="2023-12-19T12:12:00Z">
            <w:trPr>
              <w:gridBefore w:val="1"/>
              <w:cantSplit/>
              <w:trHeight w:val="754"/>
              <w:jc w:val="center"/>
            </w:trPr>
          </w:trPrChange>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3394" w:author="CARB" w:date="2023-12-19T12:12:00Z">
              <w:tcPr>
                <w:tcW w:w="1482" w:type="pct"/>
                <w:gridSpan w:val="2"/>
                <w:tcBorders>
                  <w:top w:val="single" w:sz="12" w:space="0" w:color="auto"/>
                  <w:left w:val="double" w:sz="6" w:space="0" w:color="auto"/>
                  <w:bottom w:val="single" w:sz="12" w:space="0" w:color="auto"/>
                  <w:right w:val="single" w:sz="6" w:space="0" w:color="auto"/>
                </w:tcBorders>
                <w:vAlign w:val="center"/>
              </w:tcPr>
            </w:tcPrChange>
          </w:tcPr>
          <w:p w14:paraId="23C09805" w14:textId="77777777" w:rsidR="00990B31" w:rsidRPr="00F62DE5" w:rsidRDefault="00990B31">
            <w:pPr>
              <w:rPr>
                <w:sz w:val="20"/>
                <w:rPrChange w:id="3395" w:author="CARB" w:date="2023-12-19T12:12:00Z">
                  <w:rPr>
                    <w:color w:val="000000"/>
                    <w:sz w:val="20"/>
                  </w:rPr>
                </w:rPrChange>
              </w:rPr>
              <w:pPrChange w:id="3396" w:author="CARB" w:date="2023-12-19T12:12:00Z">
                <w:pPr>
                  <w:autoSpaceDE w:val="0"/>
                  <w:autoSpaceDN w:val="0"/>
                  <w:adjustRightInd w:val="0"/>
                  <w:spacing w:after="0"/>
                </w:pPr>
              </w:pPrChange>
            </w:pPr>
            <w:r w:rsidRPr="00F62DE5">
              <w:rPr>
                <w:sz w:val="20"/>
                <w:rPrChange w:id="3397" w:author="CARB" w:date="2023-12-19T12:12:00Z">
                  <w:rPr>
                    <w:color w:val="000000"/>
                    <w:sz w:val="20"/>
                  </w:rPr>
                </w:rPrChange>
              </w:rPr>
              <w:t>Biomethane CNG, LNG or L-CNG</w:t>
            </w:r>
            <w:ins w:id="3398" w:author="CARB" w:date="2023-12-19T12:12:00Z">
              <w:r w:rsidRPr="00F62DE5">
                <w:rPr>
                  <w:rFonts w:eastAsia="Arial" w:cs="Arial"/>
                  <w:sz w:val="20"/>
                  <w:szCs w:val="20"/>
                </w:rPr>
                <w:t xml:space="preserve">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3399" w:author="CARB" w:date="2023-12-19T12:12:00Z">
              <w:tcPr>
                <w:tcW w:w="1300" w:type="pct"/>
                <w:gridSpan w:val="2"/>
                <w:tcBorders>
                  <w:top w:val="single" w:sz="12" w:space="0" w:color="auto"/>
                  <w:left w:val="single" w:sz="6" w:space="0" w:color="auto"/>
                  <w:bottom w:val="single" w:sz="12" w:space="0" w:color="auto"/>
                  <w:right w:val="single" w:sz="6" w:space="0" w:color="auto"/>
                </w:tcBorders>
                <w:vAlign w:val="center"/>
              </w:tcPr>
            </w:tcPrChange>
          </w:tcPr>
          <w:p w14:paraId="2E94BCC0" w14:textId="77777777" w:rsidR="00990B31" w:rsidRPr="00502504" w:rsidRDefault="00990B31">
            <w:pPr>
              <w:rPr>
                <w:rPrChange w:id="3400" w:author="CARB" w:date="2023-12-19T12:12:00Z">
                  <w:rPr>
                    <w:color w:val="000000"/>
                    <w:sz w:val="20"/>
                  </w:rPr>
                </w:rPrChange>
              </w:rPr>
              <w:pPrChange w:id="3401" w:author="CARB" w:date="2023-12-19T12:12:00Z">
                <w:pPr>
                  <w:autoSpaceDE w:val="0"/>
                  <w:autoSpaceDN w:val="0"/>
                  <w:adjustRightInd w:val="0"/>
                  <w:spacing w:after="0"/>
                </w:pPr>
              </w:pPrChange>
            </w:pPr>
            <w:r w:rsidRPr="00F62DE5">
              <w:rPr>
                <w:sz w:val="20"/>
                <w:rPrChange w:id="3402" w:author="CARB" w:date="2023-12-19T12:12:00Z">
                  <w:rPr>
                    <w:color w:val="000000"/>
                    <w:sz w:val="20"/>
                  </w:rPr>
                </w:rPrChange>
              </w:rPr>
              <w:t>Dairy Manure</w:t>
            </w:r>
            <w:ins w:id="3403" w:author="CARB" w:date="2023-12-19T12:12:00Z">
              <w:r w:rsidRPr="00F62DE5">
                <w:rPr>
                  <w:rFonts w:eastAsia="Arial" w:cs="Arial"/>
                  <w:sz w:val="20"/>
                  <w:szCs w:val="20"/>
                </w:rPr>
                <w:t xml:space="preserve"> and Swine Manure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3404" w:author="CARB" w:date="2023-12-19T12:12:00Z">
              <w:tcPr>
                <w:tcW w:w="1352" w:type="pct"/>
                <w:tcBorders>
                  <w:top w:val="single" w:sz="12" w:space="0" w:color="auto"/>
                  <w:left w:val="single" w:sz="6" w:space="0" w:color="auto"/>
                  <w:bottom w:val="single" w:sz="12" w:space="0" w:color="auto"/>
                  <w:right w:val="single" w:sz="6" w:space="0" w:color="auto"/>
                </w:tcBorders>
                <w:vAlign w:val="center"/>
              </w:tcPr>
            </w:tcPrChange>
          </w:tcPr>
          <w:p w14:paraId="1B19EFCA" w14:textId="77777777" w:rsidR="00990B31" w:rsidRPr="00502504" w:rsidRDefault="00990B31">
            <w:pPr>
              <w:rPr>
                <w:rPrChange w:id="3405" w:author="CARB" w:date="2023-12-19T12:12:00Z">
                  <w:rPr>
                    <w:color w:val="000000"/>
                    <w:sz w:val="20"/>
                  </w:rPr>
                </w:rPrChange>
              </w:rPr>
              <w:pPrChange w:id="3406" w:author="CARB" w:date="2023-12-19T12:12:00Z">
                <w:pPr>
                  <w:autoSpaceDE w:val="0"/>
                  <w:autoSpaceDN w:val="0"/>
                  <w:adjustRightInd w:val="0"/>
                  <w:spacing w:after="0"/>
                </w:pPr>
              </w:pPrChange>
            </w:pPr>
            <w:r w:rsidRPr="00F62DE5">
              <w:rPr>
                <w:sz w:val="20"/>
                <w:rPrChange w:id="3407" w:author="CARB" w:date="2023-12-19T12:12:00Z">
                  <w:rPr>
                    <w:color w:val="000000"/>
                    <w:sz w:val="20"/>
                  </w:rPr>
                </w:rPrChange>
              </w:rPr>
              <w:t>Grid electricity</w:t>
            </w:r>
            <w:ins w:id="3408" w:author="CARB" w:date="2023-12-19T12:12:00Z">
              <w:r w:rsidRPr="00F62DE5">
                <w:rPr>
                  <w:rFonts w:eastAsia="Arial" w:cs="Arial"/>
                  <w:sz w:val="20"/>
                  <w:szCs w:val="20"/>
                </w:rPr>
                <w:t>/solar and wind electricity</w:t>
              </w:r>
            </w:ins>
            <w:r w:rsidRPr="00F62DE5">
              <w:rPr>
                <w:sz w:val="20"/>
                <w:rPrChange w:id="3409" w:author="CARB" w:date="2023-12-19T12:12:00Z">
                  <w:rPr>
                    <w:color w:val="000000"/>
                    <w:sz w:val="20"/>
                  </w:rPr>
                </w:rPrChange>
              </w:rPr>
              <w:t>, natural gas, and/or parasitic load</w:t>
            </w:r>
            <w:ins w:id="3410" w:author="CARB" w:date="2023-12-19T12:12:00Z">
              <w:r w:rsidRPr="00F62DE5">
                <w:rPr>
                  <w:rFonts w:eastAsia="Arial" w:cs="Arial"/>
                  <w:sz w:val="20"/>
                  <w:szCs w:val="20"/>
                </w:rPr>
                <w:t xml:space="preserve">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Change w:id="3411" w:author="CARB" w:date="2023-12-19T12:12:00Z">
              <w:tcPr>
                <w:tcW w:w="866" w:type="pct"/>
                <w:gridSpan w:val="3"/>
                <w:tcBorders>
                  <w:top w:val="single" w:sz="12" w:space="0" w:color="auto"/>
                  <w:left w:val="single" w:sz="6" w:space="0" w:color="auto"/>
                  <w:bottom w:val="single" w:sz="12" w:space="0" w:color="auto"/>
                  <w:right w:val="double" w:sz="6" w:space="0" w:color="auto"/>
                </w:tcBorders>
                <w:tcMar>
                  <w:left w:w="115" w:type="dxa"/>
                  <w:right w:w="360" w:type="dxa"/>
                </w:tcMar>
                <w:vAlign w:val="center"/>
              </w:tcPr>
            </w:tcPrChange>
          </w:tcPr>
          <w:p w14:paraId="4D10CA49" w14:textId="77777777" w:rsidR="00990B31" w:rsidRPr="00502504" w:rsidRDefault="00990B31">
            <w:pPr>
              <w:jc w:val="center"/>
              <w:rPr>
                <w:rPrChange w:id="3412" w:author="CARB" w:date="2023-12-19T12:12:00Z">
                  <w:rPr>
                    <w:color w:val="000000"/>
                    <w:sz w:val="20"/>
                  </w:rPr>
                </w:rPrChange>
              </w:rPr>
              <w:pPrChange w:id="3413" w:author="CARB" w:date="2023-12-19T12:12:00Z">
                <w:pPr>
                  <w:autoSpaceDE w:val="0"/>
                  <w:autoSpaceDN w:val="0"/>
                  <w:adjustRightInd w:val="0"/>
                  <w:spacing w:after="0"/>
                  <w:jc w:val="center"/>
                </w:pPr>
              </w:pPrChange>
            </w:pPr>
            <w:r w:rsidRPr="00F62DE5">
              <w:rPr>
                <w:sz w:val="20"/>
                <w:rPrChange w:id="3414" w:author="CARB" w:date="2023-12-19T12:12:00Z">
                  <w:rPr>
                    <w:color w:val="000000"/>
                    <w:sz w:val="20"/>
                  </w:rPr>
                </w:rPrChange>
              </w:rPr>
              <w:t>-150</w:t>
            </w:r>
            <w:ins w:id="3415" w:author="CARB" w:date="2023-12-19T12:12:00Z">
              <w:r w:rsidRPr="00F62DE5">
                <w:rPr>
                  <w:rFonts w:eastAsia="Arial" w:cs="Arial"/>
                  <w:sz w:val="20"/>
                  <w:szCs w:val="20"/>
                </w:rPr>
                <w:t xml:space="preserve"> </w:t>
              </w:r>
            </w:ins>
          </w:p>
        </w:tc>
      </w:tr>
      <w:tr w:rsidR="00EE6A79" w:rsidRPr="00194A2C" w14:paraId="78B1ED7C" w14:textId="77777777" w:rsidTr="00F62DE5">
        <w:trPr>
          <w:trHeight w:val="1245"/>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7E358E8" w14:textId="77777777" w:rsidR="00990B31" w:rsidRPr="00F62DE5" w:rsidRDefault="00990B31">
            <w:pPr>
              <w:rPr>
                <w:sz w:val="20"/>
                <w:rPrChange w:id="3416" w:author="CARB" w:date="2023-12-19T12:12:00Z">
                  <w:rPr>
                    <w:color w:val="000000"/>
                    <w:sz w:val="20"/>
                  </w:rPr>
                </w:rPrChange>
              </w:rPr>
              <w:pPrChange w:id="3417" w:author="CARB" w:date="2023-12-19T12:12:00Z">
                <w:pPr>
                  <w:autoSpaceDE w:val="0"/>
                  <w:autoSpaceDN w:val="0"/>
                  <w:adjustRightInd w:val="0"/>
                  <w:spacing w:after="0"/>
                </w:pPr>
              </w:pPrChange>
            </w:pPr>
            <w:r w:rsidRPr="00F62DE5">
              <w:rPr>
                <w:sz w:val="20"/>
                <w:rPrChange w:id="3418" w:author="CARB" w:date="2023-12-19T12:12:00Z">
                  <w:rPr>
                    <w:color w:val="000000"/>
                    <w:sz w:val="20"/>
                  </w:rPr>
                </w:rPrChange>
              </w:rPr>
              <w:t>Hydrogen</w:t>
            </w:r>
            <w:ins w:id="3419" w:author="CARB" w:date="2023-12-19T12:12:00Z">
              <w:r w:rsidRPr="00F62DE5">
                <w:rPr>
                  <w:rFonts w:eastAsia="Arial" w:cs="Arial"/>
                  <w:sz w:val="20"/>
                  <w:szCs w:val="20"/>
                </w:rPr>
                <w:t xml:space="preserve"> (compressed or liquefied)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7D682A5" w14:textId="43647A90" w:rsidR="00990B31" w:rsidRPr="00502504" w:rsidRDefault="004E2873">
            <w:pPr>
              <w:rPr>
                <w:rPrChange w:id="3420" w:author="CARB" w:date="2023-12-19T12:12:00Z">
                  <w:rPr>
                    <w:color w:val="000000"/>
                    <w:sz w:val="20"/>
                  </w:rPr>
                </w:rPrChange>
              </w:rPr>
              <w:pPrChange w:id="3421" w:author="CARB" w:date="2023-12-19T12:12:00Z">
                <w:pPr>
                  <w:autoSpaceDE w:val="0"/>
                  <w:autoSpaceDN w:val="0"/>
                  <w:adjustRightInd w:val="0"/>
                  <w:spacing w:after="0"/>
                </w:pPr>
              </w:pPrChange>
            </w:pPr>
            <w:del w:id="3422" w:author="CARB" w:date="2023-12-19T12:12:00Z">
              <w:r w:rsidRPr="00E57B53">
                <w:rPr>
                  <w:rFonts w:eastAsiaTheme="minorEastAsia" w:cs="Arial"/>
                  <w:color w:val="000000"/>
                  <w:sz w:val="20"/>
                  <w:szCs w:val="24"/>
                </w:rPr>
                <w:delText>Centralized SMR of fossil LNG</w:delText>
              </w:r>
            </w:del>
            <w:ins w:id="3423" w:author="CARB" w:date="2023-12-19T12:12:00Z">
              <w:r w:rsidR="00990B31" w:rsidRPr="00F62DE5">
                <w:rPr>
                  <w:rFonts w:eastAsia="Arial" w:cs="Arial"/>
                  <w:sz w:val="20"/>
                  <w:szCs w:val="20"/>
                </w:rPr>
                <w:t xml:space="preserve">Natural gas and Biomethane not derived from Dairy and Swine Manure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B5E968F" w14:textId="0EE82F87" w:rsidR="00990B31" w:rsidRPr="00502504" w:rsidRDefault="00990B31">
            <w:pPr>
              <w:rPr>
                <w:rPrChange w:id="3424" w:author="CARB" w:date="2023-12-19T12:12:00Z">
                  <w:rPr>
                    <w:color w:val="000000"/>
                    <w:sz w:val="20"/>
                  </w:rPr>
                </w:rPrChange>
              </w:rPr>
              <w:pPrChange w:id="3425" w:author="CARB" w:date="2023-12-19T12:12:00Z">
                <w:pPr>
                  <w:autoSpaceDE w:val="0"/>
                  <w:autoSpaceDN w:val="0"/>
                  <w:adjustRightInd w:val="0"/>
                  <w:spacing w:after="0"/>
                </w:pPr>
              </w:pPrChange>
            </w:pPr>
            <w:r w:rsidRPr="00F62DE5">
              <w:rPr>
                <w:sz w:val="20"/>
                <w:rPrChange w:id="3426" w:author="CARB" w:date="2023-12-19T12:12:00Z">
                  <w:rPr>
                    <w:color w:val="000000"/>
                    <w:sz w:val="20"/>
                  </w:rPr>
                </w:rPrChange>
              </w:rPr>
              <w:t>Grid electricity</w:t>
            </w:r>
            <w:del w:id="3427" w:author="CARB" w:date="2023-12-19T12:12:00Z">
              <w:r w:rsidR="004E2873" w:rsidRPr="00E57B53">
                <w:rPr>
                  <w:rFonts w:eastAsiaTheme="minorEastAsia" w:cs="Arial"/>
                  <w:color w:val="000000"/>
                  <w:sz w:val="20"/>
                  <w:szCs w:val="24"/>
                </w:rPr>
                <w:delText>,</w:delText>
              </w:r>
            </w:del>
            <w:ins w:id="3428" w:author="CARB" w:date="2023-12-19T12:12:00Z">
              <w:r w:rsidRPr="00F62DE5">
                <w:rPr>
                  <w:rFonts w:eastAsia="Arial" w:cs="Arial"/>
                  <w:sz w:val="20"/>
                  <w:szCs w:val="20"/>
                </w:rPr>
                <w:t>/solar and wind electricity, and</w:t>
              </w:r>
            </w:ins>
            <w:r w:rsidRPr="00F62DE5">
              <w:rPr>
                <w:sz w:val="20"/>
                <w:rPrChange w:id="3429" w:author="CARB" w:date="2023-12-19T12:12:00Z">
                  <w:rPr>
                    <w:color w:val="000000"/>
                    <w:sz w:val="20"/>
                  </w:rPr>
                </w:rPrChange>
              </w:rPr>
              <w:t xml:space="preserve"> natural gas </w:t>
            </w:r>
            <w:del w:id="3430" w:author="CARB" w:date="2023-12-19T12:12:00Z">
              <w:r w:rsidR="004E2873" w:rsidRPr="00E57B53">
                <w:rPr>
                  <w:rFonts w:eastAsiaTheme="minorEastAsia" w:cs="Arial"/>
                  <w:color w:val="000000"/>
                  <w:sz w:val="20"/>
                  <w:szCs w:val="24"/>
                </w:rPr>
                <w:delText>and/</w:delText>
              </w:r>
            </w:del>
            <w:ins w:id="3431" w:author="CARB" w:date="2023-12-19T12:12:00Z">
              <w:r w:rsidRPr="00F62DE5">
                <w:rPr>
                  <w:rFonts w:eastAsia="Arial" w:cs="Arial"/>
                  <w:sz w:val="20"/>
                  <w:szCs w:val="20"/>
                </w:rPr>
                <w:t xml:space="preserve">with gaseous hydrogen transport distance of less than 500 miles </w:t>
              </w:r>
            </w:ins>
            <w:r w:rsidRPr="00F62DE5">
              <w:rPr>
                <w:sz w:val="20"/>
                <w:rPrChange w:id="3432" w:author="CARB" w:date="2023-12-19T12:12:00Z">
                  <w:rPr>
                    <w:color w:val="000000"/>
                    <w:sz w:val="20"/>
                  </w:rPr>
                </w:rPrChange>
              </w:rPr>
              <w:t xml:space="preserve">or </w:t>
            </w:r>
            <w:del w:id="3433" w:author="CARB" w:date="2023-12-19T12:12:00Z">
              <w:r w:rsidR="004E2873" w:rsidRPr="00E57B53">
                <w:rPr>
                  <w:rFonts w:eastAsiaTheme="minorEastAsia" w:cs="Arial"/>
                  <w:color w:val="000000"/>
                  <w:sz w:val="20"/>
                  <w:szCs w:val="24"/>
                </w:rPr>
                <w:delText>renewables</w:delText>
              </w:r>
            </w:del>
            <w:ins w:id="3434" w:author="CARB" w:date="2023-12-19T12:12:00Z">
              <w:r w:rsidRPr="00F62DE5">
                <w:rPr>
                  <w:rFonts w:eastAsia="Arial" w:cs="Arial"/>
                  <w:sz w:val="20"/>
                  <w:szCs w:val="20"/>
                </w:rPr>
                <w:t xml:space="preserve">liquid hydrogen transport distance of less than 2,000 miles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6C2C2A5" w14:textId="7C741688" w:rsidR="00990B31" w:rsidRPr="00502504" w:rsidRDefault="00990B31">
            <w:pPr>
              <w:jc w:val="center"/>
              <w:rPr>
                <w:rPrChange w:id="3435" w:author="CARB" w:date="2023-12-19T12:12:00Z">
                  <w:rPr>
                    <w:color w:val="000000"/>
                    <w:sz w:val="20"/>
                  </w:rPr>
                </w:rPrChange>
              </w:rPr>
              <w:pPrChange w:id="3436" w:author="CARB" w:date="2023-12-19T12:12:00Z">
                <w:pPr>
                  <w:autoSpaceDE w:val="0"/>
                  <w:autoSpaceDN w:val="0"/>
                  <w:adjustRightInd w:val="0"/>
                  <w:spacing w:after="0"/>
                  <w:jc w:val="center"/>
                </w:pPr>
              </w:pPrChange>
            </w:pPr>
            <w:r w:rsidRPr="00F62DE5">
              <w:rPr>
                <w:sz w:val="20"/>
                <w:rPrChange w:id="3437" w:author="CARB" w:date="2023-12-19T12:12:00Z">
                  <w:rPr>
                    <w:color w:val="000000"/>
                    <w:sz w:val="20"/>
                  </w:rPr>
                </w:rPrChange>
              </w:rPr>
              <w:t>1</w:t>
            </w:r>
            <w:del w:id="3438" w:author="CARB" w:date="2023-12-19T12:12:00Z">
              <w:r w:rsidR="004E2873" w:rsidRPr="00E57B53">
                <w:rPr>
                  <w:rFonts w:eastAsiaTheme="minorEastAsia" w:cs="Arial"/>
                  <w:color w:val="000000"/>
                  <w:sz w:val="20"/>
                  <w:szCs w:val="24"/>
                </w:rPr>
                <w:delText>8</w:delText>
              </w:r>
            </w:del>
            <w:ins w:id="3439" w:author="CARB" w:date="2023-12-19T12:12:00Z">
              <w:r w:rsidRPr="00F62DE5">
                <w:rPr>
                  <w:rFonts w:eastAsia="Arial" w:cs="Arial"/>
                  <w:sz w:val="20"/>
                  <w:szCs w:val="20"/>
                </w:rPr>
                <w:t>9</w:t>
              </w:r>
            </w:ins>
            <w:r w:rsidRPr="00F62DE5">
              <w:rPr>
                <w:sz w:val="20"/>
                <w:rPrChange w:id="3440" w:author="CARB" w:date="2023-12-19T12:12:00Z">
                  <w:rPr>
                    <w:color w:val="000000"/>
                    <w:sz w:val="20"/>
                  </w:rPr>
                </w:rPrChange>
              </w:rPr>
              <w:t>5</w:t>
            </w:r>
            <w:ins w:id="3441" w:author="CARB" w:date="2023-12-19T12:12:00Z">
              <w:r w:rsidRPr="00F62DE5">
                <w:rPr>
                  <w:rFonts w:eastAsia="Arial" w:cs="Arial"/>
                  <w:sz w:val="20"/>
                  <w:szCs w:val="20"/>
                </w:rPr>
                <w:t xml:space="preserve"> </w:t>
              </w:r>
            </w:ins>
          </w:p>
        </w:tc>
      </w:tr>
      <w:tr w:rsidR="00990B31" w:rsidRPr="00194A2C" w14:paraId="216342C4" w14:textId="77777777" w:rsidTr="00F62DE5">
        <w:trPr>
          <w:trHeight w:val="1425"/>
          <w:ins w:id="3442" w:author="CARB" w:date="2023-12-19T12:12:00Z"/>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CF09B11" w14:textId="77777777" w:rsidR="00990B31" w:rsidRPr="00F62DE5" w:rsidRDefault="00990B31">
            <w:pPr>
              <w:rPr>
                <w:ins w:id="3443" w:author="CARB" w:date="2023-12-19T12:12:00Z"/>
                <w:sz w:val="20"/>
                <w:szCs w:val="20"/>
              </w:rPr>
            </w:pPr>
            <w:ins w:id="3444" w:author="CARB" w:date="2023-12-19T12:12:00Z">
              <w:r w:rsidRPr="00F62DE5">
                <w:rPr>
                  <w:rFonts w:eastAsia="Arial" w:cs="Arial"/>
                  <w:sz w:val="20"/>
                  <w:szCs w:val="20"/>
                </w:rPr>
                <w:t xml:space="preserve">Hydrogen (compressed or liquefied)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579C01B" w14:textId="77777777" w:rsidR="00990B31" w:rsidRPr="00502504" w:rsidRDefault="00990B31">
            <w:pPr>
              <w:rPr>
                <w:ins w:id="3445" w:author="CARB" w:date="2023-12-19T12:12:00Z"/>
              </w:rPr>
            </w:pPr>
            <w:ins w:id="3446" w:author="CARB" w:date="2023-12-19T12:12:00Z">
              <w:r w:rsidRPr="00F62DE5">
                <w:rPr>
                  <w:rFonts w:eastAsia="Arial" w:cs="Arial"/>
                  <w:sz w:val="20"/>
                  <w:szCs w:val="20"/>
                </w:rPr>
                <w:t xml:space="preserve">Biomethane from Dairy and Swine Manure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ACB98FB" w14:textId="77777777" w:rsidR="00990B31" w:rsidRPr="00502504" w:rsidRDefault="00990B31">
            <w:pPr>
              <w:rPr>
                <w:ins w:id="3447" w:author="CARB" w:date="2023-12-19T12:12:00Z"/>
              </w:rPr>
            </w:pPr>
            <w:ins w:id="3448" w:author="CARB" w:date="2023-12-19T12:12:00Z">
              <w:r w:rsidRPr="00F62DE5">
                <w:rPr>
                  <w:rFonts w:eastAsia="Arial" w:cs="Arial"/>
                  <w:sz w:val="20"/>
                  <w:szCs w:val="20"/>
                </w:rPr>
                <w:t xml:space="preserve">Grid electricity/solar and wind electricity and natural gas with gaseous hydrogen transport distance of less than 500 miles or liquid hydrogen transport distance of less than 2,000 miles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FB8D8D4" w14:textId="77777777" w:rsidR="00990B31" w:rsidRPr="00502504" w:rsidRDefault="00990B31" w:rsidP="00F62DE5">
            <w:pPr>
              <w:jc w:val="center"/>
              <w:rPr>
                <w:ins w:id="3449" w:author="CARB" w:date="2023-12-19T12:12:00Z"/>
              </w:rPr>
            </w:pPr>
            <w:ins w:id="3450" w:author="CARB" w:date="2023-12-19T12:12:00Z">
              <w:r w:rsidRPr="00F62DE5">
                <w:rPr>
                  <w:rFonts w:eastAsia="Arial" w:cs="Arial"/>
                  <w:sz w:val="20"/>
                  <w:szCs w:val="20"/>
                </w:rPr>
                <w:t xml:space="preserve">40 </w:t>
              </w:r>
            </w:ins>
          </w:p>
        </w:tc>
      </w:tr>
      <w:tr w:rsidR="00990B31" w:rsidRPr="00194A2C" w14:paraId="6F73D03D" w14:textId="77777777" w:rsidTr="00F62DE5">
        <w:trPr>
          <w:trHeight w:val="1425"/>
          <w:ins w:id="3451" w:author="CARB" w:date="2023-12-19T12:12:00Z"/>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8051584" w14:textId="77777777" w:rsidR="00990B31" w:rsidRPr="00F62DE5" w:rsidRDefault="00990B31">
            <w:pPr>
              <w:rPr>
                <w:ins w:id="3452" w:author="CARB" w:date="2023-12-19T12:12:00Z"/>
                <w:sz w:val="20"/>
                <w:szCs w:val="20"/>
              </w:rPr>
            </w:pPr>
            <w:ins w:id="3453" w:author="CARB" w:date="2023-12-19T12:12:00Z">
              <w:r w:rsidRPr="00F62DE5">
                <w:rPr>
                  <w:rFonts w:eastAsia="Arial" w:cs="Arial"/>
                  <w:sz w:val="20"/>
                  <w:szCs w:val="20"/>
                </w:rPr>
                <w:t xml:space="preserve">Hydrogen (compressed or liquefied)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617719F" w14:textId="77777777" w:rsidR="00990B31" w:rsidRPr="00502504" w:rsidRDefault="00990B31">
            <w:pPr>
              <w:rPr>
                <w:ins w:id="3454" w:author="CARB" w:date="2023-12-19T12:12:00Z"/>
              </w:rPr>
            </w:pPr>
            <w:ins w:id="3455" w:author="CARB" w:date="2023-12-19T12:12:00Z">
              <w:r w:rsidRPr="00F62DE5">
                <w:rPr>
                  <w:rFonts w:eastAsia="Arial" w:cs="Arial"/>
                  <w:sz w:val="20"/>
                  <w:szCs w:val="20"/>
                </w:rPr>
                <w:t xml:space="preserve">Biomethane from Non-Dairy and Swine Manure Source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C6EC696" w14:textId="77777777" w:rsidR="00990B31" w:rsidRPr="00502504" w:rsidRDefault="00990B31">
            <w:pPr>
              <w:rPr>
                <w:ins w:id="3456" w:author="CARB" w:date="2023-12-19T12:12:00Z"/>
              </w:rPr>
            </w:pPr>
            <w:ins w:id="3457" w:author="CARB" w:date="2023-12-19T12:12:00Z">
              <w:r w:rsidRPr="00F62DE5">
                <w:rPr>
                  <w:rFonts w:eastAsia="Arial" w:cs="Arial"/>
                  <w:sz w:val="20"/>
                  <w:szCs w:val="20"/>
                </w:rPr>
                <w:t xml:space="preserve">Grid electricity/solar and wind electricity and natural gas with gaseous hydrogen transport distance of less than 500 miles or liquid hydrogen transport distance of less than 2,000 miles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0C56300" w14:textId="77777777" w:rsidR="00990B31" w:rsidRPr="00502504" w:rsidRDefault="00990B31" w:rsidP="00F62DE5">
            <w:pPr>
              <w:jc w:val="center"/>
              <w:rPr>
                <w:ins w:id="3458" w:author="CARB" w:date="2023-12-19T12:12:00Z"/>
              </w:rPr>
            </w:pPr>
            <w:ins w:id="3459" w:author="CARB" w:date="2023-12-19T12:12:00Z">
              <w:r w:rsidRPr="00F62DE5">
                <w:rPr>
                  <w:rFonts w:eastAsia="Arial" w:cs="Arial"/>
                  <w:sz w:val="20"/>
                  <w:szCs w:val="20"/>
                </w:rPr>
                <w:t xml:space="preserve">175 </w:t>
              </w:r>
            </w:ins>
          </w:p>
        </w:tc>
      </w:tr>
      <w:tr w:rsidR="00990B31" w:rsidRPr="00194A2C" w14:paraId="657AB933" w14:textId="77777777" w:rsidTr="00F62DE5">
        <w:trPr>
          <w:trHeight w:val="1095"/>
          <w:ins w:id="3460" w:author="CARB" w:date="2023-12-19T12:12:00Z"/>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9089AD0" w14:textId="77777777" w:rsidR="00990B31" w:rsidRPr="00F62DE5" w:rsidRDefault="00990B31">
            <w:pPr>
              <w:rPr>
                <w:ins w:id="3461" w:author="CARB" w:date="2023-12-19T12:12:00Z"/>
                <w:sz w:val="20"/>
                <w:szCs w:val="20"/>
              </w:rPr>
            </w:pPr>
            <w:ins w:id="3462" w:author="CARB" w:date="2023-12-19T12:12:00Z">
              <w:r w:rsidRPr="00F62DE5">
                <w:rPr>
                  <w:rFonts w:eastAsia="Arial" w:cs="Arial"/>
                  <w:sz w:val="20"/>
                  <w:szCs w:val="20"/>
                </w:rPr>
                <w:t xml:space="preserve">Hydrogen (compressed or liquefied)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A27F1B4" w14:textId="087479B7" w:rsidR="00990B31" w:rsidRPr="00502504" w:rsidRDefault="00990B31">
            <w:pPr>
              <w:rPr>
                <w:ins w:id="3463" w:author="CARB" w:date="2023-12-19T12:12:00Z"/>
              </w:rPr>
            </w:pPr>
            <w:ins w:id="3464" w:author="CARB" w:date="2023-12-19T12:12:00Z">
              <w:r w:rsidRPr="00F62DE5">
                <w:rPr>
                  <w:rFonts w:eastAsia="Arial" w:cs="Arial"/>
                  <w:sz w:val="20"/>
                  <w:szCs w:val="20"/>
                </w:rPr>
                <w:t xml:space="preserve">Electrolysis of Water using zero-CI </w:t>
              </w:r>
              <w:r w:rsidR="50C03ABB" w:rsidRPr="13926852">
                <w:rPr>
                  <w:rFonts w:eastAsia="Arial" w:cs="Arial"/>
                  <w:sz w:val="20"/>
                  <w:szCs w:val="20"/>
                </w:rPr>
                <w:t xml:space="preserve">or Negative-CI </w:t>
              </w:r>
              <w:r w:rsidRPr="00F62DE5">
                <w:rPr>
                  <w:rFonts w:eastAsia="Arial" w:cs="Arial"/>
                  <w:sz w:val="20"/>
                  <w:szCs w:val="20"/>
                </w:rPr>
                <w:t xml:space="preserve">electricity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97085EC" w14:textId="77777777" w:rsidR="00990B31" w:rsidRPr="00502504" w:rsidRDefault="00990B31">
            <w:pPr>
              <w:rPr>
                <w:ins w:id="3465" w:author="CARB" w:date="2023-12-19T12:12:00Z"/>
              </w:rPr>
            </w:pPr>
            <w:ins w:id="3466" w:author="CARB" w:date="2023-12-19T12:12:00Z">
              <w:r w:rsidRPr="00F62DE5">
                <w:rPr>
                  <w:rFonts w:eastAsia="Arial" w:cs="Arial"/>
                  <w:sz w:val="20"/>
                  <w:szCs w:val="20"/>
                </w:rPr>
                <w:t xml:space="preserve">Gaseous hydrogen transport distance of less than 500 miles or liquid hydrogen transport distance of less than 2,000 miles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CCE680F" w14:textId="77777777" w:rsidR="00990B31" w:rsidRPr="00502504" w:rsidRDefault="00990B31" w:rsidP="00F62DE5">
            <w:pPr>
              <w:jc w:val="center"/>
              <w:rPr>
                <w:ins w:id="3467" w:author="CARB" w:date="2023-12-19T12:12:00Z"/>
              </w:rPr>
            </w:pPr>
            <w:ins w:id="3468" w:author="CARB" w:date="2023-12-19T12:12:00Z">
              <w:r w:rsidRPr="00F62DE5">
                <w:rPr>
                  <w:rFonts w:eastAsia="Arial" w:cs="Arial"/>
                  <w:sz w:val="20"/>
                  <w:szCs w:val="20"/>
                </w:rPr>
                <w:t xml:space="preserve">55 </w:t>
              </w:r>
            </w:ins>
          </w:p>
        </w:tc>
      </w:tr>
      <w:tr w:rsidR="00EE6A79" w:rsidRPr="00194A2C" w14:paraId="2A270B91" w14:textId="77777777" w:rsidTr="00F62DE5">
        <w:trPr>
          <w:trHeight w:val="495"/>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01FCABF" w14:textId="77777777" w:rsidR="00990B31" w:rsidRPr="00F62DE5" w:rsidRDefault="00990B31">
            <w:pPr>
              <w:rPr>
                <w:sz w:val="20"/>
                <w:rPrChange w:id="3469" w:author="CARB" w:date="2023-12-19T12:12:00Z">
                  <w:rPr>
                    <w:color w:val="000000"/>
                    <w:sz w:val="20"/>
                  </w:rPr>
                </w:rPrChange>
              </w:rPr>
              <w:pPrChange w:id="3470" w:author="CARB" w:date="2023-12-19T12:12:00Z">
                <w:pPr>
                  <w:autoSpaceDE w:val="0"/>
                  <w:autoSpaceDN w:val="0"/>
                  <w:adjustRightInd w:val="0"/>
                  <w:spacing w:after="0"/>
                </w:pPr>
              </w:pPrChange>
            </w:pPr>
            <w:r w:rsidRPr="00F62DE5">
              <w:rPr>
                <w:sz w:val="20"/>
                <w:rPrChange w:id="3471" w:author="CARB" w:date="2023-12-19T12:12:00Z">
                  <w:rPr>
                    <w:color w:val="000000"/>
                    <w:sz w:val="20"/>
                  </w:rPr>
                </w:rPrChange>
              </w:rPr>
              <w:t>Any gasoline substitute feedstock-fuel combination not identified above</w:t>
            </w:r>
            <w:ins w:id="3472" w:author="CARB" w:date="2023-12-19T12:12:00Z">
              <w:r w:rsidRPr="00F62DE5">
                <w:rPr>
                  <w:rFonts w:eastAsia="Arial" w:cs="Arial"/>
                  <w:sz w:val="20"/>
                  <w:szCs w:val="20"/>
                </w:rPr>
                <w:t xml:space="preserve">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EB1C678" w14:textId="77777777" w:rsidR="00990B31" w:rsidRPr="00502504" w:rsidRDefault="00990B31">
            <w:pPr>
              <w:rPr>
                <w:rPrChange w:id="3473" w:author="CARB" w:date="2023-12-19T12:12:00Z">
                  <w:rPr>
                    <w:strike/>
                    <w:color w:val="000000"/>
                    <w:sz w:val="20"/>
                  </w:rPr>
                </w:rPrChange>
              </w:rPr>
              <w:pPrChange w:id="3474" w:author="CARB" w:date="2023-12-19T12:12:00Z">
                <w:pPr>
                  <w:autoSpaceDE w:val="0"/>
                  <w:autoSpaceDN w:val="0"/>
                  <w:adjustRightInd w:val="0"/>
                  <w:spacing w:after="0"/>
                </w:pPr>
              </w:pPrChange>
            </w:pPr>
            <w:r w:rsidRPr="00F62DE5">
              <w:rPr>
                <w:sz w:val="20"/>
                <w:rPrChange w:id="3475" w:author="CARB" w:date="2023-12-19T12:12:00Z">
                  <w:rPr>
                    <w:color w:val="000000"/>
                    <w:sz w:val="20"/>
                  </w:rPr>
                </w:rPrChange>
              </w:rPr>
              <w:t>Any</w:t>
            </w:r>
            <w:ins w:id="3476" w:author="CARB" w:date="2023-12-19T12:12:00Z">
              <w:r w:rsidRPr="00F62DE5">
                <w:rPr>
                  <w:rFonts w:eastAsia="Arial" w:cs="Arial"/>
                  <w:sz w:val="20"/>
                  <w:szCs w:val="20"/>
                </w:rPr>
                <w:t xml:space="preserve">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517D592" w14:textId="77777777" w:rsidR="00990B31" w:rsidRPr="00502504" w:rsidRDefault="00990B31">
            <w:pPr>
              <w:rPr>
                <w:rPrChange w:id="3477" w:author="CARB" w:date="2023-12-19T12:12:00Z">
                  <w:rPr>
                    <w:color w:val="000000"/>
                    <w:sz w:val="20"/>
                  </w:rPr>
                </w:rPrChange>
              </w:rPr>
              <w:pPrChange w:id="3478" w:author="CARB" w:date="2023-12-19T12:12:00Z">
                <w:pPr>
                  <w:autoSpaceDE w:val="0"/>
                  <w:autoSpaceDN w:val="0"/>
                  <w:adjustRightInd w:val="0"/>
                  <w:spacing w:after="0"/>
                </w:pPr>
              </w:pPrChange>
            </w:pPr>
            <w:r w:rsidRPr="00F62DE5">
              <w:rPr>
                <w:sz w:val="20"/>
                <w:rPrChange w:id="3479" w:author="CARB" w:date="2023-12-19T12:12:00Z">
                  <w:rPr>
                    <w:color w:val="000000"/>
                    <w:sz w:val="20"/>
                  </w:rPr>
                </w:rPrChange>
              </w:rPr>
              <w:t>Any</w:t>
            </w:r>
            <w:ins w:id="3480" w:author="CARB" w:date="2023-12-19T12:12:00Z">
              <w:r w:rsidRPr="00F62DE5">
                <w:rPr>
                  <w:rFonts w:eastAsia="Arial" w:cs="Arial"/>
                  <w:sz w:val="20"/>
                  <w:szCs w:val="20"/>
                </w:rPr>
                <w:t xml:space="preserve">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E68EBB3" w14:textId="77777777" w:rsidR="00990B31" w:rsidRPr="00502504" w:rsidRDefault="00990B31">
            <w:pPr>
              <w:jc w:val="center"/>
              <w:rPr>
                <w:rPrChange w:id="3481" w:author="CARB" w:date="2023-12-19T12:12:00Z">
                  <w:rPr>
                    <w:strike/>
                    <w:color w:val="FFFFFF"/>
                    <w:sz w:val="20"/>
                  </w:rPr>
                </w:rPrChange>
              </w:rPr>
              <w:pPrChange w:id="3482" w:author="CARB" w:date="2023-12-19T12:12:00Z">
                <w:pPr>
                  <w:autoSpaceDE w:val="0"/>
                  <w:autoSpaceDN w:val="0"/>
                  <w:adjustRightInd w:val="0"/>
                  <w:spacing w:after="0"/>
                  <w:jc w:val="center"/>
                </w:pPr>
              </w:pPrChange>
            </w:pPr>
            <w:r w:rsidRPr="00F62DE5">
              <w:rPr>
                <w:rFonts w:eastAsia="Arial" w:cs="Arial"/>
                <w:sz w:val="20"/>
                <w:szCs w:val="20"/>
              </w:rPr>
              <w:t xml:space="preserve">Baseline (2010) CI value for </w:t>
            </w:r>
            <w:proofErr w:type="spellStart"/>
            <w:r w:rsidRPr="00F62DE5">
              <w:rPr>
                <w:rFonts w:eastAsia="Arial" w:cs="Arial"/>
                <w:sz w:val="20"/>
                <w:szCs w:val="20"/>
              </w:rPr>
              <w:t>CaRFG</w:t>
            </w:r>
            <w:proofErr w:type="spellEnd"/>
            <w:ins w:id="3483" w:author="CARB" w:date="2023-12-19T12:12:00Z">
              <w:r w:rsidRPr="00F62DE5">
                <w:rPr>
                  <w:rFonts w:eastAsia="Arial" w:cs="Arial"/>
                  <w:sz w:val="20"/>
                  <w:szCs w:val="20"/>
                </w:rPr>
                <w:t xml:space="preserve"> </w:t>
              </w:r>
            </w:ins>
          </w:p>
        </w:tc>
      </w:tr>
      <w:tr w:rsidR="00EE6A79" w:rsidRPr="00194A2C" w14:paraId="5D83EDE7" w14:textId="77777777" w:rsidTr="00F62DE5">
        <w:trPr>
          <w:trHeight w:val="645"/>
        </w:trPr>
        <w:tc>
          <w:tcPr>
            <w:tcW w:w="221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6F395D7" w14:textId="77777777" w:rsidR="00990B31" w:rsidRPr="00502504" w:rsidRDefault="00990B31">
            <w:pPr>
              <w:rPr>
                <w:rPrChange w:id="3484" w:author="CARB" w:date="2023-12-19T12:12:00Z">
                  <w:rPr>
                    <w:color w:val="000000"/>
                    <w:sz w:val="20"/>
                  </w:rPr>
                </w:rPrChange>
              </w:rPr>
              <w:pPrChange w:id="3485" w:author="CARB" w:date="2023-12-19T12:12:00Z">
                <w:pPr>
                  <w:autoSpaceDE w:val="0"/>
                  <w:autoSpaceDN w:val="0"/>
                  <w:adjustRightInd w:val="0"/>
                  <w:spacing w:after="0"/>
                </w:pPr>
              </w:pPrChange>
            </w:pPr>
            <w:r w:rsidRPr="00F62DE5">
              <w:rPr>
                <w:sz w:val="20"/>
                <w:rPrChange w:id="3486" w:author="CARB" w:date="2023-12-19T12:12:00Z">
                  <w:rPr>
                    <w:color w:val="000000"/>
                    <w:sz w:val="20"/>
                  </w:rPr>
                </w:rPrChange>
              </w:rPr>
              <w:t>Any diesel substitute feedstock-fuel combination not identified above</w:t>
            </w:r>
            <w:ins w:id="3487" w:author="CARB" w:date="2023-12-19T12:12:00Z">
              <w:r w:rsidRPr="00F62DE5">
                <w:rPr>
                  <w:rFonts w:eastAsia="Arial" w:cs="Arial"/>
                  <w:sz w:val="20"/>
                  <w:szCs w:val="20"/>
                </w:rPr>
                <w:t xml:space="preserve"> </w:t>
              </w:r>
            </w:ins>
          </w:p>
        </w:tc>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9C81C9E" w14:textId="77777777" w:rsidR="00990B31" w:rsidRPr="00502504" w:rsidRDefault="00990B31">
            <w:pPr>
              <w:rPr>
                <w:rPrChange w:id="3488" w:author="CARB" w:date="2023-12-19T12:12:00Z">
                  <w:rPr>
                    <w:color w:val="000000"/>
                    <w:sz w:val="20"/>
                  </w:rPr>
                </w:rPrChange>
              </w:rPr>
              <w:pPrChange w:id="3489" w:author="CARB" w:date="2023-12-19T12:12:00Z">
                <w:pPr>
                  <w:autoSpaceDE w:val="0"/>
                  <w:autoSpaceDN w:val="0"/>
                  <w:adjustRightInd w:val="0"/>
                  <w:spacing w:after="0"/>
                </w:pPr>
              </w:pPrChange>
            </w:pPr>
            <w:r w:rsidRPr="00F62DE5">
              <w:rPr>
                <w:sz w:val="20"/>
                <w:rPrChange w:id="3490" w:author="CARB" w:date="2023-12-19T12:12:00Z">
                  <w:rPr>
                    <w:color w:val="000000"/>
                    <w:sz w:val="20"/>
                  </w:rPr>
                </w:rPrChange>
              </w:rPr>
              <w:t>Any</w:t>
            </w:r>
            <w:ins w:id="3491" w:author="CARB" w:date="2023-12-19T12:12:00Z">
              <w:r w:rsidRPr="00F62DE5">
                <w:rPr>
                  <w:rFonts w:eastAsia="Arial" w:cs="Arial"/>
                  <w:sz w:val="20"/>
                  <w:szCs w:val="20"/>
                </w:rPr>
                <w:t xml:space="preserve"> </w:t>
              </w:r>
            </w:ins>
          </w:p>
        </w:tc>
        <w:tc>
          <w:tcPr>
            <w:tcW w:w="30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CFEA620" w14:textId="77777777" w:rsidR="00990B31" w:rsidRPr="00502504" w:rsidRDefault="00990B31">
            <w:pPr>
              <w:rPr>
                <w:rPrChange w:id="3492" w:author="CARB" w:date="2023-12-19T12:12:00Z">
                  <w:rPr>
                    <w:color w:val="000000"/>
                    <w:sz w:val="20"/>
                  </w:rPr>
                </w:rPrChange>
              </w:rPr>
              <w:pPrChange w:id="3493" w:author="CARB" w:date="2023-12-19T12:12:00Z">
                <w:pPr>
                  <w:autoSpaceDE w:val="0"/>
                  <w:autoSpaceDN w:val="0"/>
                  <w:adjustRightInd w:val="0"/>
                  <w:spacing w:after="0"/>
                </w:pPr>
              </w:pPrChange>
            </w:pPr>
            <w:r w:rsidRPr="00F62DE5">
              <w:rPr>
                <w:sz w:val="20"/>
                <w:rPrChange w:id="3494" w:author="CARB" w:date="2023-12-19T12:12:00Z">
                  <w:rPr>
                    <w:color w:val="000000"/>
                    <w:sz w:val="20"/>
                  </w:rPr>
                </w:rPrChange>
              </w:rPr>
              <w:t>Any</w:t>
            </w:r>
            <w:ins w:id="3495" w:author="CARB" w:date="2023-12-19T12:12:00Z">
              <w:r w:rsidRPr="00F62DE5">
                <w:rPr>
                  <w:rFonts w:eastAsia="Arial" w:cs="Arial"/>
                  <w:sz w:val="20"/>
                  <w:szCs w:val="20"/>
                </w:rPr>
                <w:t xml:space="preserve"> </w:t>
              </w:r>
            </w:ins>
          </w:p>
        </w:tc>
        <w:tc>
          <w:tcPr>
            <w:tcW w:w="14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037F376" w14:textId="77777777" w:rsidR="00990B31" w:rsidRPr="00502504" w:rsidRDefault="00990B31">
            <w:pPr>
              <w:jc w:val="center"/>
              <w:rPr>
                <w:rPrChange w:id="3496" w:author="CARB" w:date="2023-12-19T12:12:00Z">
                  <w:rPr>
                    <w:strike/>
                    <w:color w:val="000000"/>
                    <w:sz w:val="20"/>
                  </w:rPr>
                </w:rPrChange>
              </w:rPr>
              <w:pPrChange w:id="3497" w:author="CARB" w:date="2023-12-19T12:12:00Z">
                <w:pPr>
                  <w:autoSpaceDE w:val="0"/>
                  <w:autoSpaceDN w:val="0"/>
                  <w:adjustRightInd w:val="0"/>
                  <w:spacing w:after="0"/>
                  <w:jc w:val="center"/>
                </w:pPr>
              </w:pPrChange>
            </w:pPr>
            <w:r w:rsidRPr="00F62DE5">
              <w:rPr>
                <w:rFonts w:eastAsia="Arial" w:cs="Arial"/>
                <w:sz w:val="20"/>
                <w:szCs w:val="20"/>
              </w:rPr>
              <w:t>Baseline (2010) CI value for ULSD</w:t>
            </w:r>
          </w:p>
        </w:tc>
      </w:tr>
    </w:tbl>
    <w:p w14:paraId="294A904F" w14:textId="77777777" w:rsidR="00990B31" w:rsidRPr="00F62DE5" w:rsidRDefault="00990B31" w:rsidP="00990B31">
      <w:pPr>
        <w:rPr>
          <w:ins w:id="3498" w:author="CARB" w:date="2023-12-19T12:12:00Z"/>
        </w:rPr>
      </w:pPr>
    </w:p>
    <w:p w14:paraId="4012B6EF" w14:textId="77777777" w:rsidR="00990B31" w:rsidRPr="009F1BE9" w:rsidRDefault="00990B31" w:rsidP="00990B31">
      <w:pPr>
        <w:pStyle w:val="Heading2"/>
        <w:keepNext w:val="0"/>
        <w:keepLines w:val="0"/>
        <w:rPr>
          <w:rFonts w:eastAsia="Yu Gothic Light"/>
        </w:rPr>
      </w:pPr>
      <w:r w:rsidRPr="36AEDAC2">
        <w:rPr>
          <w:rFonts w:eastAsia="Yu Gothic Light"/>
          <w:i/>
          <w:iCs/>
        </w:rPr>
        <w:lastRenderedPageBreak/>
        <w:t>Provisional Pathways.</w:t>
      </w:r>
      <w:r w:rsidRPr="36AEDAC2">
        <w:rPr>
          <w:rFonts w:eastAsia="Yu Gothic Light"/>
        </w:rPr>
        <w:t xml:space="preserve"> As set forth in sections 95488.6(a) and 95488.7(a), LCFS fuel pathways are generally developed based on 24 months of operational data. The Executive Officer may consider Provisional pathway applications from 1) facilities that have been in operation for less than 24 months, or 2) existing facilities that can demonstrate a process change has been implemented, based on at least three months of operational data. Based on timely reports, the fuel reporting entity may generate credits or deficits using a </w:t>
      </w:r>
      <w:proofErr w:type="gramStart"/>
      <w:r w:rsidRPr="36AEDAC2">
        <w:rPr>
          <w:rFonts w:eastAsia="Yu Gothic Light"/>
        </w:rPr>
        <w:t>provisionally-certified</w:t>
      </w:r>
      <w:proofErr w:type="gramEnd"/>
      <w:r w:rsidRPr="36AEDAC2">
        <w:rPr>
          <w:rFonts w:eastAsia="Yu Gothic Light"/>
        </w:rPr>
        <w:t xml:space="preserve"> CI.</w:t>
      </w:r>
    </w:p>
    <w:p w14:paraId="2900B7BB" w14:textId="77777777" w:rsidR="00990B31" w:rsidRPr="009F1BE9" w:rsidRDefault="00990B31" w:rsidP="00990B31">
      <w:pPr>
        <w:pStyle w:val="Heading3"/>
        <w:keepNext w:val="0"/>
        <w:keepLines w:val="0"/>
        <w:rPr>
          <w:rFonts w:eastAsia="Yu Gothic Light"/>
        </w:rPr>
      </w:pPr>
      <w:r w:rsidRPr="004E2873">
        <w:rPr>
          <w:rFonts w:eastAsia="Yu Gothic Light"/>
          <w:i/>
          <w:iCs/>
        </w:rPr>
        <w:t>Application process.</w:t>
      </w:r>
      <w:r w:rsidRPr="009F1BE9">
        <w:rPr>
          <w:rFonts w:eastAsia="Yu Gothic Light"/>
        </w:rPr>
        <w:t xml:space="preserve"> Application requirements are the same as those for the applicable pathway classification, specified in sections 95488.6 and 95488.7 including validation of the data submitted in support of the provisional pathway application.</w:t>
      </w:r>
    </w:p>
    <w:p w14:paraId="1B9550A9" w14:textId="77777777" w:rsidR="00990B31" w:rsidRPr="009F1BE9" w:rsidRDefault="00990B31" w:rsidP="00990B31">
      <w:pPr>
        <w:pStyle w:val="Heading3"/>
        <w:keepNext w:val="0"/>
        <w:keepLines w:val="0"/>
        <w:rPr>
          <w:rFonts w:eastAsia="Yu Gothic Light"/>
        </w:rPr>
      </w:pPr>
      <w:r w:rsidRPr="004E2873">
        <w:rPr>
          <w:rFonts w:eastAsia="Yu Gothic Light"/>
          <w:i/>
          <w:iCs/>
        </w:rPr>
        <w:t>Verification schedule.</w:t>
      </w:r>
      <w:r w:rsidRPr="009F1BE9">
        <w:rPr>
          <w:rFonts w:eastAsia="Yu Gothic Light"/>
        </w:rPr>
        <w:t xml:space="preserve"> The certified pathway is subject to periodic verification as described in section 95500(b)(2) as applicable for the fuel pathway classification.</w:t>
      </w:r>
    </w:p>
    <w:p w14:paraId="0C9168B7" w14:textId="77777777" w:rsidR="009F1BE9" w:rsidRPr="009F1BE9" w:rsidRDefault="009F1BE9" w:rsidP="00F701A2">
      <w:pPr>
        <w:pStyle w:val="Heading3"/>
        <w:keepNext w:val="0"/>
        <w:keepLines w:val="0"/>
        <w:spacing w:line="259" w:lineRule="auto"/>
        <w:rPr>
          <w:del w:id="3499" w:author="CARB" w:date="2023-12-19T12:12:00Z"/>
          <w:rFonts w:eastAsia="Yu Gothic Light"/>
        </w:rPr>
      </w:pPr>
      <w:del w:id="3500" w:author="CARB" w:date="2023-12-19T12:12:00Z">
        <w:r w:rsidRPr="004E2873">
          <w:rPr>
            <w:rFonts w:eastAsia="Yu Gothic Light"/>
            <w:i/>
            <w:iCs/>
          </w:rPr>
          <w:delText>Adjusting CI and Credit Balance.</w:delText>
        </w:r>
        <w:r w:rsidRPr="009F1BE9">
          <w:rPr>
            <w:rFonts w:eastAsia="Yu Gothic Light"/>
          </w:rPr>
          <w:delText xml:space="preserve"> At any time during the 24 months following provisional certification, the Executive Officer may revise as appropriate the provisionally-certified CI. Until the Executive Officer has removed the provisional status pursuant to subsection (4) below, the Executive Officer may adjust the number of credits or reverse any credit in the fuel reporting entity's account using the provisional pathway without a hearing, notwithstanding the requirements of section 95495. At the end of the provisional period, the certified CI will be determined on the basis of 24 months of operational data.</w:delText>
        </w:r>
      </w:del>
    </w:p>
    <w:p w14:paraId="416AF5BE" w14:textId="77777777" w:rsidR="009F1BE9" w:rsidRPr="009F1BE9" w:rsidRDefault="009F1BE9" w:rsidP="00F701A2">
      <w:pPr>
        <w:pStyle w:val="Heading4"/>
        <w:keepNext w:val="0"/>
        <w:keepLines w:val="0"/>
        <w:spacing w:line="259" w:lineRule="auto"/>
        <w:rPr>
          <w:del w:id="3501" w:author="CARB" w:date="2023-12-19T12:12:00Z"/>
          <w:rFonts w:eastAsia="Yu Gothic Light"/>
        </w:rPr>
      </w:pPr>
      <w:del w:id="3502" w:author="CARB" w:date="2023-12-19T12:12:00Z">
        <w:r w:rsidRPr="009F1BE9">
          <w:rPr>
            <w:rFonts w:eastAsia="Yu Gothic Light"/>
          </w:rPr>
          <w:delText>If the verified operational CI is higher than the provisionally</w:delText>
        </w:r>
        <w:r w:rsidR="00B74D67">
          <w:rPr>
            <w:rFonts w:eastAsia="Yu Gothic Light"/>
          </w:rPr>
          <w:noBreakHyphen/>
        </w:r>
        <w:r w:rsidRPr="009F1BE9">
          <w:rPr>
            <w:rFonts w:eastAsia="Yu Gothic Light"/>
          </w:rPr>
          <w:delText>certified CI, the Executive Officer will replace the certified CI with the verified operational CI in the LRT-CBTS and will make any necessary credit adjustment in the fuel reporting entity's account using the provisional fuel pathway for reporting. Any credits generated using a provisionally-certified CI, across the entire period from original validation to completion of the periodic verification, are subject to adjustment.</w:delText>
        </w:r>
      </w:del>
    </w:p>
    <w:p w14:paraId="3F625BE1" w14:textId="77777777" w:rsidR="009F1BE9" w:rsidRPr="009F1BE9" w:rsidRDefault="009F1BE9" w:rsidP="00F701A2">
      <w:pPr>
        <w:pStyle w:val="Heading4"/>
        <w:keepNext w:val="0"/>
        <w:keepLines w:val="0"/>
        <w:spacing w:line="259" w:lineRule="auto"/>
        <w:rPr>
          <w:del w:id="3503" w:author="CARB" w:date="2023-12-19T12:12:00Z"/>
          <w:rFonts w:eastAsia="Yu Gothic Light"/>
        </w:rPr>
      </w:pPr>
      <w:del w:id="3504" w:author="CARB" w:date="2023-12-19T12:12:00Z">
        <w:r w:rsidRPr="009F1BE9">
          <w:rPr>
            <w:rFonts w:eastAsia="Yu Gothic Light"/>
          </w:rPr>
          <w:delText>If the verified operational CI is lower than the provisionally-certified CI, the Executive Officer will certify the pathway with the lower CI, adding a conservative margin of safety per section 95488.4(a) if the applicant so desires. The fuel reporting entity will not be eligible for any retroactive credit generation for any quarter for which the reporting deadline has passed, but the revised CI will be valid for future reporting periods.</w:delText>
        </w:r>
      </w:del>
    </w:p>
    <w:p w14:paraId="09B78189" w14:textId="77777777" w:rsidR="00990B31" w:rsidRPr="009F1BE9" w:rsidRDefault="00990B31" w:rsidP="00990B31">
      <w:pPr>
        <w:pStyle w:val="Heading3"/>
        <w:keepNext w:val="0"/>
        <w:keepLines w:val="0"/>
        <w:numPr>
          <w:numberingChange w:id="3505" w:author="CARB" w:date="2023-12-19T12:12:00Z" w:original="(%3:4:0:)"/>
        </w:numPr>
        <w:rPr>
          <w:rFonts w:eastAsia="Yu Gothic Light"/>
        </w:rPr>
      </w:pPr>
      <w:r w:rsidRPr="004E2873">
        <w:rPr>
          <w:rFonts w:eastAsia="Yu Gothic Light"/>
          <w:i/>
          <w:iCs/>
        </w:rPr>
        <w:lastRenderedPageBreak/>
        <w:t>Removal of provisional status.</w:t>
      </w:r>
      <w:r w:rsidRPr="009F1BE9">
        <w:rPr>
          <w:rFonts w:eastAsia="Yu Gothic Light"/>
        </w:rPr>
        <w:t xml:space="preserve"> Positive or qualified positive verification statements covering at least 24 months of operational data will result in the removal of the provisional status for the certified pathway.</w:t>
      </w:r>
    </w:p>
    <w:p w14:paraId="5FF11DF0" w14:textId="343E2C24" w:rsidR="00990B31" w:rsidRPr="009F1BE9" w:rsidRDefault="00990B31" w:rsidP="00990B31">
      <w:pPr>
        <w:pStyle w:val="Heading2"/>
        <w:keepNext w:val="0"/>
        <w:keepLines w:val="0"/>
        <w:rPr>
          <w:rFonts w:eastAsia="Yu Gothic Light"/>
        </w:rPr>
      </w:pPr>
      <w:r w:rsidRPr="36AEDAC2">
        <w:rPr>
          <w:rFonts w:eastAsia="Yu Gothic Light"/>
          <w:i/>
          <w:iCs/>
        </w:rPr>
        <w:t>Substitute Pathways for Reporting Exports and Other Transaction Types.</w:t>
      </w:r>
      <w:r w:rsidRPr="36AEDAC2">
        <w:rPr>
          <w:rFonts w:eastAsia="Yu Gothic Light"/>
        </w:rPr>
        <w:t xml:space="preserve"> If a fuel reporting entity is unable to determine the pathway for reporting a fuel transaction type listed in subsection (1) below, a Substitute pathway corresponding to the fuel type must be used for reporting. Substitute pathways have CI values based on weighted average CIs of that fuel in the prior year, and are provided on the LCFS </w:t>
      </w:r>
      <w:del w:id="3506" w:author="CARB" w:date="2023-12-19T12:12:00Z">
        <w:r w:rsidR="009F1BE9" w:rsidRPr="009F1BE9">
          <w:rPr>
            <w:rFonts w:eastAsia="Yu Gothic Light"/>
          </w:rPr>
          <w:delText>web site</w:delText>
        </w:r>
      </w:del>
      <w:ins w:id="3507" w:author="CARB" w:date="2023-12-19T12:12:00Z">
        <w:r w:rsidRPr="36AEDAC2">
          <w:rPr>
            <w:rFonts w:eastAsia="Yu Gothic Light"/>
          </w:rPr>
          <w:t>website</w:t>
        </w:r>
      </w:ins>
      <w:r w:rsidRPr="36AEDAC2">
        <w:rPr>
          <w:rFonts w:eastAsia="Yu Gothic Light"/>
        </w:rPr>
        <w:t>.</w:t>
      </w:r>
    </w:p>
    <w:p w14:paraId="401670BB" w14:textId="77777777" w:rsidR="00990B31" w:rsidRPr="009F1BE9" w:rsidRDefault="00990B31" w:rsidP="00990B31">
      <w:pPr>
        <w:pStyle w:val="Heading3"/>
        <w:keepNext w:val="0"/>
        <w:keepLines w:val="0"/>
        <w:rPr>
          <w:rFonts w:eastAsia="Yu Gothic Light"/>
        </w:rPr>
      </w:pPr>
      <w:r w:rsidRPr="009F1BE9">
        <w:rPr>
          <w:rFonts w:eastAsia="Yu Gothic Light"/>
        </w:rPr>
        <w:t>The Substitute pathways are only available in the LRT-CBTS for reporting the following transaction types:</w:t>
      </w:r>
    </w:p>
    <w:p w14:paraId="37EF8908" w14:textId="77777777" w:rsidR="00990B31" w:rsidRPr="009F1BE9" w:rsidRDefault="00990B31" w:rsidP="00990B31">
      <w:pPr>
        <w:pStyle w:val="Heading4"/>
        <w:keepNext w:val="0"/>
        <w:keepLines w:val="0"/>
        <w:rPr>
          <w:rFonts w:eastAsia="Yu Gothic Light"/>
        </w:rPr>
      </w:pPr>
      <w:r w:rsidRPr="009F1BE9">
        <w:rPr>
          <w:rFonts w:eastAsia="Yu Gothic Light"/>
        </w:rPr>
        <w:t>Sold without obligation</w:t>
      </w:r>
    </w:p>
    <w:p w14:paraId="7B68BC3D" w14:textId="77777777" w:rsidR="00990B31" w:rsidRPr="009F1BE9" w:rsidRDefault="00990B31" w:rsidP="00990B31">
      <w:pPr>
        <w:pStyle w:val="Heading4"/>
        <w:keepNext w:val="0"/>
        <w:keepLines w:val="0"/>
        <w:rPr>
          <w:rFonts w:eastAsia="Yu Gothic Light"/>
        </w:rPr>
      </w:pPr>
      <w:r w:rsidRPr="009F1BE9">
        <w:rPr>
          <w:rFonts w:eastAsia="Yu Gothic Light"/>
        </w:rPr>
        <w:t>Purchased without obligation</w:t>
      </w:r>
    </w:p>
    <w:p w14:paraId="7C0A632C" w14:textId="77777777" w:rsidR="00990B31" w:rsidRPr="009F1BE9" w:rsidRDefault="00990B31" w:rsidP="00990B31">
      <w:pPr>
        <w:pStyle w:val="Heading4"/>
        <w:keepNext w:val="0"/>
        <w:keepLines w:val="0"/>
        <w:rPr>
          <w:rFonts w:eastAsia="Yu Gothic Light"/>
        </w:rPr>
      </w:pPr>
      <w:r w:rsidRPr="009F1BE9">
        <w:rPr>
          <w:rFonts w:eastAsia="Yu Gothic Light"/>
        </w:rPr>
        <w:t>Export</w:t>
      </w:r>
    </w:p>
    <w:p w14:paraId="358B884B" w14:textId="77777777" w:rsidR="00990B31" w:rsidRPr="009F1BE9" w:rsidRDefault="00990B31" w:rsidP="00990B31">
      <w:pPr>
        <w:pStyle w:val="Heading4"/>
        <w:keepNext w:val="0"/>
        <w:keepLines w:val="0"/>
        <w:rPr>
          <w:rFonts w:eastAsia="Yu Gothic Light"/>
        </w:rPr>
      </w:pPr>
      <w:r w:rsidRPr="009F1BE9">
        <w:rPr>
          <w:rFonts w:eastAsia="Yu Gothic Light"/>
        </w:rPr>
        <w:t>Loss of inventory</w:t>
      </w:r>
    </w:p>
    <w:p w14:paraId="44F88215" w14:textId="77777777" w:rsidR="00990B31" w:rsidRPr="009F1BE9" w:rsidRDefault="00990B31" w:rsidP="00990B31">
      <w:pPr>
        <w:pStyle w:val="Heading4"/>
        <w:keepNext w:val="0"/>
        <w:keepLines w:val="0"/>
        <w:rPr>
          <w:rFonts w:eastAsia="Yu Gothic Light"/>
        </w:rPr>
      </w:pPr>
      <w:r w:rsidRPr="009F1BE9">
        <w:rPr>
          <w:rFonts w:eastAsia="Yu Gothic Light"/>
        </w:rPr>
        <w:t>Not used for transportation</w:t>
      </w:r>
    </w:p>
    <w:p w14:paraId="0CA33B7F" w14:textId="5030355F" w:rsidR="00990B31" w:rsidRPr="009F1BE9" w:rsidRDefault="00990B31" w:rsidP="00990B31">
      <w:pPr>
        <w:pStyle w:val="Heading3"/>
        <w:keepNext w:val="0"/>
        <w:keepLines w:val="0"/>
        <w:rPr>
          <w:rFonts w:eastAsia="Yu Gothic Light"/>
        </w:rPr>
      </w:pPr>
      <w:r w:rsidRPr="36AEDAC2">
        <w:rPr>
          <w:rFonts w:eastAsia="Yu Gothic Light"/>
        </w:rPr>
        <w:t xml:space="preserve">When using a Substitute pathway, the fuel reporting entity must use default Company ID and Facility ID values for reporting in the LRT-CBTS. These default values are provided on the LCFS </w:t>
      </w:r>
      <w:del w:id="3508" w:author="CARB" w:date="2023-12-19T12:12:00Z">
        <w:r w:rsidR="009F1BE9" w:rsidRPr="009F1BE9">
          <w:rPr>
            <w:rFonts w:eastAsia="Yu Gothic Light"/>
          </w:rPr>
          <w:delText>web site</w:delText>
        </w:r>
      </w:del>
      <w:ins w:id="3509" w:author="CARB" w:date="2023-12-19T12:12:00Z">
        <w:r w:rsidRPr="36AEDAC2">
          <w:rPr>
            <w:rFonts w:eastAsia="Yu Gothic Light"/>
          </w:rPr>
          <w:t>website</w:t>
        </w:r>
      </w:ins>
      <w:r w:rsidRPr="36AEDAC2">
        <w:rPr>
          <w:rFonts w:eastAsia="Yu Gothic Light"/>
        </w:rPr>
        <w:t>.</w:t>
      </w:r>
    </w:p>
    <w:p w14:paraId="6D2E1EC5" w14:textId="77777777" w:rsidR="00990B31" w:rsidRPr="009F1BE9" w:rsidRDefault="00990B31" w:rsidP="00990B31">
      <w:pPr>
        <w:pStyle w:val="Heading2"/>
        <w:keepNext w:val="0"/>
        <w:keepLines w:val="0"/>
        <w:rPr>
          <w:rFonts w:eastAsia="Yu Gothic Light"/>
        </w:rPr>
      </w:pPr>
      <w:r w:rsidRPr="00ED2015">
        <w:rPr>
          <w:rFonts w:eastAsia="Yu Gothic Light"/>
          <w:i/>
          <w:iCs/>
        </w:rPr>
        <w:t>Design-based Pathways.</w:t>
      </w:r>
      <w:r w:rsidRPr="009F1BE9">
        <w:rPr>
          <w:rFonts w:eastAsia="Yu Gothic Light"/>
        </w:rPr>
        <w:t xml:space="preserve"> As set forth in sections 95488.6(a) and 95488.7(a), LCFS fuel pathways are generally developed based on 24 months of operational data. However, in order to encourage the development of innovative fuel technologies, an applicant may submit a Design-based pathway application in the AFP for a fully engineered and designed facility with no operational data.</w:t>
      </w:r>
    </w:p>
    <w:p w14:paraId="1D5F6F25" w14:textId="647C649C" w:rsidR="00990B31" w:rsidRPr="009F1BE9" w:rsidRDefault="00990B31" w:rsidP="00990B31">
      <w:pPr>
        <w:pStyle w:val="Heading3"/>
        <w:keepNext w:val="0"/>
        <w:keepLines w:val="0"/>
        <w:rPr>
          <w:rFonts w:eastAsia="Yu Gothic Light"/>
        </w:rPr>
      </w:pPr>
      <w:r w:rsidRPr="009F1BE9">
        <w:rPr>
          <w:rFonts w:eastAsia="Yu Gothic Light"/>
        </w:rPr>
        <w:t>Applications for Design-based pathways must include a detailed life cycle analysis of the anticipated pathway performed using the</w:t>
      </w:r>
      <w:r>
        <w:rPr>
          <w:rFonts w:eastAsia="Yu Gothic Light"/>
        </w:rPr>
        <w:t xml:space="preserve"> CA-GREET</w:t>
      </w:r>
      <w:del w:id="3510" w:author="CARB" w:date="2023-12-19T12:12:00Z">
        <w:r w:rsidR="009F1BE9" w:rsidRPr="009F1BE9">
          <w:rPr>
            <w:rFonts w:eastAsia="Yu Gothic Light"/>
          </w:rPr>
          <w:delText>3</w:delText>
        </w:r>
      </w:del>
      <w:ins w:id="3511" w:author="CARB" w:date="2023-12-19T12:12:00Z">
        <w:r>
          <w:rPr>
            <w:rFonts w:eastAsia="Yu Gothic Light"/>
          </w:rPr>
          <w:t>4</w:t>
        </w:r>
      </w:ins>
      <w:r>
        <w:rPr>
          <w:rFonts w:eastAsia="Yu Gothic Light"/>
        </w:rPr>
        <w:t>.0</w:t>
      </w:r>
      <w:r w:rsidRPr="009F1BE9">
        <w:rPr>
          <w:rFonts w:eastAsia="Yu Gothic Light"/>
        </w:rPr>
        <w:t xml:space="preserve"> model, and an LCA report as described in 95488.7(a)(2) detailing facility plans and specifications expected during commercial operation.</w:t>
      </w:r>
    </w:p>
    <w:p w14:paraId="7137906A" w14:textId="132CB27B" w:rsidR="00990B31" w:rsidRPr="009F1BE9" w:rsidRDefault="00990B31" w:rsidP="00990B31">
      <w:pPr>
        <w:pStyle w:val="Heading3"/>
        <w:keepNext w:val="0"/>
        <w:keepLines w:val="0"/>
        <w:rPr>
          <w:rFonts w:eastAsia="Yu Gothic Light"/>
        </w:rPr>
      </w:pPr>
      <w:r w:rsidRPr="36AEDAC2">
        <w:rPr>
          <w:rFonts w:eastAsia="Yu Gothic Light"/>
        </w:rPr>
        <w:t xml:space="preserve">The Executive Officer may, fully at his or her discretion, choose to conduct a detailed evaluation of the submitted information and evaluate whether the applicant provided a sufficient level of detail to warrant confidence in energy consumption and other key CI performance metrics. If the Executive Officer chooses to undertake such a review, and the Executive Officer agrees that the pathway warrants publication on the LCFS </w:t>
      </w:r>
      <w:del w:id="3512" w:author="CARB" w:date="2023-12-19T12:12:00Z">
        <w:r w:rsidR="009F1BE9" w:rsidRPr="009F1BE9">
          <w:rPr>
            <w:rFonts w:eastAsia="Yu Gothic Light"/>
          </w:rPr>
          <w:delText>web site</w:delText>
        </w:r>
      </w:del>
      <w:ins w:id="3513" w:author="CARB" w:date="2023-12-19T12:12:00Z">
        <w:r w:rsidRPr="36AEDAC2">
          <w:rPr>
            <w:rFonts w:eastAsia="Yu Gothic Light"/>
          </w:rPr>
          <w:t>website</w:t>
        </w:r>
      </w:ins>
      <w:r w:rsidRPr="36AEDAC2">
        <w:rPr>
          <w:rFonts w:eastAsia="Yu Gothic Light"/>
        </w:rPr>
        <w:t xml:space="preserve">, a Design-based pathway summary will be posted for public comment as detailed in section 95488.7(d)(5) for Tier 2 pathways. Executive Officer approval of Design-based pathways will generally be </w:t>
      </w:r>
      <w:r w:rsidRPr="36AEDAC2">
        <w:rPr>
          <w:rFonts w:eastAsia="Yu Gothic Light"/>
        </w:rPr>
        <w:lastRenderedPageBreak/>
        <w:t>contingent upon meeting the requirements detailed in section 95488.7, exclusive of the requirement to obtain a validation statement.</w:t>
      </w:r>
    </w:p>
    <w:p w14:paraId="7BAC38A0" w14:textId="77777777" w:rsidR="00990B31" w:rsidRPr="009F1BE9" w:rsidRDefault="00990B31" w:rsidP="00990B31">
      <w:pPr>
        <w:pStyle w:val="Heading3"/>
        <w:keepNext w:val="0"/>
        <w:keepLines w:val="0"/>
        <w:rPr>
          <w:rFonts w:eastAsia="Yu Gothic Light"/>
        </w:rPr>
      </w:pPr>
      <w:r w:rsidRPr="0067169A">
        <w:rPr>
          <w:rFonts w:eastAsia="Yu Gothic Light"/>
          <w:i/>
          <w:iCs/>
        </w:rPr>
        <w:t>Ineligibility for credit generation.</w:t>
      </w:r>
      <w:r w:rsidRPr="009F1BE9">
        <w:rPr>
          <w:rFonts w:eastAsia="Yu Gothic Light"/>
        </w:rPr>
        <w:t xml:space="preserve"> Design-based pathways are not eligible to report fuel volumes to the LRT-CBTS or generate credits. After a pathway has been in production for at least three months, in order to be eligible to report and generate credits, the applicant must complete a Provisional pathway application per section 95488.9(c).</w:t>
      </w:r>
    </w:p>
    <w:p w14:paraId="190557BA" w14:textId="77777777" w:rsidR="00990B31" w:rsidRPr="009F1BE9" w:rsidRDefault="00990B31" w:rsidP="00990B31">
      <w:pPr>
        <w:pStyle w:val="Heading2"/>
        <w:keepNext w:val="0"/>
        <w:keepLines w:val="0"/>
        <w:rPr>
          <w:rFonts w:eastAsia="Yu Gothic Light"/>
        </w:rPr>
      </w:pPr>
      <w:r w:rsidRPr="00391751">
        <w:rPr>
          <w:rFonts w:eastAsia="Yu Gothic Light"/>
          <w:i/>
          <w:iCs/>
        </w:rPr>
        <w:t>Carbon Intensities that Reflect Avoided Methane Emissions from Dairy and Swine Manure or Organic Waste Diverted from Landfill Disposal</w:t>
      </w:r>
      <w:r w:rsidRPr="009F1BE9">
        <w:rPr>
          <w:rFonts w:eastAsia="Yu Gothic Light"/>
        </w:rPr>
        <w:t>.</w:t>
      </w:r>
    </w:p>
    <w:p w14:paraId="7D0328F3" w14:textId="77777777" w:rsidR="00990B31" w:rsidRPr="009F1BE9" w:rsidRDefault="00990B31" w:rsidP="00990B31">
      <w:pPr>
        <w:pStyle w:val="Heading3"/>
        <w:keepNext w:val="0"/>
        <w:keepLines w:val="0"/>
        <w:rPr>
          <w:rFonts w:eastAsia="Yu Gothic Light"/>
        </w:rPr>
      </w:pPr>
      <w:r w:rsidRPr="009F1BE9">
        <w:rPr>
          <w:rFonts w:eastAsia="Yu Gothic Light"/>
        </w:rPr>
        <w:t>A fuel pathway that utilizes biomethane from dairy cattle or swine manure digestion may be certified with a CI that reflects the reduction of greenhouse gas emissions achieved by the voluntary capture of methane, provided that:</w:t>
      </w:r>
    </w:p>
    <w:p w14:paraId="7D46DCD2" w14:textId="77777777" w:rsidR="00990B31" w:rsidRPr="009F1BE9" w:rsidRDefault="00990B31" w:rsidP="00990B31">
      <w:pPr>
        <w:pStyle w:val="Heading4"/>
        <w:keepNext w:val="0"/>
        <w:keepLines w:val="0"/>
        <w:rPr>
          <w:rFonts w:eastAsia="Yu Gothic Light"/>
        </w:rPr>
      </w:pPr>
      <w:r w:rsidRPr="009F1BE9">
        <w:rPr>
          <w:rFonts w:eastAsia="Yu Gothic Light"/>
        </w:rPr>
        <w:t>A biogas control system, or digester, is used to capture biomethane from manure management on dairy cattle and swine farms that would otherwise be vented to the atmosphere as a result of livestock operations from those farms.</w:t>
      </w:r>
    </w:p>
    <w:p w14:paraId="22926FE2" w14:textId="77777777" w:rsidR="00990B31" w:rsidRPr="009F1BE9" w:rsidRDefault="00990B31" w:rsidP="00990B31">
      <w:pPr>
        <w:pStyle w:val="Heading4"/>
        <w:keepNext w:val="0"/>
        <w:keepLines w:val="0"/>
        <w:rPr>
          <w:rFonts w:eastAsia="Yu Gothic Light"/>
        </w:rPr>
      </w:pPr>
      <w:r w:rsidRPr="009F1BE9">
        <w:rPr>
          <w:rFonts w:eastAsia="Yu Gothic Light"/>
        </w:rPr>
        <w:t>The baseline quantity of avoided methane reflected in the CI calculation is additional to any legal requirement for the capture and destruction of biomethane.</w:t>
      </w:r>
    </w:p>
    <w:p w14:paraId="66DAF3DC" w14:textId="77777777" w:rsidR="00990B31" w:rsidRPr="009F1BE9" w:rsidRDefault="00990B31" w:rsidP="00990B31">
      <w:pPr>
        <w:pStyle w:val="Heading3"/>
        <w:keepNext w:val="0"/>
        <w:keepLines w:val="0"/>
        <w:rPr>
          <w:rFonts w:eastAsia="Yu Gothic Light"/>
        </w:rPr>
      </w:pPr>
      <w:r w:rsidRPr="009F1BE9">
        <w:rPr>
          <w:rFonts w:eastAsia="Yu Gothic Light"/>
        </w:rPr>
        <w:t>A fuel pathway that utilizes an organic material may be certified with a CI that reflects the reduction of greenhouse gas emissions achieved by the voluntary diversion from decomposition in a landfill and the associated fugitive methane emissions, provided that:</w:t>
      </w:r>
    </w:p>
    <w:p w14:paraId="78CA390D" w14:textId="77777777" w:rsidR="00990B31" w:rsidRPr="009F1BE9" w:rsidRDefault="00990B31" w:rsidP="00990B31">
      <w:pPr>
        <w:pStyle w:val="Heading4"/>
        <w:keepNext w:val="0"/>
        <w:keepLines w:val="0"/>
        <w:rPr>
          <w:rFonts w:eastAsia="Yu Gothic Light"/>
        </w:rPr>
      </w:pPr>
      <w:r w:rsidRPr="009F1BE9">
        <w:rPr>
          <w:rFonts w:eastAsia="Yu Gothic Light"/>
        </w:rPr>
        <w:t>The organic material that is used as a feedstock would otherwise have been disposed of by landfilling, and the diversion is additional to any legal requirement for the diversion of organics from landfill disposal.</w:t>
      </w:r>
    </w:p>
    <w:p w14:paraId="00FBAAC7" w14:textId="77777777" w:rsidR="00990B31" w:rsidRPr="009F1BE9" w:rsidRDefault="00990B31" w:rsidP="00990B31">
      <w:pPr>
        <w:pStyle w:val="Heading4"/>
        <w:keepNext w:val="0"/>
        <w:keepLines w:val="0"/>
        <w:rPr>
          <w:rFonts w:eastAsia="Yu Gothic Light"/>
        </w:rPr>
      </w:pPr>
      <w:r w:rsidRPr="009F1BE9">
        <w:rPr>
          <w:rFonts w:eastAsia="Yu Gothic Light"/>
        </w:rPr>
        <w:t>Any degradable carbon that is not converted to fuel is subsequently treated in an aerobic system or otherwise is prevented from release as fugitive methane. Upon request, the applicant must demonstrate that emissions are not significant beyond the system boundary of the fuel pathway.</w:t>
      </w:r>
    </w:p>
    <w:p w14:paraId="51D33BEE" w14:textId="77777777" w:rsidR="00990B31" w:rsidRPr="009F1BE9" w:rsidRDefault="00990B31" w:rsidP="00990B31">
      <w:pPr>
        <w:pStyle w:val="Heading4"/>
        <w:keepNext w:val="0"/>
        <w:keepLines w:val="0"/>
        <w:rPr>
          <w:rFonts w:eastAsia="Yu Gothic Light"/>
        </w:rPr>
      </w:pPr>
      <w:r w:rsidRPr="009F1BE9">
        <w:rPr>
          <w:rFonts w:eastAsia="Yu Gothic Light"/>
        </w:rPr>
        <w:t>The baseline quantity of avoided methane reflected in the CI calculation is additional to any legal requirement for the avoidance or capture and destruction of biomethane.</w:t>
      </w:r>
    </w:p>
    <w:p w14:paraId="2FAEF6AD" w14:textId="77777777" w:rsidR="00990B31" w:rsidRPr="009F1BE9" w:rsidRDefault="00990B31" w:rsidP="00990B31">
      <w:pPr>
        <w:pStyle w:val="Heading3"/>
        <w:keepNext w:val="0"/>
        <w:keepLines w:val="0"/>
        <w:rPr>
          <w:rFonts w:eastAsia="Yu Gothic Light"/>
        </w:rPr>
      </w:pPr>
      <w:r w:rsidRPr="009F1BE9">
        <w:rPr>
          <w:rFonts w:eastAsia="Yu Gothic Light"/>
        </w:rPr>
        <w:lastRenderedPageBreak/>
        <w:t>Carbon intensities that reflect avoided methane emissions from dairy and swine manure or organic waste projects are subject to the following requirements for credit generation:</w:t>
      </w:r>
    </w:p>
    <w:p w14:paraId="663A0849" w14:textId="33D91787" w:rsidR="00990B31" w:rsidRPr="009F1BE9" w:rsidRDefault="00990B31" w:rsidP="00990B31">
      <w:pPr>
        <w:pStyle w:val="Heading4"/>
        <w:keepNext w:val="0"/>
        <w:keepLines w:val="0"/>
        <w:rPr>
          <w:rFonts w:eastAsia="Yu Gothic Light"/>
        </w:rPr>
      </w:pPr>
      <w:r w:rsidRPr="00391751">
        <w:rPr>
          <w:rFonts w:eastAsia="Yu Gothic Light"/>
          <w:i/>
          <w:iCs w:val="0"/>
        </w:rPr>
        <w:t>Crediting Periods.</w:t>
      </w:r>
      <w:r w:rsidRPr="009F1BE9">
        <w:rPr>
          <w:rFonts w:eastAsia="Yu Gothic Light"/>
        </w:rPr>
        <w:t xml:space="preserve"> Avoided methane crediting for dairy and swine manure pathways as described in (f)(1) above, and for landfill-diversion pathways as described in (f)(2) above, is limited to three consecutive 10 years crediting periods, counting from the quarter following Executive Officer approval of the application. The pathway holder must formally request each subsequent crediting period for the project through the LRT-CBTS.</w:t>
      </w:r>
      <w:ins w:id="3514" w:author="CARB" w:date="2023-12-19T12:12:00Z">
        <w:r>
          <w:rPr>
            <w:rFonts w:eastAsia="Yu Gothic Light"/>
          </w:rPr>
          <w:t xml:space="preserve"> The Executive Officer may </w:t>
        </w:r>
        <w:r w:rsidR="00C676CA">
          <w:rPr>
            <w:rFonts w:eastAsia="Yu Gothic Light"/>
          </w:rPr>
          <w:t>renew crediting periods</w:t>
        </w:r>
        <w:r w:rsidR="00A10824">
          <w:rPr>
            <w:rFonts w:eastAsia="Yu Gothic Light"/>
          </w:rPr>
          <w:t xml:space="preserve"> for fuel pathways certified before January 1, 2030, for</w:t>
        </w:r>
        <w:r w:rsidR="00AD4F6E">
          <w:rPr>
            <w:rFonts w:eastAsia="Yu Gothic Light"/>
          </w:rPr>
          <w:t xml:space="preserve"> up to three consecutive 10</w:t>
        </w:r>
        <w:r w:rsidR="00340963">
          <w:rPr>
            <w:rFonts w:eastAsia="Yu Gothic Light"/>
          </w:rPr>
          <w:t>-</w:t>
        </w:r>
        <w:r w:rsidR="00AD4F6E">
          <w:rPr>
            <w:rFonts w:eastAsia="Yu Gothic Light"/>
          </w:rPr>
          <w:t xml:space="preserve">year crediting periods. For </w:t>
        </w:r>
        <w:r w:rsidR="004772F6">
          <w:rPr>
            <w:rFonts w:eastAsia="Yu Gothic Light"/>
          </w:rPr>
          <w:t>pathways for bio-CNG, bio-LNG, and bio-L-CNG used in CNG</w:t>
        </w:r>
        <w:r w:rsidR="00AD4F6E">
          <w:rPr>
            <w:rFonts w:eastAsia="Yu Gothic Light"/>
          </w:rPr>
          <w:t xml:space="preserve"> </w:t>
        </w:r>
        <w:r w:rsidR="002C41DB">
          <w:rPr>
            <w:rFonts w:eastAsia="Yu Gothic Light"/>
          </w:rPr>
          <w:t>vehicles associated with projects</w:t>
        </w:r>
        <w:r w:rsidR="00AD4F6E">
          <w:rPr>
            <w:rFonts w:eastAsia="Yu Gothic Light"/>
          </w:rPr>
          <w:t xml:space="preserve"> that </w:t>
        </w:r>
        <w:r w:rsidR="008A0157">
          <w:rPr>
            <w:rFonts w:eastAsia="Yu Gothic Light"/>
          </w:rPr>
          <w:t>break ground</w:t>
        </w:r>
        <w:r w:rsidR="00AD4F6E">
          <w:rPr>
            <w:rFonts w:eastAsia="Yu Gothic Light"/>
          </w:rPr>
          <w:t xml:space="preserve"> after December 31, 2029</w:t>
        </w:r>
        <w:r w:rsidR="00076ACE">
          <w:rPr>
            <w:rFonts w:eastAsia="Yu Gothic Light"/>
          </w:rPr>
          <w:t xml:space="preserve">, </w:t>
        </w:r>
        <w:r w:rsidR="001E0A82">
          <w:rPr>
            <w:rFonts w:eastAsia="Yu Gothic Light"/>
          </w:rPr>
          <w:t xml:space="preserve">the Executive Officer may only approve </w:t>
        </w:r>
        <w:r w:rsidR="004772F6">
          <w:rPr>
            <w:rFonts w:eastAsia="Yu Gothic Light"/>
          </w:rPr>
          <w:t>a</w:t>
        </w:r>
        <w:r w:rsidR="00076ACE">
          <w:rPr>
            <w:rFonts w:eastAsia="Yu Gothic Light"/>
          </w:rPr>
          <w:t>voided methane crediting</w:t>
        </w:r>
        <w:r w:rsidR="001E0A82">
          <w:rPr>
            <w:rFonts w:eastAsia="Yu Gothic Light"/>
          </w:rPr>
          <w:t xml:space="preserve"> </w:t>
        </w:r>
        <w:r w:rsidR="00075B50">
          <w:rPr>
            <w:rFonts w:eastAsia="Yu Gothic Light"/>
          </w:rPr>
          <w:t xml:space="preserve">through December 31, </w:t>
        </w:r>
        <w:r w:rsidR="00340963">
          <w:rPr>
            <w:rFonts w:eastAsia="Yu Gothic Light"/>
          </w:rPr>
          <w:t>2040.</w:t>
        </w:r>
        <w:r w:rsidR="00075B50">
          <w:rPr>
            <w:rFonts w:eastAsia="Yu Gothic Light"/>
          </w:rPr>
          <w:t xml:space="preserve"> </w:t>
        </w:r>
        <w:r w:rsidR="004772F6">
          <w:rPr>
            <w:rFonts w:eastAsia="Yu Gothic Light"/>
          </w:rPr>
          <w:t xml:space="preserve">For pathways for biomethane used to produce hydrogen that </w:t>
        </w:r>
        <w:r w:rsidR="000D1536">
          <w:rPr>
            <w:rFonts w:eastAsia="Yu Gothic Light"/>
          </w:rPr>
          <w:t>break ground</w:t>
        </w:r>
        <w:r w:rsidR="004772F6">
          <w:rPr>
            <w:rFonts w:eastAsia="Yu Gothic Light"/>
          </w:rPr>
          <w:t xml:space="preserve"> after December 31, 2029, the Executive Officer may only approve avoided methane crediting through December 31, </w:t>
        </w:r>
        <w:r w:rsidR="00340963">
          <w:rPr>
            <w:rFonts w:eastAsia="Yu Gothic Light"/>
          </w:rPr>
          <w:t>2045</w:t>
        </w:r>
        <w:r w:rsidR="004772F6">
          <w:rPr>
            <w:rFonts w:eastAsia="Yu Gothic Light"/>
          </w:rPr>
          <w:t>.</w:t>
        </w:r>
        <w:r w:rsidR="00075B50">
          <w:rPr>
            <w:rFonts w:eastAsia="Yu Gothic Light"/>
          </w:rPr>
          <w:t xml:space="preserve"> </w:t>
        </w:r>
      </w:ins>
    </w:p>
    <w:p w14:paraId="5B5CD69F" w14:textId="77777777" w:rsidR="00990B31" w:rsidRPr="009F1BE9" w:rsidRDefault="00990B31" w:rsidP="00990B31">
      <w:pPr>
        <w:pStyle w:val="Heading4"/>
        <w:keepNext w:val="0"/>
        <w:keepLines w:val="0"/>
        <w:rPr>
          <w:rFonts w:eastAsia="Yu Gothic Light"/>
        </w:rPr>
      </w:pPr>
      <w:r w:rsidRPr="009F1BE9">
        <w:rPr>
          <w:rFonts w:eastAsia="Yu Gothic Light"/>
        </w:rPr>
        <w:t>Notwithstanding (A) above, in the event that any law, regulation, or legally binding mandate requiring either greenhouse gas emission reductions from manure methane emissions from livestock and dairy projects or diversion of organic material from landfill disposal, comes into effect in California during a project's crediting period, then the project is only eligible to continue to receive LCFS credits for those greenhouse gas emission reductions for the remainder of the project's current crediting period. The project may not request any subsequent crediting periods.</w:t>
      </w:r>
    </w:p>
    <w:p w14:paraId="13A28681" w14:textId="77777777" w:rsidR="00990B31" w:rsidRDefault="00990B31" w:rsidP="00990B31">
      <w:pPr>
        <w:pStyle w:val="Heading4"/>
        <w:keepNext w:val="0"/>
        <w:keepLines w:val="0"/>
        <w:rPr>
          <w:rFonts w:eastAsia="Yu Gothic Light"/>
        </w:rPr>
      </w:pPr>
      <w:r w:rsidRPr="009F1BE9">
        <w:rPr>
          <w:rFonts w:eastAsia="Yu Gothic Light"/>
        </w:rPr>
        <w:t>Notwithstanding (A) above, projects that have generated CARB Compliance Offset Credits under the market-based compliance mechanism set forth in title 17, California Code of Regulations Chapter 1, Subchapter 10, article 5 (commencing with section 95800) may apply to receive credits under the LCFS. However, the LCFS crediting period for such projects is aligned with the crediting period for Compliance Offset Credits, and does not reset when the project is certified under the LCFS.</w:t>
      </w:r>
    </w:p>
    <w:p w14:paraId="5DC89DCA" w14:textId="09EA87E9" w:rsidR="00597188" w:rsidRPr="008456C9" w:rsidRDefault="00597188" w:rsidP="00893322">
      <w:pPr>
        <w:pStyle w:val="Heading2"/>
        <w:keepNext w:val="0"/>
        <w:keepLines w:val="0"/>
        <w:rPr>
          <w:ins w:id="3515" w:author="CARB" w:date="2023-12-19T12:12:00Z"/>
          <w:i/>
        </w:rPr>
      </w:pPr>
      <w:ins w:id="3516" w:author="CARB" w:date="2023-12-19T12:12:00Z">
        <w:r w:rsidRPr="008456C9">
          <w:rPr>
            <w:i/>
          </w:rPr>
          <w:t>Sustainability Requirements for Crop-Based and Forestry-Based Feedstocks.</w:t>
        </w:r>
      </w:ins>
    </w:p>
    <w:p w14:paraId="0CAEE2B4" w14:textId="56BF5768" w:rsidR="00957990" w:rsidRDefault="000130D9" w:rsidP="006D0464">
      <w:pPr>
        <w:rPr>
          <w:ins w:id="3517" w:author="CARB" w:date="2023-12-19T12:12:00Z"/>
        </w:rPr>
      </w:pPr>
      <w:ins w:id="3518" w:author="CARB" w:date="2023-12-19T12:12:00Z">
        <w:r w:rsidRPr="000130D9">
          <w:t>Crop-based and forestry-based feedstocks must not be sourced on land that was forested after January 1, 2008. A forest is as defined in section 95481 or where they are protected by international or national law or by the relevant competent authority for nature protection purposes.</w:t>
        </w:r>
      </w:ins>
    </w:p>
    <w:p w14:paraId="459B0A52" w14:textId="77777777" w:rsidR="000A41EF" w:rsidRDefault="000A41EF" w:rsidP="000A41EF">
      <w:pPr>
        <w:rPr>
          <w:ins w:id="3519" w:author="CARB" w:date="2023-12-19T12:12:00Z"/>
        </w:rPr>
      </w:pPr>
      <w:ins w:id="3520" w:author="CARB" w:date="2023-12-19T12:12:00Z">
        <w:r>
          <w:lastRenderedPageBreak/>
          <w:t xml:space="preserve">All crop-based and forestry-based feedstocks used for LCFS fuel pathways must meet the following sustainability requirement: </w:t>
        </w:r>
      </w:ins>
    </w:p>
    <w:p w14:paraId="07B71FB1" w14:textId="284D4853" w:rsidR="00F8337F" w:rsidRPr="00F8337F" w:rsidRDefault="00F8337F" w:rsidP="00893322">
      <w:pPr>
        <w:pStyle w:val="Heading3"/>
        <w:keepNext w:val="0"/>
        <w:keepLines w:val="0"/>
        <w:rPr>
          <w:ins w:id="3521" w:author="CARB" w:date="2023-12-19T12:12:00Z"/>
        </w:rPr>
      </w:pPr>
      <w:ins w:id="3522" w:author="CARB" w:date="2023-12-19T12:12:00Z">
        <w:r w:rsidRPr="00F8337F">
          <w:t xml:space="preserve">Maintain continuous third-party </w:t>
        </w:r>
        <w:r w:rsidR="00123FE5">
          <w:t xml:space="preserve">sustainability </w:t>
        </w:r>
        <w:r w:rsidRPr="00F8337F">
          <w:t>certification under an Executive Officer approved certification system.</w:t>
        </w:r>
      </w:ins>
    </w:p>
    <w:p w14:paraId="6F1B707E" w14:textId="039FD6E2" w:rsidR="001649D8" w:rsidRDefault="001649D8" w:rsidP="00893322">
      <w:pPr>
        <w:pStyle w:val="Heading4"/>
        <w:keepNext w:val="0"/>
        <w:keepLines w:val="0"/>
        <w:rPr>
          <w:ins w:id="3523" w:author="CARB" w:date="2023-12-19T12:12:00Z"/>
        </w:rPr>
      </w:pPr>
      <w:ins w:id="3524" w:author="CARB" w:date="2023-12-19T12:12:00Z">
        <w:r>
          <w:t>All feedstocks at the point-of-origin must be certified by January 1, 2028.</w:t>
        </w:r>
        <w:r w:rsidR="00F31F6F">
          <w:t xml:space="preserve"> Fuel quantities </w:t>
        </w:r>
        <w:r w:rsidR="00EB1B59">
          <w:t xml:space="preserve">reported under fuel pathways utilizing feedstocks not certified by January 1, </w:t>
        </w:r>
        <w:proofErr w:type="gramStart"/>
        <w:r w:rsidR="00EB1B59">
          <w:t>2028</w:t>
        </w:r>
        <w:proofErr w:type="gramEnd"/>
        <w:r w:rsidR="00EB1B59">
          <w:t xml:space="preserve"> must be assigned the ULSD carbon intensity found in Table 7-1 of the LCFS regulation.</w:t>
        </w:r>
      </w:ins>
    </w:p>
    <w:p w14:paraId="0AB77BF4" w14:textId="77777777" w:rsidR="001649D8" w:rsidRDefault="001649D8" w:rsidP="00893322">
      <w:pPr>
        <w:pStyle w:val="Heading4"/>
        <w:keepNext w:val="0"/>
        <w:keepLines w:val="0"/>
        <w:rPr>
          <w:ins w:id="3525" w:author="CARB" w:date="2023-12-19T12:12:00Z"/>
        </w:rPr>
      </w:pPr>
      <w:ins w:id="3526" w:author="CARB" w:date="2023-12-19T12:12:00Z">
        <w:r>
          <w:t>The Executive Officer will review and may approve certification systems based on the following criteria:</w:t>
        </w:r>
      </w:ins>
    </w:p>
    <w:p w14:paraId="0A66E1F0" w14:textId="77777777" w:rsidR="0005489C" w:rsidRDefault="0005489C" w:rsidP="00893322">
      <w:pPr>
        <w:pStyle w:val="Heading5"/>
        <w:keepNext w:val="0"/>
        <w:keepLines w:val="0"/>
        <w:rPr>
          <w:ins w:id="3527" w:author="CARB" w:date="2023-12-19T12:12:00Z"/>
        </w:rPr>
      </w:pPr>
      <w:ins w:id="3528" w:author="CARB" w:date="2023-12-19T12:12:00Z">
        <w:r>
          <w:t xml:space="preserve">The certification system has been recognized by an international, national, or state/provincial government for at least 24 months; </w:t>
        </w:r>
      </w:ins>
    </w:p>
    <w:p w14:paraId="27F66BC9" w14:textId="77777777" w:rsidR="0005489C" w:rsidRDefault="0005489C" w:rsidP="00893322">
      <w:pPr>
        <w:pStyle w:val="Heading5"/>
        <w:keepNext w:val="0"/>
        <w:keepLines w:val="0"/>
        <w:rPr>
          <w:ins w:id="3529" w:author="CARB" w:date="2023-12-19T12:12:00Z"/>
        </w:rPr>
      </w:pPr>
      <w:ins w:id="3530" w:author="CARB" w:date="2023-12-19T12:12:00Z">
        <w:r>
          <w:t>The certification system must consider environmental, social, and economic criteria;</w:t>
        </w:r>
      </w:ins>
    </w:p>
    <w:p w14:paraId="3391CF51" w14:textId="77777777" w:rsidR="0005489C" w:rsidRDefault="0005489C" w:rsidP="00893322">
      <w:pPr>
        <w:pStyle w:val="Heading5"/>
        <w:keepNext w:val="0"/>
        <w:keepLines w:val="0"/>
        <w:rPr>
          <w:ins w:id="3531" w:author="CARB" w:date="2023-12-19T12:12:00Z"/>
        </w:rPr>
      </w:pPr>
      <w:ins w:id="3532" w:author="CARB" w:date="2023-12-19T12:12:00Z">
        <w:r>
          <w:t>The certification system must be consistent with consensus-based international standards and codes for assuring conformance and certification;</w:t>
        </w:r>
      </w:ins>
    </w:p>
    <w:p w14:paraId="7BCB3355" w14:textId="77777777" w:rsidR="0005489C" w:rsidRDefault="0005489C" w:rsidP="00893322">
      <w:pPr>
        <w:pStyle w:val="Heading5"/>
        <w:keepNext w:val="0"/>
        <w:keepLines w:val="0"/>
        <w:rPr>
          <w:ins w:id="3533" w:author="CARB" w:date="2023-12-19T12:12:00Z"/>
        </w:rPr>
      </w:pPr>
      <w:ins w:id="3534" w:author="CARB" w:date="2023-12-19T12:12:00Z">
        <w:r>
          <w:t>The certification system standard-setting process is participatory, and consensus driven:</w:t>
        </w:r>
      </w:ins>
    </w:p>
    <w:p w14:paraId="17657910" w14:textId="77777777" w:rsidR="00761B9B" w:rsidRDefault="00761B9B" w:rsidP="00893322">
      <w:pPr>
        <w:pStyle w:val="Heading6"/>
        <w:keepNext w:val="0"/>
        <w:keepLines w:val="0"/>
        <w:rPr>
          <w:ins w:id="3535" w:author="CARB" w:date="2023-12-19T12:12:00Z"/>
        </w:rPr>
      </w:pPr>
      <w:ins w:id="3536" w:author="CARB" w:date="2023-12-19T12:12:00Z">
        <w:r>
          <w:t>Convenes representative groups of economic, environmental, and social stakeholders in both formal and informal manners; and</w:t>
        </w:r>
      </w:ins>
    </w:p>
    <w:p w14:paraId="2AE20CB7" w14:textId="77777777" w:rsidR="00761B9B" w:rsidRDefault="00761B9B" w:rsidP="00893322">
      <w:pPr>
        <w:pStyle w:val="Heading6"/>
        <w:keepNext w:val="0"/>
        <w:keepLines w:val="0"/>
        <w:rPr>
          <w:ins w:id="3537" w:author="CARB" w:date="2023-12-19T12:12:00Z"/>
        </w:rPr>
      </w:pPr>
      <w:ins w:id="3538" w:author="CARB" w:date="2023-12-19T12:12:00Z">
        <w:r>
          <w:t>Creates a representative steering committee, technical working group(s), and advisory group(s);</w:t>
        </w:r>
      </w:ins>
    </w:p>
    <w:p w14:paraId="0C02D3AA" w14:textId="77777777" w:rsidR="000214F3" w:rsidRDefault="000214F3" w:rsidP="00893322">
      <w:pPr>
        <w:pStyle w:val="Heading5"/>
        <w:keepNext w:val="0"/>
        <w:keepLines w:val="0"/>
        <w:rPr>
          <w:ins w:id="3539" w:author="CARB" w:date="2023-12-19T12:12:00Z"/>
        </w:rPr>
      </w:pPr>
      <w:ins w:id="3540" w:author="CARB" w:date="2023-12-19T12:12:00Z">
        <w:r>
          <w:t>The certification system must have clear, accessible, and transparent processes;</w:t>
        </w:r>
      </w:ins>
    </w:p>
    <w:p w14:paraId="637EE2B1" w14:textId="77777777" w:rsidR="000214F3" w:rsidRDefault="000214F3" w:rsidP="00893322">
      <w:pPr>
        <w:pStyle w:val="Heading5"/>
        <w:keepNext w:val="0"/>
        <w:keepLines w:val="0"/>
        <w:rPr>
          <w:ins w:id="3541" w:author="CARB" w:date="2023-12-19T12:12:00Z"/>
        </w:rPr>
      </w:pPr>
      <w:ins w:id="3542" w:author="CARB" w:date="2023-12-19T12:12:00Z">
        <w:r>
          <w:t>The certification system must publish procedures, guidance, certificates and audit report summaries on its website;</w:t>
        </w:r>
      </w:ins>
    </w:p>
    <w:p w14:paraId="15CB9A83" w14:textId="77777777" w:rsidR="000214F3" w:rsidRDefault="000214F3" w:rsidP="00893322">
      <w:pPr>
        <w:pStyle w:val="Heading5"/>
        <w:keepNext w:val="0"/>
        <w:keepLines w:val="0"/>
        <w:rPr>
          <w:ins w:id="3543" w:author="CARB" w:date="2023-12-19T12:12:00Z"/>
        </w:rPr>
      </w:pPr>
      <w:ins w:id="3544" w:author="CARB" w:date="2023-12-19T12:12:00Z">
        <w:r>
          <w:t xml:space="preserve">The certification system must be science based, provide clear targets to reach, and support demonstrable means of evaluation; </w:t>
        </w:r>
      </w:ins>
    </w:p>
    <w:p w14:paraId="18C948C1" w14:textId="2C64E9A8" w:rsidR="001B2A3A" w:rsidRDefault="000214F3" w:rsidP="00893322">
      <w:pPr>
        <w:pStyle w:val="Heading5"/>
        <w:keepNext w:val="0"/>
        <w:keepLines w:val="0"/>
        <w:rPr>
          <w:ins w:id="3545" w:author="CARB" w:date="2023-12-19T12:12:00Z"/>
        </w:rPr>
      </w:pPr>
      <w:ins w:id="3546" w:author="CARB" w:date="2023-12-19T12:12:00Z">
        <w:r>
          <w:t xml:space="preserve">The certification system must demonstrate that requirements that are additional to the requirements of this </w:t>
        </w:r>
        <w:proofErr w:type="spellStart"/>
        <w:r>
          <w:t>subarticle</w:t>
        </w:r>
        <w:proofErr w:type="spellEnd"/>
        <w:r>
          <w:t xml:space="preserve"> are </w:t>
        </w:r>
        <w:r>
          <w:lastRenderedPageBreak/>
          <w:t>vetted via a multi-stakeholder process to mitigate potential stakeholder bias;</w:t>
        </w:r>
      </w:ins>
    </w:p>
    <w:p w14:paraId="5AABE4C4" w14:textId="77777777" w:rsidR="00D16C28" w:rsidRDefault="00D16C28" w:rsidP="00893322">
      <w:pPr>
        <w:pStyle w:val="Heading5"/>
        <w:keepNext w:val="0"/>
        <w:keepLines w:val="0"/>
        <w:rPr>
          <w:ins w:id="3547" w:author="CARB" w:date="2023-12-19T12:12:00Z"/>
        </w:rPr>
      </w:pPr>
      <w:ins w:id="3548" w:author="CARB" w:date="2023-12-19T12:12:00Z">
        <w:r>
          <w:t>The certification system must maintain an effective auditor training program to ensure auditor competency;</w:t>
        </w:r>
      </w:ins>
    </w:p>
    <w:p w14:paraId="0F741763" w14:textId="77777777" w:rsidR="00D16C28" w:rsidRDefault="00D16C28" w:rsidP="00893322">
      <w:pPr>
        <w:pStyle w:val="Heading5"/>
        <w:keepNext w:val="0"/>
        <w:keepLines w:val="0"/>
        <w:rPr>
          <w:ins w:id="3549" w:author="CARB" w:date="2023-12-19T12:12:00Z"/>
        </w:rPr>
      </w:pPr>
      <w:ins w:id="3550" w:author="CARB" w:date="2023-12-19T12:12:00Z">
        <w:r>
          <w:t>The certification system must maintain an effective oversight program over the participating auditing bodies and auditors to assure consistency and quality of verifications;</w:t>
        </w:r>
      </w:ins>
    </w:p>
    <w:p w14:paraId="7EB9DC2E" w14:textId="77777777" w:rsidR="00EA72AC" w:rsidRDefault="00EA72AC" w:rsidP="00893322">
      <w:pPr>
        <w:pStyle w:val="Heading6"/>
        <w:keepNext w:val="0"/>
        <w:keepLines w:val="0"/>
        <w:rPr>
          <w:ins w:id="3551" w:author="CARB" w:date="2023-12-19T12:12:00Z"/>
        </w:rPr>
      </w:pPr>
      <w:ins w:id="3552" w:author="CARB" w:date="2023-12-19T12:12:00Z">
        <w:r>
          <w:t>The certification system must maintain conflict of interest policies and impartiality provisions to eliminate high potential for conflict of interest;</w:t>
        </w:r>
      </w:ins>
    </w:p>
    <w:p w14:paraId="3B40DABB" w14:textId="77777777" w:rsidR="00EA72AC" w:rsidRDefault="00EA72AC" w:rsidP="00893322">
      <w:pPr>
        <w:pStyle w:val="Heading6"/>
        <w:keepNext w:val="0"/>
        <w:keepLines w:val="0"/>
        <w:rPr>
          <w:ins w:id="3553" w:author="CARB" w:date="2023-12-19T12:12:00Z"/>
        </w:rPr>
      </w:pPr>
      <w:ins w:id="3554" w:author="CARB" w:date="2023-12-19T12:12:00Z">
        <w:r>
          <w:t xml:space="preserve">The certification system must require auditing bodies to maintain professional liability insurance; </w:t>
        </w:r>
      </w:ins>
    </w:p>
    <w:p w14:paraId="421401E3" w14:textId="7C6603D4" w:rsidR="00EA72AC" w:rsidRDefault="00EA72AC" w:rsidP="00893322">
      <w:pPr>
        <w:pStyle w:val="Heading6"/>
        <w:keepNext w:val="0"/>
        <w:keepLines w:val="0"/>
        <w:rPr>
          <w:ins w:id="3555" w:author="CARB" w:date="2023-12-19T12:12:00Z"/>
        </w:rPr>
      </w:pPr>
      <w:ins w:id="3556" w:author="CARB" w:date="2023-12-19T12:12:00Z">
        <w:r>
          <w:t xml:space="preserve">The certification system must require auditing bodies </w:t>
        </w:r>
        <w:r w:rsidR="00326F3E">
          <w:t>to</w:t>
        </w:r>
        <w:r>
          <w:t xml:space="preserve"> demonstrate that their procedures are consistent with the following international certification systems: ISO 14064-3. </w:t>
        </w:r>
        <w:r w:rsidR="00A56BA5">
          <w:t xml:space="preserve">Part 3: </w:t>
        </w:r>
        <w:r>
          <w:t xml:space="preserve">Specification with guidance for the validation and verification of greenhouse gas assertions, 14065: Greenhouse gases – </w:t>
        </w:r>
        <w:r w:rsidR="00012797">
          <w:t>G</w:t>
        </w:r>
        <w:r w:rsidR="00012797" w:rsidRPr="00012797">
          <w:t>eneral principles</w:t>
        </w:r>
        <w:r>
          <w:t xml:space="preserve"> and </w:t>
        </w:r>
        <w:r w:rsidR="00012797" w:rsidRPr="00012797">
          <w:t xml:space="preserve">requirements for </w:t>
        </w:r>
        <w:r>
          <w:t xml:space="preserve">bodies </w:t>
        </w:r>
        <w:r w:rsidR="00012797" w:rsidRPr="00012797">
          <w:t>validating and verifying environmental information</w:t>
        </w:r>
        <w:r>
          <w:t>, 17065: Conformity assessment – Requirements for bodies certifying products, processes and services, and 14066: Competence requirements for greenhouse gas validation teams and verification teams; and</w:t>
        </w:r>
      </w:ins>
    </w:p>
    <w:p w14:paraId="14994606" w14:textId="77777777" w:rsidR="00EA72AC" w:rsidRDefault="00EA72AC" w:rsidP="00893322">
      <w:pPr>
        <w:pStyle w:val="Heading6"/>
        <w:keepNext w:val="0"/>
        <w:keepLines w:val="0"/>
        <w:rPr>
          <w:ins w:id="3557" w:author="CARB" w:date="2023-12-19T12:12:00Z"/>
        </w:rPr>
      </w:pPr>
      <w:ins w:id="3558" w:author="CARB" w:date="2023-12-19T12:12:00Z">
        <w:r>
          <w:t xml:space="preserve">The certification system must require that auditing bodies must assume full responsibility for services performed by subcontractor auditor, and further subcontracting is not allowed;  </w:t>
        </w:r>
      </w:ins>
    </w:p>
    <w:p w14:paraId="55B7158A" w14:textId="77777777" w:rsidR="00425CF3" w:rsidRDefault="00425CF3" w:rsidP="00893322">
      <w:pPr>
        <w:pStyle w:val="Heading5"/>
        <w:keepNext w:val="0"/>
        <w:keepLines w:val="0"/>
        <w:rPr>
          <w:ins w:id="3559" w:author="CARB" w:date="2023-12-19T12:12:00Z"/>
        </w:rPr>
      </w:pPr>
      <w:ins w:id="3560" w:author="CARB" w:date="2023-12-19T12:12:00Z">
        <w:r>
          <w:t>The certification system must include an effective grievance mechanism to ensure that problems are resolved;</w:t>
        </w:r>
      </w:ins>
    </w:p>
    <w:p w14:paraId="6BC2381B" w14:textId="77777777" w:rsidR="00425CF3" w:rsidRDefault="00425CF3" w:rsidP="00893322">
      <w:pPr>
        <w:pStyle w:val="Heading5"/>
        <w:keepNext w:val="0"/>
        <w:keepLines w:val="0"/>
        <w:rPr>
          <w:ins w:id="3561" w:author="CARB" w:date="2023-12-19T12:12:00Z"/>
        </w:rPr>
      </w:pPr>
      <w:ins w:id="3562" w:author="CARB" w:date="2023-12-19T12:12:00Z">
        <w:r>
          <w:t>The certification system must include sanction mechanisms for participating feedstock suppliers and auditing bodies to ensure conformance with its system requirements; and</w:t>
        </w:r>
      </w:ins>
    </w:p>
    <w:p w14:paraId="14EF5002" w14:textId="77777777" w:rsidR="00425CF3" w:rsidRDefault="00425CF3" w:rsidP="00893322">
      <w:pPr>
        <w:pStyle w:val="Heading5"/>
        <w:keepNext w:val="0"/>
        <w:keepLines w:val="0"/>
        <w:rPr>
          <w:ins w:id="3563" w:author="CARB" w:date="2023-12-19T12:12:00Z"/>
        </w:rPr>
      </w:pPr>
      <w:ins w:id="3564" w:author="CARB" w:date="2023-12-19T12:12:00Z">
        <w:r>
          <w:t xml:space="preserve">The certification system must demonstrate that policies and mechanisms are in place to monitor and prevent conflicts of interest between members of the system, audited entities, and members of the auditing bodies, consistent with ISO 17065: Conformity assessment -- Requirements for bodies certifying products, processes and services. The certification </w:t>
        </w:r>
        <w:r>
          <w:lastRenderedPageBreak/>
          <w:t>system must have oversight mechanisms to assure knowledgeable and rigorous compliance of audit providers.</w:t>
        </w:r>
      </w:ins>
    </w:p>
    <w:p w14:paraId="55DD005F" w14:textId="77777777" w:rsidR="00990103" w:rsidRDefault="00990103" w:rsidP="00893322">
      <w:pPr>
        <w:pStyle w:val="Heading4"/>
        <w:keepNext w:val="0"/>
        <w:keepLines w:val="0"/>
        <w:rPr>
          <w:ins w:id="3565" w:author="CARB" w:date="2023-12-19T12:12:00Z"/>
        </w:rPr>
      </w:pPr>
      <w:ins w:id="3566" w:author="CARB" w:date="2023-12-19T12:12:00Z">
        <w:r>
          <w:t xml:space="preserve">Certification systems must be approved by the Executive Officer prior to the reporting deadline for the AFPR or QFTR </w:t>
        </w:r>
        <w:proofErr w:type="gramStart"/>
        <w:r>
          <w:t>the feedstock</w:t>
        </w:r>
        <w:proofErr w:type="gramEnd"/>
        <w:r>
          <w:t xml:space="preserve"> is being reported under.</w:t>
        </w:r>
      </w:ins>
    </w:p>
    <w:p w14:paraId="331CBF91" w14:textId="6FFB88B5" w:rsidR="000214F3" w:rsidRDefault="00990103" w:rsidP="00893322">
      <w:pPr>
        <w:pStyle w:val="Heading4"/>
        <w:keepNext w:val="0"/>
        <w:keepLines w:val="0"/>
        <w:rPr>
          <w:ins w:id="3567" w:author="CARB" w:date="2023-12-19T12:12:00Z"/>
        </w:rPr>
      </w:pPr>
      <w:ins w:id="3568" w:author="CARB" w:date="2023-12-19T12:12:00Z">
        <w:r>
          <w:t>To apply for Executive Officer approval, the applicant must submit the following information to the Executive Officer:</w:t>
        </w:r>
      </w:ins>
    </w:p>
    <w:p w14:paraId="6DC6C89A" w14:textId="77777777" w:rsidR="00F94994" w:rsidRPr="00F94994" w:rsidRDefault="00F94994" w:rsidP="00893322">
      <w:pPr>
        <w:pStyle w:val="Heading5"/>
        <w:keepNext w:val="0"/>
        <w:keepLines w:val="0"/>
        <w:rPr>
          <w:ins w:id="3569" w:author="CARB" w:date="2023-12-19T12:12:00Z"/>
        </w:rPr>
      </w:pPr>
      <w:ins w:id="3570" w:author="CARB" w:date="2023-12-19T12:12:00Z">
        <w:r w:rsidRPr="00F94994">
          <w:t>General information on the certification system, including:</w:t>
        </w:r>
      </w:ins>
    </w:p>
    <w:p w14:paraId="04ACCB80" w14:textId="77777777" w:rsidR="008554A0" w:rsidRDefault="008554A0" w:rsidP="00893322">
      <w:pPr>
        <w:pStyle w:val="Heading6"/>
        <w:keepNext w:val="0"/>
        <w:keepLines w:val="0"/>
        <w:rPr>
          <w:ins w:id="3571" w:author="CARB" w:date="2023-12-19T12:12:00Z"/>
        </w:rPr>
      </w:pPr>
      <w:ins w:id="3572" w:author="CARB" w:date="2023-12-19T12:12:00Z">
        <w:r>
          <w:t>The name, address, telephone number, and e-mail address of the certification system;</w:t>
        </w:r>
      </w:ins>
    </w:p>
    <w:p w14:paraId="74079E20" w14:textId="77777777" w:rsidR="008554A0" w:rsidRDefault="008554A0" w:rsidP="00893322">
      <w:pPr>
        <w:pStyle w:val="Heading6"/>
        <w:keepNext w:val="0"/>
        <w:keepLines w:val="0"/>
        <w:rPr>
          <w:ins w:id="3573" w:author="CARB" w:date="2023-12-19T12:12:00Z"/>
        </w:rPr>
      </w:pPr>
      <w:ins w:id="3574" w:author="CARB" w:date="2023-12-19T12:12:00Z">
        <w:r>
          <w:t>A description of all services the certification system performs or intends to perform; and</w:t>
        </w:r>
      </w:ins>
    </w:p>
    <w:p w14:paraId="4FB14FE5" w14:textId="77777777" w:rsidR="002E1FB3" w:rsidRPr="002E1FB3" w:rsidRDefault="002E1FB3" w:rsidP="00893322">
      <w:pPr>
        <w:pStyle w:val="Heading6"/>
        <w:keepNext w:val="0"/>
        <w:keepLines w:val="0"/>
        <w:rPr>
          <w:ins w:id="3575" w:author="CARB" w:date="2023-12-19T12:12:00Z"/>
        </w:rPr>
      </w:pPr>
      <w:ins w:id="3576" w:author="CARB" w:date="2023-12-19T12:12:00Z">
        <w:r w:rsidRPr="002E1FB3">
          <w:t>A list of auditing bodies that are currently approved by the certification systems; and</w:t>
        </w:r>
      </w:ins>
    </w:p>
    <w:p w14:paraId="40E89FBA" w14:textId="77777777" w:rsidR="007E742D" w:rsidRPr="007E742D" w:rsidRDefault="007E742D" w:rsidP="00893322">
      <w:pPr>
        <w:pStyle w:val="Heading5"/>
        <w:keepNext w:val="0"/>
        <w:keepLines w:val="0"/>
        <w:rPr>
          <w:ins w:id="3577" w:author="CARB" w:date="2023-12-19T12:12:00Z"/>
        </w:rPr>
      </w:pPr>
      <w:ins w:id="3578" w:author="CARB" w:date="2023-12-19T12:12:00Z">
        <w:r w:rsidRPr="007E742D">
          <w:t>A demonstration that the certification system has met the selection criteria specified in section 95488.9(g)(1)(B) and that the listed auditing bodies have met the requirements in 95488.9(g)(1)(B)(10).</w:t>
        </w:r>
      </w:ins>
    </w:p>
    <w:p w14:paraId="01146411" w14:textId="388B6F65" w:rsidR="00990103" w:rsidRDefault="00496C62" w:rsidP="00893322">
      <w:pPr>
        <w:pStyle w:val="Heading4"/>
        <w:keepNext w:val="0"/>
        <w:keepLines w:val="0"/>
        <w:rPr>
          <w:ins w:id="3579" w:author="CARB" w:date="2023-12-19T12:12:00Z"/>
        </w:rPr>
      </w:pPr>
      <w:ins w:id="3580" w:author="CARB" w:date="2023-12-19T12:12:00Z">
        <w:r w:rsidRPr="00496C62">
          <w:t>Certification system documents must be submitted to the Executive Office</w:t>
        </w:r>
        <w:r w:rsidR="0018073B">
          <w:t>r</w:t>
        </w:r>
        <w:r w:rsidRPr="00496C62">
          <w:t xml:space="preserve"> at least 90 days prior to the reporting deadline for approval</w:t>
        </w:r>
        <w:r>
          <w:t>.</w:t>
        </w:r>
      </w:ins>
    </w:p>
    <w:p w14:paraId="529FBFF5" w14:textId="77777777" w:rsidR="00CC4A84" w:rsidRDefault="00CC4A84" w:rsidP="00893322">
      <w:pPr>
        <w:pStyle w:val="Heading5"/>
        <w:keepNext w:val="0"/>
        <w:keepLines w:val="0"/>
        <w:rPr>
          <w:ins w:id="3581" w:author="CARB" w:date="2023-12-19T12:12:00Z"/>
        </w:rPr>
      </w:pPr>
      <w:ins w:id="3582" w:author="CARB" w:date="2023-12-19T12:12:00Z">
        <w:r>
          <w:t xml:space="preserve">The submittal must include all documentation necessary for the Executive Officer to determine that the </w:t>
        </w:r>
        <w:proofErr w:type="gramStart"/>
        <w:r>
          <w:t>above identified</w:t>
        </w:r>
        <w:proofErr w:type="gramEnd"/>
        <w:r>
          <w:t xml:space="preserve"> criteria have been met.</w:t>
        </w:r>
      </w:ins>
    </w:p>
    <w:p w14:paraId="559405AD" w14:textId="77777777" w:rsidR="00CC4A84" w:rsidRDefault="00CC4A84" w:rsidP="00893322">
      <w:pPr>
        <w:pStyle w:val="Heading5"/>
        <w:keepNext w:val="0"/>
        <w:keepLines w:val="0"/>
        <w:rPr>
          <w:ins w:id="3583" w:author="CARB" w:date="2023-12-19T12:12:00Z"/>
        </w:rPr>
      </w:pPr>
      <w:ins w:id="3584" w:author="CARB" w:date="2023-12-19T12:12:00Z">
        <w:r>
          <w:t>The certification system documents may be submitted for Executive Officer review by a representative of the certification system, a feedstock supplier, a fuel producer, or any other participant in the LCFS.</w:t>
        </w:r>
      </w:ins>
    </w:p>
    <w:p w14:paraId="2AAA985D" w14:textId="77777777" w:rsidR="00CC4A84" w:rsidRDefault="00CC4A84" w:rsidP="00893322">
      <w:pPr>
        <w:pStyle w:val="Heading5"/>
        <w:keepNext w:val="0"/>
        <w:keepLines w:val="0"/>
        <w:rPr>
          <w:ins w:id="3585" w:author="CARB" w:date="2023-12-19T12:12:00Z"/>
        </w:rPr>
      </w:pPr>
      <w:ins w:id="3586" w:author="CARB" w:date="2023-12-19T12:12:00Z">
        <w:r>
          <w:t>The Executive Officer may request additional information from the submitter, and the submitter must provide the requested information within 14 days.</w:t>
        </w:r>
      </w:ins>
    </w:p>
    <w:p w14:paraId="6DA3EB71" w14:textId="77777777" w:rsidR="00CC4A84" w:rsidRPr="00435DC0" w:rsidRDefault="00CC4A84" w:rsidP="00893322">
      <w:pPr>
        <w:pStyle w:val="Heading5"/>
        <w:keepNext w:val="0"/>
        <w:keepLines w:val="0"/>
        <w:rPr>
          <w:ins w:id="3587" w:author="CARB" w:date="2023-12-19T12:12:00Z"/>
        </w:rPr>
      </w:pPr>
      <w:ins w:id="3588" w:author="CARB" w:date="2023-12-19T12:12:00Z">
        <w:r>
          <w:t xml:space="preserve">If a certification system is denied, the submitter may appeal to the Executive Officer within 30 days and provide any additional information that may be helpful in </w:t>
        </w:r>
        <w:proofErr w:type="gramStart"/>
        <w:r>
          <w:t xml:space="preserve">making a </w:t>
        </w:r>
        <w:r w:rsidRPr="00435DC0">
          <w:t>determination</w:t>
        </w:r>
        <w:proofErr w:type="gramEnd"/>
        <w:r w:rsidRPr="00435DC0">
          <w:t xml:space="preserve"> of acceptability.</w:t>
        </w:r>
      </w:ins>
    </w:p>
    <w:p w14:paraId="4933F6BD" w14:textId="511BEF8F" w:rsidR="00496C62" w:rsidRPr="00435DC0" w:rsidRDefault="00CC4A84" w:rsidP="00893322">
      <w:pPr>
        <w:pStyle w:val="Heading5"/>
        <w:keepNext w:val="0"/>
        <w:keepLines w:val="0"/>
        <w:rPr>
          <w:ins w:id="3589" w:author="CARB" w:date="2023-12-19T12:12:00Z"/>
        </w:rPr>
      </w:pPr>
      <w:ins w:id="3590" w:author="CARB" w:date="2023-12-19T12:12:00Z">
        <w:r w:rsidRPr="00435DC0">
          <w:lastRenderedPageBreak/>
          <w:t>The Executive Officer has 30 days from the date of appeal submittal to make a final determination.</w:t>
        </w:r>
      </w:ins>
    </w:p>
    <w:p w14:paraId="4CF231CE" w14:textId="77777777" w:rsidR="001672E6" w:rsidRPr="00435DC0" w:rsidRDefault="001672E6" w:rsidP="00893322">
      <w:pPr>
        <w:pStyle w:val="Heading4"/>
        <w:keepNext w:val="0"/>
        <w:keepLines w:val="0"/>
        <w:rPr>
          <w:ins w:id="3591" w:author="CARB" w:date="2023-12-19T12:12:00Z"/>
        </w:rPr>
      </w:pPr>
      <w:ins w:id="3592" w:author="CARB" w:date="2023-12-19T12:12:00Z">
        <w:r w:rsidRPr="00435DC0">
          <w:t>Approved certification systems will be published on the CARB LCFS website.</w:t>
        </w:r>
      </w:ins>
    </w:p>
    <w:p w14:paraId="026D805C" w14:textId="77777777" w:rsidR="001672E6" w:rsidRPr="00435DC0" w:rsidRDefault="001672E6" w:rsidP="00893322">
      <w:pPr>
        <w:pStyle w:val="Heading4"/>
        <w:keepNext w:val="0"/>
        <w:keepLines w:val="0"/>
        <w:rPr>
          <w:ins w:id="3593" w:author="CARB" w:date="2023-12-19T12:12:00Z"/>
        </w:rPr>
      </w:pPr>
      <w:ins w:id="3594" w:author="CARB" w:date="2023-12-19T12:12:00Z">
        <w:r w:rsidRPr="00435DC0">
          <w:t>Once a certification system is approved it is eligible for use by all relevant feedstock suppliers.</w:t>
        </w:r>
      </w:ins>
    </w:p>
    <w:p w14:paraId="3DE1F8B4" w14:textId="77777777" w:rsidR="001672E6" w:rsidRPr="00435DC0" w:rsidRDefault="001672E6" w:rsidP="00893322">
      <w:pPr>
        <w:pStyle w:val="Heading4"/>
        <w:keepNext w:val="0"/>
        <w:keepLines w:val="0"/>
        <w:rPr>
          <w:ins w:id="3595" w:author="CARB" w:date="2023-12-19T12:12:00Z"/>
        </w:rPr>
      </w:pPr>
      <w:ins w:id="3596" w:author="CARB" w:date="2023-12-19T12:12:00Z">
        <w:r w:rsidRPr="00435DC0">
          <w:t>Certification systems must be resubmitted for approval every three years to assure continuing adherence to the original approval standards.</w:t>
        </w:r>
      </w:ins>
    </w:p>
    <w:p w14:paraId="210EDC79" w14:textId="5DF66A93" w:rsidR="001672E6" w:rsidRPr="00435DC0" w:rsidRDefault="001672E6" w:rsidP="00893322">
      <w:pPr>
        <w:pStyle w:val="Heading4"/>
        <w:keepNext w:val="0"/>
        <w:keepLines w:val="0"/>
        <w:rPr>
          <w:ins w:id="3597" w:author="CARB" w:date="2023-12-19T12:12:00Z"/>
        </w:rPr>
      </w:pPr>
      <w:ins w:id="3598" w:author="CARB" w:date="2023-12-19T12:12:00Z">
        <w:r w:rsidRPr="00435DC0">
          <w:t xml:space="preserve">The Executive Officer </w:t>
        </w:r>
        <w:r w:rsidR="0093620E">
          <w:t>may</w:t>
        </w:r>
        <w:r w:rsidR="0093620E" w:rsidRPr="00435DC0">
          <w:t xml:space="preserve"> </w:t>
        </w:r>
        <w:r w:rsidRPr="00435DC0">
          <w:t>remove or suspend an approved certification system standard that no longer meets the requirements of section 95488.9(g)(1)(B).</w:t>
        </w:r>
      </w:ins>
    </w:p>
    <w:p w14:paraId="4F2AFB4C" w14:textId="08D4EC3E" w:rsidR="000214F3" w:rsidRPr="00514B34" w:rsidRDefault="001672E6" w:rsidP="00893322">
      <w:pPr>
        <w:pStyle w:val="Heading4"/>
        <w:keepNext w:val="0"/>
        <w:keepLines w:val="0"/>
        <w:rPr>
          <w:ins w:id="3599" w:author="CARB" w:date="2023-12-19T12:12:00Z"/>
        </w:rPr>
      </w:pPr>
      <w:ins w:id="3600" w:author="CARB" w:date="2023-12-19T12:12:00Z">
        <w:r w:rsidRPr="00435DC0">
          <w:t>After the removal or suspension of an approved certification system standard, any feedstock relying on that standard must become certified under an approved standard within one year from the date of removal or suspension.</w:t>
        </w:r>
      </w:ins>
    </w:p>
    <w:p w14:paraId="718259BA" w14:textId="7DBB151B" w:rsidR="00B76A1A" w:rsidRPr="00EE6A79" w:rsidRDefault="00990B31" w:rsidP="006D0464">
      <w:r w:rsidRPr="006D0464">
        <w:rPr>
          <w:sz w:val="20"/>
          <w:szCs w:val="18"/>
        </w:rPr>
        <w:t xml:space="preserve">NOTE: Authority cited: Sections 38510, 38530, 38560, 38560.5, 38571, 38580, 39600, 39601, 41510, 41511 and 43018, Health and Safety Code; 42 U.S.C. section 7545; and </w:t>
      </w:r>
      <w:r w:rsidRPr="006D0464">
        <w:rPr>
          <w:i/>
          <w:sz w:val="20"/>
          <w:szCs w:val="18"/>
        </w:rPr>
        <w:t xml:space="preserve">Western Oil and Gas </w:t>
      </w:r>
      <w:proofErr w:type="spellStart"/>
      <w:r w:rsidRPr="006D0464">
        <w:rPr>
          <w:i/>
          <w:sz w:val="20"/>
          <w:szCs w:val="18"/>
        </w:rPr>
        <w:t>Ass'n</w:t>
      </w:r>
      <w:proofErr w:type="spellEnd"/>
      <w:r w:rsidRPr="006D0464">
        <w:rPr>
          <w:i/>
          <w:sz w:val="20"/>
          <w:szCs w:val="18"/>
        </w:rPr>
        <w:t xml:space="preserve"> v. Orange County Air Pollution Control District</w:t>
      </w:r>
      <w:r w:rsidRPr="006D0464">
        <w:rPr>
          <w:sz w:val="20"/>
          <w:szCs w:val="18"/>
        </w:rPr>
        <w:t xml:space="preserve">, 14 Cal.3d 411, 121 </w:t>
      </w:r>
      <w:proofErr w:type="spellStart"/>
      <w:r w:rsidRPr="006D0464">
        <w:rPr>
          <w:sz w:val="20"/>
          <w:szCs w:val="18"/>
        </w:rPr>
        <w:t>Cal.Rptr</w:t>
      </w:r>
      <w:proofErr w:type="spellEnd"/>
      <w:r w:rsidRPr="006D0464">
        <w:rPr>
          <w:sz w:val="20"/>
          <w:szCs w:val="18"/>
        </w:rPr>
        <w:t xml:space="preserve">. 249 (1975). Reference: Sections 38501, 38510, 39515, 39516, 38571, 38580, 39000, 39001, 39002, 39003, 39515, 39516, 41510, 41511 and 43000, Health and Safety Code; Section 25000.5, Public Resources Code; and </w:t>
      </w:r>
      <w:r w:rsidRPr="006D0464">
        <w:rPr>
          <w:i/>
          <w:sz w:val="20"/>
          <w:szCs w:val="18"/>
        </w:rPr>
        <w:t xml:space="preserve">Western Oil and Gas </w:t>
      </w:r>
      <w:proofErr w:type="spellStart"/>
      <w:r w:rsidRPr="006D0464">
        <w:rPr>
          <w:i/>
          <w:sz w:val="20"/>
          <w:szCs w:val="18"/>
        </w:rPr>
        <w:t>Ass'n</w:t>
      </w:r>
      <w:proofErr w:type="spellEnd"/>
      <w:r w:rsidRPr="006D0464">
        <w:rPr>
          <w:i/>
          <w:sz w:val="20"/>
          <w:szCs w:val="18"/>
        </w:rPr>
        <w:t xml:space="preserve"> v. Orange County Air Pollution Control District</w:t>
      </w:r>
      <w:r w:rsidRPr="006D0464">
        <w:rPr>
          <w:sz w:val="20"/>
          <w:szCs w:val="18"/>
        </w:rPr>
        <w:t xml:space="preserve">, 14 Cal.3d 411, 121 </w:t>
      </w:r>
      <w:proofErr w:type="spellStart"/>
      <w:r w:rsidRPr="006D0464">
        <w:rPr>
          <w:sz w:val="20"/>
          <w:szCs w:val="18"/>
        </w:rPr>
        <w:t>Cal.Rptr</w:t>
      </w:r>
      <w:proofErr w:type="spellEnd"/>
      <w:r w:rsidRPr="006D0464">
        <w:rPr>
          <w:sz w:val="20"/>
          <w:szCs w:val="18"/>
        </w:rPr>
        <w:t>. 249 (1975).</w:t>
      </w:r>
    </w:p>
    <w:p w14:paraId="1870398A" w14:textId="77777777" w:rsidR="00990B31" w:rsidRPr="009F1BE9" w:rsidRDefault="00990B31" w:rsidP="00990B31">
      <w:pPr>
        <w:pStyle w:val="Heading1"/>
        <w:keepNext w:val="0"/>
        <w:keepLines w:val="0"/>
        <w:rPr>
          <w:rFonts w:eastAsia="Yu Gothic Light"/>
        </w:rPr>
      </w:pPr>
      <w:r w:rsidRPr="14D6E132">
        <w:rPr>
          <w:rFonts w:eastAsia="Yu Gothic Light"/>
        </w:rPr>
        <w:t>95488.10. Maintaining Fuel Pathways.</w:t>
      </w:r>
    </w:p>
    <w:p w14:paraId="245C1E67" w14:textId="77777777" w:rsidR="00990B31" w:rsidRPr="009F1BE9" w:rsidRDefault="00990B31" w:rsidP="00990B31">
      <w:pPr>
        <w:pStyle w:val="Heading2"/>
        <w:keepNext w:val="0"/>
        <w:keepLines w:val="0"/>
        <w:rPr>
          <w:rFonts w:eastAsia="Yu Gothic Light"/>
        </w:rPr>
      </w:pPr>
      <w:r w:rsidRPr="00555E75">
        <w:rPr>
          <w:rFonts w:eastAsia="Yu Gothic Light"/>
          <w:i/>
          <w:iCs/>
        </w:rPr>
        <w:t>CI Data Reporting Requirement and Deadline.</w:t>
      </w:r>
      <w:r w:rsidRPr="009F1BE9">
        <w:rPr>
          <w:rFonts w:eastAsia="Yu Gothic Light"/>
        </w:rPr>
        <w:t xml:space="preserve"> Beginning in 2021, each fuel pathway holder must submit an annual Fuel Pathway Report to the AFP no later than March 31 of each calendar year.</w:t>
      </w:r>
    </w:p>
    <w:p w14:paraId="7D0722E4" w14:textId="6FCAB43F" w:rsidR="00990B31" w:rsidRPr="009F1BE9" w:rsidRDefault="00990B31" w:rsidP="00990B31">
      <w:pPr>
        <w:pStyle w:val="Heading3"/>
        <w:keepNext w:val="0"/>
        <w:keepLines w:val="0"/>
        <w:rPr>
          <w:rFonts w:eastAsia="Yu Gothic Light"/>
        </w:rPr>
      </w:pPr>
      <w:r w:rsidRPr="009F1BE9">
        <w:rPr>
          <w:rFonts w:eastAsia="Yu Gothic Light"/>
        </w:rPr>
        <w:t xml:space="preserve">The annual Fuel Pathway Report must include the certified version of the </w:t>
      </w:r>
      <w:del w:id="3601" w:author="CARB" w:date="2023-12-19T12:12:00Z">
        <w:r w:rsidR="009F1BE9" w:rsidRPr="009F1BE9">
          <w:rPr>
            <w:rFonts w:eastAsia="Yu Gothic Light"/>
          </w:rPr>
          <w:delText>Simplified</w:delText>
        </w:r>
      </w:del>
      <w:ins w:id="3602" w:author="CARB" w:date="2023-12-19T12:12:00Z">
        <w:r w:rsidR="00FD107F">
          <w:rPr>
            <w:rFonts w:eastAsia="Yu Gothic Light"/>
          </w:rPr>
          <w:t>Tier 1</w:t>
        </w:r>
      </w:ins>
      <w:r w:rsidRPr="009F1BE9">
        <w:rPr>
          <w:rFonts w:eastAsia="Yu Gothic Light"/>
        </w:rPr>
        <w:t xml:space="preserve"> CI Calculator or the </w:t>
      </w:r>
      <w:r>
        <w:rPr>
          <w:rFonts w:eastAsia="Yu Gothic Light"/>
        </w:rPr>
        <w:t>CA-GREET</w:t>
      </w:r>
      <w:del w:id="3603" w:author="CARB" w:date="2023-12-19T12:12:00Z">
        <w:r w:rsidR="009F1BE9" w:rsidRPr="009F1BE9">
          <w:rPr>
            <w:rFonts w:eastAsia="Yu Gothic Light"/>
          </w:rPr>
          <w:delText>3</w:delText>
        </w:r>
      </w:del>
      <w:ins w:id="3604" w:author="CARB" w:date="2023-12-19T12:12:00Z">
        <w:r>
          <w:rPr>
            <w:rFonts w:eastAsia="Yu Gothic Light"/>
          </w:rPr>
          <w:t>4</w:t>
        </w:r>
      </w:ins>
      <w:r>
        <w:rPr>
          <w:rFonts w:eastAsia="Yu Gothic Light"/>
        </w:rPr>
        <w:t>.0</w:t>
      </w:r>
      <w:r w:rsidRPr="009F1BE9">
        <w:rPr>
          <w:rFonts w:eastAsia="Yu Gothic Light"/>
        </w:rPr>
        <w:t xml:space="preserve"> model, if required in the initial certification, updated to include the most recent two calendar years of operational data.</w:t>
      </w:r>
      <w:ins w:id="3605" w:author="CARB" w:date="2023-12-19T12:12:00Z">
        <w:r>
          <w:rPr>
            <w:rFonts w:eastAsia="Yu Gothic Light"/>
          </w:rPr>
          <w:t xml:space="preserve"> If less than 24 months of operational data is reported in an Annual Fuel Pathway Report, the operational data period must include the reported months established during initial pathway certification.</w:t>
        </w:r>
      </w:ins>
    </w:p>
    <w:p w14:paraId="15D27DFD" w14:textId="77777777" w:rsidR="00990B31" w:rsidRPr="009F1BE9" w:rsidRDefault="00990B31" w:rsidP="00990B31">
      <w:pPr>
        <w:pStyle w:val="Heading3"/>
        <w:keepNext w:val="0"/>
        <w:keepLines w:val="0"/>
        <w:rPr>
          <w:rFonts w:eastAsia="Yu Gothic Light"/>
        </w:rPr>
      </w:pPr>
      <w:r w:rsidRPr="009F1BE9">
        <w:rPr>
          <w:rFonts w:eastAsia="Yu Gothic Light"/>
        </w:rPr>
        <w:t>The annual Fuel Pathway Report for Lookup Table pathways listed in 95488.1(b)(2), in lieu of the CI calculator, must include invoices or metering records substantiating the quantity of renewable or low-CI inputs procured from a qualifying source.</w:t>
      </w:r>
    </w:p>
    <w:p w14:paraId="473821CF" w14:textId="77777777" w:rsidR="00990B31" w:rsidRPr="009F1BE9" w:rsidRDefault="00990B31" w:rsidP="00990B31">
      <w:pPr>
        <w:pStyle w:val="Heading3"/>
        <w:keepNext w:val="0"/>
        <w:keepLines w:val="0"/>
        <w:rPr>
          <w:rFonts w:eastAsia="Yu Gothic Light"/>
        </w:rPr>
      </w:pPr>
      <w:r w:rsidRPr="009F1BE9">
        <w:rPr>
          <w:rFonts w:eastAsia="Yu Gothic Light"/>
        </w:rPr>
        <w:lastRenderedPageBreak/>
        <w:t>Entities specified in section 95488.8(</w:t>
      </w:r>
      <w:proofErr w:type="spellStart"/>
      <w:r w:rsidRPr="009F1BE9">
        <w:rPr>
          <w:rFonts w:eastAsia="Yu Gothic Light"/>
        </w:rPr>
        <w:t>i</w:t>
      </w:r>
      <w:proofErr w:type="spellEnd"/>
      <w:r w:rsidRPr="009F1BE9">
        <w:rPr>
          <w:rFonts w:eastAsia="Yu Gothic Light"/>
        </w:rPr>
        <w:t>)(2)(C) must provide the annual attestation regarding environmental attributes required by that provision.</w:t>
      </w:r>
    </w:p>
    <w:p w14:paraId="4F75E64E" w14:textId="4E71BD7C" w:rsidR="00990B31" w:rsidRPr="009F1BE9" w:rsidRDefault="00990B31" w:rsidP="00990B31">
      <w:pPr>
        <w:pStyle w:val="Heading3"/>
        <w:keepNext w:val="0"/>
        <w:keepLines w:val="0"/>
        <w:rPr>
          <w:rFonts w:eastAsia="Yu Gothic Light"/>
        </w:rPr>
      </w:pPr>
      <w:r w:rsidRPr="009F1BE9">
        <w:rPr>
          <w:rFonts w:eastAsia="Yu Gothic Light"/>
        </w:rPr>
        <w:t>Any fuel pathway holder, including a joint applicant, who is not subject to site visits by a third</w:t>
      </w:r>
      <w:del w:id="3606" w:author="CARB" w:date="2023-12-19T12:12:00Z">
        <w:r w:rsidR="009F1BE9" w:rsidRPr="009F1BE9">
          <w:rPr>
            <w:rFonts w:eastAsia="Yu Gothic Light"/>
          </w:rPr>
          <w:delText xml:space="preserve"> </w:delText>
        </w:r>
      </w:del>
      <w:ins w:id="3607" w:author="CARB" w:date="2023-12-19T12:12:00Z">
        <w:r w:rsidR="00E95921">
          <w:rPr>
            <w:rFonts w:eastAsia="Yu Gothic Light"/>
          </w:rPr>
          <w:t>-</w:t>
        </w:r>
      </w:ins>
      <w:r w:rsidRPr="009F1BE9">
        <w:rPr>
          <w:rFonts w:eastAsia="Yu Gothic Light"/>
        </w:rPr>
        <w:t>party verifier, whose pathway involves the use of renewable or low-CI process energy, must submit invoices for that energy to the AFP. Additionally, for any electricity that is used to reduce carbon intensity of electricity used as a transportation fuel or hydrogen production via electrolysis, the pathway holder must upload records demonstrating that any renewable energy certificates generated were retired in WREGIS for the purpose of LCFS credit generation.</w:t>
      </w:r>
    </w:p>
    <w:p w14:paraId="79110B95" w14:textId="77777777" w:rsidR="00990B31" w:rsidRPr="009F1BE9" w:rsidRDefault="00990B31" w:rsidP="00990B31">
      <w:pPr>
        <w:pStyle w:val="Heading3"/>
        <w:keepNext w:val="0"/>
        <w:keepLines w:val="0"/>
        <w:rPr>
          <w:rFonts w:eastAsia="Yu Gothic Light"/>
        </w:rPr>
      </w:pPr>
      <w:r w:rsidRPr="009F1BE9">
        <w:rPr>
          <w:rFonts w:eastAsia="Yu Gothic Light"/>
        </w:rPr>
        <w:t xml:space="preserve">The annual Fuel Pathway Report must include any </w:t>
      </w:r>
      <w:proofErr w:type="gramStart"/>
      <w:r w:rsidRPr="009F1BE9">
        <w:rPr>
          <w:rFonts w:eastAsia="Yu Gothic Light"/>
        </w:rPr>
        <w:t>temporally-variable</w:t>
      </w:r>
      <w:proofErr w:type="gramEnd"/>
      <w:r w:rsidRPr="009F1BE9">
        <w:rPr>
          <w:rFonts w:eastAsia="Yu Gothic Light"/>
        </w:rPr>
        <w:t xml:space="preserve"> information requested by the Executive Officer to be included in the initial application as supplementary information, or required data or documentation listed in the pathway summary operating conditions, must continue to be submitted annually as part of the annual Fuel Pathway Report.</w:t>
      </w:r>
    </w:p>
    <w:p w14:paraId="7C7F2DC3" w14:textId="77777777" w:rsidR="009F1BE9" w:rsidRPr="009F1BE9" w:rsidRDefault="009F1BE9" w:rsidP="00F701A2">
      <w:pPr>
        <w:pStyle w:val="Heading3"/>
        <w:keepNext w:val="0"/>
        <w:keepLines w:val="0"/>
        <w:spacing w:line="259" w:lineRule="auto"/>
        <w:rPr>
          <w:del w:id="3608" w:author="CARB" w:date="2023-12-19T12:12:00Z"/>
          <w:rFonts w:eastAsia="Yu Gothic Light"/>
        </w:rPr>
      </w:pPr>
      <w:del w:id="3609" w:author="CARB" w:date="2023-12-19T12:12:00Z">
        <w:r w:rsidRPr="009F1BE9">
          <w:rPr>
            <w:rFonts w:eastAsia="Yu Gothic Light"/>
          </w:rPr>
          <w:delText>If the verified operational CI as calculated from production data covering the 24 months of operations is found to be lower than the certified CI, and a positive verification statement is issued for this period, the following options are available:</w:delText>
        </w:r>
      </w:del>
    </w:p>
    <w:p w14:paraId="1DF65DC0" w14:textId="51637FA3" w:rsidR="00990B31" w:rsidRPr="009F1BE9" w:rsidRDefault="0085280F" w:rsidP="00990B31">
      <w:pPr>
        <w:pStyle w:val="Heading3"/>
        <w:keepNext w:val="0"/>
        <w:keepLines w:val="0"/>
        <w:rPr>
          <w:ins w:id="3610" w:author="CARB" w:date="2023-12-19T12:12:00Z"/>
          <w:rFonts w:eastAsia="Yu Gothic Light"/>
        </w:rPr>
      </w:pPr>
      <w:ins w:id="3611" w:author="CARB" w:date="2023-12-19T12:12:00Z">
        <w:r>
          <w:rPr>
            <w:rFonts w:eastAsia="Yu Gothic Light"/>
          </w:rPr>
          <w:t>Fuel pathway holders must submit 2024 annual Fuel Pathway Reports f</w:t>
        </w:r>
        <w:r w:rsidR="00990B31" w:rsidRPr="00F62DE5">
          <w:rPr>
            <w:rFonts w:eastAsia="Yu Gothic Light"/>
          </w:rPr>
          <w:t>ollowing the transition to CA-GREET4.0</w:t>
        </w:r>
        <w:r w:rsidR="5B2ED77A" w:rsidRPr="0F19AA17">
          <w:rPr>
            <w:rFonts w:eastAsia="Yu Gothic Light"/>
          </w:rPr>
          <w:t xml:space="preserve"> </w:t>
        </w:r>
        <w:r>
          <w:rPr>
            <w:rFonts w:eastAsia="Yu Gothic Light"/>
          </w:rPr>
          <w:t xml:space="preserve">procedure </w:t>
        </w:r>
        <w:r w:rsidR="00990B31" w:rsidRPr="00F62DE5">
          <w:rPr>
            <w:rFonts w:eastAsia="Yu Gothic Light"/>
          </w:rPr>
          <w:t>described in section 95488(c)(1)</w:t>
        </w:r>
        <w:r w:rsidR="00EE60F1">
          <w:rPr>
            <w:rFonts w:eastAsia="Yu Gothic Light"/>
          </w:rPr>
          <w:t>.</w:t>
        </w:r>
        <w:r w:rsidR="00990B31" w:rsidRPr="00F62DE5">
          <w:rPr>
            <w:rFonts w:eastAsia="Yu Gothic Light"/>
          </w:rPr>
          <w:t xml:space="preserve"> </w:t>
        </w:r>
        <w:r w:rsidR="00EE60F1">
          <w:rPr>
            <w:rFonts w:eastAsia="Yu Gothic Light"/>
          </w:rPr>
          <w:t>U</w:t>
        </w:r>
        <w:r w:rsidR="00990B31" w:rsidRPr="00F62DE5">
          <w:rPr>
            <w:rFonts w:eastAsia="Yu Gothic Light"/>
          </w:rPr>
          <w:t>pon receiving a positive or qualified positive verification statement for verification of a 2025 Annual Fuel Pathway Report and subsequent reporting years, the Executive Officer will replace the certified CI with the verified operational CI if this replacement is requested by the fuel pathway holder. The Executive Officer will add a conservative margin of safety to the verified operational CI per</w:t>
        </w:r>
        <w:r w:rsidR="00990B31" w:rsidRPr="00357DC8">
          <w:rPr>
            <w:rFonts w:eastAsia="Yu Gothic Light"/>
          </w:rPr>
          <w:t xml:space="preserve"> </w:t>
        </w:r>
        <w:r w:rsidR="00435DC0" w:rsidRPr="00514B34">
          <w:t>section 95488.4(a)</w:t>
        </w:r>
        <w:r w:rsidR="00990B31" w:rsidRPr="00357DC8">
          <w:rPr>
            <w:rFonts w:eastAsia="Yu Gothic Light"/>
          </w:rPr>
          <w:t xml:space="preserve"> </w:t>
        </w:r>
        <w:r w:rsidR="00990B31" w:rsidRPr="00F62DE5">
          <w:rPr>
            <w:rFonts w:eastAsia="Yu Gothic Light"/>
          </w:rPr>
          <w:t>upon request from the pathway holder.</w:t>
        </w:r>
      </w:ins>
    </w:p>
    <w:p w14:paraId="0F7743BA" w14:textId="77777777" w:rsidR="00990B31" w:rsidRPr="009F1BE9" w:rsidRDefault="00990B31" w:rsidP="00990B31">
      <w:pPr>
        <w:pStyle w:val="Heading4"/>
        <w:keepNext w:val="0"/>
        <w:keepLines w:val="0"/>
        <w:rPr>
          <w:rFonts w:eastAsia="Yu Gothic Light"/>
        </w:rPr>
      </w:pPr>
      <w:r w:rsidRPr="009F1BE9">
        <w:rPr>
          <w:rFonts w:eastAsia="Yu Gothic Light"/>
        </w:rPr>
        <w:t>The fuel pathway holder may elect to keep the original certified CI.</w:t>
      </w:r>
    </w:p>
    <w:p w14:paraId="6D6DFA27" w14:textId="77777777" w:rsidR="00990B31" w:rsidRPr="009F1BE9" w:rsidRDefault="00990B31" w:rsidP="00990B31">
      <w:pPr>
        <w:pStyle w:val="Heading4"/>
        <w:keepNext w:val="0"/>
        <w:keepLines w:val="0"/>
        <w:rPr>
          <w:rFonts w:eastAsia="Yu Gothic Light"/>
        </w:rPr>
      </w:pPr>
      <w:r w:rsidRPr="009F1BE9">
        <w:rPr>
          <w:rFonts w:eastAsia="Yu Gothic Light"/>
        </w:rPr>
        <w:t>The fuel pathway holder may request to replace the certified CI with the verified operational CI based on the most recent 24</w:t>
      </w:r>
      <w:r>
        <w:rPr>
          <w:rFonts w:eastAsia="Yu Gothic Light"/>
        </w:rPr>
        <w:t> </w:t>
      </w:r>
      <w:r w:rsidRPr="009F1BE9">
        <w:rPr>
          <w:rFonts w:eastAsia="Yu Gothic Light"/>
        </w:rPr>
        <w:t>months of operational data, adding a conservative margin of safety per section 95488.4(a) if the applicant so desires. Fuel pathway holders requesting to replace the certified CI must submit an attestation that the new CI can be maintained through the next reporting period, and acknowledging that exceeding the newly certified CI in subsequent verifications will constitute non</w:t>
      </w:r>
      <w:r>
        <w:rPr>
          <w:rFonts w:eastAsia="Yu Gothic Light"/>
        </w:rPr>
        <w:noBreakHyphen/>
      </w:r>
      <w:r w:rsidRPr="009F1BE9">
        <w:rPr>
          <w:rFonts w:eastAsia="Yu Gothic Light"/>
        </w:rPr>
        <w:t xml:space="preserve">compliance with the requirements of this </w:t>
      </w:r>
      <w:proofErr w:type="spellStart"/>
      <w:r w:rsidRPr="009F1BE9">
        <w:rPr>
          <w:rFonts w:eastAsia="Yu Gothic Light"/>
        </w:rPr>
        <w:t>subarticle</w:t>
      </w:r>
      <w:proofErr w:type="spellEnd"/>
      <w:r w:rsidRPr="009F1BE9">
        <w:rPr>
          <w:rFonts w:eastAsia="Yu Gothic Light"/>
        </w:rPr>
        <w:t>.</w:t>
      </w:r>
    </w:p>
    <w:p w14:paraId="2F22A43A" w14:textId="3BC28EF0" w:rsidR="00990B31" w:rsidRDefault="00990B31" w:rsidP="00990B31">
      <w:pPr>
        <w:pStyle w:val="Heading3"/>
        <w:keepNext w:val="0"/>
        <w:keepLines w:val="0"/>
        <w:rPr>
          <w:ins w:id="3612" w:author="CARB" w:date="2023-12-19T12:12:00Z"/>
          <w:rFonts w:eastAsia="Yu Gothic Light"/>
        </w:rPr>
      </w:pPr>
      <w:r w:rsidRPr="009F1BE9">
        <w:rPr>
          <w:rFonts w:eastAsia="Yu Gothic Light"/>
        </w:rPr>
        <w:lastRenderedPageBreak/>
        <w:t xml:space="preserve">If the verified operational CI is found to be greater than the certified </w:t>
      </w:r>
      <w:del w:id="3613" w:author="CARB" w:date="2023-12-19T12:12:00Z">
        <w:r w:rsidR="009F1BE9" w:rsidRPr="009F1BE9">
          <w:rPr>
            <w:rFonts w:eastAsia="Yu Gothic Light"/>
          </w:rPr>
          <w:delText>CI,</w:delText>
        </w:r>
      </w:del>
      <w:ins w:id="3614" w:author="CARB" w:date="2023-12-19T12:12:00Z">
        <w:r>
          <w:rPr>
            <w:rFonts w:eastAsia="Yu Gothic Light"/>
          </w:rPr>
          <w:t xml:space="preserve">(including provisionally certified) </w:t>
        </w:r>
        <w:r w:rsidRPr="009F1BE9">
          <w:rPr>
            <w:rFonts w:eastAsia="Yu Gothic Light"/>
          </w:rPr>
          <w:t>CI</w:t>
        </w:r>
        <w:r>
          <w:rPr>
            <w:rFonts w:eastAsia="Yu Gothic Light"/>
          </w:rPr>
          <w:t>:</w:t>
        </w:r>
      </w:ins>
    </w:p>
    <w:p w14:paraId="5F031ADD" w14:textId="63DE70B7" w:rsidR="00990B31" w:rsidRDefault="00990B31" w:rsidP="00893322">
      <w:pPr>
        <w:pStyle w:val="Heading4"/>
        <w:keepNext w:val="0"/>
        <w:keepLines w:val="0"/>
        <w:rPr>
          <w:ins w:id="3615" w:author="CARB" w:date="2023-12-19T12:12:00Z"/>
        </w:rPr>
      </w:pPr>
      <w:ins w:id="3616" w:author="CARB" w:date="2023-12-19T12:12:00Z">
        <w:r>
          <w:t xml:space="preserve">The </w:t>
        </w:r>
        <w:r w:rsidR="004B6E15">
          <w:t xml:space="preserve">Executive Officer will invalidate </w:t>
        </w:r>
        <w:r w:rsidR="00512700">
          <w:t>excess credits generated</w:t>
        </w:r>
        <w:r w:rsidR="007C1363">
          <w:t xml:space="preserve"> resulting </w:t>
        </w:r>
        <w:r w:rsidR="008B3A9F">
          <w:t>from</w:t>
        </w:r>
      </w:ins>
      <w:r w:rsidR="008B3A9F">
        <w:t xml:space="preserve"> the </w:t>
      </w:r>
      <w:ins w:id="3617" w:author="CARB" w:date="2023-12-19T12:12:00Z">
        <w:r w:rsidR="00EF1FF1">
          <w:t xml:space="preserve">CI </w:t>
        </w:r>
        <w:r w:rsidR="00C91E4B">
          <w:t>exceedance</w:t>
        </w:r>
        <w:r>
          <w:t xml:space="preserve"> for the applicable compliance year</w:t>
        </w:r>
        <w:r w:rsidR="00794330" w:rsidRPr="00794330">
          <w:t xml:space="preserve"> </w:t>
        </w:r>
        <w:r w:rsidR="00794330">
          <w:t>in the LRT-CBTS account</w:t>
        </w:r>
        <w:r w:rsidR="00B67201">
          <w:t xml:space="preserve"> of the </w:t>
        </w:r>
        <w:r w:rsidR="00B17F10">
          <w:t xml:space="preserve">associated fuel reporting </w:t>
        </w:r>
        <w:r w:rsidR="00B67201">
          <w:t>entitie</w:t>
        </w:r>
        <w:r w:rsidR="008F0562">
          <w:t>s</w:t>
        </w:r>
        <w:r w:rsidR="00876D30">
          <w:t>.</w:t>
        </w:r>
      </w:ins>
    </w:p>
    <w:p w14:paraId="735335C5" w14:textId="4006D769" w:rsidR="002A2F33" w:rsidRDefault="002A2F33" w:rsidP="00893322">
      <w:pPr>
        <w:pStyle w:val="Heading4"/>
        <w:keepNext w:val="0"/>
        <w:keepLines w:val="0"/>
        <w:rPr>
          <w:ins w:id="3618" w:author="CARB" w:date="2023-12-19T12:12:00Z"/>
        </w:rPr>
      </w:pPr>
      <w:ins w:id="3619" w:author="CARB" w:date="2023-12-19T12:12:00Z">
        <w:r>
          <w:t xml:space="preserve">The </w:t>
        </w:r>
      </w:ins>
      <w:r>
        <w:t xml:space="preserve">fuel pathway holder is </w:t>
      </w:r>
      <w:ins w:id="3620" w:author="CARB" w:date="2023-12-19T12:12:00Z">
        <w:r>
          <w:t>subject to the deficit obligation for a verified CI exceedance pursuant to 95486.1(g).</w:t>
        </w:r>
      </w:ins>
    </w:p>
    <w:p w14:paraId="13E3F9BD" w14:textId="5A8AE9D8" w:rsidR="002A2F33" w:rsidRPr="002A2F33" w:rsidRDefault="00C25A47" w:rsidP="00893322">
      <w:pPr>
        <w:pStyle w:val="Heading4"/>
        <w:keepNext w:val="0"/>
        <w:keepLines w:val="0"/>
        <w:rPr>
          <w:ins w:id="3621" w:author="CARB" w:date="2023-12-19T12:12:00Z"/>
        </w:rPr>
      </w:pPr>
      <w:ins w:id="3622" w:author="CARB" w:date="2023-12-19T12:12:00Z">
        <w:r>
          <w:t>Fuel pathway holders who demonstrate that the verified operational CI exceedances are solely due to calculator updates are exempt from the 95486.1(g) deficit obligation for the 202</w:t>
        </w:r>
        <w:r w:rsidR="552729EA">
          <w:t>5</w:t>
        </w:r>
        <w:r>
          <w:t xml:space="preserve"> and 202</w:t>
        </w:r>
        <w:r w:rsidR="66319547">
          <w:t>6</w:t>
        </w:r>
        <w:r>
          <w:t xml:space="preserve"> compliance years. </w:t>
        </w:r>
        <w:r w:rsidR="00161D16">
          <w:t>To make this demonstration, fuel pathway holders must submit both CA-GREET3.0 and CA-G</w:t>
        </w:r>
        <w:r w:rsidR="00862B29">
          <w:t>REET</w:t>
        </w:r>
        <w:r w:rsidR="00161D16">
          <w:t>4.0 modeling tools populated with the operational data for the same reporting period for annual verification in the AFP.</w:t>
        </w:r>
      </w:ins>
    </w:p>
    <w:p w14:paraId="152A694E" w14:textId="31F266A7" w:rsidR="00990B31" w:rsidRPr="00F62DE5" w:rsidRDefault="00161D16">
      <w:pPr>
        <w:pStyle w:val="Heading4"/>
        <w:keepNext w:val="0"/>
        <w:keepLines w:val="0"/>
        <w:numPr>
          <w:numberingChange w:id="3623" w:author="CARB" w:date="2023-12-19T12:12:00Z" w:original="(%3:7:0:)"/>
        </w:numPr>
        <w:pPrChange w:id="3624" w:author="CARB" w:date="2023-12-19T12:12:00Z">
          <w:pPr>
            <w:pStyle w:val="Heading3"/>
            <w:keepNext w:val="0"/>
            <w:keepLines w:val="0"/>
          </w:pPr>
        </w:pPrChange>
      </w:pPr>
      <w:ins w:id="3625" w:author="CARB" w:date="2023-12-19T12:12:00Z">
        <w:r>
          <w:t>Unless the fuel pathway holder satisfies the 95486.1(g) deficit obligation or the exemption to that deficit obligation requirement specified in 95488.</w:t>
        </w:r>
        <w:r w:rsidR="00025BA6">
          <w:t>10(a)(7)(C) applies, t</w:t>
        </w:r>
        <w:r w:rsidR="00990B31" w:rsidRPr="00F62DE5">
          <w:t xml:space="preserve">he fuel pathway holder of a pathway with 24 months of operational data is </w:t>
        </w:r>
      </w:ins>
      <w:r w:rsidR="00990B31" w:rsidRPr="00F62DE5">
        <w:t xml:space="preserve">out of compliance </w:t>
      </w:r>
      <w:del w:id="3626" w:author="CARB" w:date="2023-12-19T12:12:00Z">
        <w:r w:rsidR="009F1BE9" w:rsidRPr="009F1BE9">
          <w:rPr>
            <w:rFonts w:eastAsia="Yu Gothic Light"/>
          </w:rPr>
          <w:delText>with this subarticle</w:delText>
        </w:r>
      </w:del>
      <w:ins w:id="3627" w:author="CARB" w:date="2023-12-19T12:12:00Z">
        <w:r w:rsidR="00990B31" w:rsidRPr="00F62DE5">
          <w:t xml:space="preserve">per </w:t>
        </w:r>
        <w:r w:rsidR="00990B31" w:rsidRPr="00B536CE">
          <w:t>section 95488.4(a)</w:t>
        </w:r>
      </w:ins>
      <w:r w:rsidR="00990B31" w:rsidRPr="00F62DE5">
        <w:t xml:space="preserve"> and subject to investigation by the Executive Officer and possible enforcement action.</w:t>
      </w:r>
      <w:ins w:id="3628" w:author="CARB" w:date="2023-12-19T12:12:00Z">
        <w:r w:rsidR="00990B31" w:rsidRPr="14D6E132">
          <w:rPr>
            <w:rFonts w:cs="Arial"/>
          </w:rPr>
          <w:t> </w:t>
        </w:r>
      </w:ins>
    </w:p>
    <w:p w14:paraId="21A20B31" w14:textId="36451F2A" w:rsidR="00A226FF" w:rsidRPr="00BC6F05" w:rsidRDefault="00A226FF" w:rsidP="00893322">
      <w:pPr>
        <w:pStyle w:val="Heading2"/>
        <w:keepNext w:val="0"/>
        <w:keepLines w:val="0"/>
        <w:rPr>
          <w:ins w:id="3629" w:author="CARB" w:date="2023-12-19T12:12:00Z"/>
        </w:rPr>
      </w:pPr>
      <w:ins w:id="3630" w:author="CARB" w:date="2023-12-19T12:12:00Z">
        <w:r w:rsidRPr="00BC6F05">
          <w:rPr>
            <w:i/>
            <w:iCs/>
          </w:rPr>
          <w:t xml:space="preserve">Credit True Up after Annual Verification. </w:t>
        </w:r>
        <w:r w:rsidRPr="00BC6F05">
          <w:t xml:space="preserve"> Beginning with the 2025 </w:t>
        </w:r>
        <w:r w:rsidR="0077175D">
          <w:t>a</w:t>
        </w:r>
        <w:r w:rsidRPr="00BC6F05">
          <w:t xml:space="preserve">nnual Fuel Pathway </w:t>
        </w:r>
        <w:r w:rsidR="0077175D">
          <w:t>Report</w:t>
        </w:r>
        <w:r w:rsidRPr="00BC6F05">
          <w:t xml:space="preserve"> data reporting year, the Executive Officer may perform credit true up for a fuel pathway that has a lower verified operational CI upon receiving a positive or qualified positive verification statement for the associated annual fuel pathway report and quarterly fuel transactions reports, notwithstanding the prohibition on retroactive credit generation in section 95486(a)(2). To implement this true up, the Executive Officer will calculate an equivalent number of credits representing the difference between the reported CI and the verified operational CI from annual Fuel Pathway Reports for each fuel pathway code reported with non-liquid transaction types and with the following liquid fuel transaction types “Production in California</w:t>
        </w:r>
        <w:r w:rsidR="005E0D22" w:rsidRPr="00BC6F05">
          <w:t>,</w:t>
        </w:r>
        <w:r w:rsidRPr="00BC6F05">
          <w:t>” “Production for Import</w:t>
        </w:r>
        <w:r w:rsidR="005E0D22" w:rsidRPr="00BC6F05">
          <w:t>,</w:t>
        </w:r>
        <w:r w:rsidRPr="00BC6F05">
          <w:t>” and “Import” during a compliance year, and place those credits in the account of each appropriate fuel reporting entity after August 31 for the prior compliance year. The credits will be calculated according to the following equation:</w:t>
        </w:r>
      </w:ins>
    </w:p>
    <w:p w14:paraId="60941DAE" w14:textId="77777777" w:rsidR="00A226FF" w:rsidRPr="00BC6F05" w:rsidRDefault="00000000" w:rsidP="00A226FF">
      <w:pPr>
        <w:spacing w:before="120"/>
        <w:ind w:left="1440" w:hanging="720"/>
        <w:rPr>
          <w:ins w:id="3631" w:author="CARB" w:date="2023-12-19T12:12:00Z"/>
        </w:rPr>
      </w:pPr>
      <m:oMathPara>
        <m:oMath>
          <m:sSubSup>
            <m:sSubSupPr>
              <m:ctrlPr>
                <w:ins w:id="3632" w:author="CARB" w:date="2023-12-19T12:12:00Z">
                  <w:rPr>
                    <w:rFonts w:ascii="Cambria Math" w:hAnsi="Cambria Math"/>
                    <w:position w:val="2"/>
                  </w:rPr>
                </w:ins>
              </m:ctrlPr>
            </m:sSubSupPr>
            <m:e>
              <m:r>
                <w:ins w:id="3633" w:author="CARB" w:date="2023-12-19T12:12:00Z">
                  <w:rPr>
                    <w:rFonts w:ascii="Cambria Math" w:hAnsi="Cambria Math"/>
                    <w:position w:val="2"/>
                  </w:rPr>
                  <m:t>Credits</m:t>
                </w:ins>
              </m:r>
            </m:e>
            <m:sub>
              <m:r>
                <w:ins w:id="3634" w:author="CARB" w:date="2023-12-19T12:12:00Z">
                  <w:rPr>
                    <w:rFonts w:ascii="Cambria Math" w:hAnsi="Cambria Math"/>
                    <w:position w:val="2"/>
                  </w:rPr>
                  <m:t xml:space="preserve">CI difference </m:t>
                </w:ins>
              </m:r>
            </m:sub>
            <m:sup>
              <m:r>
                <w:ins w:id="3635" w:author="CARB" w:date="2023-12-19T12:12:00Z">
                  <w:rPr>
                    <w:rFonts w:ascii="Cambria Math" w:hAnsi="Cambria Math"/>
                    <w:position w:val="2"/>
                  </w:rPr>
                  <m:t>FPC</m:t>
                </w:ins>
              </m:r>
            </m:sup>
          </m:sSubSup>
          <m:d>
            <m:dPr>
              <m:ctrlPr>
                <w:ins w:id="3636" w:author="CARB" w:date="2023-12-19T12:12:00Z">
                  <w:rPr>
                    <w:rFonts w:ascii="Cambria Math" w:hAnsi="Cambria Math"/>
                    <w:i/>
                    <w:position w:val="2"/>
                  </w:rPr>
                </w:ins>
              </m:ctrlPr>
            </m:dPr>
            <m:e>
              <m:r>
                <w:ins w:id="3637" w:author="CARB" w:date="2023-12-19T12:12:00Z">
                  <w:rPr>
                    <w:rFonts w:ascii="Cambria Math" w:hAnsi="Cambria Math"/>
                    <w:position w:val="2"/>
                  </w:rPr>
                  <m:t>MT</m:t>
                </w:ins>
              </m:r>
            </m:e>
          </m:d>
        </m:oMath>
      </m:oMathPara>
    </w:p>
    <w:p w14:paraId="2D4395F9" w14:textId="45D6A804" w:rsidR="00A226FF" w:rsidRPr="00BC6F05" w:rsidRDefault="00010045" w:rsidP="00A226FF">
      <w:pPr>
        <w:spacing w:before="120"/>
        <w:ind w:left="1440" w:hanging="720"/>
        <w:rPr>
          <w:ins w:id="3638" w:author="CARB" w:date="2023-12-19T12:12:00Z"/>
          <w:rFonts w:ascii="Tahoma" w:hAnsi="Tahoma" w:cs="Tahoma"/>
          <w:position w:val="2"/>
        </w:rPr>
      </w:pPr>
      <m:oMathPara>
        <m:oMath>
          <m:r>
            <w:ins w:id="3639" w:author="CARB" w:date="2023-12-19T12:12:00Z">
              <w:rPr>
                <w:rFonts w:ascii="Cambria Math" w:hAnsi="Cambria Math" w:cs="Tahoma"/>
                <w:sz w:val="16"/>
                <w:szCs w:val="16"/>
              </w:rPr>
              <m:t>=</m:t>
            </w:ins>
          </m:r>
          <m:d>
            <m:dPr>
              <m:ctrlPr>
                <w:ins w:id="3640" w:author="CARB" w:date="2023-12-19T12:12:00Z">
                  <w:rPr>
                    <w:rFonts w:ascii="Cambria Math" w:hAnsi="Cambria Math"/>
                    <w:i/>
                    <w:position w:val="2"/>
                  </w:rPr>
                </w:ins>
              </m:ctrlPr>
            </m:dPr>
            <m:e>
              <m:sSubSup>
                <m:sSubSupPr>
                  <m:ctrlPr>
                    <w:ins w:id="3641" w:author="CARB" w:date="2023-12-19T12:12:00Z">
                      <w:rPr>
                        <w:rFonts w:ascii="Cambria Math" w:hAnsi="Cambria Math"/>
                        <w:i/>
                        <w:position w:val="2"/>
                      </w:rPr>
                    </w:ins>
                  </m:ctrlPr>
                </m:sSubSupPr>
                <m:e>
                  <m:r>
                    <w:ins w:id="3642" w:author="CARB" w:date="2023-12-19T12:12:00Z">
                      <w:rPr>
                        <w:rFonts w:ascii="Cambria Math" w:hAnsi="Cambria Math"/>
                        <w:position w:val="2"/>
                      </w:rPr>
                      <m:t>Credits</m:t>
                    </w:ins>
                  </m:r>
                </m:e>
                <m:sub>
                  <m:r>
                    <w:ins w:id="3643" w:author="CARB" w:date="2023-12-19T12:12:00Z">
                      <w:rPr>
                        <w:rFonts w:ascii="Cambria Math" w:hAnsi="Cambria Math"/>
                        <w:position w:val="2"/>
                      </w:rPr>
                      <m:t>verified opertional CI</m:t>
                    </w:ins>
                  </m:r>
                </m:sub>
                <m:sup>
                  <m:r>
                    <w:ins w:id="3644" w:author="CARB" w:date="2023-12-19T12:12:00Z">
                      <w:rPr>
                        <w:rFonts w:ascii="Cambria Math" w:hAnsi="Cambria Math"/>
                        <w:position w:val="2"/>
                      </w:rPr>
                      <m:t>FPC</m:t>
                    </w:ins>
                  </m:r>
                </m:sup>
              </m:sSubSup>
              <m:r>
                <w:ins w:id="3645" w:author="CARB" w:date="2023-12-19T12:12:00Z">
                  <w:rPr>
                    <w:rFonts w:ascii="Cambria Math" w:hAnsi="Cambria Math"/>
                    <w:position w:val="2"/>
                  </w:rPr>
                  <m:t xml:space="preserve"> </m:t>
                </w:ins>
              </m:r>
              <m:d>
                <m:dPr>
                  <m:ctrlPr>
                    <w:ins w:id="3646" w:author="CARB" w:date="2023-12-19T12:12:00Z">
                      <w:rPr>
                        <w:rFonts w:ascii="Cambria Math" w:hAnsi="Cambria Math"/>
                        <w:i/>
                        <w:position w:val="2"/>
                      </w:rPr>
                    </w:ins>
                  </m:ctrlPr>
                </m:dPr>
                <m:e>
                  <m:r>
                    <w:ins w:id="3647" w:author="CARB" w:date="2023-12-19T12:12:00Z">
                      <w:rPr>
                        <w:rFonts w:ascii="Cambria Math" w:hAnsi="Cambria Math"/>
                        <w:position w:val="2"/>
                      </w:rPr>
                      <m:t>MT</m:t>
                    </w:ins>
                  </m:r>
                </m:e>
              </m:d>
              <m:r>
                <w:ins w:id="3648" w:author="CARB" w:date="2023-12-19T12:12:00Z">
                  <w:rPr>
                    <w:rFonts w:ascii="Cambria Math" w:hAnsi="Cambria Math" w:cs="Tahoma"/>
                    <w:sz w:val="16"/>
                    <w:szCs w:val="16"/>
                  </w:rPr>
                  <m:t>-</m:t>
                </w:ins>
              </m:r>
              <m:sSubSup>
                <m:sSubSupPr>
                  <m:ctrlPr>
                    <w:ins w:id="3649" w:author="CARB" w:date="2023-12-19T12:12:00Z">
                      <w:rPr>
                        <w:rFonts w:ascii="Cambria Math" w:hAnsi="Cambria Math"/>
                        <w:i/>
                        <w:position w:val="2"/>
                      </w:rPr>
                    </w:ins>
                  </m:ctrlPr>
                </m:sSubSupPr>
                <m:e>
                  <m:r>
                    <w:ins w:id="3650" w:author="CARB" w:date="2023-12-19T12:12:00Z">
                      <w:rPr>
                        <w:rFonts w:ascii="Cambria Math" w:hAnsi="Cambria Math"/>
                        <w:position w:val="2"/>
                      </w:rPr>
                      <m:t>Credits</m:t>
                    </w:ins>
                  </m:r>
                </m:e>
                <m:sub>
                  <m:r>
                    <w:ins w:id="3651" w:author="CARB" w:date="2023-12-19T12:12:00Z">
                      <w:rPr>
                        <w:rFonts w:ascii="Cambria Math" w:hAnsi="Cambria Math"/>
                        <w:position w:val="2"/>
                      </w:rPr>
                      <m:t>reported CI</m:t>
                    </w:ins>
                  </m:r>
                </m:sub>
                <m:sup>
                  <m:r>
                    <w:ins w:id="3652" w:author="CARB" w:date="2023-12-19T12:12:00Z">
                      <w:rPr>
                        <w:rFonts w:ascii="Cambria Math" w:hAnsi="Cambria Math"/>
                        <w:position w:val="2"/>
                      </w:rPr>
                      <m:t>FPC</m:t>
                    </w:ins>
                  </m:r>
                </m:sup>
              </m:sSubSup>
              <m:r>
                <w:ins w:id="3653" w:author="CARB" w:date="2023-12-19T12:12:00Z">
                  <w:rPr>
                    <w:rFonts w:ascii="Cambria Math" w:hAnsi="Cambria Math"/>
                    <w:position w:val="2"/>
                  </w:rPr>
                  <m:t xml:space="preserve"> (MT)</m:t>
                </w:ins>
              </m:r>
            </m:e>
          </m:d>
        </m:oMath>
      </m:oMathPara>
    </w:p>
    <w:p w14:paraId="14DD2B4E" w14:textId="77777777" w:rsidR="00A226FF" w:rsidRPr="00BC6F05" w:rsidRDefault="00A226FF" w:rsidP="00A226FF">
      <w:pPr>
        <w:ind w:left="1440" w:hanging="720"/>
        <w:rPr>
          <w:ins w:id="3654" w:author="CARB" w:date="2023-12-19T12:12:00Z"/>
          <w:rFonts w:ascii="Tahoma" w:hAnsi="Tahoma" w:cs="Tahoma"/>
          <w:position w:val="2"/>
          <w:sz w:val="16"/>
          <w:szCs w:val="16"/>
        </w:rPr>
      </w:pPr>
      <w:ins w:id="3655" w:author="CARB" w:date="2023-12-19T12:12:00Z">
        <w:r w:rsidRPr="00BC6F05">
          <w:rPr>
            <w:rFonts w:eastAsia="Arial Unicode MS"/>
            <w:color w:val="000000"/>
            <w:position w:val="2"/>
          </w:rPr>
          <w:t>If</w:t>
        </w:r>
        <w:r w:rsidRPr="00BC6F05">
          <w:rPr>
            <w:rFonts w:ascii="Tahoma" w:hAnsi="Tahoma" w:cs="Tahoma"/>
            <w:position w:val="2"/>
            <w:sz w:val="16"/>
            <w:szCs w:val="16"/>
          </w:rPr>
          <w:t xml:space="preserve">  </w:t>
        </w:r>
      </w:ins>
      <m:oMath>
        <m:sSubSup>
          <m:sSubSupPr>
            <m:ctrlPr>
              <w:ins w:id="3656" w:author="CARB" w:date="2023-12-19T12:12:00Z">
                <w:rPr>
                  <w:rFonts w:ascii="Cambria Math" w:hAnsi="Cambria Math"/>
                </w:rPr>
              </w:ins>
            </m:ctrlPr>
          </m:sSubSupPr>
          <m:e>
            <m:r>
              <w:ins w:id="3657" w:author="CARB" w:date="2023-12-19T12:12:00Z">
                <w:rPr>
                  <w:rFonts w:ascii="Cambria Math" w:hAnsi="Cambria Math"/>
                </w:rPr>
                <m:t>Credits</m:t>
              </w:ins>
            </m:r>
          </m:e>
          <m:sub>
            <m:r>
              <w:ins w:id="3658" w:author="CARB" w:date="2023-12-19T12:12:00Z">
                <w:rPr>
                  <w:rFonts w:ascii="Cambria Math" w:hAnsi="Cambria Math"/>
                </w:rPr>
                <m:t xml:space="preserve">CI difference </m:t>
              </w:ins>
            </m:r>
          </m:sub>
          <m:sup>
            <m:r>
              <w:ins w:id="3659" w:author="CARB" w:date="2023-12-19T12:12:00Z">
                <w:rPr>
                  <w:rFonts w:ascii="Cambria Math" w:hAnsi="Cambria Math"/>
                </w:rPr>
                <m:t>FPC</m:t>
              </w:ins>
            </m:r>
          </m:sup>
        </m:sSubSup>
        <m:r>
          <w:ins w:id="3660" w:author="CARB" w:date="2023-12-19T12:12:00Z">
            <w:rPr>
              <w:rFonts w:ascii="Cambria Math" w:hAnsi="Cambria Math" w:cs="Tahoma"/>
              <w:sz w:val="16"/>
              <w:szCs w:val="16"/>
            </w:rPr>
            <m:t>&gt;</m:t>
          </w:ins>
        </m:r>
        <m:r>
          <w:ins w:id="3661" w:author="CARB" w:date="2023-12-19T12:12:00Z">
            <w:rPr>
              <w:rFonts w:ascii="Cambria Math" w:hAnsi="Cambria Math" w:cs="Tahoma"/>
              <w:position w:val="2"/>
            </w:rPr>
            <m:t>0</m:t>
          </w:ins>
        </m:r>
      </m:oMath>
    </w:p>
    <w:p w14:paraId="03D30B82" w14:textId="77777777" w:rsidR="00A226FF" w:rsidRPr="00BC6F05" w:rsidRDefault="00A226FF" w:rsidP="00A226FF">
      <w:pPr>
        <w:ind w:left="1440" w:hanging="720"/>
        <w:rPr>
          <w:ins w:id="3662" w:author="CARB" w:date="2023-12-19T12:12:00Z"/>
          <w:rFonts w:eastAsia="Arial Unicode MS" w:cs="Times New Roman"/>
          <w:color w:val="000000"/>
          <w:szCs w:val="24"/>
        </w:rPr>
      </w:pPr>
      <w:ins w:id="3663" w:author="CARB" w:date="2023-12-19T12:12:00Z">
        <w:r w:rsidRPr="00BC6F05">
          <w:rPr>
            <w:rFonts w:eastAsia="Arial Unicode MS" w:cs="Times New Roman"/>
            <w:color w:val="000000"/>
            <w:szCs w:val="24"/>
          </w:rPr>
          <w:lastRenderedPageBreak/>
          <w:t>where:</w:t>
        </w:r>
      </w:ins>
    </w:p>
    <w:p w14:paraId="526D283B" w14:textId="77777777" w:rsidR="00A226FF" w:rsidRPr="00BC6F05" w:rsidRDefault="00000000" w:rsidP="00A226FF">
      <w:pPr>
        <w:ind w:left="1440" w:hanging="720"/>
        <w:rPr>
          <w:ins w:id="3664" w:author="CARB" w:date="2023-12-19T12:12:00Z"/>
          <w:rFonts w:eastAsia="Arial Unicode MS"/>
          <w:color w:val="000000"/>
          <w:szCs w:val="24"/>
        </w:rPr>
      </w:pPr>
      <m:oMath>
        <m:sSubSup>
          <m:sSubSupPr>
            <m:ctrlPr>
              <w:ins w:id="3665" w:author="CARB" w:date="2023-12-19T12:12:00Z">
                <w:rPr>
                  <w:rFonts w:ascii="Cambria Math" w:eastAsia="Arial Unicode MS" w:hAnsi="Cambria Math"/>
                  <w:i/>
                  <w:color w:val="000000"/>
                  <w:szCs w:val="24"/>
                </w:rPr>
              </w:ins>
            </m:ctrlPr>
          </m:sSubSupPr>
          <m:e>
            <m:r>
              <w:ins w:id="3666" w:author="CARB" w:date="2023-12-19T12:12:00Z">
                <w:rPr>
                  <w:rFonts w:ascii="Cambria Math" w:eastAsia="Arial Unicode MS" w:hAnsi="Cambria Math"/>
                  <w:color w:val="000000"/>
                  <w:szCs w:val="24"/>
                </w:rPr>
                <m:t>Credits</m:t>
              </w:ins>
            </m:r>
          </m:e>
          <m:sub>
            <m:r>
              <w:ins w:id="3667" w:author="CARB" w:date="2023-12-19T12:12:00Z">
                <w:rPr>
                  <w:rFonts w:ascii="Cambria Math" w:eastAsia="Arial Unicode MS" w:hAnsi="Cambria Math"/>
                  <w:color w:val="000000"/>
                  <w:szCs w:val="24"/>
                </w:rPr>
                <m:t>CI difference</m:t>
              </w:ins>
            </m:r>
          </m:sub>
          <m:sup>
            <m:r>
              <w:ins w:id="3668" w:author="CARB" w:date="2023-12-19T12:12:00Z">
                <w:rPr>
                  <w:rFonts w:ascii="Cambria Math" w:eastAsia="Arial Unicode MS" w:hAnsi="Cambria Math"/>
                  <w:color w:val="000000"/>
                  <w:szCs w:val="24"/>
                </w:rPr>
                <m:t>FPC</m:t>
              </w:ins>
            </m:r>
          </m:sup>
        </m:sSubSup>
      </m:oMath>
      <w:ins w:id="3669" w:author="CARB" w:date="2023-12-19T12:12:00Z">
        <w:r w:rsidR="00A226FF" w:rsidRPr="00BC6F05">
          <w:rPr>
            <w:rFonts w:eastAsia="Arial Unicode MS"/>
            <w:color w:val="000000"/>
            <w:szCs w:val="24"/>
          </w:rPr>
          <w:t xml:space="preserve"> is the number of credits </w:t>
        </w:r>
        <w:r w:rsidR="00A226FF" w:rsidRPr="00BC6F05">
          <w:rPr>
            <w:szCs w:val="24"/>
          </w:rPr>
          <w:t>representing the difference between the reported CI and verified operational CI for each fuel pathway code;</w:t>
        </w:r>
      </w:ins>
    </w:p>
    <w:p w14:paraId="40AD4D81" w14:textId="1E39F98F" w:rsidR="00A226FF" w:rsidRPr="00514B34" w:rsidRDefault="00000000" w:rsidP="00A226FF">
      <w:pPr>
        <w:ind w:left="1440" w:hanging="720"/>
        <w:rPr>
          <w:ins w:id="3670" w:author="CARB" w:date="2023-12-19T12:12:00Z"/>
          <w:rFonts w:eastAsia="Arial Unicode MS"/>
          <w:szCs w:val="24"/>
        </w:rPr>
      </w:pPr>
      <m:oMath>
        <m:sSubSup>
          <m:sSubSupPr>
            <m:ctrlPr>
              <w:ins w:id="3671" w:author="CARB" w:date="2023-12-19T12:12:00Z">
                <w:rPr>
                  <w:rFonts w:ascii="Cambria Math" w:eastAsia="Arial Unicode MS" w:hAnsi="Cambria Math"/>
                  <w:i/>
                  <w:color w:val="000000"/>
                  <w:szCs w:val="24"/>
                </w:rPr>
              </w:ins>
            </m:ctrlPr>
          </m:sSubSupPr>
          <m:e>
            <m:r>
              <w:ins w:id="3672" w:author="CARB" w:date="2023-12-19T12:12:00Z">
                <w:rPr>
                  <w:rFonts w:ascii="Cambria Math" w:eastAsia="Arial Unicode MS" w:hAnsi="Cambria Math"/>
                  <w:color w:val="000000"/>
                  <w:szCs w:val="24"/>
                </w:rPr>
                <m:t>Credits</m:t>
              </w:ins>
            </m:r>
          </m:e>
          <m:sub>
            <m:r>
              <w:ins w:id="3673" w:author="CARB" w:date="2023-12-19T12:12:00Z">
                <w:rPr>
                  <w:rFonts w:ascii="Cambria Math" w:hAnsi="Cambria Math"/>
                  <w:szCs w:val="24"/>
                </w:rPr>
                <m:t>verified operational CI</m:t>
              </w:ins>
            </m:r>
          </m:sub>
          <m:sup>
            <m:r>
              <w:ins w:id="3674" w:author="CARB" w:date="2023-12-19T12:12:00Z">
                <w:rPr>
                  <w:rFonts w:ascii="Cambria Math" w:eastAsia="Arial Unicode MS" w:hAnsi="Cambria Math"/>
                  <w:color w:val="000000"/>
                  <w:szCs w:val="24"/>
                </w:rPr>
                <m:t>FPC</m:t>
              </w:ins>
            </m:r>
          </m:sup>
        </m:sSubSup>
      </m:oMath>
      <w:ins w:id="3675" w:author="CARB" w:date="2023-12-19T12:12:00Z">
        <w:r w:rsidR="00A226FF" w:rsidRPr="00BC6F05">
          <w:rPr>
            <w:rFonts w:eastAsia="Arial Unicode MS"/>
            <w:color w:val="000000"/>
            <w:szCs w:val="24"/>
          </w:rPr>
          <w:t xml:space="preserve"> is the number of credits calculated using </w:t>
        </w:r>
      </w:ins>
      <m:oMath>
        <m:sSubSup>
          <m:sSubSupPr>
            <m:ctrlPr>
              <w:ins w:id="3676" w:author="CARB" w:date="2023-12-19T12:12:00Z">
                <w:rPr>
                  <w:rFonts w:ascii="Cambria Math" w:hAnsi="Cambria Math"/>
                  <w:i/>
                  <w:szCs w:val="24"/>
                </w:rPr>
              </w:ins>
            </m:ctrlPr>
          </m:sSubSupPr>
          <m:e>
            <m:r>
              <w:ins w:id="3677" w:author="CARB" w:date="2023-12-19T12:12:00Z">
                <w:rPr>
                  <w:rFonts w:ascii="Cambria Math" w:hAnsi="Cambria Math"/>
                  <w:szCs w:val="24"/>
                </w:rPr>
                <m:t>CI</m:t>
              </w:ins>
            </m:r>
          </m:e>
          <m:sub>
            <m:r>
              <w:ins w:id="3678" w:author="CARB" w:date="2023-12-19T12:12:00Z">
                <w:rPr>
                  <w:rFonts w:ascii="Cambria Math" w:hAnsi="Cambria Math"/>
                  <w:szCs w:val="24"/>
                </w:rPr>
                <m:t>verified operational</m:t>
              </w:ins>
            </m:r>
          </m:sub>
          <m:sup>
            <m:r>
              <w:ins w:id="3679" w:author="CARB" w:date="2023-12-19T12:12:00Z">
                <w:rPr>
                  <w:rFonts w:ascii="Cambria Math" w:hAnsi="Cambria Math"/>
                  <w:szCs w:val="24"/>
                </w:rPr>
                <m:t>XD</m:t>
              </w:ins>
            </m:r>
          </m:sup>
        </m:sSubSup>
      </m:oMath>
      <w:ins w:id="3680" w:author="CARB" w:date="2023-12-19T12:12:00Z">
        <w:r w:rsidR="00A226FF" w:rsidRPr="00435DC0">
          <w:rPr>
            <w:rFonts w:eastAsia="Arial Unicode MS"/>
            <w:szCs w:val="24"/>
          </w:rPr>
          <w:t xml:space="preserve"> i</w:t>
        </w:r>
        <w:r w:rsidR="00A226FF" w:rsidRPr="00514B34">
          <w:rPr>
            <w:rFonts w:eastAsia="Arial Unicode MS"/>
            <w:szCs w:val="24"/>
          </w:rPr>
          <w:t xml:space="preserve">nstead of </w:t>
        </w:r>
      </w:ins>
      <m:oMath>
        <m:sSubSup>
          <m:sSubSupPr>
            <m:ctrlPr>
              <w:ins w:id="3681" w:author="CARB" w:date="2023-12-19T12:12:00Z">
                <w:rPr>
                  <w:rFonts w:ascii="Cambria Math" w:hAnsi="Cambria Math"/>
                  <w:i/>
                  <w:szCs w:val="24"/>
                </w:rPr>
              </w:ins>
            </m:ctrlPr>
          </m:sSubSupPr>
          <m:e>
            <m:r>
              <w:ins w:id="3682" w:author="CARB" w:date="2023-12-19T12:12:00Z">
                <w:rPr>
                  <w:rFonts w:ascii="Cambria Math" w:hAnsi="Cambria Math"/>
                  <w:szCs w:val="24"/>
                </w:rPr>
                <m:t>CI</m:t>
              </w:ins>
            </m:r>
          </m:e>
          <m:sub>
            <m:r>
              <w:ins w:id="3683" w:author="CARB" w:date="2023-12-19T12:12:00Z">
                <w:rPr>
                  <w:rFonts w:ascii="Cambria Math" w:hAnsi="Cambria Math"/>
                  <w:szCs w:val="24"/>
                </w:rPr>
                <m:t>reported</m:t>
              </w:ins>
            </m:r>
          </m:sub>
          <m:sup>
            <m:r>
              <w:ins w:id="3684" w:author="CARB" w:date="2023-12-19T12:12:00Z">
                <w:rPr>
                  <w:rFonts w:ascii="Cambria Math" w:hAnsi="Cambria Math"/>
                  <w:szCs w:val="24"/>
                </w:rPr>
                <m:t>XD</m:t>
              </w:ins>
            </m:r>
          </m:sup>
        </m:sSubSup>
        <m:r>
          <w:ins w:id="3685" w:author="CARB" w:date="2023-12-19T12:12:00Z">
            <w:rPr>
              <w:rFonts w:ascii="Cambria Math" w:hAnsi="Cambria Math"/>
              <w:szCs w:val="24"/>
            </w:rPr>
            <m:t xml:space="preserve"> </m:t>
          </w:ins>
        </m:r>
      </m:oMath>
      <w:ins w:id="3686" w:author="CARB" w:date="2023-12-19T12:12:00Z">
        <w:r w:rsidR="00A226FF" w:rsidRPr="00435DC0">
          <w:rPr>
            <w:rFonts w:eastAsia="Arial Unicode MS"/>
            <w:szCs w:val="24"/>
          </w:rPr>
          <w:t xml:space="preserve">in the equation in </w:t>
        </w:r>
        <w:r w:rsidR="00BC6F05" w:rsidRPr="00514B34">
          <w:rPr>
            <w:rFonts w:eastAsia="Arial Unicode MS"/>
            <w:szCs w:val="24"/>
          </w:rPr>
          <w:t>section 95486.1(a)(1)</w:t>
        </w:r>
        <w:r w:rsidR="00A226FF" w:rsidRPr="00514B34">
          <w:rPr>
            <w:rFonts w:eastAsia="Arial Unicode MS"/>
            <w:szCs w:val="24"/>
          </w:rPr>
          <w:t xml:space="preserve">.  </w:t>
        </w:r>
      </w:ins>
      <m:oMath>
        <m:sSubSup>
          <m:sSubSupPr>
            <m:ctrlPr>
              <w:ins w:id="3687" w:author="CARB" w:date="2023-12-19T12:12:00Z">
                <w:rPr>
                  <w:rFonts w:ascii="Cambria Math" w:hAnsi="Cambria Math"/>
                  <w:i/>
                  <w:szCs w:val="24"/>
                </w:rPr>
              </w:ins>
            </m:ctrlPr>
          </m:sSubSupPr>
          <m:e>
            <m:r>
              <w:ins w:id="3688" w:author="CARB" w:date="2023-12-19T12:12:00Z">
                <w:rPr>
                  <w:rFonts w:ascii="Cambria Math" w:hAnsi="Cambria Math"/>
                  <w:szCs w:val="24"/>
                </w:rPr>
                <m:t>CI</m:t>
              </w:ins>
            </m:r>
          </m:e>
          <m:sub>
            <m:r>
              <w:ins w:id="3689" w:author="CARB" w:date="2023-12-19T12:12:00Z">
                <w:rPr>
                  <w:rFonts w:ascii="Cambria Math" w:hAnsi="Cambria Math"/>
                  <w:szCs w:val="24"/>
                </w:rPr>
                <m:t>verified operational</m:t>
              </w:ins>
            </m:r>
          </m:sub>
          <m:sup>
            <m:r>
              <w:ins w:id="3690" w:author="CARB" w:date="2023-12-19T12:12:00Z">
                <w:rPr>
                  <w:rFonts w:ascii="Cambria Math" w:hAnsi="Cambria Math"/>
                  <w:szCs w:val="24"/>
                </w:rPr>
                <m:t>XD</m:t>
              </w:ins>
            </m:r>
          </m:sup>
        </m:sSubSup>
      </m:oMath>
      <w:ins w:id="3691" w:author="CARB" w:date="2023-12-19T12:12:00Z">
        <w:r w:rsidR="00A226FF" w:rsidRPr="00514B34">
          <w:rPr>
            <w:rFonts w:eastAsia="Arial Unicode MS"/>
            <w:szCs w:val="24"/>
          </w:rPr>
          <w:t xml:space="preserve"> is determined by the Executive Officer on the basis of the </w:t>
        </w:r>
        <w:r w:rsidR="00A226FF" w:rsidRPr="00514B34">
          <w:rPr>
            <w:rFonts w:eastAsia="Calibri" w:cstheme="majorBidi"/>
            <w:szCs w:val="24"/>
          </w:rPr>
          <w:t>annual Fuel Pathway Report</w:t>
        </w:r>
        <w:r w:rsidR="00A226FF" w:rsidRPr="00514B34">
          <w:rPr>
            <w:rFonts w:eastAsia="Arial Unicode MS"/>
            <w:szCs w:val="24"/>
          </w:rPr>
          <w:t xml:space="preserve"> submitted pursuant to </w:t>
        </w:r>
        <w:r w:rsidR="00BC6F05" w:rsidRPr="00514B34">
          <w:rPr>
            <w:rFonts w:eastAsia="Arial Unicode MS"/>
            <w:szCs w:val="24"/>
          </w:rPr>
          <w:t>section 95488.10</w:t>
        </w:r>
        <w:r w:rsidR="00A226FF" w:rsidRPr="00514B34">
          <w:rPr>
            <w:rFonts w:eastAsia="Arial Unicode MS"/>
            <w:szCs w:val="24"/>
          </w:rPr>
          <w:t xml:space="preserve"> </w:t>
        </w:r>
        <w:r w:rsidR="00A226FF" w:rsidRPr="00514B34">
          <w:rPr>
            <w:szCs w:val="24"/>
          </w:rPr>
          <w:t>for each fuel pathway code; and</w:t>
        </w:r>
      </w:ins>
    </w:p>
    <w:p w14:paraId="5383212F" w14:textId="3127A09E" w:rsidR="00A226FF" w:rsidRPr="00514B34" w:rsidRDefault="00000000" w:rsidP="00A226FF">
      <w:pPr>
        <w:ind w:left="1440" w:hanging="720"/>
        <w:rPr>
          <w:ins w:id="3692" w:author="CARB" w:date="2023-12-19T12:12:00Z"/>
          <w:szCs w:val="24"/>
        </w:rPr>
      </w:pPr>
      <m:oMath>
        <m:sSubSup>
          <m:sSubSupPr>
            <m:ctrlPr>
              <w:ins w:id="3693" w:author="CARB" w:date="2023-12-19T12:12:00Z">
                <w:rPr>
                  <w:rFonts w:ascii="Cambria Math" w:eastAsia="Arial Unicode MS" w:hAnsi="Cambria Math"/>
                  <w:i/>
                  <w:szCs w:val="24"/>
                </w:rPr>
              </w:ins>
            </m:ctrlPr>
          </m:sSubSupPr>
          <m:e>
            <m:r>
              <w:ins w:id="3694" w:author="CARB" w:date="2023-12-19T12:12:00Z">
                <w:rPr>
                  <w:rFonts w:ascii="Cambria Math" w:eastAsia="Arial Unicode MS" w:hAnsi="Cambria Math"/>
                  <w:szCs w:val="24"/>
                </w:rPr>
                <m:t>Credits</m:t>
              </w:ins>
            </m:r>
          </m:e>
          <m:sub>
            <m:r>
              <w:ins w:id="3695" w:author="CARB" w:date="2023-12-19T12:12:00Z">
                <w:rPr>
                  <w:rFonts w:ascii="Cambria Math" w:hAnsi="Cambria Math"/>
                  <w:szCs w:val="24"/>
                </w:rPr>
                <m:t>reported CI</m:t>
              </w:ins>
            </m:r>
          </m:sub>
          <m:sup>
            <m:r>
              <w:ins w:id="3696" w:author="CARB" w:date="2023-12-19T12:12:00Z">
                <w:rPr>
                  <w:rFonts w:ascii="Cambria Math" w:eastAsia="Arial Unicode MS" w:hAnsi="Cambria Math"/>
                  <w:szCs w:val="24"/>
                </w:rPr>
                <m:t>FPC</m:t>
              </w:ins>
            </m:r>
          </m:sup>
        </m:sSubSup>
      </m:oMath>
      <w:ins w:id="3697" w:author="CARB" w:date="2023-12-19T12:12:00Z">
        <w:r w:rsidR="00A226FF" w:rsidRPr="00514B34">
          <w:rPr>
            <w:rFonts w:eastAsia="Arial Unicode MS"/>
            <w:szCs w:val="24"/>
          </w:rPr>
          <w:t xml:space="preserve"> is the number of credits calculated using equation in </w:t>
        </w:r>
        <w:r w:rsidR="00435DC0" w:rsidRPr="00514B34">
          <w:rPr>
            <w:rFonts w:eastAsia="Arial Unicode MS"/>
            <w:szCs w:val="24"/>
          </w:rPr>
          <w:t>section 95486.1(a)(1)</w:t>
        </w:r>
        <w:r w:rsidR="00A226FF" w:rsidRPr="00514B34">
          <w:rPr>
            <w:rFonts w:eastAsia="Arial Unicode MS"/>
            <w:szCs w:val="24"/>
          </w:rPr>
          <w:t xml:space="preserve"> </w:t>
        </w:r>
        <w:r w:rsidR="00A226FF" w:rsidRPr="00514B34">
          <w:rPr>
            <w:szCs w:val="24"/>
          </w:rPr>
          <w:t>for each fuel pathway code;</w:t>
        </w:r>
      </w:ins>
    </w:p>
    <w:p w14:paraId="171680B9" w14:textId="0E80D522" w:rsidR="00990B31" w:rsidRPr="009F1BE9" w:rsidRDefault="00990B31" w:rsidP="00990B31">
      <w:pPr>
        <w:pStyle w:val="Heading2"/>
        <w:keepNext w:val="0"/>
        <w:keepLines w:val="0"/>
        <w:numPr>
          <w:numberingChange w:id="3698" w:author="CARB" w:date="2023-12-19T12:12:00Z" w:original="(%2:2:4:)"/>
        </w:numPr>
        <w:rPr>
          <w:rFonts w:eastAsia="Yu Gothic Light"/>
        </w:rPr>
      </w:pPr>
      <w:r w:rsidRPr="00555E75">
        <w:rPr>
          <w:rFonts w:eastAsia="Yu Gothic Light"/>
          <w:i/>
          <w:iCs/>
        </w:rPr>
        <w:t>Monitoring Plan for Entities Required to Obtain Validation or Verification Services under the LCFS.</w:t>
      </w:r>
      <w:r w:rsidRPr="009F1BE9">
        <w:rPr>
          <w:rFonts w:eastAsia="Yu Gothic Light"/>
        </w:rPr>
        <w:t xml:space="preserve"> Each entity responsible for obtaining validation or verification under this </w:t>
      </w:r>
      <w:proofErr w:type="spellStart"/>
      <w:r w:rsidRPr="009F1BE9">
        <w:rPr>
          <w:rFonts w:eastAsia="Yu Gothic Light"/>
        </w:rPr>
        <w:t>subarticle</w:t>
      </w:r>
      <w:proofErr w:type="spellEnd"/>
      <w:r w:rsidRPr="009F1BE9">
        <w:rPr>
          <w:rFonts w:eastAsia="Yu Gothic Light"/>
        </w:rPr>
        <w:t xml:space="preserve"> must complete and retain for review by a verifier, or the Executive Officer, a written Monitoring Plan. Specific requirements for Monitoring Plans are detailed in section 95491.1(c).</w:t>
      </w:r>
    </w:p>
    <w:p w14:paraId="5554F333" w14:textId="77777777" w:rsidR="00990B31" w:rsidRPr="009F1BE9" w:rsidRDefault="00990B31" w:rsidP="00990B31">
      <w:pPr>
        <w:pStyle w:val="Heading2"/>
        <w:keepNext w:val="0"/>
        <w:keepLines w:val="0"/>
        <w:numPr>
          <w:numberingChange w:id="3699" w:author="CARB" w:date="2023-12-19T12:12:00Z" w:original="(%2:3:4:)"/>
        </w:numPr>
        <w:rPr>
          <w:rFonts w:eastAsia="Yu Gothic Light"/>
        </w:rPr>
      </w:pPr>
      <w:r w:rsidRPr="00555E75">
        <w:rPr>
          <w:rFonts w:eastAsia="Yu Gothic Light"/>
          <w:i/>
          <w:iCs/>
        </w:rPr>
        <w:t>Verification Requirement and Deadline.</w:t>
      </w:r>
      <w:r w:rsidRPr="009F1BE9">
        <w:rPr>
          <w:rFonts w:eastAsia="Yu Gothic Light"/>
        </w:rPr>
        <w:t xml:space="preserve"> Each fuel pathway holder, who is not exempt from obtaining verification in section 95500, must ensure that a positive or qualified positive verification statement covering the annual Fuel Pathway Report is received by the Executive Officer from the verification body pursuant to the schedule in 95500 in order to maintain a valid fuel pathway code for use in reporting fuel transactions. An adverse fuel pathway verification statement would result in investigation by the Executive Officer. It is the responsibility of the fuel pathway holder to ensure this deadline is met.</w:t>
      </w:r>
    </w:p>
    <w:p w14:paraId="3702DBFF" w14:textId="0DA8C152" w:rsidR="00B76A1A" w:rsidRPr="006D0464" w:rsidRDefault="00990B31" w:rsidP="006D0464">
      <w:pPr>
        <w:rPr>
          <w:sz w:val="20"/>
          <w:szCs w:val="18"/>
        </w:rPr>
      </w:pPr>
      <w:r w:rsidRPr="006D0464">
        <w:rPr>
          <w:sz w:val="20"/>
          <w:szCs w:val="18"/>
        </w:rPr>
        <w:t xml:space="preserve">NOTE: Authority cited: Sections 38510, 38530, 38560, 38560.5, 38571, 38580, 39600, 39601, 41510, 41511 and 43018, Health and Safety Code; 42 U.S.C. section 7545; and </w:t>
      </w:r>
      <w:r w:rsidRPr="006D0464">
        <w:rPr>
          <w:i/>
          <w:sz w:val="20"/>
          <w:szCs w:val="18"/>
        </w:rPr>
        <w:t xml:space="preserve">Western Oil and Gas </w:t>
      </w:r>
      <w:proofErr w:type="spellStart"/>
      <w:r w:rsidRPr="006D0464">
        <w:rPr>
          <w:i/>
          <w:sz w:val="20"/>
          <w:szCs w:val="18"/>
        </w:rPr>
        <w:t>Ass'n</w:t>
      </w:r>
      <w:proofErr w:type="spellEnd"/>
      <w:r w:rsidRPr="006D0464">
        <w:rPr>
          <w:i/>
          <w:sz w:val="20"/>
          <w:szCs w:val="18"/>
        </w:rPr>
        <w:t xml:space="preserve"> v. Orange County Air Pollution Control District</w:t>
      </w:r>
      <w:r w:rsidRPr="006D0464">
        <w:rPr>
          <w:sz w:val="20"/>
          <w:szCs w:val="18"/>
        </w:rPr>
        <w:t xml:space="preserve">, 14 Cal.3d 411, 121 </w:t>
      </w:r>
      <w:proofErr w:type="spellStart"/>
      <w:r w:rsidRPr="006D0464">
        <w:rPr>
          <w:sz w:val="20"/>
          <w:szCs w:val="18"/>
        </w:rPr>
        <w:t>Cal.Rptr</w:t>
      </w:r>
      <w:proofErr w:type="spellEnd"/>
      <w:r w:rsidRPr="006D0464">
        <w:rPr>
          <w:sz w:val="20"/>
          <w:szCs w:val="18"/>
        </w:rPr>
        <w:t xml:space="preserve">. 249 (1975). Reference: Sections 38501, 38510, 39515, 39516, 38571, 38580, 39000, 39001, 39002, 39003, 39515, 39516, 41510, 41511 and 43000, Health and Safety Code; Section 25000.5, Public Resources Code; and </w:t>
      </w:r>
      <w:r w:rsidRPr="006D0464">
        <w:rPr>
          <w:i/>
          <w:sz w:val="20"/>
          <w:szCs w:val="18"/>
        </w:rPr>
        <w:t xml:space="preserve">Western Oil and Gas </w:t>
      </w:r>
      <w:proofErr w:type="spellStart"/>
      <w:r w:rsidRPr="006D0464">
        <w:rPr>
          <w:i/>
          <w:sz w:val="20"/>
          <w:szCs w:val="18"/>
        </w:rPr>
        <w:t>Ass'n</w:t>
      </w:r>
      <w:proofErr w:type="spellEnd"/>
      <w:r w:rsidRPr="006D0464">
        <w:rPr>
          <w:i/>
          <w:sz w:val="20"/>
          <w:szCs w:val="18"/>
        </w:rPr>
        <w:t xml:space="preserve"> v. Orange County Air Pollution Control District</w:t>
      </w:r>
      <w:r w:rsidRPr="006D0464">
        <w:rPr>
          <w:sz w:val="20"/>
          <w:szCs w:val="18"/>
        </w:rPr>
        <w:t xml:space="preserve">, 14 Cal.3d 411, 121 </w:t>
      </w:r>
      <w:proofErr w:type="spellStart"/>
      <w:r w:rsidRPr="006D0464">
        <w:rPr>
          <w:sz w:val="20"/>
          <w:szCs w:val="18"/>
        </w:rPr>
        <w:t>Cal.Rptr</w:t>
      </w:r>
      <w:proofErr w:type="spellEnd"/>
      <w:r w:rsidRPr="006D0464">
        <w:rPr>
          <w:sz w:val="20"/>
          <w:szCs w:val="18"/>
        </w:rPr>
        <w:t>. 249 (1975).</w:t>
      </w:r>
    </w:p>
    <w:p w14:paraId="03BE91C5" w14:textId="77777777" w:rsidR="00990B31" w:rsidRPr="00EA2A48" w:rsidRDefault="00990B31" w:rsidP="00990B31">
      <w:pPr>
        <w:pStyle w:val="Heading1"/>
        <w:keepNext w:val="0"/>
        <w:keepLines w:val="0"/>
        <w:rPr>
          <w:rFonts w:eastAsia="Yu Gothic Light"/>
        </w:rPr>
      </w:pPr>
      <w:r w:rsidRPr="14D6E132">
        <w:rPr>
          <w:rFonts w:eastAsia="Yu Gothic Light"/>
        </w:rPr>
        <w:t>95489. Provisions for Petroleum-Based Fuels.</w:t>
      </w:r>
    </w:p>
    <w:p w14:paraId="40EAD4A9" w14:textId="5EAE25B9" w:rsidR="00990B31" w:rsidRPr="00EA2A48" w:rsidRDefault="00990B31" w:rsidP="00893322">
      <w:pPr>
        <w:pStyle w:val="Heading2"/>
        <w:keepNext w:val="0"/>
        <w:keepLines w:val="0"/>
      </w:pPr>
      <w:r w:rsidRPr="00C34018">
        <w:rPr>
          <w:i/>
          <w:iCs/>
        </w:rPr>
        <w:t>Deficit Calculation for CARBOB</w:t>
      </w:r>
      <w:del w:id="3700" w:author="CARB" w:date="2023-12-19T12:12:00Z">
        <w:r w:rsidR="00EA2A48" w:rsidRPr="00C34018">
          <w:rPr>
            <w:rFonts w:eastAsia="Yu Gothic Light"/>
            <w:i/>
            <w:iCs/>
          </w:rPr>
          <w:delText xml:space="preserve"> or</w:delText>
        </w:r>
      </w:del>
      <w:ins w:id="3701" w:author="CARB" w:date="2023-12-19T12:12:00Z">
        <w:r>
          <w:rPr>
            <w:i/>
            <w:iCs/>
          </w:rPr>
          <w:t>,</w:t>
        </w:r>
      </w:ins>
      <w:r w:rsidRPr="00C34018">
        <w:rPr>
          <w:i/>
          <w:iCs/>
        </w:rPr>
        <w:t xml:space="preserve"> Diesel Fuel</w:t>
      </w:r>
      <w:del w:id="3702" w:author="CARB" w:date="2023-12-19T12:12:00Z">
        <w:r w:rsidR="00EA2A48" w:rsidRPr="00C34018">
          <w:rPr>
            <w:rFonts w:eastAsia="Yu Gothic Light"/>
            <w:i/>
            <w:iCs/>
          </w:rPr>
          <w:delText>.</w:delText>
        </w:r>
      </w:del>
      <w:ins w:id="3703" w:author="CARB" w:date="2023-12-19T12:12:00Z">
        <w:r>
          <w:rPr>
            <w:i/>
            <w:iCs/>
          </w:rPr>
          <w:t>, or Fossil Jet Fuel</w:t>
        </w:r>
        <w:r w:rsidRPr="00C34018">
          <w:rPr>
            <w:i/>
            <w:iCs/>
          </w:rPr>
          <w:t>.</w:t>
        </w:r>
      </w:ins>
      <w:r w:rsidRPr="00EA2A48">
        <w:t xml:space="preserve"> A fuel reporting entity for CARBOB</w:t>
      </w:r>
      <w:del w:id="3704" w:author="CARB" w:date="2023-12-19T12:12:00Z">
        <w:r w:rsidR="00EA2A48" w:rsidRPr="00EA2A48">
          <w:rPr>
            <w:rFonts w:eastAsia="Yu Gothic Light"/>
          </w:rPr>
          <w:delText xml:space="preserve"> or</w:delText>
        </w:r>
      </w:del>
      <w:ins w:id="3705" w:author="CARB" w:date="2023-12-19T12:12:00Z">
        <w:r>
          <w:t>,</w:t>
        </w:r>
      </w:ins>
      <w:r w:rsidRPr="00EA2A48">
        <w:t xml:space="preserve"> diesel</w:t>
      </w:r>
      <w:ins w:id="3706" w:author="CARB" w:date="2023-12-19T12:12:00Z">
        <w:r w:rsidRPr="00EA2A48">
          <w:t xml:space="preserve"> fuel</w:t>
        </w:r>
        <w:r>
          <w:t>, or fossil jet</w:t>
        </w:r>
      </w:ins>
      <w:r>
        <w:t xml:space="preserve"> fuel</w:t>
      </w:r>
      <w:r w:rsidRPr="00EA2A48">
        <w:t xml:space="preserve"> must calculate separately the base deficit and incremental deficit for each fuel or </w:t>
      </w:r>
      <w:proofErr w:type="spellStart"/>
      <w:r w:rsidRPr="00EA2A48">
        <w:t>blendstock</w:t>
      </w:r>
      <w:proofErr w:type="spellEnd"/>
      <w:r w:rsidRPr="00EA2A48">
        <w:t xml:space="preserve"> derived from petroleum feedstock as specified in this provision.</w:t>
      </w:r>
    </w:p>
    <w:p w14:paraId="0BED23AD" w14:textId="77777777" w:rsidR="00990B31" w:rsidRPr="00EA2A48" w:rsidRDefault="00990B31" w:rsidP="006D0464">
      <w:pPr>
        <w:ind w:left="720"/>
      </w:pPr>
      <w:r w:rsidRPr="00EA2A48">
        <w:t>Base Deficit Calculation</w:t>
      </w:r>
    </w:p>
    <w:p w14:paraId="237E53E1" w14:textId="77777777" w:rsidR="00990B31" w:rsidRPr="000F40DF" w:rsidRDefault="00000000" w:rsidP="006D0464">
      <w:pPr>
        <w:ind w:left="720"/>
      </w:pPr>
      <m:oMathPara>
        <m:oMathParaPr>
          <m:jc m:val="left"/>
        </m:oMathParaPr>
        <m:oMath>
          <m:sSubSup>
            <m:sSubSupPr>
              <m:ctrlPr>
                <w:rPr>
                  <w:rFonts w:ascii="Cambria Math" w:eastAsiaTheme="minorEastAsia" w:hAnsi="Cambria Math" w:cs="Arial"/>
                  <w:i/>
                  <w:szCs w:val="24"/>
                </w:rPr>
              </m:ctrlPr>
            </m:sSubSupPr>
            <m:e>
              <m:r>
                <w:rPr>
                  <w:rFonts w:ascii="Cambria Math" w:eastAsiaTheme="minorEastAsia" w:hAnsi="Cambria Math" w:cs="Arial"/>
                  <w:szCs w:val="24"/>
                </w:rPr>
                <m:t>Deficits</m:t>
              </m:r>
            </m:e>
            <m:sub>
              <m:r>
                <w:rPr>
                  <w:rFonts w:ascii="Cambria Math" w:eastAsiaTheme="minorEastAsia" w:hAnsi="Cambria Math" w:cs="Arial"/>
                  <w:szCs w:val="24"/>
                </w:rPr>
                <m:t>Base</m:t>
              </m:r>
            </m:sub>
            <m:sup>
              <m:r>
                <w:rPr>
                  <w:rFonts w:ascii="Cambria Math" w:eastAsiaTheme="minorEastAsia" w:hAnsi="Cambria Math" w:cs="Arial"/>
                  <w:szCs w:val="24"/>
                </w:rPr>
                <m:t>XD</m:t>
              </m:r>
            </m:sup>
          </m:sSubSup>
          <m:d>
            <m:dPr>
              <m:ctrlPr>
                <w:rPr>
                  <w:rFonts w:ascii="Cambria Math" w:eastAsiaTheme="minorEastAsia" w:hAnsi="Cambria Math" w:cs="Arial"/>
                  <w:i/>
                  <w:szCs w:val="24"/>
                </w:rPr>
              </m:ctrlPr>
            </m:dPr>
            <m:e>
              <m:r>
                <w:rPr>
                  <w:rFonts w:ascii="Cambria Math" w:eastAsiaTheme="minorEastAsia" w:hAnsi="Cambria Math" w:cs="Arial"/>
                  <w:szCs w:val="24"/>
                </w:rPr>
                <m:t>MT</m:t>
              </m:r>
            </m:e>
          </m:d>
          <m:r>
            <w:rPr>
              <w:rFonts w:ascii="Cambria Math" w:eastAsiaTheme="minorEastAsia" w:hAnsi="Cambria Math" w:cs="Arial"/>
              <w:szCs w:val="24"/>
            </w:rPr>
            <m:t>=(</m:t>
          </m:r>
          <m:sSubSup>
            <m:sSubSupPr>
              <m:ctrlPr>
                <w:rPr>
                  <w:rFonts w:ascii="Cambria Math" w:eastAsiaTheme="minorEastAsia" w:hAnsi="Cambria Math" w:cs="Arial"/>
                  <w:i/>
                  <w:szCs w:val="24"/>
                </w:rPr>
              </m:ctrlPr>
            </m:sSubSupPr>
            <m:e>
              <m:r>
                <w:rPr>
                  <w:rFonts w:ascii="Cambria Math" w:eastAsiaTheme="minorEastAsia" w:hAnsi="Cambria Math" w:cs="Arial"/>
                  <w:szCs w:val="24"/>
                </w:rPr>
                <m:t>CI</m:t>
              </m:r>
            </m:e>
            <m:sub>
              <m:r>
                <w:rPr>
                  <w:rFonts w:ascii="Cambria Math" w:eastAsiaTheme="minorEastAsia" w:hAnsi="Cambria Math" w:cs="Arial"/>
                  <w:szCs w:val="24"/>
                </w:rPr>
                <m:t>Standard</m:t>
              </m:r>
            </m:sub>
            <m:sup>
              <m:r>
                <w:rPr>
                  <w:rFonts w:ascii="Cambria Math" w:eastAsiaTheme="minorEastAsia" w:hAnsi="Cambria Math" w:cs="Arial"/>
                  <w:szCs w:val="24"/>
                </w:rPr>
                <m:t>XD</m:t>
              </m:r>
            </m:sup>
          </m:sSubSup>
          <m:r>
            <w:rPr>
              <w:rFonts w:ascii="Cambria Math" w:eastAsiaTheme="minorEastAsia" w:hAnsi="Cambria Math" w:cs="Arial"/>
              <w:szCs w:val="24"/>
            </w:rPr>
            <m:t>-</m:t>
          </m:r>
          <m:sSubSup>
            <m:sSubSupPr>
              <m:ctrlPr>
                <w:rPr>
                  <w:rFonts w:ascii="Cambria Math" w:eastAsiaTheme="minorEastAsia" w:hAnsi="Cambria Math" w:cs="Arial"/>
                  <w:i/>
                  <w:szCs w:val="24"/>
                </w:rPr>
              </m:ctrlPr>
            </m:sSubSupPr>
            <m:e>
              <m:r>
                <w:rPr>
                  <w:rFonts w:ascii="Cambria Math" w:eastAsiaTheme="minorEastAsia" w:hAnsi="Cambria Math" w:cs="Arial"/>
                  <w:szCs w:val="24"/>
                </w:rPr>
                <m:t>CI</m:t>
              </m:r>
            </m:e>
            <m:sub>
              <m:r>
                <w:rPr>
                  <w:rFonts w:ascii="Cambria Math" w:eastAsiaTheme="minorEastAsia" w:hAnsi="Cambria Math" w:cs="Arial"/>
                  <w:szCs w:val="24"/>
                </w:rPr>
                <m:t>BaselineAve</m:t>
              </m:r>
            </m:sub>
            <m:sup>
              <m:r>
                <w:rPr>
                  <w:rFonts w:ascii="Cambria Math" w:eastAsiaTheme="minorEastAsia" w:hAnsi="Cambria Math" w:cs="Arial"/>
                  <w:szCs w:val="24"/>
                </w:rPr>
                <m:t>XD</m:t>
              </m:r>
            </m:sup>
          </m:sSubSup>
          <m:r>
            <w:rPr>
              <w:rFonts w:ascii="Cambria Math" w:eastAsiaTheme="minorEastAsia" w:hAnsi="Cambria Math" w:cs="Arial"/>
              <w:szCs w:val="24"/>
            </w:rPr>
            <m:t>)×</m:t>
          </m:r>
          <m:sSup>
            <m:sSupPr>
              <m:ctrlPr>
                <w:rPr>
                  <w:rFonts w:ascii="Cambria Math" w:eastAsiaTheme="minorEastAsia" w:hAnsi="Cambria Math" w:cs="Arial"/>
                  <w:i/>
                  <w:szCs w:val="24"/>
                </w:rPr>
              </m:ctrlPr>
            </m:sSupPr>
            <m:e>
              <m:r>
                <w:rPr>
                  <w:rFonts w:ascii="Cambria Math" w:eastAsiaTheme="minorEastAsia" w:hAnsi="Cambria Math" w:cs="Arial"/>
                  <w:szCs w:val="24"/>
                </w:rPr>
                <m:t>E</m:t>
              </m:r>
            </m:e>
            <m:sup>
              <m:r>
                <w:rPr>
                  <w:rFonts w:ascii="Cambria Math" w:eastAsiaTheme="minorEastAsia" w:hAnsi="Cambria Math" w:cs="Arial"/>
                  <w:szCs w:val="24"/>
                </w:rPr>
                <m:t>XD</m:t>
              </m:r>
            </m:sup>
          </m:sSup>
          <m:r>
            <w:rPr>
              <w:rFonts w:ascii="Cambria Math" w:eastAsiaTheme="minorEastAsia" w:hAnsi="Cambria Math" w:cs="Arial"/>
              <w:szCs w:val="24"/>
            </w:rPr>
            <m:t>×C</m:t>
          </m:r>
        </m:oMath>
      </m:oMathPara>
    </w:p>
    <w:p w14:paraId="4064A2C6" w14:textId="77777777" w:rsidR="00990B31" w:rsidRPr="00EA2A48" w:rsidRDefault="00990B31" w:rsidP="006D0464">
      <w:pPr>
        <w:ind w:left="720"/>
      </w:pPr>
      <w:r w:rsidRPr="00EA2A48">
        <w:lastRenderedPageBreak/>
        <w:t>Incremental Deficit Calculation to Mitigate Increases in the Carbon Intensity of Crude Oil</w:t>
      </w:r>
    </w:p>
    <w:p w14:paraId="6FC55D12" w14:textId="77777777" w:rsidR="00990B31" w:rsidRPr="00EA2A48" w:rsidRDefault="00990B31" w:rsidP="006D0464">
      <w:pPr>
        <w:ind w:left="720"/>
      </w:pPr>
      <w:r w:rsidRPr="00061071">
        <w:rPr>
          <w:i/>
        </w:rPr>
        <w:t xml:space="preserve">If </w:t>
      </w:r>
      <m:oMath>
        <m:sSub>
          <m:sSubPr>
            <m:ctrlPr>
              <w:rPr>
                <w:rFonts w:ascii="Cambria Math" w:eastAsiaTheme="minorEastAsia" w:hAnsi="Cambria Math" w:cs="Arial"/>
                <w:i/>
                <w:szCs w:val="24"/>
              </w:rPr>
            </m:ctrlPr>
          </m:sSubPr>
          <m:e>
            <m:r>
              <w:rPr>
                <w:rFonts w:ascii="Cambria Math" w:eastAsiaTheme="minorEastAsia" w:hAnsi="Cambria Math" w:cs="Arial"/>
                <w:szCs w:val="24"/>
              </w:rPr>
              <m:t>CI</m:t>
            </m:r>
          </m:e>
          <m:sub>
            <m:r>
              <w:rPr>
                <w:rFonts w:ascii="Cambria Math" w:eastAsiaTheme="minorEastAsia" w:hAnsi="Cambria Math" w:cs="Arial"/>
                <w:szCs w:val="24"/>
              </w:rPr>
              <m:t>20XXCrudeAve</m:t>
            </m:r>
          </m:sub>
        </m:sSub>
        <m:r>
          <w:rPr>
            <w:rFonts w:ascii="Cambria Math" w:eastAsiaTheme="minorEastAsia" w:hAnsi="Cambria Math" w:cs="Arial"/>
            <w:szCs w:val="24"/>
          </w:rPr>
          <m:t>&gt;</m:t>
        </m:r>
        <m:sSub>
          <m:sSubPr>
            <m:ctrlPr>
              <w:rPr>
                <w:rFonts w:ascii="Cambria Math" w:eastAsiaTheme="minorEastAsia" w:hAnsi="Cambria Math" w:cs="Arial"/>
                <w:i/>
                <w:szCs w:val="24"/>
              </w:rPr>
            </m:ctrlPr>
          </m:sSubPr>
          <m:e>
            <m:r>
              <w:rPr>
                <w:rFonts w:ascii="Cambria Math" w:eastAsiaTheme="minorEastAsia" w:hAnsi="Cambria Math" w:cs="Arial"/>
                <w:szCs w:val="24"/>
              </w:rPr>
              <m:t>CI</m:t>
            </m:r>
          </m:e>
          <m:sub>
            <m:r>
              <w:rPr>
                <w:rFonts w:ascii="Cambria Math" w:eastAsiaTheme="minorEastAsia" w:hAnsi="Cambria Math" w:cs="Arial"/>
                <w:szCs w:val="24"/>
              </w:rPr>
              <m:t>BaselineCrudeAve</m:t>
            </m:r>
          </m:sub>
        </m:sSub>
        <m:r>
          <w:rPr>
            <w:rFonts w:ascii="Cambria Math" w:eastAsiaTheme="minorEastAsia" w:hAnsi="Cambria Math" w:cs="Arial"/>
            <w:szCs w:val="24"/>
          </w:rPr>
          <m:t>+0.10</m:t>
        </m:r>
      </m:oMath>
      <w:r w:rsidRPr="00EA2A48">
        <w:t xml:space="preserve"> </w:t>
      </w:r>
      <w:r w:rsidRPr="00061071">
        <w:rPr>
          <w:i/>
        </w:rPr>
        <w:t>then:</w:t>
      </w:r>
    </w:p>
    <w:p w14:paraId="01905EE6" w14:textId="77777777" w:rsidR="00990B31" w:rsidRPr="00EA2A48" w:rsidRDefault="00000000" w:rsidP="006D0464">
      <w:pPr>
        <w:ind w:left="720"/>
      </w:pPr>
      <m:oMathPara>
        <m:oMath>
          <m:sSubSup>
            <m:sSubSupPr>
              <m:ctrlPr>
                <w:rPr>
                  <w:rFonts w:ascii="Cambria Math" w:eastAsiaTheme="minorEastAsia" w:hAnsi="Cambria Math" w:cs="Arial"/>
                  <w:i/>
                  <w:szCs w:val="24"/>
                </w:rPr>
              </m:ctrlPr>
            </m:sSubSupPr>
            <m:e>
              <m:r>
                <w:rPr>
                  <w:rFonts w:ascii="Cambria Math" w:eastAsiaTheme="minorEastAsia" w:hAnsi="Cambria Math" w:cs="Arial"/>
                  <w:szCs w:val="24"/>
                </w:rPr>
                <m:t>Deficits</m:t>
              </m:r>
            </m:e>
            <m:sub>
              <m:r>
                <w:rPr>
                  <w:rFonts w:ascii="Cambria Math" w:eastAsiaTheme="minorEastAsia" w:hAnsi="Cambria Math" w:cs="Arial"/>
                  <w:szCs w:val="24"/>
                </w:rPr>
                <m:t>Incremental20XX</m:t>
              </m:r>
            </m:sub>
            <m:sup>
              <m:r>
                <w:rPr>
                  <w:rFonts w:ascii="Cambria Math" w:eastAsiaTheme="minorEastAsia" w:hAnsi="Cambria Math" w:cs="Arial"/>
                  <w:szCs w:val="24"/>
                </w:rPr>
                <m:t>XD</m:t>
              </m:r>
            </m:sup>
          </m:sSubSup>
          <m:r>
            <w:rPr>
              <w:rFonts w:ascii="Cambria Math" w:eastAsiaTheme="minorEastAsia" w:hAnsi="Cambria Math" w:cs="Arial"/>
              <w:szCs w:val="24"/>
            </w:rPr>
            <m:t>=(</m:t>
          </m:r>
          <m:sSub>
            <m:sSubPr>
              <m:ctrlPr>
                <w:rPr>
                  <w:rFonts w:ascii="Cambria Math" w:eastAsiaTheme="minorEastAsia" w:hAnsi="Cambria Math" w:cs="Arial"/>
                  <w:i/>
                  <w:szCs w:val="24"/>
                </w:rPr>
              </m:ctrlPr>
            </m:sSubPr>
            <m:e>
              <m:r>
                <w:rPr>
                  <w:rFonts w:ascii="Cambria Math" w:eastAsiaTheme="minorEastAsia" w:hAnsi="Cambria Math" w:cs="Arial"/>
                  <w:szCs w:val="24"/>
                </w:rPr>
                <m:t>CI</m:t>
              </m:r>
            </m:e>
            <m:sub>
              <m:r>
                <w:rPr>
                  <w:rFonts w:ascii="Cambria Math" w:eastAsiaTheme="minorEastAsia" w:hAnsi="Cambria Math" w:cs="Arial"/>
                  <w:szCs w:val="24"/>
                </w:rPr>
                <m:t>BaselineCrudeAve</m:t>
              </m:r>
            </m:sub>
          </m:sSub>
          <m:r>
            <w:rPr>
              <w:rFonts w:ascii="Cambria Math" w:eastAsiaTheme="minorEastAsia" w:hAnsi="Cambria Math" w:cs="Arial"/>
              <w:szCs w:val="24"/>
            </w:rPr>
            <m:t>-</m:t>
          </m:r>
          <m:sSub>
            <m:sSubPr>
              <m:ctrlPr>
                <w:rPr>
                  <w:rFonts w:ascii="Cambria Math" w:eastAsiaTheme="minorEastAsia" w:hAnsi="Cambria Math" w:cs="Arial"/>
                  <w:i/>
                  <w:szCs w:val="24"/>
                </w:rPr>
              </m:ctrlPr>
            </m:sSubPr>
            <m:e>
              <m:r>
                <w:rPr>
                  <w:rFonts w:ascii="Cambria Math" w:eastAsiaTheme="minorEastAsia" w:hAnsi="Cambria Math" w:cs="Arial"/>
                  <w:szCs w:val="24"/>
                </w:rPr>
                <m:t>CI</m:t>
              </m:r>
            </m:e>
            <m:sub>
              <m:r>
                <w:rPr>
                  <w:rFonts w:ascii="Cambria Math" w:eastAsiaTheme="minorEastAsia" w:hAnsi="Cambria Math" w:cs="Arial"/>
                  <w:szCs w:val="24"/>
                </w:rPr>
                <m:t>20XXCrudeAve</m:t>
              </m:r>
            </m:sub>
          </m:sSub>
          <m:r>
            <w:rPr>
              <w:rFonts w:ascii="Cambria Math" w:eastAsiaTheme="minorEastAsia" w:hAnsi="Cambria Math" w:cs="Arial"/>
              <w:szCs w:val="24"/>
            </w:rPr>
            <m:t>)×</m:t>
          </m:r>
          <m:sSup>
            <m:sSupPr>
              <m:ctrlPr>
                <w:rPr>
                  <w:rFonts w:ascii="Cambria Math" w:eastAsiaTheme="minorEastAsia" w:hAnsi="Cambria Math" w:cs="Arial"/>
                  <w:i/>
                  <w:szCs w:val="24"/>
                </w:rPr>
              </m:ctrlPr>
            </m:sSupPr>
            <m:e>
              <m:r>
                <w:rPr>
                  <w:rFonts w:ascii="Cambria Math" w:eastAsiaTheme="minorEastAsia" w:hAnsi="Cambria Math" w:cs="Arial"/>
                  <w:szCs w:val="24"/>
                </w:rPr>
                <m:t>E</m:t>
              </m:r>
            </m:e>
            <m:sup>
              <m:r>
                <w:rPr>
                  <w:rFonts w:ascii="Cambria Math" w:eastAsiaTheme="minorEastAsia" w:hAnsi="Cambria Math" w:cs="Arial"/>
                  <w:szCs w:val="24"/>
                </w:rPr>
                <m:t>XD</m:t>
              </m:r>
            </m:sup>
          </m:sSup>
          <m:r>
            <w:rPr>
              <w:rFonts w:ascii="Cambria Math" w:eastAsiaTheme="minorEastAsia" w:hAnsi="Cambria Math" w:cs="Arial"/>
              <w:szCs w:val="24"/>
            </w:rPr>
            <m:t>×C</m:t>
          </m:r>
        </m:oMath>
      </m:oMathPara>
    </w:p>
    <w:p w14:paraId="1A954BA3" w14:textId="77777777" w:rsidR="00990B31" w:rsidRPr="00EA2A48" w:rsidRDefault="00990B31" w:rsidP="006D0464">
      <w:pPr>
        <w:ind w:left="720"/>
      </w:pPr>
      <w:r w:rsidRPr="0091584D">
        <w:rPr>
          <w:i/>
        </w:rPr>
        <w:t>If</w:t>
      </w:r>
      <w:r w:rsidRPr="00EA2A48">
        <w:t xml:space="preserve"> </w:t>
      </w:r>
      <m:oMath>
        <m:sSub>
          <m:sSubPr>
            <m:ctrlPr>
              <w:rPr>
                <w:rFonts w:ascii="Cambria Math" w:eastAsiaTheme="minorEastAsia" w:hAnsi="Cambria Math" w:cs="Arial"/>
                <w:i/>
                <w:szCs w:val="24"/>
              </w:rPr>
            </m:ctrlPr>
          </m:sSubPr>
          <m:e>
            <m:r>
              <w:rPr>
                <w:rFonts w:ascii="Cambria Math" w:eastAsiaTheme="minorEastAsia" w:hAnsi="Cambria Math" w:cs="Arial"/>
                <w:szCs w:val="24"/>
              </w:rPr>
              <m:t>CI</m:t>
            </m:r>
          </m:e>
          <m:sub>
            <m:r>
              <w:rPr>
                <w:rFonts w:ascii="Cambria Math" w:eastAsiaTheme="minorEastAsia" w:hAnsi="Cambria Math" w:cs="Arial"/>
                <w:szCs w:val="24"/>
              </w:rPr>
              <m:t>20XXCrudeAve</m:t>
            </m:r>
          </m:sub>
        </m:sSub>
        <m:r>
          <w:rPr>
            <w:rFonts w:ascii="Cambria Math" w:eastAsiaTheme="minorEastAsia" w:hAnsi="Cambria Math" w:cs="Arial"/>
            <w:szCs w:val="24"/>
          </w:rPr>
          <m:t>≤</m:t>
        </m:r>
        <m:sSub>
          <m:sSubPr>
            <m:ctrlPr>
              <w:rPr>
                <w:rFonts w:ascii="Cambria Math" w:eastAsiaTheme="minorEastAsia" w:hAnsi="Cambria Math" w:cs="Arial"/>
                <w:i/>
                <w:szCs w:val="24"/>
              </w:rPr>
            </m:ctrlPr>
          </m:sSubPr>
          <m:e>
            <m:r>
              <w:rPr>
                <w:rFonts w:ascii="Cambria Math" w:eastAsiaTheme="minorEastAsia" w:hAnsi="Cambria Math" w:cs="Arial"/>
                <w:szCs w:val="24"/>
              </w:rPr>
              <m:t>CI</m:t>
            </m:r>
          </m:e>
          <m:sub>
            <m:r>
              <w:rPr>
                <w:rFonts w:ascii="Cambria Math" w:eastAsiaTheme="minorEastAsia" w:hAnsi="Cambria Math" w:cs="Arial"/>
                <w:szCs w:val="24"/>
              </w:rPr>
              <m:t>BaselineCrudeAve</m:t>
            </m:r>
          </m:sub>
        </m:sSub>
        <m:r>
          <w:rPr>
            <w:rFonts w:ascii="Cambria Math" w:eastAsiaTheme="minorEastAsia" w:hAnsi="Cambria Math" w:cs="Arial"/>
            <w:szCs w:val="24"/>
          </w:rPr>
          <m:t>+0.10</m:t>
        </m:r>
      </m:oMath>
      <w:r w:rsidRPr="00EA2A48">
        <w:t xml:space="preserve"> </w:t>
      </w:r>
      <w:r w:rsidRPr="008508D5">
        <w:rPr>
          <w:i/>
        </w:rPr>
        <w:t>then:</w:t>
      </w:r>
    </w:p>
    <w:p w14:paraId="6C837AE3" w14:textId="77777777" w:rsidR="00990B31" w:rsidRPr="00A96613" w:rsidRDefault="00000000" w:rsidP="006D0464">
      <w:pPr>
        <w:ind w:left="720"/>
      </w:pPr>
      <m:oMathPara>
        <m:oMathParaPr>
          <m:jc m:val="left"/>
        </m:oMathParaPr>
        <m:oMath>
          <m:sSubSup>
            <m:sSubSupPr>
              <m:ctrlPr>
                <w:rPr>
                  <w:rFonts w:ascii="Cambria Math" w:eastAsiaTheme="minorEastAsia" w:hAnsi="Cambria Math" w:cs="Arial"/>
                  <w:i/>
                  <w:szCs w:val="24"/>
                </w:rPr>
              </m:ctrlPr>
            </m:sSubSupPr>
            <m:e>
              <m:r>
                <w:rPr>
                  <w:rFonts w:ascii="Cambria Math" w:eastAsiaTheme="minorEastAsia" w:hAnsi="Cambria Math" w:cs="Arial"/>
                  <w:szCs w:val="24"/>
                </w:rPr>
                <m:t>Deficits</m:t>
              </m:r>
            </m:e>
            <m:sub>
              <m:r>
                <w:rPr>
                  <w:rFonts w:ascii="Cambria Math" w:eastAsiaTheme="minorEastAsia" w:hAnsi="Cambria Math" w:cs="Arial"/>
                  <w:szCs w:val="24"/>
                </w:rPr>
                <m:t>Incremental20XX</m:t>
              </m:r>
            </m:sub>
            <m:sup>
              <m:r>
                <w:rPr>
                  <w:rFonts w:ascii="Cambria Math" w:eastAsiaTheme="minorEastAsia" w:hAnsi="Cambria Math" w:cs="Arial"/>
                  <w:szCs w:val="24"/>
                </w:rPr>
                <m:t>XD</m:t>
              </m:r>
            </m:sup>
          </m:sSubSup>
          <m:r>
            <w:rPr>
              <w:rFonts w:ascii="Cambria Math" w:eastAsiaTheme="minorEastAsia" w:hAnsi="Cambria Math" w:cs="Arial"/>
              <w:szCs w:val="24"/>
            </w:rPr>
            <m:t>=0</m:t>
          </m:r>
        </m:oMath>
      </m:oMathPara>
    </w:p>
    <w:p w14:paraId="0B0E5788" w14:textId="77777777" w:rsidR="00990B31" w:rsidRPr="00EA2A48" w:rsidRDefault="00990B31" w:rsidP="006D0464">
      <w:pPr>
        <w:ind w:left="720"/>
      </w:pPr>
      <w:r w:rsidRPr="00EA2A48">
        <w:t>where:</w:t>
      </w:r>
    </w:p>
    <w:p w14:paraId="4040BE6B" w14:textId="11D9EF4F" w:rsidR="00990B31" w:rsidRPr="00EA2A48" w:rsidRDefault="00000000" w:rsidP="006D0464">
      <w:pPr>
        <w:ind w:left="720"/>
      </w:pPr>
      <m:oMath>
        <m:sSubSup>
          <m:sSubSupPr>
            <m:ctrlPr>
              <w:rPr>
                <w:rFonts w:ascii="Cambria Math" w:eastAsiaTheme="minorEastAsia" w:hAnsi="Cambria Math" w:cs="Arial"/>
                <w:i/>
                <w:szCs w:val="24"/>
              </w:rPr>
            </m:ctrlPr>
          </m:sSubSupPr>
          <m:e>
            <m:r>
              <w:rPr>
                <w:rFonts w:ascii="Cambria Math" w:eastAsiaTheme="minorEastAsia" w:hAnsi="Cambria Math" w:cs="Arial"/>
                <w:szCs w:val="24"/>
              </w:rPr>
              <m:t>Deficits</m:t>
            </m:r>
          </m:e>
          <m:sub>
            <m:r>
              <w:rPr>
                <w:rFonts w:ascii="Cambria Math" w:eastAsiaTheme="minorEastAsia" w:hAnsi="Cambria Math" w:cs="Arial"/>
                <w:szCs w:val="24"/>
              </w:rPr>
              <m:t>Base</m:t>
            </m:r>
          </m:sub>
          <m:sup>
            <m:r>
              <w:rPr>
                <w:rFonts w:ascii="Cambria Math" w:eastAsiaTheme="minorEastAsia" w:hAnsi="Cambria Math" w:cs="Arial"/>
                <w:szCs w:val="24"/>
              </w:rPr>
              <m:t>XD</m:t>
            </m:r>
          </m:sup>
        </m:sSubSup>
        <m:d>
          <m:dPr>
            <m:ctrlPr>
              <w:rPr>
                <w:rFonts w:ascii="Cambria Math" w:eastAsiaTheme="minorEastAsia" w:hAnsi="Cambria Math" w:cs="Arial"/>
                <w:i/>
                <w:szCs w:val="24"/>
              </w:rPr>
            </m:ctrlPr>
          </m:dPr>
          <m:e>
            <m:r>
              <w:rPr>
                <w:rFonts w:ascii="Cambria Math" w:eastAsiaTheme="minorEastAsia" w:hAnsi="Cambria Math" w:cs="Arial"/>
                <w:szCs w:val="24"/>
              </w:rPr>
              <m:t>MT</m:t>
            </m:r>
          </m:e>
        </m:d>
      </m:oMath>
      <w:r w:rsidR="00990B31" w:rsidRPr="00EA2A48">
        <w:t xml:space="preserve"> and </w:t>
      </w:r>
      <m:oMath>
        <m:sSubSup>
          <m:sSubSupPr>
            <m:ctrlPr>
              <w:rPr>
                <w:rFonts w:ascii="Cambria Math" w:eastAsiaTheme="minorEastAsia" w:hAnsi="Cambria Math" w:cs="Arial"/>
                <w:i/>
                <w:szCs w:val="24"/>
              </w:rPr>
            </m:ctrlPr>
          </m:sSubSupPr>
          <m:e>
            <m:r>
              <w:rPr>
                <w:rFonts w:ascii="Cambria Math" w:eastAsiaTheme="minorEastAsia" w:hAnsi="Cambria Math" w:cs="Arial"/>
                <w:szCs w:val="24"/>
              </w:rPr>
              <m:t>Deficits</m:t>
            </m:r>
          </m:e>
          <m:sub>
            <m:r>
              <w:rPr>
                <w:rFonts w:ascii="Cambria Math" w:eastAsiaTheme="minorEastAsia" w:hAnsi="Cambria Math" w:cs="Arial"/>
                <w:szCs w:val="24"/>
              </w:rPr>
              <m:t>Incremental20XX</m:t>
            </m:r>
          </m:sub>
          <m:sup>
            <m:r>
              <w:rPr>
                <w:rFonts w:ascii="Cambria Math" w:eastAsiaTheme="minorEastAsia" w:hAnsi="Cambria Math" w:cs="Arial"/>
                <w:szCs w:val="24"/>
              </w:rPr>
              <m:t>XD</m:t>
            </m:r>
          </m:sup>
        </m:sSubSup>
      </m:oMath>
      <w:r w:rsidR="00990B31" w:rsidRPr="26EF8291">
        <w:t xml:space="preserve"> </w:t>
      </w:r>
      <w:r w:rsidR="00990B31" w:rsidRPr="00EA2A48">
        <w:t>mean the amount of LCFS deficits incurred (a negative value), in metric tons, by the volume of CARBOB (</w:t>
      </w:r>
      <m:oMath>
        <m:r>
          <w:rPr>
            <w:rFonts w:ascii="Cambria Math" w:eastAsiaTheme="minorEastAsia" w:hAnsi="Cambria Math" w:cs="Arial"/>
            <w:szCs w:val="24"/>
          </w:rPr>
          <m:t>XD</m:t>
        </m:r>
      </m:oMath>
      <w:r w:rsidR="00990B31" w:rsidRPr="00EA2A48">
        <w:t xml:space="preserve"> = “CARBOB”) and diesel fuel (</w:t>
      </w:r>
      <m:oMath>
        <m:r>
          <w:rPr>
            <w:rFonts w:ascii="Cambria Math" w:eastAsiaTheme="minorEastAsia" w:hAnsi="Cambria Math" w:cs="Arial"/>
            <w:szCs w:val="24"/>
          </w:rPr>
          <m:t>XD</m:t>
        </m:r>
      </m:oMath>
      <w:r w:rsidR="00990B31" w:rsidRPr="00EA2A48">
        <w:t xml:space="preserve"> = “diesel”) that is derived from petroleum feedstock and is either produced in or imported into California during a specific calendar year</w:t>
      </w:r>
      <w:ins w:id="3707" w:author="CARB" w:date="2023-12-19T12:12:00Z">
        <w:r w:rsidR="00990B31">
          <w:t xml:space="preserve">, and </w:t>
        </w:r>
        <w:r w:rsidR="0577BA97" w:rsidRPr="26EF8291">
          <w:t xml:space="preserve">by the volume of </w:t>
        </w:r>
        <w:r w:rsidR="00990B31">
          <w:t>fossil jet fuel (</w:t>
        </w:r>
      </w:ins>
      <m:oMath>
        <m:r>
          <w:ins w:id="3708" w:author="CARB" w:date="2023-12-19T12:12:00Z">
            <w:rPr>
              <w:rFonts w:ascii="Cambria Math" w:eastAsiaTheme="minorEastAsia" w:hAnsi="Cambria Math" w:cs="Arial"/>
              <w:szCs w:val="24"/>
            </w:rPr>
            <m:t>XD</m:t>
          </w:ins>
        </m:r>
      </m:oMath>
      <w:ins w:id="3709" w:author="CARB" w:date="2023-12-19T12:12:00Z">
        <w:r w:rsidR="00990B31">
          <w:t xml:space="preserve"> = “fossil jet fuel”) </w:t>
        </w:r>
        <w:r w:rsidR="7D3C0447" w:rsidRPr="26EF8291">
          <w:t>that is either produced or imported into California during a specific calendar year, starting in 2028</w:t>
        </w:r>
      </w:ins>
      <w:r w:rsidR="00990B31" w:rsidRPr="00EA2A48">
        <w:t>;</w:t>
      </w:r>
    </w:p>
    <w:p w14:paraId="0ED5E9B0" w14:textId="77777777" w:rsidR="00990B31" w:rsidRPr="00EA2A48" w:rsidRDefault="00000000" w:rsidP="006D0464">
      <w:pPr>
        <w:ind w:left="720"/>
      </w:pPr>
      <m:oMath>
        <m:sSubSup>
          <m:sSubSupPr>
            <m:ctrlPr>
              <w:rPr>
                <w:rFonts w:ascii="Cambria Math" w:eastAsiaTheme="minorEastAsia" w:hAnsi="Cambria Math" w:cs="Arial"/>
                <w:i/>
                <w:szCs w:val="24"/>
              </w:rPr>
            </m:ctrlPr>
          </m:sSubSupPr>
          <m:e>
            <m:r>
              <w:rPr>
                <w:rFonts w:ascii="Cambria Math" w:eastAsiaTheme="minorEastAsia" w:hAnsi="Cambria Math" w:cs="Arial"/>
                <w:szCs w:val="24"/>
              </w:rPr>
              <m:t>CI</m:t>
            </m:r>
          </m:e>
          <m:sub>
            <m:r>
              <w:rPr>
                <w:rFonts w:ascii="Cambria Math" w:eastAsiaTheme="minorEastAsia" w:hAnsi="Cambria Math" w:cs="Arial"/>
                <w:szCs w:val="24"/>
              </w:rPr>
              <m:t>Standard</m:t>
            </m:r>
          </m:sub>
          <m:sup>
            <m:r>
              <w:rPr>
                <w:rFonts w:ascii="Cambria Math" w:eastAsiaTheme="minorEastAsia" w:hAnsi="Cambria Math" w:cs="Arial"/>
                <w:szCs w:val="24"/>
              </w:rPr>
              <m:t>XD</m:t>
            </m:r>
          </m:sup>
        </m:sSubSup>
      </m:oMath>
      <w:r w:rsidR="00990B31">
        <w:rPr>
          <w:szCs w:val="24"/>
        </w:rPr>
        <w:t xml:space="preserve"> </w:t>
      </w:r>
      <w:r w:rsidR="00990B31" w:rsidRPr="00EA2A48">
        <w:t>has the same meaning as specified in section 95486.1(a);</w:t>
      </w:r>
    </w:p>
    <w:p w14:paraId="3F72BE1C" w14:textId="105B4518" w:rsidR="00990B31" w:rsidRPr="00EA2A48" w:rsidRDefault="00000000" w:rsidP="006D0464">
      <w:pPr>
        <w:ind w:left="720"/>
      </w:pPr>
      <m:oMath>
        <m:sSubSup>
          <m:sSubSupPr>
            <m:ctrlPr>
              <w:rPr>
                <w:rFonts w:ascii="Cambria Math" w:eastAsiaTheme="minorEastAsia" w:hAnsi="Cambria Math" w:cs="Arial"/>
                <w:i/>
                <w:szCs w:val="24"/>
              </w:rPr>
            </m:ctrlPr>
          </m:sSubSupPr>
          <m:e>
            <m:r>
              <w:rPr>
                <w:rFonts w:ascii="Cambria Math" w:eastAsiaTheme="minorEastAsia" w:hAnsi="Cambria Math" w:cs="Arial"/>
                <w:szCs w:val="24"/>
              </w:rPr>
              <m:t>CI</m:t>
            </m:r>
          </m:e>
          <m:sub>
            <m:r>
              <w:rPr>
                <w:rFonts w:ascii="Cambria Math" w:eastAsiaTheme="minorEastAsia" w:hAnsi="Cambria Math" w:cs="Arial"/>
                <w:szCs w:val="24"/>
              </w:rPr>
              <m:t>BaselineAve</m:t>
            </m:r>
          </m:sub>
          <m:sup>
            <m:r>
              <w:rPr>
                <w:rFonts w:ascii="Cambria Math" w:eastAsiaTheme="minorEastAsia" w:hAnsi="Cambria Math" w:cs="Arial"/>
                <w:szCs w:val="24"/>
              </w:rPr>
              <m:t>XD</m:t>
            </m:r>
          </m:sup>
        </m:sSubSup>
      </m:oMath>
      <w:r w:rsidR="00990B31" w:rsidRPr="00EA2A48">
        <w:t xml:space="preserve"> is the average carbon intensity value of CARBOB</w:t>
      </w:r>
      <w:del w:id="3710" w:author="CARB" w:date="2023-12-19T12:12:00Z">
        <w:r w:rsidR="00EA2A48" w:rsidRPr="00EA2A48">
          <w:delText xml:space="preserve"> or</w:delText>
        </w:r>
      </w:del>
      <w:ins w:id="3711" w:author="CARB" w:date="2023-12-19T12:12:00Z">
        <w:r w:rsidR="00990B31">
          <w:t>,</w:t>
        </w:r>
      </w:ins>
      <w:r w:rsidR="00990B31" w:rsidRPr="00EA2A48">
        <w:t xml:space="preserve"> diesel,</w:t>
      </w:r>
      <w:ins w:id="3712" w:author="CARB" w:date="2023-12-19T12:12:00Z">
        <w:r w:rsidR="00990B31" w:rsidRPr="00EA2A48">
          <w:t xml:space="preserve"> </w:t>
        </w:r>
        <w:r w:rsidR="00990B31">
          <w:t>or fossil jet fuel</w:t>
        </w:r>
      </w:ins>
      <w:r w:rsidR="00990B31">
        <w:t xml:space="preserve"> </w:t>
      </w:r>
      <w:r w:rsidR="00990B31" w:rsidRPr="00EA2A48">
        <w:t>in gCO</w:t>
      </w:r>
      <w:r w:rsidR="00990B31" w:rsidRPr="008E2B7E">
        <w:rPr>
          <w:vertAlign w:val="subscript"/>
        </w:rPr>
        <w:t>2</w:t>
      </w:r>
      <w:r w:rsidR="00990B31" w:rsidRPr="00EA2A48">
        <w:t xml:space="preserve">e/MJ, that is derived from petroleum feedstock and is either produced in or imported into California during the baseline calendar year, 2010. For purposes of this provision, </w:t>
      </w:r>
      <m:oMath>
        <m:sSubSup>
          <m:sSubSupPr>
            <m:ctrlPr>
              <w:rPr>
                <w:rFonts w:ascii="Cambria Math" w:eastAsiaTheme="minorEastAsia" w:hAnsi="Cambria Math" w:cs="Arial"/>
                <w:i/>
                <w:szCs w:val="24"/>
              </w:rPr>
            </m:ctrlPr>
          </m:sSubSupPr>
          <m:e>
            <m:r>
              <w:rPr>
                <w:rFonts w:ascii="Cambria Math" w:eastAsiaTheme="minorEastAsia" w:hAnsi="Cambria Math" w:cs="Arial"/>
                <w:szCs w:val="24"/>
              </w:rPr>
              <m:t>CI</m:t>
            </m:r>
          </m:e>
          <m:sub>
            <m:r>
              <w:rPr>
                <w:rFonts w:ascii="Cambria Math" w:eastAsiaTheme="minorEastAsia" w:hAnsi="Cambria Math" w:cs="Arial"/>
                <w:szCs w:val="24"/>
              </w:rPr>
              <m:t>BaselineAve</m:t>
            </m:r>
          </m:sub>
          <m:sup>
            <m:r>
              <w:rPr>
                <w:rFonts w:ascii="Cambria Math" w:eastAsiaTheme="minorEastAsia" w:hAnsi="Cambria Math" w:cs="Arial"/>
                <w:szCs w:val="24"/>
              </w:rPr>
              <m:t>XD</m:t>
            </m:r>
          </m:sup>
        </m:sSubSup>
      </m:oMath>
      <w:r w:rsidR="00990B31" w:rsidRPr="00EA2A48">
        <w:t xml:space="preserve"> for CARBOB (</w:t>
      </w:r>
      <m:oMath>
        <m:r>
          <w:rPr>
            <w:rFonts w:ascii="Cambria Math" w:eastAsiaTheme="minorEastAsia" w:hAnsi="Cambria Math" w:cs="Arial"/>
            <w:szCs w:val="24"/>
          </w:rPr>
          <m:t>XD</m:t>
        </m:r>
      </m:oMath>
      <w:r w:rsidR="00990B31" w:rsidRPr="00EA2A48">
        <w:t xml:space="preserve"> = “CARBOB</w:t>
      </w:r>
      <w:del w:id="3713" w:author="CARB" w:date="2023-12-19T12:12:00Z">
        <w:r w:rsidR="00EA2A48" w:rsidRPr="00EA2A48">
          <w:delText>”) and</w:delText>
        </w:r>
      </w:del>
      <w:ins w:id="3714" w:author="CARB" w:date="2023-12-19T12:12:00Z">
        <w:r w:rsidR="00990B31" w:rsidRPr="00EA2A48">
          <w:t>”)</w:t>
        </w:r>
        <w:r w:rsidR="00990B31">
          <w:t>,</w:t>
        </w:r>
      </w:ins>
      <w:r w:rsidR="00990B31" w:rsidRPr="00EA2A48">
        <w:t xml:space="preserve"> diesel fuel (</w:t>
      </w:r>
      <m:oMath>
        <m:r>
          <w:rPr>
            <w:rFonts w:ascii="Cambria Math" w:eastAsiaTheme="minorEastAsia" w:hAnsi="Cambria Math" w:cs="Arial"/>
            <w:szCs w:val="24"/>
          </w:rPr>
          <m:t>XD</m:t>
        </m:r>
      </m:oMath>
      <w:r w:rsidR="00990B31" w:rsidRPr="00EA2A48">
        <w:t xml:space="preserve"> = “diesel</w:t>
      </w:r>
      <w:ins w:id="3715" w:author="CARB" w:date="2023-12-19T12:12:00Z">
        <w:r w:rsidR="00990B31" w:rsidRPr="00EA2A48">
          <w:t>”)</w:t>
        </w:r>
        <w:r w:rsidR="00990B31">
          <w:t>, and fossil jet fuel (</w:t>
        </w:r>
      </w:ins>
      <m:oMath>
        <m:r>
          <w:ins w:id="3716" w:author="CARB" w:date="2023-12-19T12:12:00Z">
            <w:rPr>
              <w:rFonts w:ascii="Cambria Math" w:eastAsiaTheme="minorEastAsia" w:hAnsi="Cambria Math" w:cs="Arial"/>
              <w:szCs w:val="24"/>
            </w:rPr>
            <m:t>XD</m:t>
          </w:ins>
        </m:r>
      </m:oMath>
      <w:ins w:id="3717" w:author="CARB" w:date="2023-12-19T12:12:00Z">
        <w:r w:rsidR="00990B31">
          <w:rPr>
            <w:szCs w:val="24"/>
          </w:rPr>
          <w:t xml:space="preserve"> = “fossil jet fuel</w:t>
        </w:r>
      </w:ins>
      <w:r w:rsidR="00990B31">
        <w:rPr>
          <w:szCs w:val="24"/>
        </w:rPr>
        <w:t>”)</w:t>
      </w:r>
      <w:r w:rsidR="00990B31" w:rsidRPr="00EA2A48">
        <w:t xml:space="preserve"> are the Baseline Average carbon intensity values for CARBOB</w:t>
      </w:r>
      <w:del w:id="3718" w:author="CARB" w:date="2023-12-19T12:12:00Z">
        <w:r w:rsidR="00EA2A48" w:rsidRPr="00EA2A48">
          <w:delText xml:space="preserve"> and</w:delText>
        </w:r>
      </w:del>
      <w:ins w:id="3719" w:author="CARB" w:date="2023-12-19T12:12:00Z">
        <w:r w:rsidR="00990B31">
          <w:t>,</w:t>
        </w:r>
      </w:ins>
      <w:r w:rsidR="00990B31" w:rsidRPr="00EA2A48">
        <w:t xml:space="preserve"> diesel (ULSD</w:t>
      </w:r>
      <w:del w:id="3720" w:author="CARB" w:date="2023-12-19T12:12:00Z">
        <w:r w:rsidR="00EA2A48" w:rsidRPr="00EA2A48">
          <w:delText>)</w:delText>
        </w:r>
      </w:del>
      <w:ins w:id="3721" w:author="CARB" w:date="2023-12-19T12:12:00Z">
        <w:r w:rsidR="00990B31" w:rsidRPr="00EA2A48">
          <w:t>)</w:t>
        </w:r>
        <w:r w:rsidR="00990B31">
          <w:t>, and fossil jet fuel</w:t>
        </w:r>
      </w:ins>
      <w:r w:rsidR="00990B31" w:rsidRPr="00EA2A48">
        <w:t xml:space="preserve"> set forth in Table 7-1. The Baseline Average carbon intensity values for CARBOB</w:t>
      </w:r>
      <w:del w:id="3722" w:author="CARB" w:date="2023-12-19T12:12:00Z">
        <w:r w:rsidR="00EA2A48" w:rsidRPr="00EA2A48">
          <w:delText xml:space="preserve"> and</w:delText>
        </w:r>
      </w:del>
      <w:ins w:id="3723" w:author="CARB" w:date="2023-12-19T12:12:00Z">
        <w:r w:rsidR="00990B31">
          <w:t>,</w:t>
        </w:r>
      </w:ins>
      <w:r w:rsidR="00990B31" w:rsidRPr="00EA2A48">
        <w:t xml:space="preserve"> diesel (ULSD</w:t>
      </w:r>
      <w:del w:id="3724" w:author="CARB" w:date="2023-12-19T12:12:00Z">
        <w:r w:rsidR="00EA2A48" w:rsidRPr="00EA2A48">
          <w:delText>)</w:delText>
        </w:r>
      </w:del>
      <w:ins w:id="3725" w:author="CARB" w:date="2023-12-19T12:12:00Z">
        <w:r w:rsidR="00990B31" w:rsidRPr="00EA2A48">
          <w:t>)</w:t>
        </w:r>
        <w:r w:rsidR="00990B31">
          <w:t>, and fossil jet fuel</w:t>
        </w:r>
      </w:ins>
      <w:r w:rsidR="00990B31" w:rsidRPr="00EA2A48">
        <w:t xml:space="preserve"> are calculated using data for crude oil supplied to California refineries during the baseline calendar year, 2010.</w:t>
      </w:r>
    </w:p>
    <w:p w14:paraId="2FF4025A" w14:textId="187650FC" w:rsidR="00990B31" w:rsidRPr="00EA2A48" w:rsidRDefault="00000000" w:rsidP="006D0464">
      <w:pPr>
        <w:ind w:left="720"/>
      </w:pPr>
      <m:oMath>
        <m:sSub>
          <m:sSubPr>
            <m:ctrlPr>
              <w:rPr>
                <w:rFonts w:ascii="Cambria Math" w:eastAsiaTheme="minorEastAsia" w:hAnsi="Cambria Math" w:cs="Arial"/>
                <w:i/>
                <w:szCs w:val="24"/>
              </w:rPr>
            </m:ctrlPr>
          </m:sSubPr>
          <m:e>
            <m:r>
              <w:rPr>
                <w:rFonts w:ascii="Cambria Math" w:eastAsiaTheme="minorEastAsia" w:hAnsi="Cambria Math" w:cs="Arial"/>
                <w:szCs w:val="24"/>
              </w:rPr>
              <m:t>CI</m:t>
            </m:r>
          </m:e>
          <m:sub>
            <m:r>
              <w:rPr>
                <w:rFonts w:ascii="Cambria Math" w:eastAsiaTheme="minorEastAsia" w:hAnsi="Cambria Math" w:cs="Arial"/>
                <w:szCs w:val="24"/>
              </w:rPr>
              <m:t>BaselineCrudeAve</m:t>
            </m:r>
          </m:sub>
        </m:sSub>
      </m:oMath>
      <w:r w:rsidR="00990B31" w:rsidRPr="00EA2A48">
        <w:t xml:space="preserve"> is the California Baseline Crude Average carbon intensity value, in gCO</w:t>
      </w:r>
      <w:r w:rsidR="00990B31" w:rsidRPr="00D15840">
        <w:rPr>
          <w:vertAlign w:val="subscript"/>
        </w:rPr>
        <w:t>2</w:t>
      </w:r>
      <w:r w:rsidR="00990B31" w:rsidRPr="00EA2A48">
        <w:t xml:space="preserve">e/MJ, attributed to the production and transport of the crude oil supplied as petroleum feedstock to California refineries during the baseline calendar year, 2010. For comparison to </w:t>
      </w:r>
      <m:oMath>
        <m:sSub>
          <m:sSubPr>
            <m:ctrlPr>
              <w:rPr>
                <w:rFonts w:ascii="Cambria Math" w:eastAsiaTheme="minorEastAsia" w:hAnsi="Cambria Math" w:cs="Arial"/>
                <w:i/>
                <w:szCs w:val="24"/>
              </w:rPr>
            </m:ctrlPr>
          </m:sSubPr>
          <m:e>
            <m:r>
              <w:rPr>
                <w:rFonts w:ascii="Cambria Math" w:eastAsiaTheme="minorEastAsia" w:hAnsi="Cambria Math" w:cs="Arial"/>
                <w:szCs w:val="24"/>
              </w:rPr>
              <m:t>CI</m:t>
            </m:r>
          </m:e>
          <m:sub>
            <m:r>
              <w:rPr>
                <w:rFonts w:ascii="Cambria Math" w:eastAsiaTheme="minorEastAsia" w:hAnsi="Cambria Math" w:cs="Arial"/>
                <w:szCs w:val="24"/>
              </w:rPr>
              <m:t>20</m:t>
            </m:r>
            <m:r>
              <w:del w:id="3726" w:author="CARB" w:date="2023-12-19T12:12:00Z">
                <w:rPr>
                  <w:rFonts w:ascii="Cambria Math" w:eastAsiaTheme="minorEastAsia" w:hAnsi="Cambria Math" w:cs="Arial"/>
                  <w:szCs w:val="24"/>
                </w:rPr>
                <m:t>18</m:t>
              </w:del>
            </m:r>
            <m:r>
              <w:ins w:id="3727" w:author="CARB" w:date="2023-12-19T12:12:00Z">
                <w:rPr>
                  <w:rFonts w:ascii="Cambria Math" w:eastAsiaTheme="minorEastAsia" w:hAnsi="Cambria Math" w:cs="Arial"/>
                  <w:szCs w:val="24"/>
                </w:rPr>
                <m:t>23</m:t>
              </w:ins>
            </m:r>
            <m:r>
              <w:rPr>
                <w:rFonts w:ascii="Cambria Math" w:eastAsiaTheme="minorEastAsia" w:hAnsi="Cambria Math" w:cs="Arial"/>
                <w:szCs w:val="24"/>
              </w:rPr>
              <m:t>CrudeAve</m:t>
            </m:r>
          </m:sub>
        </m:sSub>
      </m:oMath>
      <w:r w:rsidR="00990B31" w:rsidRPr="00EA2A48">
        <w:t>, the baseline is:</w:t>
      </w:r>
    </w:p>
    <w:p w14:paraId="3F0B09CB" w14:textId="0E0D8DEB" w:rsidR="00990B31" w:rsidRPr="00A26956" w:rsidRDefault="00000000">
      <w:pPr>
        <w:ind w:left="720"/>
        <w:pPrChange w:id="3728" w:author="CARB" w:date="2023-12-19T12:12:00Z">
          <w:pPr>
            <w:ind w:left="720" w:firstLine="720"/>
          </w:pPr>
        </w:pPrChange>
      </w:pPr>
      <m:oMathPara>
        <m:oMathParaPr>
          <m:jc m:val="center"/>
        </m:oMathParaPr>
        <m:oMath>
          <m:sSub>
            <m:sSubPr>
              <m:ctrlPr>
                <w:rPr>
                  <w:rFonts w:ascii="Cambria Math" w:eastAsiaTheme="minorEastAsia" w:hAnsi="Cambria Math" w:cs="Arial"/>
                  <w:szCs w:val="24"/>
                </w:rPr>
              </m:ctrlPr>
            </m:sSubPr>
            <m:e>
              <m:r>
                <w:rPr>
                  <w:rFonts w:ascii="Cambria Math" w:eastAsiaTheme="minorEastAsia" w:hAnsi="Cambria Math" w:cs="Arial"/>
                  <w:szCs w:val="24"/>
                </w:rPr>
                <m:t>CI</m:t>
              </m:r>
            </m:e>
            <m:sub>
              <m:r>
                <w:rPr>
                  <w:rFonts w:ascii="Cambria Math" w:eastAsiaTheme="minorEastAsia" w:hAnsi="Cambria Math" w:cs="Arial"/>
                  <w:szCs w:val="24"/>
                </w:rPr>
                <m:t>BaselineCrudeAve</m:t>
              </m:r>
            </m:sub>
          </m:sSub>
          <m:r>
            <m:rPr>
              <m:sty m:val="p"/>
            </m:rPr>
            <w:rPr>
              <w:rFonts w:ascii="Cambria Math" w:eastAsiaTheme="minorEastAsia" w:hAnsi="Cambria Math" w:cs="Arial"/>
              <w:szCs w:val="24"/>
            </w:rPr>
            <m:t>=</m:t>
          </m:r>
          <m:f>
            <m:fPr>
              <m:ctrlPr>
                <w:del w:id="3729" w:author="CARB" w:date="2023-12-19T12:12:00Z">
                  <w:rPr>
                    <w:rFonts w:ascii="Cambria Math" w:hAnsi="Cambria Math"/>
                  </w:rPr>
                </w:del>
              </m:ctrlPr>
            </m:fPr>
            <m:num>
              <m:d>
                <m:dPr>
                  <m:begChr m:val="["/>
                  <m:endChr m:val="]"/>
                  <m:ctrlPr>
                    <w:del w:id="3730" w:author="CARB" w:date="2023-12-19T12:12:00Z">
                      <w:rPr>
                        <w:rFonts w:ascii="Cambria Math" w:hAnsi="Cambria Math"/>
                      </w:rPr>
                    </w:del>
                  </m:ctrlPr>
                </m:dPr>
                <m:e>
                  <m:r>
                    <w:del w:id="3731" w:author="CARB" w:date="2023-12-19T12:12:00Z">
                      <m:rPr>
                        <m:sty m:val="p"/>
                      </m:rPr>
                      <w:rPr>
                        <w:rFonts w:ascii="Cambria Math" w:hAnsi="Cambria Math"/>
                      </w:rPr>
                      <m:t>11.98×</m:t>
                    </w:del>
                  </m:r>
                  <m:sSub>
                    <m:sSubPr>
                      <m:ctrlPr>
                        <w:del w:id="3732" w:author="CARB" w:date="2023-12-19T12:12:00Z">
                          <w:rPr>
                            <w:rFonts w:ascii="Cambria Math" w:hAnsi="Cambria Math"/>
                          </w:rPr>
                        </w:del>
                      </m:ctrlPr>
                    </m:sSubPr>
                    <m:e>
                      <m:r>
                        <w:del w:id="3733" w:author="CARB" w:date="2023-12-19T12:12:00Z">
                          <w:rPr>
                            <w:rFonts w:ascii="Cambria Math" w:hAnsi="Cambria Math"/>
                          </w:rPr>
                          <m:t>V</m:t>
                        </w:del>
                      </m:r>
                    </m:e>
                    <m:sub>
                      <m:r>
                        <w:del w:id="3734" w:author="CARB" w:date="2023-12-19T12:12:00Z">
                          <m:rPr>
                            <m:sty m:val="p"/>
                          </m:rPr>
                          <w:rPr>
                            <w:rFonts w:ascii="Cambria Math" w:hAnsi="Cambria Math"/>
                          </w:rPr>
                          <m:t>2016</m:t>
                        </w:del>
                      </m:r>
                    </m:sub>
                  </m:sSub>
                  <m:r>
                    <w:del w:id="3735" w:author="CARB" w:date="2023-12-19T12:12:00Z">
                      <m:rPr>
                        <m:sty m:val="p"/>
                      </m:rPr>
                      <w:rPr>
                        <w:rFonts w:ascii="Cambria Math" w:hAnsi="Cambria Math"/>
                      </w:rPr>
                      <m:t>+11.98×</m:t>
                    </w:del>
                  </m:r>
                  <m:sSub>
                    <m:sSubPr>
                      <m:ctrlPr>
                        <w:del w:id="3736" w:author="CARB" w:date="2023-12-19T12:12:00Z">
                          <w:rPr>
                            <w:rFonts w:ascii="Cambria Math" w:hAnsi="Cambria Math"/>
                          </w:rPr>
                        </w:del>
                      </m:ctrlPr>
                    </m:sSubPr>
                    <m:e>
                      <m:r>
                        <w:del w:id="3737" w:author="CARB" w:date="2023-12-19T12:12:00Z">
                          <w:rPr>
                            <w:rFonts w:ascii="Cambria Math" w:hAnsi="Cambria Math"/>
                          </w:rPr>
                          <m:t>V</m:t>
                        </w:del>
                      </m:r>
                    </m:e>
                    <m:sub>
                      <m:r>
                        <w:del w:id="3738" w:author="CARB" w:date="2023-12-19T12:12:00Z">
                          <m:rPr>
                            <m:sty m:val="p"/>
                          </m:rPr>
                          <w:rPr>
                            <w:rFonts w:ascii="Cambria Math" w:hAnsi="Cambria Math"/>
                          </w:rPr>
                          <m:t>2017</m:t>
                        </w:del>
                      </m:r>
                    </m:sub>
                  </m:sSub>
                  <m:r>
                    <w:del w:id="3739" w:author="CARB" w:date="2023-12-19T12:12:00Z">
                      <m:rPr>
                        <m:sty m:val="p"/>
                      </m:rPr>
                      <w:rPr>
                        <w:rFonts w:ascii="Cambria Math" w:hAnsi="Cambria Math"/>
                      </w:rPr>
                      <m:t>+11.78×</m:t>
                    </w:del>
                  </m:r>
                  <m:sSub>
                    <m:sSubPr>
                      <m:ctrlPr>
                        <w:del w:id="3740" w:author="CARB" w:date="2023-12-19T12:12:00Z">
                          <w:rPr>
                            <w:rFonts w:ascii="Cambria Math" w:hAnsi="Cambria Math"/>
                          </w:rPr>
                        </w:del>
                      </m:ctrlPr>
                    </m:sSubPr>
                    <m:e>
                      <m:r>
                        <w:del w:id="3741" w:author="CARB" w:date="2023-12-19T12:12:00Z">
                          <w:rPr>
                            <w:rFonts w:ascii="Cambria Math" w:hAnsi="Cambria Math"/>
                          </w:rPr>
                          <m:t>V</m:t>
                        </w:del>
                      </m:r>
                    </m:e>
                    <m:sub>
                      <m:r>
                        <w:del w:id="3742" w:author="CARB" w:date="2023-12-19T12:12:00Z">
                          <m:rPr>
                            <m:sty m:val="p"/>
                          </m:rPr>
                          <w:rPr>
                            <w:rFonts w:ascii="Cambria Math" w:hAnsi="Cambria Math"/>
                          </w:rPr>
                          <m:t>2018</m:t>
                        </w:del>
                      </m:r>
                    </m:sub>
                  </m:sSub>
                </m:e>
              </m:d>
            </m:num>
            <m:den>
              <m:d>
                <m:dPr>
                  <m:begChr m:val="["/>
                  <m:endChr m:val="]"/>
                  <m:ctrlPr>
                    <w:del w:id="3743" w:author="CARB" w:date="2023-12-19T12:12:00Z">
                      <w:rPr>
                        <w:rFonts w:ascii="Cambria Math" w:hAnsi="Cambria Math"/>
                      </w:rPr>
                    </w:del>
                  </m:ctrlPr>
                </m:dPr>
                <m:e>
                  <m:sSub>
                    <m:sSubPr>
                      <m:ctrlPr>
                        <w:del w:id="3744" w:author="CARB" w:date="2023-12-19T12:12:00Z">
                          <w:rPr>
                            <w:rFonts w:ascii="Cambria Math" w:hAnsi="Cambria Math"/>
                          </w:rPr>
                        </w:del>
                      </m:ctrlPr>
                    </m:sSubPr>
                    <m:e>
                      <m:r>
                        <w:del w:id="3745" w:author="CARB" w:date="2023-12-19T12:12:00Z">
                          <w:rPr>
                            <w:rFonts w:ascii="Cambria Math" w:hAnsi="Cambria Math"/>
                          </w:rPr>
                          <m:t>V</m:t>
                        </w:del>
                      </m:r>
                    </m:e>
                    <m:sub>
                      <m:r>
                        <w:del w:id="3746" w:author="CARB" w:date="2023-12-19T12:12:00Z">
                          <m:rPr>
                            <m:sty m:val="p"/>
                          </m:rPr>
                          <w:rPr>
                            <w:rFonts w:ascii="Cambria Math" w:hAnsi="Cambria Math"/>
                          </w:rPr>
                          <m:t>2016</m:t>
                        </w:del>
                      </m:r>
                    </m:sub>
                  </m:sSub>
                  <m:r>
                    <w:del w:id="3747" w:author="CARB" w:date="2023-12-19T12:12:00Z">
                      <m:rPr>
                        <m:sty m:val="p"/>
                      </m:rPr>
                      <w:rPr>
                        <w:rFonts w:ascii="Cambria Math" w:hAnsi="Cambria Math"/>
                      </w:rPr>
                      <m:t>+</m:t>
                    </w:del>
                  </m:r>
                  <m:sSub>
                    <m:sSubPr>
                      <m:ctrlPr>
                        <w:del w:id="3748" w:author="CARB" w:date="2023-12-19T12:12:00Z">
                          <w:rPr>
                            <w:rFonts w:ascii="Cambria Math" w:hAnsi="Cambria Math"/>
                          </w:rPr>
                        </w:del>
                      </m:ctrlPr>
                    </m:sSubPr>
                    <m:e>
                      <m:r>
                        <w:del w:id="3749" w:author="CARB" w:date="2023-12-19T12:12:00Z">
                          <w:rPr>
                            <w:rFonts w:ascii="Cambria Math" w:hAnsi="Cambria Math"/>
                          </w:rPr>
                          <m:t>V</m:t>
                        </w:del>
                      </m:r>
                    </m:e>
                    <m:sub>
                      <m:r>
                        <w:del w:id="3750" w:author="CARB" w:date="2023-12-19T12:12:00Z">
                          <m:rPr>
                            <m:sty m:val="p"/>
                          </m:rPr>
                          <w:rPr>
                            <w:rFonts w:ascii="Cambria Math" w:hAnsi="Cambria Math"/>
                          </w:rPr>
                          <m:t>2017</m:t>
                        </w:del>
                      </m:r>
                    </m:sub>
                  </m:sSub>
                  <m:r>
                    <w:del w:id="3751" w:author="CARB" w:date="2023-12-19T12:12:00Z">
                      <m:rPr>
                        <m:sty m:val="p"/>
                      </m:rPr>
                      <w:rPr>
                        <w:rFonts w:ascii="Cambria Math" w:hAnsi="Cambria Math"/>
                      </w:rPr>
                      <m:t>+</m:t>
                    </w:del>
                  </m:r>
                  <m:sSub>
                    <m:sSubPr>
                      <m:ctrlPr>
                        <w:del w:id="3752" w:author="CARB" w:date="2023-12-19T12:12:00Z">
                          <w:rPr>
                            <w:rFonts w:ascii="Cambria Math" w:hAnsi="Cambria Math"/>
                          </w:rPr>
                        </w:del>
                      </m:ctrlPr>
                    </m:sSubPr>
                    <m:e>
                      <m:r>
                        <w:del w:id="3753" w:author="CARB" w:date="2023-12-19T12:12:00Z">
                          <w:rPr>
                            <w:rFonts w:ascii="Cambria Math" w:hAnsi="Cambria Math"/>
                          </w:rPr>
                          <m:t>V</m:t>
                        </w:del>
                      </m:r>
                    </m:e>
                    <m:sub>
                      <m:r>
                        <w:del w:id="3754" w:author="CARB" w:date="2023-12-19T12:12:00Z">
                          <m:rPr>
                            <m:sty m:val="p"/>
                          </m:rPr>
                          <w:rPr>
                            <w:rFonts w:ascii="Cambria Math" w:hAnsi="Cambria Math"/>
                          </w:rPr>
                          <m:t>2018</m:t>
                        </w:del>
                      </m:r>
                    </m:sub>
                  </m:sSub>
                </m:e>
              </m:d>
            </m:den>
          </m:f>
          <m:f>
            <m:fPr>
              <m:ctrlPr>
                <w:ins w:id="3755" w:author="CARB" w:date="2023-12-19T12:12:00Z">
                  <w:rPr>
                    <w:rFonts w:ascii="Cambria Math" w:eastAsiaTheme="minorEastAsia" w:hAnsi="Cambria Math" w:cs="Arial"/>
                    <w:szCs w:val="24"/>
                  </w:rPr>
                </w:ins>
              </m:ctrlPr>
            </m:fPr>
            <m:num>
              <m:d>
                <m:dPr>
                  <m:begChr m:val="["/>
                  <m:endChr m:val="]"/>
                  <m:ctrlPr>
                    <w:ins w:id="3756" w:author="CARB" w:date="2023-12-19T12:12:00Z">
                      <w:rPr>
                        <w:rFonts w:ascii="Cambria Math" w:eastAsiaTheme="minorEastAsia" w:hAnsi="Cambria Math" w:cs="Arial"/>
                        <w:szCs w:val="24"/>
                      </w:rPr>
                    </w:ins>
                  </m:ctrlPr>
                </m:dPr>
                <m:e>
                  <m:r>
                    <w:ins w:id="3757" w:author="CARB" w:date="2023-12-19T12:12:00Z">
                      <m:rPr>
                        <m:sty m:val="p"/>
                      </m:rPr>
                      <w:rPr>
                        <w:rFonts w:ascii="Cambria Math" w:eastAsiaTheme="minorEastAsia" w:hAnsi="Cambria Math" w:cs="Arial"/>
                        <w:szCs w:val="24"/>
                      </w:rPr>
                      <m:t>11.98×</m:t>
                    </w:ins>
                  </m:r>
                  <m:sSub>
                    <m:sSubPr>
                      <m:ctrlPr>
                        <w:ins w:id="3758" w:author="CARB" w:date="2023-12-19T12:12:00Z">
                          <w:rPr>
                            <w:rFonts w:ascii="Cambria Math" w:eastAsiaTheme="minorEastAsia" w:hAnsi="Cambria Math" w:cs="Arial"/>
                            <w:szCs w:val="24"/>
                          </w:rPr>
                        </w:ins>
                      </m:ctrlPr>
                    </m:sSubPr>
                    <m:e>
                      <m:r>
                        <w:ins w:id="3759" w:author="CARB" w:date="2023-12-19T12:12:00Z">
                          <w:rPr>
                            <w:rFonts w:ascii="Cambria Math" w:eastAsiaTheme="minorEastAsia" w:hAnsi="Cambria Math" w:cs="Arial"/>
                            <w:szCs w:val="24"/>
                          </w:rPr>
                          <m:t>V</m:t>
                        </w:ins>
                      </m:r>
                    </m:e>
                    <m:sub>
                      <m:r>
                        <w:ins w:id="3760" w:author="CARB" w:date="2023-12-19T12:12:00Z">
                          <m:rPr>
                            <m:sty m:val="p"/>
                          </m:rPr>
                          <w:rPr>
                            <w:rFonts w:ascii="Cambria Math" w:eastAsiaTheme="minorEastAsia" w:hAnsi="Cambria Math" w:cs="Arial"/>
                            <w:szCs w:val="24"/>
                          </w:rPr>
                          <m:t>2021</m:t>
                        </w:ins>
                      </m:r>
                    </m:sub>
                  </m:sSub>
                  <m:r>
                    <w:ins w:id="3761" w:author="CARB" w:date="2023-12-19T12:12:00Z">
                      <m:rPr>
                        <m:sty m:val="p"/>
                      </m:rPr>
                      <w:rPr>
                        <w:rFonts w:ascii="Cambria Math" w:eastAsiaTheme="minorEastAsia" w:hAnsi="Cambria Math" w:cs="Arial"/>
                        <w:szCs w:val="24"/>
                      </w:rPr>
                      <m:t>+11.98×</m:t>
                    </w:ins>
                  </m:r>
                  <m:sSub>
                    <m:sSubPr>
                      <m:ctrlPr>
                        <w:ins w:id="3762" w:author="CARB" w:date="2023-12-19T12:12:00Z">
                          <w:rPr>
                            <w:rFonts w:ascii="Cambria Math" w:eastAsiaTheme="minorEastAsia" w:hAnsi="Cambria Math" w:cs="Arial"/>
                            <w:szCs w:val="24"/>
                          </w:rPr>
                        </w:ins>
                      </m:ctrlPr>
                    </m:sSubPr>
                    <m:e>
                      <m:r>
                        <w:ins w:id="3763" w:author="CARB" w:date="2023-12-19T12:12:00Z">
                          <w:rPr>
                            <w:rFonts w:ascii="Cambria Math" w:eastAsiaTheme="minorEastAsia" w:hAnsi="Cambria Math" w:cs="Arial"/>
                            <w:szCs w:val="24"/>
                          </w:rPr>
                          <m:t>V</m:t>
                        </w:ins>
                      </m:r>
                    </m:e>
                    <m:sub>
                      <m:r>
                        <w:ins w:id="3764" w:author="CARB" w:date="2023-12-19T12:12:00Z">
                          <m:rPr>
                            <m:sty m:val="p"/>
                          </m:rPr>
                          <w:rPr>
                            <w:rFonts w:ascii="Cambria Math" w:eastAsiaTheme="minorEastAsia" w:hAnsi="Cambria Math" w:cs="Arial"/>
                            <w:szCs w:val="24"/>
                          </w:rPr>
                          <m:t>2022</m:t>
                        </w:ins>
                      </m:r>
                    </m:sub>
                  </m:sSub>
                  <m:r>
                    <w:ins w:id="3765" w:author="CARB" w:date="2023-12-19T12:12:00Z">
                      <m:rPr>
                        <m:sty m:val="p"/>
                      </m:rPr>
                      <w:rPr>
                        <w:rFonts w:ascii="Cambria Math" w:eastAsiaTheme="minorEastAsia" w:hAnsi="Cambria Math" w:cs="Arial"/>
                        <w:szCs w:val="24"/>
                      </w:rPr>
                      <m:t>+11.78×</m:t>
                    </w:ins>
                  </m:r>
                  <m:sSub>
                    <m:sSubPr>
                      <m:ctrlPr>
                        <w:ins w:id="3766" w:author="CARB" w:date="2023-12-19T12:12:00Z">
                          <w:rPr>
                            <w:rFonts w:ascii="Cambria Math" w:eastAsiaTheme="minorEastAsia" w:hAnsi="Cambria Math" w:cs="Arial"/>
                            <w:szCs w:val="24"/>
                          </w:rPr>
                        </w:ins>
                      </m:ctrlPr>
                    </m:sSubPr>
                    <m:e>
                      <m:r>
                        <w:ins w:id="3767" w:author="CARB" w:date="2023-12-19T12:12:00Z">
                          <w:rPr>
                            <w:rFonts w:ascii="Cambria Math" w:eastAsiaTheme="minorEastAsia" w:hAnsi="Cambria Math" w:cs="Arial"/>
                            <w:szCs w:val="24"/>
                          </w:rPr>
                          <m:t>V</m:t>
                        </w:ins>
                      </m:r>
                    </m:e>
                    <m:sub>
                      <m:r>
                        <w:ins w:id="3768" w:author="CARB" w:date="2023-12-19T12:12:00Z">
                          <m:rPr>
                            <m:sty m:val="p"/>
                          </m:rPr>
                          <w:rPr>
                            <w:rFonts w:ascii="Cambria Math" w:eastAsiaTheme="minorEastAsia" w:hAnsi="Cambria Math" w:cs="Arial"/>
                            <w:szCs w:val="24"/>
                          </w:rPr>
                          <m:t>2023</m:t>
                        </w:ins>
                      </m:r>
                    </m:sub>
                  </m:sSub>
                </m:e>
              </m:d>
            </m:num>
            <m:den>
              <m:d>
                <m:dPr>
                  <m:begChr m:val="["/>
                  <m:endChr m:val="]"/>
                  <m:ctrlPr>
                    <w:ins w:id="3769" w:author="CARB" w:date="2023-12-19T12:12:00Z">
                      <w:rPr>
                        <w:rFonts w:ascii="Cambria Math" w:eastAsiaTheme="minorEastAsia" w:hAnsi="Cambria Math" w:cs="Arial"/>
                        <w:szCs w:val="24"/>
                      </w:rPr>
                    </w:ins>
                  </m:ctrlPr>
                </m:dPr>
                <m:e>
                  <m:sSub>
                    <m:sSubPr>
                      <m:ctrlPr>
                        <w:ins w:id="3770" w:author="CARB" w:date="2023-12-19T12:12:00Z">
                          <w:rPr>
                            <w:rFonts w:ascii="Cambria Math" w:eastAsiaTheme="minorEastAsia" w:hAnsi="Cambria Math" w:cs="Arial"/>
                            <w:szCs w:val="24"/>
                          </w:rPr>
                        </w:ins>
                      </m:ctrlPr>
                    </m:sSubPr>
                    <m:e>
                      <m:r>
                        <w:ins w:id="3771" w:author="CARB" w:date="2023-12-19T12:12:00Z">
                          <w:rPr>
                            <w:rFonts w:ascii="Cambria Math" w:eastAsiaTheme="minorEastAsia" w:hAnsi="Cambria Math" w:cs="Arial"/>
                            <w:szCs w:val="24"/>
                          </w:rPr>
                          <m:t>V</m:t>
                        </w:ins>
                      </m:r>
                    </m:e>
                    <m:sub>
                      <m:r>
                        <w:ins w:id="3772" w:author="CARB" w:date="2023-12-19T12:12:00Z">
                          <m:rPr>
                            <m:sty m:val="p"/>
                          </m:rPr>
                          <w:rPr>
                            <w:rFonts w:ascii="Cambria Math" w:eastAsiaTheme="minorEastAsia" w:hAnsi="Cambria Math" w:cs="Arial"/>
                            <w:szCs w:val="24"/>
                          </w:rPr>
                          <m:t>2021</m:t>
                        </w:ins>
                      </m:r>
                    </m:sub>
                  </m:sSub>
                  <m:r>
                    <w:ins w:id="3773" w:author="CARB" w:date="2023-12-19T12:12:00Z">
                      <m:rPr>
                        <m:sty m:val="p"/>
                      </m:rPr>
                      <w:rPr>
                        <w:rFonts w:ascii="Cambria Math" w:eastAsiaTheme="minorEastAsia" w:hAnsi="Cambria Math" w:cs="Arial"/>
                        <w:szCs w:val="24"/>
                      </w:rPr>
                      <m:t>+</m:t>
                    </w:ins>
                  </m:r>
                  <m:sSub>
                    <m:sSubPr>
                      <m:ctrlPr>
                        <w:ins w:id="3774" w:author="CARB" w:date="2023-12-19T12:12:00Z">
                          <w:rPr>
                            <w:rFonts w:ascii="Cambria Math" w:eastAsiaTheme="minorEastAsia" w:hAnsi="Cambria Math" w:cs="Arial"/>
                            <w:szCs w:val="24"/>
                          </w:rPr>
                        </w:ins>
                      </m:ctrlPr>
                    </m:sSubPr>
                    <m:e>
                      <m:r>
                        <w:ins w:id="3775" w:author="CARB" w:date="2023-12-19T12:12:00Z">
                          <w:rPr>
                            <w:rFonts w:ascii="Cambria Math" w:eastAsiaTheme="minorEastAsia" w:hAnsi="Cambria Math" w:cs="Arial"/>
                            <w:szCs w:val="24"/>
                          </w:rPr>
                          <m:t>V</m:t>
                        </w:ins>
                      </m:r>
                    </m:e>
                    <m:sub>
                      <m:r>
                        <w:ins w:id="3776" w:author="CARB" w:date="2023-12-19T12:12:00Z">
                          <m:rPr>
                            <m:sty m:val="p"/>
                          </m:rPr>
                          <w:rPr>
                            <w:rFonts w:ascii="Cambria Math" w:eastAsiaTheme="minorEastAsia" w:hAnsi="Cambria Math" w:cs="Arial"/>
                            <w:szCs w:val="24"/>
                          </w:rPr>
                          <m:t>2022</m:t>
                        </w:ins>
                      </m:r>
                    </m:sub>
                  </m:sSub>
                  <m:r>
                    <w:ins w:id="3777" w:author="CARB" w:date="2023-12-19T12:12:00Z">
                      <m:rPr>
                        <m:sty m:val="p"/>
                      </m:rPr>
                      <w:rPr>
                        <w:rFonts w:ascii="Cambria Math" w:eastAsiaTheme="minorEastAsia" w:hAnsi="Cambria Math" w:cs="Arial"/>
                        <w:szCs w:val="24"/>
                      </w:rPr>
                      <m:t>+</m:t>
                    </w:ins>
                  </m:r>
                  <m:sSub>
                    <m:sSubPr>
                      <m:ctrlPr>
                        <w:ins w:id="3778" w:author="CARB" w:date="2023-12-19T12:12:00Z">
                          <w:rPr>
                            <w:rFonts w:ascii="Cambria Math" w:eastAsiaTheme="minorEastAsia" w:hAnsi="Cambria Math" w:cs="Arial"/>
                            <w:szCs w:val="24"/>
                          </w:rPr>
                        </w:ins>
                      </m:ctrlPr>
                    </m:sSubPr>
                    <m:e>
                      <m:r>
                        <w:ins w:id="3779" w:author="CARB" w:date="2023-12-19T12:12:00Z">
                          <w:rPr>
                            <w:rFonts w:ascii="Cambria Math" w:eastAsiaTheme="minorEastAsia" w:hAnsi="Cambria Math" w:cs="Arial"/>
                            <w:szCs w:val="24"/>
                          </w:rPr>
                          <m:t>V</m:t>
                        </w:ins>
                      </m:r>
                    </m:e>
                    <m:sub>
                      <m:r>
                        <w:ins w:id="3780" w:author="CARB" w:date="2023-12-19T12:12:00Z">
                          <m:rPr>
                            <m:sty m:val="p"/>
                          </m:rPr>
                          <w:rPr>
                            <w:rFonts w:ascii="Cambria Math" w:eastAsiaTheme="minorEastAsia" w:hAnsi="Cambria Math" w:cs="Arial"/>
                            <w:szCs w:val="24"/>
                          </w:rPr>
                          <m:t>2023</m:t>
                        </w:ins>
                      </m:r>
                    </m:sub>
                  </m:sSub>
                </m:e>
              </m:d>
            </m:den>
          </m:f>
        </m:oMath>
      </m:oMathPara>
    </w:p>
    <w:p w14:paraId="25837515" w14:textId="77777777" w:rsidR="00990B31" w:rsidRPr="00EA2A48" w:rsidRDefault="00990B31">
      <w:pPr>
        <w:ind w:left="720"/>
        <w:pPrChange w:id="3781" w:author="CARB" w:date="2023-12-19T12:12:00Z">
          <w:pPr>
            <w:spacing w:before="160"/>
            <w:ind w:firstLine="720"/>
          </w:pPr>
        </w:pPrChange>
      </w:pPr>
      <w:r w:rsidRPr="00EA2A48">
        <w:t xml:space="preserve">For comparison to </w:t>
      </w:r>
      <m:oMath>
        <m:sSub>
          <m:sSubPr>
            <m:ctrlPr>
              <w:rPr>
                <w:rFonts w:ascii="Cambria Math" w:eastAsiaTheme="minorEastAsia" w:hAnsi="Cambria Math" w:cs="Arial"/>
                <w:i/>
                <w:position w:val="2"/>
                <w:szCs w:val="24"/>
              </w:rPr>
            </m:ctrlPr>
          </m:sSubPr>
          <m:e>
            <m:r>
              <w:rPr>
                <w:rFonts w:ascii="Cambria Math" w:eastAsiaTheme="minorEastAsia" w:hAnsi="Cambria Math" w:cs="Arial"/>
                <w:position w:val="2"/>
                <w:szCs w:val="24"/>
              </w:rPr>
              <m:t>CI</m:t>
            </m:r>
          </m:e>
          <m:sub>
            <m:r>
              <w:rPr>
                <w:rFonts w:ascii="Cambria Math" w:eastAsiaTheme="minorEastAsia" w:hAnsi="Cambria Math" w:cs="Arial"/>
                <w:position w:val="2"/>
                <w:szCs w:val="24"/>
              </w:rPr>
              <m:t>2019CrudeAve</m:t>
            </m:r>
          </m:sub>
        </m:sSub>
      </m:oMath>
      <w:r w:rsidRPr="00EA2A48">
        <w:t>, the baseline is:</w:t>
      </w:r>
    </w:p>
    <w:p w14:paraId="3F2F7348" w14:textId="390A36F4" w:rsidR="00990B31" w:rsidRPr="00EA2A48" w:rsidRDefault="00000000">
      <w:pPr>
        <w:ind w:left="720"/>
        <w:pPrChange w:id="3782" w:author="CARB" w:date="2023-12-19T12:12:00Z">
          <w:pPr>
            <w:ind w:left="720" w:firstLine="720"/>
          </w:pPr>
        </w:pPrChange>
      </w:pPr>
      <m:oMathPara>
        <m:oMath>
          <m:sSub>
            <m:sSubPr>
              <m:ctrlPr>
                <w:rPr>
                  <w:rFonts w:ascii="Cambria Math" w:hAnsi="Cambria Math"/>
                  <w:i/>
                </w:rPr>
              </m:ctrlPr>
            </m:sSubPr>
            <m:e>
              <m:r>
                <w:rPr>
                  <w:rFonts w:ascii="Cambria Math" w:eastAsiaTheme="minorEastAsia" w:hAnsi="Cambria Math" w:cs="Arial"/>
                  <w:szCs w:val="24"/>
                </w:rPr>
                <m:t>CI</m:t>
              </m:r>
            </m:e>
            <m:sub>
              <m:r>
                <w:rPr>
                  <w:rFonts w:ascii="Cambria Math" w:eastAsiaTheme="minorEastAsia" w:hAnsi="Cambria Math" w:cs="Arial"/>
                  <w:szCs w:val="24"/>
                </w:rPr>
                <m:t>BaselineCrudeAve</m:t>
              </m:r>
            </m:sub>
          </m:sSub>
          <m:r>
            <w:rPr>
              <w:rFonts w:ascii="Cambria Math" w:hAnsi="Cambria Math"/>
            </w:rPr>
            <m:t>=</m:t>
          </m:r>
          <m:f>
            <m:fPr>
              <m:ctrlPr>
                <w:del w:id="3783" w:author="CARB" w:date="2023-12-19T12:12:00Z">
                  <w:rPr>
                    <w:rFonts w:ascii="Cambria Math" w:hAnsi="Cambria Math"/>
                  </w:rPr>
                </w:del>
              </m:ctrlPr>
            </m:fPr>
            <m:num>
              <m:d>
                <m:dPr>
                  <m:begChr m:val="["/>
                  <m:endChr m:val="]"/>
                  <m:ctrlPr>
                    <w:del w:id="3784" w:author="CARB" w:date="2023-12-19T12:12:00Z">
                      <w:rPr>
                        <w:rFonts w:ascii="Cambria Math" w:hAnsi="Cambria Math"/>
                      </w:rPr>
                    </w:del>
                  </m:ctrlPr>
                </m:dPr>
                <m:e>
                  <m:r>
                    <w:del w:id="3785" w:author="CARB" w:date="2023-12-19T12:12:00Z">
                      <m:rPr>
                        <m:sty m:val="p"/>
                      </m:rPr>
                      <w:rPr>
                        <w:rFonts w:ascii="Cambria Math" w:hAnsi="Cambria Math"/>
                      </w:rPr>
                      <m:t>11.98×</m:t>
                    </w:del>
                  </m:r>
                  <m:sSub>
                    <m:sSubPr>
                      <m:ctrlPr>
                        <w:del w:id="3786" w:author="CARB" w:date="2023-12-19T12:12:00Z">
                          <w:rPr>
                            <w:rFonts w:ascii="Cambria Math" w:hAnsi="Cambria Math"/>
                          </w:rPr>
                        </w:del>
                      </m:ctrlPr>
                    </m:sSubPr>
                    <m:e>
                      <m:r>
                        <w:del w:id="3787" w:author="CARB" w:date="2023-12-19T12:12:00Z">
                          <w:rPr>
                            <w:rFonts w:ascii="Cambria Math" w:hAnsi="Cambria Math"/>
                          </w:rPr>
                          <m:t>V</m:t>
                        </w:del>
                      </m:r>
                    </m:e>
                    <m:sub>
                      <m:r>
                        <w:del w:id="3788" w:author="CARB" w:date="2023-12-19T12:12:00Z">
                          <m:rPr>
                            <m:sty m:val="p"/>
                          </m:rPr>
                          <w:rPr>
                            <w:rFonts w:ascii="Cambria Math" w:hAnsi="Cambria Math"/>
                          </w:rPr>
                          <m:t>2017</m:t>
                        </w:del>
                      </m:r>
                    </m:sub>
                  </m:sSub>
                  <m:r>
                    <w:del w:id="3789" w:author="CARB" w:date="2023-12-19T12:12:00Z">
                      <m:rPr>
                        <m:sty m:val="p"/>
                      </m:rPr>
                      <w:rPr>
                        <w:rFonts w:ascii="Cambria Math" w:hAnsi="Cambria Math"/>
                      </w:rPr>
                      <m:t>+11.78×</m:t>
                    </w:del>
                  </m:r>
                  <m:sSub>
                    <m:sSubPr>
                      <m:ctrlPr>
                        <w:del w:id="3790" w:author="CARB" w:date="2023-12-19T12:12:00Z">
                          <w:rPr>
                            <w:rFonts w:ascii="Cambria Math" w:hAnsi="Cambria Math"/>
                          </w:rPr>
                        </w:del>
                      </m:ctrlPr>
                    </m:sSubPr>
                    <m:e>
                      <m:r>
                        <w:del w:id="3791" w:author="CARB" w:date="2023-12-19T12:12:00Z">
                          <w:rPr>
                            <w:rFonts w:ascii="Cambria Math" w:hAnsi="Cambria Math"/>
                          </w:rPr>
                          <m:t>V</m:t>
                        </w:del>
                      </m:r>
                    </m:e>
                    <m:sub>
                      <m:r>
                        <w:del w:id="3792" w:author="CARB" w:date="2023-12-19T12:12:00Z">
                          <m:rPr>
                            <m:sty m:val="p"/>
                          </m:rPr>
                          <w:rPr>
                            <w:rFonts w:ascii="Cambria Math" w:hAnsi="Cambria Math"/>
                          </w:rPr>
                          <m:t>2018</m:t>
                        </w:del>
                      </m:r>
                    </m:sub>
                  </m:sSub>
                  <m:r>
                    <w:del w:id="3793" w:author="CARB" w:date="2023-12-19T12:12:00Z">
                      <m:rPr>
                        <m:sty m:val="p"/>
                      </m:rPr>
                      <w:rPr>
                        <w:rFonts w:ascii="Cambria Math" w:hAnsi="Cambria Math"/>
                      </w:rPr>
                      <m:t>+11.78×</m:t>
                    </w:del>
                  </m:r>
                  <m:sSub>
                    <m:sSubPr>
                      <m:ctrlPr>
                        <w:del w:id="3794" w:author="CARB" w:date="2023-12-19T12:12:00Z">
                          <w:rPr>
                            <w:rFonts w:ascii="Cambria Math" w:hAnsi="Cambria Math"/>
                          </w:rPr>
                        </w:del>
                      </m:ctrlPr>
                    </m:sSubPr>
                    <m:e>
                      <m:r>
                        <w:del w:id="3795" w:author="CARB" w:date="2023-12-19T12:12:00Z">
                          <w:rPr>
                            <w:rFonts w:ascii="Cambria Math" w:hAnsi="Cambria Math"/>
                          </w:rPr>
                          <m:t>V</m:t>
                        </w:del>
                      </m:r>
                    </m:e>
                    <m:sub>
                      <m:r>
                        <w:del w:id="3796" w:author="CARB" w:date="2023-12-19T12:12:00Z">
                          <m:rPr>
                            <m:sty m:val="p"/>
                          </m:rPr>
                          <w:rPr>
                            <w:rFonts w:ascii="Cambria Math" w:hAnsi="Cambria Math"/>
                          </w:rPr>
                          <m:t>2019</m:t>
                        </w:del>
                      </m:r>
                    </m:sub>
                  </m:sSub>
                </m:e>
              </m:d>
            </m:num>
            <m:den>
              <m:d>
                <m:dPr>
                  <m:begChr m:val="["/>
                  <m:endChr m:val="]"/>
                  <m:ctrlPr>
                    <w:del w:id="3797" w:author="CARB" w:date="2023-12-19T12:12:00Z">
                      <w:rPr>
                        <w:rFonts w:ascii="Cambria Math" w:hAnsi="Cambria Math"/>
                      </w:rPr>
                    </w:del>
                  </m:ctrlPr>
                </m:dPr>
                <m:e>
                  <m:sSub>
                    <m:sSubPr>
                      <m:ctrlPr>
                        <w:del w:id="3798" w:author="CARB" w:date="2023-12-19T12:12:00Z">
                          <w:rPr>
                            <w:rFonts w:ascii="Cambria Math" w:hAnsi="Cambria Math"/>
                          </w:rPr>
                        </w:del>
                      </m:ctrlPr>
                    </m:sSubPr>
                    <m:e>
                      <m:r>
                        <w:del w:id="3799" w:author="CARB" w:date="2023-12-19T12:12:00Z">
                          <w:rPr>
                            <w:rFonts w:ascii="Cambria Math" w:hAnsi="Cambria Math"/>
                          </w:rPr>
                          <m:t>V</m:t>
                        </w:del>
                      </m:r>
                    </m:e>
                    <m:sub>
                      <m:r>
                        <w:del w:id="3800" w:author="CARB" w:date="2023-12-19T12:12:00Z">
                          <m:rPr>
                            <m:sty m:val="p"/>
                          </m:rPr>
                          <w:rPr>
                            <w:rFonts w:ascii="Cambria Math" w:hAnsi="Cambria Math"/>
                          </w:rPr>
                          <m:t>2017</m:t>
                        </w:del>
                      </m:r>
                    </m:sub>
                  </m:sSub>
                  <m:r>
                    <w:del w:id="3801" w:author="CARB" w:date="2023-12-19T12:12:00Z">
                      <m:rPr>
                        <m:sty m:val="p"/>
                      </m:rPr>
                      <w:rPr>
                        <w:rFonts w:ascii="Cambria Math" w:hAnsi="Cambria Math"/>
                      </w:rPr>
                      <m:t>+</m:t>
                    </w:del>
                  </m:r>
                  <m:sSub>
                    <m:sSubPr>
                      <m:ctrlPr>
                        <w:del w:id="3802" w:author="CARB" w:date="2023-12-19T12:12:00Z">
                          <w:rPr>
                            <w:rFonts w:ascii="Cambria Math" w:hAnsi="Cambria Math"/>
                          </w:rPr>
                        </w:del>
                      </m:ctrlPr>
                    </m:sSubPr>
                    <m:e>
                      <m:r>
                        <w:del w:id="3803" w:author="CARB" w:date="2023-12-19T12:12:00Z">
                          <w:rPr>
                            <w:rFonts w:ascii="Cambria Math" w:hAnsi="Cambria Math"/>
                          </w:rPr>
                          <m:t>V</m:t>
                        </w:del>
                      </m:r>
                    </m:e>
                    <m:sub>
                      <m:r>
                        <w:del w:id="3804" w:author="CARB" w:date="2023-12-19T12:12:00Z">
                          <m:rPr>
                            <m:sty m:val="p"/>
                          </m:rPr>
                          <w:rPr>
                            <w:rFonts w:ascii="Cambria Math" w:hAnsi="Cambria Math"/>
                          </w:rPr>
                          <m:t>2018</m:t>
                        </w:del>
                      </m:r>
                    </m:sub>
                  </m:sSub>
                  <m:r>
                    <w:del w:id="3805" w:author="CARB" w:date="2023-12-19T12:12:00Z">
                      <m:rPr>
                        <m:sty m:val="p"/>
                      </m:rPr>
                      <w:rPr>
                        <w:rFonts w:ascii="Cambria Math" w:hAnsi="Cambria Math"/>
                      </w:rPr>
                      <m:t>+</m:t>
                    </w:del>
                  </m:r>
                  <m:sSub>
                    <m:sSubPr>
                      <m:ctrlPr>
                        <w:del w:id="3806" w:author="CARB" w:date="2023-12-19T12:12:00Z">
                          <w:rPr>
                            <w:rFonts w:ascii="Cambria Math" w:hAnsi="Cambria Math"/>
                          </w:rPr>
                        </w:del>
                      </m:ctrlPr>
                    </m:sSubPr>
                    <m:e>
                      <m:r>
                        <w:del w:id="3807" w:author="CARB" w:date="2023-12-19T12:12:00Z">
                          <w:rPr>
                            <w:rFonts w:ascii="Cambria Math" w:hAnsi="Cambria Math"/>
                          </w:rPr>
                          <m:t>V</m:t>
                        </w:del>
                      </m:r>
                    </m:e>
                    <m:sub>
                      <m:r>
                        <w:del w:id="3808" w:author="CARB" w:date="2023-12-19T12:12:00Z">
                          <m:rPr>
                            <m:sty m:val="p"/>
                          </m:rPr>
                          <w:rPr>
                            <w:rFonts w:ascii="Cambria Math" w:hAnsi="Cambria Math"/>
                          </w:rPr>
                          <m:t>2019</m:t>
                        </w:del>
                      </m:r>
                    </m:sub>
                  </m:sSub>
                </m:e>
              </m:d>
            </m:den>
          </m:f>
          <m:f>
            <m:fPr>
              <m:ctrlPr>
                <w:ins w:id="3809" w:author="CARB" w:date="2023-12-19T12:12:00Z">
                  <w:rPr>
                    <w:rFonts w:ascii="Cambria Math" w:eastAsiaTheme="minorEastAsia" w:hAnsi="Cambria Math" w:cs="Arial"/>
                    <w:i/>
                    <w:szCs w:val="24"/>
                  </w:rPr>
                </w:ins>
              </m:ctrlPr>
            </m:fPr>
            <m:num>
              <m:d>
                <m:dPr>
                  <m:begChr m:val="["/>
                  <m:endChr m:val="]"/>
                  <m:ctrlPr>
                    <w:ins w:id="3810" w:author="CARB" w:date="2023-12-19T12:12:00Z">
                      <w:rPr>
                        <w:rFonts w:ascii="Cambria Math" w:eastAsiaTheme="minorEastAsia" w:hAnsi="Cambria Math" w:cs="Arial"/>
                        <w:i/>
                        <w:szCs w:val="24"/>
                      </w:rPr>
                    </w:ins>
                  </m:ctrlPr>
                </m:dPr>
                <m:e>
                  <m:r>
                    <w:ins w:id="3811" w:author="CARB" w:date="2023-12-19T12:12:00Z">
                      <w:rPr>
                        <w:rFonts w:ascii="Cambria Math" w:eastAsiaTheme="minorEastAsia" w:hAnsi="Cambria Math" w:cs="Arial"/>
                        <w:szCs w:val="24"/>
                      </w:rPr>
                      <m:t>11.98×</m:t>
                    </w:ins>
                  </m:r>
                  <m:sSub>
                    <m:sSubPr>
                      <m:ctrlPr>
                        <w:ins w:id="3812" w:author="CARB" w:date="2023-12-19T12:12:00Z">
                          <w:rPr>
                            <w:rFonts w:ascii="Cambria Math" w:eastAsiaTheme="minorEastAsia" w:hAnsi="Cambria Math" w:cs="Arial"/>
                            <w:i/>
                            <w:szCs w:val="24"/>
                          </w:rPr>
                        </w:ins>
                      </m:ctrlPr>
                    </m:sSubPr>
                    <m:e>
                      <m:r>
                        <w:ins w:id="3813" w:author="CARB" w:date="2023-12-19T12:12:00Z">
                          <w:rPr>
                            <w:rFonts w:ascii="Cambria Math" w:eastAsiaTheme="minorEastAsia" w:hAnsi="Cambria Math" w:cs="Arial"/>
                            <w:szCs w:val="24"/>
                          </w:rPr>
                          <m:t>V</m:t>
                        </w:ins>
                      </m:r>
                    </m:e>
                    <m:sub>
                      <m:r>
                        <w:ins w:id="3814" w:author="CARB" w:date="2023-12-19T12:12:00Z">
                          <w:rPr>
                            <w:rFonts w:ascii="Cambria Math" w:eastAsiaTheme="minorEastAsia" w:hAnsi="Cambria Math" w:cs="Arial"/>
                            <w:szCs w:val="24"/>
                          </w:rPr>
                          <m:t>2022</m:t>
                        </w:ins>
                      </m:r>
                    </m:sub>
                  </m:sSub>
                  <m:r>
                    <w:ins w:id="3815" w:author="CARB" w:date="2023-12-19T12:12:00Z">
                      <w:rPr>
                        <w:rFonts w:ascii="Cambria Math" w:eastAsiaTheme="minorEastAsia" w:hAnsi="Cambria Math" w:cs="Arial"/>
                        <w:szCs w:val="24"/>
                      </w:rPr>
                      <m:t>+11.78×</m:t>
                    </w:ins>
                  </m:r>
                  <m:sSub>
                    <m:sSubPr>
                      <m:ctrlPr>
                        <w:ins w:id="3816" w:author="CARB" w:date="2023-12-19T12:12:00Z">
                          <w:rPr>
                            <w:rFonts w:ascii="Cambria Math" w:eastAsiaTheme="minorEastAsia" w:hAnsi="Cambria Math" w:cs="Arial"/>
                            <w:i/>
                            <w:szCs w:val="24"/>
                          </w:rPr>
                        </w:ins>
                      </m:ctrlPr>
                    </m:sSubPr>
                    <m:e>
                      <m:r>
                        <w:ins w:id="3817" w:author="CARB" w:date="2023-12-19T12:12:00Z">
                          <w:rPr>
                            <w:rFonts w:ascii="Cambria Math" w:eastAsiaTheme="minorEastAsia" w:hAnsi="Cambria Math" w:cs="Arial"/>
                            <w:szCs w:val="24"/>
                          </w:rPr>
                          <m:t>V</m:t>
                        </w:ins>
                      </m:r>
                    </m:e>
                    <m:sub>
                      <m:r>
                        <w:ins w:id="3818" w:author="CARB" w:date="2023-12-19T12:12:00Z">
                          <w:rPr>
                            <w:rFonts w:ascii="Cambria Math" w:eastAsiaTheme="minorEastAsia" w:hAnsi="Cambria Math" w:cs="Arial"/>
                            <w:szCs w:val="24"/>
                          </w:rPr>
                          <m:t>2023</m:t>
                        </w:ins>
                      </m:r>
                    </m:sub>
                  </m:sSub>
                  <m:r>
                    <w:ins w:id="3819" w:author="CARB" w:date="2023-12-19T12:12:00Z">
                      <w:rPr>
                        <w:rFonts w:ascii="Cambria Math" w:eastAsiaTheme="minorEastAsia" w:hAnsi="Cambria Math" w:cs="Arial"/>
                        <w:szCs w:val="24"/>
                      </w:rPr>
                      <m:t>+11.78×</m:t>
                    </w:ins>
                  </m:r>
                  <m:sSub>
                    <m:sSubPr>
                      <m:ctrlPr>
                        <w:ins w:id="3820" w:author="CARB" w:date="2023-12-19T12:12:00Z">
                          <w:rPr>
                            <w:rFonts w:ascii="Cambria Math" w:eastAsiaTheme="minorEastAsia" w:hAnsi="Cambria Math" w:cs="Arial"/>
                            <w:i/>
                            <w:szCs w:val="24"/>
                          </w:rPr>
                        </w:ins>
                      </m:ctrlPr>
                    </m:sSubPr>
                    <m:e>
                      <m:r>
                        <w:ins w:id="3821" w:author="CARB" w:date="2023-12-19T12:12:00Z">
                          <w:rPr>
                            <w:rFonts w:ascii="Cambria Math" w:eastAsiaTheme="minorEastAsia" w:hAnsi="Cambria Math" w:cs="Arial"/>
                            <w:szCs w:val="24"/>
                          </w:rPr>
                          <m:t>V</m:t>
                        </w:ins>
                      </m:r>
                    </m:e>
                    <m:sub>
                      <m:r>
                        <w:ins w:id="3822" w:author="CARB" w:date="2023-12-19T12:12:00Z">
                          <w:rPr>
                            <w:rFonts w:ascii="Cambria Math" w:eastAsiaTheme="minorEastAsia" w:hAnsi="Cambria Math" w:cs="Arial"/>
                            <w:szCs w:val="24"/>
                          </w:rPr>
                          <m:t>2024</m:t>
                        </w:ins>
                      </m:r>
                    </m:sub>
                  </m:sSub>
                </m:e>
              </m:d>
            </m:num>
            <m:den>
              <m:d>
                <m:dPr>
                  <m:begChr m:val="["/>
                  <m:endChr m:val="]"/>
                  <m:ctrlPr>
                    <w:ins w:id="3823" w:author="CARB" w:date="2023-12-19T12:12:00Z">
                      <w:rPr>
                        <w:rFonts w:ascii="Cambria Math" w:eastAsiaTheme="minorEastAsia" w:hAnsi="Cambria Math" w:cs="Arial"/>
                        <w:i/>
                        <w:szCs w:val="24"/>
                      </w:rPr>
                    </w:ins>
                  </m:ctrlPr>
                </m:dPr>
                <m:e>
                  <m:sSub>
                    <m:sSubPr>
                      <m:ctrlPr>
                        <w:ins w:id="3824" w:author="CARB" w:date="2023-12-19T12:12:00Z">
                          <w:rPr>
                            <w:rFonts w:ascii="Cambria Math" w:eastAsiaTheme="minorEastAsia" w:hAnsi="Cambria Math" w:cs="Arial"/>
                            <w:i/>
                            <w:szCs w:val="24"/>
                          </w:rPr>
                        </w:ins>
                      </m:ctrlPr>
                    </m:sSubPr>
                    <m:e>
                      <m:r>
                        <w:ins w:id="3825" w:author="CARB" w:date="2023-12-19T12:12:00Z">
                          <w:rPr>
                            <w:rFonts w:ascii="Cambria Math" w:eastAsiaTheme="minorEastAsia" w:hAnsi="Cambria Math" w:cs="Arial"/>
                            <w:szCs w:val="24"/>
                          </w:rPr>
                          <m:t>V</m:t>
                        </w:ins>
                      </m:r>
                    </m:e>
                    <m:sub>
                      <m:r>
                        <w:ins w:id="3826" w:author="CARB" w:date="2023-12-19T12:12:00Z">
                          <w:rPr>
                            <w:rFonts w:ascii="Cambria Math" w:eastAsiaTheme="minorEastAsia" w:hAnsi="Cambria Math" w:cs="Arial"/>
                            <w:szCs w:val="24"/>
                          </w:rPr>
                          <m:t>2022</m:t>
                        </w:ins>
                      </m:r>
                    </m:sub>
                  </m:sSub>
                  <m:r>
                    <w:ins w:id="3827" w:author="CARB" w:date="2023-12-19T12:12:00Z">
                      <w:rPr>
                        <w:rFonts w:ascii="Cambria Math" w:eastAsiaTheme="minorEastAsia" w:hAnsi="Cambria Math" w:cs="Arial"/>
                        <w:szCs w:val="24"/>
                      </w:rPr>
                      <m:t>+</m:t>
                    </w:ins>
                  </m:r>
                  <m:sSub>
                    <m:sSubPr>
                      <m:ctrlPr>
                        <w:ins w:id="3828" w:author="CARB" w:date="2023-12-19T12:12:00Z">
                          <w:rPr>
                            <w:rFonts w:ascii="Cambria Math" w:eastAsiaTheme="minorEastAsia" w:hAnsi="Cambria Math" w:cs="Arial"/>
                            <w:i/>
                            <w:szCs w:val="24"/>
                          </w:rPr>
                        </w:ins>
                      </m:ctrlPr>
                    </m:sSubPr>
                    <m:e>
                      <m:r>
                        <w:ins w:id="3829" w:author="CARB" w:date="2023-12-19T12:12:00Z">
                          <w:rPr>
                            <w:rFonts w:ascii="Cambria Math" w:eastAsiaTheme="minorEastAsia" w:hAnsi="Cambria Math" w:cs="Arial"/>
                            <w:szCs w:val="24"/>
                          </w:rPr>
                          <m:t>V</m:t>
                        </w:ins>
                      </m:r>
                    </m:e>
                    <m:sub>
                      <m:r>
                        <w:ins w:id="3830" w:author="CARB" w:date="2023-12-19T12:12:00Z">
                          <w:rPr>
                            <w:rFonts w:ascii="Cambria Math" w:eastAsiaTheme="minorEastAsia" w:hAnsi="Cambria Math" w:cs="Arial"/>
                            <w:szCs w:val="24"/>
                          </w:rPr>
                          <m:t>2023</m:t>
                        </w:ins>
                      </m:r>
                    </m:sub>
                  </m:sSub>
                  <m:r>
                    <w:ins w:id="3831" w:author="CARB" w:date="2023-12-19T12:12:00Z">
                      <w:rPr>
                        <w:rFonts w:ascii="Cambria Math" w:eastAsiaTheme="minorEastAsia" w:hAnsi="Cambria Math" w:cs="Arial"/>
                        <w:szCs w:val="24"/>
                      </w:rPr>
                      <m:t>+</m:t>
                    </w:ins>
                  </m:r>
                  <m:sSub>
                    <m:sSubPr>
                      <m:ctrlPr>
                        <w:ins w:id="3832" w:author="CARB" w:date="2023-12-19T12:12:00Z">
                          <w:rPr>
                            <w:rFonts w:ascii="Cambria Math" w:eastAsiaTheme="minorEastAsia" w:hAnsi="Cambria Math" w:cs="Arial"/>
                            <w:i/>
                            <w:szCs w:val="24"/>
                          </w:rPr>
                        </w:ins>
                      </m:ctrlPr>
                    </m:sSubPr>
                    <m:e>
                      <m:r>
                        <w:ins w:id="3833" w:author="CARB" w:date="2023-12-19T12:12:00Z">
                          <w:rPr>
                            <w:rFonts w:ascii="Cambria Math" w:eastAsiaTheme="minorEastAsia" w:hAnsi="Cambria Math" w:cs="Arial"/>
                            <w:szCs w:val="24"/>
                          </w:rPr>
                          <m:t>V</m:t>
                        </w:ins>
                      </m:r>
                    </m:e>
                    <m:sub>
                      <m:r>
                        <w:ins w:id="3834" w:author="CARB" w:date="2023-12-19T12:12:00Z">
                          <w:rPr>
                            <w:rFonts w:ascii="Cambria Math" w:eastAsiaTheme="minorEastAsia" w:hAnsi="Cambria Math" w:cs="Arial"/>
                            <w:szCs w:val="24"/>
                          </w:rPr>
                          <m:t>2024</m:t>
                        </w:ins>
                      </m:r>
                      <m:ctrlPr>
                        <w:rPr>
                          <w:rFonts w:ascii="Cambria Math" w:hAnsi="Cambria Math"/>
                          <w:i/>
                        </w:rPr>
                      </m:ctrlPr>
                    </m:sub>
                  </m:sSub>
                  <m:ctrlPr>
                    <w:rPr>
                      <w:rFonts w:ascii="Cambria Math" w:hAnsi="Cambria Math"/>
                      <w:i/>
                    </w:rPr>
                  </m:ctrlPr>
                </m:e>
              </m:d>
              <m:ctrlPr>
                <w:rPr>
                  <w:rFonts w:ascii="Cambria Math" w:hAnsi="Cambria Math"/>
                  <w:i/>
                </w:rPr>
              </m:ctrlPr>
            </m:den>
          </m:f>
        </m:oMath>
      </m:oMathPara>
    </w:p>
    <w:p w14:paraId="1A666408" w14:textId="57EB0C86" w:rsidR="00990B31" w:rsidRPr="00EA2A48" w:rsidRDefault="00990B31">
      <w:pPr>
        <w:ind w:left="720"/>
        <w:pPrChange w:id="3835" w:author="CARB" w:date="2023-12-19T12:12:00Z">
          <w:pPr>
            <w:ind w:firstLine="720"/>
          </w:pPr>
        </w:pPrChange>
      </w:pPr>
      <w:r w:rsidRPr="00EA2A48">
        <w:t xml:space="preserve">For comparison to </w:t>
      </w:r>
      <m:oMath>
        <m:sSub>
          <m:sSubPr>
            <m:ctrlPr>
              <w:del w:id="3836" w:author="CARB" w:date="2023-12-19T12:12:00Z">
                <w:rPr>
                  <w:rFonts w:ascii="Cambria Math" w:eastAsiaTheme="minorEastAsia" w:hAnsi="Cambria Math" w:cs="Arial"/>
                  <w:i/>
                  <w:szCs w:val="24"/>
                </w:rPr>
              </w:del>
            </m:ctrlPr>
          </m:sSubPr>
          <m:e>
            <m:r>
              <w:del w:id="3837" w:author="CARB" w:date="2023-12-19T12:12:00Z">
                <w:rPr>
                  <w:rFonts w:ascii="Cambria Math" w:eastAsiaTheme="minorEastAsia" w:hAnsi="Cambria Math" w:cs="Arial"/>
                  <w:szCs w:val="24"/>
                </w:rPr>
                <m:t>CI</m:t>
              </w:del>
            </m:r>
          </m:e>
          <m:sub>
            <m:r>
              <w:del w:id="3838" w:author="CARB" w:date="2023-12-19T12:12:00Z">
                <w:rPr>
                  <w:rFonts w:ascii="Cambria Math" w:eastAsiaTheme="minorEastAsia" w:hAnsi="Cambria Math" w:cs="Arial"/>
                  <w:szCs w:val="24"/>
                </w:rPr>
                <m:t>2020CrudeAve</m:t>
              </w:del>
            </m:r>
          </m:sub>
        </m:sSub>
        <m:sSub>
          <m:sSubPr>
            <m:ctrlPr>
              <w:ins w:id="3839" w:author="CARB" w:date="2023-12-19T12:12:00Z">
                <w:rPr>
                  <w:rFonts w:ascii="Cambria Math" w:eastAsiaTheme="minorEastAsia" w:hAnsi="Cambria Math" w:cs="Arial"/>
                  <w:i/>
                  <w:szCs w:val="24"/>
                </w:rPr>
              </w:ins>
            </m:ctrlPr>
          </m:sSubPr>
          <m:e>
            <m:r>
              <w:ins w:id="3840" w:author="CARB" w:date="2023-12-19T12:12:00Z">
                <w:rPr>
                  <w:rFonts w:ascii="Cambria Math" w:eastAsiaTheme="minorEastAsia" w:hAnsi="Cambria Math" w:cs="Arial"/>
                  <w:szCs w:val="24"/>
                </w:rPr>
                <m:t>CI</m:t>
              </w:ins>
            </m:r>
          </m:e>
          <m:sub>
            <m:r>
              <w:ins w:id="3841" w:author="CARB" w:date="2023-12-19T12:12:00Z">
                <w:rPr>
                  <w:rFonts w:ascii="Cambria Math" w:eastAsiaTheme="minorEastAsia" w:hAnsi="Cambria Math" w:cs="Arial"/>
                  <w:szCs w:val="24"/>
                </w:rPr>
                <m:t>2025CrudeAve</m:t>
              </w:ins>
            </m:r>
          </m:sub>
        </m:sSub>
      </m:oMath>
      <w:r>
        <w:rPr>
          <w:szCs w:val="24"/>
        </w:rPr>
        <w:t xml:space="preserve"> </w:t>
      </w:r>
      <w:r w:rsidRPr="00EA2A48">
        <w:t>and subsequent years, the baseline is</w:t>
      </w:r>
    </w:p>
    <w:p w14:paraId="65183655" w14:textId="77777777" w:rsidR="00990B31" w:rsidRPr="00EA2A48" w:rsidRDefault="00000000">
      <w:pPr>
        <w:ind w:left="720"/>
        <w:pPrChange w:id="3842" w:author="CARB" w:date="2023-12-19T12:12:00Z">
          <w:pPr>
            <w:ind w:left="720" w:firstLine="720"/>
          </w:pPr>
        </w:pPrChange>
      </w:pPr>
      <m:oMathPara>
        <m:oMath>
          <m:sSub>
            <m:sSubPr>
              <m:ctrlPr>
                <w:rPr>
                  <w:rFonts w:ascii="Cambria Math" w:hAnsi="Cambria Math"/>
                  <w:i/>
                  <w:position w:val="2"/>
                </w:rPr>
              </m:ctrlPr>
            </m:sSubPr>
            <m:e>
              <m:r>
                <w:rPr>
                  <w:rFonts w:ascii="Cambria Math" w:hAnsi="Cambria Math"/>
                  <w:position w:val="2"/>
                  <w:rPrChange w:id="3843" w:author="CARB" w:date="2023-12-19T12:12:00Z">
                    <w:rPr>
                      <w:rFonts w:ascii="Cambria Math" w:hAnsi="Cambria Math"/>
                    </w:rPr>
                  </w:rPrChange>
                </w:rPr>
                <m:t>CI</m:t>
              </m:r>
            </m:e>
            <m:sub>
              <m:r>
                <w:rPr>
                  <w:rFonts w:ascii="Cambria Math" w:hAnsi="Cambria Math"/>
                  <w:position w:val="2"/>
                  <w:rPrChange w:id="3844" w:author="CARB" w:date="2023-12-19T12:12:00Z">
                    <w:rPr>
                      <w:rFonts w:ascii="Cambria Math" w:hAnsi="Cambria Math"/>
                    </w:rPr>
                  </w:rPrChange>
                </w:rPr>
                <m:t>BaselineCrudeAve</m:t>
              </m:r>
            </m:sub>
          </m:sSub>
          <m:r>
            <w:rPr>
              <w:rFonts w:ascii="Cambria Math" w:hAnsi="Cambria Math"/>
              <w:position w:val="2"/>
              <w:rPrChange w:id="3845" w:author="CARB" w:date="2023-12-19T12:12:00Z">
                <w:rPr>
                  <w:rFonts w:ascii="Cambria Math" w:hAnsi="Cambria Math"/>
                </w:rPr>
              </w:rPrChange>
            </w:rPr>
            <m:t>=11.78</m:t>
          </m:r>
        </m:oMath>
      </m:oMathPara>
    </w:p>
    <w:p w14:paraId="6CE95A41" w14:textId="6F4C615F" w:rsidR="00990B31" w:rsidRPr="00EA2A48" w:rsidRDefault="00000000" w:rsidP="006D0464">
      <w:pPr>
        <w:ind w:left="720"/>
      </w:pPr>
      <m:oMath>
        <m:sSub>
          <m:sSubPr>
            <m:ctrlPr>
              <w:rPr>
                <w:rFonts w:ascii="Cambria Math" w:eastAsiaTheme="minorEastAsia" w:hAnsi="Cambria Math" w:cs="Arial"/>
                <w:i/>
                <w:szCs w:val="24"/>
              </w:rPr>
            </m:ctrlPr>
          </m:sSubPr>
          <m:e>
            <m:r>
              <w:rPr>
                <w:rFonts w:ascii="Cambria Math" w:eastAsiaTheme="minorEastAsia" w:hAnsi="Cambria Math" w:cs="Arial"/>
                <w:szCs w:val="24"/>
              </w:rPr>
              <m:t>CI</m:t>
            </m:r>
          </m:e>
          <m:sub>
            <m:r>
              <w:rPr>
                <w:rFonts w:ascii="Cambria Math" w:eastAsiaTheme="minorEastAsia" w:hAnsi="Cambria Math" w:cs="Arial"/>
                <w:szCs w:val="24"/>
              </w:rPr>
              <m:t>20XXCrudeAve</m:t>
            </m:r>
          </m:sub>
        </m:sSub>
      </m:oMath>
      <w:r w:rsidR="00990B31">
        <w:rPr>
          <w:szCs w:val="24"/>
        </w:rPr>
        <w:t xml:space="preserve"> </w:t>
      </w:r>
      <w:r w:rsidR="00990B31" w:rsidRPr="00EA2A48">
        <w:t>is the Three-year California Crude Average carbon intensity value, in gCO</w:t>
      </w:r>
      <w:r w:rsidR="00990B31" w:rsidRPr="00F27C36">
        <w:rPr>
          <w:vertAlign w:val="subscript"/>
        </w:rPr>
        <w:t>2</w:t>
      </w:r>
      <w:r w:rsidR="00990B31" w:rsidRPr="00EA2A48">
        <w:t xml:space="preserve">e/MJ, attributed to the production and transport of the crude oil supplied as petroleum feedstock to California refineries during the most recent three calendar years. For example, the Three-year California Crude Average carbon intensity value for </w:t>
      </w:r>
      <w:r w:rsidR="00990B31">
        <w:t>20</w:t>
      </w:r>
      <w:del w:id="3846" w:author="CARB" w:date="2023-12-19T12:12:00Z">
        <w:r w:rsidR="00EA2A48" w:rsidRPr="00EA2A48">
          <w:delText>18</w:delText>
        </w:r>
      </w:del>
      <w:ins w:id="3847" w:author="CARB" w:date="2023-12-19T12:12:00Z">
        <w:r w:rsidR="00990B31">
          <w:t>23</w:t>
        </w:r>
      </w:ins>
      <w:r w:rsidR="00990B31" w:rsidRPr="00EA2A48">
        <w:t xml:space="preserve"> is:</w:t>
      </w:r>
    </w:p>
    <w:p w14:paraId="4F3867B9" w14:textId="60405A8B" w:rsidR="00990B31" w:rsidRPr="002A0952" w:rsidRDefault="00000000" w:rsidP="006D0464">
      <w:pPr>
        <w:ind w:left="720"/>
      </w:pPr>
      <m:oMathPara>
        <m:oMathParaPr>
          <m:jc m:val="center"/>
        </m:oMathParaPr>
        <m:oMath>
          <m:sSub>
            <m:sSubPr>
              <m:ctrlPr>
                <w:rPr>
                  <w:rFonts w:ascii="Cambria Math" w:eastAsiaTheme="minorEastAsia" w:hAnsi="Cambria Math" w:cs="Arial"/>
                  <w:i/>
                  <w:szCs w:val="24"/>
                </w:rPr>
              </m:ctrlPr>
            </m:sSubPr>
            <m:e>
              <m:r>
                <w:rPr>
                  <w:rFonts w:ascii="Cambria Math" w:eastAsiaTheme="minorEastAsia" w:hAnsi="Cambria Math" w:cs="Arial"/>
                  <w:szCs w:val="24"/>
                </w:rPr>
                <m:t>CI</m:t>
              </m:r>
            </m:e>
            <m:sub>
              <m:r>
                <w:rPr>
                  <w:rFonts w:ascii="Cambria Math" w:eastAsiaTheme="minorEastAsia" w:hAnsi="Cambria Math" w:cs="Arial"/>
                  <w:szCs w:val="24"/>
                </w:rPr>
                <m:t>2018CrudeAve</m:t>
              </m:r>
            </m:sub>
          </m:sSub>
          <m:r>
            <w:rPr>
              <w:rFonts w:ascii="Cambria Math" w:eastAsia="Calibri" w:hAnsi="Cambria Math" w:cs="Arial"/>
              <w:szCs w:val="24"/>
            </w:rPr>
            <m:t>=</m:t>
          </m:r>
          <m:f>
            <m:fPr>
              <m:ctrlPr>
                <w:del w:id="3848" w:author="CARB" w:date="2023-12-19T12:12:00Z">
                  <w:rPr>
                    <w:rFonts w:ascii="Cambria Math" w:eastAsia="Calibri" w:hAnsi="Cambria Math" w:cs="Arial"/>
                    <w:i/>
                    <w:szCs w:val="24"/>
                  </w:rPr>
                </w:del>
              </m:ctrlPr>
            </m:fPr>
            <m:num>
              <m:d>
                <m:dPr>
                  <m:begChr m:val="["/>
                  <m:endChr m:val="]"/>
                  <m:ctrlPr>
                    <w:del w:id="3849" w:author="CARB" w:date="2023-12-19T12:12:00Z">
                      <w:rPr>
                        <w:rFonts w:ascii="Cambria Math" w:eastAsia="Calibri" w:hAnsi="Cambria Math" w:cs="Arial"/>
                        <w:i/>
                        <w:szCs w:val="24"/>
                      </w:rPr>
                    </w:del>
                  </m:ctrlPr>
                </m:dPr>
                <m:e>
                  <m:sSub>
                    <m:sSubPr>
                      <m:ctrlPr>
                        <w:del w:id="3850" w:author="CARB" w:date="2023-12-19T12:12:00Z">
                          <w:rPr>
                            <w:rFonts w:ascii="Cambria Math" w:eastAsia="Calibri" w:hAnsi="Cambria Math" w:cs="Arial"/>
                            <w:i/>
                            <w:szCs w:val="24"/>
                          </w:rPr>
                        </w:del>
                      </m:ctrlPr>
                    </m:sSubPr>
                    <m:e>
                      <m:r>
                        <w:del w:id="3851" w:author="CARB" w:date="2023-12-19T12:12:00Z">
                          <w:rPr>
                            <w:rFonts w:ascii="Cambria Math" w:eastAsia="Calibri" w:hAnsi="Cambria Math" w:cs="Arial"/>
                            <w:szCs w:val="24"/>
                          </w:rPr>
                          <m:t>CI</m:t>
                        </w:del>
                      </m:r>
                    </m:e>
                    <m:sub>
                      <m:r>
                        <w:del w:id="3852" w:author="CARB" w:date="2023-12-19T12:12:00Z">
                          <w:rPr>
                            <w:rFonts w:ascii="Cambria Math" w:eastAsia="Calibri" w:hAnsi="Cambria Math" w:cs="Arial"/>
                            <w:szCs w:val="24"/>
                          </w:rPr>
                          <m:t>2016</m:t>
                        </w:del>
                      </m:r>
                    </m:sub>
                  </m:sSub>
                  <m:r>
                    <w:del w:id="3853" w:author="CARB" w:date="2023-12-19T12:12:00Z">
                      <w:rPr>
                        <w:rFonts w:ascii="Cambria Math" w:eastAsia="Calibri" w:hAnsi="Cambria Math" w:cs="Arial"/>
                        <w:szCs w:val="24"/>
                      </w:rPr>
                      <m:t>×</m:t>
                    </w:del>
                  </m:r>
                  <m:sSub>
                    <m:sSubPr>
                      <m:ctrlPr>
                        <w:del w:id="3854" w:author="CARB" w:date="2023-12-19T12:12:00Z">
                          <w:rPr>
                            <w:rFonts w:ascii="Cambria Math" w:eastAsia="Calibri" w:hAnsi="Cambria Math" w:cs="Arial"/>
                            <w:i/>
                            <w:szCs w:val="24"/>
                          </w:rPr>
                        </w:del>
                      </m:ctrlPr>
                    </m:sSubPr>
                    <m:e>
                      <m:r>
                        <w:del w:id="3855" w:author="CARB" w:date="2023-12-19T12:12:00Z">
                          <w:rPr>
                            <w:rFonts w:ascii="Cambria Math" w:eastAsia="Calibri" w:hAnsi="Cambria Math" w:cs="Arial"/>
                            <w:szCs w:val="24"/>
                          </w:rPr>
                          <m:t>V</m:t>
                        </w:del>
                      </m:r>
                    </m:e>
                    <m:sub>
                      <m:r>
                        <w:del w:id="3856" w:author="CARB" w:date="2023-12-19T12:12:00Z">
                          <w:rPr>
                            <w:rFonts w:ascii="Cambria Math" w:eastAsia="Calibri" w:hAnsi="Cambria Math" w:cs="Arial"/>
                            <w:szCs w:val="24"/>
                          </w:rPr>
                          <m:t>2016</m:t>
                        </w:del>
                      </m:r>
                    </m:sub>
                  </m:sSub>
                  <m:r>
                    <w:del w:id="3857" w:author="CARB" w:date="2023-12-19T12:12:00Z">
                      <w:rPr>
                        <w:rFonts w:ascii="Cambria Math" w:eastAsia="Calibri" w:hAnsi="Cambria Math" w:cs="Arial"/>
                        <w:szCs w:val="24"/>
                      </w:rPr>
                      <m:t>+</m:t>
                    </w:del>
                  </m:r>
                  <m:sSub>
                    <m:sSubPr>
                      <m:ctrlPr>
                        <w:del w:id="3858" w:author="CARB" w:date="2023-12-19T12:12:00Z">
                          <w:rPr>
                            <w:rFonts w:ascii="Cambria Math" w:eastAsia="Calibri" w:hAnsi="Cambria Math" w:cs="Arial"/>
                            <w:i/>
                            <w:szCs w:val="24"/>
                          </w:rPr>
                        </w:del>
                      </m:ctrlPr>
                    </m:sSubPr>
                    <m:e>
                      <m:r>
                        <w:del w:id="3859" w:author="CARB" w:date="2023-12-19T12:12:00Z">
                          <w:rPr>
                            <w:rFonts w:ascii="Cambria Math" w:eastAsia="Calibri" w:hAnsi="Cambria Math" w:cs="Arial"/>
                            <w:szCs w:val="24"/>
                          </w:rPr>
                          <m:t>CI</m:t>
                        </w:del>
                      </m:r>
                    </m:e>
                    <m:sub>
                      <m:r>
                        <w:del w:id="3860" w:author="CARB" w:date="2023-12-19T12:12:00Z">
                          <w:rPr>
                            <w:rFonts w:ascii="Cambria Math" w:eastAsia="Calibri" w:hAnsi="Cambria Math" w:cs="Arial"/>
                            <w:szCs w:val="24"/>
                          </w:rPr>
                          <m:t>2017</m:t>
                        </w:del>
                      </m:r>
                    </m:sub>
                  </m:sSub>
                  <m:r>
                    <w:del w:id="3861" w:author="CARB" w:date="2023-12-19T12:12:00Z">
                      <w:rPr>
                        <w:rFonts w:ascii="Cambria Math" w:eastAsia="Calibri" w:hAnsi="Cambria Math" w:cs="Arial"/>
                        <w:szCs w:val="24"/>
                      </w:rPr>
                      <m:t>×</m:t>
                    </w:del>
                  </m:r>
                  <m:sSub>
                    <m:sSubPr>
                      <m:ctrlPr>
                        <w:del w:id="3862" w:author="CARB" w:date="2023-12-19T12:12:00Z">
                          <w:rPr>
                            <w:rFonts w:ascii="Cambria Math" w:eastAsia="Calibri" w:hAnsi="Cambria Math" w:cs="Arial"/>
                            <w:i/>
                            <w:szCs w:val="24"/>
                          </w:rPr>
                        </w:del>
                      </m:ctrlPr>
                    </m:sSubPr>
                    <m:e>
                      <m:r>
                        <w:del w:id="3863" w:author="CARB" w:date="2023-12-19T12:12:00Z">
                          <w:rPr>
                            <w:rFonts w:ascii="Cambria Math" w:eastAsia="Calibri" w:hAnsi="Cambria Math" w:cs="Arial"/>
                            <w:szCs w:val="24"/>
                          </w:rPr>
                          <m:t>V</m:t>
                        </w:del>
                      </m:r>
                    </m:e>
                    <m:sub>
                      <m:r>
                        <w:del w:id="3864" w:author="CARB" w:date="2023-12-19T12:12:00Z">
                          <w:rPr>
                            <w:rFonts w:ascii="Cambria Math" w:eastAsia="Calibri" w:hAnsi="Cambria Math" w:cs="Arial"/>
                            <w:szCs w:val="24"/>
                          </w:rPr>
                          <m:t>2017</m:t>
                        </w:del>
                      </m:r>
                    </m:sub>
                  </m:sSub>
                  <m:r>
                    <w:del w:id="3865" w:author="CARB" w:date="2023-12-19T12:12:00Z">
                      <w:rPr>
                        <w:rFonts w:ascii="Cambria Math" w:eastAsia="Calibri" w:hAnsi="Cambria Math" w:cs="Arial"/>
                        <w:szCs w:val="24"/>
                      </w:rPr>
                      <m:t>+</m:t>
                    </w:del>
                  </m:r>
                  <m:sSub>
                    <m:sSubPr>
                      <m:ctrlPr>
                        <w:del w:id="3866" w:author="CARB" w:date="2023-12-19T12:12:00Z">
                          <w:rPr>
                            <w:rFonts w:ascii="Cambria Math" w:eastAsia="Calibri" w:hAnsi="Cambria Math" w:cs="Arial"/>
                            <w:i/>
                            <w:szCs w:val="24"/>
                          </w:rPr>
                        </w:del>
                      </m:ctrlPr>
                    </m:sSubPr>
                    <m:e>
                      <m:r>
                        <w:del w:id="3867" w:author="CARB" w:date="2023-12-19T12:12:00Z">
                          <w:rPr>
                            <w:rFonts w:ascii="Cambria Math" w:eastAsia="Calibri" w:hAnsi="Cambria Math" w:cs="Arial"/>
                            <w:szCs w:val="24"/>
                          </w:rPr>
                          <m:t>CI</m:t>
                        </w:del>
                      </m:r>
                    </m:e>
                    <m:sub>
                      <m:r>
                        <w:del w:id="3868" w:author="CARB" w:date="2023-12-19T12:12:00Z">
                          <w:rPr>
                            <w:rFonts w:ascii="Cambria Math" w:eastAsia="Calibri" w:hAnsi="Cambria Math" w:cs="Arial"/>
                            <w:szCs w:val="24"/>
                          </w:rPr>
                          <m:t>2018</m:t>
                        </w:del>
                      </m:r>
                    </m:sub>
                  </m:sSub>
                  <m:r>
                    <w:del w:id="3869" w:author="CARB" w:date="2023-12-19T12:12:00Z">
                      <w:rPr>
                        <w:rFonts w:ascii="Cambria Math" w:eastAsia="Calibri" w:hAnsi="Cambria Math" w:cs="Arial"/>
                        <w:szCs w:val="24"/>
                      </w:rPr>
                      <m:t>×</m:t>
                    </w:del>
                  </m:r>
                  <m:sSub>
                    <m:sSubPr>
                      <m:ctrlPr>
                        <w:del w:id="3870" w:author="CARB" w:date="2023-12-19T12:12:00Z">
                          <w:rPr>
                            <w:rFonts w:ascii="Cambria Math" w:eastAsia="Calibri" w:hAnsi="Cambria Math" w:cs="Arial"/>
                            <w:i/>
                            <w:szCs w:val="24"/>
                          </w:rPr>
                        </w:del>
                      </m:ctrlPr>
                    </m:sSubPr>
                    <m:e>
                      <m:r>
                        <w:del w:id="3871" w:author="CARB" w:date="2023-12-19T12:12:00Z">
                          <w:rPr>
                            <w:rFonts w:ascii="Cambria Math" w:eastAsia="Calibri" w:hAnsi="Cambria Math" w:cs="Arial"/>
                            <w:szCs w:val="24"/>
                          </w:rPr>
                          <m:t>V</m:t>
                        </w:del>
                      </m:r>
                    </m:e>
                    <m:sub>
                      <m:r>
                        <w:del w:id="3872" w:author="CARB" w:date="2023-12-19T12:12:00Z">
                          <w:rPr>
                            <w:rFonts w:ascii="Cambria Math" w:eastAsia="Calibri" w:hAnsi="Cambria Math" w:cs="Arial"/>
                            <w:szCs w:val="24"/>
                          </w:rPr>
                          <m:t>2018</m:t>
                        </w:del>
                      </m:r>
                    </m:sub>
                  </m:sSub>
                </m:e>
              </m:d>
            </m:num>
            <m:den>
              <m:d>
                <m:dPr>
                  <m:begChr m:val="["/>
                  <m:endChr m:val="]"/>
                  <m:ctrlPr>
                    <w:del w:id="3873" w:author="CARB" w:date="2023-12-19T12:12:00Z">
                      <w:rPr>
                        <w:rFonts w:ascii="Cambria Math" w:eastAsiaTheme="minorEastAsia" w:hAnsi="Cambria Math" w:cs="Arial"/>
                        <w:i/>
                        <w:szCs w:val="24"/>
                      </w:rPr>
                    </w:del>
                  </m:ctrlPr>
                </m:dPr>
                <m:e>
                  <m:sSub>
                    <m:sSubPr>
                      <m:ctrlPr>
                        <w:del w:id="3874" w:author="CARB" w:date="2023-12-19T12:12:00Z">
                          <w:rPr>
                            <w:rFonts w:ascii="Cambria Math" w:eastAsiaTheme="minorEastAsia" w:hAnsi="Cambria Math" w:cs="Arial"/>
                            <w:i/>
                            <w:szCs w:val="24"/>
                          </w:rPr>
                        </w:del>
                      </m:ctrlPr>
                    </m:sSubPr>
                    <m:e>
                      <m:r>
                        <w:del w:id="3875" w:author="CARB" w:date="2023-12-19T12:12:00Z">
                          <w:rPr>
                            <w:rFonts w:ascii="Cambria Math" w:eastAsiaTheme="minorEastAsia" w:hAnsi="Cambria Math" w:cs="Arial"/>
                            <w:szCs w:val="24"/>
                          </w:rPr>
                          <m:t>V</m:t>
                        </w:del>
                      </m:r>
                    </m:e>
                    <m:sub>
                      <m:r>
                        <w:del w:id="3876" w:author="CARB" w:date="2023-12-19T12:12:00Z">
                          <w:rPr>
                            <w:rFonts w:ascii="Cambria Math" w:eastAsiaTheme="minorEastAsia" w:hAnsi="Cambria Math" w:cs="Arial"/>
                            <w:szCs w:val="24"/>
                          </w:rPr>
                          <m:t>2016</m:t>
                        </w:del>
                      </m:r>
                    </m:sub>
                  </m:sSub>
                  <m:r>
                    <w:del w:id="3877" w:author="CARB" w:date="2023-12-19T12:12:00Z">
                      <w:rPr>
                        <w:rFonts w:ascii="Cambria Math" w:eastAsiaTheme="minorEastAsia" w:hAnsi="Cambria Math" w:cs="Arial"/>
                        <w:szCs w:val="24"/>
                      </w:rPr>
                      <m:t>+</m:t>
                    </w:del>
                  </m:r>
                  <m:sSub>
                    <m:sSubPr>
                      <m:ctrlPr>
                        <w:del w:id="3878" w:author="CARB" w:date="2023-12-19T12:12:00Z">
                          <w:rPr>
                            <w:rFonts w:ascii="Cambria Math" w:eastAsiaTheme="minorEastAsia" w:hAnsi="Cambria Math" w:cs="Arial"/>
                            <w:i/>
                            <w:szCs w:val="24"/>
                          </w:rPr>
                        </w:del>
                      </m:ctrlPr>
                    </m:sSubPr>
                    <m:e>
                      <m:r>
                        <w:del w:id="3879" w:author="CARB" w:date="2023-12-19T12:12:00Z">
                          <w:rPr>
                            <w:rFonts w:ascii="Cambria Math" w:eastAsiaTheme="minorEastAsia" w:hAnsi="Cambria Math" w:cs="Arial"/>
                            <w:szCs w:val="24"/>
                          </w:rPr>
                          <m:t>V</m:t>
                        </w:del>
                      </m:r>
                    </m:e>
                    <m:sub>
                      <m:r>
                        <w:del w:id="3880" w:author="CARB" w:date="2023-12-19T12:12:00Z">
                          <w:rPr>
                            <w:rFonts w:ascii="Cambria Math" w:eastAsiaTheme="minorEastAsia" w:hAnsi="Cambria Math" w:cs="Arial"/>
                            <w:szCs w:val="24"/>
                          </w:rPr>
                          <m:t>2017</m:t>
                        </w:del>
                      </m:r>
                    </m:sub>
                  </m:sSub>
                  <m:r>
                    <w:del w:id="3881" w:author="CARB" w:date="2023-12-19T12:12:00Z">
                      <w:rPr>
                        <w:rFonts w:ascii="Cambria Math" w:eastAsiaTheme="minorEastAsia" w:hAnsi="Cambria Math" w:cs="Arial"/>
                        <w:szCs w:val="24"/>
                      </w:rPr>
                      <m:t>+</m:t>
                    </w:del>
                  </m:r>
                  <m:sSub>
                    <m:sSubPr>
                      <m:ctrlPr>
                        <w:del w:id="3882" w:author="CARB" w:date="2023-12-19T12:12:00Z">
                          <w:rPr>
                            <w:rFonts w:ascii="Cambria Math" w:eastAsiaTheme="minorEastAsia" w:hAnsi="Cambria Math" w:cs="Arial"/>
                            <w:i/>
                            <w:szCs w:val="24"/>
                          </w:rPr>
                        </w:del>
                      </m:ctrlPr>
                    </m:sSubPr>
                    <m:e>
                      <m:r>
                        <w:del w:id="3883" w:author="CARB" w:date="2023-12-19T12:12:00Z">
                          <w:rPr>
                            <w:rFonts w:ascii="Cambria Math" w:eastAsiaTheme="minorEastAsia" w:hAnsi="Cambria Math" w:cs="Arial"/>
                            <w:szCs w:val="24"/>
                          </w:rPr>
                          <m:t>V</m:t>
                        </w:del>
                      </m:r>
                    </m:e>
                    <m:sub>
                      <m:r>
                        <w:del w:id="3884" w:author="CARB" w:date="2023-12-19T12:12:00Z">
                          <w:rPr>
                            <w:rFonts w:ascii="Cambria Math" w:eastAsiaTheme="minorEastAsia" w:hAnsi="Cambria Math" w:cs="Arial"/>
                            <w:szCs w:val="24"/>
                          </w:rPr>
                          <m:t>2018</m:t>
                        </w:del>
                      </m:r>
                    </m:sub>
                  </m:sSub>
                </m:e>
              </m:d>
            </m:den>
          </m:f>
          <m:f>
            <m:fPr>
              <m:ctrlPr>
                <w:ins w:id="3885" w:author="CARB" w:date="2023-12-19T12:12:00Z">
                  <w:rPr>
                    <w:rFonts w:ascii="Cambria Math" w:eastAsia="Calibri" w:hAnsi="Cambria Math" w:cs="Arial"/>
                    <w:i/>
                    <w:szCs w:val="24"/>
                  </w:rPr>
                </w:ins>
              </m:ctrlPr>
            </m:fPr>
            <m:num>
              <m:d>
                <m:dPr>
                  <m:begChr m:val="["/>
                  <m:endChr m:val="]"/>
                  <m:ctrlPr>
                    <w:ins w:id="3886" w:author="CARB" w:date="2023-12-19T12:12:00Z">
                      <w:rPr>
                        <w:rFonts w:ascii="Cambria Math" w:eastAsia="Calibri" w:hAnsi="Cambria Math" w:cs="Arial"/>
                        <w:i/>
                        <w:szCs w:val="24"/>
                      </w:rPr>
                    </w:ins>
                  </m:ctrlPr>
                </m:dPr>
                <m:e>
                  <m:sSub>
                    <m:sSubPr>
                      <m:ctrlPr>
                        <w:ins w:id="3887" w:author="CARB" w:date="2023-12-19T12:12:00Z">
                          <w:rPr>
                            <w:rFonts w:ascii="Cambria Math" w:eastAsia="Calibri" w:hAnsi="Cambria Math" w:cs="Arial"/>
                            <w:i/>
                            <w:szCs w:val="24"/>
                          </w:rPr>
                        </w:ins>
                      </m:ctrlPr>
                    </m:sSubPr>
                    <m:e>
                      <m:r>
                        <w:ins w:id="3888" w:author="CARB" w:date="2023-12-19T12:12:00Z">
                          <w:rPr>
                            <w:rFonts w:ascii="Cambria Math" w:eastAsia="Calibri" w:hAnsi="Cambria Math" w:cs="Arial"/>
                            <w:szCs w:val="24"/>
                          </w:rPr>
                          <m:t>CI</m:t>
                        </w:ins>
                      </m:r>
                    </m:e>
                    <m:sub>
                      <m:r>
                        <w:ins w:id="3889" w:author="CARB" w:date="2023-12-19T12:12:00Z">
                          <w:rPr>
                            <w:rFonts w:ascii="Cambria Math" w:eastAsia="Calibri" w:hAnsi="Cambria Math" w:cs="Arial"/>
                            <w:szCs w:val="24"/>
                          </w:rPr>
                          <m:t>2021</m:t>
                        </w:ins>
                      </m:r>
                    </m:sub>
                  </m:sSub>
                  <m:r>
                    <w:ins w:id="3890" w:author="CARB" w:date="2023-12-19T12:12:00Z">
                      <w:rPr>
                        <w:rFonts w:ascii="Cambria Math" w:eastAsia="Calibri" w:hAnsi="Cambria Math" w:cs="Arial"/>
                        <w:szCs w:val="24"/>
                      </w:rPr>
                      <m:t>×</m:t>
                    </w:ins>
                  </m:r>
                  <m:sSub>
                    <m:sSubPr>
                      <m:ctrlPr>
                        <w:ins w:id="3891" w:author="CARB" w:date="2023-12-19T12:12:00Z">
                          <w:rPr>
                            <w:rFonts w:ascii="Cambria Math" w:eastAsia="Calibri" w:hAnsi="Cambria Math" w:cs="Arial"/>
                            <w:i/>
                            <w:szCs w:val="24"/>
                          </w:rPr>
                        </w:ins>
                      </m:ctrlPr>
                    </m:sSubPr>
                    <m:e>
                      <m:r>
                        <w:ins w:id="3892" w:author="CARB" w:date="2023-12-19T12:12:00Z">
                          <w:rPr>
                            <w:rFonts w:ascii="Cambria Math" w:eastAsia="Calibri" w:hAnsi="Cambria Math" w:cs="Arial"/>
                            <w:szCs w:val="24"/>
                          </w:rPr>
                          <m:t>V</m:t>
                        </w:ins>
                      </m:r>
                    </m:e>
                    <m:sub>
                      <m:r>
                        <w:ins w:id="3893" w:author="CARB" w:date="2023-12-19T12:12:00Z">
                          <w:rPr>
                            <w:rFonts w:ascii="Cambria Math" w:eastAsia="Calibri" w:hAnsi="Cambria Math" w:cs="Arial"/>
                            <w:szCs w:val="24"/>
                          </w:rPr>
                          <m:t>2021</m:t>
                        </w:ins>
                      </m:r>
                    </m:sub>
                  </m:sSub>
                  <m:r>
                    <w:ins w:id="3894" w:author="CARB" w:date="2023-12-19T12:12:00Z">
                      <w:rPr>
                        <w:rFonts w:ascii="Cambria Math" w:eastAsia="Calibri" w:hAnsi="Cambria Math" w:cs="Arial"/>
                        <w:szCs w:val="24"/>
                      </w:rPr>
                      <m:t>+</m:t>
                    </w:ins>
                  </m:r>
                  <m:sSub>
                    <m:sSubPr>
                      <m:ctrlPr>
                        <w:ins w:id="3895" w:author="CARB" w:date="2023-12-19T12:12:00Z">
                          <w:rPr>
                            <w:rFonts w:ascii="Cambria Math" w:eastAsia="Calibri" w:hAnsi="Cambria Math" w:cs="Arial"/>
                            <w:i/>
                            <w:szCs w:val="24"/>
                          </w:rPr>
                        </w:ins>
                      </m:ctrlPr>
                    </m:sSubPr>
                    <m:e>
                      <m:r>
                        <w:ins w:id="3896" w:author="CARB" w:date="2023-12-19T12:12:00Z">
                          <w:rPr>
                            <w:rFonts w:ascii="Cambria Math" w:eastAsia="Calibri" w:hAnsi="Cambria Math" w:cs="Arial"/>
                            <w:szCs w:val="24"/>
                          </w:rPr>
                          <m:t>CI</m:t>
                        </w:ins>
                      </m:r>
                    </m:e>
                    <m:sub>
                      <m:r>
                        <w:ins w:id="3897" w:author="CARB" w:date="2023-12-19T12:12:00Z">
                          <w:rPr>
                            <w:rFonts w:ascii="Cambria Math" w:eastAsia="Calibri" w:hAnsi="Cambria Math" w:cs="Arial"/>
                            <w:szCs w:val="24"/>
                          </w:rPr>
                          <m:t>2022</m:t>
                        </w:ins>
                      </m:r>
                    </m:sub>
                  </m:sSub>
                  <m:r>
                    <w:ins w:id="3898" w:author="CARB" w:date="2023-12-19T12:12:00Z">
                      <w:rPr>
                        <w:rFonts w:ascii="Cambria Math" w:eastAsia="Calibri" w:hAnsi="Cambria Math" w:cs="Arial"/>
                        <w:szCs w:val="24"/>
                      </w:rPr>
                      <m:t>×</m:t>
                    </w:ins>
                  </m:r>
                  <m:sSub>
                    <m:sSubPr>
                      <m:ctrlPr>
                        <w:ins w:id="3899" w:author="CARB" w:date="2023-12-19T12:12:00Z">
                          <w:rPr>
                            <w:rFonts w:ascii="Cambria Math" w:eastAsia="Calibri" w:hAnsi="Cambria Math" w:cs="Arial"/>
                            <w:i/>
                            <w:szCs w:val="24"/>
                          </w:rPr>
                        </w:ins>
                      </m:ctrlPr>
                    </m:sSubPr>
                    <m:e>
                      <m:r>
                        <w:ins w:id="3900" w:author="CARB" w:date="2023-12-19T12:12:00Z">
                          <w:rPr>
                            <w:rFonts w:ascii="Cambria Math" w:eastAsia="Calibri" w:hAnsi="Cambria Math" w:cs="Arial"/>
                            <w:szCs w:val="24"/>
                          </w:rPr>
                          <m:t>V</m:t>
                        </w:ins>
                      </m:r>
                    </m:e>
                    <m:sub>
                      <m:r>
                        <w:ins w:id="3901" w:author="CARB" w:date="2023-12-19T12:12:00Z">
                          <w:rPr>
                            <w:rFonts w:ascii="Cambria Math" w:eastAsia="Calibri" w:hAnsi="Cambria Math" w:cs="Arial"/>
                            <w:szCs w:val="24"/>
                          </w:rPr>
                          <m:t>2022</m:t>
                        </w:ins>
                      </m:r>
                    </m:sub>
                  </m:sSub>
                  <m:r>
                    <w:ins w:id="3902" w:author="CARB" w:date="2023-12-19T12:12:00Z">
                      <w:rPr>
                        <w:rFonts w:ascii="Cambria Math" w:eastAsia="Calibri" w:hAnsi="Cambria Math" w:cs="Arial"/>
                        <w:szCs w:val="24"/>
                      </w:rPr>
                      <m:t>+</m:t>
                    </w:ins>
                  </m:r>
                  <m:sSub>
                    <m:sSubPr>
                      <m:ctrlPr>
                        <w:ins w:id="3903" w:author="CARB" w:date="2023-12-19T12:12:00Z">
                          <w:rPr>
                            <w:rFonts w:ascii="Cambria Math" w:eastAsia="Calibri" w:hAnsi="Cambria Math" w:cs="Arial"/>
                            <w:i/>
                            <w:szCs w:val="24"/>
                          </w:rPr>
                        </w:ins>
                      </m:ctrlPr>
                    </m:sSubPr>
                    <m:e>
                      <m:r>
                        <w:ins w:id="3904" w:author="CARB" w:date="2023-12-19T12:12:00Z">
                          <w:rPr>
                            <w:rFonts w:ascii="Cambria Math" w:eastAsia="Calibri" w:hAnsi="Cambria Math" w:cs="Arial"/>
                            <w:szCs w:val="24"/>
                          </w:rPr>
                          <m:t>CI</m:t>
                        </w:ins>
                      </m:r>
                    </m:e>
                    <m:sub>
                      <m:r>
                        <w:ins w:id="3905" w:author="CARB" w:date="2023-12-19T12:12:00Z">
                          <w:rPr>
                            <w:rFonts w:ascii="Cambria Math" w:eastAsia="Calibri" w:hAnsi="Cambria Math" w:cs="Arial"/>
                            <w:szCs w:val="24"/>
                          </w:rPr>
                          <m:t>2023</m:t>
                        </w:ins>
                      </m:r>
                    </m:sub>
                  </m:sSub>
                  <m:r>
                    <w:ins w:id="3906" w:author="CARB" w:date="2023-12-19T12:12:00Z">
                      <w:rPr>
                        <w:rFonts w:ascii="Cambria Math" w:eastAsia="Calibri" w:hAnsi="Cambria Math" w:cs="Arial"/>
                        <w:szCs w:val="24"/>
                      </w:rPr>
                      <m:t>×</m:t>
                    </w:ins>
                  </m:r>
                  <m:sSub>
                    <m:sSubPr>
                      <m:ctrlPr>
                        <w:ins w:id="3907" w:author="CARB" w:date="2023-12-19T12:12:00Z">
                          <w:rPr>
                            <w:rFonts w:ascii="Cambria Math" w:eastAsia="Calibri" w:hAnsi="Cambria Math" w:cs="Arial"/>
                            <w:i/>
                            <w:szCs w:val="24"/>
                          </w:rPr>
                        </w:ins>
                      </m:ctrlPr>
                    </m:sSubPr>
                    <m:e>
                      <m:r>
                        <w:ins w:id="3908" w:author="CARB" w:date="2023-12-19T12:12:00Z">
                          <w:rPr>
                            <w:rFonts w:ascii="Cambria Math" w:eastAsia="Calibri" w:hAnsi="Cambria Math" w:cs="Arial"/>
                            <w:szCs w:val="24"/>
                          </w:rPr>
                          <m:t>V</m:t>
                        </w:ins>
                      </m:r>
                    </m:e>
                    <m:sub>
                      <m:r>
                        <w:ins w:id="3909" w:author="CARB" w:date="2023-12-19T12:12:00Z">
                          <w:rPr>
                            <w:rFonts w:ascii="Cambria Math" w:eastAsia="Calibri" w:hAnsi="Cambria Math" w:cs="Arial"/>
                            <w:szCs w:val="24"/>
                          </w:rPr>
                          <m:t>2023</m:t>
                        </w:ins>
                      </m:r>
                    </m:sub>
                  </m:sSub>
                </m:e>
              </m:d>
            </m:num>
            <m:den>
              <m:d>
                <m:dPr>
                  <m:begChr m:val="["/>
                  <m:endChr m:val="]"/>
                  <m:ctrlPr>
                    <w:ins w:id="3910" w:author="CARB" w:date="2023-12-19T12:12:00Z">
                      <w:rPr>
                        <w:rFonts w:ascii="Cambria Math" w:eastAsiaTheme="minorEastAsia" w:hAnsi="Cambria Math" w:cs="Arial"/>
                        <w:i/>
                        <w:szCs w:val="24"/>
                      </w:rPr>
                    </w:ins>
                  </m:ctrlPr>
                </m:dPr>
                <m:e>
                  <m:sSub>
                    <m:sSubPr>
                      <m:ctrlPr>
                        <w:ins w:id="3911" w:author="CARB" w:date="2023-12-19T12:12:00Z">
                          <w:rPr>
                            <w:rFonts w:ascii="Cambria Math" w:eastAsiaTheme="minorEastAsia" w:hAnsi="Cambria Math" w:cs="Arial"/>
                            <w:i/>
                            <w:szCs w:val="24"/>
                          </w:rPr>
                        </w:ins>
                      </m:ctrlPr>
                    </m:sSubPr>
                    <m:e>
                      <m:r>
                        <w:ins w:id="3912" w:author="CARB" w:date="2023-12-19T12:12:00Z">
                          <w:rPr>
                            <w:rFonts w:ascii="Cambria Math" w:eastAsiaTheme="minorEastAsia" w:hAnsi="Cambria Math" w:cs="Arial"/>
                            <w:szCs w:val="24"/>
                          </w:rPr>
                          <m:t>V</m:t>
                        </w:ins>
                      </m:r>
                    </m:e>
                    <m:sub>
                      <m:r>
                        <w:ins w:id="3913" w:author="CARB" w:date="2023-12-19T12:12:00Z">
                          <w:rPr>
                            <w:rFonts w:ascii="Cambria Math" w:eastAsiaTheme="minorEastAsia" w:hAnsi="Cambria Math" w:cs="Arial"/>
                            <w:szCs w:val="24"/>
                          </w:rPr>
                          <m:t>2021</m:t>
                        </w:ins>
                      </m:r>
                    </m:sub>
                  </m:sSub>
                  <m:r>
                    <w:ins w:id="3914" w:author="CARB" w:date="2023-12-19T12:12:00Z">
                      <w:rPr>
                        <w:rFonts w:ascii="Cambria Math" w:eastAsiaTheme="minorEastAsia" w:hAnsi="Cambria Math" w:cs="Arial"/>
                        <w:szCs w:val="24"/>
                      </w:rPr>
                      <m:t>+</m:t>
                    </w:ins>
                  </m:r>
                  <m:sSub>
                    <m:sSubPr>
                      <m:ctrlPr>
                        <w:ins w:id="3915" w:author="CARB" w:date="2023-12-19T12:12:00Z">
                          <w:rPr>
                            <w:rFonts w:ascii="Cambria Math" w:eastAsiaTheme="minorEastAsia" w:hAnsi="Cambria Math" w:cs="Arial"/>
                            <w:i/>
                            <w:szCs w:val="24"/>
                          </w:rPr>
                        </w:ins>
                      </m:ctrlPr>
                    </m:sSubPr>
                    <m:e>
                      <m:r>
                        <w:ins w:id="3916" w:author="CARB" w:date="2023-12-19T12:12:00Z">
                          <w:rPr>
                            <w:rFonts w:ascii="Cambria Math" w:eastAsiaTheme="minorEastAsia" w:hAnsi="Cambria Math" w:cs="Arial"/>
                            <w:szCs w:val="24"/>
                          </w:rPr>
                          <m:t>V</m:t>
                        </w:ins>
                      </m:r>
                    </m:e>
                    <m:sub>
                      <m:r>
                        <w:ins w:id="3917" w:author="CARB" w:date="2023-12-19T12:12:00Z">
                          <w:rPr>
                            <w:rFonts w:ascii="Cambria Math" w:eastAsiaTheme="minorEastAsia" w:hAnsi="Cambria Math" w:cs="Arial"/>
                            <w:szCs w:val="24"/>
                          </w:rPr>
                          <m:t>2022</m:t>
                        </w:ins>
                      </m:r>
                    </m:sub>
                  </m:sSub>
                  <m:r>
                    <w:ins w:id="3918" w:author="CARB" w:date="2023-12-19T12:12:00Z">
                      <w:rPr>
                        <w:rFonts w:ascii="Cambria Math" w:eastAsiaTheme="minorEastAsia" w:hAnsi="Cambria Math" w:cs="Arial"/>
                        <w:szCs w:val="24"/>
                      </w:rPr>
                      <m:t>+</m:t>
                    </w:ins>
                  </m:r>
                  <m:sSub>
                    <m:sSubPr>
                      <m:ctrlPr>
                        <w:ins w:id="3919" w:author="CARB" w:date="2023-12-19T12:12:00Z">
                          <w:rPr>
                            <w:rFonts w:ascii="Cambria Math" w:eastAsiaTheme="minorEastAsia" w:hAnsi="Cambria Math" w:cs="Arial"/>
                            <w:i/>
                            <w:szCs w:val="24"/>
                          </w:rPr>
                        </w:ins>
                      </m:ctrlPr>
                    </m:sSubPr>
                    <m:e>
                      <m:r>
                        <w:ins w:id="3920" w:author="CARB" w:date="2023-12-19T12:12:00Z">
                          <w:rPr>
                            <w:rFonts w:ascii="Cambria Math" w:eastAsiaTheme="minorEastAsia" w:hAnsi="Cambria Math" w:cs="Arial"/>
                            <w:szCs w:val="24"/>
                          </w:rPr>
                          <m:t>V</m:t>
                        </w:ins>
                      </m:r>
                    </m:e>
                    <m:sub>
                      <m:r>
                        <w:ins w:id="3921" w:author="CARB" w:date="2023-12-19T12:12:00Z">
                          <w:rPr>
                            <w:rFonts w:ascii="Cambria Math" w:eastAsiaTheme="minorEastAsia" w:hAnsi="Cambria Math" w:cs="Arial"/>
                            <w:szCs w:val="24"/>
                          </w:rPr>
                          <m:t>2023</m:t>
                        </w:ins>
                      </m:r>
                    </m:sub>
                  </m:sSub>
                </m:e>
              </m:d>
            </m:den>
          </m:f>
        </m:oMath>
      </m:oMathPara>
    </w:p>
    <w:p w14:paraId="41F004A4" w14:textId="77777777" w:rsidR="00990B31" w:rsidRPr="00EA2A48" w:rsidRDefault="00000000" w:rsidP="006D0464">
      <w:pPr>
        <w:ind w:left="720"/>
      </w:pPr>
      <m:oMath>
        <m:sSub>
          <m:sSubPr>
            <m:ctrlPr>
              <w:rPr>
                <w:rFonts w:ascii="Cambria Math" w:eastAsia="Calibri" w:hAnsi="Cambria Math" w:cs="Arial"/>
                <w:i/>
                <w:szCs w:val="24"/>
              </w:rPr>
            </m:ctrlPr>
          </m:sSubPr>
          <m:e>
            <m:r>
              <w:rPr>
                <w:rFonts w:ascii="Cambria Math" w:eastAsia="Calibri" w:hAnsi="Cambria Math" w:cs="Arial"/>
                <w:szCs w:val="24"/>
              </w:rPr>
              <m:t>V</m:t>
            </m:r>
          </m:e>
          <m:sub>
            <m:r>
              <w:rPr>
                <w:rFonts w:ascii="Cambria Math" w:eastAsia="Calibri" w:hAnsi="Cambria Math" w:cs="Arial"/>
                <w:szCs w:val="24"/>
              </w:rPr>
              <m:t>20XX</m:t>
            </m:r>
          </m:sub>
        </m:sSub>
      </m:oMath>
      <w:r w:rsidR="00990B31">
        <w:rPr>
          <w:szCs w:val="24"/>
        </w:rPr>
        <w:t xml:space="preserve"> </w:t>
      </w:r>
      <w:r w:rsidR="00990B31" w:rsidRPr="00EA2A48">
        <w:t>is the total volume of crude supplied to California refineries during the specified year 20XX.</w:t>
      </w:r>
    </w:p>
    <w:p w14:paraId="2FEED8A7" w14:textId="327005EA" w:rsidR="00990B31" w:rsidRPr="00EA2A48" w:rsidRDefault="00000000" w:rsidP="006D0464">
      <w:pPr>
        <w:ind w:left="720"/>
      </w:pPr>
      <m:oMath>
        <m:sSub>
          <m:sSubPr>
            <m:ctrlPr>
              <w:rPr>
                <w:rFonts w:ascii="Cambria Math" w:eastAsia="Calibri" w:hAnsi="Cambria Math" w:cs="Arial"/>
                <w:i/>
                <w:szCs w:val="24"/>
              </w:rPr>
            </m:ctrlPr>
          </m:sSubPr>
          <m:e>
            <m:r>
              <w:rPr>
                <w:rFonts w:ascii="Cambria Math" w:eastAsia="Calibri" w:hAnsi="Cambria Math" w:cs="Arial"/>
                <w:szCs w:val="24"/>
              </w:rPr>
              <m:t>CI</m:t>
            </m:r>
          </m:e>
          <m:sub>
            <m:r>
              <w:rPr>
                <w:rFonts w:ascii="Cambria Math" w:eastAsia="Calibri" w:hAnsi="Cambria Math" w:cs="Arial"/>
                <w:szCs w:val="24"/>
              </w:rPr>
              <m:t>20XX</m:t>
            </m:r>
          </m:sub>
        </m:sSub>
      </m:oMath>
      <w:r w:rsidR="00990B31" w:rsidRPr="00EA2A48">
        <w:t xml:space="preserve"> is the Annual Crude Average carbon intensity value, calculated annually as described in section 95489(b). The Annual Crude Average carbon intensity value for 20</w:t>
      </w:r>
      <w:ins w:id="3922" w:author="CARB" w:date="2023-12-19T12:12:00Z">
        <w:r w:rsidR="00990B31">
          <w:t>2</w:t>
        </w:r>
      </w:ins>
      <w:r w:rsidR="00990B31">
        <w:t>1</w:t>
      </w:r>
      <w:del w:id="3923" w:author="CARB" w:date="2023-12-19T12:12:00Z">
        <w:r w:rsidR="00EA2A48" w:rsidRPr="00EA2A48">
          <w:delText>6</w:delText>
        </w:r>
      </w:del>
      <w:r w:rsidR="00990B31" w:rsidRPr="00EA2A48">
        <w:t xml:space="preserve"> and 20</w:t>
      </w:r>
      <w:del w:id="3924" w:author="CARB" w:date="2023-12-19T12:12:00Z">
        <w:r w:rsidR="00EA2A48" w:rsidRPr="00EA2A48">
          <w:delText>17</w:delText>
        </w:r>
      </w:del>
      <w:ins w:id="3925" w:author="CARB" w:date="2023-12-19T12:12:00Z">
        <w:r w:rsidR="00990B31">
          <w:t>22</w:t>
        </w:r>
      </w:ins>
      <w:r w:rsidR="00990B31" w:rsidRPr="00EA2A48">
        <w:t xml:space="preserve"> are specified in Table 9.</w:t>
      </w:r>
    </w:p>
    <w:p w14:paraId="78FA46AC" w14:textId="1E3EA4CE" w:rsidR="00990B31" w:rsidRPr="00EA2A48" w:rsidRDefault="00000000" w:rsidP="006D0464">
      <w:pPr>
        <w:ind w:left="720"/>
      </w:pPr>
      <m:oMath>
        <m:sSup>
          <m:sSupPr>
            <m:ctrlPr>
              <w:rPr>
                <w:rFonts w:ascii="Cambria Math" w:eastAsiaTheme="minorEastAsia" w:hAnsi="Cambria Math" w:cs="Arial"/>
                <w:i/>
                <w:szCs w:val="24"/>
              </w:rPr>
            </m:ctrlPr>
          </m:sSupPr>
          <m:e>
            <m:r>
              <w:rPr>
                <w:rFonts w:ascii="Cambria Math" w:eastAsiaTheme="minorEastAsia" w:hAnsi="Cambria Math" w:cs="Arial"/>
                <w:szCs w:val="24"/>
              </w:rPr>
              <m:t>E</m:t>
            </m:r>
          </m:e>
          <m:sup>
            <m:r>
              <w:rPr>
                <w:rFonts w:ascii="Cambria Math" w:eastAsiaTheme="minorEastAsia" w:hAnsi="Cambria Math" w:cs="Arial"/>
                <w:szCs w:val="24"/>
              </w:rPr>
              <m:t>XD</m:t>
            </m:r>
          </m:sup>
        </m:sSup>
      </m:oMath>
      <w:r w:rsidR="00990B31" w:rsidRPr="00EA2A48">
        <w:t xml:space="preserve"> is the amount of fuel energy, in MJ, </w:t>
      </w:r>
      <w:del w:id="3926" w:author="CARB" w:date="2023-12-19T12:12:00Z">
        <w:r w:rsidR="00EA2A48" w:rsidRPr="00EA2A48">
          <w:delText>from CARBOB (</w:delText>
        </w:r>
      </w:del>
      <m:oMath>
        <m:r>
          <w:del w:id="3927" w:author="CARB" w:date="2023-12-19T12:12:00Z">
            <w:rPr>
              <w:rFonts w:ascii="Cambria Math" w:eastAsiaTheme="minorEastAsia" w:hAnsi="Cambria Math" w:cs="Arial"/>
              <w:szCs w:val="24"/>
            </w:rPr>
            <m:t>XD</m:t>
          </w:del>
        </m:r>
      </m:oMath>
      <w:del w:id="3928" w:author="CARB" w:date="2023-12-19T12:12:00Z">
        <w:r w:rsidR="00EA2A48" w:rsidRPr="00EA2A48">
          <w:delText xml:space="preserve"> = “CARBOB”) or diesel (</w:delText>
        </w:r>
      </w:del>
      <m:oMath>
        <m:r>
          <w:del w:id="3929" w:author="CARB" w:date="2023-12-19T12:12:00Z">
            <w:rPr>
              <w:rFonts w:ascii="Cambria Math" w:eastAsiaTheme="minorEastAsia" w:hAnsi="Cambria Math" w:cs="Arial"/>
              <w:szCs w:val="24"/>
            </w:rPr>
            <m:t>XD</m:t>
          </w:del>
        </m:r>
      </m:oMath>
      <w:del w:id="3930" w:author="CARB" w:date="2023-12-19T12:12:00Z">
        <w:r w:rsidR="00EA2A48" w:rsidRPr="00EA2A48">
          <w:delText xml:space="preserve"> = “diesel”), </w:delText>
        </w:r>
      </w:del>
      <w:r w:rsidR="00990B31">
        <w:t>determined from the energy density conversion factors in Table 4</w:t>
      </w:r>
      <w:del w:id="3931" w:author="CARB" w:date="2023-12-19T12:12:00Z">
        <w:r w:rsidR="00EA2A48" w:rsidRPr="00EA2A48">
          <w:delText>,</w:delText>
        </w:r>
      </w:del>
      <w:ins w:id="3932" w:author="CARB" w:date="2023-12-19T12:12:00Z">
        <w:r w:rsidR="00990B31">
          <w:t>. For</w:t>
        </w:r>
        <w:r w:rsidR="00990B31" w:rsidRPr="00EA2A48">
          <w:t xml:space="preserve"> CARBOB (</w:t>
        </w:r>
      </w:ins>
      <m:oMath>
        <m:r>
          <w:ins w:id="3933" w:author="CARB" w:date="2023-12-19T12:12:00Z">
            <w:rPr>
              <w:rFonts w:ascii="Cambria Math" w:eastAsiaTheme="minorEastAsia" w:hAnsi="Cambria Math" w:cs="Arial"/>
              <w:szCs w:val="24"/>
            </w:rPr>
            <m:t>XD</m:t>
          </w:ins>
        </m:r>
      </m:oMath>
      <w:ins w:id="3934" w:author="CARB" w:date="2023-12-19T12:12:00Z">
        <w:r w:rsidR="00990B31" w:rsidRPr="00EA2A48">
          <w:t xml:space="preserve"> = “CARBOB”) or diesel (</w:t>
        </w:r>
      </w:ins>
      <m:oMath>
        <m:r>
          <w:ins w:id="3935" w:author="CARB" w:date="2023-12-19T12:12:00Z">
            <w:rPr>
              <w:rFonts w:ascii="Cambria Math" w:eastAsiaTheme="minorEastAsia" w:hAnsi="Cambria Math" w:cs="Arial"/>
              <w:szCs w:val="24"/>
            </w:rPr>
            <m:t>XD</m:t>
          </w:ins>
        </m:r>
      </m:oMath>
      <w:ins w:id="3936" w:author="CARB" w:date="2023-12-19T12:12:00Z">
        <w:r w:rsidR="00990B31" w:rsidRPr="00EA2A48">
          <w:t xml:space="preserve"> = “diesel”),</w:t>
        </w:r>
        <w:r w:rsidR="00990B31">
          <w:t xml:space="preserve"> </w:t>
        </w:r>
      </w:ins>
      <m:oMath>
        <m:sSup>
          <m:sSupPr>
            <m:ctrlPr>
              <w:ins w:id="3937" w:author="CARB" w:date="2023-12-19T12:12:00Z">
                <w:rPr>
                  <w:rFonts w:ascii="Cambria Math" w:eastAsiaTheme="minorEastAsia" w:hAnsi="Cambria Math" w:cs="Arial"/>
                  <w:i/>
                  <w:szCs w:val="24"/>
                </w:rPr>
              </w:ins>
            </m:ctrlPr>
          </m:sSupPr>
          <m:e>
            <m:r>
              <w:ins w:id="3938" w:author="CARB" w:date="2023-12-19T12:12:00Z">
                <w:rPr>
                  <w:rFonts w:ascii="Cambria Math" w:eastAsiaTheme="minorEastAsia" w:hAnsi="Cambria Math" w:cs="Arial"/>
                  <w:szCs w:val="24"/>
                </w:rPr>
                <m:t>E</m:t>
              </w:ins>
            </m:r>
          </m:e>
          <m:sup>
            <m:r>
              <w:ins w:id="3939" w:author="CARB" w:date="2023-12-19T12:12:00Z">
                <w:rPr>
                  <w:rFonts w:ascii="Cambria Math" w:eastAsiaTheme="minorEastAsia" w:hAnsi="Cambria Math" w:cs="Arial"/>
                  <w:szCs w:val="24"/>
                </w:rPr>
                <m:t>XD</m:t>
              </w:ins>
            </m:r>
          </m:sup>
        </m:sSup>
      </m:oMath>
      <w:ins w:id="3940" w:author="CARB" w:date="2023-12-19T12:12:00Z">
        <w:r w:rsidR="00990B31" w:rsidRPr="00EA2A48">
          <w:t xml:space="preserve"> </w:t>
        </w:r>
        <w:r w:rsidR="00990B31">
          <w:t>is</w:t>
        </w:r>
      </w:ins>
      <w:r w:rsidR="00990B31">
        <w:t xml:space="preserve"> </w:t>
      </w:r>
      <w:r w:rsidR="00990B31" w:rsidRPr="00EA2A48">
        <w:t>either produced in California or imported into California during a specific calendar year and sold, supplied, or offered for sale in California.</w:t>
      </w:r>
      <w:ins w:id="3941" w:author="CARB" w:date="2023-12-19T12:12:00Z">
        <w:r w:rsidR="00990B31">
          <w:t xml:space="preserve"> For fossil jet fuel (</w:t>
        </w:r>
      </w:ins>
      <m:oMath>
        <m:r>
          <w:ins w:id="3942" w:author="CARB" w:date="2023-12-19T12:12:00Z">
            <w:rPr>
              <w:rFonts w:ascii="Cambria Math" w:eastAsiaTheme="minorEastAsia" w:hAnsi="Cambria Math" w:cs="Arial"/>
              <w:szCs w:val="24"/>
            </w:rPr>
            <m:t>XD</m:t>
          </w:ins>
        </m:r>
      </m:oMath>
      <w:ins w:id="3943" w:author="CARB" w:date="2023-12-19T12:12:00Z">
        <w:r w:rsidR="00990B31">
          <w:t xml:space="preserve"> = “fossil jet fuel”), </w:t>
        </w:r>
      </w:ins>
      <m:oMath>
        <m:sSup>
          <m:sSupPr>
            <m:ctrlPr>
              <w:ins w:id="3944" w:author="CARB" w:date="2023-12-19T12:12:00Z">
                <w:rPr>
                  <w:rFonts w:ascii="Cambria Math" w:eastAsiaTheme="minorEastAsia" w:hAnsi="Cambria Math" w:cs="Arial"/>
                  <w:i/>
                  <w:szCs w:val="24"/>
                </w:rPr>
              </w:ins>
            </m:ctrlPr>
          </m:sSupPr>
          <m:e>
            <m:r>
              <w:ins w:id="3945" w:author="CARB" w:date="2023-12-19T12:12:00Z">
                <w:rPr>
                  <w:rFonts w:ascii="Cambria Math" w:eastAsiaTheme="minorEastAsia" w:hAnsi="Cambria Math" w:cs="Arial"/>
                  <w:szCs w:val="24"/>
                </w:rPr>
                <m:t>E</m:t>
              </w:ins>
            </m:r>
          </m:e>
          <m:sup>
            <m:r>
              <w:ins w:id="3946" w:author="CARB" w:date="2023-12-19T12:12:00Z">
                <w:rPr>
                  <w:rFonts w:ascii="Cambria Math" w:eastAsiaTheme="minorEastAsia" w:hAnsi="Cambria Math" w:cs="Arial"/>
                  <w:szCs w:val="24"/>
                </w:rPr>
                <m:t>XD</m:t>
              </w:ins>
            </m:r>
          </m:sup>
        </m:sSup>
      </m:oMath>
      <w:ins w:id="3947" w:author="CARB" w:date="2023-12-19T12:12:00Z">
        <w:r w:rsidR="51853E3F" w:rsidRPr="26EF8291">
          <w:t>is either produced in California or imported into California during a specific calendar year starting in 2028 and sold, supplied, or offered for sale in California.</w:t>
        </w:r>
      </w:ins>
    </w:p>
    <w:p w14:paraId="347623AE" w14:textId="77777777" w:rsidR="00990B31" w:rsidRPr="00F77DB5" w:rsidRDefault="00990B31" w:rsidP="00EE6A79">
      <w:pPr>
        <w:rPr>
          <w:rFonts w:eastAsia="Yu Gothic Light"/>
        </w:rPr>
      </w:pPr>
      <m:oMathPara>
        <m:oMathParaPr>
          <m:jc m:val="center"/>
        </m:oMathParaPr>
        <m:oMath>
          <m:r>
            <w:rPr>
              <w:rFonts w:ascii="Cambria Math" w:hAnsi="Cambria Math"/>
            </w:rPr>
            <m:t>C=1.0×</m:t>
          </m:r>
          <m:sSup>
            <m:sSupPr>
              <m:ctrlPr>
                <w:rPr>
                  <w:rFonts w:ascii="Cambria Math" w:hAnsi="Cambria Math"/>
                  <w:i/>
                </w:rPr>
              </m:ctrlPr>
            </m:sSupPr>
            <m:e>
              <m:r>
                <w:rPr>
                  <w:rFonts w:ascii="Cambria Math" w:hAnsi="Cambria Math"/>
                </w:rPr>
                <m:t>10</m:t>
              </m:r>
            </m:e>
            <m:sup>
              <m:r>
                <w:rPr>
                  <w:rFonts w:ascii="Cambria Math" w:hAnsi="Cambria Math"/>
                </w:rPr>
                <m:t>-6</m:t>
              </m:r>
            </m:sup>
          </m:sSup>
          <m:f>
            <m:fPr>
              <m:ctrlPr>
                <w:rPr>
                  <w:rFonts w:ascii="Cambria Math" w:hAnsi="Cambria Math"/>
                  <w:i/>
                </w:rPr>
              </m:ctrlPr>
            </m:fPr>
            <m:num>
              <m:r>
                <w:rPr>
                  <w:rFonts w:ascii="Cambria Math" w:hAnsi="Cambria Math"/>
                </w:rPr>
                <m:t>MT</m:t>
              </m:r>
            </m:num>
            <m:den>
              <m:r>
                <w:rPr>
                  <w:rFonts w:ascii="Cambria Math" w:hAnsi="Cambria Math"/>
                </w:rPr>
                <m:t>gC</m:t>
              </m:r>
              <m:sSub>
                <m:sSubPr>
                  <m:ctrlPr>
                    <w:rPr>
                      <w:rFonts w:ascii="Cambria Math" w:hAnsi="Cambria Math"/>
                      <w:i/>
                    </w:rPr>
                  </m:ctrlPr>
                </m:sSubPr>
                <m:e>
                  <m:r>
                    <w:rPr>
                      <w:rFonts w:ascii="Cambria Math" w:hAnsi="Cambria Math"/>
                    </w:rPr>
                    <m:t>O</m:t>
                  </m:r>
                </m:e>
                <m:sub>
                  <m:r>
                    <w:rPr>
                      <w:rFonts w:ascii="Cambria Math" w:hAnsi="Cambria Math"/>
                    </w:rPr>
                    <m:t>2</m:t>
                  </m:r>
                </m:sub>
              </m:sSub>
              <m:r>
                <w:rPr>
                  <w:rFonts w:ascii="Cambria Math" w:hAnsi="Cambria Math"/>
                </w:rPr>
                <m:t>e</m:t>
              </m:r>
            </m:den>
          </m:f>
        </m:oMath>
      </m:oMathPara>
    </w:p>
    <w:p w14:paraId="334392F8" w14:textId="77777777" w:rsidR="00990B31" w:rsidRPr="00EA2A48" w:rsidRDefault="00990B31" w:rsidP="00990B31">
      <w:pPr>
        <w:pStyle w:val="Heading2"/>
        <w:keepNext w:val="0"/>
        <w:keepLines w:val="0"/>
        <w:rPr>
          <w:rFonts w:eastAsia="Yu Gothic Light"/>
        </w:rPr>
      </w:pPr>
      <w:r w:rsidRPr="00F77DB5">
        <w:rPr>
          <w:rFonts w:eastAsia="Yu Gothic Light"/>
          <w:i/>
          <w:iCs/>
        </w:rPr>
        <w:t>Addition of Incremental Deficits that Result from Increases in the Carbon Intensity of Crude Oil to a Fuel Reporting Entity's Compliance Obligation</w:t>
      </w:r>
      <w:r w:rsidRPr="00EA2A48">
        <w:rPr>
          <w:rFonts w:eastAsia="Yu Gothic Light"/>
        </w:rPr>
        <w:t>.</w:t>
      </w:r>
    </w:p>
    <w:p w14:paraId="4269F5E2" w14:textId="644525B6" w:rsidR="00990B31" w:rsidRPr="00EA2A48" w:rsidRDefault="00990B31" w:rsidP="00990B31">
      <w:pPr>
        <w:pStyle w:val="Heading3"/>
        <w:keepNext w:val="0"/>
        <w:keepLines w:val="0"/>
        <w:rPr>
          <w:rFonts w:eastAsia="Yu Gothic Light"/>
        </w:rPr>
      </w:pPr>
      <w:r w:rsidRPr="00EA2A48">
        <w:rPr>
          <w:rFonts w:eastAsia="Yu Gothic Light"/>
        </w:rPr>
        <w:t>Incremental deficits for CARBOB</w:t>
      </w:r>
      <w:del w:id="3948" w:author="CARB" w:date="2023-12-19T12:12:00Z">
        <w:r w:rsidR="00EA2A48" w:rsidRPr="00EA2A48">
          <w:rPr>
            <w:rFonts w:eastAsia="Yu Gothic Light"/>
          </w:rPr>
          <w:delText xml:space="preserve"> or</w:delText>
        </w:r>
      </w:del>
      <w:ins w:id="3949" w:author="CARB" w:date="2023-12-19T12:12:00Z">
        <w:r>
          <w:rPr>
            <w:rFonts w:eastAsia="Yu Gothic Light"/>
          </w:rPr>
          <w:t>,</w:t>
        </w:r>
      </w:ins>
      <w:r w:rsidRPr="00EA2A48">
        <w:rPr>
          <w:rFonts w:eastAsia="Yu Gothic Light"/>
        </w:rPr>
        <w:t xml:space="preserve"> diesel</w:t>
      </w:r>
      <w:ins w:id="3950" w:author="CARB" w:date="2023-12-19T12:12:00Z">
        <w:r w:rsidRPr="00EA2A48">
          <w:rPr>
            <w:rFonts w:eastAsia="Yu Gothic Light"/>
          </w:rPr>
          <w:t xml:space="preserve"> fuel</w:t>
        </w:r>
        <w:r>
          <w:rPr>
            <w:rFonts w:eastAsia="Yu Gothic Light"/>
          </w:rPr>
          <w:t>, or fossil jet</w:t>
        </w:r>
      </w:ins>
      <w:r>
        <w:rPr>
          <w:rFonts w:eastAsia="Yu Gothic Light"/>
        </w:rPr>
        <w:t xml:space="preserve"> fuel</w:t>
      </w:r>
      <w:r w:rsidRPr="00EA2A48">
        <w:rPr>
          <w:rFonts w:eastAsia="Yu Gothic Light"/>
        </w:rPr>
        <w:t xml:space="preserve"> that result from increases in the carbon intensity of crude oil will be calculated and added to each affected fuel reporting entity’s compliance obligation for the compliance period in which the </w:t>
      </w:r>
      <m:oMath>
        <m:sSubSup>
          <m:sSubSupPr>
            <m:ctrlPr>
              <w:rPr>
                <w:rFonts w:ascii="Cambria Math" w:eastAsiaTheme="minorEastAsia" w:hAnsi="Cambria Math" w:cs="Arial"/>
                <w:i/>
              </w:rPr>
            </m:ctrlPr>
          </m:sSubSupPr>
          <m:e>
            <m:r>
              <w:rPr>
                <w:rFonts w:ascii="Cambria Math" w:eastAsiaTheme="minorEastAsia" w:hAnsi="Cambria Math" w:cs="Arial"/>
              </w:rPr>
              <m:t>Deficits</m:t>
            </m:r>
          </m:e>
          <m:sub>
            <m:r>
              <w:rPr>
                <w:rFonts w:ascii="Cambria Math" w:eastAsiaTheme="minorEastAsia" w:hAnsi="Cambria Math" w:cs="Arial"/>
              </w:rPr>
              <m:t>Incremental20XX</m:t>
            </m:r>
          </m:sub>
          <m:sup>
            <m:r>
              <w:rPr>
                <w:rFonts w:ascii="Cambria Math" w:eastAsiaTheme="minorEastAsia" w:hAnsi="Cambria Math" w:cs="Arial"/>
              </w:rPr>
              <m:t>XD</m:t>
            </m:r>
          </m:sup>
        </m:sSubSup>
      </m:oMath>
      <w:r w:rsidRPr="00EA2A48">
        <w:rPr>
          <w:rFonts w:eastAsia="Yu Gothic Light"/>
        </w:rPr>
        <w:t xml:space="preserve"> become effective, which will be the year following the year in which the </w:t>
      </w:r>
      <m:oMath>
        <m:sSub>
          <m:sSubPr>
            <m:ctrlPr>
              <w:rPr>
                <w:rFonts w:ascii="Cambria Math" w:eastAsiaTheme="minorEastAsia" w:hAnsi="Cambria Math" w:cs="Arial"/>
                <w:i/>
              </w:rPr>
            </m:ctrlPr>
          </m:sSubPr>
          <m:e>
            <m:r>
              <w:rPr>
                <w:rFonts w:ascii="Cambria Math" w:eastAsiaTheme="minorEastAsia" w:hAnsi="Cambria Math" w:cs="Arial"/>
              </w:rPr>
              <m:t>CI</m:t>
            </m:r>
          </m:e>
          <m:sub>
            <m:r>
              <w:rPr>
                <w:rFonts w:ascii="Cambria Math" w:eastAsiaTheme="minorEastAsia" w:hAnsi="Cambria Math" w:cs="Arial"/>
              </w:rPr>
              <m:t>20XXCrudeAve</m:t>
            </m:r>
          </m:sub>
        </m:sSub>
      </m:oMath>
      <w:r w:rsidRPr="00EA2A48">
        <w:rPr>
          <w:rFonts w:eastAsia="Yu Gothic Light"/>
        </w:rPr>
        <w:t xml:space="preserve"> was established.</w:t>
      </w:r>
    </w:p>
    <w:p w14:paraId="760AA502" w14:textId="50E5628F" w:rsidR="00990B31" w:rsidRPr="00EA2A48" w:rsidRDefault="00990B31" w:rsidP="00990B31">
      <w:pPr>
        <w:pStyle w:val="Heading3"/>
        <w:keepNext w:val="0"/>
        <w:keepLines w:val="0"/>
        <w:rPr>
          <w:rFonts w:eastAsia="Yu Gothic Light"/>
        </w:rPr>
      </w:pPr>
      <w:r w:rsidRPr="00EA2A48">
        <w:rPr>
          <w:rFonts w:eastAsia="Yu Gothic Light"/>
        </w:rPr>
        <w:t>Incremental deficits for CARBOB</w:t>
      </w:r>
      <w:del w:id="3951" w:author="CARB" w:date="2023-12-19T12:12:00Z">
        <w:r w:rsidR="00EA2A48" w:rsidRPr="00EA2A48">
          <w:rPr>
            <w:rFonts w:eastAsia="Yu Gothic Light"/>
          </w:rPr>
          <w:delText xml:space="preserve"> or</w:delText>
        </w:r>
      </w:del>
      <w:ins w:id="3952" w:author="CARB" w:date="2023-12-19T12:12:00Z">
        <w:r>
          <w:rPr>
            <w:rFonts w:eastAsia="Yu Gothic Light"/>
          </w:rPr>
          <w:t>,</w:t>
        </w:r>
      </w:ins>
      <w:r w:rsidRPr="00EA2A48">
        <w:rPr>
          <w:rFonts w:eastAsia="Yu Gothic Light"/>
        </w:rPr>
        <w:t xml:space="preserve"> diesel fuel</w:t>
      </w:r>
      <w:ins w:id="3953" w:author="CARB" w:date="2023-12-19T12:12:00Z">
        <w:r>
          <w:rPr>
            <w:rFonts w:eastAsia="Yu Gothic Light"/>
          </w:rPr>
          <w:t>, or fossil jet fuel</w:t>
        </w:r>
      </w:ins>
      <w:r w:rsidRPr="00EA2A48">
        <w:rPr>
          <w:rFonts w:eastAsia="Yu Gothic Light"/>
        </w:rPr>
        <w:t xml:space="preserve"> for each fuel reporting entity will be based upon the amount of CARBOB</w:t>
      </w:r>
      <w:del w:id="3954" w:author="CARB" w:date="2023-12-19T12:12:00Z">
        <w:r w:rsidR="00EA2A48" w:rsidRPr="00EA2A48">
          <w:rPr>
            <w:rFonts w:eastAsia="Yu Gothic Light"/>
          </w:rPr>
          <w:delText xml:space="preserve"> and</w:delText>
        </w:r>
      </w:del>
      <w:ins w:id="3955" w:author="CARB" w:date="2023-12-19T12:12:00Z">
        <w:r>
          <w:rPr>
            <w:rFonts w:eastAsia="Yu Gothic Light"/>
          </w:rPr>
          <w:t>,</w:t>
        </w:r>
      </w:ins>
      <w:r w:rsidRPr="00EA2A48">
        <w:rPr>
          <w:rFonts w:eastAsia="Yu Gothic Light"/>
        </w:rPr>
        <w:t xml:space="preserve"> diesel</w:t>
      </w:r>
      <w:ins w:id="3956" w:author="CARB" w:date="2023-12-19T12:12:00Z">
        <w:r w:rsidRPr="00EA2A48">
          <w:rPr>
            <w:rFonts w:eastAsia="Yu Gothic Light"/>
          </w:rPr>
          <w:t xml:space="preserve"> fuel</w:t>
        </w:r>
        <w:r>
          <w:rPr>
            <w:rFonts w:eastAsia="Yu Gothic Light"/>
          </w:rPr>
          <w:t>, and fossil jet</w:t>
        </w:r>
      </w:ins>
      <w:r>
        <w:rPr>
          <w:rFonts w:eastAsia="Yu Gothic Light"/>
        </w:rPr>
        <w:t xml:space="preserve"> fuel</w:t>
      </w:r>
      <w:r w:rsidRPr="00EA2A48">
        <w:rPr>
          <w:rFonts w:eastAsia="Yu Gothic Light"/>
        </w:rPr>
        <w:t xml:space="preserve"> supplied by the fuel reporting entity in each compliance period for which the </w:t>
      </w:r>
      <m:oMath>
        <m:sSubSup>
          <m:sSubSupPr>
            <m:ctrlPr>
              <w:rPr>
                <w:rFonts w:ascii="Cambria Math" w:eastAsiaTheme="minorEastAsia" w:hAnsi="Cambria Math" w:cs="Arial"/>
                <w:i/>
              </w:rPr>
            </m:ctrlPr>
          </m:sSubSupPr>
          <m:e>
            <m:r>
              <w:rPr>
                <w:rFonts w:ascii="Cambria Math" w:eastAsiaTheme="minorEastAsia" w:hAnsi="Cambria Math" w:cs="Arial"/>
              </w:rPr>
              <m:t>Deficits</m:t>
            </m:r>
          </m:e>
          <m:sub>
            <m:r>
              <w:rPr>
                <w:rFonts w:ascii="Cambria Math" w:eastAsiaTheme="minorEastAsia" w:hAnsi="Cambria Math" w:cs="Arial"/>
              </w:rPr>
              <m:t>Incremental20XX</m:t>
            </m:r>
          </m:sub>
          <m:sup>
            <m:r>
              <w:rPr>
                <w:rFonts w:ascii="Cambria Math" w:eastAsiaTheme="minorEastAsia" w:hAnsi="Cambria Math" w:cs="Arial"/>
              </w:rPr>
              <m:t>XD</m:t>
            </m:r>
          </m:sup>
        </m:sSubSup>
      </m:oMath>
      <w:r>
        <w:rPr>
          <w:rFonts w:eastAsia="Yu Gothic Light"/>
        </w:rPr>
        <w:t xml:space="preserve"> </w:t>
      </w:r>
      <w:r w:rsidRPr="00EA2A48">
        <w:rPr>
          <w:rFonts w:eastAsia="Yu Gothic Light"/>
        </w:rPr>
        <w:t>are effective.</w:t>
      </w:r>
    </w:p>
    <w:p w14:paraId="116929A0" w14:textId="77777777" w:rsidR="00990B31" w:rsidRPr="00EA2A48" w:rsidRDefault="00990B31" w:rsidP="00990B31">
      <w:pPr>
        <w:pStyle w:val="Heading3"/>
        <w:keepNext w:val="0"/>
        <w:keepLines w:val="0"/>
        <w:rPr>
          <w:rFonts w:eastAsia="Yu Gothic Light"/>
        </w:rPr>
      </w:pPr>
      <w:r w:rsidRPr="00C90580">
        <w:rPr>
          <w:rFonts w:eastAsia="Yu Gothic Light"/>
          <w:i/>
          <w:iCs/>
        </w:rPr>
        <w:t>Process for Calculating the Annual Crude Average Carbon Intensity Value</w:t>
      </w:r>
      <w:r w:rsidRPr="00EA2A48">
        <w:rPr>
          <w:rFonts w:eastAsia="Yu Gothic Light"/>
        </w:rPr>
        <w:t>.</w:t>
      </w:r>
    </w:p>
    <w:p w14:paraId="0A6EA82F" w14:textId="27889E2C" w:rsidR="00990B31" w:rsidRPr="00EA2A48" w:rsidRDefault="00990B31" w:rsidP="00990B31">
      <w:pPr>
        <w:pStyle w:val="Heading4"/>
        <w:keepNext w:val="0"/>
        <w:keepLines w:val="0"/>
        <w:rPr>
          <w:rFonts w:eastAsia="Yu Gothic Light"/>
        </w:rPr>
      </w:pPr>
      <w:r w:rsidRPr="00EA2A48">
        <w:rPr>
          <w:rFonts w:eastAsia="Yu Gothic Light"/>
        </w:rPr>
        <w:lastRenderedPageBreak/>
        <w:t>An Annual Crude Average carbon intensity value will be calculated for each calendar year using a volume-weighted average of crude carbon intensity values. The volume for each imported crude will be the total volume of that crude reported by all fuel reporting entities in the Annual Compliance Reports for the calendar year. Volume contributions for California State fields will be based on oil production data from the California Department of Conservation and volume contributions for California Federal Offshore fields will be based on oil production data from the Bureau of Safety and Environmental Enforcement. Field production volumes for California-produced crude will be reduced, if necessary, to account for crude exports. Crude carbon intensity values are those listed in Table 9. For crude names not listed, the default carbon intensity value from Table 9 will be used until the crude name and carbon intensity value is added to Table 9 as described in section 95489(b)(3).</w:t>
      </w:r>
    </w:p>
    <w:p w14:paraId="5236CA5F" w14:textId="14C42E5B" w:rsidR="00990B31" w:rsidRPr="00EA2A48" w:rsidRDefault="00EA2A48" w:rsidP="00990B31">
      <w:pPr>
        <w:pStyle w:val="Heading4"/>
        <w:keepNext w:val="0"/>
        <w:keepLines w:val="0"/>
        <w:rPr>
          <w:rFonts w:eastAsia="Yu Gothic Light"/>
        </w:rPr>
      </w:pPr>
      <w:del w:id="3957" w:author="CARB" w:date="2023-12-19T12:12:00Z">
        <w:r w:rsidRPr="00EA2A48">
          <w:rPr>
            <w:rFonts w:eastAsia="Yu Gothic Light"/>
          </w:rPr>
          <w:delText>Within 15 days of receiving the Annual Compliance</w:delText>
        </w:r>
      </w:del>
      <w:ins w:id="3958" w:author="CARB" w:date="2023-12-19T12:12:00Z">
        <w:r w:rsidR="00990B31" w:rsidRPr="36AEDAC2">
          <w:rPr>
            <w:rFonts w:eastAsia="Yu Gothic Light"/>
          </w:rPr>
          <w:t>After receiving positive or qualified positive verification statements required by section 95500 for all annual MCON</w:t>
        </w:r>
      </w:ins>
      <w:r w:rsidR="00990B31" w:rsidRPr="36AEDAC2">
        <w:rPr>
          <w:rFonts w:eastAsia="Yu Gothic Light"/>
        </w:rPr>
        <w:t xml:space="preserve"> reports, the Executive Officer shall post the Annual Crude Average carbon intensity calculation at the LCFS </w:t>
      </w:r>
      <w:del w:id="3959" w:author="CARB" w:date="2023-12-19T12:12:00Z">
        <w:r w:rsidRPr="00EA2A48">
          <w:rPr>
            <w:rFonts w:eastAsia="Yu Gothic Light"/>
          </w:rPr>
          <w:delText>web site</w:delText>
        </w:r>
      </w:del>
      <w:ins w:id="3960" w:author="CARB" w:date="2023-12-19T12:12:00Z">
        <w:r w:rsidR="00990B31" w:rsidRPr="36AEDAC2">
          <w:rPr>
            <w:rFonts w:eastAsia="Yu Gothic Light"/>
          </w:rPr>
          <w:t>website</w:t>
        </w:r>
      </w:ins>
      <w:r w:rsidR="00990B31" w:rsidRPr="36AEDAC2">
        <w:rPr>
          <w:rFonts w:eastAsia="Yu Gothic Light"/>
        </w:rPr>
        <w:t xml:space="preserve"> for public comment. Written comments shall be accepted for </w:t>
      </w:r>
      <w:del w:id="3961" w:author="CARB" w:date="2023-12-19T12:12:00Z">
        <w:r w:rsidRPr="00EA2A48">
          <w:rPr>
            <w:rFonts w:eastAsia="Yu Gothic Light"/>
          </w:rPr>
          <w:delText>15</w:delText>
        </w:r>
      </w:del>
      <w:ins w:id="3962" w:author="CARB" w:date="2023-12-19T12:12:00Z">
        <w:r w:rsidR="00990B31" w:rsidRPr="36AEDAC2">
          <w:rPr>
            <w:rFonts w:eastAsia="Yu Gothic Light"/>
          </w:rPr>
          <w:t>1</w:t>
        </w:r>
        <w:r w:rsidR="008B7BE2">
          <w:rPr>
            <w:rFonts w:eastAsia="Yu Gothic Light"/>
          </w:rPr>
          <w:t>4</w:t>
        </w:r>
      </w:ins>
      <w:r w:rsidR="00990B31" w:rsidRPr="36AEDAC2">
        <w:rPr>
          <w:rFonts w:eastAsia="Yu Gothic Light"/>
        </w:rPr>
        <w:t xml:space="preserve"> days following the date on which the analysis was posted. Only comments related to potential factual or methodological errors in the posted Annual Crude Average carbon intensity value may be considered. The Executive Officer shall evaluate the comments received and, if the Executive Officer deems it necessary, may request in writing additional information or clarification from the commenters. Commenters shall be provided </w:t>
      </w:r>
      <w:del w:id="3963" w:author="CARB" w:date="2023-12-19T12:12:00Z">
        <w:r w:rsidRPr="00EA2A48">
          <w:rPr>
            <w:rFonts w:eastAsia="Yu Gothic Light"/>
          </w:rPr>
          <w:delText>10</w:delText>
        </w:r>
      </w:del>
      <w:ins w:id="3964" w:author="CARB" w:date="2023-12-19T12:12:00Z">
        <w:r w:rsidR="00DA79E3">
          <w:rPr>
            <w:rFonts w:eastAsia="Yu Gothic Light"/>
          </w:rPr>
          <w:t>14</w:t>
        </w:r>
      </w:ins>
      <w:r w:rsidR="00990B31" w:rsidRPr="36AEDAC2">
        <w:rPr>
          <w:rFonts w:eastAsia="Yu Gothic Light"/>
        </w:rPr>
        <w:t xml:space="preserve"> days to respond to these requests. </w:t>
      </w:r>
      <w:del w:id="3965" w:author="CARB" w:date="2023-12-19T12:12:00Z">
        <w:r w:rsidRPr="00EA2A48">
          <w:rPr>
            <w:rFonts w:eastAsia="Yu Gothic Light"/>
          </w:rPr>
          <w:delText>The</w:delText>
        </w:r>
      </w:del>
      <w:ins w:id="3966" w:author="CARB" w:date="2023-12-19T12:12:00Z">
        <w:r w:rsidR="00990B31" w:rsidRPr="36AEDAC2">
          <w:rPr>
            <w:rFonts w:eastAsia="Yu Gothic Light"/>
          </w:rPr>
          <w:t>After any comments necessary to be addressed have been addressed, the</w:t>
        </w:r>
      </w:ins>
      <w:r w:rsidR="00990B31" w:rsidRPr="36AEDAC2">
        <w:rPr>
          <w:rFonts w:eastAsia="Yu Gothic Light"/>
        </w:rPr>
        <w:t xml:space="preserve"> Executive Officer shall post the final Annual Crude Average carbon intensity value at the LCFS </w:t>
      </w:r>
      <w:del w:id="3967" w:author="CARB" w:date="2023-12-19T12:12:00Z">
        <w:r w:rsidRPr="00EA2A48">
          <w:rPr>
            <w:rFonts w:eastAsia="Yu Gothic Light"/>
          </w:rPr>
          <w:delText>web site within 15</w:delText>
        </w:r>
        <w:r w:rsidR="00630566">
          <w:rPr>
            <w:rFonts w:eastAsia="Yu Gothic Light"/>
          </w:rPr>
          <w:delText> </w:delText>
        </w:r>
        <w:r w:rsidRPr="00EA2A48">
          <w:rPr>
            <w:rFonts w:eastAsia="Yu Gothic Light"/>
          </w:rPr>
          <w:delText>days of receiving positive or qualified positive MCON verification reports per section 95500.</w:delText>
        </w:r>
      </w:del>
      <w:ins w:id="3968" w:author="CARB" w:date="2023-12-19T12:12:00Z">
        <w:r w:rsidR="00990B31" w:rsidRPr="36AEDAC2">
          <w:rPr>
            <w:rFonts w:eastAsia="Yu Gothic Light"/>
          </w:rPr>
          <w:t>website.</w:t>
        </w:r>
      </w:ins>
      <w:r w:rsidR="00990B31" w:rsidRPr="36AEDAC2">
        <w:rPr>
          <w:rFonts w:eastAsia="Yu Gothic Light"/>
        </w:rPr>
        <w:t xml:space="preserve"> An adverse verification statement would result in </w:t>
      </w:r>
      <w:proofErr w:type="gramStart"/>
      <w:r w:rsidR="00990B31" w:rsidRPr="36AEDAC2">
        <w:rPr>
          <w:rFonts w:eastAsia="Yu Gothic Light"/>
        </w:rPr>
        <w:t>Executive</w:t>
      </w:r>
      <w:proofErr w:type="gramEnd"/>
      <w:r w:rsidR="00990B31" w:rsidRPr="36AEDAC2">
        <w:rPr>
          <w:rFonts w:eastAsia="Yu Gothic Light"/>
        </w:rPr>
        <w:t xml:space="preserve"> Officer investigation and may result in delay of finalizing and posting the Annual Crude Average carbon intensity value.</w:t>
      </w:r>
    </w:p>
    <w:p w14:paraId="1AFE7A4D" w14:textId="453325EF" w:rsidR="00990B31" w:rsidRPr="00EA2A48" w:rsidRDefault="00990B31" w:rsidP="00990B31">
      <w:pPr>
        <w:pStyle w:val="Heading4"/>
        <w:keepNext w:val="0"/>
        <w:keepLines w:val="0"/>
        <w:rPr>
          <w:rFonts w:eastAsia="Yu Gothic Light"/>
        </w:rPr>
      </w:pPr>
      <w:r w:rsidRPr="00EA2A48">
        <w:rPr>
          <w:rFonts w:eastAsia="Yu Gothic Light"/>
        </w:rPr>
        <w:t xml:space="preserve">Revisions to the OPGEE model, addition of crudes to Table 9, and updates to all carbon intensity values listed in Table 9 will be considered </w:t>
      </w:r>
      <w:del w:id="3969" w:author="CARB" w:date="2023-12-19T12:12:00Z">
        <w:r w:rsidR="00EA2A48" w:rsidRPr="00EA2A48">
          <w:rPr>
            <w:rFonts w:eastAsia="Yu Gothic Light"/>
          </w:rPr>
          <w:delText xml:space="preserve">on a three-year cycle </w:delText>
        </w:r>
      </w:del>
      <w:r w:rsidRPr="00EA2A48">
        <w:rPr>
          <w:rFonts w:eastAsia="Yu Gothic Light"/>
        </w:rPr>
        <w:t>through proposed amendments of the Low Carbon Fuel Standard regulation.</w:t>
      </w:r>
    </w:p>
    <w:p w14:paraId="2FA6A302" w14:textId="77777777" w:rsidR="00990B31" w:rsidRDefault="00990B31" w:rsidP="006507D2">
      <w:pPr>
        <w:jc w:val="center"/>
        <w:rPr>
          <w:b/>
        </w:rPr>
      </w:pPr>
      <w:r w:rsidRPr="006507D2">
        <w:rPr>
          <w:b/>
        </w:rPr>
        <w:t>Table 9. Carbon Intensity Lookup Table for Crude Oil Production and Transport.</w:t>
      </w:r>
    </w:p>
    <w:tbl>
      <w:tblPr>
        <w:tblpPr w:leftFromText="180" w:rightFromText="180" w:vertAnchor="text" w:tblpY="1"/>
        <w:tblW w:w="9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4298"/>
        <w:gridCol w:w="2754"/>
      </w:tblGrid>
      <w:tr w:rsidR="00382106" w:rsidRPr="00E10136" w14:paraId="5A12A614" w14:textId="77777777" w:rsidTr="008F08F2">
        <w:trPr>
          <w:cantSplit/>
          <w:trHeight w:val="576"/>
          <w:tblHeader/>
        </w:trPr>
        <w:tc>
          <w:tcPr>
            <w:tcW w:w="2920" w:type="dxa"/>
            <w:tcBorders>
              <w:top w:val="single" w:sz="4" w:space="0" w:color="auto"/>
              <w:left w:val="single" w:sz="4" w:space="0" w:color="auto"/>
              <w:bottom w:val="single" w:sz="4" w:space="0" w:color="auto"/>
              <w:right w:val="single" w:sz="4" w:space="0" w:color="auto"/>
            </w:tcBorders>
            <w:vAlign w:val="center"/>
            <w:hideMark/>
          </w:tcPr>
          <w:p w14:paraId="0FA08124" w14:textId="77777777" w:rsidR="00382106" w:rsidRPr="00BB6920" w:rsidRDefault="00382106" w:rsidP="008F08F2">
            <w:pPr>
              <w:autoSpaceDE w:val="0"/>
              <w:autoSpaceDN w:val="0"/>
              <w:adjustRightInd w:val="0"/>
              <w:spacing w:after="0"/>
              <w:jc w:val="center"/>
              <w:rPr>
                <w:rFonts w:eastAsiaTheme="minorEastAsia" w:cs="Arial"/>
                <w:b/>
                <w:i/>
                <w:iCs/>
                <w:szCs w:val="24"/>
              </w:rPr>
            </w:pPr>
            <w:r w:rsidRPr="00BB6920">
              <w:rPr>
                <w:rFonts w:eastAsiaTheme="minorEastAsia" w:cs="Arial"/>
                <w:b/>
                <w:i/>
                <w:iCs/>
                <w:szCs w:val="24"/>
              </w:rPr>
              <w:lastRenderedPageBreak/>
              <w:t>Country of Origin</w:t>
            </w:r>
          </w:p>
        </w:tc>
        <w:tc>
          <w:tcPr>
            <w:tcW w:w="4298" w:type="dxa"/>
            <w:tcBorders>
              <w:top w:val="single" w:sz="4" w:space="0" w:color="auto"/>
              <w:left w:val="single" w:sz="4" w:space="0" w:color="auto"/>
              <w:bottom w:val="single" w:sz="4" w:space="0" w:color="auto"/>
              <w:right w:val="single" w:sz="4" w:space="0" w:color="auto"/>
            </w:tcBorders>
            <w:vAlign w:val="center"/>
            <w:hideMark/>
          </w:tcPr>
          <w:p w14:paraId="1B86EE37" w14:textId="77777777" w:rsidR="00382106" w:rsidRPr="00BB6920" w:rsidRDefault="00382106" w:rsidP="008F08F2">
            <w:pPr>
              <w:autoSpaceDE w:val="0"/>
              <w:autoSpaceDN w:val="0"/>
              <w:adjustRightInd w:val="0"/>
              <w:spacing w:after="0"/>
              <w:jc w:val="center"/>
              <w:rPr>
                <w:rFonts w:eastAsiaTheme="minorEastAsia" w:cs="Arial"/>
                <w:b/>
                <w:i/>
                <w:iCs/>
                <w:szCs w:val="24"/>
              </w:rPr>
            </w:pPr>
            <w:r w:rsidRPr="00BB6920">
              <w:rPr>
                <w:rFonts w:eastAsiaTheme="minorEastAsia" w:cs="Arial"/>
                <w:b/>
                <w:i/>
                <w:iCs/>
                <w:szCs w:val="24"/>
              </w:rPr>
              <w:t>Crude Identifier</w:t>
            </w:r>
          </w:p>
        </w:tc>
        <w:tc>
          <w:tcPr>
            <w:tcW w:w="2754" w:type="dxa"/>
            <w:tcBorders>
              <w:top w:val="single" w:sz="4" w:space="0" w:color="auto"/>
              <w:left w:val="single" w:sz="4" w:space="0" w:color="auto"/>
              <w:bottom w:val="single" w:sz="4" w:space="0" w:color="auto"/>
              <w:right w:val="single" w:sz="4" w:space="0" w:color="auto"/>
            </w:tcBorders>
            <w:vAlign w:val="center"/>
            <w:hideMark/>
          </w:tcPr>
          <w:p w14:paraId="226D66EF" w14:textId="77777777" w:rsidR="00382106" w:rsidRPr="00BB6920" w:rsidRDefault="00382106" w:rsidP="008F08F2">
            <w:pPr>
              <w:autoSpaceDE w:val="0"/>
              <w:autoSpaceDN w:val="0"/>
              <w:adjustRightInd w:val="0"/>
              <w:spacing w:after="0"/>
              <w:jc w:val="center"/>
              <w:rPr>
                <w:rFonts w:eastAsiaTheme="minorEastAsia" w:cs="Arial"/>
                <w:b/>
                <w:i/>
                <w:iCs/>
                <w:szCs w:val="24"/>
              </w:rPr>
            </w:pPr>
            <w:r w:rsidRPr="00BB6920">
              <w:rPr>
                <w:rFonts w:eastAsiaTheme="minorEastAsia" w:cs="Arial"/>
                <w:b/>
                <w:i/>
                <w:iCs/>
                <w:szCs w:val="24"/>
              </w:rPr>
              <w:t>Carbon Intensity (gCO</w:t>
            </w:r>
            <w:r w:rsidRPr="00BB6920">
              <w:rPr>
                <w:rFonts w:eastAsiaTheme="minorEastAsia" w:cs="Arial"/>
                <w:b/>
                <w:i/>
                <w:iCs/>
                <w:szCs w:val="24"/>
                <w:vertAlign w:val="subscript"/>
              </w:rPr>
              <w:t>2</w:t>
            </w:r>
            <w:r w:rsidRPr="00BB6920">
              <w:rPr>
                <w:rFonts w:eastAsiaTheme="minorEastAsia" w:cs="Arial"/>
                <w:b/>
                <w:i/>
                <w:iCs/>
                <w:szCs w:val="24"/>
              </w:rPr>
              <w:t>e/MJ)</w:t>
            </w:r>
          </w:p>
        </w:tc>
      </w:tr>
      <w:tr w:rsidR="00382106" w:rsidRPr="00E10136" w14:paraId="2058D3FA" w14:textId="77777777" w:rsidTr="008F08F2">
        <w:trPr>
          <w:cantSplit/>
          <w:trHeight w:val="830"/>
        </w:trPr>
        <w:tc>
          <w:tcPr>
            <w:tcW w:w="2920" w:type="dxa"/>
            <w:tcBorders>
              <w:top w:val="single" w:sz="4" w:space="0" w:color="auto"/>
              <w:left w:val="single" w:sz="4" w:space="0" w:color="auto"/>
              <w:bottom w:val="single" w:sz="4" w:space="0" w:color="auto"/>
              <w:right w:val="single" w:sz="4" w:space="0" w:color="auto"/>
            </w:tcBorders>
            <w:vAlign w:val="center"/>
            <w:hideMark/>
          </w:tcPr>
          <w:p w14:paraId="187A4381"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Baseline Crude Average*</w:t>
            </w:r>
          </w:p>
        </w:tc>
        <w:tc>
          <w:tcPr>
            <w:tcW w:w="4298" w:type="dxa"/>
            <w:tcBorders>
              <w:top w:val="single" w:sz="4" w:space="0" w:color="auto"/>
              <w:left w:val="single" w:sz="4" w:space="0" w:color="auto"/>
              <w:bottom w:val="single" w:sz="4" w:space="0" w:color="auto"/>
              <w:right w:val="single" w:sz="4" w:space="0" w:color="auto"/>
            </w:tcBorders>
            <w:vAlign w:val="center"/>
            <w:hideMark/>
          </w:tcPr>
          <w:p w14:paraId="257C7778"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California Baseline Crude Average applicable to crudes supplied during 20</w:t>
            </w:r>
            <w:del w:id="3970" w:author="CARB" w:date="2023-12-29T14:29:00Z">
              <w:r w:rsidRPr="00E10136">
                <w:rPr>
                  <w:rFonts w:eastAsiaTheme="minorEastAsia" w:cs="Arial"/>
                  <w:szCs w:val="24"/>
                </w:rPr>
                <w:delText>18</w:delText>
              </w:r>
            </w:del>
            <w:ins w:id="3971" w:author="CARB" w:date="2023-12-29T14:29:00Z">
              <w:r>
                <w:rPr>
                  <w:rFonts w:eastAsiaTheme="minorEastAsia" w:cs="Arial"/>
                  <w:szCs w:val="24"/>
                </w:rPr>
                <w:t>23</w:t>
              </w:r>
            </w:ins>
            <w:r w:rsidRPr="00E10136">
              <w:rPr>
                <w:rFonts w:eastAsiaTheme="minorEastAsia" w:cs="Arial"/>
                <w:szCs w:val="24"/>
              </w:rPr>
              <w:t xml:space="preserve"> and subsequent years</w:t>
            </w:r>
          </w:p>
        </w:tc>
        <w:tc>
          <w:tcPr>
            <w:tcW w:w="2754" w:type="dxa"/>
            <w:tcBorders>
              <w:top w:val="single" w:sz="4" w:space="0" w:color="auto"/>
              <w:left w:val="single" w:sz="4" w:space="0" w:color="auto"/>
              <w:bottom w:val="single" w:sz="4" w:space="0" w:color="auto"/>
              <w:right w:val="single" w:sz="4" w:space="0" w:color="auto"/>
            </w:tcBorders>
            <w:vAlign w:val="center"/>
            <w:hideMark/>
          </w:tcPr>
          <w:p w14:paraId="32FFF4A3" w14:textId="77777777" w:rsidR="00382106" w:rsidRPr="00E10136" w:rsidRDefault="00382106" w:rsidP="008F08F2">
            <w:pPr>
              <w:autoSpaceDE w:val="0"/>
              <w:autoSpaceDN w:val="0"/>
              <w:adjustRightInd w:val="0"/>
              <w:spacing w:after="0"/>
              <w:jc w:val="center"/>
              <w:rPr>
                <w:rFonts w:eastAsiaTheme="minorEastAsia" w:cs="Arial"/>
                <w:szCs w:val="24"/>
              </w:rPr>
            </w:pPr>
            <w:del w:id="3972" w:author="CARB" w:date="2023-12-29T14:29:00Z">
              <w:r w:rsidRPr="00E10136">
                <w:rPr>
                  <w:rFonts w:eastAsiaTheme="minorEastAsia" w:cs="Arial"/>
                  <w:szCs w:val="24"/>
                </w:rPr>
                <w:delText>11.78</w:delText>
              </w:r>
            </w:del>
            <w:ins w:id="3973" w:author="CARB" w:date="2023-12-29T14:29:00Z">
              <w:r>
                <w:rPr>
                  <w:rFonts w:eastAsiaTheme="minorEastAsia" w:cs="Arial"/>
                  <w:szCs w:val="24"/>
                </w:rPr>
                <w:t>12.61</w:t>
              </w:r>
            </w:ins>
          </w:p>
        </w:tc>
      </w:tr>
      <w:tr w:rsidR="00382106" w:rsidRPr="00E10136" w14:paraId="0EBBB97B" w14:textId="77777777" w:rsidTr="008F08F2">
        <w:trPr>
          <w:cantSplit/>
          <w:trHeight w:val="835"/>
        </w:trPr>
        <w:tc>
          <w:tcPr>
            <w:tcW w:w="2920" w:type="dxa"/>
            <w:tcBorders>
              <w:top w:val="single" w:sz="4" w:space="0" w:color="auto"/>
              <w:left w:val="single" w:sz="4" w:space="0" w:color="auto"/>
              <w:bottom w:val="single" w:sz="4" w:space="0" w:color="auto"/>
              <w:right w:val="single" w:sz="4" w:space="0" w:color="auto"/>
            </w:tcBorders>
            <w:vAlign w:val="center"/>
          </w:tcPr>
          <w:p w14:paraId="0AC8F19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hideMark/>
          </w:tcPr>
          <w:p w14:paraId="59E90A8A"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California Baseline Crude Average applicable to crudes supplied in 20</w:t>
            </w:r>
            <w:ins w:id="3974" w:author="CARB" w:date="2023-12-29T14:29:00Z">
              <w:r>
                <w:rPr>
                  <w:rFonts w:eastAsiaTheme="minorEastAsia" w:cs="Arial"/>
                  <w:szCs w:val="24"/>
                </w:rPr>
                <w:t>2</w:t>
              </w:r>
            </w:ins>
            <w:r>
              <w:rPr>
                <w:rFonts w:eastAsiaTheme="minorEastAsia" w:cs="Arial"/>
                <w:szCs w:val="24"/>
              </w:rPr>
              <w:t>1</w:t>
            </w:r>
            <w:del w:id="3975" w:author="CARB" w:date="2023-12-29T14:29:00Z">
              <w:r w:rsidRPr="00E10136">
                <w:rPr>
                  <w:rFonts w:eastAsiaTheme="minorEastAsia" w:cs="Arial"/>
                  <w:szCs w:val="24"/>
                </w:rPr>
                <w:delText>6</w:delText>
              </w:r>
            </w:del>
            <w:r w:rsidRPr="00E10136">
              <w:rPr>
                <w:rFonts w:eastAsiaTheme="minorEastAsia" w:cs="Arial"/>
                <w:szCs w:val="24"/>
              </w:rPr>
              <w:t xml:space="preserve"> and 20</w:t>
            </w:r>
            <w:del w:id="3976" w:author="CARB" w:date="2023-12-29T14:29:00Z">
              <w:r w:rsidRPr="00E10136">
                <w:rPr>
                  <w:rFonts w:eastAsiaTheme="minorEastAsia" w:cs="Arial"/>
                  <w:szCs w:val="24"/>
                </w:rPr>
                <w:delText>17</w:delText>
              </w:r>
            </w:del>
            <w:ins w:id="3977" w:author="CARB" w:date="2023-12-29T14:29:00Z">
              <w:r>
                <w:rPr>
                  <w:rFonts w:eastAsiaTheme="minorEastAsia" w:cs="Arial"/>
                  <w:szCs w:val="24"/>
                </w:rPr>
                <w:t>22</w:t>
              </w:r>
            </w:ins>
          </w:p>
        </w:tc>
        <w:tc>
          <w:tcPr>
            <w:tcW w:w="2754" w:type="dxa"/>
            <w:tcBorders>
              <w:top w:val="single" w:sz="4" w:space="0" w:color="auto"/>
              <w:left w:val="single" w:sz="4" w:space="0" w:color="auto"/>
              <w:bottom w:val="single" w:sz="4" w:space="0" w:color="auto"/>
              <w:right w:val="single" w:sz="4" w:space="0" w:color="auto"/>
            </w:tcBorders>
            <w:vAlign w:val="center"/>
            <w:hideMark/>
          </w:tcPr>
          <w:p w14:paraId="5C46446C" w14:textId="77777777" w:rsidR="00382106" w:rsidRPr="00E10136" w:rsidRDefault="00382106" w:rsidP="008F08F2">
            <w:pPr>
              <w:autoSpaceDE w:val="0"/>
              <w:autoSpaceDN w:val="0"/>
              <w:adjustRightInd w:val="0"/>
              <w:spacing w:after="0"/>
              <w:jc w:val="center"/>
              <w:rPr>
                <w:rFonts w:eastAsiaTheme="minorEastAsia" w:cs="Arial"/>
                <w:szCs w:val="24"/>
              </w:rPr>
            </w:pPr>
            <w:r w:rsidRPr="00E10136">
              <w:rPr>
                <w:rFonts w:eastAsiaTheme="minorEastAsia" w:cs="Arial"/>
                <w:szCs w:val="24"/>
              </w:rPr>
              <w:t>11.</w:t>
            </w:r>
            <w:del w:id="3978" w:author="CARB" w:date="2023-12-29T14:29:00Z">
              <w:r w:rsidRPr="00E10136">
                <w:rPr>
                  <w:rFonts w:eastAsiaTheme="minorEastAsia" w:cs="Arial"/>
                  <w:szCs w:val="24"/>
                </w:rPr>
                <w:delText>98</w:delText>
              </w:r>
            </w:del>
            <w:ins w:id="3979" w:author="CARB" w:date="2023-12-29T14:29:00Z">
              <w:r>
                <w:rPr>
                  <w:rFonts w:eastAsiaTheme="minorEastAsia" w:cs="Arial"/>
                  <w:szCs w:val="24"/>
                </w:rPr>
                <w:t>7</w:t>
              </w:r>
              <w:r w:rsidRPr="00E10136">
                <w:rPr>
                  <w:rFonts w:eastAsiaTheme="minorEastAsia" w:cs="Arial"/>
                  <w:szCs w:val="24"/>
                </w:rPr>
                <w:t>8</w:t>
              </w:r>
            </w:ins>
          </w:p>
        </w:tc>
      </w:tr>
      <w:tr w:rsidR="00382106" w:rsidRPr="00E10136" w14:paraId="6663EE7F" w14:textId="77777777" w:rsidTr="008F08F2">
        <w:trPr>
          <w:cantSplit/>
          <w:trHeight w:val="576"/>
        </w:trPr>
        <w:tc>
          <w:tcPr>
            <w:tcW w:w="2920" w:type="dxa"/>
            <w:tcBorders>
              <w:top w:val="single" w:sz="4" w:space="0" w:color="auto"/>
              <w:left w:val="single" w:sz="4" w:space="0" w:color="auto"/>
              <w:bottom w:val="single" w:sz="4" w:space="0" w:color="auto"/>
              <w:right w:val="single" w:sz="4" w:space="0" w:color="auto"/>
            </w:tcBorders>
            <w:vAlign w:val="center"/>
            <w:hideMark/>
          </w:tcPr>
          <w:p w14:paraId="52C759C8"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Annual Crude Average</w:t>
            </w:r>
          </w:p>
        </w:tc>
        <w:tc>
          <w:tcPr>
            <w:tcW w:w="4298" w:type="dxa"/>
            <w:tcBorders>
              <w:top w:val="single" w:sz="4" w:space="0" w:color="auto"/>
              <w:left w:val="single" w:sz="4" w:space="0" w:color="auto"/>
              <w:bottom w:val="single" w:sz="4" w:space="0" w:color="auto"/>
              <w:right w:val="single" w:sz="4" w:space="0" w:color="auto"/>
            </w:tcBorders>
            <w:vAlign w:val="center"/>
            <w:hideMark/>
          </w:tcPr>
          <w:p w14:paraId="44CC2D0A"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 xml:space="preserve">Volume-weighted California average CI for crudes supplied during </w:t>
            </w:r>
            <w:r>
              <w:rPr>
                <w:rFonts w:eastAsiaTheme="minorEastAsia" w:cs="Arial"/>
                <w:szCs w:val="24"/>
              </w:rPr>
              <w:t>20</w:t>
            </w:r>
            <w:ins w:id="3980" w:author="CARB" w:date="2023-12-29T14:29:00Z">
              <w:r>
                <w:rPr>
                  <w:rFonts w:eastAsiaTheme="minorEastAsia" w:cs="Arial"/>
                  <w:szCs w:val="24"/>
                </w:rPr>
                <w:t>2</w:t>
              </w:r>
            </w:ins>
            <w:r>
              <w:rPr>
                <w:rFonts w:eastAsiaTheme="minorEastAsia" w:cs="Arial"/>
                <w:szCs w:val="24"/>
              </w:rPr>
              <w:t>1</w:t>
            </w:r>
            <w:del w:id="3981" w:author="CARB" w:date="2023-12-29T14:29:00Z">
              <w:r w:rsidRPr="00E10136">
                <w:rPr>
                  <w:rFonts w:eastAsiaTheme="minorEastAsia" w:cs="Arial"/>
                  <w:szCs w:val="24"/>
                </w:rPr>
                <w:delText>6</w:delText>
              </w:r>
            </w:del>
          </w:p>
        </w:tc>
        <w:tc>
          <w:tcPr>
            <w:tcW w:w="2754" w:type="dxa"/>
            <w:tcBorders>
              <w:top w:val="single" w:sz="4" w:space="0" w:color="auto"/>
              <w:left w:val="single" w:sz="4" w:space="0" w:color="auto"/>
              <w:bottom w:val="single" w:sz="4" w:space="0" w:color="auto"/>
              <w:right w:val="single" w:sz="4" w:space="0" w:color="auto"/>
            </w:tcBorders>
            <w:vAlign w:val="center"/>
            <w:hideMark/>
          </w:tcPr>
          <w:p w14:paraId="67E8BB3D" w14:textId="77777777" w:rsidR="00382106" w:rsidRPr="00E10136" w:rsidRDefault="00382106" w:rsidP="008F08F2">
            <w:pPr>
              <w:autoSpaceDE w:val="0"/>
              <w:autoSpaceDN w:val="0"/>
              <w:adjustRightInd w:val="0"/>
              <w:spacing w:after="0"/>
              <w:jc w:val="center"/>
              <w:rPr>
                <w:rFonts w:eastAsiaTheme="minorEastAsia" w:cs="Arial"/>
                <w:szCs w:val="24"/>
              </w:rPr>
            </w:pPr>
            <w:r w:rsidRPr="00E10136">
              <w:rPr>
                <w:rFonts w:eastAsiaTheme="minorEastAsia" w:cs="Arial"/>
                <w:szCs w:val="24"/>
              </w:rPr>
              <w:t>12.</w:t>
            </w:r>
            <w:del w:id="3982" w:author="CARB" w:date="2023-12-29T14:29:00Z">
              <w:r w:rsidRPr="00E10136">
                <w:rPr>
                  <w:rFonts w:eastAsiaTheme="minorEastAsia" w:cs="Arial"/>
                  <w:szCs w:val="24"/>
                </w:rPr>
                <w:delText>14</w:delText>
              </w:r>
            </w:del>
            <w:ins w:id="3983" w:author="CARB" w:date="2023-12-29T14:29:00Z">
              <w:r>
                <w:rPr>
                  <w:rFonts w:eastAsiaTheme="minorEastAsia" w:cs="Arial"/>
                  <w:szCs w:val="24"/>
                </w:rPr>
                <w:t>80</w:t>
              </w:r>
            </w:ins>
          </w:p>
        </w:tc>
      </w:tr>
      <w:tr w:rsidR="00382106" w:rsidRPr="00E10136" w14:paraId="10D49F15" w14:textId="77777777" w:rsidTr="008F08F2">
        <w:trPr>
          <w:cantSplit/>
          <w:trHeight w:val="576"/>
        </w:trPr>
        <w:tc>
          <w:tcPr>
            <w:tcW w:w="2920" w:type="dxa"/>
            <w:tcBorders>
              <w:top w:val="single" w:sz="4" w:space="0" w:color="auto"/>
              <w:left w:val="single" w:sz="4" w:space="0" w:color="auto"/>
              <w:bottom w:val="single" w:sz="4" w:space="0" w:color="auto"/>
              <w:right w:val="single" w:sz="4" w:space="0" w:color="auto"/>
            </w:tcBorders>
            <w:vAlign w:val="center"/>
          </w:tcPr>
          <w:p w14:paraId="22C16816"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Annual Crude Average</w:t>
            </w:r>
          </w:p>
        </w:tc>
        <w:tc>
          <w:tcPr>
            <w:tcW w:w="4298" w:type="dxa"/>
            <w:tcBorders>
              <w:top w:val="single" w:sz="4" w:space="0" w:color="auto"/>
              <w:left w:val="single" w:sz="4" w:space="0" w:color="auto"/>
              <w:bottom w:val="single" w:sz="4" w:space="0" w:color="auto"/>
              <w:right w:val="single" w:sz="4" w:space="0" w:color="auto"/>
            </w:tcBorders>
            <w:vAlign w:val="center"/>
          </w:tcPr>
          <w:p w14:paraId="70C2E7AF"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 xml:space="preserve">Volume-weighted California average CI for crudes supplied during </w:t>
            </w:r>
            <w:r>
              <w:rPr>
                <w:rFonts w:eastAsiaTheme="minorEastAsia" w:cs="Arial"/>
                <w:szCs w:val="24"/>
              </w:rPr>
              <w:t>20</w:t>
            </w:r>
            <w:del w:id="3984" w:author="CARB" w:date="2023-12-29T14:29:00Z">
              <w:r w:rsidRPr="00E10136">
                <w:rPr>
                  <w:rFonts w:eastAsiaTheme="minorEastAsia" w:cs="Arial"/>
                  <w:szCs w:val="24"/>
                </w:rPr>
                <w:delText>17</w:delText>
              </w:r>
            </w:del>
            <w:ins w:id="3985" w:author="CARB" w:date="2023-12-29T14:29:00Z">
              <w:r>
                <w:rPr>
                  <w:rFonts w:eastAsiaTheme="minorEastAsia" w:cs="Arial"/>
                  <w:szCs w:val="24"/>
                </w:rPr>
                <w:t>22</w:t>
              </w:r>
            </w:ins>
          </w:p>
        </w:tc>
        <w:tc>
          <w:tcPr>
            <w:tcW w:w="2754" w:type="dxa"/>
            <w:tcBorders>
              <w:top w:val="single" w:sz="4" w:space="0" w:color="auto"/>
              <w:left w:val="single" w:sz="4" w:space="0" w:color="auto"/>
              <w:bottom w:val="single" w:sz="4" w:space="0" w:color="auto"/>
              <w:right w:val="single" w:sz="4" w:space="0" w:color="auto"/>
            </w:tcBorders>
            <w:vAlign w:val="center"/>
          </w:tcPr>
          <w:p w14:paraId="003F20A9" w14:textId="77777777" w:rsidR="00382106" w:rsidRPr="00E10136" w:rsidRDefault="00382106" w:rsidP="008F08F2">
            <w:pPr>
              <w:autoSpaceDE w:val="0"/>
              <w:autoSpaceDN w:val="0"/>
              <w:adjustRightInd w:val="0"/>
              <w:spacing w:after="0"/>
              <w:jc w:val="center"/>
              <w:rPr>
                <w:rFonts w:eastAsiaTheme="minorEastAsia" w:cs="Arial"/>
                <w:szCs w:val="24"/>
              </w:rPr>
            </w:pPr>
            <w:del w:id="3986" w:author="CARB" w:date="2023-12-29T14:29:00Z">
              <w:r w:rsidRPr="00E10136">
                <w:rPr>
                  <w:rFonts w:eastAsiaTheme="minorEastAsia" w:cs="Arial"/>
                  <w:szCs w:val="24"/>
                </w:rPr>
                <w:delText>11.93</w:delText>
              </w:r>
            </w:del>
            <w:ins w:id="3987" w:author="CARB" w:date="2023-12-29T14:29:00Z">
              <w:r w:rsidRPr="00E10136">
                <w:rPr>
                  <w:rFonts w:eastAsiaTheme="minorEastAsia" w:cs="Arial"/>
                  <w:szCs w:val="24"/>
                </w:rPr>
                <w:t>1</w:t>
              </w:r>
              <w:r>
                <w:rPr>
                  <w:rFonts w:eastAsiaTheme="minorEastAsia" w:cs="Arial"/>
                  <w:szCs w:val="24"/>
                </w:rPr>
                <w:t>2</w:t>
              </w:r>
              <w:r w:rsidRPr="00E10136">
                <w:rPr>
                  <w:rFonts w:eastAsiaTheme="minorEastAsia" w:cs="Arial"/>
                  <w:szCs w:val="24"/>
                </w:rPr>
                <w:t>.</w:t>
              </w:r>
              <w:r>
                <w:rPr>
                  <w:rFonts w:eastAsiaTheme="minorEastAsia" w:cs="Arial"/>
                  <w:szCs w:val="24"/>
                </w:rPr>
                <w:t>71</w:t>
              </w:r>
            </w:ins>
          </w:p>
        </w:tc>
      </w:tr>
      <w:tr w:rsidR="00382106" w:rsidRPr="00E10136" w14:paraId="085B4DE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hideMark/>
          </w:tcPr>
          <w:p w14:paraId="47E79822"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Algeria</w:t>
            </w:r>
          </w:p>
        </w:tc>
        <w:tc>
          <w:tcPr>
            <w:tcW w:w="4298" w:type="dxa"/>
            <w:tcBorders>
              <w:top w:val="single" w:sz="4" w:space="0" w:color="auto"/>
              <w:left w:val="single" w:sz="4" w:space="0" w:color="auto"/>
              <w:bottom w:val="single" w:sz="4" w:space="0" w:color="auto"/>
              <w:right w:val="single" w:sz="4" w:space="0" w:color="auto"/>
            </w:tcBorders>
            <w:vAlign w:val="center"/>
            <w:hideMark/>
          </w:tcPr>
          <w:p w14:paraId="1AC43EB4" w14:textId="77777777" w:rsidR="00382106" w:rsidRPr="00E10136" w:rsidRDefault="00382106" w:rsidP="008F08F2">
            <w:pPr>
              <w:autoSpaceDE w:val="0"/>
              <w:autoSpaceDN w:val="0"/>
              <w:adjustRightInd w:val="0"/>
              <w:spacing w:after="0"/>
              <w:rPr>
                <w:rFonts w:eastAsiaTheme="minorEastAsia" w:cs="Arial"/>
                <w:dstrike/>
                <w:szCs w:val="24"/>
              </w:rPr>
            </w:pPr>
            <w:r w:rsidRPr="00E10136">
              <w:rPr>
                <w:rFonts w:eastAsiaTheme="minorEastAsia" w:cs="Arial"/>
                <w:szCs w:val="24"/>
              </w:rPr>
              <w:t>Saharan</w:t>
            </w:r>
          </w:p>
        </w:tc>
        <w:tc>
          <w:tcPr>
            <w:tcW w:w="2754" w:type="dxa"/>
            <w:tcBorders>
              <w:top w:val="single" w:sz="4" w:space="0" w:color="auto"/>
              <w:left w:val="single" w:sz="4" w:space="0" w:color="auto"/>
              <w:bottom w:val="single" w:sz="4" w:space="0" w:color="auto"/>
              <w:right w:val="single" w:sz="4" w:space="0" w:color="auto"/>
            </w:tcBorders>
            <w:vAlign w:val="center"/>
            <w:hideMark/>
          </w:tcPr>
          <w:p w14:paraId="75A65016" w14:textId="77777777" w:rsidR="00382106" w:rsidRPr="00E10136" w:rsidRDefault="00382106" w:rsidP="008F08F2">
            <w:pPr>
              <w:autoSpaceDE w:val="0"/>
              <w:autoSpaceDN w:val="0"/>
              <w:adjustRightInd w:val="0"/>
              <w:spacing w:after="0"/>
              <w:jc w:val="center"/>
              <w:rPr>
                <w:rFonts w:eastAsiaTheme="minorEastAsia" w:cs="Arial"/>
                <w:szCs w:val="24"/>
              </w:rPr>
            </w:pPr>
            <w:del w:id="3988" w:author="CARB" w:date="2023-12-29T14:29:00Z">
              <w:r w:rsidRPr="00E10136">
                <w:rPr>
                  <w:rFonts w:eastAsiaTheme="minorEastAsia" w:cs="Arial"/>
                  <w:szCs w:val="24"/>
                </w:rPr>
                <w:delText>14.77</w:delText>
              </w:r>
            </w:del>
            <w:ins w:id="3989" w:author="CARB" w:date="2023-12-29T14:29:00Z">
              <w:r w:rsidRPr="00B57A2E">
                <w:rPr>
                  <w:rFonts w:cs="Arial"/>
                  <w:bCs/>
                </w:rPr>
                <w:t>17.16</w:t>
              </w:r>
            </w:ins>
          </w:p>
        </w:tc>
      </w:tr>
      <w:tr w:rsidR="00382106" w:rsidRPr="00E10136" w14:paraId="1242020B"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hideMark/>
          </w:tcPr>
          <w:p w14:paraId="31C7B48A"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Angola</w:t>
            </w:r>
          </w:p>
        </w:tc>
        <w:tc>
          <w:tcPr>
            <w:tcW w:w="4298" w:type="dxa"/>
            <w:tcBorders>
              <w:top w:val="single" w:sz="4" w:space="0" w:color="auto"/>
              <w:left w:val="single" w:sz="4" w:space="0" w:color="auto"/>
              <w:bottom w:val="single" w:sz="4" w:space="0" w:color="auto"/>
              <w:right w:val="single" w:sz="4" w:space="0" w:color="auto"/>
            </w:tcBorders>
            <w:vAlign w:val="center"/>
            <w:hideMark/>
          </w:tcPr>
          <w:p w14:paraId="5565D904"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Cabinda</w:t>
            </w:r>
          </w:p>
        </w:tc>
        <w:tc>
          <w:tcPr>
            <w:tcW w:w="2754" w:type="dxa"/>
            <w:tcBorders>
              <w:top w:val="single" w:sz="4" w:space="0" w:color="auto"/>
              <w:left w:val="single" w:sz="4" w:space="0" w:color="auto"/>
              <w:bottom w:val="single" w:sz="4" w:space="0" w:color="auto"/>
              <w:right w:val="single" w:sz="4" w:space="0" w:color="auto"/>
            </w:tcBorders>
            <w:vAlign w:val="center"/>
            <w:hideMark/>
          </w:tcPr>
          <w:p w14:paraId="3F4341D9" w14:textId="77777777" w:rsidR="00382106" w:rsidRPr="00E10136" w:rsidRDefault="00382106" w:rsidP="008F08F2">
            <w:pPr>
              <w:autoSpaceDE w:val="0"/>
              <w:autoSpaceDN w:val="0"/>
              <w:adjustRightInd w:val="0"/>
              <w:spacing w:after="0"/>
              <w:jc w:val="center"/>
              <w:rPr>
                <w:rFonts w:eastAsiaTheme="minorEastAsia" w:cs="Arial"/>
                <w:szCs w:val="24"/>
              </w:rPr>
            </w:pPr>
            <w:del w:id="3990" w:author="CARB" w:date="2023-12-29T14:29:00Z">
              <w:r w:rsidRPr="00E10136">
                <w:rPr>
                  <w:rFonts w:eastAsiaTheme="minorEastAsia" w:cs="Arial"/>
                  <w:szCs w:val="24"/>
                </w:rPr>
                <w:delText>8.99</w:delText>
              </w:r>
            </w:del>
            <w:ins w:id="3991" w:author="CARB" w:date="2023-12-29T14:29:00Z">
              <w:r w:rsidRPr="00B57A2E">
                <w:rPr>
                  <w:rFonts w:cs="Arial"/>
                  <w:bCs/>
                </w:rPr>
                <w:t>12.24</w:t>
              </w:r>
            </w:ins>
          </w:p>
        </w:tc>
      </w:tr>
      <w:tr w:rsidR="00382106" w:rsidRPr="00E10136" w14:paraId="335C7C7C"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9551C2B"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hideMark/>
          </w:tcPr>
          <w:p w14:paraId="21264BA1"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Clov</w:t>
            </w:r>
            <w:proofErr w:type="spellEnd"/>
          </w:p>
        </w:tc>
        <w:tc>
          <w:tcPr>
            <w:tcW w:w="2754" w:type="dxa"/>
            <w:tcBorders>
              <w:top w:val="single" w:sz="4" w:space="0" w:color="auto"/>
              <w:left w:val="single" w:sz="4" w:space="0" w:color="auto"/>
              <w:bottom w:val="single" w:sz="4" w:space="0" w:color="auto"/>
              <w:right w:val="single" w:sz="4" w:space="0" w:color="auto"/>
            </w:tcBorders>
            <w:vAlign w:val="center"/>
            <w:hideMark/>
          </w:tcPr>
          <w:p w14:paraId="55302732" w14:textId="77777777" w:rsidR="00382106" w:rsidRPr="00E10136" w:rsidRDefault="00382106" w:rsidP="008F08F2">
            <w:pPr>
              <w:autoSpaceDE w:val="0"/>
              <w:autoSpaceDN w:val="0"/>
              <w:adjustRightInd w:val="0"/>
              <w:spacing w:after="0"/>
              <w:jc w:val="center"/>
              <w:rPr>
                <w:rFonts w:eastAsiaTheme="minorEastAsia" w:cs="Arial"/>
                <w:szCs w:val="24"/>
              </w:rPr>
            </w:pPr>
            <w:del w:id="3992" w:author="CARB" w:date="2023-12-29T14:29:00Z">
              <w:r w:rsidRPr="00E10136">
                <w:rPr>
                  <w:rFonts w:eastAsiaTheme="minorEastAsia" w:cs="Arial"/>
                  <w:szCs w:val="24"/>
                </w:rPr>
                <w:delText>7.31</w:delText>
              </w:r>
            </w:del>
            <w:ins w:id="3993" w:author="CARB" w:date="2023-12-29T14:29:00Z">
              <w:r w:rsidRPr="00B57A2E">
                <w:rPr>
                  <w:rFonts w:cs="Arial"/>
                  <w:bCs/>
                </w:rPr>
                <w:t>9.11</w:t>
              </w:r>
            </w:ins>
          </w:p>
        </w:tc>
      </w:tr>
      <w:tr w:rsidR="00382106" w:rsidRPr="00E10136" w14:paraId="7F8D382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E207A4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hideMark/>
          </w:tcPr>
          <w:p w14:paraId="3F00292C"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Dalia</w:t>
            </w:r>
          </w:p>
        </w:tc>
        <w:tc>
          <w:tcPr>
            <w:tcW w:w="2754" w:type="dxa"/>
            <w:tcBorders>
              <w:top w:val="single" w:sz="4" w:space="0" w:color="auto"/>
              <w:left w:val="single" w:sz="4" w:space="0" w:color="auto"/>
              <w:bottom w:val="single" w:sz="4" w:space="0" w:color="auto"/>
              <w:right w:val="single" w:sz="4" w:space="0" w:color="auto"/>
            </w:tcBorders>
            <w:vAlign w:val="center"/>
            <w:hideMark/>
          </w:tcPr>
          <w:p w14:paraId="04385122" w14:textId="77777777" w:rsidR="00382106" w:rsidRPr="00E10136" w:rsidRDefault="00382106" w:rsidP="008F08F2">
            <w:pPr>
              <w:autoSpaceDE w:val="0"/>
              <w:autoSpaceDN w:val="0"/>
              <w:adjustRightInd w:val="0"/>
              <w:spacing w:after="0"/>
              <w:jc w:val="center"/>
              <w:rPr>
                <w:rFonts w:eastAsiaTheme="minorEastAsia" w:cs="Arial"/>
                <w:szCs w:val="24"/>
              </w:rPr>
            </w:pPr>
            <w:del w:id="3994" w:author="CARB" w:date="2023-12-29T14:29:00Z">
              <w:r w:rsidRPr="00E10136">
                <w:rPr>
                  <w:rFonts w:eastAsiaTheme="minorEastAsia" w:cs="Arial"/>
                  <w:szCs w:val="24"/>
                </w:rPr>
                <w:delText>8.90</w:delText>
              </w:r>
            </w:del>
            <w:ins w:id="3995" w:author="CARB" w:date="2023-12-29T14:29:00Z">
              <w:r w:rsidRPr="00B57A2E">
                <w:rPr>
                  <w:rFonts w:cs="Arial"/>
                  <w:bCs/>
                </w:rPr>
                <w:t>9.92</w:t>
              </w:r>
            </w:ins>
          </w:p>
        </w:tc>
      </w:tr>
      <w:tr w:rsidR="00382106" w:rsidRPr="00E10136" w14:paraId="2B9BD75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7B00FD9"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hideMark/>
          </w:tcPr>
          <w:p w14:paraId="685CF662"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Gimboa</w:t>
            </w:r>
            <w:proofErr w:type="spellEnd"/>
          </w:p>
        </w:tc>
        <w:tc>
          <w:tcPr>
            <w:tcW w:w="2754" w:type="dxa"/>
            <w:tcBorders>
              <w:top w:val="single" w:sz="4" w:space="0" w:color="auto"/>
              <w:left w:val="single" w:sz="4" w:space="0" w:color="auto"/>
              <w:bottom w:val="single" w:sz="4" w:space="0" w:color="auto"/>
              <w:right w:val="single" w:sz="4" w:space="0" w:color="auto"/>
            </w:tcBorders>
            <w:vAlign w:val="center"/>
            <w:hideMark/>
          </w:tcPr>
          <w:p w14:paraId="516505C9" w14:textId="77777777" w:rsidR="00382106" w:rsidRPr="00E10136" w:rsidRDefault="00382106" w:rsidP="008F08F2">
            <w:pPr>
              <w:autoSpaceDE w:val="0"/>
              <w:autoSpaceDN w:val="0"/>
              <w:adjustRightInd w:val="0"/>
              <w:spacing w:after="0"/>
              <w:jc w:val="center"/>
              <w:rPr>
                <w:rFonts w:eastAsiaTheme="minorEastAsia" w:cs="Arial"/>
                <w:szCs w:val="24"/>
              </w:rPr>
            </w:pPr>
            <w:del w:id="3996" w:author="CARB" w:date="2023-12-29T14:29:00Z">
              <w:r w:rsidRPr="00E10136">
                <w:rPr>
                  <w:rFonts w:eastAsiaTheme="minorEastAsia" w:cs="Arial"/>
                  <w:szCs w:val="24"/>
                </w:rPr>
                <w:delText>8.86</w:delText>
              </w:r>
            </w:del>
            <w:ins w:id="3997" w:author="CARB" w:date="2023-12-29T14:29:00Z">
              <w:r w:rsidRPr="00B57A2E">
                <w:rPr>
                  <w:rFonts w:cs="Arial"/>
                  <w:bCs/>
                </w:rPr>
                <w:t>9.90</w:t>
              </w:r>
            </w:ins>
          </w:p>
        </w:tc>
      </w:tr>
      <w:tr w:rsidR="00382106" w:rsidRPr="00E10136" w14:paraId="5B530DBA"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4A13751"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hideMark/>
          </w:tcPr>
          <w:p w14:paraId="07D3EAEE"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Girassol</w:t>
            </w:r>
            <w:proofErr w:type="spellEnd"/>
          </w:p>
        </w:tc>
        <w:tc>
          <w:tcPr>
            <w:tcW w:w="2754" w:type="dxa"/>
            <w:tcBorders>
              <w:top w:val="single" w:sz="4" w:space="0" w:color="auto"/>
              <w:left w:val="single" w:sz="4" w:space="0" w:color="auto"/>
              <w:bottom w:val="single" w:sz="4" w:space="0" w:color="auto"/>
              <w:right w:val="single" w:sz="4" w:space="0" w:color="auto"/>
            </w:tcBorders>
            <w:vAlign w:val="center"/>
            <w:hideMark/>
          </w:tcPr>
          <w:p w14:paraId="67E87165" w14:textId="77777777" w:rsidR="00382106" w:rsidRPr="00E10136" w:rsidRDefault="00382106" w:rsidP="008F08F2">
            <w:pPr>
              <w:autoSpaceDE w:val="0"/>
              <w:autoSpaceDN w:val="0"/>
              <w:adjustRightInd w:val="0"/>
              <w:spacing w:after="0"/>
              <w:jc w:val="center"/>
              <w:rPr>
                <w:rFonts w:eastAsiaTheme="minorEastAsia" w:cs="Arial"/>
                <w:szCs w:val="24"/>
              </w:rPr>
            </w:pPr>
            <w:del w:id="3998" w:author="CARB" w:date="2023-12-29T14:29:00Z">
              <w:r w:rsidRPr="00E10136">
                <w:rPr>
                  <w:rFonts w:eastAsiaTheme="minorEastAsia" w:cs="Arial"/>
                  <w:szCs w:val="24"/>
                </w:rPr>
                <w:delText>9.95</w:delText>
              </w:r>
            </w:del>
            <w:ins w:id="3999" w:author="CARB" w:date="2023-12-29T14:29:00Z">
              <w:r w:rsidRPr="00B57A2E">
                <w:rPr>
                  <w:rFonts w:cs="Arial"/>
                  <w:bCs/>
                </w:rPr>
                <w:t>11.87</w:t>
              </w:r>
            </w:ins>
          </w:p>
        </w:tc>
      </w:tr>
      <w:tr w:rsidR="00382106" w:rsidRPr="00E10136" w14:paraId="4023EB65"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C4270D7"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hideMark/>
          </w:tcPr>
          <w:p w14:paraId="3BEF9A88"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 xml:space="preserve">Greater </w:t>
            </w:r>
            <w:proofErr w:type="spellStart"/>
            <w:r w:rsidRPr="00E10136">
              <w:rPr>
                <w:rFonts w:eastAsiaTheme="minorEastAsia" w:cs="Arial"/>
                <w:szCs w:val="24"/>
              </w:rPr>
              <w:t>Plutonio</w:t>
            </w:r>
            <w:proofErr w:type="spellEnd"/>
          </w:p>
        </w:tc>
        <w:tc>
          <w:tcPr>
            <w:tcW w:w="2754" w:type="dxa"/>
            <w:tcBorders>
              <w:top w:val="single" w:sz="4" w:space="0" w:color="auto"/>
              <w:left w:val="single" w:sz="4" w:space="0" w:color="auto"/>
              <w:bottom w:val="single" w:sz="4" w:space="0" w:color="auto"/>
              <w:right w:val="single" w:sz="4" w:space="0" w:color="auto"/>
            </w:tcBorders>
            <w:vAlign w:val="center"/>
            <w:hideMark/>
          </w:tcPr>
          <w:p w14:paraId="7208369C" w14:textId="77777777" w:rsidR="00382106" w:rsidRPr="00E10136" w:rsidRDefault="00382106" w:rsidP="008F08F2">
            <w:pPr>
              <w:autoSpaceDE w:val="0"/>
              <w:autoSpaceDN w:val="0"/>
              <w:adjustRightInd w:val="0"/>
              <w:spacing w:after="0"/>
              <w:jc w:val="center"/>
              <w:rPr>
                <w:rFonts w:eastAsiaTheme="minorEastAsia" w:cs="Arial"/>
                <w:szCs w:val="24"/>
              </w:rPr>
            </w:pPr>
            <w:del w:id="4000" w:author="CARB" w:date="2023-12-29T14:29:00Z">
              <w:r w:rsidRPr="00E10136">
                <w:rPr>
                  <w:rFonts w:eastAsiaTheme="minorEastAsia" w:cs="Arial"/>
                  <w:szCs w:val="24"/>
                </w:rPr>
                <w:delText>8.72</w:delText>
              </w:r>
            </w:del>
            <w:ins w:id="4001" w:author="CARB" w:date="2023-12-29T14:29:00Z">
              <w:r w:rsidRPr="00B57A2E">
                <w:rPr>
                  <w:rFonts w:cs="Arial"/>
                  <w:bCs/>
                </w:rPr>
                <w:t>11.78</w:t>
              </w:r>
            </w:ins>
          </w:p>
        </w:tc>
      </w:tr>
      <w:tr w:rsidR="00382106" w:rsidRPr="00E10136" w14:paraId="0D3517D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D0A4ABF"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hideMark/>
          </w:tcPr>
          <w:p w14:paraId="4EE25F0C"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Hungo</w:t>
            </w:r>
            <w:proofErr w:type="spellEnd"/>
          </w:p>
        </w:tc>
        <w:tc>
          <w:tcPr>
            <w:tcW w:w="2754" w:type="dxa"/>
            <w:tcBorders>
              <w:top w:val="single" w:sz="4" w:space="0" w:color="auto"/>
              <w:left w:val="single" w:sz="4" w:space="0" w:color="auto"/>
              <w:bottom w:val="single" w:sz="4" w:space="0" w:color="auto"/>
              <w:right w:val="single" w:sz="4" w:space="0" w:color="auto"/>
            </w:tcBorders>
            <w:vAlign w:val="center"/>
            <w:hideMark/>
          </w:tcPr>
          <w:p w14:paraId="5D652B25" w14:textId="77777777" w:rsidR="00382106" w:rsidRPr="00E10136" w:rsidRDefault="00382106" w:rsidP="008F08F2">
            <w:pPr>
              <w:autoSpaceDE w:val="0"/>
              <w:autoSpaceDN w:val="0"/>
              <w:adjustRightInd w:val="0"/>
              <w:spacing w:after="0"/>
              <w:jc w:val="center"/>
              <w:rPr>
                <w:rFonts w:eastAsiaTheme="minorEastAsia" w:cs="Arial"/>
                <w:szCs w:val="24"/>
              </w:rPr>
            </w:pPr>
            <w:del w:id="4002" w:author="CARB" w:date="2023-12-29T14:29:00Z">
              <w:r w:rsidRPr="00E10136">
                <w:rPr>
                  <w:rFonts w:eastAsiaTheme="minorEastAsia" w:cs="Arial"/>
                  <w:szCs w:val="24"/>
                </w:rPr>
                <w:delText>8.23</w:delText>
              </w:r>
            </w:del>
            <w:ins w:id="4003" w:author="CARB" w:date="2023-12-29T14:29:00Z">
              <w:r w:rsidRPr="00B57A2E">
                <w:rPr>
                  <w:rFonts w:cs="Arial"/>
                  <w:bCs/>
                </w:rPr>
                <w:t>10.01</w:t>
              </w:r>
            </w:ins>
          </w:p>
        </w:tc>
      </w:tr>
      <w:tr w:rsidR="00382106" w:rsidRPr="00E10136" w14:paraId="6C5158C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8E04E13"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hideMark/>
          </w:tcPr>
          <w:p w14:paraId="602006DE"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Kissanje</w:t>
            </w:r>
            <w:proofErr w:type="spellEnd"/>
          </w:p>
        </w:tc>
        <w:tc>
          <w:tcPr>
            <w:tcW w:w="2754" w:type="dxa"/>
            <w:tcBorders>
              <w:top w:val="single" w:sz="4" w:space="0" w:color="auto"/>
              <w:left w:val="single" w:sz="4" w:space="0" w:color="auto"/>
              <w:bottom w:val="single" w:sz="4" w:space="0" w:color="auto"/>
              <w:right w:val="single" w:sz="4" w:space="0" w:color="auto"/>
            </w:tcBorders>
            <w:vAlign w:val="center"/>
            <w:hideMark/>
          </w:tcPr>
          <w:p w14:paraId="47B455EE" w14:textId="77777777" w:rsidR="00382106" w:rsidRPr="00E10136" w:rsidRDefault="00382106" w:rsidP="008F08F2">
            <w:pPr>
              <w:autoSpaceDE w:val="0"/>
              <w:autoSpaceDN w:val="0"/>
              <w:adjustRightInd w:val="0"/>
              <w:spacing w:after="0"/>
              <w:jc w:val="center"/>
              <w:rPr>
                <w:rFonts w:eastAsiaTheme="minorEastAsia" w:cs="Arial"/>
                <w:szCs w:val="24"/>
              </w:rPr>
            </w:pPr>
            <w:del w:id="4004" w:author="CARB" w:date="2023-12-29T14:29:00Z">
              <w:r w:rsidRPr="00E10136">
                <w:rPr>
                  <w:rFonts w:eastAsiaTheme="minorEastAsia" w:cs="Arial"/>
                  <w:szCs w:val="24"/>
                </w:rPr>
                <w:delText>8.66</w:delText>
              </w:r>
            </w:del>
            <w:ins w:id="4005" w:author="CARB" w:date="2023-12-29T14:29:00Z">
              <w:r w:rsidRPr="00B57A2E">
                <w:rPr>
                  <w:rFonts w:cs="Arial"/>
                  <w:bCs/>
                </w:rPr>
                <w:t>11.75</w:t>
              </w:r>
            </w:ins>
          </w:p>
        </w:tc>
      </w:tr>
      <w:tr w:rsidR="00382106" w:rsidRPr="00E10136" w14:paraId="7203E8D4"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7C8023F"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hideMark/>
          </w:tcPr>
          <w:p w14:paraId="1F0ADBAB"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Mondo</w:t>
            </w:r>
          </w:p>
        </w:tc>
        <w:tc>
          <w:tcPr>
            <w:tcW w:w="2754" w:type="dxa"/>
            <w:tcBorders>
              <w:top w:val="single" w:sz="4" w:space="0" w:color="auto"/>
              <w:left w:val="single" w:sz="4" w:space="0" w:color="auto"/>
              <w:bottom w:val="single" w:sz="4" w:space="0" w:color="auto"/>
              <w:right w:val="single" w:sz="4" w:space="0" w:color="auto"/>
            </w:tcBorders>
            <w:vAlign w:val="center"/>
            <w:hideMark/>
          </w:tcPr>
          <w:p w14:paraId="7E99EC1C" w14:textId="77777777" w:rsidR="00382106" w:rsidRPr="00E10136" w:rsidRDefault="00382106" w:rsidP="008F08F2">
            <w:pPr>
              <w:autoSpaceDE w:val="0"/>
              <w:autoSpaceDN w:val="0"/>
              <w:adjustRightInd w:val="0"/>
              <w:spacing w:after="0"/>
              <w:jc w:val="center"/>
              <w:rPr>
                <w:rFonts w:eastAsiaTheme="minorEastAsia" w:cs="Arial"/>
                <w:szCs w:val="24"/>
              </w:rPr>
            </w:pPr>
            <w:del w:id="4006" w:author="CARB" w:date="2023-12-29T14:29:00Z">
              <w:r w:rsidRPr="00E10136">
                <w:rPr>
                  <w:rFonts w:eastAsiaTheme="minorEastAsia" w:cs="Arial"/>
                  <w:szCs w:val="24"/>
                </w:rPr>
                <w:delText>8.98</w:delText>
              </w:r>
            </w:del>
            <w:ins w:id="4007" w:author="CARB" w:date="2023-12-29T14:29:00Z">
              <w:r w:rsidRPr="00B57A2E">
                <w:rPr>
                  <w:rFonts w:cs="Arial"/>
                  <w:bCs/>
                </w:rPr>
                <w:t>9.92</w:t>
              </w:r>
            </w:ins>
          </w:p>
        </w:tc>
      </w:tr>
      <w:tr w:rsidR="00382106" w:rsidRPr="00E10136" w14:paraId="4D8703DC"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B07F432"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hideMark/>
          </w:tcPr>
          <w:p w14:paraId="1B2FDA4A"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Nemba</w:t>
            </w:r>
            <w:proofErr w:type="spellEnd"/>
          </w:p>
        </w:tc>
        <w:tc>
          <w:tcPr>
            <w:tcW w:w="2754" w:type="dxa"/>
            <w:tcBorders>
              <w:top w:val="single" w:sz="4" w:space="0" w:color="auto"/>
              <w:left w:val="single" w:sz="4" w:space="0" w:color="auto"/>
              <w:bottom w:val="single" w:sz="4" w:space="0" w:color="auto"/>
              <w:right w:val="single" w:sz="4" w:space="0" w:color="auto"/>
            </w:tcBorders>
            <w:vAlign w:val="center"/>
            <w:hideMark/>
          </w:tcPr>
          <w:p w14:paraId="15D5FE3C" w14:textId="77777777" w:rsidR="00382106" w:rsidRPr="00E10136" w:rsidRDefault="00382106" w:rsidP="008F08F2">
            <w:pPr>
              <w:autoSpaceDE w:val="0"/>
              <w:autoSpaceDN w:val="0"/>
              <w:adjustRightInd w:val="0"/>
              <w:spacing w:after="0"/>
              <w:jc w:val="center"/>
              <w:rPr>
                <w:rFonts w:eastAsiaTheme="minorEastAsia" w:cs="Arial"/>
                <w:szCs w:val="24"/>
              </w:rPr>
            </w:pPr>
            <w:del w:id="4008" w:author="CARB" w:date="2023-12-29T14:29:00Z">
              <w:r w:rsidRPr="00E10136">
                <w:rPr>
                  <w:rFonts w:eastAsiaTheme="minorEastAsia" w:cs="Arial"/>
                  <w:szCs w:val="24"/>
                </w:rPr>
                <w:delText>9.08</w:delText>
              </w:r>
            </w:del>
            <w:ins w:id="4009" w:author="CARB" w:date="2023-12-29T14:29:00Z">
              <w:r w:rsidRPr="00B57A2E">
                <w:rPr>
                  <w:rFonts w:cs="Arial"/>
                  <w:bCs/>
                </w:rPr>
                <w:t>12.21</w:t>
              </w:r>
            </w:ins>
          </w:p>
        </w:tc>
      </w:tr>
      <w:tr w:rsidR="00382106" w:rsidRPr="00E10136" w14:paraId="2E4EAED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FABF460"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hideMark/>
          </w:tcPr>
          <w:p w14:paraId="12CADE78"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Pazflor</w:t>
            </w:r>
            <w:proofErr w:type="spellEnd"/>
          </w:p>
        </w:tc>
        <w:tc>
          <w:tcPr>
            <w:tcW w:w="2754" w:type="dxa"/>
            <w:tcBorders>
              <w:top w:val="single" w:sz="4" w:space="0" w:color="auto"/>
              <w:left w:val="single" w:sz="4" w:space="0" w:color="auto"/>
              <w:bottom w:val="single" w:sz="4" w:space="0" w:color="auto"/>
              <w:right w:val="single" w:sz="4" w:space="0" w:color="auto"/>
            </w:tcBorders>
            <w:vAlign w:val="center"/>
            <w:hideMark/>
          </w:tcPr>
          <w:p w14:paraId="0BC56209" w14:textId="77777777" w:rsidR="00382106" w:rsidRPr="00E10136" w:rsidRDefault="00382106" w:rsidP="008F08F2">
            <w:pPr>
              <w:autoSpaceDE w:val="0"/>
              <w:autoSpaceDN w:val="0"/>
              <w:adjustRightInd w:val="0"/>
              <w:spacing w:after="0"/>
              <w:jc w:val="center"/>
              <w:rPr>
                <w:rFonts w:eastAsiaTheme="minorEastAsia" w:cs="Arial"/>
                <w:szCs w:val="24"/>
              </w:rPr>
            </w:pPr>
            <w:del w:id="4010" w:author="CARB" w:date="2023-12-29T14:29:00Z">
              <w:r w:rsidRPr="00E10136">
                <w:rPr>
                  <w:rFonts w:eastAsiaTheme="minorEastAsia" w:cs="Arial"/>
                  <w:szCs w:val="24"/>
                </w:rPr>
                <w:delText>8.02</w:delText>
              </w:r>
            </w:del>
            <w:ins w:id="4011" w:author="CARB" w:date="2023-12-29T14:29:00Z">
              <w:r w:rsidRPr="00B57A2E">
                <w:rPr>
                  <w:rFonts w:cs="Arial"/>
                  <w:bCs/>
                </w:rPr>
                <w:t>9.84</w:t>
              </w:r>
            </w:ins>
          </w:p>
        </w:tc>
      </w:tr>
      <w:tr w:rsidR="00382106" w:rsidRPr="00E10136" w14:paraId="7EDC257B"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B96311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hideMark/>
          </w:tcPr>
          <w:p w14:paraId="6BE62807"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Sangos</w:t>
            </w:r>
            <w:proofErr w:type="spellEnd"/>
          </w:p>
        </w:tc>
        <w:tc>
          <w:tcPr>
            <w:tcW w:w="2754" w:type="dxa"/>
            <w:tcBorders>
              <w:top w:val="single" w:sz="4" w:space="0" w:color="auto"/>
              <w:left w:val="single" w:sz="4" w:space="0" w:color="auto"/>
              <w:bottom w:val="single" w:sz="4" w:space="0" w:color="auto"/>
              <w:right w:val="single" w:sz="4" w:space="0" w:color="auto"/>
            </w:tcBorders>
            <w:vAlign w:val="center"/>
            <w:hideMark/>
          </w:tcPr>
          <w:p w14:paraId="779A8B3A" w14:textId="77777777" w:rsidR="00382106" w:rsidRPr="00E10136" w:rsidRDefault="00382106" w:rsidP="008F08F2">
            <w:pPr>
              <w:autoSpaceDE w:val="0"/>
              <w:autoSpaceDN w:val="0"/>
              <w:adjustRightInd w:val="0"/>
              <w:spacing w:after="0"/>
              <w:jc w:val="center"/>
              <w:rPr>
                <w:rFonts w:eastAsiaTheme="minorEastAsia" w:cs="Arial"/>
                <w:szCs w:val="24"/>
              </w:rPr>
            </w:pPr>
            <w:del w:id="4012" w:author="CARB" w:date="2023-12-29T14:29:00Z">
              <w:r w:rsidRPr="00E10136">
                <w:rPr>
                  <w:rFonts w:eastAsiaTheme="minorEastAsia" w:cs="Arial"/>
                  <w:szCs w:val="24"/>
                </w:rPr>
                <w:delText>7.06</w:delText>
              </w:r>
            </w:del>
            <w:ins w:id="4013" w:author="CARB" w:date="2023-12-29T14:29:00Z">
              <w:r w:rsidRPr="00B57A2E">
                <w:rPr>
                  <w:rFonts w:cs="Arial"/>
                  <w:bCs/>
                </w:rPr>
                <w:t>8.04</w:t>
              </w:r>
            </w:ins>
          </w:p>
        </w:tc>
      </w:tr>
      <w:tr w:rsidR="00382106" w:rsidRPr="00E10136" w14:paraId="3C5D76CE"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hideMark/>
          </w:tcPr>
          <w:p w14:paraId="5E96D1CC"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Argentina</w:t>
            </w:r>
          </w:p>
        </w:tc>
        <w:tc>
          <w:tcPr>
            <w:tcW w:w="4298" w:type="dxa"/>
            <w:tcBorders>
              <w:top w:val="single" w:sz="4" w:space="0" w:color="auto"/>
              <w:left w:val="single" w:sz="4" w:space="0" w:color="auto"/>
              <w:bottom w:val="single" w:sz="4" w:space="0" w:color="auto"/>
              <w:right w:val="single" w:sz="4" w:space="0" w:color="auto"/>
            </w:tcBorders>
            <w:vAlign w:val="center"/>
            <w:hideMark/>
          </w:tcPr>
          <w:p w14:paraId="5AFB7186"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Canadon</w:t>
            </w:r>
            <w:proofErr w:type="spellEnd"/>
            <w:r w:rsidRPr="00E10136">
              <w:rPr>
                <w:rFonts w:eastAsiaTheme="minorEastAsia" w:cs="Arial"/>
                <w:szCs w:val="24"/>
              </w:rPr>
              <w:t xml:space="preserve"> Seco</w:t>
            </w:r>
          </w:p>
        </w:tc>
        <w:tc>
          <w:tcPr>
            <w:tcW w:w="2754" w:type="dxa"/>
            <w:tcBorders>
              <w:top w:val="single" w:sz="4" w:space="0" w:color="auto"/>
              <w:left w:val="single" w:sz="4" w:space="0" w:color="auto"/>
              <w:bottom w:val="single" w:sz="4" w:space="0" w:color="auto"/>
              <w:right w:val="single" w:sz="4" w:space="0" w:color="auto"/>
            </w:tcBorders>
            <w:vAlign w:val="center"/>
            <w:hideMark/>
          </w:tcPr>
          <w:p w14:paraId="7B3F0987" w14:textId="77777777" w:rsidR="00382106" w:rsidRPr="00E10136" w:rsidRDefault="00382106" w:rsidP="008F08F2">
            <w:pPr>
              <w:autoSpaceDE w:val="0"/>
              <w:autoSpaceDN w:val="0"/>
              <w:adjustRightInd w:val="0"/>
              <w:spacing w:after="0"/>
              <w:jc w:val="center"/>
              <w:rPr>
                <w:rFonts w:eastAsiaTheme="minorEastAsia" w:cs="Arial"/>
                <w:szCs w:val="24"/>
              </w:rPr>
            </w:pPr>
            <w:del w:id="4014" w:author="CARB" w:date="2023-12-29T14:29:00Z">
              <w:r w:rsidRPr="00E10136">
                <w:rPr>
                  <w:rFonts w:eastAsiaTheme="minorEastAsia" w:cs="Arial"/>
                  <w:szCs w:val="24"/>
                </w:rPr>
                <w:delText>10.16</w:delText>
              </w:r>
            </w:del>
            <w:ins w:id="4015" w:author="CARB" w:date="2023-12-29T14:29:00Z">
              <w:r w:rsidRPr="00B57A2E">
                <w:rPr>
                  <w:rFonts w:cs="Arial"/>
                  <w:bCs/>
                </w:rPr>
                <w:t>15.30</w:t>
              </w:r>
            </w:ins>
          </w:p>
        </w:tc>
      </w:tr>
      <w:tr w:rsidR="00382106" w:rsidRPr="00E10136" w14:paraId="56C5AAD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8A392ED"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hideMark/>
          </w:tcPr>
          <w:p w14:paraId="664882FC"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Escalante</w:t>
            </w:r>
          </w:p>
        </w:tc>
        <w:tc>
          <w:tcPr>
            <w:tcW w:w="2754" w:type="dxa"/>
            <w:tcBorders>
              <w:top w:val="single" w:sz="4" w:space="0" w:color="auto"/>
              <w:left w:val="single" w:sz="4" w:space="0" w:color="auto"/>
              <w:bottom w:val="single" w:sz="4" w:space="0" w:color="auto"/>
              <w:right w:val="single" w:sz="4" w:space="0" w:color="auto"/>
            </w:tcBorders>
            <w:vAlign w:val="center"/>
            <w:hideMark/>
          </w:tcPr>
          <w:p w14:paraId="06D5E52D" w14:textId="77777777" w:rsidR="00382106" w:rsidRPr="00E10136" w:rsidRDefault="00382106" w:rsidP="008F08F2">
            <w:pPr>
              <w:autoSpaceDE w:val="0"/>
              <w:autoSpaceDN w:val="0"/>
              <w:adjustRightInd w:val="0"/>
              <w:spacing w:after="0"/>
              <w:jc w:val="center"/>
              <w:rPr>
                <w:rFonts w:eastAsiaTheme="minorEastAsia" w:cs="Arial"/>
                <w:szCs w:val="24"/>
              </w:rPr>
            </w:pPr>
            <w:del w:id="4016" w:author="CARB" w:date="2023-12-29T14:29:00Z">
              <w:r w:rsidRPr="00E10136">
                <w:rPr>
                  <w:rFonts w:eastAsiaTheme="minorEastAsia" w:cs="Arial"/>
                  <w:szCs w:val="24"/>
                </w:rPr>
                <w:delText>10.15</w:delText>
              </w:r>
            </w:del>
            <w:ins w:id="4017" w:author="CARB" w:date="2023-12-29T14:29:00Z">
              <w:r w:rsidRPr="00B57A2E">
                <w:rPr>
                  <w:rFonts w:cs="Arial"/>
                  <w:bCs/>
                </w:rPr>
                <w:t>13.81</w:t>
              </w:r>
            </w:ins>
          </w:p>
        </w:tc>
      </w:tr>
      <w:tr w:rsidR="00382106" w:rsidRPr="00E10136" w14:paraId="4D4B2671"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837DC7C"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hideMark/>
          </w:tcPr>
          <w:p w14:paraId="12126DD9"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Hydra</w:t>
            </w:r>
          </w:p>
        </w:tc>
        <w:tc>
          <w:tcPr>
            <w:tcW w:w="2754" w:type="dxa"/>
            <w:tcBorders>
              <w:top w:val="single" w:sz="4" w:space="0" w:color="auto"/>
              <w:left w:val="single" w:sz="4" w:space="0" w:color="auto"/>
              <w:bottom w:val="single" w:sz="4" w:space="0" w:color="auto"/>
              <w:right w:val="single" w:sz="4" w:space="0" w:color="auto"/>
            </w:tcBorders>
            <w:vAlign w:val="center"/>
            <w:hideMark/>
          </w:tcPr>
          <w:p w14:paraId="680CC76A" w14:textId="77777777" w:rsidR="00382106" w:rsidRPr="00E10136" w:rsidRDefault="00382106" w:rsidP="008F08F2">
            <w:pPr>
              <w:autoSpaceDE w:val="0"/>
              <w:autoSpaceDN w:val="0"/>
              <w:adjustRightInd w:val="0"/>
              <w:spacing w:after="0"/>
              <w:jc w:val="center"/>
              <w:rPr>
                <w:rFonts w:eastAsiaTheme="minorEastAsia" w:cs="Arial"/>
                <w:szCs w:val="24"/>
              </w:rPr>
            </w:pPr>
            <w:del w:id="4018" w:author="CARB" w:date="2023-12-29T14:29:00Z">
              <w:r w:rsidRPr="00E10136">
                <w:rPr>
                  <w:rFonts w:eastAsiaTheme="minorEastAsia" w:cs="Arial"/>
                  <w:szCs w:val="24"/>
                </w:rPr>
                <w:delText>7.77</w:delText>
              </w:r>
            </w:del>
            <w:ins w:id="4019" w:author="CARB" w:date="2023-12-29T14:29:00Z">
              <w:r w:rsidRPr="00B57A2E">
                <w:rPr>
                  <w:rFonts w:cs="Arial"/>
                  <w:bCs/>
                </w:rPr>
                <w:t>11.88</w:t>
              </w:r>
            </w:ins>
          </w:p>
        </w:tc>
      </w:tr>
      <w:tr w:rsidR="00382106" w:rsidRPr="00E10136" w14:paraId="18E73F7E"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70E9D55"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hideMark/>
          </w:tcPr>
          <w:p w14:paraId="66B6AF60"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Medanito</w:t>
            </w:r>
            <w:proofErr w:type="spellEnd"/>
          </w:p>
        </w:tc>
        <w:tc>
          <w:tcPr>
            <w:tcW w:w="2754" w:type="dxa"/>
            <w:tcBorders>
              <w:top w:val="single" w:sz="4" w:space="0" w:color="auto"/>
              <w:left w:val="single" w:sz="4" w:space="0" w:color="auto"/>
              <w:bottom w:val="single" w:sz="4" w:space="0" w:color="auto"/>
              <w:right w:val="single" w:sz="4" w:space="0" w:color="auto"/>
            </w:tcBorders>
            <w:vAlign w:val="center"/>
            <w:hideMark/>
          </w:tcPr>
          <w:p w14:paraId="0972EC7D" w14:textId="77777777" w:rsidR="00382106" w:rsidRPr="00E10136" w:rsidRDefault="00382106" w:rsidP="008F08F2">
            <w:pPr>
              <w:autoSpaceDE w:val="0"/>
              <w:autoSpaceDN w:val="0"/>
              <w:adjustRightInd w:val="0"/>
              <w:spacing w:after="0"/>
              <w:jc w:val="center"/>
              <w:rPr>
                <w:rFonts w:eastAsiaTheme="minorEastAsia" w:cs="Arial"/>
                <w:szCs w:val="24"/>
              </w:rPr>
            </w:pPr>
            <w:del w:id="4020" w:author="CARB" w:date="2023-12-29T14:29:00Z">
              <w:r w:rsidRPr="00E10136">
                <w:rPr>
                  <w:rFonts w:eastAsiaTheme="minorEastAsia" w:cs="Arial"/>
                  <w:szCs w:val="24"/>
                </w:rPr>
                <w:delText>10.78</w:delText>
              </w:r>
            </w:del>
            <w:ins w:id="4021" w:author="CARB" w:date="2023-12-29T14:29:00Z">
              <w:r w:rsidRPr="00B57A2E">
                <w:rPr>
                  <w:rFonts w:cs="Arial"/>
                  <w:bCs/>
                </w:rPr>
                <w:t>15.44</w:t>
              </w:r>
            </w:ins>
          </w:p>
        </w:tc>
      </w:tr>
      <w:tr w:rsidR="00382106" w:rsidRPr="00E10136" w14:paraId="2BF7019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hideMark/>
          </w:tcPr>
          <w:p w14:paraId="7A7B9492"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Australia</w:t>
            </w:r>
          </w:p>
        </w:tc>
        <w:tc>
          <w:tcPr>
            <w:tcW w:w="4298" w:type="dxa"/>
            <w:tcBorders>
              <w:top w:val="single" w:sz="4" w:space="0" w:color="auto"/>
              <w:left w:val="single" w:sz="4" w:space="0" w:color="auto"/>
              <w:bottom w:val="single" w:sz="4" w:space="0" w:color="auto"/>
              <w:right w:val="single" w:sz="4" w:space="0" w:color="auto"/>
            </w:tcBorders>
            <w:vAlign w:val="center"/>
            <w:hideMark/>
          </w:tcPr>
          <w:p w14:paraId="71FF9009"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Enfield</w:t>
            </w:r>
          </w:p>
        </w:tc>
        <w:tc>
          <w:tcPr>
            <w:tcW w:w="2754" w:type="dxa"/>
            <w:tcBorders>
              <w:top w:val="single" w:sz="4" w:space="0" w:color="auto"/>
              <w:left w:val="single" w:sz="4" w:space="0" w:color="auto"/>
              <w:bottom w:val="single" w:sz="4" w:space="0" w:color="auto"/>
              <w:right w:val="single" w:sz="4" w:space="0" w:color="auto"/>
            </w:tcBorders>
            <w:vAlign w:val="center"/>
            <w:hideMark/>
          </w:tcPr>
          <w:p w14:paraId="744591CB" w14:textId="77777777" w:rsidR="00382106" w:rsidRPr="00E10136" w:rsidRDefault="00382106" w:rsidP="008F08F2">
            <w:pPr>
              <w:autoSpaceDE w:val="0"/>
              <w:autoSpaceDN w:val="0"/>
              <w:adjustRightInd w:val="0"/>
              <w:spacing w:after="0"/>
              <w:jc w:val="center"/>
              <w:rPr>
                <w:rFonts w:eastAsiaTheme="minorEastAsia" w:cs="Arial"/>
                <w:szCs w:val="24"/>
              </w:rPr>
            </w:pPr>
            <w:del w:id="4022" w:author="CARB" w:date="2023-12-29T14:29:00Z">
              <w:r w:rsidRPr="00E10136">
                <w:rPr>
                  <w:rFonts w:eastAsiaTheme="minorEastAsia" w:cs="Arial"/>
                  <w:szCs w:val="24"/>
                </w:rPr>
                <w:delText>6.84</w:delText>
              </w:r>
            </w:del>
            <w:ins w:id="4023" w:author="CARB" w:date="2023-12-29T14:29:00Z">
              <w:r w:rsidRPr="00B57A2E">
                <w:rPr>
                  <w:rFonts w:cs="Arial"/>
                  <w:bCs/>
                </w:rPr>
                <w:t>10.15</w:t>
              </w:r>
            </w:ins>
          </w:p>
        </w:tc>
      </w:tr>
      <w:tr w:rsidR="00382106" w:rsidRPr="00E10136" w14:paraId="3F3F472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E041C60"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hideMark/>
          </w:tcPr>
          <w:p w14:paraId="3EC15CA7"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Pyrenees</w:t>
            </w:r>
          </w:p>
        </w:tc>
        <w:tc>
          <w:tcPr>
            <w:tcW w:w="2754" w:type="dxa"/>
            <w:tcBorders>
              <w:top w:val="single" w:sz="4" w:space="0" w:color="auto"/>
              <w:left w:val="single" w:sz="4" w:space="0" w:color="auto"/>
              <w:bottom w:val="single" w:sz="4" w:space="0" w:color="auto"/>
              <w:right w:val="single" w:sz="4" w:space="0" w:color="auto"/>
            </w:tcBorders>
            <w:vAlign w:val="center"/>
            <w:hideMark/>
          </w:tcPr>
          <w:p w14:paraId="1B0C3AFA" w14:textId="77777777" w:rsidR="00382106" w:rsidRPr="00E10136" w:rsidRDefault="00382106" w:rsidP="008F08F2">
            <w:pPr>
              <w:autoSpaceDE w:val="0"/>
              <w:autoSpaceDN w:val="0"/>
              <w:adjustRightInd w:val="0"/>
              <w:spacing w:after="0"/>
              <w:jc w:val="center"/>
              <w:rPr>
                <w:rFonts w:eastAsiaTheme="minorEastAsia" w:cs="Arial"/>
                <w:szCs w:val="24"/>
              </w:rPr>
            </w:pPr>
            <w:del w:id="4024" w:author="CARB" w:date="2023-12-29T14:29:00Z">
              <w:r w:rsidRPr="00E10136">
                <w:rPr>
                  <w:rFonts w:eastAsiaTheme="minorEastAsia" w:cs="Arial"/>
                  <w:szCs w:val="24"/>
                </w:rPr>
                <w:delText>8.24</w:delText>
              </w:r>
            </w:del>
            <w:ins w:id="4025" w:author="CARB" w:date="2023-12-29T14:29:00Z">
              <w:r w:rsidRPr="00B57A2E">
                <w:rPr>
                  <w:rFonts w:cs="Arial"/>
                  <w:bCs/>
                </w:rPr>
                <w:t>10.11</w:t>
              </w:r>
            </w:ins>
          </w:p>
        </w:tc>
      </w:tr>
      <w:tr w:rsidR="00382106" w:rsidRPr="00E10136" w14:paraId="44D6D8FE"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999CE87"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hideMark/>
          </w:tcPr>
          <w:p w14:paraId="1C94FAB2"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Stybarrow</w:t>
            </w:r>
            <w:proofErr w:type="spellEnd"/>
          </w:p>
        </w:tc>
        <w:tc>
          <w:tcPr>
            <w:tcW w:w="2754" w:type="dxa"/>
            <w:tcBorders>
              <w:top w:val="single" w:sz="4" w:space="0" w:color="auto"/>
              <w:left w:val="single" w:sz="4" w:space="0" w:color="auto"/>
              <w:bottom w:val="single" w:sz="4" w:space="0" w:color="auto"/>
              <w:right w:val="single" w:sz="4" w:space="0" w:color="auto"/>
            </w:tcBorders>
            <w:vAlign w:val="center"/>
            <w:hideMark/>
          </w:tcPr>
          <w:p w14:paraId="1A6236A3" w14:textId="77777777" w:rsidR="00382106" w:rsidRPr="00E10136" w:rsidRDefault="00382106" w:rsidP="008F08F2">
            <w:pPr>
              <w:autoSpaceDE w:val="0"/>
              <w:autoSpaceDN w:val="0"/>
              <w:adjustRightInd w:val="0"/>
              <w:spacing w:after="0"/>
              <w:jc w:val="center"/>
              <w:rPr>
                <w:rFonts w:eastAsiaTheme="minorEastAsia" w:cs="Arial"/>
                <w:szCs w:val="24"/>
              </w:rPr>
            </w:pPr>
            <w:del w:id="4026" w:author="CARB" w:date="2023-12-29T14:29:00Z">
              <w:r w:rsidRPr="00E10136">
                <w:rPr>
                  <w:rFonts w:eastAsiaTheme="minorEastAsia" w:cs="Arial"/>
                  <w:szCs w:val="24"/>
                </w:rPr>
                <w:delText>7.84</w:delText>
              </w:r>
            </w:del>
            <w:ins w:id="4027" w:author="CARB" w:date="2023-12-29T14:29:00Z">
              <w:r w:rsidRPr="00B57A2E">
                <w:rPr>
                  <w:rFonts w:cs="Arial"/>
                  <w:bCs/>
                </w:rPr>
                <w:t>10.46</w:t>
              </w:r>
            </w:ins>
          </w:p>
        </w:tc>
      </w:tr>
      <w:tr w:rsidR="00382106" w:rsidRPr="00E10136" w14:paraId="17868A30"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14F5095"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hideMark/>
          </w:tcPr>
          <w:p w14:paraId="5AD32278"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Van Gogh</w:t>
            </w:r>
          </w:p>
        </w:tc>
        <w:tc>
          <w:tcPr>
            <w:tcW w:w="2754" w:type="dxa"/>
            <w:tcBorders>
              <w:top w:val="single" w:sz="4" w:space="0" w:color="auto"/>
              <w:left w:val="single" w:sz="4" w:space="0" w:color="auto"/>
              <w:bottom w:val="single" w:sz="4" w:space="0" w:color="auto"/>
              <w:right w:val="single" w:sz="4" w:space="0" w:color="auto"/>
            </w:tcBorders>
            <w:vAlign w:val="center"/>
            <w:hideMark/>
          </w:tcPr>
          <w:p w14:paraId="70DE343A" w14:textId="77777777" w:rsidR="00382106" w:rsidRPr="00E10136" w:rsidRDefault="00382106" w:rsidP="008F08F2">
            <w:pPr>
              <w:autoSpaceDE w:val="0"/>
              <w:autoSpaceDN w:val="0"/>
              <w:adjustRightInd w:val="0"/>
              <w:spacing w:after="0"/>
              <w:jc w:val="center"/>
              <w:rPr>
                <w:rFonts w:eastAsiaTheme="minorEastAsia" w:cs="Arial"/>
                <w:szCs w:val="24"/>
              </w:rPr>
            </w:pPr>
            <w:del w:id="4028" w:author="CARB" w:date="2023-12-29T14:29:00Z">
              <w:r w:rsidRPr="00E10136">
                <w:rPr>
                  <w:rFonts w:eastAsiaTheme="minorEastAsia" w:cs="Arial"/>
                  <w:szCs w:val="24"/>
                </w:rPr>
                <w:delText>8.46</w:delText>
              </w:r>
            </w:del>
            <w:ins w:id="4029" w:author="CARB" w:date="2023-12-29T14:29:00Z">
              <w:r w:rsidRPr="00B57A2E">
                <w:rPr>
                  <w:rFonts w:cs="Arial"/>
                  <w:bCs/>
                </w:rPr>
                <w:t>10.15</w:t>
              </w:r>
            </w:ins>
          </w:p>
        </w:tc>
      </w:tr>
      <w:tr w:rsidR="00382106" w:rsidRPr="00E10136" w14:paraId="05532471"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F700352"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hideMark/>
          </w:tcPr>
          <w:p w14:paraId="273C16E4"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Vincent</w:t>
            </w:r>
          </w:p>
        </w:tc>
        <w:tc>
          <w:tcPr>
            <w:tcW w:w="2754" w:type="dxa"/>
            <w:tcBorders>
              <w:top w:val="single" w:sz="4" w:space="0" w:color="auto"/>
              <w:left w:val="single" w:sz="4" w:space="0" w:color="auto"/>
              <w:bottom w:val="single" w:sz="4" w:space="0" w:color="auto"/>
              <w:right w:val="single" w:sz="4" w:space="0" w:color="auto"/>
            </w:tcBorders>
            <w:vAlign w:val="center"/>
            <w:hideMark/>
          </w:tcPr>
          <w:p w14:paraId="4746E1D9" w14:textId="77777777" w:rsidR="00382106" w:rsidRPr="00E10136" w:rsidRDefault="00382106" w:rsidP="008F08F2">
            <w:pPr>
              <w:autoSpaceDE w:val="0"/>
              <w:autoSpaceDN w:val="0"/>
              <w:adjustRightInd w:val="0"/>
              <w:spacing w:after="0"/>
              <w:jc w:val="center"/>
              <w:rPr>
                <w:rFonts w:eastAsiaTheme="minorEastAsia" w:cs="Arial"/>
                <w:szCs w:val="24"/>
              </w:rPr>
            </w:pPr>
            <w:del w:id="4030" w:author="CARB" w:date="2023-12-29T14:29:00Z">
              <w:r w:rsidRPr="00E10136">
                <w:rPr>
                  <w:rFonts w:eastAsiaTheme="minorEastAsia" w:cs="Arial"/>
                  <w:szCs w:val="24"/>
                </w:rPr>
                <w:delText>6.83</w:delText>
              </w:r>
            </w:del>
            <w:ins w:id="4031" w:author="CARB" w:date="2023-12-29T14:29:00Z">
              <w:r w:rsidRPr="00B57A2E">
                <w:rPr>
                  <w:rFonts w:cs="Arial"/>
                  <w:bCs/>
                </w:rPr>
                <w:t>10.24</w:t>
              </w:r>
            </w:ins>
          </w:p>
        </w:tc>
      </w:tr>
      <w:tr w:rsidR="00382106" w:rsidRPr="00E10136" w14:paraId="5C52884A"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hideMark/>
          </w:tcPr>
          <w:p w14:paraId="61A9B806"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Azerbaijan</w:t>
            </w:r>
          </w:p>
        </w:tc>
        <w:tc>
          <w:tcPr>
            <w:tcW w:w="4298" w:type="dxa"/>
            <w:tcBorders>
              <w:top w:val="single" w:sz="4" w:space="0" w:color="auto"/>
              <w:left w:val="single" w:sz="4" w:space="0" w:color="auto"/>
              <w:bottom w:val="single" w:sz="4" w:space="0" w:color="auto"/>
              <w:right w:val="single" w:sz="4" w:space="0" w:color="auto"/>
            </w:tcBorders>
            <w:vAlign w:val="center"/>
            <w:hideMark/>
          </w:tcPr>
          <w:p w14:paraId="4705A821"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Azeri</w:t>
            </w:r>
          </w:p>
        </w:tc>
        <w:tc>
          <w:tcPr>
            <w:tcW w:w="2754" w:type="dxa"/>
            <w:tcBorders>
              <w:top w:val="single" w:sz="4" w:space="0" w:color="auto"/>
              <w:left w:val="single" w:sz="4" w:space="0" w:color="auto"/>
              <w:bottom w:val="single" w:sz="4" w:space="0" w:color="auto"/>
              <w:right w:val="single" w:sz="4" w:space="0" w:color="auto"/>
            </w:tcBorders>
            <w:vAlign w:val="center"/>
            <w:hideMark/>
          </w:tcPr>
          <w:p w14:paraId="3F0FCDAF" w14:textId="77777777" w:rsidR="00382106" w:rsidRPr="00E10136" w:rsidRDefault="00382106" w:rsidP="008F08F2">
            <w:pPr>
              <w:autoSpaceDE w:val="0"/>
              <w:autoSpaceDN w:val="0"/>
              <w:adjustRightInd w:val="0"/>
              <w:spacing w:after="0"/>
              <w:jc w:val="center"/>
              <w:rPr>
                <w:rFonts w:eastAsiaTheme="minorEastAsia" w:cs="Arial"/>
                <w:szCs w:val="24"/>
              </w:rPr>
            </w:pPr>
            <w:del w:id="4032" w:author="CARB" w:date="2023-12-29T14:29:00Z">
              <w:r w:rsidRPr="00E10136">
                <w:rPr>
                  <w:rFonts w:eastAsiaTheme="minorEastAsia" w:cs="Arial"/>
                  <w:szCs w:val="24"/>
                </w:rPr>
                <w:delText>6.40</w:delText>
              </w:r>
            </w:del>
            <w:ins w:id="4033" w:author="CARB" w:date="2023-12-29T14:29:00Z">
              <w:r w:rsidRPr="00B57A2E">
                <w:rPr>
                  <w:rFonts w:cs="Arial"/>
                  <w:bCs/>
                </w:rPr>
                <w:t>11.09</w:t>
              </w:r>
            </w:ins>
          </w:p>
        </w:tc>
      </w:tr>
      <w:tr w:rsidR="00382106" w:rsidRPr="00E10136" w14:paraId="7BE951F0"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hideMark/>
          </w:tcPr>
          <w:p w14:paraId="6543774A"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Belize</w:t>
            </w:r>
          </w:p>
        </w:tc>
        <w:tc>
          <w:tcPr>
            <w:tcW w:w="4298" w:type="dxa"/>
            <w:tcBorders>
              <w:top w:val="single" w:sz="4" w:space="0" w:color="auto"/>
              <w:left w:val="single" w:sz="4" w:space="0" w:color="auto"/>
              <w:bottom w:val="single" w:sz="4" w:space="0" w:color="auto"/>
              <w:right w:val="single" w:sz="4" w:space="0" w:color="auto"/>
            </w:tcBorders>
            <w:vAlign w:val="center"/>
            <w:hideMark/>
          </w:tcPr>
          <w:p w14:paraId="68444E1D"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Belize Light</w:t>
            </w:r>
          </w:p>
        </w:tc>
        <w:tc>
          <w:tcPr>
            <w:tcW w:w="2754" w:type="dxa"/>
            <w:tcBorders>
              <w:top w:val="single" w:sz="4" w:space="0" w:color="auto"/>
              <w:left w:val="single" w:sz="4" w:space="0" w:color="auto"/>
              <w:bottom w:val="single" w:sz="4" w:space="0" w:color="auto"/>
              <w:right w:val="single" w:sz="4" w:space="0" w:color="auto"/>
            </w:tcBorders>
            <w:vAlign w:val="center"/>
            <w:hideMark/>
          </w:tcPr>
          <w:p w14:paraId="1F758E85" w14:textId="77777777" w:rsidR="00382106" w:rsidRPr="00E10136" w:rsidRDefault="00382106" w:rsidP="008F08F2">
            <w:pPr>
              <w:autoSpaceDE w:val="0"/>
              <w:autoSpaceDN w:val="0"/>
              <w:adjustRightInd w:val="0"/>
              <w:spacing w:after="0"/>
              <w:jc w:val="center"/>
              <w:rPr>
                <w:rFonts w:eastAsiaTheme="minorEastAsia" w:cs="Arial"/>
                <w:szCs w:val="24"/>
              </w:rPr>
            </w:pPr>
            <w:del w:id="4034" w:author="CARB" w:date="2023-12-29T14:29:00Z">
              <w:r w:rsidRPr="00E10136">
                <w:rPr>
                  <w:rFonts w:eastAsiaTheme="minorEastAsia" w:cs="Arial"/>
                  <w:szCs w:val="24"/>
                </w:rPr>
                <w:delText>9.70</w:delText>
              </w:r>
            </w:del>
            <w:ins w:id="4035" w:author="CARB" w:date="2023-12-29T14:29:00Z">
              <w:r w:rsidRPr="00B57A2E">
                <w:rPr>
                  <w:rFonts w:cs="Arial"/>
                  <w:bCs/>
                </w:rPr>
                <w:t>10.98</w:t>
              </w:r>
            </w:ins>
          </w:p>
        </w:tc>
      </w:tr>
      <w:tr w:rsidR="00382106" w:rsidRPr="00E10136" w14:paraId="7D998E18"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hideMark/>
          </w:tcPr>
          <w:p w14:paraId="40F96B49"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Brazil</w:t>
            </w:r>
          </w:p>
        </w:tc>
        <w:tc>
          <w:tcPr>
            <w:tcW w:w="4298" w:type="dxa"/>
            <w:tcBorders>
              <w:top w:val="single" w:sz="4" w:space="0" w:color="auto"/>
              <w:left w:val="single" w:sz="4" w:space="0" w:color="auto"/>
              <w:bottom w:val="single" w:sz="4" w:space="0" w:color="auto"/>
              <w:right w:val="single" w:sz="4" w:space="0" w:color="auto"/>
            </w:tcBorders>
            <w:vAlign w:val="center"/>
            <w:hideMark/>
          </w:tcPr>
          <w:p w14:paraId="3B95962D"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Albacora Leste</w:t>
            </w:r>
          </w:p>
        </w:tc>
        <w:tc>
          <w:tcPr>
            <w:tcW w:w="2754" w:type="dxa"/>
            <w:tcBorders>
              <w:top w:val="single" w:sz="4" w:space="0" w:color="auto"/>
              <w:left w:val="single" w:sz="4" w:space="0" w:color="auto"/>
              <w:bottom w:val="single" w:sz="4" w:space="0" w:color="auto"/>
              <w:right w:val="single" w:sz="4" w:space="0" w:color="auto"/>
            </w:tcBorders>
            <w:vAlign w:val="center"/>
            <w:hideMark/>
          </w:tcPr>
          <w:p w14:paraId="74AF2133" w14:textId="77777777" w:rsidR="00382106" w:rsidRPr="00E10136" w:rsidRDefault="00382106" w:rsidP="008F08F2">
            <w:pPr>
              <w:autoSpaceDE w:val="0"/>
              <w:autoSpaceDN w:val="0"/>
              <w:adjustRightInd w:val="0"/>
              <w:spacing w:after="0"/>
              <w:jc w:val="center"/>
              <w:rPr>
                <w:rFonts w:eastAsiaTheme="minorEastAsia" w:cs="Arial"/>
                <w:szCs w:val="24"/>
              </w:rPr>
            </w:pPr>
            <w:del w:id="4036" w:author="CARB" w:date="2023-12-29T14:29:00Z">
              <w:r w:rsidRPr="00E10136">
                <w:rPr>
                  <w:rFonts w:eastAsiaTheme="minorEastAsia" w:cs="Arial"/>
                  <w:szCs w:val="24"/>
                </w:rPr>
                <w:delText>5.99</w:delText>
              </w:r>
            </w:del>
            <w:ins w:id="4037" w:author="CARB" w:date="2023-12-29T14:29:00Z">
              <w:r w:rsidRPr="00B57A2E">
                <w:rPr>
                  <w:rFonts w:cs="Arial"/>
                  <w:bCs/>
                </w:rPr>
                <w:t>6.79</w:t>
              </w:r>
            </w:ins>
          </w:p>
        </w:tc>
      </w:tr>
      <w:tr w:rsidR="00382106" w:rsidRPr="00E10136" w14:paraId="40A9E4C8"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6ED3691"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hideMark/>
          </w:tcPr>
          <w:p w14:paraId="5553184A"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Bijupira</w:t>
            </w:r>
            <w:proofErr w:type="spellEnd"/>
            <w:r w:rsidRPr="00E10136">
              <w:rPr>
                <w:rFonts w:eastAsiaTheme="minorEastAsia" w:cs="Arial"/>
                <w:szCs w:val="24"/>
              </w:rPr>
              <w:t>-Salema</w:t>
            </w:r>
          </w:p>
        </w:tc>
        <w:tc>
          <w:tcPr>
            <w:tcW w:w="2754" w:type="dxa"/>
            <w:tcBorders>
              <w:top w:val="single" w:sz="4" w:space="0" w:color="auto"/>
              <w:left w:val="single" w:sz="4" w:space="0" w:color="auto"/>
              <w:bottom w:val="single" w:sz="4" w:space="0" w:color="auto"/>
              <w:right w:val="single" w:sz="4" w:space="0" w:color="auto"/>
            </w:tcBorders>
            <w:vAlign w:val="center"/>
            <w:hideMark/>
          </w:tcPr>
          <w:p w14:paraId="6FD7B0E3" w14:textId="77777777" w:rsidR="00382106" w:rsidRPr="00E10136" w:rsidRDefault="00382106" w:rsidP="008F08F2">
            <w:pPr>
              <w:autoSpaceDE w:val="0"/>
              <w:autoSpaceDN w:val="0"/>
              <w:adjustRightInd w:val="0"/>
              <w:spacing w:after="0"/>
              <w:jc w:val="center"/>
              <w:rPr>
                <w:rFonts w:eastAsiaTheme="minorEastAsia" w:cs="Arial"/>
                <w:szCs w:val="24"/>
              </w:rPr>
            </w:pPr>
            <w:r w:rsidRPr="00B57A2E">
              <w:rPr>
                <w:rFonts w:cs="Arial"/>
                <w:bCs/>
              </w:rPr>
              <w:t>7.</w:t>
            </w:r>
            <w:del w:id="4038" w:author="CARB" w:date="2023-12-29T14:29:00Z">
              <w:r w:rsidRPr="00E10136">
                <w:rPr>
                  <w:rFonts w:eastAsiaTheme="minorEastAsia" w:cs="Arial"/>
                  <w:szCs w:val="24"/>
                </w:rPr>
                <w:delText>18</w:delText>
              </w:r>
            </w:del>
            <w:ins w:id="4039" w:author="CARB" w:date="2023-12-29T14:29:00Z">
              <w:r w:rsidRPr="00B57A2E">
                <w:rPr>
                  <w:rFonts w:cs="Arial"/>
                  <w:bCs/>
                </w:rPr>
                <w:t>15</w:t>
              </w:r>
            </w:ins>
          </w:p>
        </w:tc>
      </w:tr>
      <w:tr w:rsidR="00382106" w:rsidRPr="00E10136" w14:paraId="457FD14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0BAB149"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530153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Frade</w:t>
            </w:r>
          </w:p>
        </w:tc>
        <w:tc>
          <w:tcPr>
            <w:tcW w:w="2754" w:type="dxa"/>
            <w:tcBorders>
              <w:top w:val="single" w:sz="4" w:space="0" w:color="auto"/>
              <w:left w:val="single" w:sz="4" w:space="0" w:color="auto"/>
              <w:bottom w:val="single" w:sz="4" w:space="0" w:color="auto"/>
              <w:right w:val="single" w:sz="4" w:space="0" w:color="auto"/>
            </w:tcBorders>
            <w:vAlign w:val="center"/>
          </w:tcPr>
          <w:p w14:paraId="40A999D8" w14:textId="77777777" w:rsidR="00382106" w:rsidRPr="00B57A2E" w:rsidRDefault="00382106" w:rsidP="008F08F2">
            <w:pPr>
              <w:autoSpaceDE w:val="0"/>
              <w:autoSpaceDN w:val="0"/>
              <w:adjustRightInd w:val="0"/>
              <w:spacing w:after="0"/>
              <w:jc w:val="center"/>
              <w:rPr>
                <w:rFonts w:cs="Arial"/>
                <w:bCs/>
              </w:rPr>
            </w:pPr>
            <w:del w:id="4040" w:author="CARB" w:date="2024-01-01T21:48:00Z">
              <w:r w:rsidRPr="00E10136">
                <w:rPr>
                  <w:rFonts w:eastAsiaTheme="minorEastAsia" w:cs="Arial"/>
                  <w:szCs w:val="24"/>
                </w:rPr>
                <w:delText>5.63</w:delText>
              </w:r>
            </w:del>
            <w:ins w:id="4041" w:author="CARB" w:date="2024-01-01T21:48:00Z">
              <w:r w:rsidRPr="00B57A2E">
                <w:rPr>
                  <w:rFonts w:cs="Arial"/>
                  <w:bCs/>
                </w:rPr>
                <w:t>6.95</w:t>
              </w:r>
            </w:ins>
          </w:p>
        </w:tc>
      </w:tr>
      <w:tr w:rsidR="00382106" w:rsidRPr="00E10136" w14:paraId="61F24BC0"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38C7A84"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F44FF1B"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Iracema</w:t>
            </w:r>
          </w:p>
        </w:tc>
        <w:tc>
          <w:tcPr>
            <w:tcW w:w="2754" w:type="dxa"/>
            <w:tcBorders>
              <w:top w:val="single" w:sz="4" w:space="0" w:color="auto"/>
              <w:left w:val="single" w:sz="4" w:space="0" w:color="auto"/>
              <w:bottom w:val="single" w:sz="4" w:space="0" w:color="auto"/>
              <w:right w:val="single" w:sz="4" w:space="0" w:color="auto"/>
            </w:tcBorders>
            <w:vAlign w:val="center"/>
          </w:tcPr>
          <w:p w14:paraId="24FB90E4" w14:textId="77777777" w:rsidR="00382106" w:rsidRPr="00B57A2E" w:rsidRDefault="00382106" w:rsidP="008F08F2">
            <w:pPr>
              <w:autoSpaceDE w:val="0"/>
              <w:autoSpaceDN w:val="0"/>
              <w:adjustRightInd w:val="0"/>
              <w:spacing w:after="0"/>
              <w:jc w:val="center"/>
              <w:rPr>
                <w:rFonts w:cs="Arial"/>
                <w:bCs/>
              </w:rPr>
            </w:pPr>
            <w:del w:id="4042" w:author="CARB" w:date="2024-01-01T21:48:00Z">
              <w:r w:rsidRPr="00E10136">
                <w:rPr>
                  <w:rFonts w:eastAsiaTheme="minorEastAsia" w:cs="Arial"/>
                  <w:szCs w:val="24"/>
                </w:rPr>
                <w:delText>5.54</w:delText>
              </w:r>
            </w:del>
            <w:ins w:id="4043" w:author="CARB" w:date="2024-01-01T21:48:00Z">
              <w:r w:rsidRPr="00B57A2E">
                <w:rPr>
                  <w:rFonts w:cs="Arial"/>
                  <w:bCs/>
                </w:rPr>
                <w:t>6.88</w:t>
              </w:r>
            </w:ins>
          </w:p>
        </w:tc>
      </w:tr>
      <w:tr w:rsidR="00382106" w:rsidRPr="00E10136" w14:paraId="75581E64"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750E52F"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5750D25"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Jubarte</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568632CF" w14:textId="77777777" w:rsidR="00382106" w:rsidRPr="00B57A2E" w:rsidRDefault="00382106" w:rsidP="008F08F2">
            <w:pPr>
              <w:autoSpaceDE w:val="0"/>
              <w:autoSpaceDN w:val="0"/>
              <w:adjustRightInd w:val="0"/>
              <w:spacing w:after="0"/>
              <w:jc w:val="center"/>
              <w:rPr>
                <w:rFonts w:cs="Arial"/>
                <w:bCs/>
              </w:rPr>
            </w:pPr>
            <w:del w:id="4044" w:author="CARB" w:date="2024-01-01T21:48:00Z">
              <w:r w:rsidRPr="00E10136">
                <w:rPr>
                  <w:rFonts w:eastAsiaTheme="minorEastAsia" w:cs="Arial"/>
                  <w:szCs w:val="24"/>
                </w:rPr>
                <w:delText>6.28</w:delText>
              </w:r>
            </w:del>
            <w:ins w:id="4045" w:author="CARB" w:date="2024-01-01T21:48:00Z">
              <w:r w:rsidRPr="00B57A2E">
                <w:rPr>
                  <w:rFonts w:cs="Arial"/>
                  <w:bCs/>
                </w:rPr>
                <w:t>8.11</w:t>
              </w:r>
            </w:ins>
          </w:p>
        </w:tc>
      </w:tr>
      <w:tr w:rsidR="00382106" w:rsidRPr="00E10136" w14:paraId="3E6CE3EB"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092D172"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B79EAA4" w14:textId="77777777" w:rsidR="00382106" w:rsidRPr="00E10136" w:rsidRDefault="00382106" w:rsidP="008F08F2">
            <w:pPr>
              <w:autoSpaceDE w:val="0"/>
              <w:autoSpaceDN w:val="0"/>
              <w:adjustRightInd w:val="0"/>
              <w:spacing w:after="0"/>
              <w:rPr>
                <w:rFonts w:eastAsiaTheme="minorEastAsia" w:cs="Arial"/>
                <w:szCs w:val="24"/>
              </w:rPr>
            </w:pPr>
            <w:ins w:id="4046" w:author="CARB" w:date="2024-01-01T21:48:00Z">
              <w:r>
                <w:rPr>
                  <w:rFonts w:eastAsiaTheme="minorEastAsia" w:cs="Arial"/>
                  <w:szCs w:val="24"/>
                </w:rPr>
                <w:t>Lapa</w:t>
              </w:r>
            </w:ins>
          </w:p>
        </w:tc>
        <w:tc>
          <w:tcPr>
            <w:tcW w:w="2754" w:type="dxa"/>
            <w:tcBorders>
              <w:top w:val="single" w:sz="4" w:space="0" w:color="auto"/>
              <w:left w:val="single" w:sz="4" w:space="0" w:color="auto"/>
              <w:bottom w:val="single" w:sz="4" w:space="0" w:color="auto"/>
              <w:right w:val="single" w:sz="4" w:space="0" w:color="auto"/>
            </w:tcBorders>
            <w:vAlign w:val="center"/>
          </w:tcPr>
          <w:p w14:paraId="7F2B6273" w14:textId="77777777" w:rsidR="00382106" w:rsidRPr="00B57A2E" w:rsidRDefault="00382106" w:rsidP="008F08F2">
            <w:pPr>
              <w:autoSpaceDE w:val="0"/>
              <w:autoSpaceDN w:val="0"/>
              <w:adjustRightInd w:val="0"/>
              <w:spacing w:after="0"/>
              <w:jc w:val="center"/>
              <w:rPr>
                <w:rFonts w:cs="Arial"/>
                <w:bCs/>
              </w:rPr>
            </w:pPr>
            <w:ins w:id="4047" w:author="CARB" w:date="2024-01-01T21:48:00Z">
              <w:r w:rsidRPr="00B57A2E">
                <w:rPr>
                  <w:rFonts w:cs="Arial"/>
                  <w:bCs/>
                </w:rPr>
                <w:t>7.99</w:t>
              </w:r>
            </w:ins>
          </w:p>
        </w:tc>
      </w:tr>
      <w:tr w:rsidR="00382106" w:rsidRPr="00E10136" w14:paraId="7A4FC87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27077DF"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FB3AD7B"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Lula</w:t>
            </w:r>
          </w:p>
        </w:tc>
        <w:tc>
          <w:tcPr>
            <w:tcW w:w="2754" w:type="dxa"/>
            <w:tcBorders>
              <w:top w:val="single" w:sz="4" w:space="0" w:color="auto"/>
              <w:left w:val="single" w:sz="4" w:space="0" w:color="auto"/>
              <w:bottom w:val="single" w:sz="4" w:space="0" w:color="auto"/>
              <w:right w:val="single" w:sz="4" w:space="0" w:color="auto"/>
            </w:tcBorders>
            <w:vAlign w:val="center"/>
          </w:tcPr>
          <w:p w14:paraId="0B13311C" w14:textId="77777777" w:rsidR="00382106" w:rsidRPr="00B57A2E" w:rsidRDefault="00382106" w:rsidP="008F08F2">
            <w:pPr>
              <w:autoSpaceDE w:val="0"/>
              <w:autoSpaceDN w:val="0"/>
              <w:adjustRightInd w:val="0"/>
              <w:spacing w:after="0"/>
              <w:jc w:val="center"/>
              <w:rPr>
                <w:rFonts w:cs="Arial"/>
                <w:bCs/>
              </w:rPr>
            </w:pPr>
            <w:del w:id="4048" w:author="CARB" w:date="2024-01-01T21:48:00Z">
              <w:r w:rsidRPr="00E10136">
                <w:rPr>
                  <w:rFonts w:eastAsiaTheme="minorEastAsia" w:cs="Arial"/>
                  <w:szCs w:val="24"/>
                </w:rPr>
                <w:delText>6.24</w:delText>
              </w:r>
            </w:del>
            <w:ins w:id="4049" w:author="CARB" w:date="2024-01-01T21:48:00Z">
              <w:r w:rsidRPr="00B57A2E">
                <w:rPr>
                  <w:rFonts w:cs="Arial"/>
                  <w:bCs/>
                </w:rPr>
                <w:t>7.55</w:t>
              </w:r>
            </w:ins>
          </w:p>
        </w:tc>
      </w:tr>
      <w:tr w:rsidR="00382106" w:rsidRPr="00E10136" w14:paraId="3B212C7E"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1C9D657"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730BD78"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Marlim</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43E173B8" w14:textId="77777777" w:rsidR="00382106" w:rsidRPr="00B57A2E" w:rsidRDefault="00382106" w:rsidP="008F08F2">
            <w:pPr>
              <w:autoSpaceDE w:val="0"/>
              <w:autoSpaceDN w:val="0"/>
              <w:adjustRightInd w:val="0"/>
              <w:spacing w:after="0"/>
              <w:jc w:val="center"/>
              <w:rPr>
                <w:rFonts w:cs="Arial"/>
                <w:bCs/>
              </w:rPr>
            </w:pPr>
            <w:del w:id="4050" w:author="CARB" w:date="2024-01-01T21:48:00Z">
              <w:r w:rsidRPr="00E10136">
                <w:rPr>
                  <w:rFonts w:eastAsiaTheme="minorEastAsia" w:cs="Arial"/>
                  <w:szCs w:val="24"/>
                </w:rPr>
                <w:delText>6.76</w:delText>
              </w:r>
            </w:del>
            <w:ins w:id="4051" w:author="CARB" w:date="2024-01-01T21:48:00Z">
              <w:r w:rsidRPr="00B57A2E">
                <w:rPr>
                  <w:rFonts w:cs="Arial"/>
                  <w:bCs/>
                </w:rPr>
                <w:t>8.35</w:t>
              </w:r>
            </w:ins>
          </w:p>
        </w:tc>
      </w:tr>
      <w:tr w:rsidR="00382106" w:rsidRPr="00E10136" w14:paraId="7B4A3D25"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2B49EAA"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6379EC5"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Marlim</w:t>
            </w:r>
            <w:proofErr w:type="spellEnd"/>
            <w:r w:rsidRPr="00E10136">
              <w:rPr>
                <w:rFonts w:eastAsiaTheme="minorEastAsia" w:cs="Arial"/>
                <w:szCs w:val="24"/>
              </w:rPr>
              <w:t xml:space="preserve"> Sul</w:t>
            </w:r>
          </w:p>
        </w:tc>
        <w:tc>
          <w:tcPr>
            <w:tcW w:w="2754" w:type="dxa"/>
            <w:tcBorders>
              <w:top w:val="single" w:sz="4" w:space="0" w:color="auto"/>
              <w:left w:val="single" w:sz="4" w:space="0" w:color="auto"/>
              <w:bottom w:val="single" w:sz="4" w:space="0" w:color="auto"/>
              <w:right w:val="single" w:sz="4" w:space="0" w:color="auto"/>
            </w:tcBorders>
            <w:vAlign w:val="center"/>
          </w:tcPr>
          <w:p w14:paraId="7ED2E28D" w14:textId="77777777" w:rsidR="00382106" w:rsidRPr="00B57A2E" w:rsidRDefault="00382106" w:rsidP="008F08F2">
            <w:pPr>
              <w:autoSpaceDE w:val="0"/>
              <w:autoSpaceDN w:val="0"/>
              <w:adjustRightInd w:val="0"/>
              <w:spacing w:after="0"/>
              <w:jc w:val="center"/>
              <w:rPr>
                <w:rFonts w:cs="Arial"/>
                <w:bCs/>
              </w:rPr>
            </w:pPr>
            <w:del w:id="4052" w:author="CARB" w:date="2024-01-01T21:48:00Z">
              <w:r w:rsidRPr="00E10136">
                <w:rPr>
                  <w:rFonts w:eastAsiaTheme="minorEastAsia" w:cs="Arial"/>
                  <w:szCs w:val="24"/>
                </w:rPr>
                <w:delText>7.78</w:delText>
              </w:r>
            </w:del>
            <w:ins w:id="4053" w:author="CARB" w:date="2024-01-01T21:48:00Z">
              <w:r w:rsidRPr="00B57A2E">
                <w:rPr>
                  <w:rFonts w:cs="Arial"/>
                  <w:bCs/>
                </w:rPr>
                <w:t>8.56</w:t>
              </w:r>
            </w:ins>
          </w:p>
        </w:tc>
      </w:tr>
      <w:tr w:rsidR="00382106" w:rsidRPr="00E10136" w14:paraId="0F4A117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A18B371"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0A8F1C2" w14:textId="77777777" w:rsidR="00382106" w:rsidRPr="00E10136" w:rsidRDefault="00382106" w:rsidP="008F08F2">
            <w:pPr>
              <w:autoSpaceDE w:val="0"/>
              <w:autoSpaceDN w:val="0"/>
              <w:adjustRightInd w:val="0"/>
              <w:spacing w:after="0"/>
              <w:rPr>
                <w:rFonts w:eastAsiaTheme="minorEastAsia" w:cs="Arial"/>
                <w:szCs w:val="24"/>
              </w:rPr>
            </w:pPr>
            <w:ins w:id="4054" w:author="CARB" w:date="2024-01-01T21:48:00Z">
              <w:r>
                <w:rPr>
                  <w:rFonts w:eastAsiaTheme="minorEastAsia" w:cs="Arial"/>
                  <w:szCs w:val="24"/>
                </w:rPr>
                <w:t>Mero</w:t>
              </w:r>
            </w:ins>
          </w:p>
        </w:tc>
        <w:tc>
          <w:tcPr>
            <w:tcW w:w="2754" w:type="dxa"/>
            <w:tcBorders>
              <w:top w:val="single" w:sz="4" w:space="0" w:color="auto"/>
              <w:left w:val="single" w:sz="4" w:space="0" w:color="auto"/>
              <w:bottom w:val="single" w:sz="4" w:space="0" w:color="auto"/>
              <w:right w:val="single" w:sz="4" w:space="0" w:color="auto"/>
            </w:tcBorders>
            <w:vAlign w:val="center"/>
          </w:tcPr>
          <w:p w14:paraId="7C4F750B" w14:textId="77777777" w:rsidR="00382106" w:rsidRPr="00B57A2E" w:rsidRDefault="00382106" w:rsidP="008F08F2">
            <w:pPr>
              <w:autoSpaceDE w:val="0"/>
              <w:autoSpaceDN w:val="0"/>
              <w:adjustRightInd w:val="0"/>
              <w:spacing w:after="0"/>
              <w:jc w:val="center"/>
              <w:rPr>
                <w:rFonts w:cs="Arial"/>
                <w:bCs/>
              </w:rPr>
            </w:pPr>
            <w:ins w:id="4055" w:author="CARB" w:date="2024-01-01T21:48:00Z">
              <w:r w:rsidRPr="00B57A2E">
                <w:rPr>
                  <w:rFonts w:cs="Arial"/>
                  <w:bCs/>
                </w:rPr>
                <w:t>7.89</w:t>
              </w:r>
            </w:ins>
          </w:p>
        </w:tc>
      </w:tr>
      <w:tr w:rsidR="00382106" w:rsidRPr="00E10136" w14:paraId="3A9C2B8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78D06C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849E67E"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Ostra</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761C66AF" w14:textId="77777777" w:rsidR="00382106" w:rsidRPr="00B57A2E" w:rsidRDefault="00382106" w:rsidP="008F08F2">
            <w:pPr>
              <w:autoSpaceDE w:val="0"/>
              <w:autoSpaceDN w:val="0"/>
              <w:adjustRightInd w:val="0"/>
              <w:spacing w:after="0"/>
              <w:jc w:val="center"/>
              <w:rPr>
                <w:rFonts w:cs="Arial"/>
                <w:bCs/>
              </w:rPr>
            </w:pPr>
            <w:del w:id="4056" w:author="CARB" w:date="2024-01-01T21:48:00Z">
              <w:r w:rsidRPr="00E10136">
                <w:rPr>
                  <w:rFonts w:eastAsiaTheme="minorEastAsia" w:cs="Arial"/>
                  <w:szCs w:val="24"/>
                </w:rPr>
                <w:delText>5.65</w:delText>
              </w:r>
            </w:del>
            <w:ins w:id="4057" w:author="CARB" w:date="2024-01-01T21:48:00Z">
              <w:r w:rsidRPr="00B57A2E">
                <w:rPr>
                  <w:rFonts w:cs="Arial"/>
                  <w:bCs/>
                </w:rPr>
                <w:t>8.01</w:t>
              </w:r>
            </w:ins>
          </w:p>
        </w:tc>
      </w:tr>
      <w:tr w:rsidR="00382106" w:rsidRPr="00E10136" w14:paraId="22E76F75"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43EBFE0"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653A215"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Papa Terra</w:t>
            </w:r>
          </w:p>
        </w:tc>
        <w:tc>
          <w:tcPr>
            <w:tcW w:w="2754" w:type="dxa"/>
            <w:tcBorders>
              <w:top w:val="single" w:sz="4" w:space="0" w:color="auto"/>
              <w:left w:val="single" w:sz="4" w:space="0" w:color="auto"/>
              <w:bottom w:val="single" w:sz="4" w:space="0" w:color="auto"/>
              <w:right w:val="single" w:sz="4" w:space="0" w:color="auto"/>
            </w:tcBorders>
            <w:vAlign w:val="center"/>
          </w:tcPr>
          <w:p w14:paraId="117DD1D4" w14:textId="77777777" w:rsidR="00382106" w:rsidRPr="00B57A2E" w:rsidRDefault="00382106" w:rsidP="008F08F2">
            <w:pPr>
              <w:autoSpaceDE w:val="0"/>
              <w:autoSpaceDN w:val="0"/>
              <w:adjustRightInd w:val="0"/>
              <w:spacing w:after="0"/>
              <w:jc w:val="center"/>
              <w:rPr>
                <w:rFonts w:cs="Arial"/>
                <w:bCs/>
              </w:rPr>
            </w:pPr>
            <w:del w:id="4058" w:author="CARB" w:date="2024-01-01T21:48:00Z">
              <w:r w:rsidRPr="00E10136">
                <w:rPr>
                  <w:rFonts w:eastAsiaTheme="minorEastAsia" w:cs="Arial"/>
                  <w:szCs w:val="24"/>
                </w:rPr>
                <w:delText>4.29</w:delText>
              </w:r>
            </w:del>
            <w:ins w:id="4059" w:author="CARB" w:date="2024-01-01T21:48:00Z">
              <w:r w:rsidRPr="00B57A2E">
                <w:rPr>
                  <w:rFonts w:cs="Arial"/>
                  <w:bCs/>
                </w:rPr>
                <w:t>5.86</w:t>
              </w:r>
            </w:ins>
          </w:p>
        </w:tc>
      </w:tr>
      <w:tr w:rsidR="00382106" w:rsidRPr="00E10136" w14:paraId="6963C0A4"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3ABB33F"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D084644"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Peregrino</w:t>
            </w:r>
          </w:p>
        </w:tc>
        <w:tc>
          <w:tcPr>
            <w:tcW w:w="2754" w:type="dxa"/>
            <w:tcBorders>
              <w:top w:val="single" w:sz="4" w:space="0" w:color="auto"/>
              <w:left w:val="single" w:sz="4" w:space="0" w:color="auto"/>
              <w:bottom w:val="single" w:sz="4" w:space="0" w:color="auto"/>
              <w:right w:val="single" w:sz="4" w:space="0" w:color="auto"/>
            </w:tcBorders>
            <w:vAlign w:val="center"/>
          </w:tcPr>
          <w:p w14:paraId="117C5208" w14:textId="77777777" w:rsidR="00382106" w:rsidRPr="00B57A2E" w:rsidRDefault="00382106" w:rsidP="008F08F2">
            <w:pPr>
              <w:autoSpaceDE w:val="0"/>
              <w:autoSpaceDN w:val="0"/>
              <w:adjustRightInd w:val="0"/>
              <w:spacing w:after="0"/>
              <w:jc w:val="center"/>
              <w:rPr>
                <w:rFonts w:cs="Arial"/>
                <w:bCs/>
              </w:rPr>
            </w:pPr>
            <w:del w:id="4060" w:author="CARB" w:date="2024-01-01T21:48:00Z">
              <w:r w:rsidRPr="00E10136">
                <w:rPr>
                  <w:rFonts w:eastAsiaTheme="minorEastAsia" w:cs="Arial"/>
                  <w:szCs w:val="24"/>
                </w:rPr>
                <w:delText>4.16</w:delText>
              </w:r>
            </w:del>
            <w:ins w:id="4061" w:author="CARB" w:date="2024-01-01T21:48:00Z">
              <w:r w:rsidRPr="00B57A2E">
                <w:rPr>
                  <w:rFonts w:cs="Arial"/>
                  <w:bCs/>
                </w:rPr>
                <w:t>7.60</w:t>
              </w:r>
            </w:ins>
          </w:p>
        </w:tc>
      </w:tr>
      <w:tr w:rsidR="00382106" w:rsidRPr="00E10136" w14:paraId="52454BC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2E23536"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B202618"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Polvo</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0B623985" w14:textId="77777777" w:rsidR="00382106" w:rsidRPr="00B57A2E" w:rsidRDefault="00382106" w:rsidP="008F08F2">
            <w:pPr>
              <w:autoSpaceDE w:val="0"/>
              <w:autoSpaceDN w:val="0"/>
              <w:adjustRightInd w:val="0"/>
              <w:spacing w:after="0"/>
              <w:jc w:val="center"/>
              <w:rPr>
                <w:rFonts w:cs="Arial"/>
                <w:bCs/>
              </w:rPr>
            </w:pPr>
            <w:del w:id="4062" w:author="CARB" w:date="2024-01-01T21:48:00Z">
              <w:r w:rsidRPr="00E10136">
                <w:rPr>
                  <w:rFonts w:eastAsiaTheme="minorEastAsia" w:cs="Arial"/>
                  <w:szCs w:val="24"/>
                </w:rPr>
                <w:delText>4.31</w:delText>
              </w:r>
            </w:del>
            <w:ins w:id="4063" w:author="CARB" w:date="2024-01-01T21:48:00Z">
              <w:r w:rsidRPr="00B57A2E">
                <w:rPr>
                  <w:rFonts w:cs="Arial"/>
                  <w:bCs/>
                </w:rPr>
                <w:t>7.70</w:t>
              </w:r>
            </w:ins>
          </w:p>
        </w:tc>
      </w:tr>
      <w:tr w:rsidR="00382106" w:rsidRPr="00E10136" w14:paraId="29602C30"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778EE6E"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55FC356"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Roncador</w:t>
            </w:r>
            <w:proofErr w:type="spellEnd"/>
            <w:r w:rsidRPr="00E10136">
              <w:rPr>
                <w:rFonts w:eastAsiaTheme="minorEastAsia" w:cs="Arial"/>
                <w:szCs w:val="24"/>
              </w:rPr>
              <w:t xml:space="preserve">  </w:t>
            </w:r>
          </w:p>
        </w:tc>
        <w:tc>
          <w:tcPr>
            <w:tcW w:w="2754" w:type="dxa"/>
            <w:tcBorders>
              <w:top w:val="single" w:sz="4" w:space="0" w:color="auto"/>
              <w:left w:val="single" w:sz="4" w:space="0" w:color="auto"/>
              <w:bottom w:val="single" w:sz="4" w:space="0" w:color="auto"/>
              <w:right w:val="single" w:sz="4" w:space="0" w:color="auto"/>
            </w:tcBorders>
            <w:vAlign w:val="center"/>
          </w:tcPr>
          <w:p w14:paraId="45D577C2" w14:textId="77777777" w:rsidR="00382106" w:rsidRPr="00B57A2E" w:rsidRDefault="00382106" w:rsidP="008F08F2">
            <w:pPr>
              <w:autoSpaceDE w:val="0"/>
              <w:autoSpaceDN w:val="0"/>
              <w:adjustRightInd w:val="0"/>
              <w:spacing w:after="0"/>
              <w:jc w:val="center"/>
              <w:rPr>
                <w:rFonts w:cs="Arial"/>
                <w:bCs/>
              </w:rPr>
            </w:pPr>
            <w:del w:id="4064" w:author="CARB" w:date="2024-01-01T21:48:00Z">
              <w:r w:rsidRPr="00E10136">
                <w:rPr>
                  <w:rFonts w:eastAsiaTheme="minorEastAsia" w:cs="Arial"/>
                  <w:szCs w:val="24"/>
                </w:rPr>
                <w:delText>6.77</w:delText>
              </w:r>
            </w:del>
            <w:ins w:id="4065" w:author="CARB" w:date="2024-01-01T21:48:00Z">
              <w:r w:rsidRPr="00B57A2E">
                <w:rPr>
                  <w:rFonts w:cs="Arial"/>
                  <w:bCs/>
                </w:rPr>
                <w:t>7.19</w:t>
              </w:r>
            </w:ins>
          </w:p>
        </w:tc>
      </w:tr>
      <w:tr w:rsidR="00382106" w:rsidRPr="00E10136" w14:paraId="711CADCF"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98BF7B0"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9AA1B5E"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Roncador</w:t>
            </w:r>
            <w:proofErr w:type="spellEnd"/>
            <w:r w:rsidRPr="00E10136">
              <w:rPr>
                <w:rFonts w:eastAsiaTheme="minorEastAsia" w:cs="Arial"/>
                <w:szCs w:val="24"/>
              </w:rPr>
              <w:t xml:space="preserve"> Heavy</w:t>
            </w:r>
          </w:p>
        </w:tc>
        <w:tc>
          <w:tcPr>
            <w:tcW w:w="2754" w:type="dxa"/>
            <w:tcBorders>
              <w:top w:val="single" w:sz="4" w:space="0" w:color="auto"/>
              <w:left w:val="single" w:sz="4" w:space="0" w:color="auto"/>
              <w:bottom w:val="single" w:sz="4" w:space="0" w:color="auto"/>
              <w:right w:val="single" w:sz="4" w:space="0" w:color="auto"/>
            </w:tcBorders>
            <w:vAlign w:val="center"/>
          </w:tcPr>
          <w:p w14:paraId="4DE8A55D" w14:textId="77777777" w:rsidR="00382106" w:rsidRPr="00B57A2E" w:rsidRDefault="00382106" w:rsidP="008F08F2">
            <w:pPr>
              <w:autoSpaceDE w:val="0"/>
              <w:autoSpaceDN w:val="0"/>
              <w:adjustRightInd w:val="0"/>
              <w:spacing w:after="0"/>
              <w:jc w:val="center"/>
              <w:rPr>
                <w:rFonts w:cs="Arial"/>
                <w:bCs/>
              </w:rPr>
            </w:pPr>
            <w:del w:id="4066" w:author="CARB" w:date="2024-01-01T21:48:00Z">
              <w:r w:rsidRPr="00E10136">
                <w:rPr>
                  <w:rFonts w:eastAsiaTheme="minorEastAsia" w:cs="Arial"/>
                  <w:szCs w:val="24"/>
                </w:rPr>
                <w:delText>6.45</w:delText>
              </w:r>
            </w:del>
            <w:ins w:id="4067" w:author="CARB" w:date="2024-01-01T21:48:00Z">
              <w:r w:rsidRPr="00B57A2E">
                <w:rPr>
                  <w:rFonts w:cs="Arial"/>
                  <w:bCs/>
                </w:rPr>
                <w:t>7.21</w:t>
              </w:r>
            </w:ins>
          </w:p>
        </w:tc>
      </w:tr>
      <w:tr w:rsidR="00382106" w:rsidRPr="00E10136" w14:paraId="2CB878FD"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444D3E9"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F827946"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Sapinhoa</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1B732E00" w14:textId="77777777" w:rsidR="00382106" w:rsidRPr="00B57A2E" w:rsidRDefault="00382106" w:rsidP="008F08F2">
            <w:pPr>
              <w:autoSpaceDE w:val="0"/>
              <w:autoSpaceDN w:val="0"/>
              <w:adjustRightInd w:val="0"/>
              <w:spacing w:after="0"/>
              <w:jc w:val="center"/>
              <w:rPr>
                <w:rFonts w:cs="Arial"/>
                <w:bCs/>
              </w:rPr>
            </w:pPr>
            <w:del w:id="4068" w:author="CARB" w:date="2024-01-01T21:48:00Z">
              <w:r w:rsidRPr="00E10136">
                <w:rPr>
                  <w:rFonts w:eastAsiaTheme="minorEastAsia" w:cs="Arial"/>
                  <w:szCs w:val="24"/>
                </w:rPr>
                <w:delText>6.00</w:delText>
              </w:r>
            </w:del>
            <w:ins w:id="4069" w:author="CARB" w:date="2024-01-01T21:48:00Z">
              <w:r w:rsidRPr="00B57A2E">
                <w:rPr>
                  <w:rFonts w:cs="Arial"/>
                  <w:bCs/>
                </w:rPr>
                <w:t>8.75</w:t>
              </w:r>
            </w:ins>
          </w:p>
        </w:tc>
      </w:tr>
      <w:tr w:rsidR="00382106" w:rsidRPr="00E10136" w14:paraId="0DA0A6AF"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C064439"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7740F07"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Tubarao</w:t>
            </w:r>
            <w:proofErr w:type="spellEnd"/>
            <w:r w:rsidRPr="00E10136">
              <w:rPr>
                <w:rFonts w:eastAsiaTheme="minorEastAsia" w:cs="Arial"/>
                <w:szCs w:val="24"/>
              </w:rPr>
              <w:t xml:space="preserve"> Azul</w:t>
            </w:r>
          </w:p>
        </w:tc>
        <w:tc>
          <w:tcPr>
            <w:tcW w:w="2754" w:type="dxa"/>
            <w:tcBorders>
              <w:top w:val="single" w:sz="4" w:space="0" w:color="auto"/>
              <w:left w:val="single" w:sz="4" w:space="0" w:color="auto"/>
              <w:bottom w:val="single" w:sz="4" w:space="0" w:color="auto"/>
              <w:right w:val="single" w:sz="4" w:space="0" w:color="auto"/>
            </w:tcBorders>
            <w:vAlign w:val="center"/>
          </w:tcPr>
          <w:p w14:paraId="1A7174F5" w14:textId="77777777" w:rsidR="00382106" w:rsidRPr="00B57A2E" w:rsidRDefault="00382106" w:rsidP="008F08F2">
            <w:pPr>
              <w:autoSpaceDE w:val="0"/>
              <w:autoSpaceDN w:val="0"/>
              <w:adjustRightInd w:val="0"/>
              <w:spacing w:after="0"/>
              <w:jc w:val="center"/>
              <w:rPr>
                <w:rFonts w:cs="Arial"/>
                <w:bCs/>
              </w:rPr>
            </w:pPr>
            <w:del w:id="4070" w:author="CARB" w:date="2024-01-01T21:48:00Z">
              <w:r w:rsidRPr="00E10136">
                <w:rPr>
                  <w:rFonts w:eastAsiaTheme="minorEastAsia" w:cs="Arial"/>
                  <w:szCs w:val="24"/>
                </w:rPr>
                <w:delText>5.45</w:delText>
              </w:r>
            </w:del>
            <w:ins w:id="4071" w:author="CARB" w:date="2024-01-01T21:48:00Z">
              <w:r w:rsidRPr="00B57A2E">
                <w:rPr>
                  <w:rFonts w:cs="Arial"/>
                  <w:bCs/>
                </w:rPr>
                <w:t>8.16</w:t>
              </w:r>
            </w:ins>
          </w:p>
        </w:tc>
      </w:tr>
      <w:tr w:rsidR="00382106" w:rsidRPr="00E10136" w14:paraId="4B8BDA4D"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7274C95"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9B1D521"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Tubarao</w:t>
            </w:r>
            <w:proofErr w:type="spellEnd"/>
            <w:r w:rsidRPr="00E10136">
              <w:rPr>
                <w:rFonts w:eastAsiaTheme="minorEastAsia" w:cs="Arial"/>
                <w:szCs w:val="24"/>
              </w:rPr>
              <w:t xml:space="preserve"> Martelo</w:t>
            </w:r>
          </w:p>
        </w:tc>
        <w:tc>
          <w:tcPr>
            <w:tcW w:w="2754" w:type="dxa"/>
            <w:tcBorders>
              <w:top w:val="single" w:sz="4" w:space="0" w:color="auto"/>
              <w:left w:val="single" w:sz="4" w:space="0" w:color="auto"/>
              <w:bottom w:val="single" w:sz="4" w:space="0" w:color="auto"/>
              <w:right w:val="single" w:sz="4" w:space="0" w:color="auto"/>
            </w:tcBorders>
            <w:vAlign w:val="center"/>
          </w:tcPr>
          <w:p w14:paraId="664A4D7E" w14:textId="77777777" w:rsidR="00382106" w:rsidRPr="00B57A2E" w:rsidRDefault="00382106" w:rsidP="008F08F2">
            <w:pPr>
              <w:autoSpaceDE w:val="0"/>
              <w:autoSpaceDN w:val="0"/>
              <w:adjustRightInd w:val="0"/>
              <w:spacing w:after="0"/>
              <w:jc w:val="center"/>
              <w:rPr>
                <w:rFonts w:cs="Arial"/>
                <w:bCs/>
              </w:rPr>
            </w:pPr>
            <w:del w:id="4072" w:author="CARB" w:date="2024-01-01T21:48:00Z">
              <w:r w:rsidRPr="00E10136">
                <w:rPr>
                  <w:rFonts w:eastAsiaTheme="minorEastAsia" w:cs="Arial"/>
                  <w:szCs w:val="24"/>
                </w:rPr>
                <w:delText>5.37</w:delText>
              </w:r>
            </w:del>
            <w:ins w:id="4073" w:author="CARB" w:date="2024-01-01T21:48:00Z">
              <w:r w:rsidRPr="00B57A2E">
                <w:rPr>
                  <w:rFonts w:cs="Arial"/>
                  <w:bCs/>
                </w:rPr>
                <w:t>9.60</w:t>
              </w:r>
            </w:ins>
          </w:p>
        </w:tc>
      </w:tr>
      <w:tr w:rsidR="00382106" w:rsidRPr="00E10136" w14:paraId="2335187B"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F429BA8" w14:textId="77777777" w:rsidR="00382106" w:rsidRPr="00E10136" w:rsidRDefault="00382106" w:rsidP="008F08F2">
            <w:pPr>
              <w:autoSpaceDE w:val="0"/>
              <w:autoSpaceDN w:val="0"/>
              <w:adjustRightInd w:val="0"/>
              <w:spacing w:after="0"/>
              <w:rPr>
                <w:rFonts w:eastAsiaTheme="minorEastAsia" w:cs="Arial"/>
                <w:szCs w:val="24"/>
              </w:rPr>
            </w:pPr>
            <w:ins w:id="4074" w:author="CARB" w:date="2024-01-01T21:48:00Z">
              <w:r>
                <w:rPr>
                  <w:rFonts w:eastAsiaTheme="minorEastAsia" w:cs="Arial"/>
                  <w:szCs w:val="24"/>
                </w:rPr>
                <w:t>Brunei</w:t>
              </w:r>
            </w:ins>
          </w:p>
        </w:tc>
        <w:tc>
          <w:tcPr>
            <w:tcW w:w="4298" w:type="dxa"/>
            <w:tcBorders>
              <w:top w:val="single" w:sz="4" w:space="0" w:color="auto"/>
              <w:left w:val="single" w:sz="4" w:space="0" w:color="auto"/>
              <w:bottom w:val="single" w:sz="4" w:space="0" w:color="auto"/>
              <w:right w:val="single" w:sz="4" w:space="0" w:color="auto"/>
            </w:tcBorders>
            <w:vAlign w:val="center"/>
          </w:tcPr>
          <w:p w14:paraId="495A5426" w14:textId="77777777" w:rsidR="00382106" w:rsidRPr="00E10136" w:rsidRDefault="00382106" w:rsidP="008F08F2">
            <w:pPr>
              <w:autoSpaceDE w:val="0"/>
              <w:autoSpaceDN w:val="0"/>
              <w:adjustRightInd w:val="0"/>
              <w:spacing w:after="0"/>
              <w:rPr>
                <w:rFonts w:eastAsiaTheme="minorEastAsia" w:cs="Arial"/>
                <w:szCs w:val="24"/>
              </w:rPr>
            </w:pPr>
            <w:ins w:id="4075" w:author="CARB" w:date="2024-01-01T21:48:00Z">
              <w:r>
                <w:rPr>
                  <w:rFonts w:eastAsiaTheme="minorEastAsia" w:cs="Arial"/>
                  <w:szCs w:val="24"/>
                </w:rPr>
                <w:t>SLEB</w:t>
              </w:r>
            </w:ins>
          </w:p>
        </w:tc>
        <w:tc>
          <w:tcPr>
            <w:tcW w:w="2754" w:type="dxa"/>
            <w:tcBorders>
              <w:top w:val="single" w:sz="4" w:space="0" w:color="auto"/>
              <w:left w:val="single" w:sz="4" w:space="0" w:color="auto"/>
              <w:bottom w:val="single" w:sz="4" w:space="0" w:color="auto"/>
              <w:right w:val="single" w:sz="4" w:space="0" w:color="auto"/>
            </w:tcBorders>
            <w:vAlign w:val="center"/>
          </w:tcPr>
          <w:p w14:paraId="295B00A9" w14:textId="77777777" w:rsidR="00382106" w:rsidRPr="00B57A2E" w:rsidRDefault="00382106" w:rsidP="008F08F2">
            <w:pPr>
              <w:autoSpaceDE w:val="0"/>
              <w:autoSpaceDN w:val="0"/>
              <w:adjustRightInd w:val="0"/>
              <w:spacing w:after="0"/>
              <w:jc w:val="center"/>
              <w:rPr>
                <w:rFonts w:cs="Arial"/>
                <w:bCs/>
              </w:rPr>
            </w:pPr>
            <w:ins w:id="4076" w:author="CARB" w:date="2024-01-01T21:48:00Z">
              <w:r w:rsidRPr="00B57A2E">
                <w:rPr>
                  <w:rFonts w:cs="Arial"/>
                  <w:bCs/>
                </w:rPr>
                <w:t>9.88</w:t>
              </w:r>
            </w:ins>
          </w:p>
        </w:tc>
      </w:tr>
      <w:tr w:rsidR="00382106" w:rsidRPr="00E10136" w14:paraId="7D685778"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6F8EC4B"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Cameroon</w:t>
            </w:r>
          </w:p>
        </w:tc>
        <w:tc>
          <w:tcPr>
            <w:tcW w:w="4298" w:type="dxa"/>
            <w:tcBorders>
              <w:top w:val="single" w:sz="4" w:space="0" w:color="auto"/>
              <w:left w:val="single" w:sz="4" w:space="0" w:color="auto"/>
              <w:bottom w:val="single" w:sz="4" w:space="0" w:color="auto"/>
              <w:right w:val="single" w:sz="4" w:space="0" w:color="auto"/>
            </w:tcBorders>
            <w:vAlign w:val="center"/>
          </w:tcPr>
          <w:p w14:paraId="568DC945"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Lokele</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186F359C" w14:textId="77777777" w:rsidR="00382106" w:rsidRPr="00B57A2E" w:rsidRDefault="00382106" w:rsidP="008F08F2">
            <w:pPr>
              <w:autoSpaceDE w:val="0"/>
              <w:autoSpaceDN w:val="0"/>
              <w:adjustRightInd w:val="0"/>
              <w:spacing w:after="0"/>
              <w:jc w:val="center"/>
              <w:rPr>
                <w:rFonts w:cs="Arial"/>
                <w:bCs/>
              </w:rPr>
            </w:pPr>
            <w:del w:id="4077" w:author="CARB" w:date="2024-01-01T21:48:00Z">
              <w:r w:rsidRPr="00E10136">
                <w:rPr>
                  <w:rFonts w:eastAsiaTheme="minorEastAsia" w:cs="Arial"/>
                  <w:szCs w:val="24"/>
                </w:rPr>
                <w:delText>19.27</w:delText>
              </w:r>
            </w:del>
            <w:ins w:id="4078" w:author="CARB" w:date="2024-01-01T21:48:00Z">
              <w:r w:rsidRPr="00B57A2E">
                <w:rPr>
                  <w:rFonts w:cs="Arial"/>
                  <w:bCs/>
                </w:rPr>
                <w:t>25.56</w:t>
              </w:r>
            </w:ins>
          </w:p>
        </w:tc>
      </w:tr>
      <w:tr w:rsidR="00382106" w:rsidRPr="00E10136" w14:paraId="00449B0E"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6F08078"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Canada</w:t>
            </w:r>
          </w:p>
        </w:tc>
        <w:tc>
          <w:tcPr>
            <w:tcW w:w="4298" w:type="dxa"/>
            <w:tcBorders>
              <w:top w:val="single" w:sz="4" w:space="0" w:color="auto"/>
              <w:left w:val="single" w:sz="4" w:space="0" w:color="auto"/>
              <w:bottom w:val="single" w:sz="4" w:space="0" w:color="auto"/>
              <w:right w:val="single" w:sz="4" w:space="0" w:color="auto"/>
            </w:tcBorders>
            <w:vAlign w:val="center"/>
          </w:tcPr>
          <w:p w14:paraId="737D4864"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Access Western Blend</w:t>
            </w:r>
          </w:p>
        </w:tc>
        <w:tc>
          <w:tcPr>
            <w:tcW w:w="2754" w:type="dxa"/>
            <w:tcBorders>
              <w:top w:val="single" w:sz="4" w:space="0" w:color="auto"/>
              <w:left w:val="single" w:sz="4" w:space="0" w:color="auto"/>
              <w:bottom w:val="single" w:sz="4" w:space="0" w:color="auto"/>
              <w:right w:val="single" w:sz="4" w:space="0" w:color="auto"/>
            </w:tcBorders>
            <w:vAlign w:val="center"/>
          </w:tcPr>
          <w:p w14:paraId="284F2B80" w14:textId="77777777" w:rsidR="00382106" w:rsidRPr="00B57A2E" w:rsidRDefault="00382106" w:rsidP="008F08F2">
            <w:pPr>
              <w:autoSpaceDE w:val="0"/>
              <w:autoSpaceDN w:val="0"/>
              <w:adjustRightInd w:val="0"/>
              <w:spacing w:after="0"/>
              <w:jc w:val="center"/>
              <w:rPr>
                <w:rFonts w:cs="Arial"/>
                <w:bCs/>
              </w:rPr>
            </w:pPr>
            <w:r w:rsidRPr="00B57A2E">
              <w:rPr>
                <w:rFonts w:cs="Arial"/>
                <w:bCs/>
              </w:rPr>
              <w:t>15.</w:t>
            </w:r>
            <w:del w:id="4079" w:author="CARB" w:date="2024-01-01T21:48:00Z">
              <w:r w:rsidRPr="00E10136">
                <w:rPr>
                  <w:rFonts w:eastAsiaTheme="minorEastAsia" w:cs="Arial"/>
                  <w:szCs w:val="24"/>
                </w:rPr>
                <w:delText>15</w:delText>
              </w:r>
            </w:del>
            <w:ins w:id="4080" w:author="CARB" w:date="2024-01-01T21:48:00Z">
              <w:r w:rsidRPr="00B57A2E">
                <w:rPr>
                  <w:rFonts w:cs="Arial"/>
                  <w:bCs/>
                </w:rPr>
                <w:t>57</w:t>
              </w:r>
            </w:ins>
          </w:p>
        </w:tc>
      </w:tr>
      <w:tr w:rsidR="00382106" w:rsidRPr="00E10136" w14:paraId="7932DC60"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2FD1B7C"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314551E"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Albian Heavy Synthetic (all grades)</w:t>
            </w:r>
          </w:p>
        </w:tc>
        <w:tc>
          <w:tcPr>
            <w:tcW w:w="2754" w:type="dxa"/>
            <w:tcBorders>
              <w:top w:val="single" w:sz="4" w:space="0" w:color="auto"/>
              <w:left w:val="single" w:sz="4" w:space="0" w:color="auto"/>
              <w:bottom w:val="single" w:sz="4" w:space="0" w:color="auto"/>
              <w:right w:val="single" w:sz="4" w:space="0" w:color="auto"/>
            </w:tcBorders>
            <w:vAlign w:val="center"/>
          </w:tcPr>
          <w:p w14:paraId="5E12256E" w14:textId="77777777" w:rsidR="00382106" w:rsidRPr="00B57A2E" w:rsidRDefault="00382106" w:rsidP="008F08F2">
            <w:pPr>
              <w:autoSpaceDE w:val="0"/>
              <w:autoSpaceDN w:val="0"/>
              <w:adjustRightInd w:val="0"/>
              <w:spacing w:after="0"/>
              <w:jc w:val="center"/>
              <w:rPr>
                <w:rFonts w:cs="Arial"/>
                <w:bCs/>
              </w:rPr>
            </w:pPr>
            <w:del w:id="4081" w:author="CARB" w:date="2024-01-01T21:48:00Z">
              <w:r w:rsidRPr="00E10136">
                <w:rPr>
                  <w:rFonts w:eastAsiaTheme="minorEastAsia" w:cs="Arial"/>
                  <w:szCs w:val="24"/>
                </w:rPr>
                <w:delText>23.68</w:delText>
              </w:r>
            </w:del>
            <w:ins w:id="4082" w:author="CARB" w:date="2024-01-01T21:48:00Z">
              <w:r w:rsidRPr="00B57A2E">
                <w:rPr>
                  <w:rFonts w:cs="Arial"/>
                  <w:bCs/>
                </w:rPr>
                <w:t>24.45</w:t>
              </w:r>
            </w:ins>
          </w:p>
        </w:tc>
      </w:tr>
      <w:tr w:rsidR="00382106" w:rsidRPr="00E10136" w14:paraId="4A64351D"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F3D52E6"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EA21D7D"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BC Light</w:t>
            </w:r>
          </w:p>
        </w:tc>
        <w:tc>
          <w:tcPr>
            <w:tcW w:w="2754" w:type="dxa"/>
            <w:tcBorders>
              <w:top w:val="single" w:sz="4" w:space="0" w:color="auto"/>
              <w:left w:val="single" w:sz="4" w:space="0" w:color="auto"/>
              <w:bottom w:val="single" w:sz="4" w:space="0" w:color="auto"/>
              <w:right w:val="single" w:sz="4" w:space="0" w:color="auto"/>
            </w:tcBorders>
            <w:vAlign w:val="center"/>
          </w:tcPr>
          <w:p w14:paraId="0C523FBF" w14:textId="77777777" w:rsidR="00382106" w:rsidRPr="00B57A2E" w:rsidRDefault="00382106" w:rsidP="008F08F2">
            <w:pPr>
              <w:autoSpaceDE w:val="0"/>
              <w:autoSpaceDN w:val="0"/>
              <w:adjustRightInd w:val="0"/>
              <w:spacing w:after="0"/>
              <w:jc w:val="center"/>
              <w:rPr>
                <w:rFonts w:cs="Arial"/>
                <w:bCs/>
              </w:rPr>
            </w:pPr>
            <w:del w:id="4083" w:author="CARB" w:date="2024-01-01T21:48:00Z">
              <w:r w:rsidRPr="00E10136">
                <w:rPr>
                  <w:rFonts w:eastAsiaTheme="minorEastAsia" w:cs="Arial"/>
                  <w:szCs w:val="24"/>
                </w:rPr>
                <w:delText>8.11</w:delText>
              </w:r>
            </w:del>
            <w:ins w:id="4084" w:author="CARB" w:date="2024-01-01T21:48:00Z">
              <w:r w:rsidRPr="00B57A2E">
                <w:rPr>
                  <w:rFonts w:cs="Arial"/>
                  <w:bCs/>
                </w:rPr>
                <w:t>10.68</w:t>
              </w:r>
            </w:ins>
          </w:p>
        </w:tc>
      </w:tr>
      <w:tr w:rsidR="00382106" w:rsidRPr="00E10136" w14:paraId="4DA7D4F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1567241"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C69DD7C"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Bonnie Glen</w:t>
            </w:r>
          </w:p>
        </w:tc>
        <w:tc>
          <w:tcPr>
            <w:tcW w:w="2754" w:type="dxa"/>
            <w:tcBorders>
              <w:top w:val="single" w:sz="4" w:space="0" w:color="auto"/>
              <w:left w:val="single" w:sz="4" w:space="0" w:color="auto"/>
              <w:bottom w:val="single" w:sz="4" w:space="0" w:color="auto"/>
              <w:right w:val="single" w:sz="4" w:space="0" w:color="auto"/>
            </w:tcBorders>
            <w:vAlign w:val="center"/>
          </w:tcPr>
          <w:p w14:paraId="3462CEE4" w14:textId="77777777" w:rsidR="00382106" w:rsidRPr="00B57A2E" w:rsidRDefault="00382106" w:rsidP="008F08F2">
            <w:pPr>
              <w:autoSpaceDE w:val="0"/>
              <w:autoSpaceDN w:val="0"/>
              <w:adjustRightInd w:val="0"/>
              <w:spacing w:after="0"/>
              <w:jc w:val="center"/>
              <w:rPr>
                <w:rFonts w:cs="Arial"/>
                <w:bCs/>
              </w:rPr>
            </w:pPr>
            <w:del w:id="4085" w:author="CARB" w:date="2024-01-01T21:48:00Z">
              <w:r w:rsidRPr="00E10136">
                <w:rPr>
                  <w:rFonts w:eastAsiaTheme="minorEastAsia" w:cs="Arial"/>
                  <w:szCs w:val="24"/>
                </w:rPr>
                <w:delText>8.11</w:delText>
              </w:r>
            </w:del>
            <w:ins w:id="4086" w:author="CARB" w:date="2024-01-01T21:48:00Z">
              <w:r w:rsidRPr="00B57A2E">
                <w:rPr>
                  <w:rFonts w:cs="Arial"/>
                  <w:bCs/>
                </w:rPr>
                <w:t>10.68</w:t>
              </w:r>
            </w:ins>
          </w:p>
        </w:tc>
      </w:tr>
      <w:tr w:rsidR="00382106" w:rsidRPr="00E10136" w14:paraId="4A78B142"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AA22D9F"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ABD0C71"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Borealis Heavy Blend</w:t>
            </w:r>
          </w:p>
        </w:tc>
        <w:tc>
          <w:tcPr>
            <w:tcW w:w="2754" w:type="dxa"/>
            <w:tcBorders>
              <w:top w:val="single" w:sz="4" w:space="0" w:color="auto"/>
              <w:left w:val="single" w:sz="4" w:space="0" w:color="auto"/>
              <w:bottom w:val="single" w:sz="4" w:space="0" w:color="auto"/>
              <w:right w:val="single" w:sz="4" w:space="0" w:color="auto"/>
            </w:tcBorders>
            <w:vAlign w:val="center"/>
          </w:tcPr>
          <w:p w14:paraId="41934988" w14:textId="77777777" w:rsidR="00382106" w:rsidRPr="00B57A2E" w:rsidRDefault="00382106" w:rsidP="008F08F2">
            <w:pPr>
              <w:autoSpaceDE w:val="0"/>
              <w:autoSpaceDN w:val="0"/>
              <w:adjustRightInd w:val="0"/>
              <w:spacing w:after="0"/>
              <w:jc w:val="center"/>
              <w:rPr>
                <w:rFonts w:cs="Arial"/>
                <w:bCs/>
              </w:rPr>
            </w:pPr>
            <w:del w:id="4087" w:author="CARB" w:date="2024-01-01T21:48:00Z">
              <w:r w:rsidRPr="00E10136">
                <w:rPr>
                  <w:rFonts w:eastAsiaTheme="minorEastAsia" w:cs="Arial"/>
                  <w:szCs w:val="24"/>
                </w:rPr>
                <w:delText>15.41</w:delText>
              </w:r>
            </w:del>
            <w:ins w:id="4088" w:author="CARB" w:date="2024-01-01T21:48:00Z">
              <w:r w:rsidRPr="00B57A2E">
                <w:rPr>
                  <w:rFonts w:cs="Arial"/>
                  <w:bCs/>
                </w:rPr>
                <w:t>16.36</w:t>
              </w:r>
            </w:ins>
          </w:p>
        </w:tc>
      </w:tr>
      <w:tr w:rsidR="00382106" w:rsidRPr="00E10136" w14:paraId="63FA5955"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3351C6D"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7904734"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Boundary Lake</w:t>
            </w:r>
          </w:p>
        </w:tc>
        <w:tc>
          <w:tcPr>
            <w:tcW w:w="2754" w:type="dxa"/>
            <w:tcBorders>
              <w:top w:val="single" w:sz="4" w:space="0" w:color="auto"/>
              <w:left w:val="single" w:sz="4" w:space="0" w:color="auto"/>
              <w:bottom w:val="single" w:sz="4" w:space="0" w:color="auto"/>
              <w:right w:val="single" w:sz="4" w:space="0" w:color="auto"/>
            </w:tcBorders>
            <w:vAlign w:val="center"/>
          </w:tcPr>
          <w:p w14:paraId="75088C46" w14:textId="77777777" w:rsidR="00382106" w:rsidRPr="00B57A2E" w:rsidRDefault="00382106" w:rsidP="008F08F2">
            <w:pPr>
              <w:autoSpaceDE w:val="0"/>
              <w:autoSpaceDN w:val="0"/>
              <w:adjustRightInd w:val="0"/>
              <w:spacing w:after="0"/>
              <w:jc w:val="center"/>
              <w:rPr>
                <w:rFonts w:cs="Arial"/>
                <w:bCs/>
              </w:rPr>
            </w:pPr>
            <w:del w:id="4089" w:author="CARB" w:date="2024-01-01T21:48:00Z">
              <w:r w:rsidRPr="00E10136">
                <w:rPr>
                  <w:rFonts w:eastAsiaTheme="minorEastAsia" w:cs="Arial"/>
                  <w:szCs w:val="24"/>
                </w:rPr>
                <w:delText>8.11</w:delText>
              </w:r>
            </w:del>
            <w:ins w:id="4090" w:author="CARB" w:date="2024-01-01T21:48:00Z">
              <w:r w:rsidRPr="00B57A2E">
                <w:rPr>
                  <w:rFonts w:cs="Arial"/>
                  <w:bCs/>
                </w:rPr>
                <w:t>10.68</w:t>
              </w:r>
            </w:ins>
          </w:p>
        </w:tc>
      </w:tr>
      <w:tr w:rsidR="00382106" w:rsidRPr="00E10136" w14:paraId="17D09CC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641EE1E"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A58BF6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Bow River</w:t>
            </w:r>
          </w:p>
        </w:tc>
        <w:tc>
          <w:tcPr>
            <w:tcW w:w="2754" w:type="dxa"/>
            <w:tcBorders>
              <w:top w:val="single" w:sz="4" w:space="0" w:color="auto"/>
              <w:left w:val="single" w:sz="4" w:space="0" w:color="auto"/>
              <w:bottom w:val="single" w:sz="4" w:space="0" w:color="auto"/>
              <w:right w:val="single" w:sz="4" w:space="0" w:color="auto"/>
            </w:tcBorders>
            <w:vAlign w:val="center"/>
          </w:tcPr>
          <w:p w14:paraId="39B2B4D8" w14:textId="77777777" w:rsidR="00382106" w:rsidRPr="00B57A2E" w:rsidRDefault="00382106" w:rsidP="008F08F2">
            <w:pPr>
              <w:autoSpaceDE w:val="0"/>
              <w:autoSpaceDN w:val="0"/>
              <w:adjustRightInd w:val="0"/>
              <w:spacing w:after="0"/>
              <w:jc w:val="center"/>
              <w:rPr>
                <w:rFonts w:cs="Arial"/>
                <w:bCs/>
              </w:rPr>
            </w:pPr>
            <w:del w:id="4091" w:author="CARB" w:date="2024-01-01T21:48:00Z">
              <w:r w:rsidRPr="00E10136">
                <w:rPr>
                  <w:rFonts w:eastAsiaTheme="minorEastAsia" w:cs="Arial"/>
                  <w:szCs w:val="24"/>
                </w:rPr>
                <w:delText>9.42</w:delText>
              </w:r>
            </w:del>
            <w:ins w:id="4092" w:author="CARB" w:date="2024-01-01T21:48:00Z">
              <w:r w:rsidRPr="00B57A2E">
                <w:rPr>
                  <w:rFonts w:cs="Arial"/>
                  <w:bCs/>
                </w:rPr>
                <w:t>10.37</w:t>
              </w:r>
            </w:ins>
          </w:p>
        </w:tc>
      </w:tr>
      <w:tr w:rsidR="00382106" w:rsidRPr="00E10136" w14:paraId="41ACC068"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91A9399"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B9D153F"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Cardium</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6444E25C" w14:textId="77777777" w:rsidR="00382106" w:rsidRPr="00B57A2E" w:rsidRDefault="00382106" w:rsidP="008F08F2">
            <w:pPr>
              <w:autoSpaceDE w:val="0"/>
              <w:autoSpaceDN w:val="0"/>
              <w:adjustRightInd w:val="0"/>
              <w:spacing w:after="0"/>
              <w:jc w:val="center"/>
              <w:rPr>
                <w:rFonts w:cs="Arial"/>
                <w:bCs/>
              </w:rPr>
            </w:pPr>
            <w:del w:id="4093" w:author="CARB" w:date="2024-01-01T21:48:00Z">
              <w:r w:rsidRPr="00E10136">
                <w:rPr>
                  <w:rFonts w:eastAsiaTheme="minorEastAsia" w:cs="Arial"/>
                  <w:szCs w:val="24"/>
                </w:rPr>
                <w:delText>8.11</w:delText>
              </w:r>
            </w:del>
            <w:ins w:id="4094" w:author="CARB" w:date="2024-01-01T21:48:00Z">
              <w:r w:rsidRPr="00B57A2E">
                <w:rPr>
                  <w:rFonts w:cs="Arial"/>
                  <w:bCs/>
                </w:rPr>
                <w:t>10.68</w:t>
              </w:r>
            </w:ins>
          </w:p>
        </w:tc>
      </w:tr>
      <w:tr w:rsidR="00382106" w:rsidRPr="00E10136" w14:paraId="66C41CE5"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B5E3F95"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9B9FCE4"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Christina Dilbit Blend</w:t>
            </w:r>
          </w:p>
        </w:tc>
        <w:tc>
          <w:tcPr>
            <w:tcW w:w="2754" w:type="dxa"/>
            <w:tcBorders>
              <w:top w:val="single" w:sz="4" w:space="0" w:color="auto"/>
              <w:left w:val="single" w:sz="4" w:space="0" w:color="auto"/>
              <w:bottom w:val="single" w:sz="4" w:space="0" w:color="auto"/>
              <w:right w:val="single" w:sz="4" w:space="0" w:color="auto"/>
            </w:tcBorders>
            <w:vAlign w:val="center"/>
          </w:tcPr>
          <w:p w14:paraId="3F276E6D" w14:textId="77777777" w:rsidR="00382106" w:rsidRPr="00B57A2E" w:rsidRDefault="00382106" w:rsidP="008F08F2">
            <w:pPr>
              <w:autoSpaceDE w:val="0"/>
              <w:autoSpaceDN w:val="0"/>
              <w:adjustRightInd w:val="0"/>
              <w:spacing w:after="0"/>
              <w:jc w:val="center"/>
              <w:rPr>
                <w:rFonts w:cs="Arial"/>
                <w:bCs/>
              </w:rPr>
            </w:pPr>
            <w:del w:id="4095" w:author="CARB" w:date="2024-01-01T21:48:00Z">
              <w:r w:rsidRPr="00E10136">
                <w:rPr>
                  <w:rFonts w:eastAsiaTheme="minorEastAsia" w:cs="Arial"/>
                  <w:szCs w:val="24"/>
                </w:rPr>
                <w:delText>12.71</w:delText>
              </w:r>
            </w:del>
            <w:ins w:id="4096" w:author="CARB" w:date="2024-01-01T21:48:00Z">
              <w:r w:rsidRPr="00B57A2E">
                <w:rPr>
                  <w:rFonts w:cs="Arial"/>
                  <w:bCs/>
                </w:rPr>
                <w:t>14.06</w:t>
              </w:r>
            </w:ins>
          </w:p>
        </w:tc>
      </w:tr>
      <w:tr w:rsidR="00382106" w:rsidRPr="00E10136" w14:paraId="63E70711"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C955A1B"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8AE7A46"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 xml:space="preserve">Christina </w:t>
            </w:r>
            <w:proofErr w:type="spellStart"/>
            <w:r w:rsidRPr="00E10136">
              <w:rPr>
                <w:rFonts w:eastAsiaTheme="minorEastAsia" w:cs="Arial"/>
                <w:szCs w:val="24"/>
              </w:rPr>
              <w:t>Synbit</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3895BFAC" w14:textId="77777777" w:rsidR="00382106" w:rsidRPr="00B57A2E" w:rsidRDefault="00382106" w:rsidP="008F08F2">
            <w:pPr>
              <w:autoSpaceDE w:val="0"/>
              <w:autoSpaceDN w:val="0"/>
              <w:adjustRightInd w:val="0"/>
              <w:spacing w:after="0"/>
              <w:jc w:val="center"/>
              <w:rPr>
                <w:rFonts w:cs="Arial"/>
                <w:bCs/>
              </w:rPr>
            </w:pPr>
            <w:r w:rsidRPr="00B57A2E">
              <w:rPr>
                <w:rFonts w:cs="Arial"/>
                <w:bCs/>
              </w:rPr>
              <w:t>18.</w:t>
            </w:r>
            <w:del w:id="4097" w:author="CARB" w:date="2024-01-01T21:48:00Z">
              <w:r w:rsidRPr="00E10136">
                <w:rPr>
                  <w:rFonts w:eastAsiaTheme="minorEastAsia" w:cs="Arial"/>
                  <w:szCs w:val="24"/>
                </w:rPr>
                <w:delText>66</w:delText>
              </w:r>
            </w:del>
            <w:ins w:id="4098" w:author="CARB" w:date="2024-01-01T21:48:00Z">
              <w:r w:rsidRPr="00B57A2E">
                <w:rPr>
                  <w:rFonts w:cs="Arial"/>
                  <w:bCs/>
                </w:rPr>
                <w:t>26</w:t>
              </w:r>
            </w:ins>
          </w:p>
        </w:tc>
      </w:tr>
      <w:tr w:rsidR="00382106" w:rsidRPr="00E10136" w14:paraId="498E7B0F"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107125C"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7581E92"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Cold Lake</w:t>
            </w:r>
          </w:p>
        </w:tc>
        <w:tc>
          <w:tcPr>
            <w:tcW w:w="2754" w:type="dxa"/>
            <w:tcBorders>
              <w:top w:val="single" w:sz="4" w:space="0" w:color="auto"/>
              <w:left w:val="single" w:sz="4" w:space="0" w:color="auto"/>
              <w:bottom w:val="single" w:sz="4" w:space="0" w:color="auto"/>
              <w:right w:val="single" w:sz="4" w:space="0" w:color="auto"/>
            </w:tcBorders>
            <w:vAlign w:val="center"/>
          </w:tcPr>
          <w:p w14:paraId="0A99CE5D" w14:textId="77777777" w:rsidR="00382106" w:rsidRPr="00B57A2E" w:rsidRDefault="00382106" w:rsidP="008F08F2">
            <w:pPr>
              <w:autoSpaceDE w:val="0"/>
              <w:autoSpaceDN w:val="0"/>
              <w:adjustRightInd w:val="0"/>
              <w:spacing w:after="0"/>
              <w:jc w:val="center"/>
              <w:rPr>
                <w:rFonts w:cs="Arial"/>
                <w:bCs/>
              </w:rPr>
            </w:pPr>
            <w:del w:id="4099" w:author="CARB" w:date="2024-01-01T21:48:00Z">
              <w:r w:rsidRPr="00E10136">
                <w:rPr>
                  <w:rFonts w:eastAsiaTheme="minorEastAsia" w:cs="Arial"/>
                  <w:szCs w:val="24"/>
                </w:rPr>
                <w:delText>17.87</w:delText>
              </w:r>
            </w:del>
            <w:ins w:id="4100" w:author="CARB" w:date="2024-01-01T21:48:00Z">
              <w:r w:rsidRPr="00B57A2E">
                <w:rPr>
                  <w:rFonts w:cs="Arial"/>
                  <w:bCs/>
                </w:rPr>
                <w:t>19.92</w:t>
              </w:r>
            </w:ins>
          </w:p>
        </w:tc>
      </w:tr>
      <w:tr w:rsidR="00382106" w:rsidRPr="00E10136" w14:paraId="31665420"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A13CDE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4CF26DA"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Conventional Heavy</w:t>
            </w:r>
          </w:p>
        </w:tc>
        <w:tc>
          <w:tcPr>
            <w:tcW w:w="2754" w:type="dxa"/>
            <w:tcBorders>
              <w:top w:val="single" w:sz="4" w:space="0" w:color="auto"/>
              <w:left w:val="single" w:sz="4" w:space="0" w:color="auto"/>
              <w:bottom w:val="single" w:sz="4" w:space="0" w:color="auto"/>
              <w:right w:val="single" w:sz="4" w:space="0" w:color="auto"/>
            </w:tcBorders>
            <w:vAlign w:val="center"/>
          </w:tcPr>
          <w:p w14:paraId="7A1276D9" w14:textId="77777777" w:rsidR="00382106" w:rsidRPr="00B57A2E" w:rsidRDefault="00382106" w:rsidP="008F08F2">
            <w:pPr>
              <w:autoSpaceDE w:val="0"/>
              <w:autoSpaceDN w:val="0"/>
              <w:adjustRightInd w:val="0"/>
              <w:spacing w:after="0"/>
              <w:jc w:val="center"/>
              <w:rPr>
                <w:rFonts w:cs="Arial"/>
                <w:bCs/>
              </w:rPr>
            </w:pPr>
            <w:del w:id="4101" w:author="CARB" w:date="2024-01-01T21:48:00Z">
              <w:r w:rsidRPr="00E10136">
                <w:rPr>
                  <w:rFonts w:eastAsiaTheme="minorEastAsia" w:cs="Arial"/>
                  <w:szCs w:val="24"/>
                </w:rPr>
                <w:delText>9.42</w:delText>
              </w:r>
            </w:del>
            <w:ins w:id="4102" w:author="CARB" w:date="2024-01-01T21:48:00Z">
              <w:r w:rsidRPr="00B57A2E">
                <w:rPr>
                  <w:rFonts w:cs="Arial"/>
                  <w:bCs/>
                </w:rPr>
                <w:t>10.37</w:t>
              </w:r>
            </w:ins>
          </w:p>
        </w:tc>
      </w:tr>
      <w:tr w:rsidR="00382106" w:rsidRPr="00E10136" w14:paraId="3D5C5D9E"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DB61BAD"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E50A3B4"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CNRL Light Sweet Synthetic</w:t>
            </w:r>
          </w:p>
        </w:tc>
        <w:tc>
          <w:tcPr>
            <w:tcW w:w="2754" w:type="dxa"/>
            <w:tcBorders>
              <w:top w:val="single" w:sz="4" w:space="0" w:color="auto"/>
              <w:left w:val="single" w:sz="4" w:space="0" w:color="auto"/>
              <w:bottom w:val="single" w:sz="4" w:space="0" w:color="auto"/>
              <w:right w:val="single" w:sz="4" w:space="0" w:color="auto"/>
            </w:tcBorders>
            <w:vAlign w:val="center"/>
          </w:tcPr>
          <w:p w14:paraId="46A4DA6D" w14:textId="77777777" w:rsidR="00382106" w:rsidRPr="00B57A2E" w:rsidRDefault="00382106" w:rsidP="008F08F2">
            <w:pPr>
              <w:autoSpaceDE w:val="0"/>
              <w:autoSpaceDN w:val="0"/>
              <w:adjustRightInd w:val="0"/>
              <w:spacing w:after="0"/>
              <w:jc w:val="center"/>
              <w:rPr>
                <w:rFonts w:cs="Arial"/>
                <w:bCs/>
              </w:rPr>
            </w:pPr>
            <w:del w:id="4103" w:author="CARB" w:date="2024-01-01T21:48:00Z">
              <w:r w:rsidRPr="00E10136">
                <w:rPr>
                  <w:rFonts w:eastAsiaTheme="minorEastAsia" w:cs="Arial"/>
                  <w:szCs w:val="24"/>
                </w:rPr>
                <w:delText>25.27</w:delText>
              </w:r>
            </w:del>
            <w:ins w:id="4104" w:author="CARB" w:date="2024-01-01T21:48:00Z">
              <w:r w:rsidRPr="00B57A2E">
                <w:rPr>
                  <w:rFonts w:cs="Arial"/>
                  <w:bCs/>
                </w:rPr>
                <w:t>22.71</w:t>
              </w:r>
            </w:ins>
          </w:p>
        </w:tc>
      </w:tr>
      <w:tr w:rsidR="00382106" w:rsidRPr="00E10136" w14:paraId="77E90350"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B803DF5"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1D5A564"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Federated</w:t>
            </w:r>
          </w:p>
        </w:tc>
        <w:tc>
          <w:tcPr>
            <w:tcW w:w="2754" w:type="dxa"/>
            <w:tcBorders>
              <w:top w:val="single" w:sz="4" w:space="0" w:color="auto"/>
              <w:left w:val="single" w:sz="4" w:space="0" w:color="auto"/>
              <w:bottom w:val="single" w:sz="4" w:space="0" w:color="auto"/>
              <w:right w:val="single" w:sz="4" w:space="0" w:color="auto"/>
            </w:tcBorders>
            <w:vAlign w:val="center"/>
          </w:tcPr>
          <w:p w14:paraId="1C36A873" w14:textId="77777777" w:rsidR="00382106" w:rsidRPr="00B57A2E" w:rsidRDefault="00382106" w:rsidP="008F08F2">
            <w:pPr>
              <w:autoSpaceDE w:val="0"/>
              <w:autoSpaceDN w:val="0"/>
              <w:adjustRightInd w:val="0"/>
              <w:spacing w:after="0"/>
              <w:jc w:val="center"/>
              <w:rPr>
                <w:rFonts w:cs="Arial"/>
                <w:bCs/>
              </w:rPr>
            </w:pPr>
            <w:del w:id="4105" w:author="CARB" w:date="2024-01-01T21:48:00Z">
              <w:r w:rsidRPr="00E10136">
                <w:rPr>
                  <w:rFonts w:eastAsiaTheme="minorEastAsia" w:cs="Arial"/>
                  <w:szCs w:val="24"/>
                </w:rPr>
                <w:delText>8.11</w:delText>
              </w:r>
            </w:del>
            <w:ins w:id="4106" w:author="CARB" w:date="2024-01-01T21:48:00Z">
              <w:r w:rsidRPr="00B57A2E">
                <w:rPr>
                  <w:rFonts w:cs="Arial"/>
                  <w:bCs/>
                </w:rPr>
                <w:t>10.68</w:t>
              </w:r>
            </w:ins>
          </w:p>
        </w:tc>
      </w:tr>
      <w:tr w:rsidR="00382106" w:rsidRPr="00E10136" w14:paraId="7B0F2E0F"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1311577"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3114462"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Fosterton</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18792863" w14:textId="77777777" w:rsidR="00382106" w:rsidRPr="00B57A2E" w:rsidRDefault="00382106" w:rsidP="008F08F2">
            <w:pPr>
              <w:autoSpaceDE w:val="0"/>
              <w:autoSpaceDN w:val="0"/>
              <w:adjustRightInd w:val="0"/>
              <w:spacing w:after="0"/>
              <w:jc w:val="center"/>
              <w:rPr>
                <w:rFonts w:cs="Arial"/>
                <w:bCs/>
              </w:rPr>
            </w:pPr>
            <w:del w:id="4107" w:author="CARB" w:date="2024-01-01T21:48:00Z">
              <w:r w:rsidRPr="00E10136">
                <w:rPr>
                  <w:rFonts w:eastAsiaTheme="minorEastAsia" w:cs="Arial"/>
                  <w:szCs w:val="24"/>
                </w:rPr>
                <w:delText>9.42</w:delText>
              </w:r>
            </w:del>
            <w:ins w:id="4108" w:author="CARB" w:date="2024-01-01T21:48:00Z">
              <w:r w:rsidRPr="00B57A2E">
                <w:rPr>
                  <w:rFonts w:cs="Arial"/>
                  <w:bCs/>
                </w:rPr>
                <w:t>10.37</w:t>
              </w:r>
            </w:ins>
          </w:p>
        </w:tc>
      </w:tr>
      <w:tr w:rsidR="00382106" w:rsidRPr="00E10136" w14:paraId="0A4761E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066FC53"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9EAADD4"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Gibson Light Sweet</w:t>
            </w:r>
          </w:p>
        </w:tc>
        <w:tc>
          <w:tcPr>
            <w:tcW w:w="2754" w:type="dxa"/>
            <w:tcBorders>
              <w:top w:val="single" w:sz="4" w:space="0" w:color="auto"/>
              <w:left w:val="single" w:sz="4" w:space="0" w:color="auto"/>
              <w:bottom w:val="single" w:sz="4" w:space="0" w:color="auto"/>
              <w:right w:val="single" w:sz="4" w:space="0" w:color="auto"/>
            </w:tcBorders>
            <w:vAlign w:val="center"/>
          </w:tcPr>
          <w:p w14:paraId="1B1B8844" w14:textId="77777777" w:rsidR="00382106" w:rsidRPr="00B57A2E" w:rsidRDefault="00382106" w:rsidP="008F08F2">
            <w:pPr>
              <w:autoSpaceDE w:val="0"/>
              <w:autoSpaceDN w:val="0"/>
              <w:adjustRightInd w:val="0"/>
              <w:spacing w:after="0"/>
              <w:jc w:val="center"/>
              <w:rPr>
                <w:rFonts w:cs="Arial"/>
                <w:bCs/>
              </w:rPr>
            </w:pPr>
            <w:del w:id="4109" w:author="CARB" w:date="2024-01-01T21:48:00Z">
              <w:r w:rsidRPr="00E10136">
                <w:rPr>
                  <w:rFonts w:eastAsiaTheme="minorEastAsia" w:cs="Arial"/>
                  <w:szCs w:val="24"/>
                </w:rPr>
                <w:delText>8.11</w:delText>
              </w:r>
            </w:del>
            <w:ins w:id="4110" w:author="CARB" w:date="2024-01-01T21:48:00Z">
              <w:r w:rsidRPr="00B57A2E">
                <w:rPr>
                  <w:rFonts w:cs="Arial"/>
                  <w:bCs/>
                </w:rPr>
                <w:t>10.68</w:t>
              </w:r>
            </w:ins>
          </w:p>
        </w:tc>
      </w:tr>
      <w:tr w:rsidR="00382106" w:rsidRPr="00E10136" w14:paraId="2326DB22"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F83ECE0"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3234749"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Halkirk</w:t>
            </w:r>
          </w:p>
        </w:tc>
        <w:tc>
          <w:tcPr>
            <w:tcW w:w="2754" w:type="dxa"/>
            <w:tcBorders>
              <w:top w:val="single" w:sz="4" w:space="0" w:color="auto"/>
              <w:left w:val="single" w:sz="4" w:space="0" w:color="auto"/>
              <w:bottom w:val="single" w:sz="4" w:space="0" w:color="auto"/>
              <w:right w:val="single" w:sz="4" w:space="0" w:color="auto"/>
            </w:tcBorders>
            <w:vAlign w:val="center"/>
          </w:tcPr>
          <w:p w14:paraId="6B728360" w14:textId="77777777" w:rsidR="00382106" w:rsidRPr="00B57A2E" w:rsidRDefault="00382106" w:rsidP="008F08F2">
            <w:pPr>
              <w:autoSpaceDE w:val="0"/>
              <w:autoSpaceDN w:val="0"/>
              <w:adjustRightInd w:val="0"/>
              <w:spacing w:after="0"/>
              <w:jc w:val="center"/>
              <w:rPr>
                <w:rFonts w:cs="Arial"/>
                <w:bCs/>
              </w:rPr>
            </w:pPr>
            <w:del w:id="4111" w:author="CARB" w:date="2024-01-02T10:54:00Z">
              <w:r w:rsidRPr="00E10136">
                <w:rPr>
                  <w:rFonts w:eastAsiaTheme="minorEastAsia" w:cs="Arial"/>
                  <w:szCs w:val="24"/>
                </w:rPr>
                <w:delText>8.11</w:delText>
              </w:r>
            </w:del>
            <w:ins w:id="4112" w:author="CARB" w:date="2024-01-02T10:54:00Z">
              <w:r w:rsidRPr="00B57A2E">
                <w:rPr>
                  <w:rFonts w:cs="Arial"/>
                  <w:bCs/>
                </w:rPr>
                <w:t>10.68</w:t>
              </w:r>
            </w:ins>
          </w:p>
        </w:tc>
      </w:tr>
      <w:tr w:rsidR="00382106" w:rsidRPr="00E10136" w14:paraId="0361B20A"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4B17880"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7689579"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Hardisty Light</w:t>
            </w:r>
          </w:p>
        </w:tc>
        <w:tc>
          <w:tcPr>
            <w:tcW w:w="2754" w:type="dxa"/>
            <w:tcBorders>
              <w:top w:val="single" w:sz="4" w:space="0" w:color="auto"/>
              <w:left w:val="single" w:sz="4" w:space="0" w:color="auto"/>
              <w:bottom w:val="single" w:sz="4" w:space="0" w:color="auto"/>
              <w:right w:val="single" w:sz="4" w:space="0" w:color="auto"/>
            </w:tcBorders>
            <w:vAlign w:val="center"/>
          </w:tcPr>
          <w:p w14:paraId="123B2E08" w14:textId="77777777" w:rsidR="00382106" w:rsidRPr="00B57A2E" w:rsidRDefault="00382106" w:rsidP="008F08F2">
            <w:pPr>
              <w:autoSpaceDE w:val="0"/>
              <w:autoSpaceDN w:val="0"/>
              <w:adjustRightInd w:val="0"/>
              <w:spacing w:after="0"/>
              <w:jc w:val="center"/>
              <w:rPr>
                <w:rFonts w:cs="Arial"/>
                <w:bCs/>
              </w:rPr>
            </w:pPr>
            <w:del w:id="4113" w:author="CARB" w:date="2024-01-02T10:54:00Z">
              <w:r w:rsidRPr="00E10136">
                <w:rPr>
                  <w:rFonts w:eastAsiaTheme="minorEastAsia" w:cs="Arial"/>
                  <w:szCs w:val="24"/>
                </w:rPr>
                <w:delText>8.11</w:delText>
              </w:r>
            </w:del>
            <w:ins w:id="4114" w:author="CARB" w:date="2024-01-02T10:54:00Z">
              <w:r w:rsidRPr="00B57A2E">
                <w:rPr>
                  <w:rFonts w:cs="Arial"/>
                  <w:bCs/>
                </w:rPr>
                <w:t>10.68</w:t>
              </w:r>
            </w:ins>
          </w:p>
        </w:tc>
      </w:tr>
      <w:tr w:rsidR="00382106" w:rsidRPr="00E10136" w14:paraId="11C38A5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5F7E7E6"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2883A39" w14:textId="77777777" w:rsidR="00382106" w:rsidRPr="00E10136" w:rsidRDefault="00382106" w:rsidP="008F08F2">
            <w:pPr>
              <w:autoSpaceDE w:val="0"/>
              <w:autoSpaceDN w:val="0"/>
              <w:adjustRightInd w:val="0"/>
              <w:spacing w:after="0"/>
              <w:rPr>
                <w:rFonts w:eastAsiaTheme="minorEastAsia" w:cs="Arial"/>
                <w:szCs w:val="24"/>
              </w:rPr>
            </w:pPr>
            <w:del w:id="4115" w:author="CARB" w:date="2024-01-02T10:54:00Z">
              <w:r w:rsidRPr="00E10136">
                <w:rPr>
                  <w:rFonts w:eastAsiaTheme="minorEastAsia" w:cs="Arial"/>
                  <w:szCs w:val="24"/>
                </w:rPr>
                <w:delText>Hardisty Synthetic</w:delText>
              </w:r>
            </w:del>
            <w:ins w:id="4116" w:author="CARB" w:date="2024-01-02T10:54:00Z">
              <w:r>
                <w:rPr>
                  <w:rFonts w:eastAsiaTheme="minorEastAsia" w:cs="Arial"/>
                  <w:szCs w:val="24"/>
                </w:rPr>
                <w:t>Herbon</w:t>
              </w:r>
            </w:ins>
          </w:p>
        </w:tc>
        <w:tc>
          <w:tcPr>
            <w:tcW w:w="2754" w:type="dxa"/>
            <w:tcBorders>
              <w:top w:val="single" w:sz="4" w:space="0" w:color="auto"/>
              <w:left w:val="single" w:sz="4" w:space="0" w:color="auto"/>
              <w:bottom w:val="single" w:sz="4" w:space="0" w:color="auto"/>
              <w:right w:val="single" w:sz="4" w:space="0" w:color="auto"/>
            </w:tcBorders>
            <w:vAlign w:val="center"/>
          </w:tcPr>
          <w:p w14:paraId="5F2E641D" w14:textId="77777777" w:rsidR="00382106" w:rsidRPr="00B57A2E" w:rsidRDefault="00382106" w:rsidP="008F08F2">
            <w:pPr>
              <w:autoSpaceDE w:val="0"/>
              <w:autoSpaceDN w:val="0"/>
              <w:adjustRightInd w:val="0"/>
              <w:spacing w:after="0"/>
              <w:jc w:val="center"/>
              <w:rPr>
                <w:rFonts w:cs="Arial"/>
                <w:bCs/>
              </w:rPr>
            </w:pPr>
            <w:del w:id="4117" w:author="CARB" w:date="2024-01-02T10:54:00Z">
              <w:r w:rsidRPr="00E10136">
                <w:rPr>
                  <w:rFonts w:eastAsiaTheme="minorEastAsia" w:cs="Arial"/>
                  <w:szCs w:val="24"/>
                </w:rPr>
                <w:delText>36.39</w:delText>
              </w:r>
            </w:del>
            <w:ins w:id="4118" w:author="CARB" w:date="2024-01-02T10:54:00Z">
              <w:r w:rsidRPr="00B57A2E">
                <w:rPr>
                  <w:rFonts w:cs="Arial"/>
                  <w:bCs/>
                </w:rPr>
                <w:t>7.48</w:t>
              </w:r>
            </w:ins>
          </w:p>
        </w:tc>
      </w:tr>
      <w:tr w:rsidR="00382106" w:rsidRPr="00E10136" w14:paraId="275239A2"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59F3BB2"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8C1DA75" w14:textId="77777777" w:rsidR="00382106" w:rsidRPr="00E10136" w:rsidRDefault="00382106" w:rsidP="008F08F2">
            <w:pPr>
              <w:autoSpaceDE w:val="0"/>
              <w:autoSpaceDN w:val="0"/>
              <w:adjustRightInd w:val="0"/>
              <w:spacing w:after="0"/>
              <w:rPr>
                <w:rFonts w:eastAsiaTheme="minorEastAsia" w:cs="Arial"/>
                <w:szCs w:val="24"/>
              </w:rPr>
            </w:pPr>
            <w:del w:id="4119" w:author="CARB" w:date="2024-01-02T10:54:00Z">
              <w:r w:rsidRPr="00E10136">
                <w:rPr>
                  <w:rFonts w:eastAsiaTheme="minorEastAsia" w:cs="Arial"/>
                  <w:szCs w:val="24"/>
                </w:rPr>
                <w:delText>Husky Synthetic</w:delText>
              </w:r>
            </w:del>
            <w:ins w:id="4120" w:author="CARB" w:date="2024-01-02T10:54:00Z">
              <w:r>
                <w:rPr>
                  <w:rFonts w:eastAsiaTheme="minorEastAsia" w:cs="Arial"/>
                  <w:szCs w:val="24"/>
                </w:rPr>
                <w:t>Hibernia</w:t>
              </w:r>
            </w:ins>
          </w:p>
        </w:tc>
        <w:tc>
          <w:tcPr>
            <w:tcW w:w="2754" w:type="dxa"/>
            <w:tcBorders>
              <w:top w:val="single" w:sz="4" w:space="0" w:color="auto"/>
              <w:left w:val="single" w:sz="4" w:space="0" w:color="auto"/>
              <w:bottom w:val="single" w:sz="4" w:space="0" w:color="auto"/>
              <w:right w:val="single" w:sz="4" w:space="0" w:color="auto"/>
            </w:tcBorders>
            <w:vAlign w:val="center"/>
          </w:tcPr>
          <w:p w14:paraId="5FE67638" w14:textId="77777777" w:rsidR="00382106" w:rsidRPr="00B57A2E" w:rsidRDefault="00382106" w:rsidP="008F08F2">
            <w:pPr>
              <w:autoSpaceDE w:val="0"/>
              <w:autoSpaceDN w:val="0"/>
              <w:adjustRightInd w:val="0"/>
              <w:spacing w:after="0"/>
              <w:jc w:val="center"/>
              <w:rPr>
                <w:rFonts w:cs="Arial"/>
                <w:bCs/>
              </w:rPr>
            </w:pPr>
            <w:del w:id="4121" w:author="CARB" w:date="2024-01-02T10:54:00Z">
              <w:r w:rsidRPr="00E10136">
                <w:rPr>
                  <w:rFonts w:eastAsiaTheme="minorEastAsia" w:cs="Arial"/>
                  <w:szCs w:val="24"/>
                </w:rPr>
                <w:delText>32.66</w:delText>
              </w:r>
            </w:del>
            <w:ins w:id="4122" w:author="CARB" w:date="2024-01-02T10:54:00Z">
              <w:r w:rsidRPr="00B57A2E">
                <w:rPr>
                  <w:rFonts w:cs="Arial"/>
                  <w:bCs/>
                </w:rPr>
                <w:t>10.31</w:t>
              </w:r>
            </w:ins>
          </w:p>
        </w:tc>
      </w:tr>
      <w:tr w:rsidR="00382106" w:rsidRPr="00E10136" w14:paraId="75FEDA15"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879B5EC"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044EFCF"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Joarcam</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3FB0A035" w14:textId="77777777" w:rsidR="00382106" w:rsidRPr="00B57A2E" w:rsidRDefault="00382106" w:rsidP="008F08F2">
            <w:pPr>
              <w:autoSpaceDE w:val="0"/>
              <w:autoSpaceDN w:val="0"/>
              <w:adjustRightInd w:val="0"/>
              <w:spacing w:after="0"/>
              <w:jc w:val="center"/>
              <w:rPr>
                <w:rFonts w:cs="Arial"/>
                <w:bCs/>
              </w:rPr>
            </w:pPr>
            <w:del w:id="4123" w:author="CARB" w:date="2024-01-02T10:54:00Z">
              <w:r w:rsidRPr="00E10136">
                <w:rPr>
                  <w:rFonts w:eastAsiaTheme="minorEastAsia" w:cs="Arial"/>
                  <w:szCs w:val="24"/>
                </w:rPr>
                <w:delText>8.11</w:delText>
              </w:r>
            </w:del>
            <w:ins w:id="4124" w:author="CARB" w:date="2024-01-02T10:54:00Z">
              <w:r w:rsidRPr="00B57A2E">
                <w:rPr>
                  <w:rFonts w:cs="Arial"/>
                  <w:bCs/>
                </w:rPr>
                <w:t>10.68</w:t>
              </w:r>
            </w:ins>
          </w:p>
        </w:tc>
      </w:tr>
      <w:tr w:rsidR="00382106" w:rsidRPr="00E10136" w14:paraId="42B0566C"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D0146BF"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503F59D"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Kearl Lake</w:t>
            </w:r>
          </w:p>
        </w:tc>
        <w:tc>
          <w:tcPr>
            <w:tcW w:w="2754" w:type="dxa"/>
            <w:tcBorders>
              <w:top w:val="single" w:sz="4" w:space="0" w:color="auto"/>
              <w:left w:val="single" w:sz="4" w:space="0" w:color="auto"/>
              <w:bottom w:val="single" w:sz="4" w:space="0" w:color="auto"/>
              <w:right w:val="single" w:sz="4" w:space="0" w:color="auto"/>
            </w:tcBorders>
            <w:vAlign w:val="center"/>
          </w:tcPr>
          <w:p w14:paraId="43F254E9" w14:textId="77777777" w:rsidR="00382106" w:rsidRPr="00B57A2E" w:rsidRDefault="00382106" w:rsidP="008F08F2">
            <w:pPr>
              <w:autoSpaceDE w:val="0"/>
              <w:autoSpaceDN w:val="0"/>
              <w:adjustRightInd w:val="0"/>
              <w:spacing w:after="0"/>
              <w:jc w:val="center"/>
              <w:rPr>
                <w:rFonts w:cs="Arial"/>
                <w:bCs/>
              </w:rPr>
            </w:pPr>
            <w:r w:rsidRPr="00B57A2E">
              <w:rPr>
                <w:rFonts w:cs="Arial"/>
                <w:bCs/>
              </w:rPr>
              <w:t>12.</w:t>
            </w:r>
            <w:del w:id="4125" w:author="CARB" w:date="2024-01-02T10:54:00Z">
              <w:r w:rsidRPr="00E10136">
                <w:rPr>
                  <w:rFonts w:eastAsiaTheme="minorEastAsia" w:cs="Arial"/>
                  <w:szCs w:val="24"/>
                </w:rPr>
                <w:delText>89</w:delText>
              </w:r>
            </w:del>
            <w:ins w:id="4126" w:author="CARB" w:date="2024-01-02T10:54:00Z">
              <w:r w:rsidRPr="00B57A2E">
                <w:rPr>
                  <w:rFonts w:cs="Arial"/>
                  <w:bCs/>
                </w:rPr>
                <w:t>35</w:t>
              </w:r>
            </w:ins>
          </w:p>
        </w:tc>
      </w:tr>
      <w:tr w:rsidR="00382106" w:rsidRPr="00E10136" w14:paraId="3DC5F1A5"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1F036AB"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76DF1E5"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Kerrobert</w:t>
            </w:r>
            <w:proofErr w:type="spellEnd"/>
            <w:r w:rsidRPr="00E10136">
              <w:rPr>
                <w:rFonts w:eastAsiaTheme="minorEastAsia" w:cs="Arial"/>
                <w:szCs w:val="24"/>
              </w:rPr>
              <w:t xml:space="preserve"> Sweet</w:t>
            </w:r>
          </w:p>
        </w:tc>
        <w:tc>
          <w:tcPr>
            <w:tcW w:w="2754" w:type="dxa"/>
            <w:tcBorders>
              <w:top w:val="single" w:sz="4" w:space="0" w:color="auto"/>
              <w:left w:val="single" w:sz="4" w:space="0" w:color="auto"/>
              <w:bottom w:val="single" w:sz="4" w:space="0" w:color="auto"/>
              <w:right w:val="single" w:sz="4" w:space="0" w:color="auto"/>
            </w:tcBorders>
            <w:vAlign w:val="center"/>
          </w:tcPr>
          <w:p w14:paraId="4FE5CBBD" w14:textId="77777777" w:rsidR="00382106" w:rsidRPr="00B57A2E" w:rsidRDefault="00382106" w:rsidP="008F08F2">
            <w:pPr>
              <w:autoSpaceDE w:val="0"/>
              <w:autoSpaceDN w:val="0"/>
              <w:adjustRightInd w:val="0"/>
              <w:spacing w:after="0"/>
              <w:jc w:val="center"/>
              <w:rPr>
                <w:rFonts w:cs="Arial"/>
                <w:bCs/>
              </w:rPr>
            </w:pPr>
            <w:del w:id="4127" w:author="CARB" w:date="2024-01-02T10:54:00Z">
              <w:r w:rsidRPr="00E10136">
                <w:rPr>
                  <w:rFonts w:eastAsiaTheme="minorEastAsia" w:cs="Arial"/>
                  <w:szCs w:val="24"/>
                </w:rPr>
                <w:delText>8.11</w:delText>
              </w:r>
            </w:del>
            <w:ins w:id="4128" w:author="CARB" w:date="2024-01-02T10:54:00Z">
              <w:r w:rsidRPr="00B57A2E">
                <w:rPr>
                  <w:rFonts w:cs="Arial"/>
                  <w:bCs/>
                </w:rPr>
                <w:t>10.68</w:t>
              </w:r>
            </w:ins>
          </w:p>
        </w:tc>
      </w:tr>
      <w:tr w:rsidR="00382106" w:rsidRPr="00E10136" w14:paraId="0031EE68"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DD41491"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C25DF68"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Koch Alberta</w:t>
            </w:r>
          </w:p>
        </w:tc>
        <w:tc>
          <w:tcPr>
            <w:tcW w:w="2754" w:type="dxa"/>
            <w:tcBorders>
              <w:top w:val="single" w:sz="4" w:space="0" w:color="auto"/>
              <w:left w:val="single" w:sz="4" w:space="0" w:color="auto"/>
              <w:bottom w:val="single" w:sz="4" w:space="0" w:color="auto"/>
              <w:right w:val="single" w:sz="4" w:space="0" w:color="auto"/>
            </w:tcBorders>
            <w:vAlign w:val="center"/>
          </w:tcPr>
          <w:p w14:paraId="53F885CD" w14:textId="77777777" w:rsidR="00382106" w:rsidRPr="00B57A2E" w:rsidRDefault="00382106" w:rsidP="008F08F2">
            <w:pPr>
              <w:autoSpaceDE w:val="0"/>
              <w:autoSpaceDN w:val="0"/>
              <w:adjustRightInd w:val="0"/>
              <w:spacing w:after="0"/>
              <w:jc w:val="center"/>
              <w:rPr>
                <w:rFonts w:cs="Arial"/>
                <w:bCs/>
              </w:rPr>
            </w:pPr>
            <w:del w:id="4129" w:author="CARB" w:date="2024-01-02T10:54:00Z">
              <w:r w:rsidRPr="00E10136">
                <w:rPr>
                  <w:rFonts w:eastAsiaTheme="minorEastAsia" w:cs="Arial"/>
                  <w:szCs w:val="24"/>
                </w:rPr>
                <w:delText>8.11</w:delText>
              </w:r>
            </w:del>
            <w:ins w:id="4130" w:author="CARB" w:date="2024-01-02T10:54:00Z">
              <w:r w:rsidRPr="00B57A2E">
                <w:rPr>
                  <w:rFonts w:cs="Arial"/>
                  <w:bCs/>
                </w:rPr>
                <w:t>10.68</w:t>
              </w:r>
            </w:ins>
          </w:p>
        </w:tc>
      </w:tr>
      <w:tr w:rsidR="00382106" w:rsidRPr="00E10136" w14:paraId="44A7C4D8"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693B299"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B374E82" w14:textId="77777777" w:rsidR="00382106" w:rsidRPr="00E10136" w:rsidRDefault="00382106" w:rsidP="008F08F2">
            <w:pPr>
              <w:autoSpaceDE w:val="0"/>
              <w:autoSpaceDN w:val="0"/>
              <w:adjustRightInd w:val="0"/>
              <w:spacing w:after="0"/>
              <w:rPr>
                <w:rFonts w:eastAsiaTheme="minorEastAsia" w:cs="Arial"/>
                <w:szCs w:val="24"/>
              </w:rPr>
            </w:pPr>
            <w:ins w:id="4131" w:author="CARB" w:date="2024-01-02T10:54:00Z">
              <w:r w:rsidRPr="001F76A1">
                <w:rPr>
                  <w:rFonts w:eastAsiaTheme="minorEastAsia" w:cs="Arial"/>
                  <w:szCs w:val="24"/>
                </w:rPr>
                <w:t>Leismer Dilbit</w:t>
              </w:r>
            </w:ins>
          </w:p>
        </w:tc>
        <w:tc>
          <w:tcPr>
            <w:tcW w:w="2754" w:type="dxa"/>
            <w:tcBorders>
              <w:top w:val="single" w:sz="4" w:space="0" w:color="auto"/>
              <w:left w:val="single" w:sz="4" w:space="0" w:color="auto"/>
              <w:bottom w:val="single" w:sz="4" w:space="0" w:color="auto"/>
              <w:right w:val="single" w:sz="4" w:space="0" w:color="auto"/>
            </w:tcBorders>
            <w:vAlign w:val="center"/>
          </w:tcPr>
          <w:p w14:paraId="53CB988A" w14:textId="77777777" w:rsidR="00382106" w:rsidRPr="00B57A2E" w:rsidRDefault="00382106" w:rsidP="008F08F2">
            <w:pPr>
              <w:autoSpaceDE w:val="0"/>
              <w:autoSpaceDN w:val="0"/>
              <w:adjustRightInd w:val="0"/>
              <w:spacing w:after="0"/>
              <w:jc w:val="center"/>
              <w:rPr>
                <w:rFonts w:cs="Arial"/>
                <w:bCs/>
              </w:rPr>
            </w:pPr>
            <w:ins w:id="4132" w:author="CARB" w:date="2024-01-02T10:54:00Z">
              <w:r w:rsidRPr="00B57A2E">
                <w:rPr>
                  <w:rFonts w:cs="Arial"/>
                  <w:bCs/>
                </w:rPr>
                <w:t>20.25</w:t>
              </w:r>
            </w:ins>
          </w:p>
        </w:tc>
      </w:tr>
      <w:tr w:rsidR="00382106" w:rsidRPr="00E10136" w14:paraId="2E01A6B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3375CB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DECFF46"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Light Sour Blend</w:t>
            </w:r>
          </w:p>
        </w:tc>
        <w:tc>
          <w:tcPr>
            <w:tcW w:w="2754" w:type="dxa"/>
            <w:tcBorders>
              <w:top w:val="single" w:sz="4" w:space="0" w:color="auto"/>
              <w:left w:val="single" w:sz="4" w:space="0" w:color="auto"/>
              <w:bottom w:val="single" w:sz="4" w:space="0" w:color="auto"/>
              <w:right w:val="single" w:sz="4" w:space="0" w:color="auto"/>
            </w:tcBorders>
            <w:vAlign w:val="center"/>
          </w:tcPr>
          <w:p w14:paraId="7809E0CA" w14:textId="77777777" w:rsidR="00382106" w:rsidRPr="00E10136" w:rsidRDefault="00382106" w:rsidP="008F08F2">
            <w:pPr>
              <w:autoSpaceDE w:val="0"/>
              <w:autoSpaceDN w:val="0"/>
              <w:adjustRightInd w:val="0"/>
              <w:spacing w:after="0"/>
              <w:jc w:val="center"/>
              <w:rPr>
                <w:rFonts w:eastAsiaTheme="minorEastAsia" w:cs="Arial"/>
                <w:szCs w:val="24"/>
              </w:rPr>
            </w:pPr>
            <w:del w:id="4133" w:author="CARB" w:date="2024-01-02T10:56:00Z">
              <w:r w:rsidRPr="00E10136">
                <w:rPr>
                  <w:rFonts w:eastAsiaTheme="minorEastAsia" w:cs="Arial"/>
                  <w:szCs w:val="24"/>
                </w:rPr>
                <w:delText>8.11</w:delText>
              </w:r>
            </w:del>
            <w:ins w:id="4134" w:author="CARB" w:date="2024-01-02T10:56:00Z">
              <w:r w:rsidRPr="00B57A2E">
                <w:rPr>
                  <w:rFonts w:cs="Arial"/>
                  <w:bCs/>
                </w:rPr>
                <w:t>10.68</w:t>
              </w:r>
            </w:ins>
          </w:p>
        </w:tc>
      </w:tr>
      <w:tr w:rsidR="00382106" w:rsidRPr="00E10136" w14:paraId="5111171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0655B61"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B6F41C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Light Sweet</w:t>
            </w:r>
          </w:p>
        </w:tc>
        <w:tc>
          <w:tcPr>
            <w:tcW w:w="2754" w:type="dxa"/>
            <w:tcBorders>
              <w:top w:val="single" w:sz="4" w:space="0" w:color="auto"/>
              <w:left w:val="single" w:sz="4" w:space="0" w:color="auto"/>
              <w:bottom w:val="single" w:sz="4" w:space="0" w:color="auto"/>
              <w:right w:val="single" w:sz="4" w:space="0" w:color="auto"/>
            </w:tcBorders>
            <w:vAlign w:val="center"/>
          </w:tcPr>
          <w:p w14:paraId="163A2E5B" w14:textId="77777777" w:rsidR="00382106" w:rsidRPr="00B57A2E" w:rsidRDefault="00382106" w:rsidP="008F08F2">
            <w:pPr>
              <w:autoSpaceDE w:val="0"/>
              <w:autoSpaceDN w:val="0"/>
              <w:adjustRightInd w:val="0"/>
              <w:spacing w:after="0"/>
              <w:jc w:val="center"/>
              <w:rPr>
                <w:rFonts w:cs="Arial"/>
                <w:bCs/>
              </w:rPr>
            </w:pPr>
            <w:del w:id="4135" w:author="CARB" w:date="2024-01-02T10:56:00Z">
              <w:r w:rsidRPr="00E10136">
                <w:rPr>
                  <w:rFonts w:eastAsiaTheme="minorEastAsia" w:cs="Arial"/>
                  <w:szCs w:val="24"/>
                </w:rPr>
                <w:delText>8.11</w:delText>
              </w:r>
            </w:del>
            <w:ins w:id="4136" w:author="CARB" w:date="2024-01-02T10:56:00Z">
              <w:r w:rsidRPr="00B57A2E">
                <w:rPr>
                  <w:rFonts w:cs="Arial"/>
                  <w:bCs/>
                </w:rPr>
                <w:t>10.68</w:t>
              </w:r>
            </w:ins>
          </w:p>
        </w:tc>
      </w:tr>
      <w:tr w:rsidR="00382106" w:rsidRPr="00E10136" w14:paraId="7F814892"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7B00336"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677DC06"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Lloyd Blend</w:t>
            </w:r>
          </w:p>
        </w:tc>
        <w:tc>
          <w:tcPr>
            <w:tcW w:w="2754" w:type="dxa"/>
            <w:tcBorders>
              <w:top w:val="single" w:sz="4" w:space="0" w:color="auto"/>
              <w:left w:val="single" w:sz="4" w:space="0" w:color="auto"/>
              <w:bottom w:val="single" w:sz="4" w:space="0" w:color="auto"/>
              <w:right w:val="single" w:sz="4" w:space="0" w:color="auto"/>
            </w:tcBorders>
            <w:vAlign w:val="center"/>
          </w:tcPr>
          <w:p w14:paraId="4F40AEDE" w14:textId="77777777" w:rsidR="00382106" w:rsidRPr="00B57A2E" w:rsidRDefault="00382106" w:rsidP="008F08F2">
            <w:pPr>
              <w:autoSpaceDE w:val="0"/>
              <w:autoSpaceDN w:val="0"/>
              <w:adjustRightInd w:val="0"/>
              <w:spacing w:after="0"/>
              <w:jc w:val="center"/>
              <w:rPr>
                <w:rFonts w:cs="Arial"/>
                <w:bCs/>
              </w:rPr>
            </w:pPr>
            <w:del w:id="4137" w:author="CARB" w:date="2024-01-02T10:56:00Z">
              <w:r w:rsidRPr="00E10136">
                <w:rPr>
                  <w:rFonts w:eastAsiaTheme="minorEastAsia" w:cs="Arial"/>
                  <w:szCs w:val="24"/>
                </w:rPr>
                <w:delText>9.42</w:delText>
              </w:r>
            </w:del>
            <w:ins w:id="4138" w:author="CARB" w:date="2024-01-02T10:56:00Z">
              <w:r w:rsidRPr="00B57A2E">
                <w:rPr>
                  <w:rFonts w:cs="Arial"/>
                  <w:bCs/>
                </w:rPr>
                <w:t>10.37</w:t>
              </w:r>
            </w:ins>
          </w:p>
        </w:tc>
      </w:tr>
      <w:tr w:rsidR="00382106" w:rsidRPr="00E10136" w14:paraId="186939F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DCA05A6"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A47677A"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 xml:space="preserve">Lloyd </w:t>
            </w:r>
            <w:proofErr w:type="spellStart"/>
            <w:r w:rsidRPr="00E10136">
              <w:rPr>
                <w:rFonts w:eastAsiaTheme="minorEastAsia" w:cs="Arial"/>
                <w:szCs w:val="24"/>
              </w:rPr>
              <w:t>Kerrobert</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505999AC" w14:textId="77777777" w:rsidR="00382106" w:rsidRPr="00B57A2E" w:rsidRDefault="00382106" w:rsidP="008F08F2">
            <w:pPr>
              <w:autoSpaceDE w:val="0"/>
              <w:autoSpaceDN w:val="0"/>
              <w:adjustRightInd w:val="0"/>
              <w:spacing w:after="0"/>
              <w:jc w:val="center"/>
              <w:rPr>
                <w:rFonts w:cs="Arial"/>
                <w:bCs/>
              </w:rPr>
            </w:pPr>
            <w:del w:id="4139" w:author="CARB" w:date="2024-01-02T10:56:00Z">
              <w:r w:rsidRPr="00E10136">
                <w:rPr>
                  <w:rFonts w:eastAsiaTheme="minorEastAsia" w:cs="Arial"/>
                  <w:szCs w:val="24"/>
                </w:rPr>
                <w:delText>9.42</w:delText>
              </w:r>
            </w:del>
            <w:ins w:id="4140" w:author="CARB" w:date="2024-01-02T10:56:00Z">
              <w:r w:rsidRPr="00B57A2E">
                <w:rPr>
                  <w:rFonts w:cs="Arial"/>
                  <w:bCs/>
                </w:rPr>
                <w:t>10.37</w:t>
              </w:r>
            </w:ins>
          </w:p>
        </w:tc>
      </w:tr>
      <w:tr w:rsidR="00382106" w:rsidRPr="00E10136" w14:paraId="1981655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7E1BACF"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9C85743"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Lloydminster</w:t>
            </w:r>
          </w:p>
        </w:tc>
        <w:tc>
          <w:tcPr>
            <w:tcW w:w="2754" w:type="dxa"/>
            <w:tcBorders>
              <w:top w:val="single" w:sz="4" w:space="0" w:color="auto"/>
              <w:left w:val="single" w:sz="4" w:space="0" w:color="auto"/>
              <w:bottom w:val="single" w:sz="4" w:space="0" w:color="auto"/>
              <w:right w:val="single" w:sz="4" w:space="0" w:color="auto"/>
            </w:tcBorders>
            <w:vAlign w:val="center"/>
          </w:tcPr>
          <w:p w14:paraId="25C88ACB" w14:textId="77777777" w:rsidR="00382106" w:rsidRPr="00B57A2E" w:rsidRDefault="00382106" w:rsidP="008F08F2">
            <w:pPr>
              <w:autoSpaceDE w:val="0"/>
              <w:autoSpaceDN w:val="0"/>
              <w:adjustRightInd w:val="0"/>
              <w:spacing w:after="0"/>
              <w:jc w:val="center"/>
              <w:rPr>
                <w:rFonts w:cs="Arial"/>
                <w:bCs/>
              </w:rPr>
            </w:pPr>
            <w:del w:id="4141" w:author="CARB" w:date="2024-01-02T10:56:00Z">
              <w:r w:rsidRPr="00E10136">
                <w:rPr>
                  <w:rFonts w:eastAsiaTheme="minorEastAsia" w:cs="Arial"/>
                  <w:szCs w:val="24"/>
                </w:rPr>
                <w:delText>9.42</w:delText>
              </w:r>
            </w:del>
            <w:ins w:id="4142" w:author="CARB" w:date="2024-01-02T10:56:00Z">
              <w:r w:rsidRPr="00B57A2E">
                <w:rPr>
                  <w:rFonts w:cs="Arial"/>
                  <w:bCs/>
                </w:rPr>
                <w:t>10.37</w:t>
              </w:r>
            </w:ins>
          </w:p>
        </w:tc>
      </w:tr>
      <w:tr w:rsidR="00382106" w:rsidRPr="00E10136" w14:paraId="0A8DFD18"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4197B0C"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09236EE"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Long Lake Heavy</w:t>
            </w:r>
          </w:p>
        </w:tc>
        <w:tc>
          <w:tcPr>
            <w:tcW w:w="2754" w:type="dxa"/>
            <w:tcBorders>
              <w:top w:val="single" w:sz="4" w:space="0" w:color="auto"/>
              <w:left w:val="single" w:sz="4" w:space="0" w:color="auto"/>
              <w:bottom w:val="single" w:sz="4" w:space="0" w:color="auto"/>
              <w:right w:val="single" w:sz="4" w:space="0" w:color="auto"/>
            </w:tcBorders>
            <w:vAlign w:val="center"/>
          </w:tcPr>
          <w:p w14:paraId="74520B72" w14:textId="77777777" w:rsidR="00382106" w:rsidRPr="00B57A2E" w:rsidRDefault="00382106" w:rsidP="008F08F2">
            <w:pPr>
              <w:autoSpaceDE w:val="0"/>
              <w:autoSpaceDN w:val="0"/>
              <w:adjustRightInd w:val="0"/>
              <w:spacing w:after="0"/>
              <w:jc w:val="center"/>
              <w:rPr>
                <w:rFonts w:cs="Arial"/>
                <w:bCs/>
              </w:rPr>
            </w:pPr>
            <w:del w:id="4143" w:author="CARB" w:date="2024-01-02T10:56:00Z">
              <w:r w:rsidRPr="00E10136">
                <w:rPr>
                  <w:rFonts w:eastAsiaTheme="minorEastAsia" w:cs="Arial"/>
                  <w:szCs w:val="24"/>
                </w:rPr>
                <w:delText>30.54</w:delText>
              </w:r>
            </w:del>
            <w:ins w:id="4144" w:author="CARB" w:date="2024-01-02T10:56:00Z">
              <w:r w:rsidRPr="00B57A2E">
                <w:rPr>
                  <w:rFonts w:cs="Arial"/>
                  <w:bCs/>
                </w:rPr>
                <w:t>25.56</w:t>
              </w:r>
            </w:ins>
          </w:p>
        </w:tc>
      </w:tr>
      <w:tr w:rsidR="00382106" w:rsidRPr="00E10136" w14:paraId="7D62DC0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4332BC2"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A226122"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Long Lake Light Synthetic</w:t>
            </w:r>
          </w:p>
        </w:tc>
        <w:tc>
          <w:tcPr>
            <w:tcW w:w="2754" w:type="dxa"/>
            <w:tcBorders>
              <w:top w:val="single" w:sz="4" w:space="0" w:color="auto"/>
              <w:left w:val="single" w:sz="4" w:space="0" w:color="auto"/>
              <w:bottom w:val="single" w:sz="4" w:space="0" w:color="auto"/>
              <w:right w:val="single" w:sz="4" w:space="0" w:color="auto"/>
            </w:tcBorders>
            <w:vAlign w:val="center"/>
          </w:tcPr>
          <w:p w14:paraId="53F51CE8" w14:textId="77777777" w:rsidR="00382106" w:rsidRPr="00B57A2E" w:rsidRDefault="00382106" w:rsidP="008F08F2">
            <w:pPr>
              <w:autoSpaceDE w:val="0"/>
              <w:autoSpaceDN w:val="0"/>
              <w:adjustRightInd w:val="0"/>
              <w:spacing w:after="0"/>
              <w:jc w:val="center"/>
              <w:rPr>
                <w:rFonts w:cs="Arial"/>
                <w:bCs/>
              </w:rPr>
            </w:pPr>
            <w:del w:id="4145" w:author="CARB" w:date="2024-01-02T10:56:00Z">
              <w:r w:rsidRPr="00E10136">
                <w:rPr>
                  <w:rFonts w:eastAsiaTheme="minorEastAsia" w:cs="Arial"/>
                  <w:szCs w:val="24"/>
                </w:rPr>
                <w:delText>40.12</w:delText>
              </w:r>
            </w:del>
            <w:ins w:id="4146" w:author="CARB" w:date="2024-01-02T10:56:00Z">
              <w:r w:rsidRPr="00B57A2E">
                <w:rPr>
                  <w:rFonts w:cs="Arial"/>
                  <w:bCs/>
                </w:rPr>
                <w:t>34.16</w:t>
              </w:r>
            </w:ins>
          </w:p>
        </w:tc>
      </w:tr>
      <w:tr w:rsidR="00382106" w:rsidRPr="00E10136" w14:paraId="171D461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49FDA06"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37BFE29" w14:textId="77777777" w:rsidR="00382106" w:rsidRPr="00E10136" w:rsidRDefault="00382106" w:rsidP="008F08F2">
            <w:pPr>
              <w:autoSpaceDE w:val="0"/>
              <w:autoSpaceDN w:val="0"/>
              <w:adjustRightInd w:val="0"/>
              <w:spacing w:after="0"/>
              <w:rPr>
                <w:rFonts w:eastAsiaTheme="minorEastAsia" w:cs="Arial"/>
                <w:szCs w:val="24"/>
              </w:rPr>
            </w:pPr>
            <w:del w:id="4147" w:author="CARB" w:date="2024-01-02T10:56:00Z">
              <w:r w:rsidRPr="00E10136">
                <w:rPr>
                  <w:rFonts w:eastAsiaTheme="minorEastAsia" w:cs="Arial"/>
                  <w:szCs w:val="24"/>
                </w:rPr>
                <w:delText>Mackay Heavy Blend</w:delText>
              </w:r>
            </w:del>
          </w:p>
        </w:tc>
        <w:tc>
          <w:tcPr>
            <w:tcW w:w="2754" w:type="dxa"/>
            <w:tcBorders>
              <w:top w:val="single" w:sz="4" w:space="0" w:color="auto"/>
              <w:left w:val="single" w:sz="4" w:space="0" w:color="auto"/>
              <w:bottom w:val="single" w:sz="4" w:space="0" w:color="auto"/>
              <w:right w:val="single" w:sz="4" w:space="0" w:color="auto"/>
            </w:tcBorders>
            <w:vAlign w:val="center"/>
          </w:tcPr>
          <w:p w14:paraId="16D2268A" w14:textId="77777777" w:rsidR="00382106" w:rsidRPr="00B57A2E" w:rsidRDefault="00382106" w:rsidP="008F08F2">
            <w:pPr>
              <w:autoSpaceDE w:val="0"/>
              <w:autoSpaceDN w:val="0"/>
              <w:adjustRightInd w:val="0"/>
              <w:spacing w:after="0"/>
              <w:jc w:val="center"/>
              <w:rPr>
                <w:rFonts w:cs="Arial"/>
                <w:bCs/>
              </w:rPr>
            </w:pPr>
            <w:del w:id="4148" w:author="CARB" w:date="2024-01-02T10:56:00Z">
              <w:r w:rsidRPr="00E10136">
                <w:rPr>
                  <w:rFonts w:eastAsiaTheme="minorEastAsia" w:cs="Arial"/>
                  <w:szCs w:val="24"/>
                </w:rPr>
                <w:delText>20.43</w:delText>
              </w:r>
            </w:del>
          </w:p>
        </w:tc>
      </w:tr>
      <w:tr w:rsidR="00382106" w:rsidRPr="00E10136" w14:paraId="634C53C1"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9169E8B"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3CD318E"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Medium Gibson Sour</w:t>
            </w:r>
          </w:p>
        </w:tc>
        <w:tc>
          <w:tcPr>
            <w:tcW w:w="2754" w:type="dxa"/>
            <w:tcBorders>
              <w:top w:val="single" w:sz="4" w:space="0" w:color="auto"/>
              <w:left w:val="single" w:sz="4" w:space="0" w:color="auto"/>
              <w:bottom w:val="single" w:sz="4" w:space="0" w:color="auto"/>
              <w:right w:val="single" w:sz="4" w:space="0" w:color="auto"/>
            </w:tcBorders>
            <w:vAlign w:val="center"/>
          </w:tcPr>
          <w:p w14:paraId="01F3067B" w14:textId="77777777" w:rsidR="00382106" w:rsidRPr="00B57A2E" w:rsidRDefault="00382106" w:rsidP="008F08F2">
            <w:pPr>
              <w:autoSpaceDE w:val="0"/>
              <w:autoSpaceDN w:val="0"/>
              <w:adjustRightInd w:val="0"/>
              <w:spacing w:after="0"/>
              <w:jc w:val="center"/>
              <w:rPr>
                <w:rFonts w:cs="Arial"/>
                <w:bCs/>
              </w:rPr>
            </w:pPr>
            <w:del w:id="4149" w:author="CARB" w:date="2024-01-02T10:56:00Z">
              <w:r w:rsidRPr="00E10136">
                <w:rPr>
                  <w:rFonts w:eastAsiaTheme="minorEastAsia" w:cs="Arial"/>
                  <w:szCs w:val="24"/>
                </w:rPr>
                <w:delText>8.11</w:delText>
              </w:r>
            </w:del>
            <w:ins w:id="4150" w:author="CARB" w:date="2024-01-02T10:56:00Z">
              <w:r w:rsidRPr="00B57A2E">
                <w:rPr>
                  <w:rFonts w:cs="Arial"/>
                  <w:bCs/>
                </w:rPr>
                <w:t>10.68</w:t>
              </w:r>
            </w:ins>
          </w:p>
        </w:tc>
      </w:tr>
      <w:tr w:rsidR="00382106" w:rsidRPr="00E10136" w14:paraId="541BB451"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236005D"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CB8B3D1"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Medium Sour Blend</w:t>
            </w:r>
          </w:p>
        </w:tc>
        <w:tc>
          <w:tcPr>
            <w:tcW w:w="2754" w:type="dxa"/>
            <w:tcBorders>
              <w:top w:val="single" w:sz="4" w:space="0" w:color="auto"/>
              <w:left w:val="single" w:sz="4" w:space="0" w:color="auto"/>
              <w:bottom w:val="single" w:sz="4" w:space="0" w:color="auto"/>
              <w:right w:val="single" w:sz="4" w:space="0" w:color="auto"/>
            </w:tcBorders>
            <w:vAlign w:val="center"/>
          </w:tcPr>
          <w:p w14:paraId="04D75670" w14:textId="77777777" w:rsidR="00382106" w:rsidRPr="00B57A2E" w:rsidRDefault="00382106" w:rsidP="008F08F2">
            <w:pPr>
              <w:autoSpaceDE w:val="0"/>
              <w:autoSpaceDN w:val="0"/>
              <w:adjustRightInd w:val="0"/>
              <w:spacing w:after="0"/>
              <w:jc w:val="center"/>
              <w:rPr>
                <w:rFonts w:cs="Arial"/>
                <w:bCs/>
              </w:rPr>
            </w:pPr>
            <w:del w:id="4151" w:author="CARB" w:date="2024-01-02T10:56:00Z">
              <w:r w:rsidRPr="00E10136">
                <w:rPr>
                  <w:rFonts w:eastAsiaTheme="minorEastAsia" w:cs="Arial"/>
                  <w:szCs w:val="24"/>
                </w:rPr>
                <w:delText>8.11</w:delText>
              </w:r>
            </w:del>
            <w:ins w:id="4152" w:author="CARB" w:date="2024-01-02T10:56:00Z">
              <w:r w:rsidRPr="00B57A2E">
                <w:rPr>
                  <w:rFonts w:cs="Arial"/>
                  <w:bCs/>
                </w:rPr>
                <w:t>10.68</w:t>
              </w:r>
            </w:ins>
          </w:p>
        </w:tc>
      </w:tr>
      <w:tr w:rsidR="00382106" w:rsidRPr="00E10136" w14:paraId="381C925B"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5E17904"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5EC766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Midale</w:t>
            </w:r>
          </w:p>
        </w:tc>
        <w:tc>
          <w:tcPr>
            <w:tcW w:w="2754" w:type="dxa"/>
            <w:tcBorders>
              <w:top w:val="single" w:sz="4" w:space="0" w:color="auto"/>
              <w:left w:val="single" w:sz="4" w:space="0" w:color="auto"/>
              <w:bottom w:val="single" w:sz="4" w:space="0" w:color="auto"/>
              <w:right w:val="single" w:sz="4" w:space="0" w:color="auto"/>
            </w:tcBorders>
            <w:vAlign w:val="center"/>
          </w:tcPr>
          <w:p w14:paraId="0B863E9C" w14:textId="77777777" w:rsidR="00382106" w:rsidRPr="00B57A2E" w:rsidRDefault="00382106" w:rsidP="008F08F2">
            <w:pPr>
              <w:autoSpaceDE w:val="0"/>
              <w:autoSpaceDN w:val="0"/>
              <w:adjustRightInd w:val="0"/>
              <w:spacing w:after="0"/>
              <w:jc w:val="center"/>
              <w:rPr>
                <w:rFonts w:cs="Arial"/>
                <w:bCs/>
              </w:rPr>
            </w:pPr>
            <w:del w:id="4153" w:author="CARB" w:date="2024-01-02T10:56:00Z">
              <w:r w:rsidRPr="00E10136">
                <w:rPr>
                  <w:rFonts w:eastAsiaTheme="minorEastAsia" w:cs="Arial"/>
                  <w:szCs w:val="24"/>
                </w:rPr>
                <w:delText>8.11</w:delText>
              </w:r>
            </w:del>
            <w:ins w:id="4154" w:author="CARB" w:date="2024-01-02T10:56:00Z">
              <w:r w:rsidRPr="00B57A2E">
                <w:rPr>
                  <w:rFonts w:cs="Arial"/>
                  <w:bCs/>
                </w:rPr>
                <w:t>10.68</w:t>
              </w:r>
            </w:ins>
          </w:p>
        </w:tc>
      </w:tr>
      <w:tr w:rsidR="00382106" w:rsidRPr="00E10136" w14:paraId="281BF35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B2782ED"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5D69E14"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Mixed Sour Blend</w:t>
            </w:r>
          </w:p>
        </w:tc>
        <w:tc>
          <w:tcPr>
            <w:tcW w:w="2754" w:type="dxa"/>
            <w:tcBorders>
              <w:top w:val="single" w:sz="4" w:space="0" w:color="auto"/>
              <w:left w:val="single" w:sz="4" w:space="0" w:color="auto"/>
              <w:bottom w:val="single" w:sz="4" w:space="0" w:color="auto"/>
              <w:right w:val="single" w:sz="4" w:space="0" w:color="auto"/>
            </w:tcBorders>
            <w:vAlign w:val="center"/>
          </w:tcPr>
          <w:p w14:paraId="457B5941" w14:textId="77777777" w:rsidR="00382106" w:rsidRPr="00B57A2E" w:rsidRDefault="00382106" w:rsidP="008F08F2">
            <w:pPr>
              <w:autoSpaceDE w:val="0"/>
              <w:autoSpaceDN w:val="0"/>
              <w:adjustRightInd w:val="0"/>
              <w:spacing w:after="0"/>
              <w:jc w:val="center"/>
              <w:rPr>
                <w:rFonts w:cs="Arial"/>
                <w:bCs/>
              </w:rPr>
            </w:pPr>
            <w:del w:id="4155" w:author="CARB" w:date="2024-01-02T10:56:00Z">
              <w:r w:rsidRPr="00E10136">
                <w:rPr>
                  <w:rFonts w:eastAsiaTheme="minorEastAsia" w:cs="Arial"/>
                  <w:szCs w:val="24"/>
                </w:rPr>
                <w:delText>8.11</w:delText>
              </w:r>
            </w:del>
            <w:ins w:id="4156" w:author="CARB" w:date="2024-01-02T10:56:00Z">
              <w:r w:rsidRPr="00B57A2E">
                <w:rPr>
                  <w:rFonts w:cs="Arial"/>
                  <w:bCs/>
                </w:rPr>
                <w:t>10.68</w:t>
              </w:r>
            </w:ins>
          </w:p>
        </w:tc>
      </w:tr>
      <w:tr w:rsidR="00382106" w:rsidRPr="00E10136" w14:paraId="25906B5A"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35363EA"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12CE5E5"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Mixed Sweet</w:t>
            </w:r>
          </w:p>
        </w:tc>
        <w:tc>
          <w:tcPr>
            <w:tcW w:w="2754" w:type="dxa"/>
            <w:tcBorders>
              <w:top w:val="single" w:sz="4" w:space="0" w:color="auto"/>
              <w:left w:val="single" w:sz="4" w:space="0" w:color="auto"/>
              <w:bottom w:val="single" w:sz="4" w:space="0" w:color="auto"/>
              <w:right w:val="single" w:sz="4" w:space="0" w:color="auto"/>
            </w:tcBorders>
            <w:vAlign w:val="center"/>
          </w:tcPr>
          <w:p w14:paraId="727C4C84" w14:textId="77777777" w:rsidR="00382106" w:rsidRPr="00B57A2E" w:rsidRDefault="00382106" w:rsidP="008F08F2">
            <w:pPr>
              <w:autoSpaceDE w:val="0"/>
              <w:autoSpaceDN w:val="0"/>
              <w:adjustRightInd w:val="0"/>
              <w:spacing w:after="0"/>
              <w:jc w:val="center"/>
              <w:rPr>
                <w:rFonts w:cs="Arial"/>
                <w:bCs/>
              </w:rPr>
            </w:pPr>
            <w:del w:id="4157" w:author="CARB" w:date="2024-01-02T10:56:00Z">
              <w:r w:rsidRPr="00E10136">
                <w:rPr>
                  <w:rFonts w:eastAsiaTheme="minorEastAsia" w:cs="Arial"/>
                  <w:szCs w:val="24"/>
                </w:rPr>
                <w:delText>8.11</w:delText>
              </w:r>
            </w:del>
            <w:ins w:id="4158" w:author="CARB" w:date="2024-01-02T10:56:00Z">
              <w:r w:rsidRPr="00B57A2E">
                <w:rPr>
                  <w:rFonts w:cs="Arial"/>
                  <w:bCs/>
                </w:rPr>
                <w:t>10.68</w:t>
              </w:r>
            </w:ins>
          </w:p>
        </w:tc>
      </w:tr>
      <w:tr w:rsidR="00382106" w:rsidRPr="00E10136" w14:paraId="3C1F3EFB"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07317DD"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A674DA7"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Moose Jaw Tops</w:t>
            </w:r>
          </w:p>
        </w:tc>
        <w:tc>
          <w:tcPr>
            <w:tcW w:w="2754" w:type="dxa"/>
            <w:tcBorders>
              <w:top w:val="single" w:sz="4" w:space="0" w:color="auto"/>
              <w:left w:val="single" w:sz="4" w:space="0" w:color="auto"/>
              <w:bottom w:val="single" w:sz="4" w:space="0" w:color="auto"/>
              <w:right w:val="single" w:sz="4" w:space="0" w:color="auto"/>
            </w:tcBorders>
            <w:vAlign w:val="center"/>
          </w:tcPr>
          <w:p w14:paraId="781AEDBC" w14:textId="77777777" w:rsidR="00382106" w:rsidRPr="00B57A2E" w:rsidRDefault="00382106" w:rsidP="008F08F2">
            <w:pPr>
              <w:autoSpaceDE w:val="0"/>
              <w:autoSpaceDN w:val="0"/>
              <w:adjustRightInd w:val="0"/>
              <w:spacing w:after="0"/>
              <w:jc w:val="center"/>
              <w:rPr>
                <w:rFonts w:cs="Arial"/>
                <w:bCs/>
              </w:rPr>
            </w:pPr>
            <w:del w:id="4159" w:author="CARB" w:date="2024-01-02T10:56:00Z">
              <w:r w:rsidRPr="00E10136">
                <w:rPr>
                  <w:rFonts w:eastAsiaTheme="minorEastAsia" w:cs="Arial"/>
                  <w:szCs w:val="24"/>
                </w:rPr>
                <w:delText>8.11</w:delText>
              </w:r>
            </w:del>
            <w:ins w:id="4160" w:author="CARB" w:date="2024-01-02T10:56:00Z">
              <w:r w:rsidRPr="00B57A2E">
                <w:rPr>
                  <w:rFonts w:cs="Arial"/>
                  <w:bCs/>
                </w:rPr>
                <w:t>10.68</w:t>
              </w:r>
            </w:ins>
          </w:p>
        </w:tc>
      </w:tr>
      <w:tr w:rsidR="00382106" w:rsidRPr="00E10136" w14:paraId="7A295B18"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5BFFC6D"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143A1E4"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Peace</w:t>
            </w:r>
          </w:p>
        </w:tc>
        <w:tc>
          <w:tcPr>
            <w:tcW w:w="2754" w:type="dxa"/>
            <w:tcBorders>
              <w:top w:val="single" w:sz="4" w:space="0" w:color="auto"/>
              <w:left w:val="single" w:sz="4" w:space="0" w:color="auto"/>
              <w:bottom w:val="single" w:sz="4" w:space="0" w:color="auto"/>
              <w:right w:val="single" w:sz="4" w:space="0" w:color="auto"/>
            </w:tcBorders>
            <w:vAlign w:val="center"/>
          </w:tcPr>
          <w:p w14:paraId="1AA65576" w14:textId="77777777" w:rsidR="00382106" w:rsidRPr="00B57A2E" w:rsidRDefault="00382106" w:rsidP="008F08F2">
            <w:pPr>
              <w:autoSpaceDE w:val="0"/>
              <w:autoSpaceDN w:val="0"/>
              <w:adjustRightInd w:val="0"/>
              <w:spacing w:after="0"/>
              <w:jc w:val="center"/>
              <w:rPr>
                <w:rFonts w:cs="Arial"/>
                <w:bCs/>
              </w:rPr>
            </w:pPr>
            <w:del w:id="4161" w:author="CARB" w:date="2024-01-02T10:56:00Z">
              <w:r w:rsidRPr="00E10136">
                <w:rPr>
                  <w:rFonts w:eastAsiaTheme="minorEastAsia" w:cs="Arial"/>
                  <w:szCs w:val="24"/>
                </w:rPr>
                <w:delText>8.11</w:delText>
              </w:r>
            </w:del>
            <w:ins w:id="4162" w:author="CARB" w:date="2024-01-02T10:56:00Z">
              <w:r w:rsidRPr="00B57A2E">
                <w:rPr>
                  <w:rFonts w:cs="Arial"/>
                  <w:bCs/>
                </w:rPr>
                <w:t>10.68</w:t>
              </w:r>
            </w:ins>
          </w:p>
        </w:tc>
      </w:tr>
      <w:tr w:rsidR="00382106" w:rsidRPr="00E10136" w14:paraId="61F3177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F989B26"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C84C092"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Peace Pipe Sour</w:t>
            </w:r>
          </w:p>
        </w:tc>
        <w:tc>
          <w:tcPr>
            <w:tcW w:w="2754" w:type="dxa"/>
            <w:tcBorders>
              <w:top w:val="single" w:sz="4" w:space="0" w:color="auto"/>
              <w:left w:val="single" w:sz="4" w:space="0" w:color="auto"/>
              <w:bottom w:val="single" w:sz="4" w:space="0" w:color="auto"/>
              <w:right w:val="single" w:sz="4" w:space="0" w:color="auto"/>
            </w:tcBorders>
            <w:vAlign w:val="center"/>
          </w:tcPr>
          <w:p w14:paraId="4BDC6A9E" w14:textId="77777777" w:rsidR="00382106" w:rsidRPr="00B57A2E" w:rsidRDefault="00382106" w:rsidP="008F08F2">
            <w:pPr>
              <w:autoSpaceDE w:val="0"/>
              <w:autoSpaceDN w:val="0"/>
              <w:adjustRightInd w:val="0"/>
              <w:spacing w:after="0"/>
              <w:jc w:val="center"/>
              <w:rPr>
                <w:rFonts w:cs="Arial"/>
                <w:bCs/>
              </w:rPr>
            </w:pPr>
            <w:del w:id="4163" w:author="CARB" w:date="2024-01-02T10:56:00Z">
              <w:r w:rsidRPr="00E10136">
                <w:rPr>
                  <w:rFonts w:eastAsiaTheme="minorEastAsia" w:cs="Arial"/>
                  <w:szCs w:val="24"/>
                </w:rPr>
                <w:delText>8.11</w:delText>
              </w:r>
            </w:del>
            <w:ins w:id="4164" w:author="CARB" w:date="2024-01-02T10:56:00Z">
              <w:r w:rsidRPr="00B57A2E">
                <w:rPr>
                  <w:rFonts w:cs="Arial"/>
                  <w:bCs/>
                </w:rPr>
                <w:t>10.68</w:t>
              </w:r>
            </w:ins>
          </w:p>
        </w:tc>
      </w:tr>
      <w:tr w:rsidR="00382106" w:rsidRPr="00E10136" w14:paraId="49F63C9C"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5D86243"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93E6DFF"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Peace River Heavy</w:t>
            </w:r>
          </w:p>
        </w:tc>
        <w:tc>
          <w:tcPr>
            <w:tcW w:w="2754" w:type="dxa"/>
            <w:tcBorders>
              <w:top w:val="single" w:sz="4" w:space="0" w:color="auto"/>
              <w:left w:val="single" w:sz="4" w:space="0" w:color="auto"/>
              <w:bottom w:val="single" w:sz="4" w:space="0" w:color="auto"/>
              <w:right w:val="single" w:sz="4" w:space="0" w:color="auto"/>
            </w:tcBorders>
            <w:vAlign w:val="center"/>
          </w:tcPr>
          <w:p w14:paraId="0B0E9852" w14:textId="77777777" w:rsidR="00382106" w:rsidRPr="00B57A2E" w:rsidRDefault="00382106" w:rsidP="008F08F2">
            <w:pPr>
              <w:autoSpaceDE w:val="0"/>
              <w:autoSpaceDN w:val="0"/>
              <w:adjustRightInd w:val="0"/>
              <w:spacing w:after="0"/>
              <w:jc w:val="center"/>
              <w:rPr>
                <w:rFonts w:cs="Arial"/>
                <w:bCs/>
              </w:rPr>
            </w:pPr>
            <w:del w:id="4165" w:author="CARB" w:date="2024-01-02T10:56:00Z">
              <w:r w:rsidRPr="00E10136">
                <w:rPr>
                  <w:rFonts w:eastAsiaTheme="minorEastAsia" w:cs="Arial"/>
                  <w:szCs w:val="24"/>
                </w:rPr>
                <w:delText>19.21</w:delText>
              </w:r>
            </w:del>
            <w:ins w:id="4166" w:author="CARB" w:date="2024-01-02T10:56:00Z">
              <w:r w:rsidRPr="00B57A2E">
                <w:rPr>
                  <w:rFonts w:cs="Arial"/>
                  <w:bCs/>
                </w:rPr>
                <w:t>22.50</w:t>
              </w:r>
            </w:ins>
          </w:p>
        </w:tc>
      </w:tr>
      <w:tr w:rsidR="00382106" w:rsidRPr="00E10136" w14:paraId="45D6998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67FF6B4"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6281C8C"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Peace River Sour</w:t>
            </w:r>
          </w:p>
        </w:tc>
        <w:tc>
          <w:tcPr>
            <w:tcW w:w="2754" w:type="dxa"/>
            <w:tcBorders>
              <w:top w:val="single" w:sz="4" w:space="0" w:color="auto"/>
              <w:left w:val="single" w:sz="4" w:space="0" w:color="auto"/>
              <w:bottom w:val="single" w:sz="4" w:space="0" w:color="auto"/>
              <w:right w:val="single" w:sz="4" w:space="0" w:color="auto"/>
            </w:tcBorders>
            <w:vAlign w:val="center"/>
          </w:tcPr>
          <w:p w14:paraId="7BDC19CC" w14:textId="77777777" w:rsidR="00382106" w:rsidRPr="00B57A2E" w:rsidRDefault="00382106" w:rsidP="008F08F2">
            <w:pPr>
              <w:autoSpaceDE w:val="0"/>
              <w:autoSpaceDN w:val="0"/>
              <w:adjustRightInd w:val="0"/>
              <w:spacing w:after="0"/>
              <w:jc w:val="center"/>
              <w:rPr>
                <w:rFonts w:cs="Arial"/>
                <w:bCs/>
              </w:rPr>
            </w:pPr>
            <w:del w:id="4167" w:author="CARB" w:date="2024-01-02T10:56:00Z">
              <w:r w:rsidRPr="00E10136">
                <w:rPr>
                  <w:rFonts w:eastAsiaTheme="minorEastAsia" w:cs="Arial"/>
                  <w:szCs w:val="24"/>
                </w:rPr>
                <w:delText>8.11</w:delText>
              </w:r>
            </w:del>
            <w:ins w:id="4168" w:author="CARB" w:date="2024-01-02T10:56:00Z">
              <w:r w:rsidRPr="00B57A2E">
                <w:rPr>
                  <w:rFonts w:cs="Arial"/>
                  <w:bCs/>
                </w:rPr>
                <w:t>10.68</w:t>
              </w:r>
            </w:ins>
          </w:p>
        </w:tc>
      </w:tr>
      <w:tr w:rsidR="00382106" w:rsidRPr="00E10136" w14:paraId="53959B51"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4CC919B"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6FABEAD"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Pembina</w:t>
            </w:r>
          </w:p>
        </w:tc>
        <w:tc>
          <w:tcPr>
            <w:tcW w:w="2754" w:type="dxa"/>
            <w:tcBorders>
              <w:top w:val="single" w:sz="4" w:space="0" w:color="auto"/>
              <w:left w:val="single" w:sz="4" w:space="0" w:color="auto"/>
              <w:bottom w:val="single" w:sz="4" w:space="0" w:color="auto"/>
              <w:right w:val="single" w:sz="4" w:space="0" w:color="auto"/>
            </w:tcBorders>
            <w:vAlign w:val="center"/>
          </w:tcPr>
          <w:p w14:paraId="1C71C4BF" w14:textId="77777777" w:rsidR="00382106" w:rsidRPr="00B57A2E" w:rsidRDefault="00382106" w:rsidP="008F08F2">
            <w:pPr>
              <w:autoSpaceDE w:val="0"/>
              <w:autoSpaceDN w:val="0"/>
              <w:adjustRightInd w:val="0"/>
              <w:spacing w:after="0"/>
              <w:jc w:val="center"/>
              <w:rPr>
                <w:rFonts w:cs="Arial"/>
                <w:bCs/>
              </w:rPr>
            </w:pPr>
            <w:del w:id="4169" w:author="CARB" w:date="2024-01-02T10:56:00Z">
              <w:r w:rsidRPr="00E10136">
                <w:rPr>
                  <w:rFonts w:eastAsiaTheme="minorEastAsia" w:cs="Arial"/>
                  <w:szCs w:val="24"/>
                </w:rPr>
                <w:delText>8.11</w:delText>
              </w:r>
            </w:del>
            <w:ins w:id="4170" w:author="CARB" w:date="2024-01-02T10:56:00Z">
              <w:r w:rsidRPr="00B57A2E">
                <w:rPr>
                  <w:rFonts w:cs="Arial"/>
                  <w:bCs/>
                </w:rPr>
                <w:t>10.68</w:t>
              </w:r>
            </w:ins>
          </w:p>
        </w:tc>
      </w:tr>
      <w:tr w:rsidR="00382106" w:rsidRPr="00E10136" w14:paraId="1A4FFFDD"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D745AA7"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3C6858B"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Pembina Light Sour</w:t>
            </w:r>
          </w:p>
        </w:tc>
        <w:tc>
          <w:tcPr>
            <w:tcW w:w="2754" w:type="dxa"/>
            <w:tcBorders>
              <w:top w:val="single" w:sz="4" w:space="0" w:color="auto"/>
              <w:left w:val="single" w:sz="4" w:space="0" w:color="auto"/>
              <w:bottom w:val="single" w:sz="4" w:space="0" w:color="auto"/>
              <w:right w:val="single" w:sz="4" w:space="0" w:color="auto"/>
            </w:tcBorders>
            <w:vAlign w:val="center"/>
          </w:tcPr>
          <w:p w14:paraId="51FE0D45" w14:textId="77777777" w:rsidR="00382106" w:rsidRPr="00B57A2E" w:rsidRDefault="00382106" w:rsidP="008F08F2">
            <w:pPr>
              <w:autoSpaceDE w:val="0"/>
              <w:autoSpaceDN w:val="0"/>
              <w:adjustRightInd w:val="0"/>
              <w:spacing w:after="0"/>
              <w:jc w:val="center"/>
              <w:rPr>
                <w:rFonts w:cs="Arial"/>
                <w:bCs/>
              </w:rPr>
            </w:pPr>
            <w:del w:id="4171" w:author="CARB" w:date="2024-01-02T10:56:00Z">
              <w:r w:rsidRPr="00E10136">
                <w:rPr>
                  <w:rFonts w:eastAsiaTheme="minorEastAsia" w:cs="Arial"/>
                  <w:szCs w:val="24"/>
                </w:rPr>
                <w:delText>8.11</w:delText>
              </w:r>
            </w:del>
            <w:ins w:id="4172" w:author="CARB" w:date="2024-01-02T10:56:00Z">
              <w:r w:rsidRPr="00B57A2E">
                <w:rPr>
                  <w:rFonts w:cs="Arial"/>
                  <w:bCs/>
                </w:rPr>
                <w:t>10.68</w:t>
              </w:r>
            </w:ins>
          </w:p>
        </w:tc>
      </w:tr>
      <w:tr w:rsidR="00382106" w:rsidRPr="00E10136" w14:paraId="49C51C38"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A177510"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0F2ADFF"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Premium Albian Synthetic</w:t>
            </w:r>
          </w:p>
        </w:tc>
        <w:tc>
          <w:tcPr>
            <w:tcW w:w="2754" w:type="dxa"/>
            <w:tcBorders>
              <w:top w:val="single" w:sz="4" w:space="0" w:color="auto"/>
              <w:left w:val="single" w:sz="4" w:space="0" w:color="auto"/>
              <w:bottom w:val="single" w:sz="4" w:space="0" w:color="auto"/>
              <w:right w:val="single" w:sz="4" w:space="0" w:color="auto"/>
            </w:tcBorders>
            <w:vAlign w:val="center"/>
          </w:tcPr>
          <w:p w14:paraId="3909D88B" w14:textId="77777777" w:rsidR="00382106" w:rsidRPr="00B57A2E" w:rsidRDefault="00382106" w:rsidP="008F08F2">
            <w:pPr>
              <w:autoSpaceDE w:val="0"/>
              <w:autoSpaceDN w:val="0"/>
              <w:adjustRightInd w:val="0"/>
              <w:spacing w:after="0"/>
              <w:jc w:val="center"/>
              <w:rPr>
                <w:rFonts w:cs="Arial"/>
                <w:bCs/>
              </w:rPr>
            </w:pPr>
            <w:del w:id="4173" w:author="CARB" w:date="2024-01-02T10:56:00Z">
              <w:r w:rsidRPr="00E10136">
                <w:rPr>
                  <w:rFonts w:eastAsiaTheme="minorEastAsia" w:cs="Arial"/>
                  <w:szCs w:val="24"/>
                </w:rPr>
                <w:delText>29.49</w:delText>
              </w:r>
            </w:del>
            <w:ins w:id="4174" w:author="CARB" w:date="2024-01-02T10:56:00Z">
              <w:r w:rsidRPr="00B57A2E">
                <w:rPr>
                  <w:rFonts w:cs="Arial"/>
                  <w:bCs/>
                </w:rPr>
                <w:t>26.12</w:t>
              </w:r>
            </w:ins>
          </w:p>
        </w:tc>
      </w:tr>
      <w:tr w:rsidR="00382106" w:rsidRPr="00E10136" w14:paraId="33A3A22C"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9D87460"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FF54D28"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Premium Conventional Heavy</w:t>
            </w:r>
          </w:p>
        </w:tc>
        <w:tc>
          <w:tcPr>
            <w:tcW w:w="2754" w:type="dxa"/>
            <w:tcBorders>
              <w:top w:val="single" w:sz="4" w:space="0" w:color="auto"/>
              <w:left w:val="single" w:sz="4" w:space="0" w:color="auto"/>
              <w:bottom w:val="single" w:sz="4" w:space="0" w:color="auto"/>
              <w:right w:val="single" w:sz="4" w:space="0" w:color="auto"/>
            </w:tcBorders>
            <w:vAlign w:val="center"/>
          </w:tcPr>
          <w:p w14:paraId="309DDFE8" w14:textId="77777777" w:rsidR="00382106" w:rsidRPr="00B57A2E" w:rsidRDefault="00382106" w:rsidP="008F08F2">
            <w:pPr>
              <w:autoSpaceDE w:val="0"/>
              <w:autoSpaceDN w:val="0"/>
              <w:adjustRightInd w:val="0"/>
              <w:spacing w:after="0"/>
              <w:jc w:val="center"/>
              <w:rPr>
                <w:rFonts w:cs="Arial"/>
                <w:bCs/>
              </w:rPr>
            </w:pPr>
            <w:del w:id="4175" w:author="CARB" w:date="2024-01-02T10:56:00Z">
              <w:r w:rsidRPr="00E10136">
                <w:rPr>
                  <w:rFonts w:eastAsiaTheme="minorEastAsia" w:cs="Arial"/>
                  <w:szCs w:val="24"/>
                </w:rPr>
                <w:delText>9.42</w:delText>
              </w:r>
            </w:del>
            <w:ins w:id="4176" w:author="CARB" w:date="2024-01-02T10:56:00Z">
              <w:r w:rsidRPr="00B57A2E">
                <w:rPr>
                  <w:rFonts w:cs="Arial"/>
                  <w:bCs/>
                </w:rPr>
                <w:t>10.37</w:t>
              </w:r>
            </w:ins>
          </w:p>
        </w:tc>
      </w:tr>
      <w:tr w:rsidR="00382106" w:rsidRPr="00E10136" w14:paraId="16EA192D"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7913220"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83CBBB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Premium Synthetic</w:t>
            </w:r>
          </w:p>
        </w:tc>
        <w:tc>
          <w:tcPr>
            <w:tcW w:w="2754" w:type="dxa"/>
            <w:tcBorders>
              <w:top w:val="single" w:sz="4" w:space="0" w:color="auto"/>
              <w:left w:val="single" w:sz="4" w:space="0" w:color="auto"/>
              <w:bottom w:val="single" w:sz="4" w:space="0" w:color="auto"/>
              <w:right w:val="single" w:sz="4" w:space="0" w:color="auto"/>
            </w:tcBorders>
            <w:vAlign w:val="center"/>
          </w:tcPr>
          <w:p w14:paraId="1CF8FC0C" w14:textId="77777777" w:rsidR="00382106" w:rsidRPr="00B57A2E" w:rsidRDefault="00382106" w:rsidP="008F08F2">
            <w:pPr>
              <w:autoSpaceDE w:val="0"/>
              <w:autoSpaceDN w:val="0"/>
              <w:adjustRightInd w:val="0"/>
              <w:spacing w:after="0"/>
              <w:jc w:val="center"/>
              <w:rPr>
                <w:rFonts w:cs="Arial"/>
                <w:bCs/>
              </w:rPr>
            </w:pPr>
            <w:del w:id="4177" w:author="CARB" w:date="2024-01-02T10:56:00Z">
              <w:r w:rsidRPr="00E10136">
                <w:rPr>
                  <w:rFonts w:eastAsiaTheme="minorEastAsia" w:cs="Arial"/>
                  <w:szCs w:val="24"/>
                </w:rPr>
                <w:delText>27.38</w:delText>
              </w:r>
            </w:del>
            <w:ins w:id="4178" w:author="CARB" w:date="2024-01-02T10:56:00Z">
              <w:r w:rsidRPr="00B57A2E">
                <w:rPr>
                  <w:rFonts w:cs="Arial"/>
                  <w:bCs/>
                </w:rPr>
                <w:t>26.12</w:t>
              </w:r>
            </w:ins>
          </w:p>
        </w:tc>
      </w:tr>
      <w:tr w:rsidR="00382106" w:rsidRPr="00E10136" w14:paraId="11C0D218"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DD48B65"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DF4766F"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Rainbow</w:t>
            </w:r>
          </w:p>
        </w:tc>
        <w:tc>
          <w:tcPr>
            <w:tcW w:w="2754" w:type="dxa"/>
            <w:tcBorders>
              <w:top w:val="single" w:sz="4" w:space="0" w:color="auto"/>
              <w:left w:val="single" w:sz="4" w:space="0" w:color="auto"/>
              <w:bottom w:val="single" w:sz="4" w:space="0" w:color="auto"/>
              <w:right w:val="single" w:sz="4" w:space="0" w:color="auto"/>
            </w:tcBorders>
            <w:vAlign w:val="center"/>
          </w:tcPr>
          <w:p w14:paraId="36706AE0" w14:textId="77777777" w:rsidR="00382106" w:rsidRPr="00B57A2E" w:rsidRDefault="00382106" w:rsidP="008F08F2">
            <w:pPr>
              <w:autoSpaceDE w:val="0"/>
              <w:autoSpaceDN w:val="0"/>
              <w:adjustRightInd w:val="0"/>
              <w:spacing w:after="0"/>
              <w:jc w:val="center"/>
              <w:rPr>
                <w:rFonts w:cs="Arial"/>
                <w:bCs/>
              </w:rPr>
            </w:pPr>
            <w:del w:id="4179" w:author="CARB" w:date="2024-01-02T10:56:00Z">
              <w:r w:rsidRPr="00E10136">
                <w:rPr>
                  <w:rFonts w:eastAsiaTheme="minorEastAsia" w:cs="Arial"/>
                  <w:szCs w:val="24"/>
                </w:rPr>
                <w:delText>8.11</w:delText>
              </w:r>
            </w:del>
            <w:ins w:id="4180" w:author="CARB" w:date="2024-01-02T10:56:00Z">
              <w:r w:rsidRPr="00B57A2E">
                <w:rPr>
                  <w:rFonts w:cs="Arial"/>
                  <w:bCs/>
                </w:rPr>
                <w:t>10.68</w:t>
              </w:r>
            </w:ins>
          </w:p>
        </w:tc>
      </w:tr>
      <w:tr w:rsidR="00382106" w:rsidRPr="00E10136" w14:paraId="49368E0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D48977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4E7ABA3"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Rangeland Sweet</w:t>
            </w:r>
          </w:p>
        </w:tc>
        <w:tc>
          <w:tcPr>
            <w:tcW w:w="2754" w:type="dxa"/>
            <w:tcBorders>
              <w:top w:val="single" w:sz="4" w:space="0" w:color="auto"/>
              <w:left w:val="single" w:sz="4" w:space="0" w:color="auto"/>
              <w:bottom w:val="single" w:sz="4" w:space="0" w:color="auto"/>
              <w:right w:val="single" w:sz="4" w:space="0" w:color="auto"/>
            </w:tcBorders>
            <w:vAlign w:val="center"/>
          </w:tcPr>
          <w:p w14:paraId="56B06C46" w14:textId="77777777" w:rsidR="00382106" w:rsidRPr="00B57A2E" w:rsidRDefault="00382106" w:rsidP="008F08F2">
            <w:pPr>
              <w:autoSpaceDE w:val="0"/>
              <w:autoSpaceDN w:val="0"/>
              <w:adjustRightInd w:val="0"/>
              <w:spacing w:after="0"/>
              <w:jc w:val="center"/>
              <w:rPr>
                <w:rFonts w:cs="Arial"/>
                <w:bCs/>
              </w:rPr>
            </w:pPr>
            <w:del w:id="4181" w:author="CARB" w:date="2024-01-02T10:56:00Z">
              <w:r w:rsidRPr="00E10136">
                <w:rPr>
                  <w:rFonts w:eastAsiaTheme="minorEastAsia" w:cs="Arial"/>
                  <w:szCs w:val="24"/>
                </w:rPr>
                <w:delText>8.11</w:delText>
              </w:r>
            </w:del>
            <w:ins w:id="4182" w:author="CARB" w:date="2024-01-02T10:56:00Z">
              <w:r w:rsidRPr="00B57A2E">
                <w:rPr>
                  <w:rFonts w:cs="Arial"/>
                  <w:bCs/>
                </w:rPr>
                <w:t>10.68</w:t>
              </w:r>
            </w:ins>
          </w:p>
        </w:tc>
      </w:tr>
      <w:tr w:rsidR="00382106" w:rsidRPr="00E10136" w14:paraId="0E486934"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CF358CA"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EA22AB4"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Redwater</w:t>
            </w:r>
          </w:p>
        </w:tc>
        <w:tc>
          <w:tcPr>
            <w:tcW w:w="2754" w:type="dxa"/>
            <w:tcBorders>
              <w:top w:val="single" w:sz="4" w:space="0" w:color="auto"/>
              <w:left w:val="single" w:sz="4" w:space="0" w:color="auto"/>
              <w:bottom w:val="single" w:sz="4" w:space="0" w:color="auto"/>
              <w:right w:val="single" w:sz="4" w:space="0" w:color="auto"/>
            </w:tcBorders>
            <w:vAlign w:val="center"/>
          </w:tcPr>
          <w:p w14:paraId="1E4D15C2" w14:textId="77777777" w:rsidR="00382106" w:rsidRPr="00B57A2E" w:rsidRDefault="00382106" w:rsidP="008F08F2">
            <w:pPr>
              <w:autoSpaceDE w:val="0"/>
              <w:autoSpaceDN w:val="0"/>
              <w:adjustRightInd w:val="0"/>
              <w:spacing w:after="0"/>
              <w:jc w:val="center"/>
              <w:rPr>
                <w:rFonts w:cs="Arial"/>
                <w:bCs/>
              </w:rPr>
            </w:pPr>
            <w:del w:id="4183" w:author="CARB" w:date="2024-01-02T10:56:00Z">
              <w:r w:rsidRPr="00E10136">
                <w:rPr>
                  <w:rFonts w:eastAsiaTheme="minorEastAsia" w:cs="Arial"/>
                  <w:szCs w:val="24"/>
                </w:rPr>
                <w:delText>8.11</w:delText>
              </w:r>
            </w:del>
            <w:ins w:id="4184" w:author="CARB" w:date="2024-01-02T10:56:00Z">
              <w:r w:rsidRPr="00B57A2E">
                <w:rPr>
                  <w:rFonts w:cs="Arial"/>
                  <w:bCs/>
                </w:rPr>
                <w:t>10.68</w:t>
              </w:r>
            </w:ins>
          </w:p>
        </w:tc>
      </w:tr>
      <w:tr w:rsidR="00382106" w:rsidRPr="00E10136" w14:paraId="6A35C4F8"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AF8AC70"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0FBEF2D"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Seal Heavy</w:t>
            </w:r>
          </w:p>
        </w:tc>
        <w:tc>
          <w:tcPr>
            <w:tcW w:w="2754" w:type="dxa"/>
            <w:tcBorders>
              <w:top w:val="single" w:sz="4" w:space="0" w:color="auto"/>
              <w:left w:val="single" w:sz="4" w:space="0" w:color="auto"/>
              <w:bottom w:val="single" w:sz="4" w:space="0" w:color="auto"/>
              <w:right w:val="single" w:sz="4" w:space="0" w:color="auto"/>
            </w:tcBorders>
            <w:vAlign w:val="center"/>
          </w:tcPr>
          <w:p w14:paraId="5C134473" w14:textId="77777777" w:rsidR="00382106" w:rsidRPr="00B57A2E" w:rsidRDefault="00382106" w:rsidP="008F08F2">
            <w:pPr>
              <w:autoSpaceDE w:val="0"/>
              <w:autoSpaceDN w:val="0"/>
              <w:adjustRightInd w:val="0"/>
              <w:spacing w:after="0"/>
              <w:jc w:val="center"/>
              <w:rPr>
                <w:rFonts w:cs="Arial"/>
                <w:bCs/>
              </w:rPr>
            </w:pPr>
            <w:del w:id="4185" w:author="CARB" w:date="2024-01-01T21:51:00Z">
              <w:r w:rsidRPr="00E10136">
                <w:rPr>
                  <w:rFonts w:eastAsiaTheme="minorEastAsia" w:cs="Arial"/>
                  <w:szCs w:val="24"/>
                </w:rPr>
                <w:delText>9.42</w:delText>
              </w:r>
            </w:del>
            <w:ins w:id="4186" w:author="CARB" w:date="2024-01-01T21:51:00Z">
              <w:r w:rsidRPr="00B57A2E">
                <w:rPr>
                  <w:rFonts w:cs="Arial"/>
                  <w:bCs/>
                </w:rPr>
                <w:t>10.37</w:t>
              </w:r>
            </w:ins>
          </w:p>
        </w:tc>
      </w:tr>
      <w:tr w:rsidR="00382106" w:rsidRPr="00E10136" w14:paraId="2AC440D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BD2578E"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F75A6EC"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Shell Synthetic (all grades)</w:t>
            </w:r>
          </w:p>
        </w:tc>
        <w:tc>
          <w:tcPr>
            <w:tcW w:w="2754" w:type="dxa"/>
            <w:tcBorders>
              <w:top w:val="single" w:sz="4" w:space="0" w:color="auto"/>
              <w:left w:val="single" w:sz="4" w:space="0" w:color="auto"/>
              <w:bottom w:val="single" w:sz="4" w:space="0" w:color="auto"/>
              <w:right w:val="single" w:sz="4" w:space="0" w:color="auto"/>
            </w:tcBorders>
            <w:vAlign w:val="center"/>
          </w:tcPr>
          <w:p w14:paraId="1F917863" w14:textId="77777777" w:rsidR="00382106" w:rsidRPr="00B57A2E" w:rsidRDefault="00382106" w:rsidP="008F08F2">
            <w:pPr>
              <w:autoSpaceDE w:val="0"/>
              <w:autoSpaceDN w:val="0"/>
              <w:adjustRightInd w:val="0"/>
              <w:spacing w:after="0"/>
              <w:jc w:val="center"/>
              <w:rPr>
                <w:rFonts w:cs="Arial"/>
                <w:bCs/>
              </w:rPr>
            </w:pPr>
            <w:del w:id="4187" w:author="CARB" w:date="2024-01-01T21:51:00Z">
              <w:r w:rsidRPr="00E10136">
                <w:rPr>
                  <w:rFonts w:eastAsiaTheme="minorEastAsia" w:cs="Arial"/>
                  <w:szCs w:val="24"/>
                </w:rPr>
                <w:delText>29.49</w:delText>
              </w:r>
            </w:del>
            <w:ins w:id="4188" w:author="CARB" w:date="2024-01-01T21:51:00Z">
              <w:r w:rsidRPr="00B57A2E">
                <w:rPr>
                  <w:rFonts w:cs="Arial"/>
                  <w:bCs/>
                </w:rPr>
                <w:t>26.12</w:t>
              </w:r>
            </w:ins>
          </w:p>
        </w:tc>
      </w:tr>
      <w:tr w:rsidR="00382106" w:rsidRPr="00E10136" w14:paraId="4BC8928F"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5F82789"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C118BC8"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Smiley-Coleville</w:t>
            </w:r>
          </w:p>
        </w:tc>
        <w:tc>
          <w:tcPr>
            <w:tcW w:w="2754" w:type="dxa"/>
            <w:tcBorders>
              <w:top w:val="single" w:sz="4" w:space="0" w:color="auto"/>
              <w:left w:val="single" w:sz="4" w:space="0" w:color="auto"/>
              <w:bottom w:val="single" w:sz="4" w:space="0" w:color="auto"/>
              <w:right w:val="single" w:sz="4" w:space="0" w:color="auto"/>
            </w:tcBorders>
            <w:vAlign w:val="center"/>
          </w:tcPr>
          <w:p w14:paraId="282C6FC5" w14:textId="77777777" w:rsidR="00382106" w:rsidRPr="00B57A2E" w:rsidRDefault="00382106" w:rsidP="008F08F2">
            <w:pPr>
              <w:autoSpaceDE w:val="0"/>
              <w:autoSpaceDN w:val="0"/>
              <w:adjustRightInd w:val="0"/>
              <w:spacing w:after="0"/>
              <w:jc w:val="center"/>
              <w:rPr>
                <w:rFonts w:cs="Arial"/>
                <w:bCs/>
              </w:rPr>
            </w:pPr>
            <w:del w:id="4189" w:author="CARB" w:date="2024-01-01T21:51:00Z">
              <w:r w:rsidRPr="00E10136">
                <w:rPr>
                  <w:rFonts w:eastAsiaTheme="minorEastAsia" w:cs="Arial"/>
                  <w:szCs w:val="24"/>
                </w:rPr>
                <w:delText>9.42</w:delText>
              </w:r>
            </w:del>
            <w:ins w:id="4190" w:author="CARB" w:date="2024-01-01T21:51:00Z">
              <w:r w:rsidRPr="00B57A2E">
                <w:rPr>
                  <w:rFonts w:cs="Arial"/>
                  <w:bCs/>
                </w:rPr>
                <w:t>10.37</w:t>
              </w:r>
            </w:ins>
          </w:p>
        </w:tc>
      </w:tr>
      <w:tr w:rsidR="00382106" w:rsidRPr="00E10136" w14:paraId="7EF041C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8AB686A"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2D19D0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Sour High Edmonton</w:t>
            </w:r>
          </w:p>
        </w:tc>
        <w:tc>
          <w:tcPr>
            <w:tcW w:w="2754" w:type="dxa"/>
            <w:tcBorders>
              <w:top w:val="single" w:sz="4" w:space="0" w:color="auto"/>
              <w:left w:val="single" w:sz="4" w:space="0" w:color="auto"/>
              <w:bottom w:val="single" w:sz="4" w:space="0" w:color="auto"/>
              <w:right w:val="single" w:sz="4" w:space="0" w:color="auto"/>
            </w:tcBorders>
            <w:vAlign w:val="center"/>
          </w:tcPr>
          <w:p w14:paraId="0E80D176" w14:textId="77777777" w:rsidR="00382106" w:rsidRPr="00B57A2E" w:rsidRDefault="00382106" w:rsidP="008F08F2">
            <w:pPr>
              <w:autoSpaceDE w:val="0"/>
              <w:autoSpaceDN w:val="0"/>
              <w:adjustRightInd w:val="0"/>
              <w:spacing w:after="0"/>
              <w:jc w:val="center"/>
              <w:rPr>
                <w:rFonts w:cs="Arial"/>
                <w:bCs/>
              </w:rPr>
            </w:pPr>
            <w:del w:id="4191" w:author="CARB" w:date="2024-01-01T21:51:00Z">
              <w:r w:rsidRPr="00E10136">
                <w:rPr>
                  <w:rFonts w:eastAsiaTheme="minorEastAsia" w:cs="Arial"/>
                  <w:szCs w:val="24"/>
                </w:rPr>
                <w:delText>8.11</w:delText>
              </w:r>
            </w:del>
            <w:ins w:id="4192" w:author="CARB" w:date="2024-01-01T21:51:00Z">
              <w:r w:rsidRPr="00B57A2E">
                <w:rPr>
                  <w:rFonts w:cs="Arial"/>
                  <w:bCs/>
                </w:rPr>
                <w:t>10.68</w:t>
              </w:r>
            </w:ins>
          </w:p>
        </w:tc>
      </w:tr>
      <w:tr w:rsidR="00382106" w:rsidRPr="00E10136" w14:paraId="07FFA1A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2186C0C"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DF5F2D5"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Sour Light Edmonton</w:t>
            </w:r>
          </w:p>
        </w:tc>
        <w:tc>
          <w:tcPr>
            <w:tcW w:w="2754" w:type="dxa"/>
            <w:tcBorders>
              <w:top w:val="single" w:sz="4" w:space="0" w:color="auto"/>
              <w:left w:val="single" w:sz="4" w:space="0" w:color="auto"/>
              <w:bottom w:val="single" w:sz="4" w:space="0" w:color="auto"/>
              <w:right w:val="single" w:sz="4" w:space="0" w:color="auto"/>
            </w:tcBorders>
            <w:vAlign w:val="center"/>
          </w:tcPr>
          <w:p w14:paraId="3F71B37D" w14:textId="77777777" w:rsidR="00382106" w:rsidRPr="00B57A2E" w:rsidRDefault="00382106" w:rsidP="008F08F2">
            <w:pPr>
              <w:autoSpaceDE w:val="0"/>
              <w:autoSpaceDN w:val="0"/>
              <w:adjustRightInd w:val="0"/>
              <w:spacing w:after="0"/>
              <w:jc w:val="center"/>
              <w:rPr>
                <w:rFonts w:cs="Arial"/>
                <w:bCs/>
              </w:rPr>
            </w:pPr>
            <w:del w:id="4193" w:author="CARB" w:date="2024-01-01T21:51:00Z">
              <w:r w:rsidRPr="00E10136">
                <w:rPr>
                  <w:rFonts w:eastAsiaTheme="minorEastAsia" w:cs="Arial"/>
                  <w:szCs w:val="24"/>
                </w:rPr>
                <w:delText>8.11</w:delText>
              </w:r>
            </w:del>
            <w:ins w:id="4194" w:author="CARB" w:date="2024-01-01T21:51:00Z">
              <w:r w:rsidRPr="00B57A2E">
                <w:rPr>
                  <w:rFonts w:cs="Arial"/>
                  <w:bCs/>
                </w:rPr>
                <w:t>10.68</w:t>
              </w:r>
            </w:ins>
          </w:p>
        </w:tc>
      </w:tr>
      <w:tr w:rsidR="00382106" w:rsidRPr="00E10136" w14:paraId="05201164"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4E90B9C"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B6F4341" w14:textId="77777777" w:rsidR="00382106" w:rsidRPr="00E10136" w:rsidRDefault="00382106" w:rsidP="008F08F2">
            <w:pPr>
              <w:autoSpaceDE w:val="0"/>
              <w:autoSpaceDN w:val="0"/>
              <w:adjustRightInd w:val="0"/>
              <w:spacing w:after="0"/>
              <w:rPr>
                <w:rFonts w:eastAsiaTheme="minorEastAsia" w:cs="Arial"/>
                <w:szCs w:val="24"/>
              </w:rPr>
            </w:pPr>
            <w:del w:id="4195" w:author="CARB" w:date="2024-01-01T21:51:00Z">
              <w:r w:rsidRPr="00E10136">
                <w:rPr>
                  <w:rFonts w:eastAsiaTheme="minorEastAsia" w:cs="Arial"/>
                  <w:szCs w:val="24"/>
                </w:rPr>
                <w:delText>Statoil Cheecham Dilbit</w:delText>
              </w:r>
            </w:del>
          </w:p>
        </w:tc>
        <w:tc>
          <w:tcPr>
            <w:tcW w:w="2754" w:type="dxa"/>
            <w:tcBorders>
              <w:top w:val="single" w:sz="4" w:space="0" w:color="auto"/>
              <w:left w:val="single" w:sz="4" w:space="0" w:color="auto"/>
              <w:bottom w:val="single" w:sz="4" w:space="0" w:color="auto"/>
              <w:right w:val="single" w:sz="4" w:space="0" w:color="auto"/>
            </w:tcBorders>
            <w:vAlign w:val="center"/>
          </w:tcPr>
          <w:p w14:paraId="6673D786" w14:textId="77777777" w:rsidR="00382106" w:rsidRPr="00B57A2E" w:rsidRDefault="00382106" w:rsidP="008F08F2">
            <w:pPr>
              <w:autoSpaceDE w:val="0"/>
              <w:autoSpaceDN w:val="0"/>
              <w:adjustRightInd w:val="0"/>
              <w:spacing w:after="0"/>
              <w:jc w:val="center"/>
              <w:rPr>
                <w:rFonts w:cs="Arial"/>
                <w:bCs/>
              </w:rPr>
            </w:pPr>
            <w:del w:id="4196" w:author="CARB" w:date="2024-01-01T21:51:00Z">
              <w:r w:rsidRPr="00E10136">
                <w:rPr>
                  <w:rFonts w:eastAsiaTheme="minorEastAsia" w:cs="Arial"/>
                  <w:szCs w:val="24"/>
                </w:rPr>
                <w:delText>16.41</w:delText>
              </w:r>
            </w:del>
          </w:p>
        </w:tc>
      </w:tr>
      <w:tr w:rsidR="00382106" w:rsidRPr="00E10136" w14:paraId="5668ED1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A47D769"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11FA5D1" w14:textId="77777777" w:rsidR="00382106" w:rsidRPr="00E10136" w:rsidRDefault="00382106" w:rsidP="008F08F2">
            <w:pPr>
              <w:autoSpaceDE w:val="0"/>
              <w:autoSpaceDN w:val="0"/>
              <w:adjustRightInd w:val="0"/>
              <w:spacing w:after="0"/>
              <w:rPr>
                <w:rFonts w:eastAsiaTheme="minorEastAsia" w:cs="Arial"/>
                <w:szCs w:val="24"/>
              </w:rPr>
            </w:pPr>
            <w:del w:id="4197" w:author="CARB" w:date="2024-01-01T21:51:00Z">
              <w:r w:rsidRPr="00E10136">
                <w:rPr>
                  <w:rFonts w:eastAsiaTheme="minorEastAsia" w:cs="Arial"/>
                  <w:szCs w:val="24"/>
                </w:rPr>
                <w:delText>Statoil Cheecham Synbit</w:delText>
              </w:r>
            </w:del>
          </w:p>
        </w:tc>
        <w:tc>
          <w:tcPr>
            <w:tcW w:w="2754" w:type="dxa"/>
            <w:tcBorders>
              <w:top w:val="single" w:sz="4" w:space="0" w:color="auto"/>
              <w:left w:val="single" w:sz="4" w:space="0" w:color="auto"/>
              <w:bottom w:val="single" w:sz="4" w:space="0" w:color="auto"/>
              <w:right w:val="single" w:sz="4" w:space="0" w:color="auto"/>
            </w:tcBorders>
            <w:vAlign w:val="center"/>
          </w:tcPr>
          <w:p w14:paraId="6629387C" w14:textId="77777777" w:rsidR="00382106" w:rsidRPr="00B57A2E" w:rsidRDefault="00382106" w:rsidP="008F08F2">
            <w:pPr>
              <w:autoSpaceDE w:val="0"/>
              <w:autoSpaceDN w:val="0"/>
              <w:adjustRightInd w:val="0"/>
              <w:spacing w:after="0"/>
              <w:jc w:val="center"/>
              <w:rPr>
                <w:rFonts w:cs="Arial"/>
                <w:bCs/>
              </w:rPr>
            </w:pPr>
            <w:del w:id="4198" w:author="CARB" w:date="2024-01-01T21:51:00Z">
              <w:r w:rsidRPr="00E10136">
                <w:rPr>
                  <w:rFonts w:eastAsiaTheme="minorEastAsia" w:cs="Arial"/>
                  <w:szCs w:val="24"/>
                </w:rPr>
                <w:delText>21.08</w:delText>
              </w:r>
            </w:del>
          </w:p>
        </w:tc>
      </w:tr>
      <w:tr w:rsidR="00382106" w:rsidRPr="00E10136" w14:paraId="1E31113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25CC22F"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B924059"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Suncor Synthetic (all grades)</w:t>
            </w:r>
          </w:p>
        </w:tc>
        <w:tc>
          <w:tcPr>
            <w:tcW w:w="2754" w:type="dxa"/>
            <w:tcBorders>
              <w:top w:val="single" w:sz="4" w:space="0" w:color="auto"/>
              <w:left w:val="single" w:sz="4" w:space="0" w:color="auto"/>
              <w:bottom w:val="single" w:sz="4" w:space="0" w:color="auto"/>
              <w:right w:val="single" w:sz="4" w:space="0" w:color="auto"/>
            </w:tcBorders>
            <w:vAlign w:val="center"/>
          </w:tcPr>
          <w:p w14:paraId="04BB3D73" w14:textId="77777777" w:rsidR="00382106" w:rsidRPr="00B57A2E" w:rsidRDefault="00382106" w:rsidP="008F08F2">
            <w:pPr>
              <w:autoSpaceDE w:val="0"/>
              <w:autoSpaceDN w:val="0"/>
              <w:adjustRightInd w:val="0"/>
              <w:spacing w:after="0"/>
              <w:jc w:val="center"/>
              <w:rPr>
                <w:rFonts w:cs="Arial"/>
                <w:bCs/>
              </w:rPr>
            </w:pPr>
            <w:del w:id="4199" w:author="CARB" w:date="2024-01-01T21:51:00Z">
              <w:r w:rsidRPr="00E10136">
                <w:rPr>
                  <w:rFonts w:eastAsiaTheme="minorEastAsia" w:cs="Arial"/>
                  <w:szCs w:val="24"/>
                </w:rPr>
                <w:delText>27.09</w:delText>
              </w:r>
            </w:del>
            <w:ins w:id="4200" w:author="CARB" w:date="2024-01-01T21:51:00Z">
              <w:r w:rsidRPr="00B57A2E">
                <w:rPr>
                  <w:rFonts w:cs="Arial"/>
                  <w:bCs/>
                </w:rPr>
                <w:t>25.82</w:t>
              </w:r>
            </w:ins>
          </w:p>
        </w:tc>
      </w:tr>
      <w:tr w:rsidR="00382106" w:rsidRPr="00E10136" w14:paraId="58BC2E14"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B6E1371"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8ECB33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Surmont Heavy Blend</w:t>
            </w:r>
          </w:p>
        </w:tc>
        <w:tc>
          <w:tcPr>
            <w:tcW w:w="2754" w:type="dxa"/>
            <w:tcBorders>
              <w:top w:val="single" w:sz="4" w:space="0" w:color="auto"/>
              <w:left w:val="single" w:sz="4" w:space="0" w:color="auto"/>
              <w:bottom w:val="single" w:sz="4" w:space="0" w:color="auto"/>
              <w:right w:val="single" w:sz="4" w:space="0" w:color="auto"/>
            </w:tcBorders>
            <w:vAlign w:val="center"/>
          </w:tcPr>
          <w:p w14:paraId="1BA309D0" w14:textId="77777777" w:rsidR="00382106" w:rsidRPr="00B57A2E" w:rsidRDefault="00382106" w:rsidP="008F08F2">
            <w:pPr>
              <w:autoSpaceDE w:val="0"/>
              <w:autoSpaceDN w:val="0"/>
              <w:adjustRightInd w:val="0"/>
              <w:spacing w:after="0"/>
              <w:jc w:val="center"/>
              <w:rPr>
                <w:rFonts w:cs="Arial"/>
                <w:bCs/>
              </w:rPr>
            </w:pPr>
            <w:r w:rsidRPr="00B57A2E">
              <w:rPr>
                <w:rFonts w:cs="Arial"/>
                <w:bCs/>
              </w:rPr>
              <w:t>22.</w:t>
            </w:r>
            <w:del w:id="4201" w:author="CARB" w:date="2024-01-01T21:51:00Z">
              <w:r w:rsidRPr="00E10136">
                <w:rPr>
                  <w:rFonts w:eastAsiaTheme="minorEastAsia" w:cs="Arial"/>
                  <w:szCs w:val="24"/>
                </w:rPr>
                <w:delText>48</w:delText>
              </w:r>
            </w:del>
            <w:ins w:id="4202" w:author="CARB" w:date="2024-01-01T21:51:00Z">
              <w:r w:rsidRPr="00B57A2E">
                <w:rPr>
                  <w:rFonts w:cs="Arial"/>
                  <w:bCs/>
                </w:rPr>
                <w:t>72</w:t>
              </w:r>
            </w:ins>
          </w:p>
        </w:tc>
      </w:tr>
      <w:tr w:rsidR="00382106" w:rsidRPr="00E10136" w14:paraId="32DE7C4F"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64093FA"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679A813" w14:textId="77777777" w:rsidR="00382106" w:rsidRPr="00E10136" w:rsidRDefault="00382106" w:rsidP="008F08F2">
            <w:pPr>
              <w:autoSpaceDE w:val="0"/>
              <w:autoSpaceDN w:val="0"/>
              <w:adjustRightInd w:val="0"/>
              <w:spacing w:after="0"/>
              <w:rPr>
                <w:rFonts w:eastAsiaTheme="minorEastAsia" w:cs="Arial"/>
                <w:szCs w:val="24"/>
              </w:rPr>
            </w:pPr>
            <w:del w:id="4203" w:author="CARB" w:date="2024-01-01T21:51:00Z">
              <w:r w:rsidRPr="00E10136">
                <w:rPr>
                  <w:rFonts w:eastAsiaTheme="minorEastAsia" w:cs="Arial"/>
                  <w:szCs w:val="24"/>
                </w:rPr>
                <w:delText>Synbit Blend</w:delText>
              </w:r>
            </w:del>
            <w:ins w:id="4204" w:author="CARB" w:date="2024-01-01T21:51:00Z">
              <w:r w:rsidRPr="00B57A2E">
                <w:rPr>
                  <w:rFonts w:cs="Arial"/>
                  <w:bCs/>
                </w:rPr>
                <w:t>Surmont Heavy Dilbit</w:t>
              </w:r>
            </w:ins>
          </w:p>
        </w:tc>
        <w:tc>
          <w:tcPr>
            <w:tcW w:w="2754" w:type="dxa"/>
            <w:tcBorders>
              <w:top w:val="single" w:sz="4" w:space="0" w:color="auto"/>
              <w:left w:val="single" w:sz="4" w:space="0" w:color="auto"/>
              <w:bottom w:val="single" w:sz="4" w:space="0" w:color="auto"/>
              <w:right w:val="single" w:sz="4" w:space="0" w:color="auto"/>
            </w:tcBorders>
            <w:vAlign w:val="center"/>
          </w:tcPr>
          <w:p w14:paraId="7431BAF7" w14:textId="77777777" w:rsidR="00382106" w:rsidRPr="00B57A2E" w:rsidRDefault="00382106" w:rsidP="008F08F2">
            <w:pPr>
              <w:autoSpaceDE w:val="0"/>
              <w:autoSpaceDN w:val="0"/>
              <w:adjustRightInd w:val="0"/>
              <w:spacing w:after="0"/>
              <w:jc w:val="center"/>
              <w:rPr>
                <w:rFonts w:cs="Arial"/>
                <w:bCs/>
              </w:rPr>
            </w:pPr>
            <w:del w:id="4205" w:author="CARB" w:date="2024-01-01T21:51:00Z">
              <w:r w:rsidRPr="00E10136">
                <w:rPr>
                  <w:rFonts w:eastAsiaTheme="minorEastAsia" w:cs="Arial"/>
                  <w:szCs w:val="24"/>
                </w:rPr>
                <w:delText>22.64</w:delText>
              </w:r>
            </w:del>
            <w:ins w:id="4206" w:author="CARB" w:date="2024-01-01T21:51:00Z">
              <w:r w:rsidRPr="00B57A2E">
                <w:rPr>
                  <w:rFonts w:cs="Arial"/>
                  <w:bCs/>
                </w:rPr>
                <w:t>17.45</w:t>
              </w:r>
            </w:ins>
          </w:p>
        </w:tc>
      </w:tr>
      <w:tr w:rsidR="00382106" w:rsidRPr="00E10136" w14:paraId="7C2C77D2"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C53AFCE"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18C21CA"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Syncrude Synthetic (all grades)</w:t>
            </w:r>
          </w:p>
        </w:tc>
        <w:tc>
          <w:tcPr>
            <w:tcW w:w="2754" w:type="dxa"/>
            <w:tcBorders>
              <w:top w:val="single" w:sz="4" w:space="0" w:color="auto"/>
              <w:left w:val="single" w:sz="4" w:space="0" w:color="auto"/>
              <w:bottom w:val="single" w:sz="4" w:space="0" w:color="auto"/>
              <w:right w:val="single" w:sz="4" w:space="0" w:color="auto"/>
            </w:tcBorders>
            <w:vAlign w:val="center"/>
          </w:tcPr>
          <w:p w14:paraId="07F925D1" w14:textId="77777777" w:rsidR="00382106" w:rsidRPr="00B57A2E" w:rsidRDefault="00382106" w:rsidP="008F08F2">
            <w:pPr>
              <w:autoSpaceDE w:val="0"/>
              <w:autoSpaceDN w:val="0"/>
              <w:adjustRightInd w:val="0"/>
              <w:spacing w:after="0"/>
              <w:jc w:val="center"/>
              <w:rPr>
                <w:rFonts w:cs="Arial"/>
                <w:bCs/>
              </w:rPr>
            </w:pPr>
            <w:del w:id="4207" w:author="CARB" w:date="2024-01-01T21:51:00Z">
              <w:r w:rsidRPr="00E10136">
                <w:rPr>
                  <w:rFonts w:eastAsiaTheme="minorEastAsia" w:cs="Arial"/>
                  <w:szCs w:val="24"/>
                </w:rPr>
                <w:delText>31.62</w:delText>
              </w:r>
            </w:del>
            <w:ins w:id="4208" w:author="CARB" w:date="2024-01-01T21:51:00Z">
              <w:r w:rsidRPr="00B57A2E">
                <w:rPr>
                  <w:rFonts w:cs="Arial"/>
                  <w:bCs/>
                </w:rPr>
                <w:t>28.74</w:t>
              </w:r>
            </w:ins>
          </w:p>
        </w:tc>
      </w:tr>
      <w:tr w:rsidR="00382106" w:rsidRPr="00E10136" w14:paraId="78DACFB0"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0FDBCA2"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13A6ABE"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Synthetic Sweet Blend</w:t>
            </w:r>
          </w:p>
        </w:tc>
        <w:tc>
          <w:tcPr>
            <w:tcW w:w="2754" w:type="dxa"/>
            <w:tcBorders>
              <w:top w:val="single" w:sz="4" w:space="0" w:color="auto"/>
              <w:left w:val="single" w:sz="4" w:space="0" w:color="auto"/>
              <w:bottom w:val="single" w:sz="4" w:space="0" w:color="auto"/>
              <w:right w:val="single" w:sz="4" w:space="0" w:color="auto"/>
            </w:tcBorders>
            <w:vAlign w:val="center"/>
          </w:tcPr>
          <w:p w14:paraId="291DD756" w14:textId="77777777" w:rsidR="00382106" w:rsidRPr="00B57A2E" w:rsidRDefault="00382106" w:rsidP="008F08F2">
            <w:pPr>
              <w:autoSpaceDE w:val="0"/>
              <w:autoSpaceDN w:val="0"/>
              <w:adjustRightInd w:val="0"/>
              <w:spacing w:after="0"/>
              <w:jc w:val="center"/>
              <w:rPr>
                <w:rFonts w:cs="Arial"/>
                <w:bCs/>
              </w:rPr>
            </w:pPr>
            <w:del w:id="4209" w:author="CARB" w:date="2024-01-01T21:51:00Z">
              <w:r w:rsidRPr="00E10136">
                <w:rPr>
                  <w:rFonts w:eastAsiaTheme="minorEastAsia" w:cs="Arial"/>
                  <w:szCs w:val="24"/>
                </w:rPr>
                <w:delText>29.36</w:delText>
              </w:r>
            </w:del>
            <w:ins w:id="4210" w:author="CARB" w:date="2024-01-01T21:51:00Z">
              <w:r w:rsidRPr="00B57A2E">
                <w:rPr>
                  <w:rFonts w:cs="Arial"/>
                  <w:bCs/>
                </w:rPr>
                <w:t>27.28</w:t>
              </w:r>
            </w:ins>
          </w:p>
        </w:tc>
      </w:tr>
      <w:tr w:rsidR="00382106" w:rsidRPr="00E10136" w14:paraId="5340A52A"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D5E7DC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D0C62C2"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Tundra Sweet</w:t>
            </w:r>
          </w:p>
        </w:tc>
        <w:tc>
          <w:tcPr>
            <w:tcW w:w="2754" w:type="dxa"/>
            <w:tcBorders>
              <w:top w:val="single" w:sz="4" w:space="0" w:color="auto"/>
              <w:left w:val="single" w:sz="4" w:space="0" w:color="auto"/>
              <w:bottom w:val="single" w:sz="4" w:space="0" w:color="auto"/>
              <w:right w:val="single" w:sz="4" w:space="0" w:color="auto"/>
            </w:tcBorders>
            <w:vAlign w:val="center"/>
          </w:tcPr>
          <w:p w14:paraId="4F35851E" w14:textId="77777777" w:rsidR="00382106" w:rsidRPr="00B57A2E" w:rsidRDefault="00382106" w:rsidP="008F08F2">
            <w:pPr>
              <w:autoSpaceDE w:val="0"/>
              <w:autoSpaceDN w:val="0"/>
              <w:adjustRightInd w:val="0"/>
              <w:spacing w:after="0"/>
              <w:jc w:val="center"/>
              <w:rPr>
                <w:rFonts w:cs="Arial"/>
                <w:bCs/>
              </w:rPr>
            </w:pPr>
            <w:del w:id="4211" w:author="CARB" w:date="2024-01-01T21:51:00Z">
              <w:r w:rsidRPr="00E10136">
                <w:rPr>
                  <w:rFonts w:eastAsiaTheme="minorEastAsia" w:cs="Arial"/>
                  <w:szCs w:val="24"/>
                </w:rPr>
                <w:delText>8.11</w:delText>
              </w:r>
            </w:del>
            <w:ins w:id="4212" w:author="CARB" w:date="2024-01-01T21:51:00Z">
              <w:r w:rsidRPr="00B57A2E">
                <w:rPr>
                  <w:rFonts w:cs="Arial"/>
                  <w:bCs/>
                </w:rPr>
                <w:t>10.68</w:t>
              </w:r>
            </w:ins>
          </w:p>
        </w:tc>
      </w:tr>
      <w:tr w:rsidR="00382106" w:rsidRPr="00E10136" w14:paraId="56369B90"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20D313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F261FEF" w14:textId="77777777" w:rsidR="00382106" w:rsidRPr="00E10136" w:rsidRDefault="00382106" w:rsidP="008F08F2">
            <w:pPr>
              <w:autoSpaceDE w:val="0"/>
              <w:autoSpaceDN w:val="0"/>
              <w:adjustRightInd w:val="0"/>
              <w:spacing w:after="0"/>
              <w:rPr>
                <w:rFonts w:eastAsiaTheme="minorEastAsia" w:cs="Arial"/>
                <w:szCs w:val="24"/>
              </w:rPr>
            </w:pPr>
            <w:del w:id="4213" w:author="CARB" w:date="2024-01-01T21:51:00Z">
              <w:r w:rsidRPr="00E10136">
                <w:rPr>
                  <w:rFonts w:eastAsiaTheme="minorEastAsia" w:cs="Arial"/>
                  <w:szCs w:val="24"/>
                </w:rPr>
                <w:delText>Wabasca</w:delText>
              </w:r>
            </w:del>
          </w:p>
        </w:tc>
        <w:tc>
          <w:tcPr>
            <w:tcW w:w="2754" w:type="dxa"/>
            <w:tcBorders>
              <w:top w:val="single" w:sz="4" w:space="0" w:color="auto"/>
              <w:left w:val="single" w:sz="4" w:space="0" w:color="auto"/>
              <w:bottom w:val="single" w:sz="4" w:space="0" w:color="auto"/>
              <w:right w:val="single" w:sz="4" w:space="0" w:color="auto"/>
            </w:tcBorders>
            <w:vAlign w:val="center"/>
          </w:tcPr>
          <w:p w14:paraId="74A417EB" w14:textId="77777777" w:rsidR="00382106" w:rsidRPr="00B57A2E" w:rsidRDefault="00382106" w:rsidP="008F08F2">
            <w:pPr>
              <w:autoSpaceDE w:val="0"/>
              <w:autoSpaceDN w:val="0"/>
              <w:adjustRightInd w:val="0"/>
              <w:spacing w:after="0"/>
              <w:jc w:val="center"/>
              <w:rPr>
                <w:rFonts w:cs="Arial"/>
                <w:bCs/>
              </w:rPr>
            </w:pPr>
            <w:del w:id="4214" w:author="CARB" w:date="2024-01-01T21:51:00Z">
              <w:r w:rsidRPr="00E10136">
                <w:rPr>
                  <w:rFonts w:eastAsiaTheme="minorEastAsia" w:cs="Arial"/>
                  <w:szCs w:val="24"/>
                </w:rPr>
                <w:delText>6.88</w:delText>
              </w:r>
            </w:del>
          </w:p>
        </w:tc>
      </w:tr>
      <w:tr w:rsidR="00382106" w:rsidRPr="00E10136" w14:paraId="7A6C6230"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7FAD3A2"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C95AC0B"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Western Canadian Blend</w:t>
            </w:r>
          </w:p>
        </w:tc>
        <w:tc>
          <w:tcPr>
            <w:tcW w:w="2754" w:type="dxa"/>
            <w:tcBorders>
              <w:top w:val="single" w:sz="4" w:space="0" w:color="auto"/>
              <w:left w:val="single" w:sz="4" w:space="0" w:color="auto"/>
              <w:bottom w:val="single" w:sz="4" w:space="0" w:color="auto"/>
              <w:right w:val="single" w:sz="4" w:space="0" w:color="auto"/>
            </w:tcBorders>
            <w:vAlign w:val="center"/>
          </w:tcPr>
          <w:p w14:paraId="54F5F2B1" w14:textId="77777777" w:rsidR="00382106" w:rsidRPr="00B57A2E" w:rsidRDefault="00382106" w:rsidP="008F08F2">
            <w:pPr>
              <w:autoSpaceDE w:val="0"/>
              <w:autoSpaceDN w:val="0"/>
              <w:adjustRightInd w:val="0"/>
              <w:spacing w:after="0"/>
              <w:jc w:val="center"/>
              <w:rPr>
                <w:rFonts w:cs="Arial"/>
                <w:bCs/>
              </w:rPr>
            </w:pPr>
            <w:del w:id="4215" w:author="CARB" w:date="2024-01-01T21:51:00Z">
              <w:r w:rsidRPr="00E10136">
                <w:rPr>
                  <w:rFonts w:eastAsiaTheme="minorEastAsia" w:cs="Arial"/>
                  <w:szCs w:val="24"/>
                </w:rPr>
                <w:delText>9.42</w:delText>
              </w:r>
            </w:del>
            <w:ins w:id="4216" w:author="CARB" w:date="2024-01-01T21:51:00Z">
              <w:r w:rsidRPr="00B57A2E">
                <w:rPr>
                  <w:rFonts w:cs="Arial"/>
                  <w:bCs/>
                </w:rPr>
                <w:t>10.37</w:t>
              </w:r>
            </w:ins>
          </w:p>
        </w:tc>
      </w:tr>
      <w:tr w:rsidR="00382106" w:rsidRPr="00E10136" w14:paraId="1905C96E"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AFFCF3D"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2BE1E1E"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Western Canadian Select</w:t>
            </w:r>
          </w:p>
        </w:tc>
        <w:tc>
          <w:tcPr>
            <w:tcW w:w="2754" w:type="dxa"/>
            <w:tcBorders>
              <w:top w:val="single" w:sz="4" w:space="0" w:color="auto"/>
              <w:left w:val="single" w:sz="4" w:space="0" w:color="auto"/>
              <w:bottom w:val="single" w:sz="4" w:space="0" w:color="auto"/>
              <w:right w:val="single" w:sz="4" w:space="0" w:color="auto"/>
            </w:tcBorders>
            <w:vAlign w:val="center"/>
          </w:tcPr>
          <w:p w14:paraId="42963F43" w14:textId="77777777" w:rsidR="00382106" w:rsidRPr="00B57A2E" w:rsidRDefault="00382106" w:rsidP="008F08F2">
            <w:pPr>
              <w:autoSpaceDE w:val="0"/>
              <w:autoSpaceDN w:val="0"/>
              <w:adjustRightInd w:val="0"/>
              <w:spacing w:after="0"/>
              <w:jc w:val="center"/>
              <w:rPr>
                <w:rFonts w:cs="Arial"/>
                <w:bCs/>
              </w:rPr>
            </w:pPr>
            <w:del w:id="4217" w:author="CARB" w:date="2024-01-01T21:51:00Z">
              <w:r w:rsidRPr="00E10136">
                <w:rPr>
                  <w:rFonts w:eastAsiaTheme="minorEastAsia" w:cs="Arial"/>
                  <w:szCs w:val="24"/>
                </w:rPr>
                <w:delText>19.04</w:delText>
              </w:r>
            </w:del>
            <w:ins w:id="4218" w:author="CARB" w:date="2024-01-01T21:51:00Z">
              <w:r w:rsidRPr="00B57A2E">
                <w:rPr>
                  <w:rFonts w:cs="Arial"/>
                  <w:bCs/>
                </w:rPr>
                <w:t>21.01</w:t>
              </w:r>
            </w:ins>
          </w:p>
        </w:tc>
      </w:tr>
      <w:tr w:rsidR="00382106" w:rsidRPr="00E10136" w14:paraId="74C8AA52"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E0D3D82"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CFD4EB6" w14:textId="77777777" w:rsidR="00382106" w:rsidRPr="00E10136" w:rsidRDefault="00382106" w:rsidP="008F08F2">
            <w:pPr>
              <w:autoSpaceDE w:val="0"/>
              <w:autoSpaceDN w:val="0"/>
              <w:adjustRightInd w:val="0"/>
              <w:spacing w:after="0"/>
              <w:rPr>
                <w:rFonts w:eastAsiaTheme="minorEastAsia" w:cs="Arial"/>
                <w:szCs w:val="24"/>
              </w:rPr>
            </w:pPr>
            <w:ins w:id="4219" w:author="CARB" w:date="2024-01-01T21:51:00Z">
              <w:r w:rsidRPr="00B57A2E">
                <w:rPr>
                  <w:rFonts w:cs="Arial"/>
                  <w:bCs/>
                </w:rPr>
                <w:t>Default Dilbit</w:t>
              </w:r>
            </w:ins>
          </w:p>
        </w:tc>
        <w:tc>
          <w:tcPr>
            <w:tcW w:w="2754" w:type="dxa"/>
            <w:tcBorders>
              <w:top w:val="single" w:sz="4" w:space="0" w:color="auto"/>
              <w:left w:val="single" w:sz="4" w:space="0" w:color="auto"/>
              <w:bottom w:val="single" w:sz="4" w:space="0" w:color="auto"/>
              <w:right w:val="single" w:sz="4" w:space="0" w:color="auto"/>
            </w:tcBorders>
            <w:vAlign w:val="center"/>
          </w:tcPr>
          <w:p w14:paraId="0CC17596" w14:textId="77777777" w:rsidR="00382106" w:rsidRPr="00B57A2E" w:rsidRDefault="00382106" w:rsidP="008F08F2">
            <w:pPr>
              <w:autoSpaceDE w:val="0"/>
              <w:autoSpaceDN w:val="0"/>
              <w:adjustRightInd w:val="0"/>
              <w:spacing w:after="0"/>
              <w:jc w:val="center"/>
              <w:rPr>
                <w:rFonts w:cs="Arial"/>
                <w:bCs/>
              </w:rPr>
            </w:pPr>
            <w:ins w:id="4220" w:author="CARB" w:date="2024-01-01T21:51:00Z">
              <w:r w:rsidRPr="00B57A2E">
                <w:rPr>
                  <w:rFonts w:cs="Arial"/>
                  <w:bCs/>
                </w:rPr>
                <w:t>17.78</w:t>
              </w:r>
            </w:ins>
          </w:p>
        </w:tc>
      </w:tr>
      <w:tr w:rsidR="00382106" w:rsidRPr="00E10136" w14:paraId="369CC64A"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13AF9C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E8D605F" w14:textId="77777777" w:rsidR="00382106" w:rsidRPr="00E10136" w:rsidRDefault="00382106" w:rsidP="008F08F2">
            <w:pPr>
              <w:autoSpaceDE w:val="0"/>
              <w:autoSpaceDN w:val="0"/>
              <w:adjustRightInd w:val="0"/>
              <w:spacing w:after="0"/>
              <w:rPr>
                <w:rFonts w:eastAsiaTheme="minorEastAsia" w:cs="Arial"/>
                <w:szCs w:val="24"/>
              </w:rPr>
            </w:pPr>
            <w:ins w:id="4221" w:author="CARB" w:date="2024-01-01T21:51:00Z">
              <w:r w:rsidRPr="00B57A2E">
                <w:rPr>
                  <w:rFonts w:cs="Arial"/>
                  <w:bCs/>
                </w:rPr>
                <w:t>Default Synthetic Crude Oil</w:t>
              </w:r>
            </w:ins>
          </w:p>
        </w:tc>
        <w:tc>
          <w:tcPr>
            <w:tcW w:w="2754" w:type="dxa"/>
            <w:tcBorders>
              <w:top w:val="single" w:sz="4" w:space="0" w:color="auto"/>
              <w:left w:val="single" w:sz="4" w:space="0" w:color="auto"/>
              <w:bottom w:val="single" w:sz="4" w:space="0" w:color="auto"/>
              <w:right w:val="single" w:sz="4" w:space="0" w:color="auto"/>
            </w:tcBorders>
            <w:vAlign w:val="center"/>
          </w:tcPr>
          <w:p w14:paraId="70B6F9DF" w14:textId="77777777" w:rsidR="00382106" w:rsidRPr="00B57A2E" w:rsidRDefault="00382106" w:rsidP="008F08F2">
            <w:pPr>
              <w:autoSpaceDE w:val="0"/>
              <w:autoSpaceDN w:val="0"/>
              <w:adjustRightInd w:val="0"/>
              <w:spacing w:after="0"/>
              <w:jc w:val="center"/>
              <w:rPr>
                <w:rFonts w:cs="Arial"/>
                <w:bCs/>
              </w:rPr>
            </w:pPr>
            <w:ins w:id="4222" w:author="CARB" w:date="2024-01-01T21:51:00Z">
              <w:r w:rsidRPr="00B57A2E">
                <w:rPr>
                  <w:rFonts w:cs="Arial"/>
                  <w:bCs/>
                </w:rPr>
                <w:t>26.33</w:t>
              </w:r>
            </w:ins>
          </w:p>
        </w:tc>
      </w:tr>
      <w:tr w:rsidR="00382106" w:rsidRPr="00E10136" w14:paraId="2CE6B722"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76FDC7A"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969F4C2" w14:textId="77777777" w:rsidR="00382106" w:rsidRPr="00E10136" w:rsidRDefault="00382106" w:rsidP="008F08F2">
            <w:pPr>
              <w:autoSpaceDE w:val="0"/>
              <w:autoSpaceDN w:val="0"/>
              <w:adjustRightInd w:val="0"/>
              <w:spacing w:after="0"/>
              <w:rPr>
                <w:rFonts w:eastAsiaTheme="minorEastAsia" w:cs="Arial"/>
                <w:szCs w:val="24"/>
              </w:rPr>
            </w:pPr>
            <w:ins w:id="4223" w:author="CARB" w:date="2024-01-01T21:51:00Z">
              <w:r w:rsidRPr="00B57A2E">
                <w:rPr>
                  <w:rFonts w:cs="Arial"/>
                  <w:bCs/>
                </w:rPr>
                <w:t xml:space="preserve">Default </w:t>
              </w:r>
              <w:proofErr w:type="spellStart"/>
              <w:r w:rsidRPr="00B57A2E">
                <w:rPr>
                  <w:rFonts w:cs="Arial"/>
                  <w:bCs/>
                </w:rPr>
                <w:t>Synbit</w:t>
              </w:r>
            </w:ins>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50DF9868" w14:textId="77777777" w:rsidR="00382106" w:rsidRPr="00B57A2E" w:rsidRDefault="00382106" w:rsidP="008F08F2">
            <w:pPr>
              <w:autoSpaceDE w:val="0"/>
              <w:autoSpaceDN w:val="0"/>
              <w:adjustRightInd w:val="0"/>
              <w:spacing w:after="0"/>
              <w:jc w:val="center"/>
              <w:rPr>
                <w:rFonts w:cs="Arial"/>
                <w:bCs/>
              </w:rPr>
            </w:pPr>
            <w:ins w:id="4224" w:author="CARB" w:date="2024-01-01T21:51:00Z">
              <w:r w:rsidRPr="00B57A2E">
                <w:rPr>
                  <w:rFonts w:cs="Arial"/>
                  <w:bCs/>
                </w:rPr>
                <w:t>22.52</w:t>
              </w:r>
            </w:ins>
          </w:p>
        </w:tc>
      </w:tr>
      <w:tr w:rsidR="00382106" w:rsidRPr="00E10136" w14:paraId="1D8245E4"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A0C55AA"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Chad</w:t>
            </w:r>
          </w:p>
        </w:tc>
        <w:tc>
          <w:tcPr>
            <w:tcW w:w="4298" w:type="dxa"/>
            <w:tcBorders>
              <w:top w:val="single" w:sz="4" w:space="0" w:color="auto"/>
              <w:left w:val="single" w:sz="4" w:space="0" w:color="auto"/>
              <w:bottom w:val="single" w:sz="4" w:space="0" w:color="auto"/>
              <w:right w:val="single" w:sz="4" w:space="0" w:color="auto"/>
            </w:tcBorders>
            <w:vAlign w:val="center"/>
          </w:tcPr>
          <w:p w14:paraId="363F2B15"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Doba</w:t>
            </w:r>
          </w:p>
        </w:tc>
        <w:tc>
          <w:tcPr>
            <w:tcW w:w="2754" w:type="dxa"/>
            <w:tcBorders>
              <w:top w:val="single" w:sz="4" w:space="0" w:color="auto"/>
              <w:left w:val="single" w:sz="4" w:space="0" w:color="auto"/>
              <w:bottom w:val="single" w:sz="4" w:space="0" w:color="auto"/>
              <w:right w:val="single" w:sz="4" w:space="0" w:color="auto"/>
            </w:tcBorders>
            <w:vAlign w:val="center"/>
          </w:tcPr>
          <w:p w14:paraId="306493AE" w14:textId="77777777" w:rsidR="00382106" w:rsidRPr="00B57A2E" w:rsidRDefault="00382106" w:rsidP="008F08F2">
            <w:pPr>
              <w:autoSpaceDE w:val="0"/>
              <w:autoSpaceDN w:val="0"/>
              <w:adjustRightInd w:val="0"/>
              <w:spacing w:after="0"/>
              <w:jc w:val="center"/>
              <w:rPr>
                <w:rFonts w:cs="Arial"/>
                <w:bCs/>
              </w:rPr>
            </w:pPr>
            <w:del w:id="4225" w:author="CARB" w:date="2024-01-01T21:51:00Z">
              <w:r w:rsidRPr="00E10136">
                <w:rPr>
                  <w:rFonts w:eastAsiaTheme="minorEastAsia" w:cs="Arial"/>
                  <w:szCs w:val="24"/>
                </w:rPr>
                <w:delText>11.42</w:delText>
              </w:r>
            </w:del>
            <w:ins w:id="4226" w:author="CARB" w:date="2024-01-01T21:51:00Z">
              <w:r w:rsidRPr="00B57A2E">
                <w:rPr>
                  <w:rFonts w:cs="Arial"/>
                  <w:bCs/>
                </w:rPr>
                <w:t>9.77</w:t>
              </w:r>
            </w:ins>
          </w:p>
        </w:tc>
      </w:tr>
      <w:tr w:rsidR="00382106" w:rsidRPr="00E10136" w14:paraId="02ED279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9C000D7"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Colombia</w:t>
            </w:r>
          </w:p>
        </w:tc>
        <w:tc>
          <w:tcPr>
            <w:tcW w:w="4298" w:type="dxa"/>
            <w:tcBorders>
              <w:top w:val="single" w:sz="4" w:space="0" w:color="auto"/>
              <w:left w:val="single" w:sz="4" w:space="0" w:color="auto"/>
              <w:bottom w:val="single" w:sz="4" w:space="0" w:color="auto"/>
              <w:right w:val="single" w:sz="4" w:space="0" w:color="auto"/>
            </w:tcBorders>
            <w:vAlign w:val="center"/>
          </w:tcPr>
          <w:p w14:paraId="45ECF6BF"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Acordionero</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2EC2D188" w14:textId="77777777" w:rsidR="00382106" w:rsidRPr="00B57A2E" w:rsidRDefault="00382106" w:rsidP="008F08F2">
            <w:pPr>
              <w:autoSpaceDE w:val="0"/>
              <w:autoSpaceDN w:val="0"/>
              <w:adjustRightInd w:val="0"/>
              <w:spacing w:after="0"/>
              <w:jc w:val="center"/>
              <w:rPr>
                <w:rFonts w:cs="Arial"/>
                <w:bCs/>
              </w:rPr>
            </w:pPr>
            <w:del w:id="4227" w:author="CARB" w:date="2024-01-01T21:51:00Z">
              <w:r w:rsidRPr="00E10136">
                <w:rPr>
                  <w:rFonts w:eastAsiaTheme="minorEastAsia" w:cs="Arial"/>
                  <w:szCs w:val="24"/>
                </w:rPr>
                <w:delText>6.96</w:delText>
              </w:r>
            </w:del>
            <w:ins w:id="4228" w:author="CARB" w:date="2024-01-01T21:51:00Z">
              <w:r w:rsidRPr="00B57A2E">
                <w:rPr>
                  <w:rFonts w:cs="Arial"/>
                  <w:bCs/>
                </w:rPr>
                <w:t>10.22</w:t>
              </w:r>
            </w:ins>
          </w:p>
        </w:tc>
      </w:tr>
      <w:tr w:rsidR="00382106" w:rsidRPr="00E10136" w14:paraId="464E691B"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F13EBB9"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A46F054"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Cano</w:t>
            </w:r>
            <w:proofErr w:type="spellEnd"/>
            <w:r w:rsidRPr="00E10136">
              <w:rPr>
                <w:rFonts w:eastAsiaTheme="minorEastAsia" w:cs="Arial"/>
                <w:szCs w:val="24"/>
              </w:rPr>
              <w:t xml:space="preserve"> Limon</w:t>
            </w:r>
          </w:p>
        </w:tc>
        <w:tc>
          <w:tcPr>
            <w:tcW w:w="2754" w:type="dxa"/>
            <w:tcBorders>
              <w:top w:val="single" w:sz="4" w:space="0" w:color="auto"/>
              <w:left w:val="single" w:sz="4" w:space="0" w:color="auto"/>
              <w:bottom w:val="single" w:sz="4" w:space="0" w:color="auto"/>
              <w:right w:val="single" w:sz="4" w:space="0" w:color="auto"/>
            </w:tcBorders>
            <w:vAlign w:val="center"/>
          </w:tcPr>
          <w:p w14:paraId="2E7E8203" w14:textId="77777777" w:rsidR="00382106" w:rsidRPr="00B57A2E" w:rsidRDefault="00382106" w:rsidP="008F08F2">
            <w:pPr>
              <w:autoSpaceDE w:val="0"/>
              <w:autoSpaceDN w:val="0"/>
              <w:adjustRightInd w:val="0"/>
              <w:spacing w:after="0"/>
              <w:jc w:val="center"/>
              <w:rPr>
                <w:rFonts w:cs="Arial"/>
                <w:bCs/>
              </w:rPr>
            </w:pPr>
            <w:del w:id="4229" w:author="CARB" w:date="2024-01-01T21:51:00Z">
              <w:r w:rsidRPr="00E10136">
                <w:rPr>
                  <w:rFonts w:eastAsiaTheme="minorEastAsia" w:cs="Arial"/>
                  <w:szCs w:val="24"/>
                </w:rPr>
                <w:delText>9.29</w:delText>
              </w:r>
            </w:del>
            <w:ins w:id="4230" w:author="CARB" w:date="2024-01-01T21:51:00Z">
              <w:r w:rsidRPr="00B57A2E">
                <w:rPr>
                  <w:rFonts w:cs="Arial"/>
                  <w:bCs/>
                </w:rPr>
                <w:t>10.68</w:t>
              </w:r>
            </w:ins>
          </w:p>
        </w:tc>
      </w:tr>
      <w:tr w:rsidR="00382106" w:rsidRPr="00E10136" w14:paraId="756B6424"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9231D9B"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3339341" w14:textId="77777777" w:rsidR="00382106" w:rsidRPr="00E10136" w:rsidRDefault="00382106" w:rsidP="008F08F2">
            <w:pPr>
              <w:autoSpaceDE w:val="0"/>
              <w:autoSpaceDN w:val="0"/>
              <w:adjustRightInd w:val="0"/>
              <w:spacing w:after="0"/>
              <w:rPr>
                <w:rFonts w:eastAsiaTheme="minorEastAsia" w:cs="Arial"/>
                <w:szCs w:val="24"/>
              </w:rPr>
            </w:pPr>
            <w:ins w:id="4231" w:author="CARB" w:date="2024-01-01T21:51:00Z">
              <w:r>
                <w:rPr>
                  <w:rFonts w:eastAsiaTheme="minorEastAsia" w:cs="Arial"/>
                  <w:szCs w:val="24"/>
                </w:rPr>
                <w:t>Chaza</w:t>
              </w:r>
            </w:ins>
          </w:p>
        </w:tc>
        <w:tc>
          <w:tcPr>
            <w:tcW w:w="2754" w:type="dxa"/>
            <w:tcBorders>
              <w:top w:val="single" w:sz="4" w:space="0" w:color="auto"/>
              <w:left w:val="single" w:sz="4" w:space="0" w:color="auto"/>
              <w:bottom w:val="single" w:sz="4" w:space="0" w:color="auto"/>
              <w:right w:val="single" w:sz="4" w:space="0" w:color="auto"/>
            </w:tcBorders>
            <w:vAlign w:val="center"/>
          </w:tcPr>
          <w:p w14:paraId="4CA51D8C" w14:textId="77777777" w:rsidR="00382106" w:rsidRPr="00B57A2E" w:rsidRDefault="00382106" w:rsidP="008F08F2">
            <w:pPr>
              <w:autoSpaceDE w:val="0"/>
              <w:autoSpaceDN w:val="0"/>
              <w:adjustRightInd w:val="0"/>
              <w:spacing w:after="0"/>
              <w:jc w:val="center"/>
              <w:rPr>
                <w:rFonts w:cs="Arial"/>
                <w:bCs/>
              </w:rPr>
            </w:pPr>
            <w:ins w:id="4232" w:author="CARB" w:date="2024-01-01T21:51:00Z">
              <w:r w:rsidRPr="00B57A2E">
                <w:rPr>
                  <w:rFonts w:cs="Arial"/>
                  <w:bCs/>
                </w:rPr>
                <w:t>10.00</w:t>
              </w:r>
            </w:ins>
          </w:p>
        </w:tc>
      </w:tr>
      <w:tr w:rsidR="00382106" w:rsidRPr="00E10136" w14:paraId="41972C92"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3EDA294"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E82D804"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Castilla</w:t>
            </w:r>
          </w:p>
        </w:tc>
        <w:tc>
          <w:tcPr>
            <w:tcW w:w="2754" w:type="dxa"/>
            <w:tcBorders>
              <w:top w:val="single" w:sz="4" w:space="0" w:color="auto"/>
              <w:left w:val="single" w:sz="4" w:space="0" w:color="auto"/>
              <w:bottom w:val="single" w:sz="4" w:space="0" w:color="auto"/>
              <w:right w:val="single" w:sz="4" w:space="0" w:color="auto"/>
            </w:tcBorders>
            <w:vAlign w:val="center"/>
          </w:tcPr>
          <w:p w14:paraId="3CA5D989" w14:textId="77777777" w:rsidR="00382106" w:rsidRPr="00B57A2E" w:rsidRDefault="00382106" w:rsidP="008F08F2">
            <w:pPr>
              <w:autoSpaceDE w:val="0"/>
              <w:autoSpaceDN w:val="0"/>
              <w:adjustRightInd w:val="0"/>
              <w:spacing w:after="0"/>
              <w:jc w:val="center"/>
              <w:rPr>
                <w:rFonts w:cs="Arial"/>
                <w:bCs/>
              </w:rPr>
            </w:pPr>
            <w:del w:id="4233" w:author="CARB" w:date="2024-01-01T21:51:00Z">
              <w:r w:rsidRPr="00E10136">
                <w:rPr>
                  <w:rFonts w:eastAsiaTheme="minorEastAsia" w:cs="Arial"/>
                  <w:szCs w:val="24"/>
                </w:rPr>
                <w:delText>10.55</w:delText>
              </w:r>
            </w:del>
            <w:ins w:id="4234" w:author="CARB" w:date="2024-01-01T21:51:00Z">
              <w:r w:rsidRPr="00B57A2E">
                <w:rPr>
                  <w:rFonts w:cs="Arial"/>
                  <w:bCs/>
                </w:rPr>
                <w:t>12.77</w:t>
              </w:r>
            </w:ins>
          </w:p>
        </w:tc>
      </w:tr>
      <w:tr w:rsidR="00382106" w:rsidRPr="00E10136" w14:paraId="4D0FEC9C"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F95A1AC"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A682C03"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Cusiana</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596D317A" w14:textId="77777777" w:rsidR="00382106" w:rsidRPr="00B57A2E" w:rsidRDefault="00382106" w:rsidP="008F08F2">
            <w:pPr>
              <w:autoSpaceDE w:val="0"/>
              <w:autoSpaceDN w:val="0"/>
              <w:adjustRightInd w:val="0"/>
              <w:spacing w:after="0"/>
              <w:jc w:val="center"/>
              <w:rPr>
                <w:rFonts w:cs="Arial"/>
                <w:bCs/>
              </w:rPr>
            </w:pPr>
            <w:del w:id="4235" w:author="CARB" w:date="2024-01-01T21:51:00Z">
              <w:r w:rsidRPr="00E10136">
                <w:rPr>
                  <w:rFonts w:eastAsiaTheme="minorEastAsia" w:cs="Arial"/>
                  <w:szCs w:val="24"/>
                </w:rPr>
                <w:delText>9.99</w:delText>
              </w:r>
            </w:del>
            <w:ins w:id="4236" w:author="CARB" w:date="2024-01-01T21:51:00Z">
              <w:r w:rsidRPr="00B57A2E">
                <w:rPr>
                  <w:rFonts w:cs="Arial"/>
                  <w:bCs/>
                </w:rPr>
                <w:t>13.81</w:t>
              </w:r>
            </w:ins>
          </w:p>
        </w:tc>
      </w:tr>
      <w:tr w:rsidR="00382106" w:rsidRPr="00E10136" w14:paraId="63D6537E"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6F50DF6"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22588C9"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Magdalena</w:t>
            </w:r>
          </w:p>
        </w:tc>
        <w:tc>
          <w:tcPr>
            <w:tcW w:w="2754" w:type="dxa"/>
            <w:tcBorders>
              <w:top w:val="single" w:sz="4" w:space="0" w:color="auto"/>
              <w:left w:val="single" w:sz="4" w:space="0" w:color="auto"/>
              <w:bottom w:val="single" w:sz="4" w:space="0" w:color="auto"/>
              <w:right w:val="single" w:sz="4" w:space="0" w:color="auto"/>
            </w:tcBorders>
            <w:vAlign w:val="center"/>
          </w:tcPr>
          <w:p w14:paraId="64FD4894" w14:textId="77777777" w:rsidR="00382106" w:rsidRPr="00B57A2E" w:rsidRDefault="00382106" w:rsidP="008F08F2">
            <w:pPr>
              <w:autoSpaceDE w:val="0"/>
              <w:autoSpaceDN w:val="0"/>
              <w:adjustRightInd w:val="0"/>
              <w:spacing w:after="0"/>
              <w:jc w:val="center"/>
              <w:rPr>
                <w:rFonts w:cs="Arial"/>
                <w:bCs/>
              </w:rPr>
            </w:pPr>
            <w:del w:id="4237" w:author="CARB" w:date="2024-01-01T21:51:00Z">
              <w:r w:rsidRPr="00E10136">
                <w:rPr>
                  <w:rFonts w:eastAsiaTheme="minorEastAsia" w:cs="Arial"/>
                  <w:szCs w:val="24"/>
                </w:rPr>
                <w:delText>22.28</w:delText>
              </w:r>
            </w:del>
            <w:ins w:id="4238" w:author="CARB" w:date="2024-01-01T21:51:00Z">
              <w:r w:rsidRPr="00B57A2E">
                <w:rPr>
                  <w:rFonts w:cs="Arial"/>
                  <w:bCs/>
                </w:rPr>
                <w:t>19.82</w:t>
              </w:r>
            </w:ins>
          </w:p>
        </w:tc>
      </w:tr>
      <w:tr w:rsidR="00382106" w:rsidRPr="00E10136" w14:paraId="7F2B82FC"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04E0109"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B8A7E34" w14:textId="77777777" w:rsidR="00382106" w:rsidRPr="00E10136" w:rsidRDefault="00382106" w:rsidP="008F08F2">
            <w:pPr>
              <w:autoSpaceDE w:val="0"/>
              <w:autoSpaceDN w:val="0"/>
              <w:adjustRightInd w:val="0"/>
              <w:spacing w:after="0"/>
              <w:rPr>
                <w:rFonts w:eastAsiaTheme="minorEastAsia" w:cs="Arial"/>
                <w:szCs w:val="24"/>
              </w:rPr>
            </w:pPr>
            <w:ins w:id="4239" w:author="CARB" w:date="2024-01-01T21:51:00Z">
              <w:r>
                <w:rPr>
                  <w:rFonts w:eastAsiaTheme="minorEastAsia" w:cs="Arial"/>
                  <w:szCs w:val="24"/>
                </w:rPr>
                <w:t>Mares Blend</w:t>
              </w:r>
            </w:ins>
          </w:p>
        </w:tc>
        <w:tc>
          <w:tcPr>
            <w:tcW w:w="2754" w:type="dxa"/>
            <w:tcBorders>
              <w:top w:val="single" w:sz="4" w:space="0" w:color="auto"/>
              <w:left w:val="single" w:sz="4" w:space="0" w:color="auto"/>
              <w:bottom w:val="single" w:sz="4" w:space="0" w:color="auto"/>
              <w:right w:val="single" w:sz="4" w:space="0" w:color="auto"/>
            </w:tcBorders>
            <w:vAlign w:val="center"/>
          </w:tcPr>
          <w:p w14:paraId="4B1852C1" w14:textId="77777777" w:rsidR="00382106" w:rsidRPr="00B57A2E" w:rsidRDefault="00382106" w:rsidP="008F08F2">
            <w:pPr>
              <w:autoSpaceDE w:val="0"/>
              <w:autoSpaceDN w:val="0"/>
              <w:adjustRightInd w:val="0"/>
              <w:spacing w:after="0"/>
              <w:jc w:val="center"/>
              <w:rPr>
                <w:rFonts w:cs="Arial"/>
                <w:bCs/>
              </w:rPr>
            </w:pPr>
            <w:ins w:id="4240" w:author="CARB" w:date="2024-01-01T21:51:00Z">
              <w:r w:rsidRPr="00B57A2E">
                <w:rPr>
                  <w:rFonts w:cs="Arial"/>
                  <w:bCs/>
                </w:rPr>
                <w:t>13.67</w:t>
              </w:r>
            </w:ins>
          </w:p>
        </w:tc>
      </w:tr>
      <w:tr w:rsidR="00382106" w:rsidRPr="00E10136" w14:paraId="45E4DFF5"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34D0BB0"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DC6287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Rubiales</w:t>
            </w:r>
          </w:p>
        </w:tc>
        <w:tc>
          <w:tcPr>
            <w:tcW w:w="2754" w:type="dxa"/>
            <w:tcBorders>
              <w:top w:val="single" w:sz="4" w:space="0" w:color="auto"/>
              <w:left w:val="single" w:sz="4" w:space="0" w:color="auto"/>
              <w:bottom w:val="single" w:sz="4" w:space="0" w:color="auto"/>
              <w:right w:val="single" w:sz="4" w:space="0" w:color="auto"/>
            </w:tcBorders>
            <w:vAlign w:val="center"/>
          </w:tcPr>
          <w:p w14:paraId="360A5829" w14:textId="77777777" w:rsidR="00382106" w:rsidRPr="00B57A2E" w:rsidRDefault="00382106" w:rsidP="008F08F2">
            <w:pPr>
              <w:autoSpaceDE w:val="0"/>
              <w:autoSpaceDN w:val="0"/>
              <w:adjustRightInd w:val="0"/>
              <w:spacing w:after="0"/>
              <w:jc w:val="center"/>
              <w:rPr>
                <w:rFonts w:cs="Arial"/>
                <w:bCs/>
              </w:rPr>
            </w:pPr>
            <w:del w:id="4241" w:author="CARB" w:date="2024-01-01T21:51:00Z">
              <w:r w:rsidRPr="00E10136">
                <w:rPr>
                  <w:rFonts w:eastAsiaTheme="minorEastAsia" w:cs="Arial"/>
                  <w:szCs w:val="24"/>
                </w:rPr>
                <w:delText>9.79</w:delText>
              </w:r>
            </w:del>
            <w:ins w:id="4242" w:author="CARB" w:date="2024-01-01T21:51:00Z">
              <w:r w:rsidRPr="00B57A2E">
                <w:rPr>
                  <w:rFonts w:cs="Arial"/>
                  <w:bCs/>
                </w:rPr>
                <w:t>11.44</w:t>
              </w:r>
            </w:ins>
          </w:p>
        </w:tc>
      </w:tr>
      <w:tr w:rsidR="00382106" w:rsidRPr="00E10136" w14:paraId="460A81E1"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870834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F6953BA"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South Blend</w:t>
            </w:r>
          </w:p>
        </w:tc>
        <w:tc>
          <w:tcPr>
            <w:tcW w:w="2754" w:type="dxa"/>
            <w:tcBorders>
              <w:top w:val="single" w:sz="4" w:space="0" w:color="auto"/>
              <w:left w:val="single" w:sz="4" w:space="0" w:color="auto"/>
              <w:bottom w:val="single" w:sz="4" w:space="0" w:color="auto"/>
              <w:right w:val="single" w:sz="4" w:space="0" w:color="auto"/>
            </w:tcBorders>
            <w:vAlign w:val="center"/>
          </w:tcPr>
          <w:p w14:paraId="56BDAFB4" w14:textId="77777777" w:rsidR="00382106" w:rsidRPr="00B57A2E" w:rsidRDefault="00382106" w:rsidP="008F08F2">
            <w:pPr>
              <w:autoSpaceDE w:val="0"/>
              <w:autoSpaceDN w:val="0"/>
              <w:adjustRightInd w:val="0"/>
              <w:spacing w:after="0"/>
              <w:jc w:val="center"/>
              <w:rPr>
                <w:rFonts w:cs="Arial"/>
                <w:bCs/>
              </w:rPr>
            </w:pPr>
            <w:del w:id="4243" w:author="CARB" w:date="2024-01-01T21:51:00Z">
              <w:r w:rsidRPr="00E10136">
                <w:rPr>
                  <w:rFonts w:eastAsiaTheme="minorEastAsia" w:cs="Arial"/>
                  <w:szCs w:val="24"/>
                </w:rPr>
                <w:delText>9.25</w:delText>
              </w:r>
            </w:del>
            <w:ins w:id="4244" w:author="CARB" w:date="2024-01-01T21:51:00Z">
              <w:r w:rsidRPr="00B57A2E">
                <w:rPr>
                  <w:rFonts w:cs="Arial"/>
                  <w:bCs/>
                </w:rPr>
                <w:t>10.80</w:t>
              </w:r>
            </w:ins>
          </w:p>
        </w:tc>
      </w:tr>
      <w:tr w:rsidR="00382106" w:rsidRPr="00E10136" w14:paraId="78A9F10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C256763"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1FC01DA"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Vasconia</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1BDFED93" w14:textId="77777777" w:rsidR="00382106" w:rsidRPr="00B57A2E" w:rsidRDefault="00382106" w:rsidP="008F08F2">
            <w:pPr>
              <w:autoSpaceDE w:val="0"/>
              <w:autoSpaceDN w:val="0"/>
              <w:adjustRightInd w:val="0"/>
              <w:spacing w:after="0"/>
              <w:jc w:val="center"/>
              <w:rPr>
                <w:rFonts w:cs="Arial"/>
                <w:bCs/>
              </w:rPr>
            </w:pPr>
            <w:del w:id="4245" w:author="CARB" w:date="2024-01-01T21:51:00Z">
              <w:r w:rsidRPr="00E10136">
                <w:rPr>
                  <w:rFonts w:eastAsiaTheme="minorEastAsia" w:cs="Arial"/>
                  <w:szCs w:val="24"/>
                </w:rPr>
                <w:delText>9.62</w:delText>
              </w:r>
            </w:del>
            <w:ins w:id="4246" w:author="CARB" w:date="2024-01-01T21:51:00Z">
              <w:r w:rsidRPr="00B57A2E">
                <w:rPr>
                  <w:rFonts w:cs="Arial"/>
                  <w:bCs/>
                </w:rPr>
                <w:t>11.16</w:t>
              </w:r>
            </w:ins>
          </w:p>
        </w:tc>
      </w:tr>
      <w:tr w:rsidR="00382106" w:rsidRPr="00E10136" w14:paraId="7C877CF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A905E1B"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Congo</w:t>
            </w:r>
          </w:p>
        </w:tc>
        <w:tc>
          <w:tcPr>
            <w:tcW w:w="4298" w:type="dxa"/>
            <w:tcBorders>
              <w:top w:val="single" w:sz="4" w:space="0" w:color="auto"/>
              <w:left w:val="single" w:sz="4" w:space="0" w:color="auto"/>
              <w:bottom w:val="single" w:sz="4" w:space="0" w:color="auto"/>
              <w:right w:val="single" w:sz="4" w:space="0" w:color="auto"/>
            </w:tcBorders>
            <w:vAlign w:val="center"/>
          </w:tcPr>
          <w:p w14:paraId="7F76ED13"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Azurite</w:t>
            </w:r>
          </w:p>
        </w:tc>
        <w:tc>
          <w:tcPr>
            <w:tcW w:w="2754" w:type="dxa"/>
            <w:tcBorders>
              <w:top w:val="single" w:sz="4" w:space="0" w:color="auto"/>
              <w:left w:val="single" w:sz="4" w:space="0" w:color="auto"/>
              <w:bottom w:val="single" w:sz="4" w:space="0" w:color="auto"/>
              <w:right w:val="single" w:sz="4" w:space="0" w:color="auto"/>
            </w:tcBorders>
            <w:vAlign w:val="center"/>
          </w:tcPr>
          <w:p w14:paraId="1071E5BF" w14:textId="77777777" w:rsidR="00382106" w:rsidRPr="00B57A2E" w:rsidRDefault="00382106" w:rsidP="008F08F2">
            <w:pPr>
              <w:autoSpaceDE w:val="0"/>
              <w:autoSpaceDN w:val="0"/>
              <w:adjustRightInd w:val="0"/>
              <w:spacing w:after="0"/>
              <w:jc w:val="center"/>
              <w:rPr>
                <w:rFonts w:cs="Arial"/>
                <w:bCs/>
              </w:rPr>
            </w:pPr>
            <w:del w:id="4247" w:author="CARB" w:date="2024-01-01T21:51:00Z">
              <w:r w:rsidRPr="00E10136">
                <w:rPr>
                  <w:rFonts w:eastAsiaTheme="minorEastAsia" w:cs="Arial"/>
                  <w:szCs w:val="24"/>
                </w:rPr>
                <w:delText>10.25</w:delText>
              </w:r>
            </w:del>
            <w:ins w:id="4248" w:author="CARB" w:date="2024-01-01T21:51:00Z">
              <w:r w:rsidRPr="00B57A2E">
                <w:rPr>
                  <w:rFonts w:cs="Arial"/>
                  <w:bCs/>
                </w:rPr>
                <w:t>13.76</w:t>
              </w:r>
            </w:ins>
          </w:p>
        </w:tc>
      </w:tr>
      <w:tr w:rsidR="00382106" w:rsidRPr="00E10136" w14:paraId="6DE72ED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4D212DA"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A2A309A"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D</w:t>
            </w:r>
            <w:r>
              <w:rPr>
                <w:rFonts w:eastAsiaTheme="minorEastAsia" w:cs="Arial"/>
                <w:szCs w:val="24"/>
              </w:rPr>
              <w:t>j</w:t>
            </w:r>
            <w:r w:rsidRPr="00E10136">
              <w:rPr>
                <w:rFonts w:eastAsiaTheme="minorEastAsia" w:cs="Arial"/>
                <w:szCs w:val="24"/>
              </w:rPr>
              <w:t>eno</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7F976413" w14:textId="77777777" w:rsidR="00382106" w:rsidRPr="00B57A2E" w:rsidRDefault="00382106" w:rsidP="008F08F2">
            <w:pPr>
              <w:autoSpaceDE w:val="0"/>
              <w:autoSpaceDN w:val="0"/>
              <w:adjustRightInd w:val="0"/>
              <w:spacing w:after="0"/>
              <w:jc w:val="center"/>
              <w:rPr>
                <w:rFonts w:cs="Arial"/>
                <w:bCs/>
              </w:rPr>
            </w:pPr>
            <w:del w:id="4249" w:author="CARB" w:date="2024-01-01T21:51:00Z">
              <w:r w:rsidRPr="00E10136">
                <w:rPr>
                  <w:rFonts w:eastAsiaTheme="minorEastAsia" w:cs="Arial"/>
                  <w:szCs w:val="24"/>
                </w:rPr>
                <w:delText>10.73</w:delText>
              </w:r>
            </w:del>
            <w:ins w:id="4250" w:author="CARB" w:date="2024-01-01T21:51:00Z">
              <w:r w:rsidRPr="00B57A2E">
                <w:rPr>
                  <w:rFonts w:cs="Arial"/>
                  <w:bCs/>
                </w:rPr>
                <w:t>14.25</w:t>
              </w:r>
            </w:ins>
          </w:p>
        </w:tc>
      </w:tr>
      <w:tr w:rsidR="00382106" w:rsidRPr="00E10136" w14:paraId="2368628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8FC53A8"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Ecuador</w:t>
            </w:r>
          </w:p>
        </w:tc>
        <w:tc>
          <w:tcPr>
            <w:tcW w:w="4298" w:type="dxa"/>
            <w:tcBorders>
              <w:top w:val="single" w:sz="4" w:space="0" w:color="auto"/>
              <w:left w:val="single" w:sz="4" w:space="0" w:color="auto"/>
              <w:bottom w:val="single" w:sz="4" w:space="0" w:color="auto"/>
              <w:right w:val="single" w:sz="4" w:space="0" w:color="auto"/>
            </w:tcBorders>
            <w:vAlign w:val="center"/>
          </w:tcPr>
          <w:p w14:paraId="6322295F"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 xml:space="preserve">Napo  </w:t>
            </w:r>
          </w:p>
        </w:tc>
        <w:tc>
          <w:tcPr>
            <w:tcW w:w="2754" w:type="dxa"/>
            <w:tcBorders>
              <w:top w:val="single" w:sz="4" w:space="0" w:color="auto"/>
              <w:left w:val="single" w:sz="4" w:space="0" w:color="auto"/>
              <w:bottom w:val="single" w:sz="4" w:space="0" w:color="auto"/>
              <w:right w:val="single" w:sz="4" w:space="0" w:color="auto"/>
            </w:tcBorders>
            <w:vAlign w:val="center"/>
          </w:tcPr>
          <w:p w14:paraId="309A1D72" w14:textId="77777777" w:rsidR="00382106" w:rsidRPr="00B57A2E" w:rsidRDefault="00382106" w:rsidP="008F08F2">
            <w:pPr>
              <w:autoSpaceDE w:val="0"/>
              <w:autoSpaceDN w:val="0"/>
              <w:adjustRightInd w:val="0"/>
              <w:spacing w:after="0"/>
              <w:jc w:val="center"/>
              <w:rPr>
                <w:rFonts w:cs="Arial"/>
                <w:bCs/>
              </w:rPr>
            </w:pPr>
            <w:del w:id="4251" w:author="CARB" w:date="2024-01-01T21:51:00Z">
              <w:r w:rsidRPr="00E10136">
                <w:rPr>
                  <w:rFonts w:eastAsiaTheme="minorEastAsia" w:cs="Arial"/>
                  <w:szCs w:val="24"/>
                </w:rPr>
                <w:delText>8.31</w:delText>
              </w:r>
            </w:del>
            <w:ins w:id="4252" w:author="CARB" w:date="2024-01-01T21:51:00Z">
              <w:r w:rsidRPr="00B57A2E">
                <w:rPr>
                  <w:rFonts w:cs="Arial"/>
                  <w:bCs/>
                </w:rPr>
                <w:t>11.06</w:t>
              </w:r>
            </w:ins>
          </w:p>
        </w:tc>
      </w:tr>
      <w:tr w:rsidR="00382106" w:rsidRPr="00E10136" w14:paraId="4F6F89A0"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6988CC9"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55E009E"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Oriente</w:t>
            </w:r>
          </w:p>
        </w:tc>
        <w:tc>
          <w:tcPr>
            <w:tcW w:w="2754" w:type="dxa"/>
            <w:tcBorders>
              <w:top w:val="single" w:sz="4" w:space="0" w:color="auto"/>
              <w:left w:val="single" w:sz="4" w:space="0" w:color="auto"/>
              <w:bottom w:val="single" w:sz="4" w:space="0" w:color="auto"/>
              <w:right w:val="single" w:sz="4" w:space="0" w:color="auto"/>
            </w:tcBorders>
            <w:vAlign w:val="center"/>
          </w:tcPr>
          <w:p w14:paraId="124A8225" w14:textId="77777777" w:rsidR="00382106" w:rsidRPr="00B57A2E" w:rsidRDefault="00382106" w:rsidP="008F08F2">
            <w:pPr>
              <w:autoSpaceDE w:val="0"/>
              <w:autoSpaceDN w:val="0"/>
              <w:adjustRightInd w:val="0"/>
              <w:spacing w:after="0"/>
              <w:jc w:val="center"/>
              <w:rPr>
                <w:rFonts w:cs="Arial"/>
                <w:bCs/>
              </w:rPr>
            </w:pPr>
            <w:del w:id="4253" w:author="CARB" w:date="2024-01-01T21:51:00Z">
              <w:r w:rsidRPr="00E10136">
                <w:rPr>
                  <w:rFonts w:eastAsiaTheme="minorEastAsia" w:cs="Arial"/>
                  <w:szCs w:val="24"/>
                </w:rPr>
                <w:delText>10.07</w:delText>
              </w:r>
            </w:del>
            <w:ins w:id="4254" w:author="CARB" w:date="2024-01-01T21:51:00Z">
              <w:r w:rsidRPr="00B57A2E">
                <w:rPr>
                  <w:rFonts w:cs="Arial"/>
                  <w:bCs/>
                </w:rPr>
                <w:t>11.73</w:t>
              </w:r>
            </w:ins>
          </w:p>
        </w:tc>
      </w:tr>
      <w:tr w:rsidR="00382106" w:rsidRPr="00E10136" w14:paraId="34F82ED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4FFA435"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Equatorial Guinea</w:t>
            </w:r>
          </w:p>
        </w:tc>
        <w:tc>
          <w:tcPr>
            <w:tcW w:w="4298" w:type="dxa"/>
            <w:tcBorders>
              <w:top w:val="single" w:sz="4" w:space="0" w:color="auto"/>
              <w:left w:val="single" w:sz="4" w:space="0" w:color="auto"/>
              <w:bottom w:val="single" w:sz="4" w:space="0" w:color="auto"/>
              <w:right w:val="single" w:sz="4" w:space="0" w:color="auto"/>
            </w:tcBorders>
            <w:vAlign w:val="center"/>
          </w:tcPr>
          <w:p w14:paraId="5E4B3A0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Ceiba</w:t>
            </w:r>
          </w:p>
        </w:tc>
        <w:tc>
          <w:tcPr>
            <w:tcW w:w="2754" w:type="dxa"/>
            <w:tcBorders>
              <w:top w:val="single" w:sz="4" w:space="0" w:color="auto"/>
              <w:left w:val="single" w:sz="4" w:space="0" w:color="auto"/>
              <w:bottom w:val="single" w:sz="4" w:space="0" w:color="auto"/>
              <w:right w:val="single" w:sz="4" w:space="0" w:color="auto"/>
            </w:tcBorders>
            <w:vAlign w:val="center"/>
          </w:tcPr>
          <w:p w14:paraId="06FD0D69" w14:textId="77777777" w:rsidR="00382106" w:rsidRPr="00B57A2E" w:rsidRDefault="00382106" w:rsidP="008F08F2">
            <w:pPr>
              <w:autoSpaceDE w:val="0"/>
              <w:autoSpaceDN w:val="0"/>
              <w:adjustRightInd w:val="0"/>
              <w:spacing w:after="0"/>
              <w:jc w:val="center"/>
              <w:rPr>
                <w:rFonts w:cs="Arial"/>
                <w:bCs/>
              </w:rPr>
            </w:pPr>
            <w:del w:id="4255" w:author="CARB" w:date="2024-01-01T21:51:00Z">
              <w:r w:rsidRPr="00E10136">
                <w:rPr>
                  <w:rFonts w:eastAsiaTheme="minorEastAsia" w:cs="Arial"/>
                  <w:szCs w:val="24"/>
                </w:rPr>
                <w:delText>7.82</w:delText>
              </w:r>
            </w:del>
            <w:ins w:id="4256" w:author="CARB" w:date="2024-01-01T21:51:00Z">
              <w:r w:rsidRPr="00B57A2E">
                <w:rPr>
                  <w:rFonts w:cs="Arial"/>
                  <w:bCs/>
                </w:rPr>
                <w:t>8.03</w:t>
              </w:r>
            </w:ins>
          </w:p>
        </w:tc>
      </w:tr>
      <w:tr w:rsidR="00382106" w:rsidRPr="00E10136" w14:paraId="28CB452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029C2B3"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D1F29A3"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Zafiro</w:t>
            </w:r>
          </w:p>
        </w:tc>
        <w:tc>
          <w:tcPr>
            <w:tcW w:w="2754" w:type="dxa"/>
            <w:tcBorders>
              <w:top w:val="single" w:sz="4" w:space="0" w:color="auto"/>
              <w:left w:val="single" w:sz="4" w:space="0" w:color="auto"/>
              <w:bottom w:val="single" w:sz="4" w:space="0" w:color="auto"/>
              <w:right w:val="single" w:sz="4" w:space="0" w:color="auto"/>
            </w:tcBorders>
            <w:vAlign w:val="center"/>
          </w:tcPr>
          <w:p w14:paraId="3F8D3F89" w14:textId="77777777" w:rsidR="00382106" w:rsidRPr="00B57A2E" w:rsidRDefault="00382106" w:rsidP="008F08F2">
            <w:pPr>
              <w:autoSpaceDE w:val="0"/>
              <w:autoSpaceDN w:val="0"/>
              <w:adjustRightInd w:val="0"/>
              <w:spacing w:after="0"/>
              <w:jc w:val="center"/>
              <w:rPr>
                <w:rFonts w:cs="Arial"/>
                <w:bCs/>
              </w:rPr>
            </w:pPr>
            <w:r w:rsidRPr="00B57A2E">
              <w:rPr>
                <w:rFonts w:cs="Arial"/>
                <w:bCs/>
              </w:rPr>
              <w:t>20.</w:t>
            </w:r>
            <w:del w:id="4257" w:author="CARB" w:date="2024-01-01T21:51:00Z">
              <w:r w:rsidRPr="00E10136">
                <w:rPr>
                  <w:rFonts w:eastAsiaTheme="minorEastAsia" w:cs="Arial"/>
                  <w:szCs w:val="24"/>
                </w:rPr>
                <w:delText>56</w:delText>
              </w:r>
            </w:del>
            <w:ins w:id="4258" w:author="CARB" w:date="2024-01-01T21:51:00Z">
              <w:r w:rsidRPr="00B57A2E">
                <w:rPr>
                  <w:rFonts w:cs="Arial"/>
                  <w:bCs/>
                </w:rPr>
                <w:t>20</w:t>
              </w:r>
            </w:ins>
          </w:p>
        </w:tc>
      </w:tr>
      <w:tr w:rsidR="00382106" w:rsidRPr="00E10136" w14:paraId="66C7F9A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9280571"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Ghana</w:t>
            </w:r>
          </w:p>
        </w:tc>
        <w:tc>
          <w:tcPr>
            <w:tcW w:w="4298" w:type="dxa"/>
            <w:tcBorders>
              <w:top w:val="single" w:sz="4" w:space="0" w:color="auto"/>
              <w:left w:val="single" w:sz="4" w:space="0" w:color="auto"/>
              <w:bottom w:val="single" w:sz="4" w:space="0" w:color="auto"/>
              <w:right w:val="single" w:sz="4" w:space="0" w:color="auto"/>
            </w:tcBorders>
            <w:vAlign w:val="center"/>
          </w:tcPr>
          <w:p w14:paraId="2F657C98"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Ten Blend</w:t>
            </w:r>
          </w:p>
        </w:tc>
        <w:tc>
          <w:tcPr>
            <w:tcW w:w="2754" w:type="dxa"/>
            <w:tcBorders>
              <w:top w:val="single" w:sz="4" w:space="0" w:color="auto"/>
              <w:left w:val="single" w:sz="4" w:space="0" w:color="auto"/>
              <w:bottom w:val="single" w:sz="4" w:space="0" w:color="auto"/>
              <w:right w:val="single" w:sz="4" w:space="0" w:color="auto"/>
            </w:tcBorders>
            <w:vAlign w:val="center"/>
          </w:tcPr>
          <w:p w14:paraId="6369A411" w14:textId="77777777" w:rsidR="00382106" w:rsidRPr="00B57A2E" w:rsidRDefault="00382106" w:rsidP="008F08F2">
            <w:pPr>
              <w:autoSpaceDE w:val="0"/>
              <w:autoSpaceDN w:val="0"/>
              <w:adjustRightInd w:val="0"/>
              <w:spacing w:after="0"/>
              <w:jc w:val="center"/>
              <w:rPr>
                <w:rFonts w:cs="Arial"/>
                <w:bCs/>
              </w:rPr>
            </w:pPr>
            <w:del w:id="4259" w:author="CARB" w:date="2024-01-01T21:51:00Z">
              <w:r w:rsidRPr="00E10136">
                <w:rPr>
                  <w:rFonts w:eastAsiaTheme="minorEastAsia" w:cs="Arial"/>
                  <w:szCs w:val="24"/>
                </w:rPr>
                <w:delText>8.08</w:delText>
              </w:r>
            </w:del>
            <w:ins w:id="4260" w:author="CARB" w:date="2024-01-01T21:51:00Z">
              <w:r w:rsidRPr="00B57A2E">
                <w:rPr>
                  <w:rFonts w:cs="Arial"/>
                  <w:bCs/>
                </w:rPr>
                <w:t>9.17</w:t>
              </w:r>
            </w:ins>
          </w:p>
        </w:tc>
      </w:tr>
      <w:tr w:rsidR="00382106" w:rsidRPr="00E10136" w14:paraId="008AD31F"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0C0DDC6"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Iran</w:t>
            </w:r>
          </w:p>
        </w:tc>
        <w:tc>
          <w:tcPr>
            <w:tcW w:w="4298" w:type="dxa"/>
            <w:tcBorders>
              <w:top w:val="single" w:sz="4" w:space="0" w:color="auto"/>
              <w:left w:val="single" w:sz="4" w:space="0" w:color="auto"/>
              <w:bottom w:val="single" w:sz="4" w:space="0" w:color="auto"/>
              <w:right w:val="single" w:sz="4" w:space="0" w:color="auto"/>
            </w:tcBorders>
            <w:vAlign w:val="center"/>
          </w:tcPr>
          <w:p w14:paraId="2208BC90"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Dorood</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4436ACAA" w14:textId="77777777" w:rsidR="00382106" w:rsidRPr="00B57A2E" w:rsidRDefault="00382106" w:rsidP="008F08F2">
            <w:pPr>
              <w:autoSpaceDE w:val="0"/>
              <w:autoSpaceDN w:val="0"/>
              <w:adjustRightInd w:val="0"/>
              <w:spacing w:after="0"/>
              <w:jc w:val="center"/>
              <w:rPr>
                <w:rFonts w:cs="Arial"/>
                <w:bCs/>
              </w:rPr>
            </w:pPr>
            <w:del w:id="4261" w:author="CARB" w:date="2024-01-01T21:54:00Z">
              <w:r w:rsidRPr="00E10136">
                <w:rPr>
                  <w:rFonts w:eastAsiaTheme="minorEastAsia" w:cs="Arial"/>
                  <w:szCs w:val="24"/>
                </w:rPr>
                <w:delText>12.65</w:delText>
              </w:r>
            </w:del>
            <w:ins w:id="4262" w:author="CARB" w:date="2024-01-01T21:54:00Z">
              <w:r w:rsidRPr="00B57A2E">
                <w:rPr>
                  <w:rFonts w:cs="Arial"/>
                  <w:bCs/>
                </w:rPr>
                <w:t>19.01</w:t>
              </w:r>
            </w:ins>
          </w:p>
        </w:tc>
      </w:tr>
      <w:tr w:rsidR="00382106" w:rsidRPr="00E10136" w14:paraId="3C0DB02A"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8D20C2C"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D29F1DD"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Forozan</w:t>
            </w:r>
          </w:p>
        </w:tc>
        <w:tc>
          <w:tcPr>
            <w:tcW w:w="2754" w:type="dxa"/>
            <w:tcBorders>
              <w:top w:val="single" w:sz="4" w:space="0" w:color="auto"/>
              <w:left w:val="single" w:sz="4" w:space="0" w:color="auto"/>
              <w:bottom w:val="single" w:sz="4" w:space="0" w:color="auto"/>
              <w:right w:val="single" w:sz="4" w:space="0" w:color="auto"/>
            </w:tcBorders>
            <w:vAlign w:val="center"/>
          </w:tcPr>
          <w:p w14:paraId="2D309695" w14:textId="77777777" w:rsidR="00382106" w:rsidRPr="00B57A2E" w:rsidRDefault="00382106" w:rsidP="008F08F2">
            <w:pPr>
              <w:autoSpaceDE w:val="0"/>
              <w:autoSpaceDN w:val="0"/>
              <w:adjustRightInd w:val="0"/>
              <w:spacing w:after="0"/>
              <w:jc w:val="center"/>
              <w:rPr>
                <w:rFonts w:cs="Arial"/>
                <w:bCs/>
              </w:rPr>
            </w:pPr>
            <w:del w:id="4263" w:author="CARB" w:date="2024-01-01T21:54:00Z">
              <w:r w:rsidRPr="00E10136">
                <w:rPr>
                  <w:rFonts w:eastAsiaTheme="minorEastAsia" w:cs="Arial"/>
                  <w:szCs w:val="24"/>
                </w:rPr>
                <w:delText>21.97</w:delText>
              </w:r>
            </w:del>
            <w:ins w:id="4264" w:author="CARB" w:date="2024-01-01T21:54:00Z">
              <w:r w:rsidRPr="00B57A2E">
                <w:rPr>
                  <w:rFonts w:cs="Arial"/>
                  <w:bCs/>
                </w:rPr>
                <w:t>23.67</w:t>
              </w:r>
            </w:ins>
          </w:p>
        </w:tc>
      </w:tr>
      <w:tr w:rsidR="00382106" w:rsidRPr="00E10136" w14:paraId="55E078B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42C1385"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9F5D478"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Iran Heavy</w:t>
            </w:r>
          </w:p>
        </w:tc>
        <w:tc>
          <w:tcPr>
            <w:tcW w:w="2754" w:type="dxa"/>
            <w:tcBorders>
              <w:top w:val="single" w:sz="4" w:space="0" w:color="auto"/>
              <w:left w:val="single" w:sz="4" w:space="0" w:color="auto"/>
              <w:bottom w:val="single" w:sz="4" w:space="0" w:color="auto"/>
              <w:right w:val="single" w:sz="4" w:space="0" w:color="auto"/>
            </w:tcBorders>
            <w:vAlign w:val="center"/>
          </w:tcPr>
          <w:p w14:paraId="46E4E2E0" w14:textId="77777777" w:rsidR="00382106" w:rsidRPr="00B57A2E" w:rsidRDefault="00382106" w:rsidP="008F08F2">
            <w:pPr>
              <w:autoSpaceDE w:val="0"/>
              <w:autoSpaceDN w:val="0"/>
              <w:adjustRightInd w:val="0"/>
              <w:spacing w:after="0"/>
              <w:jc w:val="center"/>
              <w:rPr>
                <w:rFonts w:cs="Arial"/>
                <w:bCs/>
              </w:rPr>
            </w:pPr>
            <w:del w:id="4265" w:author="CARB" w:date="2024-01-01T21:54:00Z">
              <w:r w:rsidRPr="00E10136">
                <w:rPr>
                  <w:rFonts w:eastAsiaTheme="minorEastAsia" w:cs="Arial"/>
                  <w:szCs w:val="24"/>
                </w:rPr>
                <w:delText>13.25</w:delText>
              </w:r>
            </w:del>
            <w:ins w:id="4266" w:author="CARB" w:date="2024-01-01T21:54:00Z">
              <w:r w:rsidRPr="00B57A2E">
                <w:rPr>
                  <w:rFonts w:cs="Arial"/>
                  <w:bCs/>
                </w:rPr>
                <w:t>17.07</w:t>
              </w:r>
            </w:ins>
          </w:p>
        </w:tc>
      </w:tr>
      <w:tr w:rsidR="00382106" w:rsidRPr="00E10136" w14:paraId="29ADB2FB"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F835641"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C90AC52"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Iran Light</w:t>
            </w:r>
          </w:p>
        </w:tc>
        <w:tc>
          <w:tcPr>
            <w:tcW w:w="2754" w:type="dxa"/>
            <w:tcBorders>
              <w:top w:val="single" w:sz="4" w:space="0" w:color="auto"/>
              <w:left w:val="single" w:sz="4" w:space="0" w:color="auto"/>
              <w:bottom w:val="single" w:sz="4" w:space="0" w:color="auto"/>
              <w:right w:val="single" w:sz="4" w:space="0" w:color="auto"/>
            </w:tcBorders>
            <w:vAlign w:val="center"/>
          </w:tcPr>
          <w:p w14:paraId="252F7BD0" w14:textId="77777777" w:rsidR="00382106" w:rsidRPr="00B57A2E" w:rsidRDefault="00382106" w:rsidP="008F08F2">
            <w:pPr>
              <w:autoSpaceDE w:val="0"/>
              <w:autoSpaceDN w:val="0"/>
              <w:adjustRightInd w:val="0"/>
              <w:spacing w:after="0"/>
              <w:jc w:val="center"/>
              <w:rPr>
                <w:rFonts w:cs="Arial"/>
                <w:bCs/>
              </w:rPr>
            </w:pPr>
            <w:del w:id="4267" w:author="CARB" w:date="2024-01-01T21:54:00Z">
              <w:r w:rsidRPr="00E10136">
                <w:rPr>
                  <w:rFonts w:eastAsiaTheme="minorEastAsia" w:cs="Arial"/>
                  <w:szCs w:val="24"/>
                </w:rPr>
                <w:delText>14.35</w:delText>
              </w:r>
            </w:del>
            <w:ins w:id="4268" w:author="CARB" w:date="2024-01-01T21:54:00Z">
              <w:r w:rsidRPr="00B57A2E">
                <w:rPr>
                  <w:rFonts w:cs="Arial"/>
                  <w:bCs/>
                </w:rPr>
                <w:t>18.03</w:t>
              </w:r>
            </w:ins>
          </w:p>
        </w:tc>
      </w:tr>
      <w:tr w:rsidR="00382106" w:rsidRPr="00E10136" w14:paraId="752A0BC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7B8078D"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A0660D3"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Lavan</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21BD45C3" w14:textId="77777777" w:rsidR="00382106" w:rsidRPr="00B57A2E" w:rsidRDefault="00382106" w:rsidP="008F08F2">
            <w:pPr>
              <w:autoSpaceDE w:val="0"/>
              <w:autoSpaceDN w:val="0"/>
              <w:adjustRightInd w:val="0"/>
              <w:spacing w:after="0"/>
              <w:jc w:val="center"/>
              <w:rPr>
                <w:rFonts w:cs="Arial"/>
                <w:bCs/>
              </w:rPr>
            </w:pPr>
            <w:del w:id="4269" w:author="CARB" w:date="2024-01-01T21:54:00Z">
              <w:r w:rsidRPr="00E10136">
                <w:rPr>
                  <w:rFonts w:eastAsiaTheme="minorEastAsia" w:cs="Arial"/>
                  <w:szCs w:val="24"/>
                </w:rPr>
                <w:delText>11.11</w:delText>
              </w:r>
            </w:del>
            <w:ins w:id="4270" w:author="CARB" w:date="2024-01-01T21:54:00Z">
              <w:r w:rsidRPr="00B57A2E">
                <w:rPr>
                  <w:rFonts w:cs="Arial"/>
                  <w:bCs/>
                </w:rPr>
                <w:t>15.99</w:t>
              </w:r>
            </w:ins>
          </w:p>
        </w:tc>
      </w:tr>
      <w:tr w:rsidR="00382106" w:rsidRPr="00E10136" w14:paraId="04B07CF0"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912A523"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B561373"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Nowruz-Soroosh</w:t>
            </w:r>
          </w:p>
        </w:tc>
        <w:tc>
          <w:tcPr>
            <w:tcW w:w="2754" w:type="dxa"/>
            <w:tcBorders>
              <w:top w:val="single" w:sz="4" w:space="0" w:color="auto"/>
              <w:left w:val="single" w:sz="4" w:space="0" w:color="auto"/>
              <w:bottom w:val="single" w:sz="4" w:space="0" w:color="auto"/>
              <w:right w:val="single" w:sz="4" w:space="0" w:color="auto"/>
            </w:tcBorders>
            <w:vAlign w:val="center"/>
          </w:tcPr>
          <w:p w14:paraId="0034CD31" w14:textId="77777777" w:rsidR="00382106" w:rsidRPr="00B57A2E" w:rsidRDefault="00382106" w:rsidP="008F08F2">
            <w:pPr>
              <w:autoSpaceDE w:val="0"/>
              <w:autoSpaceDN w:val="0"/>
              <w:adjustRightInd w:val="0"/>
              <w:spacing w:after="0"/>
              <w:jc w:val="center"/>
              <w:rPr>
                <w:rFonts w:cs="Arial"/>
                <w:bCs/>
              </w:rPr>
            </w:pPr>
            <w:del w:id="4271" w:author="CARB" w:date="2024-01-01T21:54:00Z">
              <w:r w:rsidRPr="00E10136">
                <w:rPr>
                  <w:rFonts w:eastAsiaTheme="minorEastAsia" w:cs="Arial"/>
                  <w:szCs w:val="24"/>
                </w:rPr>
                <w:delText>10.53</w:delText>
              </w:r>
            </w:del>
            <w:ins w:id="4272" w:author="CARB" w:date="2024-01-01T21:54:00Z">
              <w:r w:rsidRPr="00B57A2E">
                <w:rPr>
                  <w:rFonts w:cs="Arial"/>
                  <w:bCs/>
                </w:rPr>
                <w:t>14.28</w:t>
              </w:r>
            </w:ins>
          </w:p>
        </w:tc>
      </w:tr>
      <w:tr w:rsidR="00382106" w:rsidRPr="00E10136" w14:paraId="6498B9A2"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1B5B625"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31958B5"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Sirri</w:t>
            </w:r>
          </w:p>
        </w:tc>
        <w:tc>
          <w:tcPr>
            <w:tcW w:w="2754" w:type="dxa"/>
            <w:tcBorders>
              <w:top w:val="single" w:sz="4" w:space="0" w:color="auto"/>
              <w:left w:val="single" w:sz="4" w:space="0" w:color="auto"/>
              <w:bottom w:val="single" w:sz="4" w:space="0" w:color="auto"/>
              <w:right w:val="single" w:sz="4" w:space="0" w:color="auto"/>
            </w:tcBorders>
            <w:vAlign w:val="center"/>
          </w:tcPr>
          <w:p w14:paraId="6E6CF24F" w14:textId="77777777" w:rsidR="00382106" w:rsidRPr="00B57A2E" w:rsidRDefault="00382106" w:rsidP="008F08F2">
            <w:pPr>
              <w:autoSpaceDE w:val="0"/>
              <w:autoSpaceDN w:val="0"/>
              <w:adjustRightInd w:val="0"/>
              <w:spacing w:after="0"/>
              <w:jc w:val="center"/>
              <w:rPr>
                <w:rFonts w:cs="Arial"/>
                <w:bCs/>
              </w:rPr>
            </w:pPr>
            <w:del w:id="4273" w:author="CARB" w:date="2024-01-01T21:54:00Z">
              <w:r w:rsidRPr="00E10136">
                <w:rPr>
                  <w:rFonts w:eastAsiaTheme="minorEastAsia" w:cs="Arial"/>
                  <w:szCs w:val="24"/>
                </w:rPr>
                <w:delText>10.</w:delText>
              </w:r>
            </w:del>
            <w:r w:rsidRPr="00B57A2E">
              <w:rPr>
                <w:rFonts w:cs="Arial"/>
                <w:bCs/>
              </w:rPr>
              <w:t>15</w:t>
            </w:r>
            <w:ins w:id="4274" w:author="CARB" w:date="2024-01-01T21:54:00Z">
              <w:r w:rsidRPr="00B57A2E">
                <w:rPr>
                  <w:rFonts w:cs="Arial"/>
                  <w:bCs/>
                </w:rPr>
                <w:t>.64</w:t>
              </w:r>
            </w:ins>
          </w:p>
        </w:tc>
      </w:tr>
      <w:tr w:rsidR="00382106" w:rsidRPr="00E10136" w14:paraId="72ADC1E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2165C49"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Iraq</w:t>
            </w:r>
          </w:p>
        </w:tc>
        <w:tc>
          <w:tcPr>
            <w:tcW w:w="4298" w:type="dxa"/>
            <w:tcBorders>
              <w:top w:val="single" w:sz="4" w:space="0" w:color="auto"/>
              <w:left w:val="single" w:sz="4" w:space="0" w:color="auto"/>
              <w:bottom w:val="single" w:sz="4" w:space="0" w:color="auto"/>
              <w:right w:val="single" w:sz="4" w:space="0" w:color="auto"/>
            </w:tcBorders>
            <w:vAlign w:val="center"/>
          </w:tcPr>
          <w:p w14:paraId="3EDF2D98"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Basra Light</w:t>
            </w:r>
          </w:p>
        </w:tc>
        <w:tc>
          <w:tcPr>
            <w:tcW w:w="2754" w:type="dxa"/>
            <w:tcBorders>
              <w:top w:val="single" w:sz="4" w:space="0" w:color="auto"/>
              <w:left w:val="single" w:sz="4" w:space="0" w:color="auto"/>
              <w:bottom w:val="single" w:sz="4" w:space="0" w:color="auto"/>
              <w:right w:val="single" w:sz="4" w:space="0" w:color="auto"/>
            </w:tcBorders>
            <w:vAlign w:val="center"/>
          </w:tcPr>
          <w:p w14:paraId="12E4E83A" w14:textId="77777777" w:rsidR="00382106" w:rsidRPr="00B57A2E" w:rsidRDefault="00382106" w:rsidP="008F08F2">
            <w:pPr>
              <w:autoSpaceDE w:val="0"/>
              <w:autoSpaceDN w:val="0"/>
              <w:adjustRightInd w:val="0"/>
              <w:spacing w:after="0"/>
              <w:jc w:val="center"/>
              <w:rPr>
                <w:rFonts w:cs="Arial"/>
                <w:bCs/>
              </w:rPr>
            </w:pPr>
            <w:del w:id="4275" w:author="CARB" w:date="2024-01-01T21:54:00Z">
              <w:r w:rsidRPr="00E10136">
                <w:rPr>
                  <w:rFonts w:eastAsiaTheme="minorEastAsia" w:cs="Arial"/>
                  <w:szCs w:val="24"/>
                </w:rPr>
                <w:delText>13.45</w:delText>
              </w:r>
            </w:del>
            <w:ins w:id="4276" w:author="CARB" w:date="2024-01-01T21:54:00Z">
              <w:r w:rsidRPr="00B57A2E">
                <w:rPr>
                  <w:rFonts w:cs="Arial"/>
                  <w:bCs/>
                </w:rPr>
                <w:t>14.01</w:t>
              </w:r>
            </w:ins>
          </w:p>
        </w:tc>
      </w:tr>
      <w:tr w:rsidR="00382106" w:rsidRPr="00E10136" w14:paraId="6760AF0C"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EF483AD"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56C45B5" w14:textId="77777777" w:rsidR="00382106" w:rsidRPr="00E10136" w:rsidRDefault="00382106" w:rsidP="008F08F2">
            <w:pPr>
              <w:autoSpaceDE w:val="0"/>
              <w:autoSpaceDN w:val="0"/>
              <w:adjustRightInd w:val="0"/>
              <w:spacing w:after="0"/>
              <w:rPr>
                <w:rFonts w:eastAsiaTheme="minorEastAsia" w:cs="Arial"/>
                <w:szCs w:val="24"/>
              </w:rPr>
            </w:pPr>
            <w:ins w:id="4277" w:author="CARB" w:date="2024-01-01T21:54:00Z">
              <w:r>
                <w:rPr>
                  <w:rFonts w:eastAsiaTheme="minorEastAsia" w:cs="Arial"/>
                  <w:szCs w:val="24"/>
                </w:rPr>
                <w:t>Basra Medium</w:t>
              </w:r>
            </w:ins>
          </w:p>
        </w:tc>
        <w:tc>
          <w:tcPr>
            <w:tcW w:w="2754" w:type="dxa"/>
            <w:tcBorders>
              <w:top w:val="single" w:sz="4" w:space="0" w:color="auto"/>
              <w:left w:val="single" w:sz="4" w:space="0" w:color="auto"/>
              <w:bottom w:val="single" w:sz="4" w:space="0" w:color="auto"/>
              <w:right w:val="single" w:sz="4" w:space="0" w:color="auto"/>
            </w:tcBorders>
            <w:vAlign w:val="center"/>
          </w:tcPr>
          <w:p w14:paraId="35BB23FF" w14:textId="77777777" w:rsidR="00382106" w:rsidRPr="00B57A2E" w:rsidRDefault="00382106" w:rsidP="008F08F2">
            <w:pPr>
              <w:autoSpaceDE w:val="0"/>
              <w:autoSpaceDN w:val="0"/>
              <w:adjustRightInd w:val="0"/>
              <w:spacing w:after="0"/>
              <w:jc w:val="center"/>
              <w:rPr>
                <w:rFonts w:cs="Arial"/>
                <w:bCs/>
              </w:rPr>
            </w:pPr>
            <w:ins w:id="4278" w:author="CARB" w:date="2024-01-01T21:54:00Z">
              <w:r w:rsidRPr="00B57A2E">
                <w:rPr>
                  <w:rFonts w:cs="Arial"/>
                  <w:bCs/>
                </w:rPr>
                <w:t>13.97</w:t>
              </w:r>
            </w:ins>
          </w:p>
        </w:tc>
      </w:tr>
      <w:tr w:rsidR="00382106" w:rsidRPr="00E10136" w14:paraId="2207140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3284F2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C71654F"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Basra Heavy</w:t>
            </w:r>
          </w:p>
        </w:tc>
        <w:tc>
          <w:tcPr>
            <w:tcW w:w="2754" w:type="dxa"/>
            <w:tcBorders>
              <w:top w:val="single" w:sz="4" w:space="0" w:color="auto"/>
              <w:left w:val="single" w:sz="4" w:space="0" w:color="auto"/>
              <w:bottom w:val="single" w:sz="4" w:space="0" w:color="auto"/>
              <w:right w:val="single" w:sz="4" w:space="0" w:color="auto"/>
            </w:tcBorders>
            <w:vAlign w:val="center"/>
          </w:tcPr>
          <w:p w14:paraId="65484EE2" w14:textId="77777777" w:rsidR="00382106" w:rsidRPr="00B57A2E" w:rsidRDefault="00382106" w:rsidP="008F08F2">
            <w:pPr>
              <w:autoSpaceDE w:val="0"/>
              <w:autoSpaceDN w:val="0"/>
              <w:adjustRightInd w:val="0"/>
              <w:spacing w:after="0"/>
              <w:jc w:val="center"/>
              <w:rPr>
                <w:rFonts w:cs="Arial"/>
                <w:bCs/>
              </w:rPr>
            </w:pPr>
            <w:del w:id="4279" w:author="CARB" w:date="2024-01-01T21:54:00Z">
              <w:r w:rsidRPr="00E10136">
                <w:rPr>
                  <w:rFonts w:eastAsiaTheme="minorEastAsia" w:cs="Arial"/>
                  <w:szCs w:val="24"/>
                </w:rPr>
                <w:delText>10.69</w:delText>
              </w:r>
            </w:del>
            <w:ins w:id="4280" w:author="CARB" w:date="2024-01-01T21:54:00Z">
              <w:r w:rsidRPr="00B57A2E">
                <w:rPr>
                  <w:rFonts w:cs="Arial"/>
                  <w:bCs/>
                </w:rPr>
                <w:t>13.95</w:t>
              </w:r>
            </w:ins>
          </w:p>
        </w:tc>
      </w:tr>
      <w:tr w:rsidR="00382106" w:rsidRPr="00E10136" w14:paraId="2636CC58"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4977DC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Kuwait</w:t>
            </w:r>
          </w:p>
        </w:tc>
        <w:tc>
          <w:tcPr>
            <w:tcW w:w="4298" w:type="dxa"/>
            <w:tcBorders>
              <w:top w:val="single" w:sz="4" w:space="0" w:color="auto"/>
              <w:left w:val="single" w:sz="4" w:space="0" w:color="auto"/>
              <w:bottom w:val="single" w:sz="4" w:space="0" w:color="auto"/>
              <w:right w:val="single" w:sz="4" w:space="0" w:color="auto"/>
            </w:tcBorders>
            <w:vAlign w:val="center"/>
          </w:tcPr>
          <w:p w14:paraId="42BFED3E"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Kuwait</w:t>
            </w:r>
          </w:p>
        </w:tc>
        <w:tc>
          <w:tcPr>
            <w:tcW w:w="2754" w:type="dxa"/>
            <w:tcBorders>
              <w:top w:val="single" w:sz="4" w:space="0" w:color="auto"/>
              <w:left w:val="single" w:sz="4" w:space="0" w:color="auto"/>
              <w:bottom w:val="single" w:sz="4" w:space="0" w:color="auto"/>
              <w:right w:val="single" w:sz="4" w:space="0" w:color="auto"/>
            </w:tcBorders>
            <w:vAlign w:val="center"/>
          </w:tcPr>
          <w:p w14:paraId="57FD29BB" w14:textId="77777777" w:rsidR="00382106" w:rsidRPr="00B57A2E" w:rsidRDefault="00382106" w:rsidP="008F08F2">
            <w:pPr>
              <w:autoSpaceDE w:val="0"/>
              <w:autoSpaceDN w:val="0"/>
              <w:adjustRightInd w:val="0"/>
              <w:spacing w:after="0"/>
              <w:jc w:val="center"/>
              <w:rPr>
                <w:rFonts w:cs="Arial"/>
                <w:bCs/>
              </w:rPr>
            </w:pPr>
            <w:del w:id="4281" w:author="CARB" w:date="2024-01-01T21:54:00Z">
              <w:r w:rsidRPr="00E10136">
                <w:rPr>
                  <w:rFonts w:eastAsiaTheme="minorEastAsia" w:cs="Arial"/>
                  <w:szCs w:val="24"/>
                </w:rPr>
                <w:delText>10.56</w:delText>
              </w:r>
            </w:del>
            <w:ins w:id="4282" w:author="CARB" w:date="2024-01-01T21:54:00Z">
              <w:r w:rsidRPr="00B57A2E">
                <w:rPr>
                  <w:rFonts w:cs="Arial"/>
                  <w:bCs/>
                </w:rPr>
                <w:t>12.93</w:t>
              </w:r>
            </w:ins>
          </w:p>
        </w:tc>
      </w:tr>
      <w:tr w:rsidR="00382106" w:rsidRPr="00E10136" w14:paraId="056B96B2"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F4A048B"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Libya</w:t>
            </w:r>
          </w:p>
        </w:tc>
        <w:tc>
          <w:tcPr>
            <w:tcW w:w="4298" w:type="dxa"/>
            <w:tcBorders>
              <w:top w:val="single" w:sz="4" w:space="0" w:color="auto"/>
              <w:left w:val="single" w:sz="4" w:space="0" w:color="auto"/>
              <w:bottom w:val="single" w:sz="4" w:space="0" w:color="auto"/>
              <w:right w:val="single" w:sz="4" w:space="0" w:color="auto"/>
            </w:tcBorders>
            <w:vAlign w:val="center"/>
          </w:tcPr>
          <w:p w14:paraId="759D014A"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Amna</w:t>
            </w:r>
          </w:p>
        </w:tc>
        <w:tc>
          <w:tcPr>
            <w:tcW w:w="2754" w:type="dxa"/>
            <w:tcBorders>
              <w:top w:val="single" w:sz="4" w:space="0" w:color="auto"/>
              <w:left w:val="single" w:sz="4" w:space="0" w:color="auto"/>
              <w:bottom w:val="single" w:sz="4" w:space="0" w:color="auto"/>
              <w:right w:val="single" w:sz="4" w:space="0" w:color="auto"/>
            </w:tcBorders>
            <w:vAlign w:val="center"/>
          </w:tcPr>
          <w:p w14:paraId="234767F3" w14:textId="77777777" w:rsidR="00382106" w:rsidRPr="00B57A2E" w:rsidRDefault="00382106" w:rsidP="008F08F2">
            <w:pPr>
              <w:autoSpaceDE w:val="0"/>
              <w:autoSpaceDN w:val="0"/>
              <w:adjustRightInd w:val="0"/>
              <w:spacing w:after="0"/>
              <w:jc w:val="center"/>
              <w:rPr>
                <w:rFonts w:cs="Arial"/>
                <w:bCs/>
              </w:rPr>
            </w:pPr>
            <w:r w:rsidRPr="00B57A2E">
              <w:rPr>
                <w:rFonts w:cs="Arial"/>
                <w:bCs/>
              </w:rPr>
              <w:t>15.</w:t>
            </w:r>
            <w:del w:id="4283" w:author="CARB" w:date="2024-01-01T21:54:00Z">
              <w:r w:rsidRPr="00E10136">
                <w:rPr>
                  <w:rFonts w:eastAsiaTheme="minorEastAsia" w:cs="Arial"/>
                  <w:szCs w:val="24"/>
                </w:rPr>
                <w:delText>82</w:delText>
              </w:r>
            </w:del>
            <w:ins w:id="4284" w:author="CARB" w:date="2024-01-01T21:54:00Z">
              <w:r w:rsidRPr="00B57A2E">
                <w:rPr>
                  <w:rFonts w:cs="Arial"/>
                  <w:bCs/>
                </w:rPr>
                <w:t>58</w:t>
              </w:r>
            </w:ins>
          </w:p>
        </w:tc>
      </w:tr>
      <w:tr w:rsidR="00382106" w:rsidRPr="00E10136" w14:paraId="32A115E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B80CDBC"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Malaysia</w:t>
            </w:r>
          </w:p>
        </w:tc>
        <w:tc>
          <w:tcPr>
            <w:tcW w:w="4298" w:type="dxa"/>
            <w:tcBorders>
              <w:top w:val="single" w:sz="4" w:space="0" w:color="auto"/>
              <w:left w:val="single" w:sz="4" w:space="0" w:color="auto"/>
              <w:bottom w:val="single" w:sz="4" w:space="0" w:color="auto"/>
              <w:right w:val="single" w:sz="4" w:space="0" w:color="auto"/>
            </w:tcBorders>
            <w:vAlign w:val="center"/>
          </w:tcPr>
          <w:p w14:paraId="67615912"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Tapis</w:t>
            </w:r>
          </w:p>
        </w:tc>
        <w:tc>
          <w:tcPr>
            <w:tcW w:w="2754" w:type="dxa"/>
            <w:tcBorders>
              <w:top w:val="single" w:sz="4" w:space="0" w:color="auto"/>
              <w:left w:val="single" w:sz="4" w:space="0" w:color="auto"/>
              <w:bottom w:val="single" w:sz="4" w:space="0" w:color="auto"/>
              <w:right w:val="single" w:sz="4" w:space="0" w:color="auto"/>
            </w:tcBorders>
            <w:vAlign w:val="center"/>
          </w:tcPr>
          <w:p w14:paraId="1CA2F516" w14:textId="77777777" w:rsidR="00382106" w:rsidRPr="00B57A2E" w:rsidRDefault="00382106" w:rsidP="008F08F2">
            <w:pPr>
              <w:autoSpaceDE w:val="0"/>
              <w:autoSpaceDN w:val="0"/>
              <w:adjustRightInd w:val="0"/>
              <w:spacing w:after="0"/>
              <w:jc w:val="center"/>
              <w:rPr>
                <w:rFonts w:cs="Arial"/>
                <w:bCs/>
              </w:rPr>
            </w:pPr>
            <w:del w:id="4285" w:author="CARB" w:date="2024-01-01T21:54:00Z">
              <w:r w:rsidRPr="00E10136">
                <w:rPr>
                  <w:rFonts w:eastAsiaTheme="minorEastAsia" w:cs="Arial"/>
                  <w:szCs w:val="24"/>
                </w:rPr>
                <w:delText>12.73</w:delText>
              </w:r>
            </w:del>
            <w:ins w:id="4286" w:author="CARB" w:date="2024-01-01T21:54:00Z">
              <w:r w:rsidRPr="00B57A2E">
                <w:rPr>
                  <w:rFonts w:cs="Arial"/>
                  <w:bCs/>
                </w:rPr>
                <w:t>18.22</w:t>
              </w:r>
            </w:ins>
          </w:p>
        </w:tc>
      </w:tr>
      <w:tr w:rsidR="00382106" w:rsidRPr="00E10136" w14:paraId="2FA6943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8D1E847"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Mauritania</w:t>
            </w:r>
          </w:p>
        </w:tc>
        <w:tc>
          <w:tcPr>
            <w:tcW w:w="4298" w:type="dxa"/>
            <w:tcBorders>
              <w:top w:val="single" w:sz="4" w:space="0" w:color="auto"/>
              <w:left w:val="single" w:sz="4" w:space="0" w:color="auto"/>
              <w:bottom w:val="single" w:sz="4" w:space="0" w:color="auto"/>
              <w:right w:val="single" w:sz="4" w:space="0" w:color="auto"/>
            </w:tcBorders>
            <w:vAlign w:val="center"/>
          </w:tcPr>
          <w:p w14:paraId="57C8CFD2"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Chinquetti</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4DD997EF" w14:textId="77777777" w:rsidR="00382106" w:rsidRPr="00B57A2E" w:rsidRDefault="00382106" w:rsidP="008F08F2">
            <w:pPr>
              <w:autoSpaceDE w:val="0"/>
              <w:autoSpaceDN w:val="0"/>
              <w:adjustRightInd w:val="0"/>
              <w:spacing w:after="0"/>
              <w:jc w:val="center"/>
              <w:rPr>
                <w:rFonts w:cs="Arial"/>
                <w:bCs/>
              </w:rPr>
            </w:pPr>
            <w:del w:id="4287" w:author="CARB" w:date="2024-01-01T21:54:00Z">
              <w:r w:rsidRPr="00E10136">
                <w:rPr>
                  <w:rFonts w:eastAsiaTheme="minorEastAsia" w:cs="Arial"/>
                  <w:szCs w:val="24"/>
                </w:rPr>
                <w:delText>13.74</w:delText>
              </w:r>
            </w:del>
            <w:ins w:id="4288" w:author="CARB" w:date="2024-01-01T21:54:00Z">
              <w:r w:rsidRPr="00B57A2E">
                <w:rPr>
                  <w:rFonts w:cs="Arial"/>
                  <w:bCs/>
                </w:rPr>
                <w:t>7.60</w:t>
              </w:r>
            </w:ins>
          </w:p>
        </w:tc>
      </w:tr>
      <w:tr w:rsidR="00382106" w:rsidRPr="00E10136" w14:paraId="07320A1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4904358"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Mexico</w:t>
            </w:r>
          </w:p>
        </w:tc>
        <w:tc>
          <w:tcPr>
            <w:tcW w:w="4298" w:type="dxa"/>
            <w:tcBorders>
              <w:top w:val="single" w:sz="4" w:space="0" w:color="auto"/>
              <w:left w:val="single" w:sz="4" w:space="0" w:color="auto"/>
              <w:bottom w:val="single" w:sz="4" w:space="0" w:color="auto"/>
              <w:right w:val="single" w:sz="4" w:space="0" w:color="auto"/>
            </w:tcBorders>
            <w:vAlign w:val="center"/>
          </w:tcPr>
          <w:p w14:paraId="4D744023"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Isthmus</w:t>
            </w:r>
          </w:p>
        </w:tc>
        <w:tc>
          <w:tcPr>
            <w:tcW w:w="2754" w:type="dxa"/>
            <w:tcBorders>
              <w:top w:val="single" w:sz="4" w:space="0" w:color="auto"/>
              <w:left w:val="single" w:sz="4" w:space="0" w:color="auto"/>
              <w:bottom w:val="single" w:sz="4" w:space="0" w:color="auto"/>
              <w:right w:val="single" w:sz="4" w:space="0" w:color="auto"/>
            </w:tcBorders>
            <w:vAlign w:val="center"/>
          </w:tcPr>
          <w:p w14:paraId="7FCD6F41" w14:textId="77777777" w:rsidR="00382106" w:rsidRPr="00B57A2E" w:rsidRDefault="00382106" w:rsidP="008F08F2">
            <w:pPr>
              <w:autoSpaceDE w:val="0"/>
              <w:autoSpaceDN w:val="0"/>
              <w:adjustRightInd w:val="0"/>
              <w:spacing w:after="0"/>
              <w:jc w:val="center"/>
              <w:rPr>
                <w:rFonts w:cs="Arial"/>
                <w:bCs/>
              </w:rPr>
            </w:pPr>
            <w:del w:id="4289" w:author="CARB" w:date="2024-01-01T21:54:00Z">
              <w:r w:rsidRPr="00E10136">
                <w:rPr>
                  <w:rFonts w:eastAsiaTheme="minorEastAsia" w:cs="Arial"/>
                  <w:szCs w:val="24"/>
                </w:rPr>
                <w:delText>11.31</w:delText>
              </w:r>
            </w:del>
            <w:ins w:id="4290" w:author="CARB" w:date="2024-01-01T21:54:00Z">
              <w:r w:rsidRPr="00B57A2E">
                <w:rPr>
                  <w:rFonts w:cs="Arial"/>
                  <w:bCs/>
                </w:rPr>
                <w:t>14.56</w:t>
              </w:r>
            </w:ins>
          </w:p>
        </w:tc>
      </w:tr>
      <w:tr w:rsidR="00382106" w:rsidRPr="00E10136" w14:paraId="6E58B951"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5B93F50"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EBEB3AF"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Isthmus Topped</w:t>
            </w:r>
          </w:p>
        </w:tc>
        <w:tc>
          <w:tcPr>
            <w:tcW w:w="2754" w:type="dxa"/>
            <w:tcBorders>
              <w:top w:val="single" w:sz="4" w:space="0" w:color="auto"/>
              <w:left w:val="single" w:sz="4" w:space="0" w:color="auto"/>
              <w:bottom w:val="single" w:sz="4" w:space="0" w:color="auto"/>
              <w:right w:val="single" w:sz="4" w:space="0" w:color="auto"/>
            </w:tcBorders>
            <w:vAlign w:val="center"/>
          </w:tcPr>
          <w:p w14:paraId="05000F54" w14:textId="77777777" w:rsidR="00382106" w:rsidRPr="00B57A2E" w:rsidRDefault="00382106" w:rsidP="008F08F2">
            <w:pPr>
              <w:autoSpaceDE w:val="0"/>
              <w:autoSpaceDN w:val="0"/>
              <w:adjustRightInd w:val="0"/>
              <w:spacing w:after="0"/>
              <w:jc w:val="center"/>
              <w:rPr>
                <w:rFonts w:cs="Arial"/>
                <w:bCs/>
              </w:rPr>
            </w:pPr>
            <w:del w:id="4291" w:author="CARB" w:date="2024-01-01T21:54:00Z">
              <w:r w:rsidRPr="00E10136">
                <w:rPr>
                  <w:rFonts w:eastAsiaTheme="minorEastAsia" w:cs="Arial"/>
                  <w:szCs w:val="24"/>
                </w:rPr>
                <w:delText>14.31</w:delText>
              </w:r>
            </w:del>
            <w:ins w:id="4292" w:author="CARB" w:date="2024-01-01T21:54:00Z">
              <w:r w:rsidRPr="00B57A2E">
                <w:rPr>
                  <w:rFonts w:cs="Arial"/>
                  <w:bCs/>
                </w:rPr>
                <w:t>17.56</w:t>
              </w:r>
            </w:ins>
          </w:p>
        </w:tc>
      </w:tr>
      <w:tr w:rsidR="00382106" w:rsidRPr="00E10136" w14:paraId="030DFCE1"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CCA544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91031BC"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Maya</w:t>
            </w:r>
          </w:p>
        </w:tc>
        <w:tc>
          <w:tcPr>
            <w:tcW w:w="2754" w:type="dxa"/>
            <w:tcBorders>
              <w:top w:val="single" w:sz="4" w:space="0" w:color="auto"/>
              <w:left w:val="single" w:sz="4" w:space="0" w:color="auto"/>
              <w:bottom w:val="single" w:sz="4" w:space="0" w:color="auto"/>
              <w:right w:val="single" w:sz="4" w:space="0" w:color="auto"/>
            </w:tcBorders>
            <w:vAlign w:val="center"/>
          </w:tcPr>
          <w:p w14:paraId="5D50E27F" w14:textId="77777777" w:rsidR="00382106" w:rsidRPr="00B57A2E" w:rsidRDefault="00382106" w:rsidP="008F08F2">
            <w:pPr>
              <w:autoSpaceDE w:val="0"/>
              <w:autoSpaceDN w:val="0"/>
              <w:adjustRightInd w:val="0"/>
              <w:spacing w:after="0"/>
              <w:jc w:val="center"/>
              <w:rPr>
                <w:rFonts w:cs="Arial"/>
                <w:bCs/>
              </w:rPr>
            </w:pPr>
            <w:del w:id="4293" w:author="CARB" w:date="2024-01-01T21:54:00Z">
              <w:r w:rsidRPr="00E10136">
                <w:rPr>
                  <w:rFonts w:eastAsiaTheme="minorEastAsia" w:cs="Arial"/>
                  <w:szCs w:val="24"/>
                </w:rPr>
                <w:delText>7.85</w:delText>
              </w:r>
            </w:del>
            <w:ins w:id="4294" w:author="CARB" w:date="2024-01-01T21:54:00Z">
              <w:r w:rsidRPr="00B57A2E">
                <w:rPr>
                  <w:rFonts w:cs="Arial"/>
                  <w:bCs/>
                </w:rPr>
                <w:t>10.50</w:t>
              </w:r>
            </w:ins>
          </w:p>
        </w:tc>
      </w:tr>
      <w:tr w:rsidR="00382106" w:rsidRPr="00E10136" w14:paraId="7E5D2C85"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AAAF5F1"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Neutral Zone</w:t>
            </w:r>
          </w:p>
        </w:tc>
        <w:tc>
          <w:tcPr>
            <w:tcW w:w="4298" w:type="dxa"/>
            <w:tcBorders>
              <w:top w:val="single" w:sz="4" w:space="0" w:color="auto"/>
              <w:left w:val="single" w:sz="4" w:space="0" w:color="auto"/>
              <w:bottom w:val="single" w:sz="4" w:space="0" w:color="auto"/>
              <w:right w:val="single" w:sz="4" w:space="0" w:color="auto"/>
            </w:tcBorders>
            <w:vAlign w:val="center"/>
          </w:tcPr>
          <w:p w14:paraId="1BA9ECDB"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Eocene</w:t>
            </w:r>
          </w:p>
        </w:tc>
        <w:tc>
          <w:tcPr>
            <w:tcW w:w="2754" w:type="dxa"/>
            <w:tcBorders>
              <w:top w:val="single" w:sz="4" w:space="0" w:color="auto"/>
              <w:left w:val="single" w:sz="4" w:space="0" w:color="auto"/>
              <w:bottom w:val="single" w:sz="4" w:space="0" w:color="auto"/>
              <w:right w:val="single" w:sz="4" w:space="0" w:color="auto"/>
            </w:tcBorders>
            <w:vAlign w:val="center"/>
          </w:tcPr>
          <w:p w14:paraId="60F050EB" w14:textId="77777777" w:rsidR="00382106" w:rsidRPr="00B57A2E" w:rsidRDefault="00382106" w:rsidP="008F08F2">
            <w:pPr>
              <w:autoSpaceDE w:val="0"/>
              <w:autoSpaceDN w:val="0"/>
              <w:adjustRightInd w:val="0"/>
              <w:spacing w:after="0"/>
              <w:jc w:val="center"/>
              <w:rPr>
                <w:rFonts w:cs="Arial"/>
                <w:bCs/>
              </w:rPr>
            </w:pPr>
            <w:del w:id="4295" w:author="CARB" w:date="2024-01-01T21:54:00Z">
              <w:r w:rsidRPr="00E10136">
                <w:rPr>
                  <w:rFonts w:eastAsiaTheme="minorEastAsia" w:cs="Arial"/>
                  <w:szCs w:val="24"/>
                </w:rPr>
                <w:delText>7.85</w:delText>
              </w:r>
            </w:del>
            <w:ins w:id="4296" w:author="CARB" w:date="2024-01-01T21:54:00Z">
              <w:r w:rsidRPr="00B57A2E">
                <w:rPr>
                  <w:rFonts w:cs="Arial"/>
                  <w:bCs/>
                </w:rPr>
                <w:t>9.36</w:t>
              </w:r>
            </w:ins>
          </w:p>
        </w:tc>
      </w:tr>
      <w:tr w:rsidR="00382106" w:rsidRPr="00E10136" w14:paraId="6B9E9864"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781F2C2"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F4AF3D7"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Khafji</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69794024" w14:textId="77777777" w:rsidR="00382106" w:rsidRPr="00B57A2E" w:rsidRDefault="00382106" w:rsidP="008F08F2">
            <w:pPr>
              <w:autoSpaceDE w:val="0"/>
              <w:autoSpaceDN w:val="0"/>
              <w:adjustRightInd w:val="0"/>
              <w:spacing w:after="0"/>
              <w:jc w:val="center"/>
              <w:rPr>
                <w:rFonts w:cs="Arial"/>
                <w:bCs/>
              </w:rPr>
            </w:pPr>
            <w:del w:id="4297" w:author="CARB" w:date="2024-01-01T21:54:00Z">
              <w:r w:rsidRPr="00E10136">
                <w:rPr>
                  <w:rFonts w:eastAsiaTheme="minorEastAsia" w:cs="Arial"/>
                  <w:szCs w:val="24"/>
                </w:rPr>
                <w:delText>7.84</w:delText>
              </w:r>
            </w:del>
            <w:ins w:id="4298" w:author="CARB" w:date="2024-01-01T21:54:00Z">
              <w:r w:rsidRPr="00B57A2E">
                <w:rPr>
                  <w:rFonts w:cs="Arial"/>
                  <w:bCs/>
                </w:rPr>
                <w:t>10.43</w:t>
              </w:r>
            </w:ins>
          </w:p>
        </w:tc>
      </w:tr>
      <w:tr w:rsidR="00382106" w:rsidRPr="00E10136" w14:paraId="46D556CB"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E492313"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6D3555D"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Ratawi</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447E92DF" w14:textId="77777777" w:rsidR="00382106" w:rsidRPr="00B57A2E" w:rsidRDefault="00382106" w:rsidP="008F08F2">
            <w:pPr>
              <w:autoSpaceDE w:val="0"/>
              <w:autoSpaceDN w:val="0"/>
              <w:adjustRightInd w:val="0"/>
              <w:spacing w:after="0"/>
              <w:jc w:val="center"/>
              <w:rPr>
                <w:rFonts w:cs="Arial"/>
                <w:bCs/>
              </w:rPr>
            </w:pPr>
            <w:del w:id="4299" w:author="CARB" w:date="2024-01-01T21:54:00Z">
              <w:r w:rsidRPr="00E10136">
                <w:rPr>
                  <w:rFonts w:eastAsiaTheme="minorEastAsia" w:cs="Arial"/>
                  <w:szCs w:val="24"/>
                </w:rPr>
                <w:delText>9.42</w:delText>
              </w:r>
            </w:del>
            <w:ins w:id="4300" w:author="CARB" w:date="2024-01-01T21:54:00Z">
              <w:r w:rsidRPr="00B57A2E">
                <w:rPr>
                  <w:rFonts w:cs="Arial"/>
                  <w:bCs/>
                </w:rPr>
                <w:t>10.61</w:t>
              </w:r>
            </w:ins>
          </w:p>
        </w:tc>
      </w:tr>
      <w:tr w:rsidR="00382106" w:rsidRPr="00E10136" w14:paraId="3E0C9D4A"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16F852A"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Nigeria</w:t>
            </w:r>
          </w:p>
        </w:tc>
        <w:tc>
          <w:tcPr>
            <w:tcW w:w="4298" w:type="dxa"/>
            <w:tcBorders>
              <w:top w:val="single" w:sz="4" w:space="0" w:color="auto"/>
              <w:left w:val="single" w:sz="4" w:space="0" w:color="auto"/>
              <w:bottom w:val="single" w:sz="4" w:space="0" w:color="auto"/>
              <w:right w:val="single" w:sz="4" w:space="0" w:color="auto"/>
            </w:tcBorders>
            <w:vAlign w:val="center"/>
          </w:tcPr>
          <w:p w14:paraId="2E544073"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Agbami</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71394B5A" w14:textId="77777777" w:rsidR="00382106" w:rsidRPr="00B57A2E" w:rsidRDefault="00382106" w:rsidP="008F08F2">
            <w:pPr>
              <w:autoSpaceDE w:val="0"/>
              <w:autoSpaceDN w:val="0"/>
              <w:adjustRightInd w:val="0"/>
              <w:spacing w:after="0"/>
              <w:jc w:val="center"/>
              <w:rPr>
                <w:rFonts w:cs="Arial"/>
                <w:bCs/>
              </w:rPr>
            </w:pPr>
            <w:del w:id="4301" w:author="CARB" w:date="2024-01-01T21:54:00Z">
              <w:r w:rsidRPr="00E10136">
                <w:rPr>
                  <w:rFonts w:eastAsiaTheme="minorEastAsia" w:cs="Arial"/>
                  <w:szCs w:val="24"/>
                </w:rPr>
                <w:delText>12.04</w:delText>
              </w:r>
            </w:del>
            <w:ins w:id="4302" w:author="CARB" w:date="2024-01-01T21:54:00Z">
              <w:r w:rsidRPr="00B57A2E">
                <w:rPr>
                  <w:rFonts w:cs="Arial"/>
                  <w:bCs/>
                </w:rPr>
                <w:t>11.71</w:t>
              </w:r>
            </w:ins>
          </w:p>
        </w:tc>
      </w:tr>
      <w:tr w:rsidR="00382106" w:rsidRPr="00E10136" w14:paraId="195E0D8B"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4FAFD2C"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BCF39EE"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Amenam</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47EE3B19" w14:textId="77777777" w:rsidR="00382106" w:rsidRPr="00B57A2E" w:rsidRDefault="00382106" w:rsidP="008F08F2">
            <w:pPr>
              <w:autoSpaceDE w:val="0"/>
              <w:autoSpaceDN w:val="0"/>
              <w:adjustRightInd w:val="0"/>
              <w:spacing w:after="0"/>
              <w:jc w:val="center"/>
              <w:rPr>
                <w:rFonts w:cs="Arial"/>
                <w:bCs/>
              </w:rPr>
            </w:pPr>
            <w:del w:id="4303" w:author="CARB" w:date="2024-01-01T21:54:00Z">
              <w:r w:rsidRPr="00E10136">
                <w:rPr>
                  <w:rFonts w:eastAsiaTheme="minorEastAsia" w:cs="Arial"/>
                  <w:szCs w:val="24"/>
                </w:rPr>
                <w:delText>10.65</w:delText>
              </w:r>
            </w:del>
            <w:ins w:id="4304" w:author="CARB" w:date="2024-01-01T21:54:00Z">
              <w:r w:rsidRPr="00B57A2E">
                <w:rPr>
                  <w:rFonts w:cs="Arial"/>
                  <w:bCs/>
                </w:rPr>
                <w:t>11.71</w:t>
              </w:r>
            </w:ins>
          </w:p>
        </w:tc>
      </w:tr>
      <w:tr w:rsidR="00382106" w:rsidRPr="00E10136" w14:paraId="2FE7D30C"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83A50B5"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03706FA"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Antan</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5A13426A" w14:textId="77777777" w:rsidR="00382106" w:rsidRPr="00B57A2E" w:rsidRDefault="00382106" w:rsidP="008F08F2">
            <w:pPr>
              <w:autoSpaceDE w:val="0"/>
              <w:autoSpaceDN w:val="0"/>
              <w:adjustRightInd w:val="0"/>
              <w:spacing w:after="0"/>
              <w:jc w:val="center"/>
              <w:rPr>
                <w:rFonts w:cs="Arial"/>
                <w:bCs/>
              </w:rPr>
            </w:pPr>
            <w:del w:id="4305" w:author="CARB" w:date="2024-01-01T21:54:00Z">
              <w:r w:rsidRPr="00E10136">
                <w:rPr>
                  <w:rFonts w:eastAsiaTheme="minorEastAsia" w:cs="Arial"/>
                  <w:szCs w:val="24"/>
                </w:rPr>
                <w:delText>21.98</w:delText>
              </w:r>
            </w:del>
            <w:ins w:id="4306" w:author="CARB" w:date="2024-01-01T21:54:00Z">
              <w:r w:rsidRPr="00B57A2E">
                <w:rPr>
                  <w:rFonts w:cs="Arial"/>
                  <w:bCs/>
                </w:rPr>
                <w:t>11.71</w:t>
              </w:r>
            </w:ins>
          </w:p>
        </w:tc>
      </w:tr>
      <w:tr w:rsidR="00382106" w:rsidRPr="00E10136" w14:paraId="2A5C599E"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B9842DB"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B49C10C"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Bonga</w:t>
            </w:r>
          </w:p>
        </w:tc>
        <w:tc>
          <w:tcPr>
            <w:tcW w:w="2754" w:type="dxa"/>
            <w:tcBorders>
              <w:top w:val="single" w:sz="4" w:space="0" w:color="auto"/>
              <w:left w:val="single" w:sz="4" w:space="0" w:color="auto"/>
              <w:bottom w:val="single" w:sz="4" w:space="0" w:color="auto"/>
              <w:right w:val="single" w:sz="4" w:space="0" w:color="auto"/>
            </w:tcBorders>
            <w:vAlign w:val="center"/>
          </w:tcPr>
          <w:p w14:paraId="677FBC01" w14:textId="77777777" w:rsidR="00382106" w:rsidRPr="00B57A2E" w:rsidRDefault="00382106" w:rsidP="008F08F2">
            <w:pPr>
              <w:autoSpaceDE w:val="0"/>
              <w:autoSpaceDN w:val="0"/>
              <w:adjustRightInd w:val="0"/>
              <w:spacing w:after="0"/>
              <w:jc w:val="center"/>
              <w:rPr>
                <w:rFonts w:cs="Arial"/>
                <w:bCs/>
              </w:rPr>
            </w:pPr>
            <w:del w:id="4307" w:author="CARB" w:date="2024-01-01T21:54:00Z">
              <w:r w:rsidRPr="00E10136">
                <w:rPr>
                  <w:rFonts w:eastAsiaTheme="minorEastAsia" w:cs="Arial"/>
                  <w:szCs w:val="24"/>
                </w:rPr>
                <w:delText>5.06</w:delText>
              </w:r>
            </w:del>
            <w:ins w:id="4308" w:author="CARB" w:date="2024-01-01T21:54:00Z">
              <w:r w:rsidRPr="00B57A2E">
                <w:rPr>
                  <w:rFonts w:cs="Arial"/>
                  <w:bCs/>
                </w:rPr>
                <w:t>11.71</w:t>
              </w:r>
            </w:ins>
          </w:p>
        </w:tc>
      </w:tr>
      <w:tr w:rsidR="00382106" w:rsidRPr="00E10136" w14:paraId="7B4E083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3E6C16A"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696D022"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Bonny</w:t>
            </w:r>
          </w:p>
        </w:tc>
        <w:tc>
          <w:tcPr>
            <w:tcW w:w="2754" w:type="dxa"/>
            <w:tcBorders>
              <w:top w:val="single" w:sz="4" w:space="0" w:color="auto"/>
              <w:left w:val="single" w:sz="4" w:space="0" w:color="auto"/>
              <w:bottom w:val="single" w:sz="4" w:space="0" w:color="auto"/>
              <w:right w:val="single" w:sz="4" w:space="0" w:color="auto"/>
            </w:tcBorders>
            <w:vAlign w:val="center"/>
          </w:tcPr>
          <w:p w14:paraId="52BB6CE9" w14:textId="77777777" w:rsidR="00382106" w:rsidRPr="00B57A2E" w:rsidRDefault="00382106" w:rsidP="008F08F2">
            <w:pPr>
              <w:autoSpaceDE w:val="0"/>
              <w:autoSpaceDN w:val="0"/>
              <w:adjustRightInd w:val="0"/>
              <w:spacing w:after="0"/>
              <w:jc w:val="center"/>
              <w:rPr>
                <w:rFonts w:cs="Arial"/>
                <w:bCs/>
              </w:rPr>
            </w:pPr>
            <w:del w:id="4309" w:author="CARB" w:date="2024-01-01T21:54:00Z">
              <w:r w:rsidRPr="00E10136">
                <w:rPr>
                  <w:rFonts w:eastAsiaTheme="minorEastAsia" w:cs="Arial"/>
                  <w:szCs w:val="24"/>
                </w:rPr>
                <w:delText>9.91</w:delText>
              </w:r>
            </w:del>
            <w:ins w:id="4310" w:author="CARB" w:date="2024-01-01T21:54:00Z">
              <w:r w:rsidRPr="00B57A2E">
                <w:rPr>
                  <w:rFonts w:cs="Arial"/>
                  <w:bCs/>
                </w:rPr>
                <w:t>11.71</w:t>
              </w:r>
            </w:ins>
          </w:p>
        </w:tc>
      </w:tr>
      <w:tr w:rsidR="00382106" w:rsidRPr="00E10136" w14:paraId="33B488B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B9D7965"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347150B"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Brass</w:t>
            </w:r>
          </w:p>
        </w:tc>
        <w:tc>
          <w:tcPr>
            <w:tcW w:w="2754" w:type="dxa"/>
            <w:tcBorders>
              <w:top w:val="single" w:sz="4" w:space="0" w:color="auto"/>
              <w:left w:val="single" w:sz="4" w:space="0" w:color="auto"/>
              <w:bottom w:val="single" w:sz="4" w:space="0" w:color="auto"/>
              <w:right w:val="single" w:sz="4" w:space="0" w:color="auto"/>
            </w:tcBorders>
            <w:vAlign w:val="center"/>
          </w:tcPr>
          <w:p w14:paraId="38FF42DA" w14:textId="77777777" w:rsidR="00382106" w:rsidRPr="00B57A2E" w:rsidRDefault="00382106" w:rsidP="008F08F2">
            <w:pPr>
              <w:autoSpaceDE w:val="0"/>
              <w:autoSpaceDN w:val="0"/>
              <w:adjustRightInd w:val="0"/>
              <w:spacing w:after="0"/>
              <w:jc w:val="center"/>
              <w:rPr>
                <w:rFonts w:cs="Arial"/>
                <w:bCs/>
              </w:rPr>
            </w:pPr>
            <w:del w:id="4311" w:author="CARB" w:date="2024-01-01T21:54:00Z">
              <w:r w:rsidRPr="00E10136">
                <w:rPr>
                  <w:rFonts w:eastAsiaTheme="minorEastAsia" w:cs="Arial"/>
                  <w:szCs w:val="24"/>
                </w:rPr>
                <w:delText>14.27</w:delText>
              </w:r>
            </w:del>
            <w:ins w:id="4312" w:author="CARB" w:date="2024-01-01T21:54:00Z">
              <w:r w:rsidRPr="00B57A2E">
                <w:rPr>
                  <w:rFonts w:cs="Arial"/>
                  <w:bCs/>
                </w:rPr>
                <w:t>11.71</w:t>
              </w:r>
            </w:ins>
          </w:p>
        </w:tc>
      </w:tr>
      <w:tr w:rsidR="00382106" w:rsidRPr="00E10136" w14:paraId="0A792AA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FED1D42"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6884BD6"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EA</w:t>
            </w:r>
          </w:p>
        </w:tc>
        <w:tc>
          <w:tcPr>
            <w:tcW w:w="2754" w:type="dxa"/>
            <w:tcBorders>
              <w:top w:val="single" w:sz="4" w:space="0" w:color="auto"/>
              <w:left w:val="single" w:sz="4" w:space="0" w:color="auto"/>
              <w:bottom w:val="single" w:sz="4" w:space="0" w:color="auto"/>
              <w:right w:val="single" w:sz="4" w:space="0" w:color="auto"/>
            </w:tcBorders>
            <w:vAlign w:val="center"/>
          </w:tcPr>
          <w:p w14:paraId="25D228EF" w14:textId="77777777" w:rsidR="00382106" w:rsidRPr="00B57A2E" w:rsidRDefault="00382106" w:rsidP="008F08F2">
            <w:pPr>
              <w:autoSpaceDE w:val="0"/>
              <w:autoSpaceDN w:val="0"/>
              <w:adjustRightInd w:val="0"/>
              <w:spacing w:after="0"/>
              <w:jc w:val="center"/>
              <w:rPr>
                <w:rFonts w:cs="Arial"/>
                <w:bCs/>
              </w:rPr>
            </w:pPr>
            <w:del w:id="4313" w:author="CARB" w:date="2024-01-01T21:54:00Z">
              <w:r w:rsidRPr="00E10136">
                <w:rPr>
                  <w:rFonts w:eastAsiaTheme="minorEastAsia" w:cs="Arial"/>
                  <w:szCs w:val="24"/>
                </w:rPr>
                <w:delText>6.66</w:delText>
              </w:r>
            </w:del>
            <w:ins w:id="4314" w:author="CARB" w:date="2024-01-01T21:54:00Z">
              <w:r w:rsidRPr="00B57A2E">
                <w:rPr>
                  <w:rFonts w:cs="Arial"/>
                  <w:bCs/>
                </w:rPr>
                <w:t>11.71</w:t>
              </w:r>
            </w:ins>
          </w:p>
        </w:tc>
      </w:tr>
      <w:tr w:rsidR="00382106" w:rsidRPr="00E10136" w14:paraId="45AF0D01"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565E344"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0CC940D"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Erha</w:t>
            </w:r>
          </w:p>
        </w:tc>
        <w:tc>
          <w:tcPr>
            <w:tcW w:w="2754" w:type="dxa"/>
            <w:tcBorders>
              <w:top w:val="single" w:sz="4" w:space="0" w:color="auto"/>
              <w:left w:val="single" w:sz="4" w:space="0" w:color="auto"/>
              <w:bottom w:val="single" w:sz="4" w:space="0" w:color="auto"/>
              <w:right w:val="single" w:sz="4" w:space="0" w:color="auto"/>
            </w:tcBorders>
            <w:vAlign w:val="center"/>
          </w:tcPr>
          <w:p w14:paraId="1358833A" w14:textId="77777777" w:rsidR="00382106" w:rsidRPr="00B57A2E" w:rsidRDefault="00382106" w:rsidP="008F08F2">
            <w:pPr>
              <w:autoSpaceDE w:val="0"/>
              <w:autoSpaceDN w:val="0"/>
              <w:adjustRightInd w:val="0"/>
              <w:spacing w:after="0"/>
              <w:jc w:val="center"/>
              <w:rPr>
                <w:rFonts w:cs="Arial"/>
                <w:bCs/>
              </w:rPr>
            </w:pPr>
            <w:del w:id="4315" w:author="CARB" w:date="2024-01-01T21:54:00Z">
              <w:r w:rsidRPr="00E10136">
                <w:rPr>
                  <w:rFonts w:eastAsiaTheme="minorEastAsia" w:cs="Arial"/>
                  <w:szCs w:val="24"/>
                </w:rPr>
                <w:delText>10.91</w:delText>
              </w:r>
            </w:del>
            <w:ins w:id="4316" w:author="CARB" w:date="2024-01-01T21:54:00Z">
              <w:r w:rsidRPr="00B57A2E">
                <w:rPr>
                  <w:rFonts w:cs="Arial"/>
                  <w:bCs/>
                </w:rPr>
                <w:t>11.71</w:t>
              </w:r>
            </w:ins>
          </w:p>
        </w:tc>
      </w:tr>
      <w:tr w:rsidR="00382106" w:rsidRPr="00E10136" w14:paraId="4B4904F8"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792BD65"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378CA53"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Escravos</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4BF68494" w14:textId="77777777" w:rsidR="00382106" w:rsidRPr="00B57A2E" w:rsidRDefault="00382106" w:rsidP="008F08F2">
            <w:pPr>
              <w:autoSpaceDE w:val="0"/>
              <w:autoSpaceDN w:val="0"/>
              <w:adjustRightInd w:val="0"/>
              <w:spacing w:after="0"/>
              <w:jc w:val="center"/>
              <w:rPr>
                <w:rFonts w:cs="Arial"/>
                <w:bCs/>
              </w:rPr>
            </w:pPr>
            <w:del w:id="4317" w:author="CARB" w:date="2024-01-01T21:54:00Z">
              <w:r w:rsidRPr="00E10136">
                <w:rPr>
                  <w:rFonts w:eastAsiaTheme="minorEastAsia" w:cs="Arial"/>
                  <w:szCs w:val="24"/>
                </w:rPr>
                <w:delText>12.00</w:delText>
              </w:r>
            </w:del>
            <w:ins w:id="4318" w:author="CARB" w:date="2024-01-01T21:54:00Z">
              <w:r w:rsidRPr="00B57A2E">
                <w:rPr>
                  <w:rFonts w:cs="Arial"/>
                  <w:bCs/>
                </w:rPr>
                <w:t>11.71</w:t>
              </w:r>
            </w:ins>
          </w:p>
        </w:tc>
      </w:tr>
      <w:tr w:rsidR="00382106" w:rsidRPr="00E10136" w14:paraId="798E3E70"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B508AD0"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BEA3CE7"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Forcados</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142F66FA" w14:textId="77777777" w:rsidR="00382106" w:rsidRPr="00B57A2E" w:rsidRDefault="00382106" w:rsidP="008F08F2">
            <w:pPr>
              <w:autoSpaceDE w:val="0"/>
              <w:autoSpaceDN w:val="0"/>
              <w:adjustRightInd w:val="0"/>
              <w:spacing w:after="0"/>
              <w:jc w:val="center"/>
              <w:rPr>
                <w:rFonts w:cs="Arial"/>
                <w:bCs/>
              </w:rPr>
            </w:pPr>
            <w:del w:id="4319" w:author="CARB" w:date="2024-01-01T21:54:00Z">
              <w:r w:rsidRPr="00E10136">
                <w:rPr>
                  <w:rFonts w:eastAsiaTheme="minorEastAsia" w:cs="Arial"/>
                  <w:szCs w:val="24"/>
                </w:rPr>
                <w:delText>8.97</w:delText>
              </w:r>
            </w:del>
            <w:ins w:id="4320" w:author="CARB" w:date="2024-01-01T21:54:00Z">
              <w:r w:rsidRPr="00B57A2E">
                <w:rPr>
                  <w:rFonts w:cs="Arial"/>
                  <w:bCs/>
                </w:rPr>
                <w:t>11.71</w:t>
              </w:r>
            </w:ins>
          </w:p>
        </w:tc>
      </w:tr>
      <w:tr w:rsidR="00382106" w:rsidRPr="00E10136" w14:paraId="051BD502"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0FE42AD"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550C795"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Okono</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570565B6" w14:textId="77777777" w:rsidR="00382106" w:rsidRPr="00B57A2E" w:rsidRDefault="00382106" w:rsidP="008F08F2">
            <w:pPr>
              <w:autoSpaceDE w:val="0"/>
              <w:autoSpaceDN w:val="0"/>
              <w:adjustRightInd w:val="0"/>
              <w:spacing w:after="0"/>
              <w:jc w:val="center"/>
              <w:rPr>
                <w:rFonts w:cs="Arial"/>
                <w:bCs/>
              </w:rPr>
            </w:pPr>
            <w:del w:id="4321" w:author="CARB" w:date="2024-01-01T21:54:00Z">
              <w:r w:rsidRPr="00E10136">
                <w:rPr>
                  <w:rFonts w:eastAsiaTheme="minorEastAsia" w:cs="Arial"/>
                  <w:szCs w:val="24"/>
                </w:rPr>
                <w:delText>8.67</w:delText>
              </w:r>
            </w:del>
            <w:ins w:id="4322" w:author="CARB" w:date="2024-01-01T21:54:00Z">
              <w:r w:rsidRPr="00B57A2E">
                <w:rPr>
                  <w:rFonts w:cs="Arial"/>
                  <w:bCs/>
                </w:rPr>
                <w:t>11.71</w:t>
              </w:r>
            </w:ins>
          </w:p>
        </w:tc>
      </w:tr>
      <w:tr w:rsidR="00382106" w:rsidRPr="00E10136" w14:paraId="7429E7A4"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7C751B2"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495D455"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OKWB</w:t>
            </w:r>
          </w:p>
        </w:tc>
        <w:tc>
          <w:tcPr>
            <w:tcW w:w="2754" w:type="dxa"/>
            <w:tcBorders>
              <w:top w:val="single" w:sz="4" w:space="0" w:color="auto"/>
              <w:left w:val="single" w:sz="4" w:space="0" w:color="auto"/>
              <w:bottom w:val="single" w:sz="4" w:space="0" w:color="auto"/>
              <w:right w:val="single" w:sz="4" w:space="0" w:color="auto"/>
            </w:tcBorders>
            <w:vAlign w:val="center"/>
          </w:tcPr>
          <w:p w14:paraId="12FFA356" w14:textId="77777777" w:rsidR="00382106" w:rsidRPr="00B57A2E" w:rsidRDefault="00382106" w:rsidP="008F08F2">
            <w:pPr>
              <w:autoSpaceDE w:val="0"/>
              <w:autoSpaceDN w:val="0"/>
              <w:adjustRightInd w:val="0"/>
              <w:spacing w:after="0"/>
              <w:jc w:val="center"/>
              <w:rPr>
                <w:rFonts w:cs="Arial"/>
                <w:bCs/>
              </w:rPr>
            </w:pPr>
            <w:del w:id="4323" w:author="CARB" w:date="2024-01-01T21:54:00Z">
              <w:r w:rsidRPr="00E10136">
                <w:rPr>
                  <w:rFonts w:eastAsiaTheme="minorEastAsia" w:cs="Arial"/>
                  <w:szCs w:val="24"/>
                </w:rPr>
                <w:delText>22.76</w:delText>
              </w:r>
            </w:del>
            <w:ins w:id="4324" w:author="CARB" w:date="2024-01-01T21:54:00Z">
              <w:r w:rsidRPr="00B57A2E">
                <w:rPr>
                  <w:rFonts w:cs="Arial"/>
                  <w:bCs/>
                </w:rPr>
                <w:t>11.71</w:t>
              </w:r>
            </w:ins>
          </w:p>
        </w:tc>
      </w:tr>
      <w:tr w:rsidR="00382106" w:rsidRPr="00E10136" w14:paraId="109D5F98"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6A870C6"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6FB0884"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Pennington</w:t>
            </w:r>
          </w:p>
        </w:tc>
        <w:tc>
          <w:tcPr>
            <w:tcW w:w="2754" w:type="dxa"/>
            <w:tcBorders>
              <w:top w:val="single" w:sz="4" w:space="0" w:color="auto"/>
              <w:left w:val="single" w:sz="4" w:space="0" w:color="auto"/>
              <w:bottom w:val="single" w:sz="4" w:space="0" w:color="auto"/>
              <w:right w:val="single" w:sz="4" w:space="0" w:color="auto"/>
            </w:tcBorders>
            <w:vAlign w:val="center"/>
          </w:tcPr>
          <w:p w14:paraId="67826659" w14:textId="77777777" w:rsidR="00382106" w:rsidRPr="00B57A2E" w:rsidRDefault="00382106" w:rsidP="008F08F2">
            <w:pPr>
              <w:autoSpaceDE w:val="0"/>
              <w:autoSpaceDN w:val="0"/>
              <w:adjustRightInd w:val="0"/>
              <w:spacing w:after="0"/>
              <w:jc w:val="center"/>
              <w:rPr>
                <w:rFonts w:cs="Arial"/>
                <w:bCs/>
              </w:rPr>
            </w:pPr>
            <w:r w:rsidRPr="00B57A2E">
              <w:rPr>
                <w:rFonts w:cs="Arial"/>
                <w:bCs/>
              </w:rPr>
              <w:t>11.</w:t>
            </w:r>
            <w:del w:id="4325" w:author="CARB" w:date="2024-01-01T21:54:00Z">
              <w:r w:rsidRPr="00E10136">
                <w:rPr>
                  <w:rFonts w:eastAsiaTheme="minorEastAsia" w:cs="Arial"/>
                  <w:szCs w:val="24"/>
                </w:rPr>
                <w:delText>18</w:delText>
              </w:r>
            </w:del>
            <w:ins w:id="4326" w:author="CARB" w:date="2024-01-01T21:54:00Z">
              <w:r w:rsidRPr="00B57A2E">
                <w:rPr>
                  <w:rFonts w:cs="Arial"/>
                  <w:bCs/>
                </w:rPr>
                <w:t>71</w:t>
              </w:r>
            </w:ins>
          </w:p>
        </w:tc>
      </w:tr>
      <w:tr w:rsidR="00382106" w:rsidRPr="00E10136" w14:paraId="7C6F099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068F5FB"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5B154A8"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 xml:space="preserve">Qua </w:t>
            </w:r>
            <w:proofErr w:type="spellStart"/>
            <w:r w:rsidRPr="00E10136">
              <w:rPr>
                <w:rFonts w:eastAsiaTheme="minorEastAsia" w:cs="Arial"/>
                <w:szCs w:val="24"/>
              </w:rPr>
              <w:t>Iboe</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0F098CE6" w14:textId="77777777" w:rsidR="00382106" w:rsidRPr="00B57A2E" w:rsidRDefault="00382106" w:rsidP="008F08F2">
            <w:pPr>
              <w:autoSpaceDE w:val="0"/>
              <w:autoSpaceDN w:val="0"/>
              <w:adjustRightInd w:val="0"/>
              <w:spacing w:after="0"/>
              <w:jc w:val="center"/>
              <w:rPr>
                <w:rFonts w:cs="Arial"/>
                <w:bCs/>
              </w:rPr>
            </w:pPr>
            <w:r w:rsidRPr="00B57A2E">
              <w:rPr>
                <w:rFonts w:cs="Arial"/>
                <w:bCs/>
              </w:rPr>
              <w:t>11.</w:t>
            </w:r>
            <w:del w:id="4327" w:author="CARB" w:date="2024-01-01T21:54:00Z">
              <w:r w:rsidRPr="00E10136">
                <w:rPr>
                  <w:rFonts w:eastAsiaTheme="minorEastAsia" w:cs="Arial"/>
                  <w:szCs w:val="24"/>
                </w:rPr>
                <w:delText>45</w:delText>
              </w:r>
            </w:del>
            <w:ins w:id="4328" w:author="CARB" w:date="2024-01-01T21:54:00Z">
              <w:r w:rsidRPr="00B57A2E">
                <w:rPr>
                  <w:rFonts w:cs="Arial"/>
                  <w:bCs/>
                </w:rPr>
                <w:t>71</w:t>
              </w:r>
            </w:ins>
          </w:p>
        </w:tc>
      </w:tr>
      <w:tr w:rsidR="00382106" w:rsidRPr="00E10136" w14:paraId="6929DEC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ACF4B2E"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D840A71"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Yoho</w:t>
            </w:r>
          </w:p>
        </w:tc>
        <w:tc>
          <w:tcPr>
            <w:tcW w:w="2754" w:type="dxa"/>
            <w:tcBorders>
              <w:top w:val="single" w:sz="4" w:space="0" w:color="auto"/>
              <w:left w:val="single" w:sz="4" w:space="0" w:color="auto"/>
              <w:bottom w:val="single" w:sz="4" w:space="0" w:color="auto"/>
              <w:right w:val="single" w:sz="4" w:space="0" w:color="auto"/>
            </w:tcBorders>
            <w:vAlign w:val="center"/>
          </w:tcPr>
          <w:p w14:paraId="1D9145A7" w14:textId="77777777" w:rsidR="00382106" w:rsidRPr="00B57A2E" w:rsidRDefault="00382106" w:rsidP="008F08F2">
            <w:pPr>
              <w:autoSpaceDE w:val="0"/>
              <w:autoSpaceDN w:val="0"/>
              <w:adjustRightInd w:val="0"/>
              <w:spacing w:after="0"/>
              <w:jc w:val="center"/>
              <w:rPr>
                <w:rFonts w:cs="Arial"/>
                <w:bCs/>
              </w:rPr>
            </w:pPr>
            <w:r w:rsidRPr="00B57A2E">
              <w:rPr>
                <w:rFonts w:cs="Arial"/>
                <w:bCs/>
              </w:rPr>
              <w:t>11.</w:t>
            </w:r>
            <w:del w:id="4329" w:author="CARB" w:date="2024-01-01T21:54:00Z">
              <w:r w:rsidRPr="00E10136">
                <w:rPr>
                  <w:rFonts w:eastAsiaTheme="minorEastAsia" w:cs="Arial"/>
                  <w:szCs w:val="24"/>
                </w:rPr>
                <w:delText>45</w:delText>
              </w:r>
            </w:del>
            <w:ins w:id="4330" w:author="CARB" w:date="2024-01-01T21:54:00Z">
              <w:r w:rsidRPr="00B57A2E">
                <w:rPr>
                  <w:rFonts w:cs="Arial"/>
                  <w:bCs/>
                </w:rPr>
                <w:t>71</w:t>
              </w:r>
            </w:ins>
          </w:p>
        </w:tc>
      </w:tr>
      <w:tr w:rsidR="00382106" w:rsidRPr="00E10136" w14:paraId="03EB759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6543A3C"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Oman</w:t>
            </w:r>
          </w:p>
        </w:tc>
        <w:tc>
          <w:tcPr>
            <w:tcW w:w="4298" w:type="dxa"/>
            <w:tcBorders>
              <w:top w:val="single" w:sz="4" w:space="0" w:color="auto"/>
              <w:left w:val="single" w:sz="4" w:space="0" w:color="auto"/>
              <w:bottom w:val="single" w:sz="4" w:space="0" w:color="auto"/>
              <w:right w:val="single" w:sz="4" w:space="0" w:color="auto"/>
            </w:tcBorders>
            <w:vAlign w:val="center"/>
          </w:tcPr>
          <w:p w14:paraId="684ABD47"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Oman</w:t>
            </w:r>
          </w:p>
        </w:tc>
        <w:tc>
          <w:tcPr>
            <w:tcW w:w="2754" w:type="dxa"/>
            <w:tcBorders>
              <w:top w:val="single" w:sz="4" w:space="0" w:color="auto"/>
              <w:left w:val="single" w:sz="4" w:space="0" w:color="auto"/>
              <w:bottom w:val="single" w:sz="4" w:space="0" w:color="auto"/>
              <w:right w:val="single" w:sz="4" w:space="0" w:color="auto"/>
            </w:tcBorders>
            <w:vAlign w:val="center"/>
          </w:tcPr>
          <w:p w14:paraId="164C3073" w14:textId="77777777" w:rsidR="00382106" w:rsidRPr="00B57A2E" w:rsidRDefault="00382106" w:rsidP="008F08F2">
            <w:pPr>
              <w:autoSpaceDE w:val="0"/>
              <w:autoSpaceDN w:val="0"/>
              <w:adjustRightInd w:val="0"/>
              <w:spacing w:after="0"/>
              <w:jc w:val="center"/>
              <w:rPr>
                <w:rFonts w:cs="Arial"/>
                <w:bCs/>
              </w:rPr>
            </w:pPr>
            <w:del w:id="4331" w:author="CARB" w:date="2024-01-01T21:57:00Z">
              <w:r w:rsidRPr="00E10136">
                <w:rPr>
                  <w:rFonts w:eastAsiaTheme="minorEastAsia" w:cs="Arial"/>
                  <w:szCs w:val="24"/>
                </w:rPr>
                <w:delText>13.32</w:delText>
              </w:r>
            </w:del>
            <w:ins w:id="4332" w:author="CARB" w:date="2024-01-01T21:57:00Z">
              <w:r w:rsidRPr="00B57A2E">
                <w:rPr>
                  <w:rFonts w:cs="Arial"/>
                  <w:bCs/>
                </w:rPr>
                <w:t>16.24</w:t>
              </w:r>
            </w:ins>
          </w:p>
        </w:tc>
      </w:tr>
      <w:tr w:rsidR="00382106" w:rsidRPr="00E10136" w14:paraId="5EADCD98"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B0AABBE" w14:textId="77777777" w:rsidR="00382106" w:rsidRPr="00E10136" w:rsidRDefault="00382106" w:rsidP="008F08F2">
            <w:pPr>
              <w:autoSpaceDE w:val="0"/>
              <w:autoSpaceDN w:val="0"/>
              <w:adjustRightInd w:val="0"/>
              <w:spacing w:after="0"/>
              <w:rPr>
                <w:rFonts w:eastAsiaTheme="minorEastAsia" w:cs="Arial"/>
                <w:szCs w:val="24"/>
              </w:rPr>
            </w:pPr>
            <w:ins w:id="4333" w:author="CARB" w:date="2024-01-01T21:57:00Z">
              <w:r>
                <w:rPr>
                  <w:rFonts w:eastAsiaTheme="minorEastAsia" w:cs="Arial"/>
                  <w:szCs w:val="24"/>
                </w:rPr>
                <w:t>Peru</w:t>
              </w:r>
            </w:ins>
          </w:p>
        </w:tc>
        <w:tc>
          <w:tcPr>
            <w:tcW w:w="4298" w:type="dxa"/>
            <w:tcBorders>
              <w:top w:val="single" w:sz="4" w:space="0" w:color="auto"/>
              <w:left w:val="single" w:sz="4" w:space="0" w:color="auto"/>
              <w:bottom w:val="single" w:sz="4" w:space="0" w:color="auto"/>
              <w:right w:val="single" w:sz="4" w:space="0" w:color="auto"/>
            </w:tcBorders>
            <w:vAlign w:val="center"/>
          </w:tcPr>
          <w:p w14:paraId="636B9753" w14:textId="77777777" w:rsidR="00382106" w:rsidRPr="00E10136" w:rsidRDefault="00382106" w:rsidP="008F08F2">
            <w:pPr>
              <w:autoSpaceDE w:val="0"/>
              <w:autoSpaceDN w:val="0"/>
              <w:adjustRightInd w:val="0"/>
              <w:spacing w:after="0"/>
              <w:rPr>
                <w:rFonts w:eastAsiaTheme="minorEastAsia" w:cs="Arial"/>
                <w:szCs w:val="24"/>
              </w:rPr>
            </w:pPr>
            <w:ins w:id="4334" w:author="CARB" w:date="2024-01-01T21:57:00Z">
              <w:r>
                <w:rPr>
                  <w:rFonts w:eastAsiaTheme="minorEastAsia" w:cs="Arial"/>
                  <w:szCs w:val="24"/>
                </w:rPr>
                <w:t>Bretana</w:t>
              </w:r>
            </w:ins>
          </w:p>
        </w:tc>
        <w:tc>
          <w:tcPr>
            <w:tcW w:w="2754" w:type="dxa"/>
            <w:tcBorders>
              <w:top w:val="single" w:sz="4" w:space="0" w:color="auto"/>
              <w:left w:val="single" w:sz="4" w:space="0" w:color="auto"/>
              <w:bottom w:val="single" w:sz="4" w:space="0" w:color="auto"/>
              <w:right w:val="single" w:sz="4" w:space="0" w:color="auto"/>
            </w:tcBorders>
            <w:vAlign w:val="center"/>
          </w:tcPr>
          <w:p w14:paraId="31993C5F" w14:textId="77777777" w:rsidR="00382106" w:rsidRPr="00B57A2E" w:rsidRDefault="00382106" w:rsidP="008F08F2">
            <w:pPr>
              <w:autoSpaceDE w:val="0"/>
              <w:autoSpaceDN w:val="0"/>
              <w:adjustRightInd w:val="0"/>
              <w:spacing w:after="0"/>
              <w:jc w:val="center"/>
              <w:rPr>
                <w:rFonts w:cs="Arial"/>
                <w:bCs/>
              </w:rPr>
            </w:pPr>
            <w:ins w:id="4335" w:author="CARB" w:date="2024-01-01T21:57:00Z">
              <w:r w:rsidRPr="00B57A2E">
                <w:rPr>
                  <w:rFonts w:cs="Arial"/>
                  <w:bCs/>
                </w:rPr>
                <w:t>8.63</w:t>
              </w:r>
            </w:ins>
          </w:p>
        </w:tc>
      </w:tr>
      <w:tr w:rsidR="00382106" w:rsidRPr="00E10136" w14:paraId="1E9346F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CB52C31" w14:textId="77777777" w:rsidR="00382106" w:rsidRPr="00E10136" w:rsidRDefault="00382106" w:rsidP="008F08F2">
            <w:pPr>
              <w:autoSpaceDE w:val="0"/>
              <w:autoSpaceDN w:val="0"/>
              <w:adjustRightInd w:val="0"/>
              <w:spacing w:after="0"/>
              <w:rPr>
                <w:rFonts w:eastAsiaTheme="minorEastAsia" w:cs="Arial"/>
                <w:szCs w:val="24"/>
              </w:rPr>
            </w:pPr>
            <w:del w:id="4336" w:author="CARB" w:date="2024-01-01T21:57:00Z">
              <w:r w:rsidRPr="00E10136">
                <w:rPr>
                  <w:rFonts w:eastAsiaTheme="minorEastAsia" w:cs="Arial"/>
                  <w:szCs w:val="24"/>
                </w:rPr>
                <w:delText>Peru</w:delText>
              </w:r>
            </w:del>
          </w:p>
        </w:tc>
        <w:tc>
          <w:tcPr>
            <w:tcW w:w="4298" w:type="dxa"/>
            <w:tcBorders>
              <w:top w:val="single" w:sz="4" w:space="0" w:color="auto"/>
              <w:left w:val="single" w:sz="4" w:space="0" w:color="auto"/>
              <w:bottom w:val="single" w:sz="4" w:space="0" w:color="auto"/>
              <w:right w:val="single" w:sz="4" w:space="0" w:color="auto"/>
            </w:tcBorders>
            <w:vAlign w:val="center"/>
          </w:tcPr>
          <w:p w14:paraId="5D6D23D3"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Loreto</w:t>
            </w:r>
          </w:p>
        </w:tc>
        <w:tc>
          <w:tcPr>
            <w:tcW w:w="2754" w:type="dxa"/>
            <w:tcBorders>
              <w:top w:val="single" w:sz="4" w:space="0" w:color="auto"/>
              <w:left w:val="single" w:sz="4" w:space="0" w:color="auto"/>
              <w:bottom w:val="single" w:sz="4" w:space="0" w:color="auto"/>
              <w:right w:val="single" w:sz="4" w:space="0" w:color="auto"/>
            </w:tcBorders>
            <w:vAlign w:val="center"/>
          </w:tcPr>
          <w:p w14:paraId="3F042F31" w14:textId="77777777" w:rsidR="00382106" w:rsidRPr="00B57A2E" w:rsidRDefault="00382106" w:rsidP="008F08F2">
            <w:pPr>
              <w:autoSpaceDE w:val="0"/>
              <w:autoSpaceDN w:val="0"/>
              <w:adjustRightInd w:val="0"/>
              <w:spacing w:after="0"/>
              <w:jc w:val="center"/>
              <w:rPr>
                <w:rFonts w:cs="Arial"/>
                <w:bCs/>
              </w:rPr>
            </w:pPr>
            <w:del w:id="4337" w:author="CARB" w:date="2024-01-01T21:57:00Z">
              <w:r w:rsidRPr="00E10136">
                <w:rPr>
                  <w:rFonts w:eastAsiaTheme="minorEastAsia" w:cs="Arial"/>
                  <w:szCs w:val="24"/>
                </w:rPr>
                <w:delText>9.86</w:delText>
              </w:r>
            </w:del>
            <w:ins w:id="4338" w:author="CARB" w:date="2024-01-01T21:57:00Z">
              <w:r w:rsidRPr="00B57A2E">
                <w:rPr>
                  <w:rFonts w:cs="Arial"/>
                  <w:bCs/>
                </w:rPr>
                <w:t>12.40</w:t>
              </w:r>
            </w:ins>
          </w:p>
        </w:tc>
      </w:tr>
      <w:tr w:rsidR="00382106" w:rsidRPr="00E10136" w14:paraId="6B27690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316353E"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605584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Mayna</w:t>
            </w:r>
          </w:p>
        </w:tc>
        <w:tc>
          <w:tcPr>
            <w:tcW w:w="2754" w:type="dxa"/>
            <w:tcBorders>
              <w:top w:val="single" w:sz="4" w:space="0" w:color="auto"/>
              <w:left w:val="single" w:sz="4" w:space="0" w:color="auto"/>
              <w:bottom w:val="single" w:sz="4" w:space="0" w:color="auto"/>
              <w:right w:val="single" w:sz="4" w:space="0" w:color="auto"/>
            </w:tcBorders>
            <w:vAlign w:val="center"/>
          </w:tcPr>
          <w:p w14:paraId="26176917" w14:textId="77777777" w:rsidR="00382106" w:rsidRPr="00B57A2E" w:rsidRDefault="00382106" w:rsidP="008F08F2">
            <w:pPr>
              <w:autoSpaceDE w:val="0"/>
              <w:autoSpaceDN w:val="0"/>
              <w:adjustRightInd w:val="0"/>
              <w:spacing w:after="0"/>
              <w:jc w:val="center"/>
              <w:rPr>
                <w:rFonts w:cs="Arial"/>
                <w:bCs/>
              </w:rPr>
            </w:pPr>
            <w:del w:id="4339" w:author="CARB" w:date="2024-01-01T21:57:00Z">
              <w:r w:rsidRPr="00E10136">
                <w:rPr>
                  <w:rFonts w:eastAsiaTheme="minorEastAsia" w:cs="Arial"/>
                  <w:szCs w:val="24"/>
                </w:rPr>
                <w:delText>11.07</w:delText>
              </w:r>
            </w:del>
            <w:ins w:id="4340" w:author="CARB" w:date="2024-01-01T21:57:00Z">
              <w:r w:rsidRPr="00B57A2E">
                <w:rPr>
                  <w:rFonts w:cs="Arial"/>
                  <w:bCs/>
                </w:rPr>
                <w:t>12.79</w:t>
              </w:r>
            </w:ins>
          </w:p>
        </w:tc>
      </w:tr>
      <w:tr w:rsidR="00382106" w:rsidRPr="00E10136" w14:paraId="051D8D31"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1F50AEE"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0B14121"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Pirana</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7B1C3B58" w14:textId="77777777" w:rsidR="00382106" w:rsidRPr="00B57A2E" w:rsidRDefault="00382106" w:rsidP="008F08F2">
            <w:pPr>
              <w:autoSpaceDE w:val="0"/>
              <w:autoSpaceDN w:val="0"/>
              <w:adjustRightInd w:val="0"/>
              <w:spacing w:after="0"/>
              <w:jc w:val="center"/>
              <w:rPr>
                <w:rFonts w:cs="Arial"/>
                <w:bCs/>
              </w:rPr>
            </w:pPr>
            <w:del w:id="4341" w:author="CARB" w:date="2024-01-01T21:57:00Z">
              <w:r w:rsidRPr="00E10136">
                <w:rPr>
                  <w:rFonts w:eastAsiaTheme="minorEastAsia" w:cs="Arial"/>
                  <w:szCs w:val="24"/>
                </w:rPr>
                <w:delText>8.43</w:delText>
              </w:r>
            </w:del>
            <w:ins w:id="4342" w:author="CARB" w:date="2024-01-01T21:57:00Z">
              <w:r w:rsidRPr="00B57A2E">
                <w:rPr>
                  <w:rFonts w:cs="Arial"/>
                  <w:bCs/>
                </w:rPr>
                <w:t>11.30</w:t>
              </w:r>
            </w:ins>
          </w:p>
        </w:tc>
      </w:tr>
      <w:tr w:rsidR="00382106" w:rsidRPr="00E10136" w14:paraId="20905D5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9BE4BC5"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Russia</w:t>
            </w:r>
          </w:p>
        </w:tc>
        <w:tc>
          <w:tcPr>
            <w:tcW w:w="4298" w:type="dxa"/>
            <w:tcBorders>
              <w:top w:val="single" w:sz="4" w:space="0" w:color="auto"/>
              <w:left w:val="single" w:sz="4" w:space="0" w:color="auto"/>
              <w:bottom w:val="single" w:sz="4" w:space="0" w:color="auto"/>
              <w:right w:val="single" w:sz="4" w:space="0" w:color="auto"/>
            </w:tcBorders>
            <w:vAlign w:val="center"/>
          </w:tcPr>
          <w:p w14:paraId="746D9C88"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ESPO</w:t>
            </w:r>
          </w:p>
        </w:tc>
        <w:tc>
          <w:tcPr>
            <w:tcW w:w="2754" w:type="dxa"/>
            <w:tcBorders>
              <w:top w:val="single" w:sz="4" w:space="0" w:color="auto"/>
              <w:left w:val="single" w:sz="4" w:space="0" w:color="auto"/>
              <w:bottom w:val="single" w:sz="4" w:space="0" w:color="auto"/>
              <w:right w:val="single" w:sz="4" w:space="0" w:color="auto"/>
            </w:tcBorders>
            <w:vAlign w:val="center"/>
          </w:tcPr>
          <w:p w14:paraId="2C1AF0B0" w14:textId="77777777" w:rsidR="00382106" w:rsidRPr="00B57A2E" w:rsidRDefault="00382106" w:rsidP="008F08F2">
            <w:pPr>
              <w:autoSpaceDE w:val="0"/>
              <w:autoSpaceDN w:val="0"/>
              <w:adjustRightInd w:val="0"/>
              <w:spacing w:after="0"/>
              <w:jc w:val="center"/>
              <w:rPr>
                <w:rFonts w:cs="Arial"/>
                <w:bCs/>
              </w:rPr>
            </w:pPr>
            <w:del w:id="4343" w:author="CARB" w:date="2024-01-01T21:57:00Z">
              <w:r w:rsidRPr="00E10136">
                <w:rPr>
                  <w:rFonts w:eastAsiaTheme="minorEastAsia" w:cs="Arial"/>
                  <w:szCs w:val="24"/>
                </w:rPr>
                <w:delText>11.55</w:delText>
              </w:r>
            </w:del>
            <w:ins w:id="4344" w:author="CARB" w:date="2024-01-01T21:57:00Z">
              <w:r w:rsidRPr="00B57A2E">
                <w:rPr>
                  <w:rFonts w:cs="Arial"/>
                  <w:bCs/>
                </w:rPr>
                <w:t>14.93</w:t>
              </w:r>
            </w:ins>
          </w:p>
        </w:tc>
      </w:tr>
      <w:tr w:rsidR="00382106" w:rsidRPr="00E10136" w14:paraId="48DE13E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D599E6E"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21FDB45"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M100</w:t>
            </w:r>
          </w:p>
        </w:tc>
        <w:tc>
          <w:tcPr>
            <w:tcW w:w="2754" w:type="dxa"/>
            <w:tcBorders>
              <w:top w:val="single" w:sz="4" w:space="0" w:color="auto"/>
              <w:left w:val="single" w:sz="4" w:space="0" w:color="auto"/>
              <w:bottom w:val="single" w:sz="4" w:space="0" w:color="auto"/>
              <w:right w:val="single" w:sz="4" w:space="0" w:color="auto"/>
            </w:tcBorders>
            <w:vAlign w:val="center"/>
          </w:tcPr>
          <w:p w14:paraId="2B2BC2D4" w14:textId="77777777" w:rsidR="00382106" w:rsidRPr="00B57A2E" w:rsidRDefault="00382106" w:rsidP="008F08F2">
            <w:pPr>
              <w:autoSpaceDE w:val="0"/>
              <w:autoSpaceDN w:val="0"/>
              <w:adjustRightInd w:val="0"/>
              <w:spacing w:after="0"/>
              <w:jc w:val="center"/>
              <w:rPr>
                <w:rFonts w:cs="Arial"/>
                <w:bCs/>
              </w:rPr>
            </w:pPr>
            <w:del w:id="4345" w:author="CARB" w:date="2024-01-01T21:57:00Z">
              <w:r w:rsidRPr="00E10136">
                <w:rPr>
                  <w:rFonts w:eastAsiaTheme="minorEastAsia" w:cs="Arial"/>
                  <w:szCs w:val="24"/>
                </w:rPr>
                <w:delText>17.35</w:delText>
              </w:r>
            </w:del>
            <w:ins w:id="4346" w:author="CARB" w:date="2024-01-01T21:57:00Z">
              <w:r w:rsidRPr="00B57A2E">
                <w:rPr>
                  <w:rFonts w:cs="Arial"/>
                  <w:bCs/>
                </w:rPr>
                <w:t>19.77</w:t>
              </w:r>
            </w:ins>
          </w:p>
        </w:tc>
      </w:tr>
      <w:tr w:rsidR="00382106" w:rsidRPr="00E10136" w14:paraId="550F302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AAEA3C5"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8CD730A"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Sokol</w:t>
            </w:r>
          </w:p>
        </w:tc>
        <w:tc>
          <w:tcPr>
            <w:tcW w:w="2754" w:type="dxa"/>
            <w:tcBorders>
              <w:top w:val="single" w:sz="4" w:space="0" w:color="auto"/>
              <w:left w:val="single" w:sz="4" w:space="0" w:color="auto"/>
              <w:bottom w:val="single" w:sz="4" w:space="0" w:color="auto"/>
              <w:right w:val="single" w:sz="4" w:space="0" w:color="auto"/>
            </w:tcBorders>
            <w:vAlign w:val="center"/>
          </w:tcPr>
          <w:p w14:paraId="2CC3227F" w14:textId="77777777" w:rsidR="00382106" w:rsidRPr="00B57A2E" w:rsidRDefault="00382106" w:rsidP="008F08F2">
            <w:pPr>
              <w:autoSpaceDE w:val="0"/>
              <w:autoSpaceDN w:val="0"/>
              <w:adjustRightInd w:val="0"/>
              <w:spacing w:after="0"/>
              <w:jc w:val="center"/>
              <w:rPr>
                <w:rFonts w:cs="Arial"/>
                <w:bCs/>
              </w:rPr>
            </w:pPr>
            <w:del w:id="4347" w:author="CARB" w:date="2024-01-01T21:57:00Z">
              <w:r w:rsidRPr="00E10136">
                <w:rPr>
                  <w:rFonts w:eastAsiaTheme="minorEastAsia" w:cs="Arial"/>
                  <w:szCs w:val="24"/>
                </w:rPr>
                <w:delText>6.94</w:delText>
              </w:r>
            </w:del>
            <w:ins w:id="4348" w:author="CARB" w:date="2024-01-01T21:57:00Z">
              <w:r w:rsidRPr="00B57A2E">
                <w:rPr>
                  <w:rFonts w:cs="Arial"/>
                  <w:bCs/>
                </w:rPr>
                <w:t>8.78</w:t>
              </w:r>
            </w:ins>
          </w:p>
        </w:tc>
      </w:tr>
      <w:tr w:rsidR="00382106" w:rsidRPr="00E10136" w14:paraId="07E0EFA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2B68BED"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022DB6F"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Vityaz</w:t>
            </w:r>
          </w:p>
        </w:tc>
        <w:tc>
          <w:tcPr>
            <w:tcW w:w="2754" w:type="dxa"/>
            <w:tcBorders>
              <w:top w:val="single" w:sz="4" w:space="0" w:color="auto"/>
              <w:left w:val="single" w:sz="4" w:space="0" w:color="auto"/>
              <w:bottom w:val="single" w:sz="4" w:space="0" w:color="auto"/>
              <w:right w:val="single" w:sz="4" w:space="0" w:color="auto"/>
            </w:tcBorders>
            <w:vAlign w:val="center"/>
          </w:tcPr>
          <w:p w14:paraId="04493773" w14:textId="77777777" w:rsidR="00382106" w:rsidRPr="00B57A2E" w:rsidRDefault="00382106" w:rsidP="008F08F2">
            <w:pPr>
              <w:autoSpaceDE w:val="0"/>
              <w:autoSpaceDN w:val="0"/>
              <w:adjustRightInd w:val="0"/>
              <w:spacing w:after="0"/>
              <w:jc w:val="center"/>
              <w:rPr>
                <w:rFonts w:cs="Arial"/>
                <w:bCs/>
              </w:rPr>
            </w:pPr>
            <w:del w:id="4349" w:author="CARB" w:date="2024-01-01T21:57:00Z">
              <w:r w:rsidRPr="00E10136">
                <w:rPr>
                  <w:rFonts w:eastAsiaTheme="minorEastAsia" w:cs="Arial"/>
                  <w:szCs w:val="24"/>
                </w:rPr>
                <w:delText>9.60</w:delText>
              </w:r>
            </w:del>
            <w:ins w:id="4350" w:author="CARB" w:date="2024-01-01T21:57:00Z">
              <w:r w:rsidRPr="00B57A2E">
                <w:rPr>
                  <w:rFonts w:cs="Arial"/>
                  <w:bCs/>
                </w:rPr>
                <w:t>12.50</w:t>
              </w:r>
            </w:ins>
          </w:p>
        </w:tc>
      </w:tr>
      <w:tr w:rsidR="00382106" w:rsidRPr="00E10136" w14:paraId="6B104754"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B5687F9"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Saudi Arabia</w:t>
            </w:r>
          </w:p>
        </w:tc>
        <w:tc>
          <w:tcPr>
            <w:tcW w:w="4298" w:type="dxa"/>
            <w:tcBorders>
              <w:top w:val="single" w:sz="4" w:space="0" w:color="auto"/>
              <w:left w:val="single" w:sz="4" w:space="0" w:color="auto"/>
              <w:bottom w:val="single" w:sz="4" w:space="0" w:color="auto"/>
              <w:right w:val="single" w:sz="4" w:space="0" w:color="auto"/>
            </w:tcBorders>
            <w:vAlign w:val="center"/>
          </w:tcPr>
          <w:p w14:paraId="21AB3F0A"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Arab Extra Light</w:t>
            </w:r>
          </w:p>
        </w:tc>
        <w:tc>
          <w:tcPr>
            <w:tcW w:w="2754" w:type="dxa"/>
            <w:tcBorders>
              <w:top w:val="single" w:sz="4" w:space="0" w:color="auto"/>
              <w:left w:val="single" w:sz="4" w:space="0" w:color="auto"/>
              <w:bottom w:val="single" w:sz="4" w:space="0" w:color="auto"/>
              <w:right w:val="single" w:sz="4" w:space="0" w:color="auto"/>
            </w:tcBorders>
            <w:vAlign w:val="center"/>
          </w:tcPr>
          <w:p w14:paraId="419E2578" w14:textId="77777777" w:rsidR="00382106" w:rsidRPr="00B57A2E" w:rsidRDefault="00382106" w:rsidP="008F08F2">
            <w:pPr>
              <w:autoSpaceDE w:val="0"/>
              <w:autoSpaceDN w:val="0"/>
              <w:adjustRightInd w:val="0"/>
              <w:spacing w:after="0"/>
              <w:jc w:val="center"/>
              <w:rPr>
                <w:rFonts w:cs="Arial"/>
                <w:bCs/>
              </w:rPr>
            </w:pPr>
            <w:del w:id="4351" w:author="CARB" w:date="2024-01-01T21:57:00Z">
              <w:r w:rsidRPr="00E10136">
                <w:rPr>
                  <w:rFonts w:eastAsiaTheme="minorEastAsia" w:cs="Arial"/>
                  <w:szCs w:val="24"/>
                </w:rPr>
                <w:delText>9.41</w:delText>
              </w:r>
            </w:del>
            <w:ins w:id="4352" w:author="CARB" w:date="2024-01-01T21:57:00Z">
              <w:r w:rsidRPr="00B57A2E">
                <w:rPr>
                  <w:rFonts w:cs="Arial"/>
                  <w:bCs/>
                </w:rPr>
                <w:t>12.04</w:t>
              </w:r>
            </w:ins>
          </w:p>
        </w:tc>
      </w:tr>
      <w:tr w:rsidR="00382106" w:rsidRPr="00E10136" w14:paraId="2E6B6488"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A8D6071"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CB9C3DD"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Arab Light</w:t>
            </w:r>
          </w:p>
        </w:tc>
        <w:tc>
          <w:tcPr>
            <w:tcW w:w="2754" w:type="dxa"/>
            <w:tcBorders>
              <w:top w:val="single" w:sz="4" w:space="0" w:color="auto"/>
              <w:left w:val="single" w:sz="4" w:space="0" w:color="auto"/>
              <w:bottom w:val="single" w:sz="4" w:space="0" w:color="auto"/>
              <w:right w:val="single" w:sz="4" w:space="0" w:color="auto"/>
            </w:tcBorders>
            <w:vAlign w:val="center"/>
          </w:tcPr>
          <w:p w14:paraId="0D9BD5F2" w14:textId="77777777" w:rsidR="00382106" w:rsidRPr="00B57A2E" w:rsidRDefault="00382106" w:rsidP="008F08F2">
            <w:pPr>
              <w:autoSpaceDE w:val="0"/>
              <w:autoSpaceDN w:val="0"/>
              <w:adjustRightInd w:val="0"/>
              <w:spacing w:after="0"/>
              <w:jc w:val="center"/>
              <w:rPr>
                <w:rFonts w:cs="Arial"/>
                <w:bCs/>
              </w:rPr>
            </w:pPr>
            <w:del w:id="4353" w:author="CARB" w:date="2024-01-01T21:57:00Z">
              <w:r w:rsidRPr="00E10136">
                <w:rPr>
                  <w:rFonts w:eastAsiaTheme="minorEastAsia" w:cs="Arial"/>
                  <w:szCs w:val="24"/>
                </w:rPr>
                <w:delText>9.23</w:delText>
              </w:r>
            </w:del>
            <w:ins w:id="4354" w:author="CARB" w:date="2024-01-01T21:57:00Z">
              <w:r w:rsidRPr="00B57A2E">
                <w:rPr>
                  <w:rFonts w:cs="Arial"/>
                  <w:bCs/>
                </w:rPr>
                <w:t>11.97</w:t>
              </w:r>
            </w:ins>
          </w:p>
        </w:tc>
      </w:tr>
      <w:tr w:rsidR="00382106" w:rsidRPr="00E10136" w14:paraId="06CFFE1F"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8FC710C"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789C9AD"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Arab Medium</w:t>
            </w:r>
          </w:p>
        </w:tc>
        <w:tc>
          <w:tcPr>
            <w:tcW w:w="2754" w:type="dxa"/>
            <w:tcBorders>
              <w:top w:val="single" w:sz="4" w:space="0" w:color="auto"/>
              <w:left w:val="single" w:sz="4" w:space="0" w:color="auto"/>
              <w:bottom w:val="single" w:sz="4" w:space="0" w:color="auto"/>
              <w:right w:val="single" w:sz="4" w:space="0" w:color="auto"/>
            </w:tcBorders>
            <w:vAlign w:val="center"/>
          </w:tcPr>
          <w:p w14:paraId="3C0AD667" w14:textId="77777777" w:rsidR="00382106" w:rsidRPr="00B57A2E" w:rsidRDefault="00382106" w:rsidP="008F08F2">
            <w:pPr>
              <w:autoSpaceDE w:val="0"/>
              <w:autoSpaceDN w:val="0"/>
              <w:adjustRightInd w:val="0"/>
              <w:spacing w:after="0"/>
              <w:jc w:val="center"/>
              <w:rPr>
                <w:rFonts w:cs="Arial"/>
                <w:bCs/>
              </w:rPr>
            </w:pPr>
            <w:del w:id="4355" w:author="CARB" w:date="2024-01-01T21:57:00Z">
              <w:r w:rsidRPr="00E10136">
                <w:rPr>
                  <w:rFonts w:eastAsiaTheme="minorEastAsia" w:cs="Arial"/>
                  <w:szCs w:val="24"/>
                </w:rPr>
                <w:delText>8.72</w:delText>
              </w:r>
            </w:del>
            <w:ins w:id="4356" w:author="CARB" w:date="2024-01-01T21:57:00Z">
              <w:r w:rsidRPr="00B57A2E">
                <w:rPr>
                  <w:rFonts w:cs="Arial"/>
                  <w:bCs/>
                </w:rPr>
                <w:t>11.48</w:t>
              </w:r>
            </w:ins>
          </w:p>
        </w:tc>
      </w:tr>
      <w:tr w:rsidR="00382106" w:rsidRPr="00E10136" w14:paraId="73B20682"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454906C"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B358308"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Arab Heavy</w:t>
            </w:r>
          </w:p>
        </w:tc>
        <w:tc>
          <w:tcPr>
            <w:tcW w:w="2754" w:type="dxa"/>
            <w:tcBorders>
              <w:top w:val="single" w:sz="4" w:space="0" w:color="auto"/>
              <w:left w:val="single" w:sz="4" w:space="0" w:color="auto"/>
              <w:bottom w:val="single" w:sz="4" w:space="0" w:color="auto"/>
              <w:right w:val="single" w:sz="4" w:space="0" w:color="auto"/>
            </w:tcBorders>
            <w:vAlign w:val="center"/>
          </w:tcPr>
          <w:p w14:paraId="7EF0B739" w14:textId="77777777" w:rsidR="00382106" w:rsidRPr="00B57A2E" w:rsidRDefault="00382106" w:rsidP="008F08F2">
            <w:pPr>
              <w:autoSpaceDE w:val="0"/>
              <w:autoSpaceDN w:val="0"/>
              <w:adjustRightInd w:val="0"/>
              <w:spacing w:after="0"/>
              <w:jc w:val="center"/>
              <w:rPr>
                <w:rFonts w:cs="Arial"/>
                <w:bCs/>
              </w:rPr>
            </w:pPr>
            <w:del w:id="4357" w:author="CARB" w:date="2024-01-01T21:57:00Z">
              <w:r w:rsidRPr="00E10136">
                <w:rPr>
                  <w:rFonts w:eastAsiaTheme="minorEastAsia" w:cs="Arial"/>
                  <w:szCs w:val="24"/>
                </w:rPr>
                <w:delText>7.92</w:delText>
              </w:r>
            </w:del>
            <w:ins w:id="4358" w:author="CARB" w:date="2024-01-01T21:57:00Z">
              <w:r w:rsidRPr="00B57A2E">
                <w:rPr>
                  <w:rFonts w:cs="Arial"/>
                  <w:bCs/>
                </w:rPr>
                <w:t>10.50</w:t>
              </w:r>
            </w:ins>
          </w:p>
        </w:tc>
      </w:tr>
      <w:tr w:rsidR="00382106" w:rsidRPr="00E10136" w14:paraId="654555F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FB08C5C"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Thailand</w:t>
            </w:r>
          </w:p>
        </w:tc>
        <w:tc>
          <w:tcPr>
            <w:tcW w:w="4298" w:type="dxa"/>
            <w:tcBorders>
              <w:top w:val="single" w:sz="4" w:space="0" w:color="auto"/>
              <w:left w:val="single" w:sz="4" w:space="0" w:color="auto"/>
              <w:bottom w:val="single" w:sz="4" w:space="0" w:color="auto"/>
              <w:right w:val="single" w:sz="4" w:space="0" w:color="auto"/>
            </w:tcBorders>
            <w:vAlign w:val="center"/>
          </w:tcPr>
          <w:p w14:paraId="030564E4"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Bualuang</w:t>
            </w:r>
          </w:p>
        </w:tc>
        <w:tc>
          <w:tcPr>
            <w:tcW w:w="2754" w:type="dxa"/>
            <w:tcBorders>
              <w:top w:val="single" w:sz="4" w:space="0" w:color="auto"/>
              <w:left w:val="single" w:sz="4" w:space="0" w:color="auto"/>
              <w:bottom w:val="single" w:sz="4" w:space="0" w:color="auto"/>
              <w:right w:val="single" w:sz="4" w:space="0" w:color="auto"/>
            </w:tcBorders>
            <w:vAlign w:val="center"/>
          </w:tcPr>
          <w:p w14:paraId="00FC2C8A" w14:textId="77777777" w:rsidR="00382106" w:rsidRPr="00B57A2E" w:rsidRDefault="00382106" w:rsidP="008F08F2">
            <w:pPr>
              <w:autoSpaceDE w:val="0"/>
              <w:autoSpaceDN w:val="0"/>
              <w:adjustRightInd w:val="0"/>
              <w:spacing w:after="0"/>
              <w:jc w:val="center"/>
              <w:rPr>
                <w:rFonts w:cs="Arial"/>
                <w:bCs/>
              </w:rPr>
            </w:pPr>
            <w:del w:id="4359" w:author="CARB" w:date="2024-01-01T21:57:00Z">
              <w:r w:rsidRPr="00E10136">
                <w:rPr>
                  <w:rFonts w:eastAsiaTheme="minorEastAsia" w:cs="Arial"/>
                  <w:szCs w:val="24"/>
                </w:rPr>
                <w:delText>4.07</w:delText>
              </w:r>
            </w:del>
            <w:ins w:id="4360" w:author="CARB" w:date="2024-01-01T21:57:00Z">
              <w:r w:rsidRPr="00B57A2E">
                <w:rPr>
                  <w:rFonts w:cs="Arial"/>
                  <w:bCs/>
                </w:rPr>
                <w:t>5.75</w:t>
              </w:r>
            </w:ins>
          </w:p>
        </w:tc>
      </w:tr>
      <w:tr w:rsidR="00382106" w:rsidRPr="00E10136" w14:paraId="43969B88"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FFFDF89"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Trinidad</w:t>
            </w:r>
          </w:p>
        </w:tc>
        <w:tc>
          <w:tcPr>
            <w:tcW w:w="4298" w:type="dxa"/>
            <w:tcBorders>
              <w:top w:val="single" w:sz="4" w:space="0" w:color="auto"/>
              <w:left w:val="single" w:sz="4" w:space="0" w:color="auto"/>
              <w:bottom w:val="single" w:sz="4" w:space="0" w:color="auto"/>
              <w:right w:val="single" w:sz="4" w:space="0" w:color="auto"/>
            </w:tcBorders>
            <w:vAlign w:val="center"/>
          </w:tcPr>
          <w:p w14:paraId="062F4657"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Calypso</w:t>
            </w:r>
          </w:p>
        </w:tc>
        <w:tc>
          <w:tcPr>
            <w:tcW w:w="2754" w:type="dxa"/>
            <w:tcBorders>
              <w:top w:val="single" w:sz="4" w:space="0" w:color="auto"/>
              <w:left w:val="single" w:sz="4" w:space="0" w:color="auto"/>
              <w:bottom w:val="single" w:sz="4" w:space="0" w:color="auto"/>
              <w:right w:val="single" w:sz="4" w:space="0" w:color="auto"/>
            </w:tcBorders>
            <w:vAlign w:val="center"/>
          </w:tcPr>
          <w:p w14:paraId="5EAA3A97" w14:textId="77777777" w:rsidR="00382106" w:rsidRPr="00B57A2E" w:rsidRDefault="00382106" w:rsidP="008F08F2">
            <w:pPr>
              <w:autoSpaceDE w:val="0"/>
              <w:autoSpaceDN w:val="0"/>
              <w:adjustRightInd w:val="0"/>
              <w:spacing w:after="0"/>
              <w:jc w:val="center"/>
              <w:rPr>
                <w:rFonts w:cs="Arial"/>
                <w:bCs/>
              </w:rPr>
            </w:pPr>
            <w:r w:rsidRPr="00B57A2E">
              <w:rPr>
                <w:rFonts w:cs="Arial"/>
                <w:bCs/>
              </w:rPr>
              <w:t>7.</w:t>
            </w:r>
            <w:del w:id="4361" w:author="CARB" w:date="2024-01-01T21:57:00Z">
              <w:r w:rsidRPr="00E10136">
                <w:rPr>
                  <w:rFonts w:eastAsiaTheme="minorEastAsia" w:cs="Arial"/>
                  <w:szCs w:val="24"/>
                </w:rPr>
                <w:delText>41</w:delText>
              </w:r>
            </w:del>
            <w:ins w:id="4362" w:author="CARB" w:date="2024-01-01T21:57:00Z">
              <w:r w:rsidRPr="00B57A2E">
                <w:rPr>
                  <w:rFonts w:cs="Arial"/>
                  <w:bCs/>
                </w:rPr>
                <w:t>31</w:t>
              </w:r>
            </w:ins>
          </w:p>
        </w:tc>
      </w:tr>
      <w:tr w:rsidR="00382106" w:rsidRPr="00E10136" w14:paraId="207F5D15"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3D980BC"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A2C54FC" w14:textId="77777777" w:rsidR="00382106" w:rsidRPr="00E10136" w:rsidRDefault="00382106" w:rsidP="008F08F2">
            <w:pPr>
              <w:autoSpaceDE w:val="0"/>
              <w:autoSpaceDN w:val="0"/>
              <w:adjustRightInd w:val="0"/>
              <w:spacing w:after="0"/>
              <w:rPr>
                <w:rFonts w:eastAsiaTheme="minorEastAsia" w:cs="Arial"/>
                <w:szCs w:val="24"/>
              </w:rPr>
            </w:pPr>
            <w:ins w:id="4363" w:author="CARB" w:date="2024-01-01T21:57:00Z">
              <w:r>
                <w:rPr>
                  <w:rFonts w:eastAsiaTheme="minorEastAsia" w:cs="Arial"/>
                  <w:szCs w:val="24"/>
                </w:rPr>
                <w:t>Molo</w:t>
              </w:r>
            </w:ins>
          </w:p>
        </w:tc>
        <w:tc>
          <w:tcPr>
            <w:tcW w:w="2754" w:type="dxa"/>
            <w:tcBorders>
              <w:top w:val="single" w:sz="4" w:space="0" w:color="auto"/>
              <w:left w:val="single" w:sz="4" w:space="0" w:color="auto"/>
              <w:bottom w:val="single" w:sz="4" w:space="0" w:color="auto"/>
              <w:right w:val="single" w:sz="4" w:space="0" w:color="auto"/>
            </w:tcBorders>
            <w:vAlign w:val="center"/>
          </w:tcPr>
          <w:p w14:paraId="21C5133A" w14:textId="77777777" w:rsidR="00382106" w:rsidRPr="00B57A2E" w:rsidRDefault="00382106" w:rsidP="008F08F2">
            <w:pPr>
              <w:autoSpaceDE w:val="0"/>
              <w:autoSpaceDN w:val="0"/>
              <w:adjustRightInd w:val="0"/>
              <w:spacing w:after="0"/>
              <w:jc w:val="center"/>
              <w:rPr>
                <w:rFonts w:cs="Arial"/>
                <w:bCs/>
              </w:rPr>
            </w:pPr>
            <w:ins w:id="4364" w:author="CARB" w:date="2024-01-01T21:57:00Z">
              <w:r w:rsidRPr="00B57A2E">
                <w:rPr>
                  <w:rFonts w:cs="Arial"/>
                  <w:bCs/>
                </w:rPr>
                <w:t>15.59</w:t>
              </w:r>
            </w:ins>
          </w:p>
        </w:tc>
      </w:tr>
      <w:tr w:rsidR="00382106" w:rsidRPr="00E10136" w14:paraId="462B2C5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122AD45"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A5E0436"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Galeota</w:t>
            </w:r>
          </w:p>
        </w:tc>
        <w:tc>
          <w:tcPr>
            <w:tcW w:w="2754" w:type="dxa"/>
            <w:tcBorders>
              <w:top w:val="single" w:sz="4" w:space="0" w:color="auto"/>
              <w:left w:val="single" w:sz="4" w:space="0" w:color="auto"/>
              <w:bottom w:val="single" w:sz="4" w:space="0" w:color="auto"/>
              <w:right w:val="single" w:sz="4" w:space="0" w:color="auto"/>
            </w:tcBorders>
            <w:vAlign w:val="center"/>
          </w:tcPr>
          <w:p w14:paraId="43D464C8" w14:textId="77777777" w:rsidR="00382106" w:rsidRPr="00B57A2E" w:rsidRDefault="00382106" w:rsidP="008F08F2">
            <w:pPr>
              <w:autoSpaceDE w:val="0"/>
              <w:autoSpaceDN w:val="0"/>
              <w:adjustRightInd w:val="0"/>
              <w:spacing w:after="0"/>
              <w:jc w:val="center"/>
              <w:rPr>
                <w:rFonts w:cs="Arial"/>
                <w:bCs/>
              </w:rPr>
            </w:pPr>
            <w:del w:id="4365" w:author="CARB" w:date="2024-01-01T21:57:00Z">
              <w:r w:rsidRPr="00E10136">
                <w:rPr>
                  <w:rFonts w:eastAsiaTheme="minorEastAsia" w:cs="Arial"/>
                  <w:szCs w:val="24"/>
                </w:rPr>
                <w:delText>11.41</w:delText>
              </w:r>
            </w:del>
            <w:ins w:id="4366" w:author="CARB" w:date="2024-01-01T21:57:00Z">
              <w:r w:rsidRPr="00B57A2E">
                <w:rPr>
                  <w:rFonts w:cs="Arial"/>
                  <w:bCs/>
                </w:rPr>
                <w:t>13.31</w:t>
              </w:r>
            </w:ins>
          </w:p>
        </w:tc>
      </w:tr>
      <w:tr w:rsidR="00382106" w:rsidRPr="00E10136" w14:paraId="426D7FAA"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150DDBA"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UAE</w:t>
            </w:r>
          </w:p>
        </w:tc>
        <w:tc>
          <w:tcPr>
            <w:tcW w:w="4298" w:type="dxa"/>
            <w:tcBorders>
              <w:top w:val="single" w:sz="4" w:space="0" w:color="auto"/>
              <w:left w:val="single" w:sz="4" w:space="0" w:color="auto"/>
              <w:bottom w:val="single" w:sz="4" w:space="0" w:color="auto"/>
              <w:right w:val="single" w:sz="4" w:space="0" w:color="auto"/>
            </w:tcBorders>
            <w:vAlign w:val="center"/>
          </w:tcPr>
          <w:p w14:paraId="1656CD10"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Murban</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1B05A3E6" w14:textId="77777777" w:rsidR="00382106" w:rsidRPr="00B57A2E" w:rsidRDefault="00382106" w:rsidP="008F08F2">
            <w:pPr>
              <w:autoSpaceDE w:val="0"/>
              <w:autoSpaceDN w:val="0"/>
              <w:adjustRightInd w:val="0"/>
              <w:spacing w:after="0"/>
              <w:jc w:val="center"/>
              <w:rPr>
                <w:rFonts w:cs="Arial"/>
                <w:bCs/>
              </w:rPr>
            </w:pPr>
            <w:del w:id="4367" w:author="CARB" w:date="2024-01-01T21:57:00Z">
              <w:r w:rsidRPr="00E10136">
                <w:rPr>
                  <w:rFonts w:eastAsiaTheme="minorEastAsia" w:cs="Arial"/>
                  <w:szCs w:val="24"/>
                </w:rPr>
                <w:delText>10.01</w:delText>
              </w:r>
            </w:del>
            <w:ins w:id="4368" w:author="CARB" w:date="2024-01-01T21:57:00Z">
              <w:r w:rsidRPr="00B57A2E">
                <w:rPr>
                  <w:rFonts w:cs="Arial"/>
                  <w:bCs/>
                </w:rPr>
                <w:t>12.77</w:t>
              </w:r>
            </w:ins>
          </w:p>
        </w:tc>
      </w:tr>
      <w:tr w:rsidR="00382106" w:rsidRPr="00E10136" w14:paraId="696C14B8"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DC77B6D"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8D704DF"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Upper Zakum</w:t>
            </w:r>
          </w:p>
        </w:tc>
        <w:tc>
          <w:tcPr>
            <w:tcW w:w="2754" w:type="dxa"/>
            <w:tcBorders>
              <w:top w:val="single" w:sz="4" w:space="0" w:color="auto"/>
              <w:left w:val="single" w:sz="4" w:space="0" w:color="auto"/>
              <w:bottom w:val="single" w:sz="4" w:space="0" w:color="auto"/>
              <w:right w:val="single" w:sz="4" w:space="0" w:color="auto"/>
            </w:tcBorders>
            <w:vAlign w:val="center"/>
          </w:tcPr>
          <w:p w14:paraId="1BE2DE05" w14:textId="77777777" w:rsidR="00382106" w:rsidRPr="00B57A2E" w:rsidRDefault="00382106" w:rsidP="008F08F2">
            <w:pPr>
              <w:autoSpaceDE w:val="0"/>
              <w:autoSpaceDN w:val="0"/>
              <w:adjustRightInd w:val="0"/>
              <w:spacing w:after="0"/>
              <w:jc w:val="center"/>
              <w:rPr>
                <w:rFonts w:cs="Arial"/>
                <w:bCs/>
              </w:rPr>
            </w:pPr>
            <w:del w:id="4369" w:author="CARB" w:date="2024-01-01T21:57:00Z">
              <w:r w:rsidRPr="00E10136">
                <w:rPr>
                  <w:rFonts w:eastAsiaTheme="minorEastAsia" w:cs="Arial"/>
                  <w:szCs w:val="24"/>
                </w:rPr>
                <w:delText>7.96</w:delText>
              </w:r>
            </w:del>
            <w:ins w:id="4370" w:author="CARB" w:date="2024-01-01T21:57:00Z">
              <w:r w:rsidRPr="00B57A2E">
                <w:rPr>
                  <w:rFonts w:cs="Arial"/>
                  <w:bCs/>
                </w:rPr>
                <w:t>10.61</w:t>
              </w:r>
            </w:ins>
          </w:p>
        </w:tc>
      </w:tr>
      <w:tr w:rsidR="00382106" w:rsidRPr="00E10136" w14:paraId="724ED07E"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263CBCE" w14:textId="77777777" w:rsidR="00382106" w:rsidRPr="00E10136" w:rsidRDefault="00382106" w:rsidP="008F08F2">
            <w:pPr>
              <w:autoSpaceDE w:val="0"/>
              <w:autoSpaceDN w:val="0"/>
              <w:adjustRightInd w:val="0"/>
              <w:spacing w:after="0"/>
              <w:rPr>
                <w:rFonts w:eastAsiaTheme="minorEastAsia" w:cs="Arial"/>
                <w:szCs w:val="24"/>
              </w:rPr>
            </w:pPr>
            <w:ins w:id="4371" w:author="CARB" w:date="2024-01-01T21:57:00Z">
              <w:r>
                <w:rPr>
                  <w:rFonts w:eastAsiaTheme="minorEastAsia" w:cs="Arial"/>
                  <w:szCs w:val="24"/>
                </w:rPr>
                <w:t>United Kingdom</w:t>
              </w:r>
            </w:ins>
          </w:p>
        </w:tc>
        <w:tc>
          <w:tcPr>
            <w:tcW w:w="4298" w:type="dxa"/>
            <w:tcBorders>
              <w:top w:val="single" w:sz="4" w:space="0" w:color="auto"/>
              <w:left w:val="single" w:sz="4" w:space="0" w:color="auto"/>
              <w:bottom w:val="single" w:sz="4" w:space="0" w:color="auto"/>
              <w:right w:val="single" w:sz="4" w:space="0" w:color="auto"/>
            </w:tcBorders>
            <w:vAlign w:val="center"/>
          </w:tcPr>
          <w:p w14:paraId="798E8C6D" w14:textId="77777777" w:rsidR="00382106" w:rsidRPr="00E10136" w:rsidRDefault="00382106" w:rsidP="008F08F2">
            <w:pPr>
              <w:autoSpaceDE w:val="0"/>
              <w:autoSpaceDN w:val="0"/>
              <w:adjustRightInd w:val="0"/>
              <w:spacing w:after="0"/>
              <w:rPr>
                <w:rFonts w:eastAsiaTheme="minorEastAsia" w:cs="Arial"/>
                <w:szCs w:val="24"/>
              </w:rPr>
            </w:pPr>
            <w:ins w:id="4372" w:author="CARB" w:date="2024-01-01T21:57:00Z">
              <w:r>
                <w:rPr>
                  <w:rFonts w:eastAsiaTheme="minorEastAsia" w:cs="Arial"/>
                  <w:szCs w:val="24"/>
                </w:rPr>
                <w:t>North Sea Kraken</w:t>
              </w:r>
            </w:ins>
          </w:p>
        </w:tc>
        <w:tc>
          <w:tcPr>
            <w:tcW w:w="2754" w:type="dxa"/>
            <w:tcBorders>
              <w:top w:val="single" w:sz="4" w:space="0" w:color="auto"/>
              <w:left w:val="single" w:sz="4" w:space="0" w:color="auto"/>
              <w:bottom w:val="single" w:sz="4" w:space="0" w:color="auto"/>
              <w:right w:val="single" w:sz="4" w:space="0" w:color="auto"/>
            </w:tcBorders>
            <w:vAlign w:val="center"/>
          </w:tcPr>
          <w:p w14:paraId="6CAE35B2" w14:textId="77777777" w:rsidR="00382106" w:rsidRPr="00B57A2E" w:rsidRDefault="00382106" w:rsidP="008F08F2">
            <w:pPr>
              <w:autoSpaceDE w:val="0"/>
              <w:autoSpaceDN w:val="0"/>
              <w:adjustRightInd w:val="0"/>
              <w:spacing w:after="0"/>
              <w:jc w:val="center"/>
              <w:rPr>
                <w:rFonts w:cs="Arial"/>
                <w:bCs/>
              </w:rPr>
            </w:pPr>
            <w:ins w:id="4373" w:author="CARB" w:date="2024-01-01T21:57:00Z">
              <w:r w:rsidRPr="00B57A2E">
                <w:rPr>
                  <w:rFonts w:cs="Arial"/>
                  <w:bCs/>
                </w:rPr>
                <w:t>8.76</w:t>
              </w:r>
            </w:ins>
          </w:p>
        </w:tc>
      </w:tr>
      <w:tr w:rsidR="00382106" w:rsidRPr="00E10136" w14:paraId="7A81C462"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4A16217"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Venezuela</w:t>
            </w:r>
          </w:p>
        </w:tc>
        <w:tc>
          <w:tcPr>
            <w:tcW w:w="4298" w:type="dxa"/>
            <w:tcBorders>
              <w:top w:val="single" w:sz="4" w:space="0" w:color="auto"/>
              <w:left w:val="single" w:sz="4" w:space="0" w:color="auto"/>
              <w:bottom w:val="single" w:sz="4" w:space="0" w:color="auto"/>
              <w:right w:val="single" w:sz="4" w:space="0" w:color="auto"/>
            </w:tcBorders>
            <w:vAlign w:val="center"/>
          </w:tcPr>
          <w:p w14:paraId="4E3CF0FC"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Bachaquero</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12F5CB37" w14:textId="77777777" w:rsidR="00382106" w:rsidRPr="00B57A2E" w:rsidRDefault="00382106" w:rsidP="008F08F2">
            <w:pPr>
              <w:autoSpaceDE w:val="0"/>
              <w:autoSpaceDN w:val="0"/>
              <w:adjustRightInd w:val="0"/>
              <w:spacing w:after="0"/>
              <w:jc w:val="center"/>
              <w:rPr>
                <w:rFonts w:cs="Arial"/>
                <w:bCs/>
              </w:rPr>
            </w:pPr>
            <w:del w:id="4374" w:author="CARB" w:date="2024-01-01T21:57:00Z">
              <w:r w:rsidRPr="00E10136">
                <w:rPr>
                  <w:rFonts w:eastAsiaTheme="minorEastAsia" w:cs="Arial"/>
                  <w:szCs w:val="24"/>
                </w:rPr>
                <w:delText>28.75</w:delText>
              </w:r>
            </w:del>
            <w:ins w:id="4375" w:author="CARB" w:date="2024-01-01T21:57:00Z">
              <w:r w:rsidRPr="00B57A2E">
                <w:rPr>
                  <w:rFonts w:cs="Arial"/>
                  <w:bCs/>
                </w:rPr>
                <w:t>30.58</w:t>
              </w:r>
            </w:ins>
          </w:p>
        </w:tc>
      </w:tr>
      <w:tr w:rsidR="00382106" w:rsidRPr="00E10136" w14:paraId="7674395E"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F57E7C6"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A6380A7"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Boscan</w:t>
            </w:r>
          </w:p>
        </w:tc>
        <w:tc>
          <w:tcPr>
            <w:tcW w:w="2754" w:type="dxa"/>
            <w:tcBorders>
              <w:top w:val="single" w:sz="4" w:space="0" w:color="auto"/>
              <w:left w:val="single" w:sz="4" w:space="0" w:color="auto"/>
              <w:bottom w:val="single" w:sz="4" w:space="0" w:color="auto"/>
              <w:right w:val="single" w:sz="4" w:space="0" w:color="auto"/>
            </w:tcBorders>
            <w:vAlign w:val="center"/>
          </w:tcPr>
          <w:p w14:paraId="664B6BD2" w14:textId="77777777" w:rsidR="00382106" w:rsidRPr="00B57A2E" w:rsidRDefault="00382106" w:rsidP="008F08F2">
            <w:pPr>
              <w:autoSpaceDE w:val="0"/>
              <w:autoSpaceDN w:val="0"/>
              <w:adjustRightInd w:val="0"/>
              <w:spacing w:after="0"/>
              <w:jc w:val="center"/>
              <w:rPr>
                <w:rFonts w:cs="Arial"/>
                <w:bCs/>
              </w:rPr>
            </w:pPr>
            <w:del w:id="4376" w:author="CARB" w:date="2024-01-01T21:57:00Z">
              <w:r w:rsidRPr="00E10136">
                <w:rPr>
                  <w:rFonts w:eastAsiaTheme="minorEastAsia" w:cs="Arial"/>
                  <w:szCs w:val="24"/>
                </w:rPr>
                <w:delText>13.91</w:delText>
              </w:r>
            </w:del>
            <w:ins w:id="4377" w:author="CARB" w:date="2024-01-01T21:57:00Z">
              <w:r w:rsidRPr="00B57A2E">
                <w:rPr>
                  <w:rFonts w:cs="Arial"/>
                  <w:bCs/>
                </w:rPr>
                <w:t>20.64</w:t>
              </w:r>
            </w:ins>
          </w:p>
        </w:tc>
      </w:tr>
      <w:tr w:rsidR="00382106" w:rsidRPr="00E10136" w14:paraId="3AB13C3B"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3C9C26F"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E34FCC2"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Hamaca</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61D16F8C" w14:textId="77777777" w:rsidR="00382106" w:rsidRPr="00B57A2E" w:rsidRDefault="00382106" w:rsidP="008F08F2">
            <w:pPr>
              <w:autoSpaceDE w:val="0"/>
              <w:autoSpaceDN w:val="0"/>
              <w:adjustRightInd w:val="0"/>
              <w:spacing w:after="0"/>
              <w:jc w:val="center"/>
              <w:rPr>
                <w:rFonts w:cs="Arial"/>
                <w:bCs/>
              </w:rPr>
            </w:pPr>
            <w:del w:id="4378" w:author="CARB" w:date="2024-01-01T21:57:00Z">
              <w:r w:rsidRPr="00E10136">
                <w:rPr>
                  <w:rFonts w:eastAsiaTheme="minorEastAsia" w:cs="Arial"/>
                  <w:szCs w:val="24"/>
                </w:rPr>
                <w:delText>23.04</w:delText>
              </w:r>
            </w:del>
            <w:ins w:id="4379" w:author="CARB" w:date="2024-01-01T21:57:00Z">
              <w:r w:rsidRPr="00B57A2E">
                <w:rPr>
                  <w:rFonts w:cs="Arial"/>
                  <w:bCs/>
                </w:rPr>
                <w:t>34.28</w:t>
              </w:r>
            </w:ins>
          </w:p>
        </w:tc>
      </w:tr>
      <w:tr w:rsidR="00382106" w:rsidRPr="00E10136" w14:paraId="01F53FF2"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C606C44"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A263575"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Hamaca</w:t>
            </w:r>
            <w:proofErr w:type="spellEnd"/>
            <w:r w:rsidRPr="00E10136">
              <w:rPr>
                <w:rFonts w:eastAsiaTheme="minorEastAsia" w:cs="Arial"/>
                <w:szCs w:val="24"/>
              </w:rPr>
              <w:t xml:space="preserve"> DCO</w:t>
            </w:r>
          </w:p>
        </w:tc>
        <w:tc>
          <w:tcPr>
            <w:tcW w:w="2754" w:type="dxa"/>
            <w:tcBorders>
              <w:top w:val="single" w:sz="4" w:space="0" w:color="auto"/>
              <w:left w:val="single" w:sz="4" w:space="0" w:color="auto"/>
              <w:bottom w:val="single" w:sz="4" w:space="0" w:color="auto"/>
              <w:right w:val="single" w:sz="4" w:space="0" w:color="auto"/>
            </w:tcBorders>
            <w:vAlign w:val="center"/>
          </w:tcPr>
          <w:p w14:paraId="06DDB1A8" w14:textId="77777777" w:rsidR="00382106" w:rsidRPr="00B57A2E" w:rsidRDefault="00382106" w:rsidP="008F08F2">
            <w:pPr>
              <w:autoSpaceDE w:val="0"/>
              <w:autoSpaceDN w:val="0"/>
              <w:adjustRightInd w:val="0"/>
              <w:spacing w:after="0"/>
              <w:jc w:val="center"/>
              <w:rPr>
                <w:rFonts w:cs="Arial"/>
                <w:bCs/>
              </w:rPr>
            </w:pPr>
            <w:del w:id="4380" w:author="CARB" w:date="2024-01-01T21:57:00Z">
              <w:r w:rsidRPr="00E10136">
                <w:rPr>
                  <w:rFonts w:eastAsiaTheme="minorEastAsia" w:cs="Arial"/>
                  <w:szCs w:val="24"/>
                </w:rPr>
                <w:delText>10.02</w:delText>
              </w:r>
            </w:del>
            <w:ins w:id="4381" w:author="CARB" w:date="2024-01-01T21:57:00Z">
              <w:r w:rsidRPr="00B57A2E">
                <w:rPr>
                  <w:rFonts w:cs="Arial"/>
                  <w:bCs/>
                </w:rPr>
                <w:t>16.73</w:t>
              </w:r>
            </w:ins>
          </w:p>
        </w:tc>
      </w:tr>
      <w:tr w:rsidR="00382106" w:rsidRPr="00E10136" w14:paraId="620F30E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8A2C616"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796030C"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Laguna</w:t>
            </w:r>
          </w:p>
        </w:tc>
        <w:tc>
          <w:tcPr>
            <w:tcW w:w="2754" w:type="dxa"/>
            <w:tcBorders>
              <w:top w:val="single" w:sz="4" w:space="0" w:color="auto"/>
              <w:left w:val="single" w:sz="4" w:space="0" w:color="auto"/>
              <w:bottom w:val="single" w:sz="4" w:space="0" w:color="auto"/>
              <w:right w:val="single" w:sz="4" w:space="0" w:color="auto"/>
            </w:tcBorders>
            <w:vAlign w:val="center"/>
          </w:tcPr>
          <w:p w14:paraId="30FFD806" w14:textId="77777777" w:rsidR="00382106" w:rsidRPr="00B57A2E" w:rsidRDefault="00382106" w:rsidP="008F08F2">
            <w:pPr>
              <w:autoSpaceDE w:val="0"/>
              <w:autoSpaceDN w:val="0"/>
              <w:adjustRightInd w:val="0"/>
              <w:spacing w:after="0"/>
              <w:jc w:val="center"/>
              <w:rPr>
                <w:rFonts w:cs="Arial"/>
                <w:bCs/>
              </w:rPr>
            </w:pPr>
            <w:del w:id="4382" w:author="CARB" w:date="2024-01-01T21:57:00Z">
              <w:r w:rsidRPr="00E10136">
                <w:rPr>
                  <w:rFonts w:eastAsiaTheme="minorEastAsia" w:cs="Arial"/>
                  <w:szCs w:val="24"/>
                </w:rPr>
                <w:delText>28.75</w:delText>
              </w:r>
            </w:del>
            <w:ins w:id="4383" w:author="CARB" w:date="2024-01-01T21:57:00Z">
              <w:r w:rsidRPr="00B57A2E">
                <w:rPr>
                  <w:rFonts w:cs="Arial"/>
                  <w:bCs/>
                </w:rPr>
                <w:t>30.58</w:t>
              </w:r>
            </w:ins>
          </w:p>
        </w:tc>
      </w:tr>
      <w:tr w:rsidR="00382106" w:rsidRPr="00E10136" w14:paraId="53C0E17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BD3D5C5"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8BCEE31"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Mesa 30</w:t>
            </w:r>
          </w:p>
        </w:tc>
        <w:tc>
          <w:tcPr>
            <w:tcW w:w="2754" w:type="dxa"/>
            <w:tcBorders>
              <w:top w:val="single" w:sz="4" w:space="0" w:color="auto"/>
              <w:left w:val="single" w:sz="4" w:space="0" w:color="auto"/>
              <w:bottom w:val="single" w:sz="4" w:space="0" w:color="auto"/>
              <w:right w:val="single" w:sz="4" w:space="0" w:color="auto"/>
            </w:tcBorders>
            <w:vAlign w:val="center"/>
          </w:tcPr>
          <w:p w14:paraId="530A7896" w14:textId="77777777" w:rsidR="00382106" w:rsidRPr="00B57A2E" w:rsidRDefault="00382106" w:rsidP="008F08F2">
            <w:pPr>
              <w:autoSpaceDE w:val="0"/>
              <w:autoSpaceDN w:val="0"/>
              <w:adjustRightInd w:val="0"/>
              <w:spacing w:after="0"/>
              <w:jc w:val="center"/>
              <w:rPr>
                <w:rFonts w:cs="Arial"/>
                <w:bCs/>
              </w:rPr>
            </w:pPr>
            <w:del w:id="4384" w:author="CARB" w:date="2024-01-01T21:57:00Z">
              <w:r w:rsidRPr="00E10136">
                <w:rPr>
                  <w:rFonts w:eastAsiaTheme="minorEastAsia" w:cs="Arial"/>
                  <w:szCs w:val="24"/>
                </w:rPr>
                <w:delText>12.49</w:delText>
              </w:r>
            </w:del>
            <w:ins w:id="4385" w:author="CARB" w:date="2024-01-01T21:57:00Z">
              <w:r w:rsidRPr="00B57A2E">
                <w:rPr>
                  <w:rFonts w:cs="Arial"/>
                  <w:bCs/>
                </w:rPr>
                <w:t>20.85</w:t>
              </w:r>
            </w:ins>
          </w:p>
        </w:tc>
      </w:tr>
      <w:tr w:rsidR="00382106" w:rsidRPr="00E10136" w14:paraId="0BF1769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9967D4E"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D51E278"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Petrozuata</w:t>
            </w:r>
            <w:proofErr w:type="spellEnd"/>
            <w:r w:rsidRPr="00E10136">
              <w:rPr>
                <w:rFonts w:eastAsiaTheme="minorEastAsia" w:cs="Arial"/>
                <w:szCs w:val="24"/>
              </w:rPr>
              <w:t xml:space="preserve"> (all synthetic grades)</w:t>
            </w:r>
          </w:p>
        </w:tc>
        <w:tc>
          <w:tcPr>
            <w:tcW w:w="2754" w:type="dxa"/>
            <w:tcBorders>
              <w:top w:val="single" w:sz="4" w:space="0" w:color="auto"/>
              <w:left w:val="single" w:sz="4" w:space="0" w:color="auto"/>
              <w:bottom w:val="single" w:sz="4" w:space="0" w:color="auto"/>
              <w:right w:val="single" w:sz="4" w:space="0" w:color="auto"/>
            </w:tcBorders>
            <w:vAlign w:val="center"/>
          </w:tcPr>
          <w:p w14:paraId="1969D3DD" w14:textId="77777777" w:rsidR="00382106" w:rsidRPr="00B57A2E" w:rsidRDefault="00382106" w:rsidP="008F08F2">
            <w:pPr>
              <w:autoSpaceDE w:val="0"/>
              <w:autoSpaceDN w:val="0"/>
              <w:adjustRightInd w:val="0"/>
              <w:spacing w:after="0"/>
              <w:jc w:val="center"/>
              <w:rPr>
                <w:rFonts w:cs="Arial"/>
                <w:bCs/>
              </w:rPr>
            </w:pPr>
            <w:del w:id="4386" w:author="CARB" w:date="2024-01-01T21:57:00Z">
              <w:r w:rsidRPr="00E10136">
                <w:rPr>
                  <w:rFonts w:eastAsiaTheme="minorEastAsia" w:cs="Arial"/>
                  <w:szCs w:val="24"/>
                </w:rPr>
                <w:delText>23.09</w:delText>
              </w:r>
            </w:del>
            <w:ins w:id="4387" w:author="CARB" w:date="2024-01-01T21:57:00Z">
              <w:r w:rsidRPr="00B57A2E">
                <w:rPr>
                  <w:rFonts w:cs="Arial"/>
                  <w:bCs/>
                </w:rPr>
                <w:t>34.33</w:t>
              </w:r>
            </w:ins>
          </w:p>
        </w:tc>
      </w:tr>
      <w:tr w:rsidR="00382106" w:rsidRPr="00E10136" w14:paraId="09B5F53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95F4643"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7175626"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Santa Barbara</w:t>
            </w:r>
          </w:p>
        </w:tc>
        <w:tc>
          <w:tcPr>
            <w:tcW w:w="2754" w:type="dxa"/>
            <w:tcBorders>
              <w:top w:val="single" w:sz="4" w:space="0" w:color="auto"/>
              <w:left w:val="single" w:sz="4" w:space="0" w:color="auto"/>
              <w:bottom w:val="single" w:sz="4" w:space="0" w:color="auto"/>
              <w:right w:val="single" w:sz="4" w:space="0" w:color="auto"/>
            </w:tcBorders>
            <w:vAlign w:val="center"/>
          </w:tcPr>
          <w:p w14:paraId="0550D988" w14:textId="77777777" w:rsidR="00382106" w:rsidRPr="00B57A2E" w:rsidRDefault="00382106" w:rsidP="008F08F2">
            <w:pPr>
              <w:autoSpaceDE w:val="0"/>
              <w:autoSpaceDN w:val="0"/>
              <w:adjustRightInd w:val="0"/>
              <w:spacing w:after="0"/>
              <w:jc w:val="center"/>
              <w:rPr>
                <w:rFonts w:cs="Arial"/>
                <w:bCs/>
              </w:rPr>
            </w:pPr>
            <w:del w:id="4388" w:author="CARB" w:date="2024-01-01T21:57:00Z">
              <w:r w:rsidRPr="00E10136">
                <w:rPr>
                  <w:rFonts w:eastAsiaTheme="minorEastAsia" w:cs="Arial"/>
                  <w:szCs w:val="24"/>
                </w:rPr>
                <w:delText>17.32</w:delText>
              </w:r>
            </w:del>
            <w:ins w:id="4389" w:author="CARB" w:date="2024-01-01T21:57:00Z">
              <w:r w:rsidRPr="00B57A2E">
                <w:rPr>
                  <w:rFonts w:cs="Arial"/>
                  <w:bCs/>
                </w:rPr>
                <w:t>25.48</w:t>
              </w:r>
            </w:ins>
          </w:p>
        </w:tc>
      </w:tr>
      <w:tr w:rsidR="00382106" w:rsidRPr="00E10136" w14:paraId="051136EE"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48C613F"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87B7ECF"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Zuata</w:t>
            </w:r>
            <w:proofErr w:type="spellEnd"/>
            <w:r w:rsidRPr="00E10136">
              <w:rPr>
                <w:rFonts w:eastAsiaTheme="minorEastAsia" w:cs="Arial"/>
                <w:szCs w:val="24"/>
              </w:rPr>
              <w:t xml:space="preserve"> (all synthetic grades)</w:t>
            </w:r>
          </w:p>
        </w:tc>
        <w:tc>
          <w:tcPr>
            <w:tcW w:w="2754" w:type="dxa"/>
            <w:tcBorders>
              <w:top w:val="single" w:sz="4" w:space="0" w:color="auto"/>
              <w:left w:val="single" w:sz="4" w:space="0" w:color="auto"/>
              <w:bottom w:val="single" w:sz="4" w:space="0" w:color="auto"/>
              <w:right w:val="single" w:sz="4" w:space="0" w:color="auto"/>
            </w:tcBorders>
            <w:vAlign w:val="center"/>
          </w:tcPr>
          <w:p w14:paraId="74BCABA1" w14:textId="77777777" w:rsidR="00382106" w:rsidRPr="00B57A2E" w:rsidRDefault="00382106" w:rsidP="008F08F2">
            <w:pPr>
              <w:autoSpaceDE w:val="0"/>
              <w:autoSpaceDN w:val="0"/>
              <w:adjustRightInd w:val="0"/>
              <w:spacing w:after="0"/>
              <w:jc w:val="center"/>
              <w:rPr>
                <w:rFonts w:cs="Arial"/>
                <w:bCs/>
              </w:rPr>
            </w:pPr>
            <w:del w:id="4390" w:author="CARB" w:date="2024-01-01T21:57:00Z">
              <w:r w:rsidRPr="00E10136">
                <w:rPr>
                  <w:rFonts w:eastAsiaTheme="minorEastAsia" w:cs="Arial"/>
                  <w:szCs w:val="24"/>
                </w:rPr>
                <w:delText>23.04</w:delText>
              </w:r>
            </w:del>
            <w:ins w:id="4391" w:author="CARB" w:date="2024-01-01T21:57:00Z">
              <w:r w:rsidRPr="00B57A2E">
                <w:rPr>
                  <w:rFonts w:cs="Arial"/>
                  <w:bCs/>
                </w:rPr>
                <w:t>34.28</w:t>
              </w:r>
            </w:ins>
          </w:p>
        </w:tc>
      </w:tr>
      <w:tr w:rsidR="00382106" w:rsidRPr="00E10136" w14:paraId="19BFC2F0"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074EA42"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US Alaska</w:t>
            </w:r>
          </w:p>
        </w:tc>
        <w:tc>
          <w:tcPr>
            <w:tcW w:w="4298" w:type="dxa"/>
            <w:tcBorders>
              <w:top w:val="single" w:sz="4" w:space="0" w:color="auto"/>
              <w:left w:val="single" w:sz="4" w:space="0" w:color="auto"/>
              <w:bottom w:val="single" w:sz="4" w:space="0" w:color="auto"/>
              <w:right w:val="single" w:sz="4" w:space="0" w:color="auto"/>
            </w:tcBorders>
            <w:vAlign w:val="center"/>
          </w:tcPr>
          <w:p w14:paraId="204B9662"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Alaska North Slope</w:t>
            </w:r>
          </w:p>
        </w:tc>
        <w:tc>
          <w:tcPr>
            <w:tcW w:w="2754" w:type="dxa"/>
            <w:tcBorders>
              <w:top w:val="single" w:sz="4" w:space="0" w:color="auto"/>
              <w:left w:val="single" w:sz="4" w:space="0" w:color="auto"/>
              <w:bottom w:val="single" w:sz="4" w:space="0" w:color="auto"/>
              <w:right w:val="single" w:sz="4" w:space="0" w:color="auto"/>
            </w:tcBorders>
            <w:vAlign w:val="center"/>
          </w:tcPr>
          <w:p w14:paraId="0ED4EE1F" w14:textId="77777777" w:rsidR="00382106" w:rsidRPr="00B57A2E" w:rsidRDefault="00382106" w:rsidP="008F08F2">
            <w:pPr>
              <w:autoSpaceDE w:val="0"/>
              <w:autoSpaceDN w:val="0"/>
              <w:adjustRightInd w:val="0"/>
              <w:spacing w:after="0"/>
              <w:jc w:val="center"/>
              <w:rPr>
                <w:rFonts w:cs="Arial"/>
                <w:bCs/>
              </w:rPr>
            </w:pPr>
            <w:del w:id="4392" w:author="CARB" w:date="2024-01-01T21:57:00Z">
              <w:r w:rsidRPr="00E10136">
                <w:rPr>
                  <w:rFonts w:eastAsiaTheme="minorEastAsia" w:cs="Arial"/>
                  <w:szCs w:val="24"/>
                </w:rPr>
                <w:delText>15.91</w:delText>
              </w:r>
            </w:del>
            <w:ins w:id="4393" w:author="CARB" w:date="2024-01-01T21:57:00Z">
              <w:r w:rsidRPr="00B57A2E">
                <w:rPr>
                  <w:rFonts w:cs="Arial"/>
                  <w:bCs/>
                </w:rPr>
                <w:t>12.28</w:t>
              </w:r>
            </w:ins>
          </w:p>
        </w:tc>
      </w:tr>
      <w:tr w:rsidR="00382106" w:rsidRPr="00E10136" w14:paraId="2C471152"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CA63EB3"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US Colorado</w:t>
            </w:r>
          </w:p>
        </w:tc>
        <w:tc>
          <w:tcPr>
            <w:tcW w:w="4298" w:type="dxa"/>
            <w:tcBorders>
              <w:top w:val="single" w:sz="4" w:space="0" w:color="auto"/>
              <w:left w:val="single" w:sz="4" w:space="0" w:color="auto"/>
              <w:bottom w:val="single" w:sz="4" w:space="0" w:color="auto"/>
              <w:right w:val="single" w:sz="4" w:space="0" w:color="auto"/>
            </w:tcBorders>
            <w:vAlign w:val="center"/>
          </w:tcPr>
          <w:p w14:paraId="40C0427D"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Niobrara</w:t>
            </w:r>
          </w:p>
        </w:tc>
        <w:tc>
          <w:tcPr>
            <w:tcW w:w="2754" w:type="dxa"/>
            <w:tcBorders>
              <w:top w:val="single" w:sz="4" w:space="0" w:color="auto"/>
              <w:left w:val="single" w:sz="4" w:space="0" w:color="auto"/>
              <w:bottom w:val="single" w:sz="4" w:space="0" w:color="auto"/>
              <w:right w:val="single" w:sz="4" w:space="0" w:color="auto"/>
            </w:tcBorders>
            <w:vAlign w:val="center"/>
          </w:tcPr>
          <w:p w14:paraId="2AC39565" w14:textId="77777777" w:rsidR="00382106" w:rsidRPr="00B57A2E" w:rsidRDefault="00382106" w:rsidP="008F08F2">
            <w:pPr>
              <w:autoSpaceDE w:val="0"/>
              <w:autoSpaceDN w:val="0"/>
              <w:adjustRightInd w:val="0"/>
              <w:spacing w:after="0"/>
              <w:jc w:val="center"/>
              <w:rPr>
                <w:rFonts w:cs="Arial"/>
                <w:bCs/>
              </w:rPr>
            </w:pPr>
            <w:del w:id="4394" w:author="CARB" w:date="2024-01-01T21:57:00Z">
              <w:r w:rsidRPr="00E10136">
                <w:rPr>
                  <w:rFonts w:eastAsiaTheme="minorEastAsia" w:cs="Arial"/>
                  <w:szCs w:val="24"/>
                </w:rPr>
                <w:delText>6.81</w:delText>
              </w:r>
            </w:del>
            <w:ins w:id="4395" w:author="CARB" w:date="2024-01-01T21:57:00Z">
              <w:r w:rsidRPr="00B57A2E">
                <w:rPr>
                  <w:rFonts w:cs="Arial"/>
                  <w:bCs/>
                </w:rPr>
                <w:t>9.08</w:t>
              </w:r>
            </w:ins>
          </w:p>
        </w:tc>
      </w:tr>
      <w:tr w:rsidR="00382106" w:rsidRPr="00E10136" w14:paraId="5FDC0195"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D703129" w14:textId="77777777" w:rsidR="00382106" w:rsidRPr="00E10136" w:rsidRDefault="00382106" w:rsidP="008F08F2">
            <w:pPr>
              <w:autoSpaceDE w:val="0"/>
              <w:autoSpaceDN w:val="0"/>
              <w:adjustRightInd w:val="0"/>
              <w:spacing w:after="0"/>
              <w:rPr>
                <w:rFonts w:eastAsiaTheme="minorEastAsia" w:cs="Arial"/>
                <w:szCs w:val="24"/>
              </w:rPr>
            </w:pPr>
            <w:del w:id="4396" w:author="CARB" w:date="2024-01-01T21:57:00Z">
              <w:r w:rsidRPr="00E10136">
                <w:rPr>
                  <w:rFonts w:eastAsiaTheme="minorEastAsia" w:cs="Arial"/>
                  <w:szCs w:val="24"/>
                </w:rPr>
                <w:delText>US Gulf of Mexico</w:delText>
              </w:r>
            </w:del>
          </w:p>
        </w:tc>
        <w:tc>
          <w:tcPr>
            <w:tcW w:w="4298" w:type="dxa"/>
            <w:tcBorders>
              <w:top w:val="single" w:sz="4" w:space="0" w:color="auto"/>
              <w:left w:val="single" w:sz="4" w:space="0" w:color="auto"/>
              <w:bottom w:val="single" w:sz="4" w:space="0" w:color="auto"/>
              <w:right w:val="single" w:sz="4" w:space="0" w:color="auto"/>
            </w:tcBorders>
            <w:vAlign w:val="center"/>
          </w:tcPr>
          <w:p w14:paraId="141AB87B" w14:textId="77777777" w:rsidR="00382106" w:rsidRPr="00E10136" w:rsidRDefault="00382106" w:rsidP="008F08F2">
            <w:pPr>
              <w:autoSpaceDE w:val="0"/>
              <w:autoSpaceDN w:val="0"/>
              <w:adjustRightInd w:val="0"/>
              <w:spacing w:after="0"/>
              <w:rPr>
                <w:rFonts w:eastAsiaTheme="minorEastAsia" w:cs="Arial"/>
                <w:szCs w:val="24"/>
              </w:rPr>
            </w:pPr>
            <w:del w:id="4397" w:author="CARB" w:date="2024-01-01T21:57:00Z">
              <w:r w:rsidRPr="00E10136">
                <w:rPr>
                  <w:rFonts w:eastAsiaTheme="minorEastAsia" w:cs="Arial"/>
                  <w:szCs w:val="24"/>
                </w:rPr>
                <w:delText>Mars</w:delText>
              </w:r>
            </w:del>
          </w:p>
        </w:tc>
        <w:tc>
          <w:tcPr>
            <w:tcW w:w="2754" w:type="dxa"/>
            <w:tcBorders>
              <w:top w:val="single" w:sz="4" w:space="0" w:color="auto"/>
              <w:left w:val="single" w:sz="4" w:space="0" w:color="auto"/>
              <w:bottom w:val="single" w:sz="4" w:space="0" w:color="auto"/>
              <w:right w:val="single" w:sz="4" w:space="0" w:color="auto"/>
            </w:tcBorders>
            <w:vAlign w:val="center"/>
          </w:tcPr>
          <w:p w14:paraId="6023FE34" w14:textId="77777777" w:rsidR="00382106" w:rsidRPr="00B57A2E" w:rsidRDefault="00382106" w:rsidP="008F08F2">
            <w:pPr>
              <w:autoSpaceDE w:val="0"/>
              <w:autoSpaceDN w:val="0"/>
              <w:adjustRightInd w:val="0"/>
              <w:spacing w:after="0"/>
              <w:jc w:val="center"/>
              <w:rPr>
                <w:rFonts w:cs="Arial"/>
                <w:bCs/>
              </w:rPr>
            </w:pPr>
            <w:del w:id="4398" w:author="CARB" w:date="2024-01-01T21:57:00Z">
              <w:r w:rsidRPr="00E10136">
                <w:rPr>
                  <w:rFonts w:eastAsiaTheme="minorEastAsia" w:cs="Arial"/>
                  <w:szCs w:val="24"/>
                </w:rPr>
                <w:delText>6.62</w:delText>
              </w:r>
            </w:del>
          </w:p>
        </w:tc>
      </w:tr>
      <w:tr w:rsidR="00382106" w:rsidRPr="00E10136" w14:paraId="00D0C5EA"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635922A" w14:textId="77777777" w:rsidR="00382106" w:rsidRPr="00E10136" w:rsidRDefault="00382106" w:rsidP="008F08F2">
            <w:pPr>
              <w:autoSpaceDE w:val="0"/>
              <w:autoSpaceDN w:val="0"/>
              <w:adjustRightInd w:val="0"/>
              <w:spacing w:after="0"/>
              <w:rPr>
                <w:rFonts w:eastAsiaTheme="minorEastAsia" w:cs="Arial"/>
                <w:szCs w:val="24"/>
              </w:rPr>
            </w:pPr>
            <w:del w:id="4399" w:author="CARB" w:date="2024-01-01T21:57:00Z">
              <w:r w:rsidRPr="00E10136">
                <w:rPr>
                  <w:rFonts w:eastAsiaTheme="minorEastAsia" w:cs="Arial"/>
                  <w:szCs w:val="24"/>
                </w:rPr>
                <w:delText>US Louisiana</w:delText>
              </w:r>
            </w:del>
          </w:p>
        </w:tc>
        <w:tc>
          <w:tcPr>
            <w:tcW w:w="4298" w:type="dxa"/>
            <w:tcBorders>
              <w:top w:val="single" w:sz="4" w:space="0" w:color="auto"/>
              <w:left w:val="single" w:sz="4" w:space="0" w:color="auto"/>
              <w:bottom w:val="single" w:sz="4" w:space="0" w:color="auto"/>
              <w:right w:val="single" w:sz="4" w:space="0" w:color="auto"/>
            </w:tcBorders>
            <w:vAlign w:val="center"/>
          </w:tcPr>
          <w:p w14:paraId="2035115A" w14:textId="77777777" w:rsidR="00382106" w:rsidRPr="00E10136" w:rsidRDefault="00382106" w:rsidP="008F08F2">
            <w:pPr>
              <w:autoSpaceDE w:val="0"/>
              <w:autoSpaceDN w:val="0"/>
              <w:adjustRightInd w:val="0"/>
              <w:spacing w:after="0"/>
              <w:rPr>
                <w:rFonts w:eastAsiaTheme="minorEastAsia" w:cs="Arial"/>
                <w:szCs w:val="24"/>
              </w:rPr>
            </w:pPr>
            <w:del w:id="4400" w:author="CARB" w:date="2024-01-01T21:57:00Z">
              <w:r w:rsidRPr="00E10136">
                <w:rPr>
                  <w:rFonts w:eastAsiaTheme="minorEastAsia" w:cs="Arial"/>
                  <w:szCs w:val="24"/>
                </w:rPr>
                <w:delText>GCA</w:delText>
              </w:r>
            </w:del>
          </w:p>
        </w:tc>
        <w:tc>
          <w:tcPr>
            <w:tcW w:w="2754" w:type="dxa"/>
            <w:tcBorders>
              <w:top w:val="single" w:sz="4" w:space="0" w:color="auto"/>
              <w:left w:val="single" w:sz="4" w:space="0" w:color="auto"/>
              <w:bottom w:val="single" w:sz="4" w:space="0" w:color="auto"/>
              <w:right w:val="single" w:sz="4" w:space="0" w:color="auto"/>
            </w:tcBorders>
            <w:vAlign w:val="center"/>
          </w:tcPr>
          <w:p w14:paraId="2EE77719" w14:textId="77777777" w:rsidR="00382106" w:rsidRPr="00B57A2E" w:rsidRDefault="00382106" w:rsidP="008F08F2">
            <w:pPr>
              <w:autoSpaceDE w:val="0"/>
              <w:autoSpaceDN w:val="0"/>
              <w:adjustRightInd w:val="0"/>
              <w:spacing w:after="0"/>
              <w:jc w:val="center"/>
              <w:rPr>
                <w:rFonts w:cs="Arial"/>
                <w:bCs/>
              </w:rPr>
            </w:pPr>
            <w:del w:id="4401" w:author="CARB" w:date="2024-01-01T21:57:00Z">
              <w:r w:rsidRPr="00E10136">
                <w:rPr>
                  <w:rFonts w:eastAsiaTheme="minorEastAsia" w:cs="Arial"/>
                  <w:szCs w:val="24"/>
                </w:rPr>
                <w:delText>8.72</w:delText>
              </w:r>
            </w:del>
          </w:p>
        </w:tc>
      </w:tr>
      <w:tr w:rsidR="00382106" w:rsidRPr="00E10136" w14:paraId="0DCFC09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4454E97"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US New Mexico</w:t>
            </w:r>
          </w:p>
        </w:tc>
        <w:tc>
          <w:tcPr>
            <w:tcW w:w="4298" w:type="dxa"/>
            <w:tcBorders>
              <w:top w:val="single" w:sz="4" w:space="0" w:color="auto"/>
              <w:left w:val="single" w:sz="4" w:space="0" w:color="auto"/>
              <w:bottom w:val="single" w:sz="4" w:space="0" w:color="auto"/>
              <w:right w:val="single" w:sz="4" w:space="0" w:color="auto"/>
            </w:tcBorders>
            <w:vAlign w:val="center"/>
          </w:tcPr>
          <w:p w14:paraId="51E4D39E"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Four Corners</w:t>
            </w:r>
          </w:p>
        </w:tc>
        <w:tc>
          <w:tcPr>
            <w:tcW w:w="2754" w:type="dxa"/>
            <w:tcBorders>
              <w:top w:val="single" w:sz="4" w:space="0" w:color="auto"/>
              <w:left w:val="single" w:sz="4" w:space="0" w:color="auto"/>
              <w:bottom w:val="single" w:sz="4" w:space="0" w:color="auto"/>
              <w:right w:val="single" w:sz="4" w:space="0" w:color="auto"/>
            </w:tcBorders>
            <w:vAlign w:val="center"/>
          </w:tcPr>
          <w:p w14:paraId="529734C1" w14:textId="77777777" w:rsidR="00382106" w:rsidRPr="00B57A2E" w:rsidRDefault="00382106" w:rsidP="008F08F2">
            <w:pPr>
              <w:autoSpaceDE w:val="0"/>
              <w:autoSpaceDN w:val="0"/>
              <w:adjustRightInd w:val="0"/>
              <w:spacing w:after="0"/>
              <w:jc w:val="center"/>
              <w:rPr>
                <w:rFonts w:cs="Arial"/>
                <w:bCs/>
              </w:rPr>
            </w:pPr>
            <w:del w:id="4402" w:author="CARB" w:date="2024-01-01T21:57:00Z">
              <w:r w:rsidRPr="00E10136">
                <w:rPr>
                  <w:rFonts w:eastAsiaTheme="minorEastAsia" w:cs="Arial"/>
                  <w:szCs w:val="24"/>
                </w:rPr>
                <w:delText>11.11</w:delText>
              </w:r>
            </w:del>
            <w:ins w:id="4403" w:author="CARB" w:date="2024-01-01T21:57:00Z">
              <w:r w:rsidRPr="00B57A2E">
                <w:rPr>
                  <w:rFonts w:cs="Arial"/>
                  <w:bCs/>
                </w:rPr>
                <w:t>10.03</w:t>
              </w:r>
            </w:ins>
          </w:p>
        </w:tc>
      </w:tr>
      <w:tr w:rsidR="00382106" w:rsidRPr="00E10136" w14:paraId="5E802C35"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61BE041"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6770C6F"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New Mexico Intermediate</w:t>
            </w:r>
          </w:p>
        </w:tc>
        <w:tc>
          <w:tcPr>
            <w:tcW w:w="2754" w:type="dxa"/>
            <w:tcBorders>
              <w:top w:val="single" w:sz="4" w:space="0" w:color="auto"/>
              <w:left w:val="single" w:sz="4" w:space="0" w:color="auto"/>
              <w:bottom w:val="single" w:sz="4" w:space="0" w:color="auto"/>
              <w:right w:val="single" w:sz="4" w:space="0" w:color="auto"/>
            </w:tcBorders>
            <w:vAlign w:val="center"/>
          </w:tcPr>
          <w:p w14:paraId="4024CAAD" w14:textId="77777777" w:rsidR="00382106" w:rsidRPr="00B57A2E" w:rsidRDefault="00382106" w:rsidP="008F08F2">
            <w:pPr>
              <w:autoSpaceDE w:val="0"/>
              <w:autoSpaceDN w:val="0"/>
              <w:adjustRightInd w:val="0"/>
              <w:spacing w:after="0"/>
              <w:jc w:val="center"/>
              <w:rPr>
                <w:rFonts w:cs="Arial"/>
                <w:bCs/>
              </w:rPr>
            </w:pPr>
            <w:del w:id="4404" w:author="CARB" w:date="2024-01-01T21:57:00Z">
              <w:r w:rsidRPr="00E10136">
                <w:rPr>
                  <w:rFonts w:eastAsiaTheme="minorEastAsia" w:cs="Arial"/>
                  <w:szCs w:val="24"/>
                </w:rPr>
                <w:delText>11.11</w:delText>
              </w:r>
            </w:del>
            <w:ins w:id="4405" w:author="CARB" w:date="2024-01-01T21:57:00Z">
              <w:r w:rsidRPr="00B57A2E">
                <w:rPr>
                  <w:rFonts w:cs="Arial"/>
                  <w:bCs/>
                </w:rPr>
                <w:t>10.03</w:t>
              </w:r>
            </w:ins>
          </w:p>
        </w:tc>
      </w:tr>
      <w:tr w:rsidR="00382106" w:rsidRPr="00E10136" w14:paraId="7CDBE0BA"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62CD387"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0BBDFEC"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New Mexico Sour</w:t>
            </w:r>
          </w:p>
        </w:tc>
        <w:tc>
          <w:tcPr>
            <w:tcW w:w="2754" w:type="dxa"/>
            <w:tcBorders>
              <w:top w:val="single" w:sz="4" w:space="0" w:color="auto"/>
              <w:left w:val="single" w:sz="4" w:space="0" w:color="auto"/>
              <w:bottom w:val="single" w:sz="4" w:space="0" w:color="auto"/>
              <w:right w:val="single" w:sz="4" w:space="0" w:color="auto"/>
            </w:tcBorders>
            <w:vAlign w:val="center"/>
          </w:tcPr>
          <w:p w14:paraId="328A4092" w14:textId="77777777" w:rsidR="00382106" w:rsidRPr="00B57A2E" w:rsidRDefault="00382106" w:rsidP="008F08F2">
            <w:pPr>
              <w:autoSpaceDE w:val="0"/>
              <w:autoSpaceDN w:val="0"/>
              <w:adjustRightInd w:val="0"/>
              <w:spacing w:after="0"/>
              <w:jc w:val="center"/>
              <w:rPr>
                <w:rFonts w:cs="Arial"/>
                <w:bCs/>
              </w:rPr>
            </w:pPr>
            <w:del w:id="4406" w:author="CARB" w:date="2024-01-01T21:57:00Z">
              <w:r w:rsidRPr="00E10136">
                <w:rPr>
                  <w:rFonts w:eastAsiaTheme="minorEastAsia" w:cs="Arial"/>
                  <w:szCs w:val="24"/>
                </w:rPr>
                <w:delText>11.11</w:delText>
              </w:r>
            </w:del>
            <w:ins w:id="4407" w:author="CARB" w:date="2024-01-01T21:57:00Z">
              <w:r w:rsidRPr="00B57A2E">
                <w:rPr>
                  <w:rFonts w:cs="Arial"/>
                  <w:bCs/>
                </w:rPr>
                <w:t>10.03</w:t>
              </w:r>
            </w:ins>
          </w:p>
        </w:tc>
      </w:tr>
      <w:tr w:rsidR="00382106" w:rsidRPr="00E10136" w14:paraId="5B7D7580"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A49288C"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3A548C5"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New Mexican Sweet</w:t>
            </w:r>
          </w:p>
        </w:tc>
        <w:tc>
          <w:tcPr>
            <w:tcW w:w="2754" w:type="dxa"/>
            <w:tcBorders>
              <w:top w:val="single" w:sz="4" w:space="0" w:color="auto"/>
              <w:left w:val="single" w:sz="4" w:space="0" w:color="auto"/>
              <w:bottom w:val="single" w:sz="4" w:space="0" w:color="auto"/>
              <w:right w:val="single" w:sz="4" w:space="0" w:color="auto"/>
            </w:tcBorders>
            <w:vAlign w:val="center"/>
          </w:tcPr>
          <w:p w14:paraId="76E57319" w14:textId="77777777" w:rsidR="00382106" w:rsidRPr="00B57A2E" w:rsidRDefault="00382106" w:rsidP="008F08F2">
            <w:pPr>
              <w:autoSpaceDE w:val="0"/>
              <w:autoSpaceDN w:val="0"/>
              <w:adjustRightInd w:val="0"/>
              <w:spacing w:after="0"/>
              <w:jc w:val="center"/>
              <w:rPr>
                <w:rFonts w:cs="Arial"/>
                <w:bCs/>
              </w:rPr>
            </w:pPr>
            <w:del w:id="4408" w:author="CARB" w:date="2024-01-01T21:57:00Z">
              <w:r w:rsidRPr="00E10136">
                <w:rPr>
                  <w:rFonts w:eastAsiaTheme="minorEastAsia" w:cs="Arial"/>
                  <w:szCs w:val="24"/>
                </w:rPr>
                <w:delText>11.11</w:delText>
              </w:r>
            </w:del>
            <w:ins w:id="4409" w:author="CARB" w:date="2024-01-01T21:57:00Z">
              <w:r w:rsidRPr="00B57A2E">
                <w:rPr>
                  <w:rFonts w:cs="Arial"/>
                  <w:bCs/>
                </w:rPr>
                <w:t>10.03</w:t>
              </w:r>
            </w:ins>
          </w:p>
        </w:tc>
      </w:tr>
      <w:tr w:rsidR="00382106" w:rsidRPr="00E10136" w14:paraId="4F0BECA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7118D3B"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US North Dakota</w:t>
            </w:r>
          </w:p>
        </w:tc>
        <w:tc>
          <w:tcPr>
            <w:tcW w:w="4298" w:type="dxa"/>
            <w:tcBorders>
              <w:top w:val="single" w:sz="4" w:space="0" w:color="auto"/>
              <w:left w:val="single" w:sz="4" w:space="0" w:color="auto"/>
              <w:bottom w:val="single" w:sz="4" w:space="0" w:color="auto"/>
              <w:right w:val="single" w:sz="4" w:space="0" w:color="auto"/>
            </w:tcBorders>
            <w:vAlign w:val="center"/>
          </w:tcPr>
          <w:p w14:paraId="7764198D"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Bakken</w:t>
            </w:r>
          </w:p>
        </w:tc>
        <w:tc>
          <w:tcPr>
            <w:tcW w:w="2754" w:type="dxa"/>
            <w:tcBorders>
              <w:top w:val="single" w:sz="4" w:space="0" w:color="auto"/>
              <w:left w:val="single" w:sz="4" w:space="0" w:color="auto"/>
              <w:bottom w:val="single" w:sz="4" w:space="0" w:color="auto"/>
              <w:right w:val="single" w:sz="4" w:space="0" w:color="auto"/>
            </w:tcBorders>
            <w:vAlign w:val="center"/>
          </w:tcPr>
          <w:p w14:paraId="56351FA5" w14:textId="77777777" w:rsidR="00382106" w:rsidRPr="00B57A2E" w:rsidRDefault="00382106" w:rsidP="008F08F2">
            <w:pPr>
              <w:autoSpaceDE w:val="0"/>
              <w:autoSpaceDN w:val="0"/>
              <w:adjustRightInd w:val="0"/>
              <w:spacing w:after="0"/>
              <w:jc w:val="center"/>
              <w:rPr>
                <w:rFonts w:cs="Arial"/>
                <w:bCs/>
              </w:rPr>
            </w:pPr>
            <w:del w:id="4410" w:author="CARB" w:date="2024-01-01T21:59:00Z">
              <w:r w:rsidRPr="00E10136">
                <w:rPr>
                  <w:rFonts w:eastAsiaTheme="minorEastAsia" w:cs="Arial"/>
                  <w:szCs w:val="24"/>
                </w:rPr>
                <w:delText>9.73</w:delText>
              </w:r>
            </w:del>
            <w:ins w:id="4411" w:author="CARB" w:date="2024-01-01T21:59:00Z">
              <w:r w:rsidRPr="00B57A2E">
                <w:rPr>
                  <w:rFonts w:cs="Arial"/>
                  <w:bCs/>
                </w:rPr>
                <w:t>12.62</w:t>
              </w:r>
            </w:ins>
          </w:p>
        </w:tc>
      </w:tr>
      <w:tr w:rsidR="00382106" w:rsidRPr="00E10136" w14:paraId="78DEC7B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782E291"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33A9FFB"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North Dakota Sweet</w:t>
            </w:r>
          </w:p>
        </w:tc>
        <w:tc>
          <w:tcPr>
            <w:tcW w:w="2754" w:type="dxa"/>
            <w:tcBorders>
              <w:top w:val="single" w:sz="4" w:space="0" w:color="auto"/>
              <w:left w:val="single" w:sz="4" w:space="0" w:color="auto"/>
              <w:bottom w:val="single" w:sz="4" w:space="0" w:color="auto"/>
              <w:right w:val="single" w:sz="4" w:space="0" w:color="auto"/>
            </w:tcBorders>
            <w:vAlign w:val="center"/>
          </w:tcPr>
          <w:p w14:paraId="4B1828B7" w14:textId="77777777" w:rsidR="00382106" w:rsidRPr="00B57A2E" w:rsidRDefault="00382106" w:rsidP="008F08F2">
            <w:pPr>
              <w:autoSpaceDE w:val="0"/>
              <w:autoSpaceDN w:val="0"/>
              <w:adjustRightInd w:val="0"/>
              <w:spacing w:after="0"/>
              <w:jc w:val="center"/>
              <w:rPr>
                <w:rFonts w:cs="Arial"/>
                <w:bCs/>
              </w:rPr>
            </w:pPr>
            <w:del w:id="4412" w:author="CARB" w:date="2024-01-01T21:59:00Z">
              <w:r w:rsidRPr="00E10136">
                <w:rPr>
                  <w:rFonts w:eastAsiaTheme="minorEastAsia" w:cs="Arial"/>
                  <w:szCs w:val="24"/>
                </w:rPr>
                <w:delText>9.73</w:delText>
              </w:r>
            </w:del>
            <w:ins w:id="4413" w:author="CARB" w:date="2024-01-01T21:59:00Z">
              <w:r w:rsidRPr="00B57A2E">
                <w:rPr>
                  <w:rFonts w:cs="Arial"/>
                  <w:bCs/>
                </w:rPr>
                <w:t>12.62</w:t>
              </w:r>
            </w:ins>
          </w:p>
        </w:tc>
      </w:tr>
      <w:tr w:rsidR="00382106" w:rsidRPr="00E10136" w14:paraId="2BC088F4"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5A0FCD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C10AF07"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Williston Basin Sweet</w:t>
            </w:r>
          </w:p>
        </w:tc>
        <w:tc>
          <w:tcPr>
            <w:tcW w:w="2754" w:type="dxa"/>
            <w:tcBorders>
              <w:top w:val="single" w:sz="4" w:space="0" w:color="auto"/>
              <w:left w:val="single" w:sz="4" w:space="0" w:color="auto"/>
              <w:bottom w:val="single" w:sz="4" w:space="0" w:color="auto"/>
              <w:right w:val="single" w:sz="4" w:space="0" w:color="auto"/>
            </w:tcBorders>
            <w:vAlign w:val="center"/>
          </w:tcPr>
          <w:p w14:paraId="0717811A" w14:textId="77777777" w:rsidR="00382106" w:rsidRPr="00B57A2E" w:rsidRDefault="00382106" w:rsidP="008F08F2">
            <w:pPr>
              <w:autoSpaceDE w:val="0"/>
              <w:autoSpaceDN w:val="0"/>
              <w:adjustRightInd w:val="0"/>
              <w:spacing w:after="0"/>
              <w:jc w:val="center"/>
              <w:rPr>
                <w:rFonts w:cs="Arial"/>
                <w:bCs/>
              </w:rPr>
            </w:pPr>
            <w:del w:id="4414" w:author="CARB" w:date="2024-01-01T21:59:00Z">
              <w:r w:rsidRPr="00E10136">
                <w:rPr>
                  <w:rFonts w:eastAsiaTheme="minorEastAsia" w:cs="Arial"/>
                  <w:szCs w:val="24"/>
                </w:rPr>
                <w:delText>9.73</w:delText>
              </w:r>
            </w:del>
            <w:ins w:id="4415" w:author="CARB" w:date="2024-01-01T21:59:00Z">
              <w:r w:rsidRPr="00B57A2E">
                <w:rPr>
                  <w:rFonts w:cs="Arial"/>
                  <w:bCs/>
                </w:rPr>
                <w:t>12.62</w:t>
              </w:r>
            </w:ins>
          </w:p>
        </w:tc>
      </w:tr>
      <w:tr w:rsidR="00382106" w:rsidRPr="00E10136" w14:paraId="2EFC381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452CF8F"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US Oklahoma</w:t>
            </w:r>
          </w:p>
        </w:tc>
        <w:tc>
          <w:tcPr>
            <w:tcW w:w="4298" w:type="dxa"/>
            <w:tcBorders>
              <w:top w:val="single" w:sz="4" w:space="0" w:color="auto"/>
              <w:left w:val="single" w:sz="4" w:space="0" w:color="auto"/>
              <w:bottom w:val="single" w:sz="4" w:space="0" w:color="auto"/>
              <w:right w:val="single" w:sz="4" w:space="0" w:color="auto"/>
            </w:tcBorders>
            <w:vAlign w:val="center"/>
          </w:tcPr>
          <w:p w14:paraId="47F16F66"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Oklahoma Sour</w:t>
            </w:r>
          </w:p>
        </w:tc>
        <w:tc>
          <w:tcPr>
            <w:tcW w:w="2754" w:type="dxa"/>
            <w:tcBorders>
              <w:top w:val="single" w:sz="4" w:space="0" w:color="auto"/>
              <w:left w:val="single" w:sz="4" w:space="0" w:color="auto"/>
              <w:bottom w:val="single" w:sz="4" w:space="0" w:color="auto"/>
              <w:right w:val="single" w:sz="4" w:space="0" w:color="auto"/>
            </w:tcBorders>
            <w:vAlign w:val="center"/>
          </w:tcPr>
          <w:p w14:paraId="144B7CB7" w14:textId="77777777" w:rsidR="00382106" w:rsidRPr="00B57A2E" w:rsidRDefault="00382106" w:rsidP="008F08F2">
            <w:pPr>
              <w:autoSpaceDE w:val="0"/>
              <w:autoSpaceDN w:val="0"/>
              <w:adjustRightInd w:val="0"/>
              <w:spacing w:after="0"/>
              <w:jc w:val="center"/>
              <w:rPr>
                <w:rFonts w:cs="Arial"/>
                <w:bCs/>
              </w:rPr>
            </w:pPr>
            <w:del w:id="4416" w:author="CARB" w:date="2024-01-01T21:59:00Z">
              <w:r w:rsidRPr="00E10136">
                <w:rPr>
                  <w:rFonts w:eastAsiaTheme="minorEastAsia" w:cs="Arial"/>
                  <w:szCs w:val="24"/>
                </w:rPr>
                <w:delText>11.93</w:delText>
              </w:r>
            </w:del>
            <w:ins w:id="4417" w:author="CARB" w:date="2024-01-01T21:59:00Z">
              <w:r w:rsidRPr="00B57A2E">
                <w:rPr>
                  <w:rFonts w:cs="Arial"/>
                  <w:bCs/>
                </w:rPr>
                <w:t>12.53</w:t>
              </w:r>
            </w:ins>
          </w:p>
        </w:tc>
      </w:tr>
      <w:tr w:rsidR="00382106" w:rsidRPr="00E10136" w14:paraId="14CC0E7F"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D00D2BA"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3A0F386"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Oklahoma Sweet</w:t>
            </w:r>
          </w:p>
        </w:tc>
        <w:tc>
          <w:tcPr>
            <w:tcW w:w="2754" w:type="dxa"/>
            <w:tcBorders>
              <w:top w:val="single" w:sz="4" w:space="0" w:color="auto"/>
              <w:left w:val="single" w:sz="4" w:space="0" w:color="auto"/>
              <w:bottom w:val="single" w:sz="4" w:space="0" w:color="auto"/>
              <w:right w:val="single" w:sz="4" w:space="0" w:color="auto"/>
            </w:tcBorders>
            <w:vAlign w:val="center"/>
          </w:tcPr>
          <w:p w14:paraId="10AB403D" w14:textId="77777777" w:rsidR="00382106" w:rsidRPr="00B57A2E" w:rsidRDefault="00382106" w:rsidP="008F08F2">
            <w:pPr>
              <w:autoSpaceDE w:val="0"/>
              <w:autoSpaceDN w:val="0"/>
              <w:adjustRightInd w:val="0"/>
              <w:spacing w:after="0"/>
              <w:jc w:val="center"/>
              <w:rPr>
                <w:rFonts w:cs="Arial"/>
                <w:bCs/>
              </w:rPr>
            </w:pPr>
            <w:del w:id="4418" w:author="CARB" w:date="2024-01-01T21:59:00Z">
              <w:r w:rsidRPr="00E10136">
                <w:rPr>
                  <w:rFonts w:eastAsiaTheme="minorEastAsia" w:cs="Arial"/>
                  <w:szCs w:val="24"/>
                </w:rPr>
                <w:delText>11.93</w:delText>
              </w:r>
            </w:del>
            <w:ins w:id="4419" w:author="CARB" w:date="2024-01-01T21:59:00Z">
              <w:r w:rsidRPr="00B57A2E">
                <w:rPr>
                  <w:rFonts w:cs="Arial"/>
                  <w:bCs/>
                </w:rPr>
                <w:t>12.53</w:t>
              </w:r>
            </w:ins>
          </w:p>
        </w:tc>
      </w:tr>
      <w:tr w:rsidR="00382106" w:rsidRPr="00E10136" w14:paraId="1DB26CA1"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354E9A9"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US Texas</w:t>
            </w:r>
          </w:p>
        </w:tc>
        <w:tc>
          <w:tcPr>
            <w:tcW w:w="4298" w:type="dxa"/>
            <w:tcBorders>
              <w:top w:val="single" w:sz="4" w:space="0" w:color="auto"/>
              <w:left w:val="single" w:sz="4" w:space="0" w:color="auto"/>
              <w:bottom w:val="single" w:sz="4" w:space="0" w:color="auto"/>
              <w:right w:val="single" w:sz="4" w:space="0" w:color="auto"/>
            </w:tcBorders>
            <w:vAlign w:val="center"/>
          </w:tcPr>
          <w:p w14:paraId="1B94FC32"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Eagle Ford Shale</w:t>
            </w:r>
          </w:p>
        </w:tc>
        <w:tc>
          <w:tcPr>
            <w:tcW w:w="2754" w:type="dxa"/>
            <w:tcBorders>
              <w:top w:val="single" w:sz="4" w:space="0" w:color="auto"/>
              <w:left w:val="single" w:sz="4" w:space="0" w:color="auto"/>
              <w:bottom w:val="single" w:sz="4" w:space="0" w:color="auto"/>
              <w:right w:val="single" w:sz="4" w:space="0" w:color="auto"/>
            </w:tcBorders>
            <w:vAlign w:val="center"/>
          </w:tcPr>
          <w:p w14:paraId="3D9BD11F" w14:textId="77777777" w:rsidR="00382106" w:rsidRPr="00B57A2E" w:rsidRDefault="00382106" w:rsidP="008F08F2">
            <w:pPr>
              <w:autoSpaceDE w:val="0"/>
              <w:autoSpaceDN w:val="0"/>
              <w:adjustRightInd w:val="0"/>
              <w:spacing w:after="0"/>
              <w:jc w:val="center"/>
              <w:rPr>
                <w:rFonts w:cs="Arial"/>
                <w:bCs/>
              </w:rPr>
            </w:pPr>
            <w:del w:id="4420" w:author="CARB" w:date="2024-01-01T21:59:00Z">
              <w:r w:rsidRPr="00E10136">
                <w:rPr>
                  <w:rFonts w:eastAsiaTheme="minorEastAsia" w:cs="Arial"/>
                  <w:szCs w:val="24"/>
                </w:rPr>
                <w:delText>11.93</w:delText>
              </w:r>
            </w:del>
            <w:ins w:id="4421" w:author="CARB" w:date="2024-01-01T21:59:00Z">
              <w:r w:rsidRPr="00B57A2E">
                <w:rPr>
                  <w:rFonts w:cs="Arial"/>
                  <w:bCs/>
                </w:rPr>
                <w:t>12.53</w:t>
              </w:r>
            </w:ins>
          </w:p>
        </w:tc>
      </w:tr>
      <w:tr w:rsidR="00382106" w:rsidRPr="00E10136" w14:paraId="5722E982"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0FE1236"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E0D8487"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East Texas</w:t>
            </w:r>
          </w:p>
        </w:tc>
        <w:tc>
          <w:tcPr>
            <w:tcW w:w="2754" w:type="dxa"/>
            <w:tcBorders>
              <w:top w:val="single" w:sz="4" w:space="0" w:color="auto"/>
              <w:left w:val="single" w:sz="4" w:space="0" w:color="auto"/>
              <w:bottom w:val="single" w:sz="4" w:space="0" w:color="auto"/>
              <w:right w:val="single" w:sz="4" w:space="0" w:color="auto"/>
            </w:tcBorders>
            <w:vAlign w:val="center"/>
          </w:tcPr>
          <w:p w14:paraId="37A1D987" w14:textId="77777777" w:rsidR="00382106" w:rsidRPr="00B57A2E" w:rsidRDefault="00382106" w:rsidP="008F08F2">
            <w:pPr>
              <w:autoSpaceDE w:val="0"/>
              <w:autoSpaceDN w:val="0"/>
              <w:adjustRightInd w:val="0"/>
              <w:spacing w:after="0"/>
              <w:jc w:val="center"/>
              <w:rPr>
                <w:rFonts w:cs="Arial"/>
                <w:bCs/>
              </w:rPr>
            </w:pPr>
            <w:del w:id="4422" w:author="CARB" w:date="2024-01-01T21:59:00Z">
              <w:r w:rsidRPr="00E10136">
                <w:rPr>
                  <w:rFonts w:eastAsiaTheme="minorEastAsia" w:cs="Arial"/>
                  <w:szCs w:val="24"/>
                </w:rPr>
                <w:delText>11.93</w:delText>
              </w:r>
            </w:del>
            <w:ins w:id="4423" w:author="CARB" w:date="2024-01-01T21:59:00Z">
              <w:r w:rsidRPr="00B57A2E">
                <w:rPr>
                  <w:rFonts w:cs="Arial"/>
                  <w:bCs/>
                </w:rPr>
                <w:t>12.53</w:t>
              </w:r>
            </w:ins>
          </w:p>
        </w:tc>
      </w:tr>
      <w:tr w:rsidR="00382106" w:rsidRPr="00E10136" w14:paraId="0C0AF95D"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164F56B"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927F7DE"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North Texas Sweet</w:t>
            </w:r>
          </w:p>
        </w:tc>
        <w:tc>
          <w:tcPr>
            <w:tcW w:w="2754" w:type="dxa"/>
            <w:tcBorders>
              <w:top w:val="single" w:sz="4" w:space="0" w:color="auto"/>
              <w:left w:val="single" w:sz="4" w:space="0" w:color="auto"/>
              <w:bottom w:val="single" w:sz="4" w:space="0" w:color="auto"/>
              <w:right w:val="single" w:sz="4" w:space="0" w:color="auto"/>
            </w:tcBorders>
            <w:vAlign w:val="center"/>
          </w:tcPr>
          <w:p w14:paraId="1D5CCC01" w14:textId="77777777" w:rsidR="00382106" w:rsidRPr="00B57A2E" w:rsidRDefault="00382106" w:rsidP="008F08F2">
            <w:pPr>
              <w:autoSpaceDE w:val="0"/>
              <w:autoSpaceDN w:val="0"/>
              <w:adjustRightInd w:val="0"/>
              <w:spacing w:after="0"/>
              <w:jc w:val="center"/>
              <w:rPr>
                <w:rFonts w:cs="Arial"/>
                <w:bCs/>
              </w:rPr>
            </w:pPr>
            <w:del w:id="4424" w:author="CARB" w:date="2024-01-01T21:59:00Z">
              <w:r w:rsidRPr="00E10136">
                <w:rPr>
                  <w:rFonts w:eastAsiaTheme="minorEastAsia" w:cs="Arial"/>
                  <w:szCs w:val="24"/>
                </w:rPr>
                <w:delText>11.93</w:delText>
              </w:r>
            </w:del>
            <w:ins w:id="4425" w:author="CARB" w:date="2024-01-01T21:59:00Z">
              <w:r w:rsidRPr="00B57A2E">
                <w:rPr>
                  <w:rFonts w:cs="Arial"/>
                  <w:bCs/>
                </w:rPr>
                <w:t>12.53</w:t>
              </w:r>
            </w:ins>
          </w:p>
        </w:tc>
      </w:tr>
      <w:tr w:rsidR="00382106" w:rsidRPr="00E10136" w14:paraId="64180E91"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C0D24B4"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F45BE8B"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South Texas Sweet</w:t>
            </w:r>
          </w:p>
        </w:tc>
        <w:tc>
          <w:tcPr>
            <w:tcW w:w="2754" w:type="dxa"/>
            <w:tcBorders>
              <w:top w:val="single" w:sz="4" w:space="0" w:color="auto"/>
              <w:left w:val="single" w:sz="4" w:space="0" w:color="auto"/>
              <w:bottom w:val="single" w:sz="4" w:space="0" w:color="auto"/>
              <w:right w:val="single" w:sz="4" w:space="0" w:color="auto"/>
            </w:tcBorders>
            <w:vAlign w:val="center"/>
          </w:tcPr>
          <w:p w14:paraId="71ABBA54" w14:textId="77777777" w:rsidR="00382106" w:rsidRPr="00B57A2E" w:rsidRDefault="00382106" w:rsidP="008F08F2">
            <w:pPr>
              <w:autoSpaceDE w:val="0"/>
              <w:autoSpaceDN w:val="0"/>
              <w:adjustRightInd w:val="0"/>
              <w:spacing w:after="0"/>
              <w:jc w:val="center"/>
              <w:rPr>
                <w:rFonts w:cs="Arial"/>
                <w:bCs/>
              </w:rPr>
            </w:pPr>
            <w:del w:id="4426" w:author="CARB" w:date="2024-01-01T21:59:00Z">
              <w:r w:rsidRPr="00E10136">
                <w:rPr>
                  <w:rFonts w:eastAsiaTheme="minorEastAsia" w:cs="Arial"/>
                  <w:szCs w:val="24"/>
                </w:rPr>
                <w:delText>11.93</w:delText>
              </w:r>
            </w:del>
            <w:ins w:id="4427" w:author="CARB" w:date="2024-01-01T21:59:00Z">
              <w:r w:rsidRPr="00B57A2E">
                <w:rPr>
                  <w:rFonts w:cs="Arial"/>
                  <w:bCs/>
                </w:rPr>
                <w:t>12.53</w:t>
              </w:r>
            </w:ins>
          </w:p>
        </w:tc>
      </w:tr>
      <w:tr w:rsidR="00382106" w:rsidRPr="00E10136" w14:paraId="40C2998B"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9F3B9CE"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62BC13E"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West Texas Intermediate</w:t>
            </w:r>
          </w:p>
        </w:tc>
        <w:tc>
          <w:tcPr>
            <w:tcW w:w="2754" w:type="dxa"/>
            <w:tcBorders>
              <w:top w:val="single" w:sz="4" w:space="0" w:color="auto"/>
              <w:left w:val="single" w:sz="4" w:space="0" w:color="auto"/>
              <w:bottom w:val="single" w:sz="4" w:space="0" w:color="auto"/>
              <w:right w:val="single" w:sz="4" w:space="0" w:color="auto"/>
            </w:tcBorders>
            <w:vAlign w:val="center"/>
          </w:tcPr>
          <w:p w14:paraId="37A14436" w14:textId="77777777" w:rsidR="00382106" w:rsidRPr="00B57A2E" w:rsidRDefault="00382106" w:rsidP="008F08F2">
            <w:pPr>
              <w:autoSpaceDE w:val="0"/>
              <w:autoSpaceDN w:val="0"/>
              <w:adjustRightInd w:val="0"/>
              <w:spacing w:after="0"/>
              <w:jc w:val="center"/>
              <w:rPr>
                <w:rFonts w:cs="Arial"/>
                <w:bCs/>
              </w:rPr>
            </w:pPr>
            <w:del w:id="4428" w:author="CARB" w:date="2024-01-01T21:59:00Z">
              <w:r w:rsidRPr="00E10136">
                <w:rPr>
                  <w:rFonts w:eastAsiaTheme="minorEastAsia" w:cs="Arial"/>
                  <w:szCs w:val="24"/>
                </w:rPr>
                <w:delText>11.93</w:delText>
              </w:r>
            </w:del>
            <w:ins w:id="4429" w:author="CARB" w:date="2024-01-01T21:59:00Z">
              <w:r w:rsidRPr="00B57A2E">
                <w:rPr>
                  <w:rFonts w:cs="Arial"/>
                  <w:bCs/>
                </w:rPr>
                <w:t>12.53</w:t>
              </w:r>
            </w:ins>
          </w:p>
        </w:tc>
      </w:tr>
      <w:tr w:rsidR="00382106" w:rsidRPr="00E10136" w14:paraId="1309B28D"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4893FBE"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05F122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West Texas Sour</w:t>
            </w:r>
          </w:p>
        </w:tc>
        <w:tc>
          <w:tcPr>
            <w:tcW w:w="2754" w:type="dxa"/>
            <w:tcBorders>
              <w:top w:val="single" w:sz="4" w:space="0" w:color="auto"/>
              <w:left w:val="single" w:sz="4" w:space="0" w:color="auto"/>
              <w:bottom w:val="single" w:sz="4" w:space="0" w:color="auto"/>
              <w:right w:val="single" w:sz="4" w:space="0" w:color="auto"/>
            </w:tcBorders>
            <w:vAlign w:val="center"/>
          </w:tcPr>
          <w:p w14:paraId="7A470EA4" w14:textId="77777777" w:rsidR="00382106" w:rsidRPr="00B57A2E" w:rsidRDefault="00382106" w:rsidP="008F08F2">
            <w:pPr>
              <w:autoSpaceDE w:val="0"/>
              <w:autoSpaceDN w:val="0"/>
              <w:adjustRightInd w:val="0"/>
              <w:spacing w:after="0"/>
              <w:jc w:val="center"/>
              <w:rPr>
                <w:rFonts w:cs="Arial"/>
                <w:bCs/>
              </w:rPr>
            </w:pPr>
            <w:del w:id="4430" w:author="CARB" w:date="2024-01-01T21:59:00Z">
              <w:r w:rsidRPr="00E10136">
                <w:rPr>
                  <w:rFonts w:eastAsiaTheme="minorEastAsia" w:cs="Arial"/>
                  <w:szCs w:val="24"/>
                </w:rPr>
                <w:delText>11.93</w:delText>
              </w:r>
            </w:del>
            <w:ins w:id="4431" w:author="CARB" w:date="2024-01-01T21:59:00Z">
              <w:r w:rsidRPr="00B57A2E">
                <w:rPr>
                  <w:rFonts w:cs="Arial"/>
                  <w:bCs/>
                </w:rPr>
                <w:t>12.53</w:t>
              </w:r>
            </w:ins>
          </w:p>
        </w:tc>
      </w:tr>
      <w:tr w:rsidR="00382106" w:rsidRPr="00E10136" w14:paraId="730F90E4"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6138032"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US Utah</w:t>
            </w:r>
          </w:p>
        </w:tc>
        <w:tc>
          <w:tcPr>
            <w:tcW w:w="4298" w:type="dxa"/>
            <w:tcBorders>
              <w:top w:val="single" w:sz="4" w:space="0" w:color="auto"/>
              <w:left w:val="single" w:sz="4" w:space="0" w:color="auto"/>
              <w:bottom w:val="single" w:sz="4" w:space="0" w:color="auto"/>
              <w:right w:val="single" w:sz="4" w:space="0" w:color="auto"/>
            </w:tcBorders>
            <w:vAlign w:val="center"/>
          </w:tcPr>
          <w:p w14:paraId="6529E81C"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Covenant</w:t>
            </w:r>
          </w:p>
        </w:tc>
        <w:tc>
          <w:tcPr>
            <w:tcW w:w="2754" w:type="dxa"/>
            <w:tcBorders>
              <w:top w:val="single" w:sz="4" w:space="0" w:color="auto"/>
              <w:left w:val="single" w:sz="4" w:space="0" w:color="auto"/>
              <w:bottom w:val="single" w:sz="4" w:space="0" w:color="auto"/>
              <w:right w:val="single" w:sz="4" w:space="0" w:color="auto"/>
            </w:tcBorders>
            <w:vAlign w:val="center"/>
          </w:tcPr>
          <w:p w14:paraId="13BA7462" w14:textId="77777777" w:rsidR="00382106" w:rsidRPr="00B57A2E" w:rsidRDefault="00382106" w:rsidP="008F08F2">
            <w:pPr>
              <w:autoSpaceDE w:val="0"/>
              <w:autoSpaceDN w:val="0"/>
              <w:adjustRightInd w:val="0"/>
              <w:spacing w:after="0"/>
              <w:jc w:val="center"/>
              <w:rPr>
                <w:rFonts w:cs="Arial"/>
                <w:bCs/>
              </w:rPr>
            </w:pPr>
            <w:del w:id="4432" w:author="CARB" w:date="2024-01-01T21:59:00Z">
              <w:r w:rsidRPr="00E10136">
                <w:rPr>
                  <w:rFonts w:eastAsiaTheme="minorEastAsia" w:cs="Arial"/>
                  <w:szCs w:val="24"/>
                </w:rPr>
                <w:delText>4.43</w:delText>
              </w:r>
            </w:del>
            <w:ins w:id="4433" w:author="CARB" w:date="2024-01-01T21:59:00Z">
              <w:r w:rsidRPr="00B57A2E">
                <w:rPr>
                  <w:rFonts w:cs="Arial"/>
                  <w:bCs/>
                </w:rPr>
                <w:t>10.50</w:t>
              </w:r>
            </w:ins>
          </w:p>
        </w:tc>
      </w:tr>
      <w:tr w:rsidR="00382106" w:rsidRPr="00E10136" w14:paraId="6E6F4141"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7366AFF"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DB38F54"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Grand Cane</w:t>
            </w:r>
          </w:p>
        </w:tc>
        <w:tc>
          <w:tcPr>
            <w:tcW w:w="2754" w:type="dxa"/>
            <w:tcBorders>
              <w:top w:val="single" w:sz="4" w:space="0" w:color="auto"/>
              <w:left w:val="single" w:sz="4" w:space="0" w:color="auto"/>
              <w:bottom w:val="single" w:sz="4" w:space="0" w:color="auto"/>
              <w:right w:val="single" w:sz="4" w:space="0" w:color="auto"/>
            </w:tcBorders>
            <w:vAlign w:val="center"/>
          </w:tcPr>
          <w:p w14:paraId="2C8E696D" w14:textId="77777777" w:rsidR="00382106" w:rsidRPr="00B57A2E" w:rsidRDefault="00382106" w:rsidP="008F08F2">
            <w:pPr>
              <w:autoSpaceDE w:val="0"/>
              <w:autoSpaceDN w:val="0"/>
              <w:adjustRightInd w:val="0"/>
              <w:spacing w:after="0"/>
              <w:jc w:val="center"/>
              <w:rPr>
                <w:rFonts w:cs="Arial"/>
                <w:bCs/>
              </w:rPr>
            </w:pPr>
            <w:del w:id="4434" w:author="CARB" w:date="2024-01-01T21:59:00Z">
              <w:r w:rsidRPr="00E10136">
                <w:rPr>
                  <w:rFonts w:eastAsiaTheme="minorEastAsia" w:cs="Arial"/>
                  <w:szCs w:val="24"/>
                </w:rPr>
                <w:delText>6.92</w:delText>
              </w:r>
            </w:del>
            <w:ins w:id="4435" w:author="CARB" w:date="2024-01-01T21:59:00Z">
              <w:r w:rsidRPr="00B57A2E">
                <w:rPr>
                  <w:rFonts w:cs="Arial"/>
                  <w:bCs/>
                </w:rPr>
                <w:t>10.50</w:t>
              </w:r>
            </w:ins>
          </w:p>
        </w:tc>
      </w:tr>
      <w:tr w:rsidR="00382106" w:rsidRPr="00E10136" w14:paraId="15E6C375"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D273F7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5BAA4F4"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Utah Black Wax</w:t>
            </w:r>
          </w:p>
        </w:tc>
        <w:tc>
          <w:tcPr>
            <w:tcW w:w="2754" w:type="dxa"/>
            <w:tcBorders>
              <w:top w:val="single" w:sz="4" w:space="0" w:color="auto"/>
              <w:left w:val="single" w:sz="4" w:space="0" w:color="auto"/>
              <w:bottom w:val="single" w:sz="4" w:space="0" w:color="auto"/>
              <w:right w:val="single" w:sz="4" w:space="0" w:color="auto"/>
            </w:tcBorders>
            <w:vAlign w:val="center"/>
          </w:tcPr>
          <w:p w14:paraId="0456EDA0" w14:textId="77777777" w:rsidR="00382106" w:rsidRPr="00B57A2E" w:rsidRDefault="00382106" w:rsidP="008F08F2">
            <w:pPr>
              <w:autoSpaceDE w:val="0"/>
              <w:autoSpaceDN w:val="0"/>
              <w:adjustRightInd w:val="0"/>
              <w:spacing w:after="0"/>
              <w:jc w:val="center"/>
              <w:rPr>
                <w:rFonts w:cs="Arial"/>
                <w:bCs/>
              </w:rPr>
            </w:pPr>
            <w:del w:id="4436" w:author="CARB" w:date="2024-01-01T21:59:00Z">
              <w:r w:rsidRPr="00E10136">
                <w:rPr>
                  <w:rFonts w:eastAsiaTheme="minorEastAsia" w:cs="Arial"/>
                  <w:szCs w:val="24"/>
                </w:rPr>
                <w:delText>5.85</w:delText>
              </w:r>
            </w:del>
            <w:ins w:id="4437" w:author="CARB" w:date="2024-01-01T21:59:00Z">
              <w:r w:rsidRPr="00B57A2E">
                <w:rPr>
                  <w:rFonts w:cs="Arial"/>
                  <w:bCs/>
                </w:rPr>
                <w:t>10.50</w:t>
              </w:r>
            </w:ins>
          </w:p>
        </w:tc>
      </w:tr>
      <w:tr w:rsidR="00382106" w:rsidRPr="00E10136" w14:paraId="5581131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0E5190C"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FFECE6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Utah Sweet</w:t>
            </w:r>
          </w:p>
        </w:tc>
        <w:tc>
          <w:tcPr>
            <w:tcW w:w="2754" w:type="dxa"/>
            <w:tcBorders>
              <w:top w:val="single" w:sz="4" w:space="0" w:color="auto"/>
              <w:left w:val="single" w:sz="4" w:space="0" w:color="auto"/>
              <w:bottom w:val="single" w:sz="4" w:space="0" w:color="auto"/>
              <w:right w:val="single" w:sz="4" w:space="0" w:color="auto"/>
            </w:tcBorders>
            <w:vAlign w:val="center"/>
          </w:tcPr>
          <w:p w14:paraId="6D404417" w14:textId="77777777" w:rsidR="00382106" w:rsidRPr="00B57A2E" w:rsidRDefault="00382106" w:rsidP="008F08F2">
            <w:pPr>
              <w:autoSpaceDE w:val="0"/>
              <w:autoSpaceDN w:val="0"/>
              <w:adjustRightInd w:val="0"/>
              <w:spacing w:after="0"/>
              <w:jc w:val="center"/>
              <w:rPr>
                <w:rFonts w:cs="Arial"/>
                <w:bCs/>
              </w:rPr>
            </w:pPr>
            <w:del w:id="4438" w:author="CARB" w:date="2024-01-01T21:59:00Z">
              <w:r w:rsidRPr="00E10136">
                <w:rPr>
                  <w:rFonts w:eastAsiaTheme="minorEastAsia" w:cs="Arial"/>
                  <w:szCs w:val="24"/>
                </w:rPr>
                <w:delText>6.92</w:delText>
              </w:r>
            </w:del>
            <w:ins w:id="4439" w:author="CARB" w:date="2024-01-01T21:59:00Z">
              <w:r w:rsidRPr="00B57A2E">
                <w:rPr>
                  <w:rFonts w:cs="Arial"/>
                  <w:bCs/>
                </w:rPr>
                <w:t>10.50</w:t>
              </w:r>
            </w:ins>
          </w:p>
        </w:tc>
      </w:tr>
      <w:tr w:rsidR="00382106" w:rsidRPr="00E10136" w14:paraId="2E99E6B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3C5AF52"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US Wyoming</w:t>
            </w:r>
          </w:p>
        </w:tc>
        <w:tc>
          <w:tcPr>
            <w:tcW w:w="4298" w:type="dxa"/>
            <w:tcBorders>
              <w:top w:val="single" w:sz="4" w:space="0" w:color="auto"/>
              <w:left w:val="single" w:sz="4" w:space="0" w:color="auto"/>
              <w:bottom w:val="single" w:sz="4" w:space="0" w:color="auto"/>
              <w:right w:val="single" w:sz="4" w:space="0" w:color="auto"/>
            </w:tcBorders>
            <w:vAlign w:val="center"/>
          </w:tcPr>
          <w:p w14:paraId="61E3BA73"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Wyoming Sweet</w:t>
            </w:r>
          </w:p>
        </w:tc>
        <w:tc>
          <w:tcPr>
            <w:tcW w:w="2754" w:type="dxa"/>
            <w:tcBorders>
              <w:top w:val="single" w:sz="4" w:space="0" w:color="auto"/>
              <w:left w:val="single" w:sz="4" w:space="0" w:color="auto"/>
              <w:bottom w:val="single" w:sz="4" w:space="0" w:color="auto"/>
              <w:right w:val="single" w:sz="4" w:space="0" w:color="auto"/>
            </w:tcBorders>
            <w:vAlign w:val="center"/>
          </w:tcPr>
          <w:p w14:paraId="7874A990" w14:textId="77777777" w:rsidR="00382106" w:rsidRPr="00B57A2E" w:rsidRDefault="00382106" w:rsidP="008F08F2">
            <w:pPr>
              <w:autoSpaceDE w:val="0"/>
              <w:autoSpaceDN w:val="0"/>
              <w:adjustRightInd w:val="0"/>
              <w:spacing w:after="0"/>
              <w:jc w:val="center"/>
              <w:rPr>
                <w:rFonts w:cs="Arial"/>
                <w:bCs/>
              </w:rPr>
            </w:pPr>
            <w:del w:id="4440" w:author="CARB" w:date="2024-01-01T21:59:00Z">
              <w:r w:rsidRPr="00E10136">
                <w:rPr>
                  <w:rFonts w:eastAsiaTheme="minorEastAsia" w:cs="Arial"/>
                  <w:szCs w:val="24"/>
                </w:rPr>
                <w:delText>10.98</w:delText>
              </w:r>
            </w:del>
            <w:ins w:id="4441" w:author="CARB" w:date="2024-01-01T21:59:00Z">
              <w:r w:rsidRPr="00B57A2E">
                <w:rPr>
                  <w:rFonts w:cs="Arial"/>
                  <w:bCs/>
                </w:rPr>
                <w:t>13.58</w:t>
              </w:r>
            </w:ins>
          </w:p>
        </w:tc>
      </w:tr>
      <w:tr w:rsidR="00382106" w:rsidRPr="00E10136" w14:paraId="7239F5D8"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1348F16"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US California Fields</w:t>
            </w:r>
          </w:p>
        </w:tc>
        <w:tc>
          <w:tcPr>
            <w:tcW w:w="4298" w:type="dxa"/>
            <w:tcBorders>
              <w:top w:val="single" w:sz="4" w:space="0" w:color="auto"/>
              <w:left w:val="single" w:sz="4" w:space="0" w:color="auto"/>
              <w:bottom w:val="single" w:sz="4" w:space="0" w:color="auto"/>
              <w:right w:val="single" w:sz="4" w:space="0" w:color="auto"/>
            </w:tcBorders>
            <w:vAlign w:val="center"/>
          </w:tcPr>
          <w:p w14:paraId="386216F5"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Aliso Canyon</w:t>
            </w:r>
          </w:p>
        </w:tc>
        <w:tc>
          <w:tcPr>
            <w:tcW w:w="2754" w:type="dxa"/>
            <w:tcBorders>
              <w:top w:val="single" w:sz="4" w:space="0" w:color="auto"/>
              <w:left w:val="single" w:sz="4" w:space="0" w:color="auto"/>
              <w:bottom w:val="single" w:sz="4" w:space="0" w:color="auto"/>
              <w:right w:val="single" w:sz="4" w:space="0" w:color="auto"/>
            </w:tcBorders>
            <w:vAlign w:val="center"/>
          </w:tcPr>
          <w:p w14:paraId="26179849" w14:textId="77777777" w:rsidR="00382106" w:rsidRPr="00B57A2E" w:rsidRDefault="00382106" w:rsidP="008F08F2">
            <w:pPr>
              <w:autoSpaceDE w:val="0"/>
              <w:autoSpaceDN w:val="0"/>
              <w:adjustRightInd w:val="0"/>
              <w:spacing w:after="0"/>
              <w:jc w:val="center"/>
              <w:rPr>
                <w:rFonts w:cs="Arial"/>
                <w:bCs/>
              </w:rPr>
            </w:pPr>
            <w:del w:id="4442" w:author="CARB" w:date="2024-01-01T21:59:00Z">
              <w:r w:rsidRPr="00E10136">
                <w:rPr>
                  <w:rFonts w:eastAsiaTheme="minorEastAsia" w:cs="Arial"/>
                </w:rPr>
                <w:delText>4.94</w:delText>
              </w:r>
            </w:del>
            <w:ins w:id="4443" w:author="CARB" w:date="2024-01-01T21:59:00Z">
              <w:r w:rsidRPr="00B57A2E">
                <w:rPr>
                  <w:rFonts w:cs="Arial"/>
                  <w:bCs/>
                </w:rPr>
                <w:t>6.70</w:t>
              </w:r>
            </w:ins>
          </w:p>
        </w:tc>
      </w:tr>
      <w:tr w:rsidR="00382106" w:rsidRPr="00E10136" w14:paraId="6D7D2B3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4994AB1"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7D33F7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Ant Hill</w:t>
            </w:r>
          </w:p>
        </w:tc>
        <w:tc>
          <w:tcPr>
            <w:tcW w:w="2754" w:type="dxa"/>
            <w:tcBorders>
              <w:top w:val="single" w:sz="4" w:space="0" w:color="auto"/>
              <w:left w:val="single" w:sz="4" w:space="0" w:color="auto"/>
              <w:bottom w:val="single" w:sz="4" w:space="0" w:color="auto"/>
              <w:right w:val="single" w:sz="4" w:space="0" w:color="auto"/>
            </w:tcBorders>
            <w:vAlign w:val="center"/>
          </w:tcPr>
          <w:p w14:paraId="7E35B567" w14:textId="77777777" w:rsidR="00382106" w:rsidRPr="00B57A2E" w:rsidRDefault="00382106" w:rsidP="008F08F2">
            <w:pPr>
              <w:autoSpaceDE w:val="0"/>
              <w:autoSpaceDN w:val="0"/>
              <w:adjustRightInd w:val="0"/>
              <w:spacing w:after="0"/>
              <w:jc w:val="center"/>
              <w:rPr>
                <w:rFonts w:cs="Arial"/>
                <w:bCs/>
              </w:rPr>
            </w:pPr>
            <w:del w:id="4444" w:author="CARB" w:date="2024-01-01T21:59:00Z">
              <w:r w:rsidRPr="00E10136">
                <w:rPr>
                  <w:rFonts w:eastAsiaTheme="minorEastAsia" w:cs="Arial"/>
                </w:rPr>
                <w:delText>20.81</w:delText>
              </w:r>
            </w:del>
            <w:ins w:id="4445" w:author="CARB" w:date="2024-01-01T21:59:00Z">
              <w:r w:rsidRPr="00B57A2E">
                <w:rPr>
                  <w:rFonts w:cs="Arial"/>
                  <w:bCs/>
                </w:rPr>
                <w:t>10.68</w:t>
              </w:r>
            </w:ins>
          </w:p>
        </w:tc>
      </w:tr>
      <w:tr w:rsidR="00382106" w:rsidRPr="00E10136" w14:paraId="41D200E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5F01ED1"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7DB3489"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Antelope Hills</w:t>
            </w:r>
          </w:p>
        </w:tc>
        <w:tc>
          <w:tcPr>
            <w:tcW w:w="2754" w:type="dxa"/>
            <w:tcBorders>
              <w:top w:val="single" w:sz="4" w:space="0" w:color="auto"/>
              <w:left w:val="single" w:sz="4" w:space="0" w:color="auto"/>
              <w:bottom w:val="single" w:sz="4" w:space="0" w:color="auto"/>
              <w:right w:val="single" w:sz="4" w:space="0" w:color="auto"/>
            </w:tcBorders>
            <w:vAlign w:val="center"/>
          </w:tcPr>
          <w:p w14:paraId="4F7B21F1" w14:textId="77777777" w:rsidR="00382106" w:rsidRPr="00B57A2E" w:rsidRDefault="00382106" w:rsidP="008F08F2">
            <w:pPr>
              <w:autoSpaceDE w:val="0"/>
              <w:autoSpaceDN w:val="0"/>
              <w:adjustRightInd w:val="0"/>
              <w:spacing w:after="0"/>
              <w:jc w:val="center"/>
              <w:rPr>
                <w:rFonts w:cs="Arial"/>
                <w:bCs/>
              </w:rPr>
            </w:pPr>
            <w:del w:id="4446" w:author="CARB" w:date="2024-01-01T21:59:00Z">
              <w:r w:rsidRPr="00E10136">
                <w:rPr>
                  <w:rFonts w:eastAsiaTheme="minorEastAsia" w:cs="Arial"/>
                </w:rPr>
                <w:delText>2.84</w:delText>
              </w:r>
            </w:del>
            <w:ins w:id="4447" w:author="CARB" w:date="2024-01-01T21:59:00Z">
              <w:r w:rsidRPr="00B57A2E">
                <w:rPr>
                  <w:rFonts w:cs="Arial"/>
                  <w:bCs/>
                </w:rPr>
                <w:t>3.14</w:t>
              </w:r>
            </w:ins>
          </w:p>
        </w:tc>
      </w:tr>
      <w:tr w:rsidR="00382106" w:rsidRPr="00E10136" w14:paraId="477D8EF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0797C67"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FA65721"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Antelope Hills, North</w:t>
            </w:r>
          </w:p>
        </w:tc>
        <w:tc>
          <w:tcPr>
            <w:tcW w:w="2754" w:type="dxa"/>
            <w:tcBorders>
              <w:top w:val="single" w:sz="4" w:space="0" w:color="auto"/>
              <w:left w:val="single" w:sz="4" w:space="0" w:color="auto"/>
              <w:bottom w:val="single" w:sz="4" w:space="0" w:color="auto"/>
              <w:right w:val="single" w:sz="4" w:space="0" w:color="auto"/>
            </w:tcBorders>
            <w:vAlign w:val="center"/>
          </w:tcPr>
          <w:p w14:paraId="6B69736A" w14:textId="77777777" w:rsidR="00382106" w:rsidRPr="00B57A2E" w:rsidRDefault="00382106" w:rsidP="008F08F2">
            <w:pPr>
              <w:autoSpaceDE w:val="0"/>
              <w:autoSpaceDN w:val="0"/>
              <w:adjustRightInd w:val="0"/>
              <w:spacing w:after="0"/>
              <w:jc w:val="center"/>
              <w:rPr>
                <w:rFonts w:cs="Arial"/>
                <w:bCs/>
              </w:rPr>
            </w:pPr>
            <w:del w:id="4448" w:author="CARB" w:date="2024-01-01T21:59:00Z">
              <w:r w:rsidRPr="00E10136">
                <w:rPr>
                  <w:rFonts w:eastAsiaTheme="minorEastAsia" w:cs="Arial"/>
                </w:rPr>
                <w:delText>24.75</w:delText>
              </w:r>
            </w:del>
            <w:ins w:id="4449" w:author="CARB" w:date="2024-01-01T21:59:00Z">
              <w:r w:rsidRPr="00B57A2E">
                <w:rPr>
                  <w:rFonts w:cs="Arial"/>
                  <w:bCs/>
                </w:rPr>
                <w:t>19.96</w:t>
              </w:r>
            </w:ins>
          </w:p>
        </w:tc>
      </w:tr>
      <w:tr w:rsidR="00382106" w:rsidRPr="00E10136" w14:paraId="77405FF4"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6E24B1C"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2683F8D"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Arroyo Grande</w:t>
            </w:r>
          </w:p>
        </w:tc>
        <w:tc>
          <w:tcPr>
            <w:tcW w:w="2754" w:type="dxa"/>
            <w:tcBorders>
              <w:top w:val="single" w:sz="4" w:space="0" w:color="auto"/>
              <w:left w:val="single" w:sz="4" w:space="0" w:color="auto"/>
              <w:bottom w:val="single" w:sz="4" w:space="0" w:color="auto"/>
              <w:right w:val="single" w:sz="4" w:space="0" w:color="auto"/>
            </w:tcBorders>
            <w:vAlign w:val="center"/>
          </w:tcPr>
          <w:p w14:paraId="145AB78D" w14:textId="77777777" w:rsidR="00382106" w:rsidRPr="00B57A2E" w:rsidRDefault="00382106" w:rsidP="008F08F2">
            <w:pPr>
              <w:autoSpaceDE w:val="0"/>
              <w:autoSpaceDN w:val="0"/>
              <w:adjustRightInd w:val="0"/>
              <w:spacing w:after="0"/>
              <w:jc w:val="center"/>
              <w:rPr>
                <w:rFonts w:cs="Arial"/>
                <w:bCs/>
              </w:rPr>
            </w:pPr>
            <w:del w:id="4450" w:author="CARB" w:date="2024-01-01T21:59:00Z">
              <w:r w:rsidRPr="00E10136">
                <w:rPr>
                  <w:rFonts w:eastAsiaTheme="minorEastAsia" w:cs="Arial"/>
                </w:rPr>
                <w:delText>31.11</w:delText>
              </w:r>
            </w:del>
            <w:ins w:id="4451" w:author="CARB" w:date="2024-01-01T21:59:00Z">
              <w:r w:rsidRPr="00B57A2E">
                <w:rPr>
                  <w:rFonts w:cs="Arial"/>
                  <w:bCs/>
                </w:rPr>
                <w:t>43.73</w:t>
              </w:r>
            </w:ins>
          </w:p>
        </w:tc>
      </w:tr>
      <w:tr w:rsidR="00382106" w:rsidRPr="00E10136" w14:paraId="00663DAC"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BAE1BA2"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16709C4"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Asphalto</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48EE7E0B" w14:textId="77777777" w:rsidR="00382106" w:rsidRPr="00B57A2E" w:rsidRDefault="00382106" w:rsidP="008F08F2">
            <w:pPr>
              <w:autoSpaceDE w:val="0"/>
              <w:autoSpaceDN w:val="0"/>
              <w:adjustRightInd w:val="0"/>
              <w:spacing w:after="0"/>
              <w:jc w:val="center"/>
              <w:rPr>
                <w:rFonts w:cs="Arial"/>
                <w:bCs/>
              </w:rPr>
            </w:pPr>
            <w:del w:id="4452" w:author="CARB" w:date="2024-01-01T21:59:00Z">
              <w:r w:rsidRPr="00E10136">
                <w:rPr>
                  <w:rFonts w:eastAsiaTheme="minorEastAsia" w:cs="Arial"/>
                </w:rPr>
                <w:delText>8.01</w:delText>
              </w:r>
            </w:del>
            <w:ins w:id="4453" w:author="CARB" w:date="2024-01-01T21:59:00Z">
              <w:r w:rsidRPr="00B57A2E">
                <w:rPr>
                  <w:rFonts w:cs="Arial"/>
                  <w:bCs/>
                </w:rPr>
                <w:t>10.84</w:t>
              </w:r>
            </w:ins>
          </w:p>
        </w:tc>
      </w:tr>
      <w:tr w:rsidR="00382106" w:rsidRPr="00E10136" w14:paraId="7F58A06E"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D58A282"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C5F49D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Bandini</w:t>
            </w:r>
          </w:p>
        </w:tc>
        <w:tc>
          <w:tcPr>
            <w:tcW w:w="2754" w:type="dxa"/>
            <w:tcBorders>
              <w:top w:val="single" w:sz="4" w:space="0" w:color="auto"/>
              <w:left w:val="single" w:sz="4" w:space="0" w:color="auto"/>
              <w:bottom w:val="single" w:sz="4" w:space="0" w:color="auto"/>
              <w:right w:val="single" w:sz="4" w:space="0" w:color="auto"/>
            </w:tcBorders>
            <w:vAlign w:val="center"/>
          </w:tcPr>
          <w:p w14:paraId="6E9FB110" w14:textId="77777777" w:rsidR="00382106" w:rsidRPr="00B57A2E" w:rsidRDefault="00382106" w:rsidP="008F08F2">
            <w:pPr>
              <w:autoSpaceDE w:val="0"/>
              <w:autoSpaceDN w:val="0"/>
              <w:adjustRightInd w:val="0"/>
              <w:spacing w:after="0"/>
              <w:jc w:val="center"/>
              <w:rPr>
                <w:rFonts w:cs="Arial"/>
                <w:bCs/>
              </w:rPr>
            </w:pPr>
            <w:del w:id="4454" w:author="CARB" w:date="2024-01-01T21:59:00Z">
              <w:r w:rsidRPr="00E10136">
                <w:rPr>
                  <w:rFonts w:eastAsiaTheme="minorEastAsia" w:cs="Arial"/>
                </w:rPr>
                <w:delText>3.09</w:delText>
              </w:r>
            </w:del>
            <w:ins w:id="4455" w:author="CARB" w:date="2024-01-01T21:59:00Z">
              <w:r w:rsidRPr="00B57A2E">
                <w:rPr>
                  <w:rFonts w:cs="Arial"/>
                  <w:bCs/>
                </w:rPr>
                <w:t>1.96</w:t>
              </w:r>
            </w:ins>
          </w:p>
        </w:tc>
      </w:tr>
      <w:tr w:rsidR="00382106" w:rsidRPr="00E10136" w14:paraId="1007278D"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60F9247"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E6B5A14"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Bardsdale</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176B7228" w14:textId="77777777" w:rsidR="00382106" w:rsidRPr="00B57A2E" w:rsidRDefault="00382106" w:rsidP="008F08F2">
            <w:pPr>
              <w:autoSpaceDE w:val="0"/>
              <w:autoSpaceDN w:val="0"/>
              <w:adjustRightInd w:val="0"/>
              <w:spacing w:after="0"/>
              <w:jc w:val="center"/>
              <w:rPr>
                <w:rFonts w:cs="Arial"/>
                <w:bCs/>
              </w:rPr>
            </w:pPr>
            <w:del w:id="4456" w:author="CARB" w:date="2024-01-01T21:59:00Z">
              <w:r w:rsidRPr="00E10136">
                <w:rPr>
                  <w:rFonts w:eastAsiaTheme="minorEastAsia" w:cs="Arial"/>
                </w:rPr>
                <w:delText>3.47</w:delText>
              </w:r>
            </w:del>
            <w:ins w:id="4457" w:author="CARB" w:date="2024-01-01T21:59:00Z">
              <w:r w:rsidRPr="00B57A2E">
                <w:rPr>
                  <w:rFonts w:cs="Arial"/>
                  <w:bCs/>
                </w:rPr>
                <w:t>6.20</w:t>
              </w:r>
            </w:ins>
          </w:p>
        </w:tc>
      </w:tr>
      <w:tr w:rsidR="00382106" w:rsidRPr="00E10136" w14:paraId="406B691A"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D84F67B"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0F0B79B"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Barham Ranch</w:t>
            </w:r>
          </w:p>
        </w:tc>
        <w:tc>
          <w:tcPr>
            <w:tcW w:w="2754" w:type="dxa"/>
            <w:tcBorders>
              <w:top w:val="single" w:sz="4" w:space="0" w:color="auto"/>
              <w:left w:val="single" w:sz="4" w:space="0" w:color="auto"/>
              <w:bottom w:val="single" w:sz="4" w:space="0" w:color="auto"/>
              <w:right w:val="single" w:sz="4" w:space="0" w:color="auto"/>
            </w:tcBorders>
            <w:vAlign w:val="center"/>
          </w:tcPr>
          <w:p w14:paraId="5DC096F0" w14:textId="77777777" w:rsidR="00382106" w:rsidRPr="00B57A2E" w:rsidRDefault="00382106" w:rsidP="008F08F2">
            <w:pPr>
              <w:autoSpaceDE w:val="0"/>
              <w:autoSpaceDN w:val="0"/>
              <w:adjustRightInd w:val="0"/>
              <w:spacing w:after="0"/>
              <w:jc w:val="center"/>
              <w:rPr>
                <w:rFonts w:cs="Arial"/>
                <w:bCs/>
              </w:rPr>
            </w:pPr>
            <w:del w:id="4458" w:author="CARB" w:date="2024-01-01T21:59:00Z">
              <w:r w:rsidRPr="00E10136">
                <w:rPr>
                  <w:rFonts w:eastAsiaTheme="minorEastAsia" w:cs="Arial"/>
                </w:rPr>
                <w:delText>4.15</w:delText>
              </w:r>
            </w:del>
            <w:ins w:id="4459" w:author="CARB" w:date="2024-01-01T21:59:00Z">
              <w:r w:rsidRPr="00B57A2E">
                <w:rPr>
                  <w:rFonts w:cs="Arial"/>
                  <w:bCs/>
                </w:rPr>
                <w:t>6.21</w:t>
              </w:r>
            </w:ins>
          </w:p>
        </w:tc>
      </w:tr>
      <w:tr w:rsidR="00382106" w:rsidRPr="00E10136" w14:paraId="73C348B1"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3ABE435"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45EB653"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Beer Nose</w:t>
            </w:r>
          </w:p>
        </w:tc>
        <w:tc>
          <w:tcPr>
            <w:tcW w:w="2754" w:type="dxa"/>
            <w:tcBorders>
              <w:top w:val="single" w:sz="4" w:space="0" w:color="auto"/>
              <w:left w:val="single" w:sz="4" w:space="0" w:color="auto"/>
              <w:bottom w:val="single" w:sz="4" w:space="0" w:color="auto"/>
              <w:right w:val="single" w:sz="4" w:space="0" w:color="auto"/>
            </w:tcBorders>
            <w:vAlign w:val="center"/>
          </w:tcPr>
          <w:p w14:paraId="6085455F" w14:textId="77777777" w:rsidR="00382106" w:rsidRPr="00B57A2E" w:rsidRDefault="00382106" w:rsidP="008F08F2">
            <w:pPr>
              <w:autoSpaceDE w:val="0"/>
              <w:autoSpaceDN w:val="0"/>
              <w:adjustRightInd w:val="0"/>
              <w:spacing w:after="0"/>
              <w:jc w:val="center"/>
              <w:rPr>
                <w:rFonts w:cs="Arial"/>
                <w:bCs/>
              </w:rPr>
            </w:pPr>
            <w:del w:id="4460" w:author="CARB" w:date="2024-01-01T21:59:00Z">
              <w:r w:rsidRPr="00E10136">
                <w:rPr>
                  <w:rFonts w:eastAsiaTheme="minorEastAsia" w:cs="Arial"/>
                </w:rPr>
                <w:delText>3.98</w:delText>
              </w:r>
            </w:del>
            <w:ins w:id="4461" w:author="CARB" w:date="2024-01-01T21:59:00Z">
              <w:r w:rsidRPr="00B57A2E">
                <w:rPr>
                  <w:rFonts w:cs="Arial"/>
                  <w:bCs/>
                </w:rPr>
                <w:t>4.35</w:t>
              </w:r>
            </w:ins>
          </w:p>
        </w:tc>
      </w:tr>
      <w:tr w:rsidR="00382106" w:rsidRPr="00E10136" w14:paraId="23996E45"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5C89FD2"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CA7F5F6"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Belgian Anticline</w:t>
            </w:r>
          </w:p>
        </w:tc>
        <w:tc>
          <w:tcPr>
            <w:tcW w:w="2754" w:type="dxa"/>
            <w:tcBorders>
              <w:top w:val="single" w:sz="4" w:space="0" w:color="auto"/>
              <w:left w:val="single" w:sz="4" w:space="0" w:color="auto"/>
              <w:bottom w:val="single" w:sz="4" w:space="0" w:color="auto"/>
              <w:right w:val="single" w:sz="4" w:space="0" w:color="auto"/>
            </w:tcBorders>
            <w:vAlign w:val="center"/>
          </w:tcPr>
          <w:p w14:paraId="72939A75" w14:textId="77777777" w:rsidR="00382106" w:rsidRPr="00B57A2E" w:rsidRDefault="00382106" w:rsidP="008F08F2">
            <w:pPr>
              <w:autoSpaceDE w:val="0"/>
              <w:autoSpaceDN w:val="0"/>
              <w:adjustRightInd w:val="0"/>
              <w:spacing w:after="0"/>
              <w:jc w:val="center"/>
              <w:rPr>
                <w:rFonts w:cs="Arial"/>
                <w:bCs/>
              </w:rPr>
            </w:pPr>
            <w:del w:id="4462" w:author="CARB" w:date="2024-01-01T21:59:00Z">
              <w:r w:rsidRPr="00E10136">
                <w:rPr>
                  <w:rFonts w:eastAsiaTheme="minorEastAsia" w:cs="Arial"/>
                </w:rPr>
                <w:delText>5.01</w:delText>
              </w:r>
            </w:del>
            <w:ins w:id="4463" w:author="CARB" w:date="2024-01-01T21:59:00Z">
              <w:r w:rsidRPr="00B57A2E">
                <w:rPr>
                  <w:rFonts w:cs="Arial"/>
                  <w:bCs/>
                </w:rPr>
                <w:t>7.40</w:t>
              </w:r>
            </w:ins>
          </w:p>
        </w:tc>
      </w:tr>
      <w:tr w:rsidR="00382106" w:rsidRPr="00E10136" w14:paraId="5120F86B"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02818F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D52BC02"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Bellevue</w:t>
            </w:r>
          </w:p>
        </w:tc>
        <w:tc>
          <w:tcPr>
            <w:tcW w:w="2754" w:type="dxa"/>
            <w:tcBorders>
              <w:top w:val="single" w:sz="4" w:space="0" w:color="auto"/>
              <w:left w:val="single" w:sz="4" w:space="0" w:color="auto"/>
              <w:bottom w:val="single" w:sz="4" w:space="0" w:color="auto"/>
              <w:right w:val="single" w:sz="4" w:space="0" w:color="auto"/>
            </w:tcBorders>
            <w:vAlign w:val="center"/>
          </w:tcPr>
          <w:p w14:paraId="5A03715E" w14:textId="77777777" w:rsidR="00382106" w:rsidRPr="00B57A2E" w:rsidRDefault="00382106" w:rsidP="008F08F2">
            <w:pPr>
              <w:autoSpaceDE w:val="0"/>
              <w:autoSpaceDN w:val="0"/>
              <w:adjustRightInd w:val="0"/>
              <w:spacing w:after="0"/>
              <w:jc w:val="center"/>
              <w:rPr>
                <w:rFonts w:cs="Arial"/>
                <w:bCs/>
              </w:rPr>
            </w:pPr>
            <w:r w:rsidRPr="00B57A2E">
              <w:rPr>
                <w:rFonts w:cs="Arial"/>
                <w:bCs/>
              </w:rPr>
              <w:t>5.</w:t>
            </w:r>
            <w:del w:id="4464" w:author="CARB" w:date="2024-01-01T21:59:00Z">
              <w:r w:rsidRPr="00E10136">
                <w:rPr>
                  <w:rFonts w:eastAsiaTheme="minorEastAsia" w:cs="Arial"/>
                </w:rPr>
                <w:delText>95</w:delText>
              </w:r>
            </w:del>
            <w:ins w:id="4465" w:author="CARB" w:date="2024-01-01T21:59:00Z">
              <w:r w:rsidRPr="00B57A2E">
                <w:rPr>
                  <w:rFonts w:cs="Arial"/>
                  <w:bCs/>
                </w:rPr>
                <w:t>99</w:t>
              </w:r>
            </w:ins>
          </w:p>
        </w:tc>
      </w:tr>
      <w:tr w:rsidR="00382106" w:rsidRPr="00E10136" w14:paraId="63D952BD"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8E6EF7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E7DBD3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Bellevue, West</w:t>
            </w:r>
          </w:p>
        </w:tc>
        <w:tc>
          <w:tcPr>
            <w:tcW w:w="2754" w:type="dxa"/>
            <w:tcBorders>
              <w:top w:val="single" w:sz="4" w:space="0" w:color="auto"/>
              <w:left w:val="single" w:sz="4" w:space="0" w:color="auto"/>
              <w:bottom w:val="single" w:sz="4" w:space="0" w:color="auto"/>
              <w:right w:val="single" w:sz="4" w:space="0" w:color="auto"/>
            </w:tcBorders>
            <w:vAlign w:val="center"/>
          </w:tcPr>
          <w:p w14:paraId="48CFB82C" w14:textId="77777777" w:rsidR="00382106" w:rsidRPr="00B57A2E" w:rsidRDefault="00382106" w:rsidP="008F08F2">
            <w:pPr>
              <w:autoSpaceDE w:val="0"/>
              <w:autoSpaceDN w:val="0"/>
              <w:adjustRightInd w:val="0"/>
              <w:spacing w:after="0"/>
              <w:jc w:val="center"/>
              <w:rPr>
                <w:rFonts w:cs="Arial"/>
                <w:bCs/>
              </w:rPr>
            </w:pPr>
            <w:del w:id="4466" w:author="CARB" w:date="2024-01-01T21:59:00Z">
              <w:r w:rsidRPr="00E10136">
                <w:rPr>
                  <w:rFonts w:eastAsiaTheme="minorEastAsia" w:cs="Arial"/>
                </w:rPr>
                <w:delText>6.60</w:delText>
              </w:r>
            </w:del>
            <w:ins w:id="4467" w:author="CARB" w:date="2024-01-01T21:59:00Z">
              <w:r w:rsidRPr="00B57A2E">
                <w:rPr>
                  <w:rFonts w:cs="Arial"/>
                  <w:bCs/>
                </w:rPr>
                <w:t>3.28</w:t>
              </w:r>
            </w:ins>
          </w:p>
        </w:tc>
      </w:tr>
      <w:tr w:rsidR="00382106" w:rsidRPr="00E10136" w14:paraId="121195E0"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34805F0"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D188388"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Belmont, Offshore</w:t>
            </w:r>
          </w:p>
        </w:tc>
        <w:tc>
          <w:tcPr>
            <w:tcW w:w="2754" w:type="dxa"/>
            <w:tcBorders>
              <w:top w:val="single" w:sz="4" w:space="0" w:color="auto"/>
              <w:left w:val="single" w:sz="4" w:space="0" w:color="auto"/>
              <w:bottom w:val="single" w:sz="4" w:space="0" w:color="auto"/>
              <w:right w:val="single" w:sz="4" w:space="0" w:color="auto"/>
            </w:tcBorders>
            <w:vAlign w:val="center"/>
          </w:tcPr>
          <w:p w14:paraId="507ACCDA" w14:textId="77777777" w:rsidR="00382106" w:rsidRPr="00B57A2E" w:rsidRDefault="00382106" w:rsidP="008F08F2">
            <w:pPr>
              <w:autoSpaceDE w:val="0"/>
              <w:autoSpaceDN w:val="0"/>
              <w:adjustRightInd w:val="0"/>
              <w:spacing w:after="0"/>
              <w:jc w:val="center"/>
              <w:rPr>
                <w:rFonts w:cs="Arial"/>
                <w:bCs/>
              </w:rPr>
            </w:pPr>
            <w:r w:rsidRPr="00B57A2E">
              <w:rPr>
                <w:rFonts w:cs="Arial"/>
                <w:bCs/>
              </w:rPr>
              <w:t>5.</w:t>
            </w:r>
            <w:del w:id="4468" w:author="CARB" w:date="2024-01-01T21:59:00Z">
              <w:r w:rsidRPr="00E10136">
                <w:rPr>
                  <w:rFonts w:eastAsiaTheme="minorEastAsia" w:cs="Arial"/>
                </w:rPr>
                <w:delText>12</w:delText>
              </w:r>
            </w:del>
            <w:ins w:id="4469" w:author="CARB" w:date="2024-01-01T21:59:00Z">
              <w:r w:rsidRPr="00B57A2E">
                <w:rPr>
                  <w:rFonts w:cs="Arial"/>
                  <w:bCs/>
                </w:rPr>
                <w:t>51</w:t>
              </w:r>
            </w:ins>
          </w:p>
        </w:tc>
      </w:tr>
      <w:tr w:rsidR="00382106" w:rsidRPr="00E10136" w14:paraId="1A860C11"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7AF5B36"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D4B003C"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Belridge</w:t>
            </w:r>
            <w:proofErr w:type="spellEnd"/>
            <w:r w:rsidRPr="00E10136">
              <w:rPr>
                <w:rFonts w:eastAsiaTheme="minorEastAsia" w:cs="Arial"/>
                <w:szCs w:val="24"/>
              </w:rPr>
              <w:t>, North</w:t>
            </w:r>
          </w:p>
        </w:tc>
        <w:tc>
          <w:tcPr>
            <w:tcW w:w="2754" w:type="dxa"/>
            <w:tcBorders>
              <w:top w:val="single" w:sz="4" w:space="0" w:color="auto"/>
              <w:left w:val="single" w:sz="4" w:space="0" w:color="auto"/>
              <w:bottom w:val="single" w:sz="4" w:space="0" w:color="auto"/>
              <w:right w:val="single" w:sz="4" w:space="0" w:color="auto"/>
            </w:tcBorders>
            <w:vAlign w:val="center"/>
          </w:tcPr>
          <w:p w14:paraId="3154BA91" w14:textId="77777777" w:rsidR="00382106" w:rsidRPr="00B57A2E" w:rsidRDefault="00382106" w:rsidP="008F08F2">
            <w:pPr>
              <w:autoSpaceDE w:val="0"/>
              <w:autoSpaceDN w:val="0"/>
              <w:adjustRightInd w:val="0"/>
              <w:spacing w:after="0"/>
              <w:jc w:val="center"/>
              <w:rPr>
                <w:rFonts w:cs="Arial"/>
                <w:bCs/>
              </w:rPr>
            </w:pPr>
            <w:del w:id="4470" w:author="CARB" w:date="2024-01-01T21:59:00Z">
              <w:r w:rsidRPr="00E10136">
                <w:rPr>
                  <w:rFonts w:eastAsiaTheme="minorEastAsia" w:cs="Arial"/>
                </w:rPr>
                <w:delText>4.11</w:delText>
              </w:r>
            </w:del>
            <w:ins w:id="4471" w:author="CARB" w:date="2024-01-01T21:59:00Z">
              <w:r w:rsidRPr="00B57A2E">
                <w:rPr>
                  <w:rFonts w:cs="Arial"/>
                  <w:bCs/>
                </w:rPr>
                <w:t>6.20</w:t>
              </w:r>
            </w:ins>
          </w:p>
        </w:tc>
      </w:tr>
      <w:tr w:rsidR="00382106" w:rsidRPr="00E10136" w14:paraId="100FE34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389B547"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4FC3B1C"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Belridge</w:t>
            </w:r>
            <w:proofErr w:type="spellEnd"/>
            <w:r w:rsidRPr="00E10136">
              <w:rPr>
                <w:rFonts w:eastAsiaTheme="minorEastAsia" w:cs="Arial"/>
                <w:szCs w:val="24"/>
              </w:rPr>
              <w:t>, South</w:t>
            </w:r>
          </w:p>
        </w:tc>
        <w:tc>
          <w:tcPr>
            <w:tcW w:w="2754" w:type="dxa"/>
            <w:tcBorders>
              <w:top w:val="single" w:sz="4" w:space="0" w:color="auto"/>
              <w:left w:val="single" w:sz="4" w:space="0" w:color="auto"/>
              <w:bottom w:val="single" w:sz="4" w:space="0" w:color="auto"/>
              <w:right w:val="single" w:sz="4" w:space="0" w:color="auto"/>
            </w:tcBorders>
            <w:vAlign w:val="center"/>
          </w:tcPr>
          <w:p w14:paraId="0B74849B" w14:textId="77777777" w:rsidR="00382106" w:rsidRPr="00B57A2E" w:rsidRDefault="00382106" w:rsidP="008F08F2">
            <w:pPr>
              <w:autoSpaceDE w:val="0"/>
              <w:autoSpaceDN w:val="0"/>
              <w:adjustRightInd w:val="0"/>
              <w:spacing w:after="0"/>
              <w:jc w:val="center"/>
              <w:rPr>
                <w:rFonts w:cs="Arial"/>
                <w:bCs/>
              </w:rPr>
            </w:pPr>
            <w:del w:id="4472" w:author="CARB" w:date="2024-01-01T21:59:00Z">
              <w:r w:rsidRPr="00E10136">
                <w:rPr>
                  <w:rFonts w:eastAsiaTheme="minorEastAsia" w:cs="Arial"/>
                </w:rPr>
                <w:delText>17.09</w:delText>
              </w:r>
            </w:del>
            <w:ins w:id="4473" w:author="CARB" w:date="2024-01-01T21:59:00Z">
              <w:r w:rsidRPr="00B57A2E">
                <w:rPr>
                  <w:rFonts w:cs="Arial"/>
                  <w:bCs/>
                </w:rPr>
                <w:t>20.10</w:t>
              </w:r>
            </w:ins>
          </w:p>
        </w:tc>
      </w:tr>
      <w:tr w:rsidR="00382106" w:rsidRPr="00E10136" w14:paraId="1B54562E"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C8F2B1B"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B757E81"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Beverly Hills</w:t>
            </w:r>
          </w:p>
        </w:tc>
        <w:tc>
          <w:tcPr>
            <w:tcW w:w="2754" w:type="dxa"/>
            <w:tcBorders>
              <w:top w:val="single" w:sz="4" w:space="0" w:color="auto"/>
              <w:left w:val="single" w:sz="4" w:space="0" w:color="auto"/>
              <w:bottom w:val="single" w:sz="4" w:space="0" w:color="auto"/>
              <w:right w:val="single" w:sz="4" w:space="0" w:color="auto"/>
            </w:tcBorders>
            <w:vAlign w:val="center"/>
          </w:tcPr>
          <w:p w14:paraId="5582F095" w14:textId="77777777" w:rsidR="00382106" w:rsidRPr="00B57A2E" w:rsidRDefault="00382106" w:rsidP="008F08F2">
            <w:pPr>
              <w:autoSpaceDE w:val="0"/>
              <w:autoSpaceDN w:val="0"/>
              <w:adjustRightInd w:val="0"/>
              <w:spacing w:after="0"/>
              <w:jc w:val="center"/>
              <w:rPr>
                <w:rFonts w:cs="Arial"/>
                <w:bCs/>
              </w:rPr>
            </w:pPr>
            <w:del w:id="4474" w:author="CARB" w:date="2024-01-01T21:59:00Z">
              <w:r w:rsidRPr="00E10136">
                <w:rPr>
                  <w:rFonts w:eastAsiaTheme="minorEastAsia" w:cs="Arial"/>
                </w:rPr>
                <w:delText>5.41</w:delText>
              </w:r>
            </w:del>
            <w:ins w:id="4475" w:author="CARB" w:date="2024-01-01T21:59:00Z">
              <w:r w:rsidRPr="00B57A2E">
                <w:rPr>
                  <w:rFonts w:cs="Arial"/>
                  <w:bCs/>
                </w:rPr>
                <w:t>6.29</w:t>
              </w:r>
            </w:ins>
          </w:p>
        </w:tc>
      </w:tr>
      <w:tr w:rsidR="00382106" w:rsidRPr="00E10136" w14:paraId="2BAC4FCB"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D7AD23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BDF67F7"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Big Mountain</w:t>
            </w:r>
          </w:p>
        </w:tc>
        <w:tc>
          <w:tcPr>
            <w:tcW w:w="2754" w:type="dxa"/>
            <w:tcBorders>
              <w:top w:val="single" w:sz="4" w:space="0" w:color="auto"/>
              <w:left w:val="single" w:sz="4" w:space="0" w:color="auto"/>
              <w:bottom w:val="single" w:sz="4" w:space="0" w:color="auto"/>
              <w:right w:val="single" w:sz="4" w:space="0" w:color="auto"/>
            </w:tcBorders>
            <w:vAlign w:val="center"/>
          </w:tcPr>
          <w:p w14:paraId="04A43C5C" w14:textId="77777777" w:rsidR="00382106" w:rsidRPr="00B57A2E" w:rsidRDefault="00382106" w:rsidP="008F08F2">
            <w:pPr>
              <w:autoSpaceDE w:val="0"/>
              <w:autoSpaceDN w:val="0"/>
              <w:adjustRightInd w:val="0"/>
              <w:spacing w:after="0"/>
              <w:jc w:val="center"/>
              <w:rPr>
                <w:rFonts w:cs="Arial"/>
                <w:bCs/>
              </w:rPr>
            </w:pPr>
            <w:del w:id="4476" w:author="CARB" w:date="2024-01-01T21:59:00Z">
              <w:r w:rsidRPr="00E10136">
                <w:rPr>
                  <w:rFonts w:eastAsiaTheme="minorEastAsia" w:cs="Arial"/>
                </w:rPr>
                <w:delText>4.65</w:delText>
              </w:r>
            </w:del>
            <w:ins w:id="4477" w:author="CARB" w:date="2024-01-01T21:59:00Z">
              <w:r w:rsidRPr="00B57A2E">
                <w:rPr>
                  <w:rFonts w:cs="Arial"/>
                  <w:bCs/>
                </w:rPr>
                <w:t>7.38</w:t>
              </w:r>
            </w:ins>
          </w:p>
        </w:tc>
      </w:tr>
      <w:tr w:rsidR="00382106" w:rsidRPr="00E10136" w14:paraId="1ADDC26C"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C7DE555"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4D3A566"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Blackwells Corner</w:t>
            </w:r>
          </w:p>
        </w:tc>
        <w:tc>
          <w:tcPr>
            <w:tcW w:w="2754" w:type="dxa"/>
            <w:tcBorders>
              <w:top w:val="single" w:sz="4" w:space="0" w:color="auto"/>
              <w:left w:val="single" w:sz="4" w:space="0" w:color="auto"/>
              <w:bottom w:val="single" w:sz="4" w:space="0" w:color="auto"/>
              <w:right w:val="single" w:sz="4" w:space="0" w:color="auto"/>
            </w:tcBorders>
            <w:vAlign w:val="center"/>
          </w:tcPr>
          <w:p w14:paraId="567D2ABF" w14:textId="77777777" w:rsidR="00382106" w:rsidRPr="00B57A2E" w:rsidRDefault="00382106" w:rsidP="008F08F2">
            <w:pPr>
              <w:autoSpaceDE w:val="0"/>
              <w:autoSpaceDN w:val="0"/>
              <w:adjustRightInd w:val="0"/>
              <w:spacing w:after="0"/>
              <w:jc w:val="center"/>
              <w:rPr>
                <w:rFonts w:cs="Arial"/>
                <w:bCs/>
              </w:rPr>
            </w:pPr>
            <w:del w:id="4478" w:author="CARB" w:date="2024-01-01T22:00:00Z">
              <w:r w:rsidRPr="00E10136">
                <w:rPr>
                  <w:rFonts w:eastAsiaTheme="minorEastAsia" w:cs="Arial"/>
                </w:rPr>
                <w:delText>3.07</w:delText>
              </w:r>
            </w:del>
            <w:ins w:id="4479" w:author="CARB" w:date="2024-01-01T22:00:00Z">
              <w:r w:rsidRPr="00B57A2E">
                <w:rPr>
                  <w:rFonts w:cs="Arial"/>
                  <w:bCs/>
                </w:rPr>
                <w:t>2.60</w:t>
              </w:r>
            </w:ins>
          </w:p>
        </w:tc>
      </w:tr>
      <w:tr w:rsidR="00382106" w:rsidRPr="00E10136" w14:paraId="363F427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8786554"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DD414EB"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Brea-Olinda</w:t>
            </w:r>
          </w:p>
        </w:tc>
        <w:tc>
          <w:tcPr>
            <w:tcW w:w="2754" w:type="dxa"/>
            <w:tcBorders>
              <w:top w:val="single" w:sz="4" w:space="0" w:color="auto"/>
              <w:left w:val="single" w:sz="4" w:space="0" w:color="auto"/>
              <w:bottom w:val="single" w:sz="4" w:space="0" w:color="auto"/>
              <w:right w:val="single" w:sz="4" w:space="0" w:color="auto"/>
            </w:tcBorders>
            <w:vAlign w:val="center"/>
          </w:tcPr>
          <w:p w14:paraId="5C334732" w14:textId="77777777" w:rsidR="00382106" w:rsidRPr="00B57A2E" w:rsidRDefault="00382106" w:rsidP="008F08F2">
            <w:pPr>
              <w:autoSpaceDE w:val="0"/>
              <w:autoSpaceDN w:val="0"/>
              <w:adjustRightInd w:val="0"/>
              <w:spacing w:after="0"/>
              <w:jc w:val="center"/>
              <w:rPr>
                <w:rFonts w:cs="Arial"/>
                <w:bCs/>
              </w:rPr>
            </w:pPr>
            <w:del w:id="4480" w:author="CARB" w:date="2024-01-01T22:00:00Z">
              <w:r w:rsidRPr="00E10136">
                <w:rPr>
                  <w:rFonts w:eastAsiaTheme="minorEastAsia" w:cs="Arial"/>
                </w:rPr>
                <w:delText>3.59</w:delText>
              </w:r>
            </w:del>
            <w:ins w:id="4481" w:author="CARB" w:date="2024-01-01T22:00:00Z">
              <w:r w:rsidRPr="00B57A2E">
                <w:rPr>
                  <w:rFonts w:cs="Arial"/>
                  <w:bCs/>
                </w:rPr>
                <w:t>4.40</w:t>
              </w:r>
            </w:ins>
          </w:p>
        </w:tc>
      </w:tr>
      <w:tr w:rsidR="00382106" w:rsidRPr="00E10136" w14:paraId="2976A07E"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3E5F8B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8837FBE"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Buena Vista</w:t>
            </w:r>
          </w:p>
        </w:tc>
        <w:tc>
          <w:tcPr>
            <w:tcW w:w="2754" w:type="dxa"/>
            <w:tcBorders>
              <w:top w:val="single" w:sz="4" w:space="0" w:color="auto"/>
              <w:left w:val="single" w:sz="4" w:space="0" w:color="auto"/>
              <w:bottom w:val="single" w:sz="4" w:space="0" w:color="auto"/>
              <w:right w:val="single" w:sz="4" w:space="0" w:color="auto"/>
            </w:tcBorders>
            <w:vAlign w:val="center"/>
          </w:tcPr>
          <w:p w14:paraId="07C847C9" w14:textId="77777777" w:rsidR="00382106" w:rsidRPr="00B57A2E" w:rsidRDefault="00382106" w:rsidP="008F08F2">
            <w:pPr>
              <w:autoSpaceDE w:val="0"/>
              <w:autoSpaceDN w:val="0"/>
              <w:adjustRightInd w:val="0"/>
              <w:spacing w:after="0"/>
              <w:jc w:val="center"/>
              <w:rPr>
                <w:rFonts w:cs="Arial"/>
                <w:bCs/>
              </w:rPr>
            </w:pPr>
            <w:del w:id="4482" w:author="CARB" w:date="2024-01-01T22:00:00Z">
              <w:r w:rsidRPr="00E10136">
                <w:rPr>
                  <w:rFonts w:eastAsiaTheme="minorEastAsia" w:cs="Arial"/>
                </w:rPr>
                <w:delText>7.44</w:delText>
              </w:r>
            </w:del>
            <w:ins w:id="4483" w:author="CARB" w:date="2024-01-01T22:00:00Z">
              <w:r w:rsidRPr="00B57A2E">
                <w:rPr>
                  <w:rFonts w:cs="Arial"/>
                  <w:bCs/>
                </w:rPr>
                <w:t>9.61</w:t>
              </w:r>
            </w:ins>
          </w:p>
        </w:tc>
      </w:tr>
      <w:tr w:rsidR="00382106" w:rsidRPr="00E10136" w14:paraId="140AA325"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6F7DDA3"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DFE8437"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Burrel</w:t>
            </w:r>
          </w:p>
        </w:tc>
        <w:tc>
          <w:tcPr>
            <w:tcW w:w="2754" w:type="dxa"/>
            <w:tcBorders>
              <w:top w:val="single" w:sz="4" w:space="0" w:color="auto"/>
              <w:left w:val="single" w:sz="4" w:space="0" w:color="auto"/>
              <w:bottom w:val="single" w:sz="4" w:space="0" w:color="auto"/>
              <w:right w:val="single" w:sz="4" w:space="0" w:color="auto"/>
            </w:tcBorders>
            <w:vAlign w:val="center"/>
          </w:tcPr>
          <w:p w14:paraId="18230F32" w14:textId="77777777" w:rsidR="00382106" w:rsidRPr="00B57A2E" w:rsidRDefault="00382106" w:rsidP="008F08F2">
            <w:pPr>
              <w:autoSpaceDE w:val="0"/>
              <w:autoSpaceDN w:val="0"/>
              <w:adjustRightInd w:val="0"/>
              <w:spacing w:after="0"/>
              <w:jc w:val="center"/>
              <w:rPr>
                <w:rFonts w:cs="Arial"/>
                <w:bCs/>
              </w:rPr>
            </w:pPr>
            <w:del w:id="4484" w:author="CARB" w:date="2024-01-01T22:00:00Z">
              <w:r w:rsidRPr="00E10136">
                <w:rPr>
                  <w:rFonts w:eastAsiaTheme="minorEastAsia" w:cs="Arial"/>
                </w:rPr>
                <w:delText>29.43</w:delText>
              </w:r>
            </w:del>
            <w:ins w:id="4485" w:author="CARB" w:date="2024-01-01T22:00:00Z">
              <w:r w:rsidRPr="00B57A2E">
                <w:rPr>
                  <w:rFonts w:cs="Arial"/>
                  <w:bCs/>
                </w:rPr>
                <w:t>13.37</w:t>
              </w:r>
            </w:ins>
          </w:p>
        </w:tc>
      </w:tr>
      <w:tr w:rsidR="00382106" w:rsidRPr="00E10136" w14:paraId="0734C115"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7217BD5"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A989FD3"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Cabrillo</w:t>
            </w:r>
          </w:p>
        </w:tc>
        <w:tc>
          <w:tcPr>
            <w:tcW w:w="2754" w:type="dxa"/>
            <w:tcBorders>
              <w:top w:val="single" w:sz="4" w:space="0" w:color="auto"/>
              <w:left w:val="single" w:sz="4" w:space="0" w:color="auto"/>
              <w:bottom w:val="single" w:sz="4" w:space="0" w:color="auto"/>
              <w:right w:val="single" w:sz="4" w:space="0" w:color="auto"/>
            </w:tcBorders>
            <w:vAlign w:val="center"/>
          </w:tcPr>
          <w:p w14:paraId="2C384ED3" w14:textId="77777777" w:rsidR="00382106" w:rsidRPr="00B57A2E" w:rsidRDefault="00382106" w:rsidP="008F08F2">
            <w:pPr>
              <w:autoSpaceDE w:val="0"/>
              <w:autoSpaceDN w:val="0"/>
              <w:adjustRightInd w:val="0"/>
              <w:spacing w:after="0"/>
              <w:jc w:val="center"/>
              <w:rPr>
                <w:rFonts w:cs="Arial"/>
                <w:bCs/>
              </w:rPr>
            </w:pPr>
            <w:del w:id="4486" w:author="CARB" w:date="2024-01-01T22:00:00Z">
              <w:r w:rsidRPr="00E10136">
                <w:rPr>
                  <w:rFonts w:eastAsiaTheme="minorEastAsia" w:cs="Arial"/>
                </w:rPr>
                <w:delText>4.14</w:delText>
              </w:r>
            </w:del>
            <w:ins w:id="4487" w:author="CARB" w:date="2024-01-01T22:00:00Z">
              <w:r w:rsidRPr="00B57A2E">
                <w:rPr>
                  <w:rFonts w:cs="Arial"/>
                  <w:bCs/>
                </w:rPr>
                <w:t>7.49</w:t>
              </w:r>
            </w:ins>
          </w:p>
        </w:tc>
      </w:tr>
      <w:tr w:rsidR="00382106" w:rsidRPr="00E10136" w14:paraId="7DCEFE8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DE00099"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583A95F"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Canal</w:t>
            </w:r>
          </w:p>
        </w:tc>
        <w:tc>
          <w:tcPr>
            <w:tcW w:w="2754" w:type="dxa"/>
            <w:tcBorders>
              <w:top w:val="single" w:sz="4" w:space="0" w:color="auto"/>
              <w:left w:val="single" w:sz="4" w:space="0" w:color="auto"/>
              <w:bottom w:val="single" w:sz="4" w:space="0" w:color="auto"/>
              <w:right w:val="single" w:sz="4" w:space="0" w:color="auto"/>
            </w:tcBorders>
            <w:vAlign w:val="center"/>
          </w:tcPr>
          <w:p w14:paraId="07059FC5" w14:textId="77777777" w:rsidR="00382106" w:rsidRPr="00B57A2E" w:rsidRDefault="00382106" w:rsidP="008F08F2">
            <w:pPr>
              <w:autoSpaceDE w:val="0"/>
              <w:autoSpaceDN w:val="0"/>
              <w:adjustRightInd w:val="0"/>
              <w:spacing w:after="0"/>
              <w:jc w:val="center"/>
              <w:rPr>
                <w:rFonts w:cs="Arial"/>
                <w:bCs/>
              </w:rPr>
            </w:pPr>
            <w:del w:id="4488" w:author="CARB" w:date="2024-01-01T22:00:00Z">
              <w:r w:rsidRPr="00E10136">
                <w:rPr>
                  <w:rFonts w:eastAsiaTheme="minorEastAsia" w:cs="Arial"/>
                </w:rPr>
                <w:delText>4.40</w:delText>
              </w:r>
            </w:del>
            <w:ins w:id="4489" w:author="CARB" w:date="2024-01-01T22:00:00Z">
              <w:r w:rsidRPr="00B57A2E">
                <w:rPr>
                  <w:rFonts w:cs="Arial"/>
                  <w:bCs/>
                </w:rPr>
                <w:t>6.91</w:t>
              </w:r>
            </w:ins>
          </w:p>
        </w:tc>
      </w:tr>
      <w:tr w:rsidR="00382106" w:rsidRPr="00E10136" w14:paraId="759AADBE"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906DF67"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7B536FA"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Canfield Ranch</w:t>
            </w:r>
          </w:p>
        </w:tc>
        <w:tc>
          <w:tcPr>
            <w:tcW w:w="2754" w:type="dxa"/>
            <w:tcBorders>
              <w:top w:val="single" w:sz="4" w:space="0" w:color="auto"/>
              <w:left w:val="single" w:sz="4" w:space="0" w:color="auto"/>
              <w:bottom w:val="single" w:sz="4" w:space="0" w:color="auto"/>
              <w:right w:val="single" w:sz="4" w:space="0" w:color="auto"/>
            </w:tcBorders>
            <w:vAlign w:val="center"/>
          </w:tcPr>
          <w:p w14:paraId="2E0AF661" w14:textId="77777777" w:rsidR="00382106" w:rsidRPr="00B57A2E" w:rsidRDefault="00382106" w:rsidP="008F08F2">
            <w:pPr>
              <w:autoSpaceDE w:val="0"/>
              <w:autoSpaceDN w:val="0"/>
              <w:adjustRightInd w:val="0"/>
              <w:spacing w:after="0"/>
              <w:jc w:val="center"/>
              <w:rPr>
                <w:rFonts w:cs="Arial"/>
                <w:bCs/>
              </w:rPr>
            </w:pPr>
            <w:r w:rsidRPr="00B57A2E">
              <w:rPr>
                <w:rFonts w:cs="Arial"/>
                <w:bCs/>
              </w:rPr>
              <w:t>4.</w:t>
            </w:r>
            <w:del w:id="4490" w:author="CARB" w:date="2024-01-01T22:00:00Z">
              <w:r w:rsidRPr="00E10136">
                <w:rPr>
                  <w:rFonts w:eastAsiaTheme="minorEastAsia" w:cs="Arial"/>
                </w:rPr>
                <w:delText>53</w:delText>
              </w:r>
            </w:del>
            <w:ins w:id="4491" w:author="CARB" w:date="2024-01-01T22:00:00Z">
              <w:r w:rsidRPr="00B57A2E">
                <w:rPr>
                  <w:rFonts w:cs="Arial"/>
                  <w:bCs/>
                </w:rPr>
                <w:t>99</w:t>
              </w:r>
            </w:ins>
          </w:p>
        </w:tc>
      </w:tr>
      <w:tr w:rsidR="00382106" w:rsidRPr="00E10136" w14:paraId="45C1EED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A084F4E"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BD731C9"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Carneros Creek</w:t>
            </w:r>
          </w:p>
        </w:tc>
        <w:tc>
          <w:tcPr>
            <w:tcW w:w="2754" w:type="dxa"/>
            <w:tcBorders>
              <w:top w:val="single" w:sz="4" w:space="0" w:color="auto"/>
              <w:left w:val="single" w:sz="4" w:space="0" w:color="auto"/>
              <w:bottom w:val="single" w:sz="4" w:space="0" w:color="auto"/>
              <w:right w:val="single" w:sz="4" w:space="0" w:color="auto"/>
            </w:tcBorders>
            <w:vAlign w:val="center"/>
          </w:tcPr>
          <w:p w14:paraId="499DCCAD" w14:textId="77777777" w:rsidR="00382106" w:rsidRPr="00B57A2E" w:rsidRDefault="00382106" w:rsidP="008F08F2">
            <w:pPr>
              <w:autoSpaceDE w:val="0"/>
              <w:autoSpaceDN w:val="0"/>
              <w:adjustRightInd w:val="0"/>
              <w:spacing w:after="0"/>
              <w:jc w:val="center"/>
              <w:rPr>
                <w:rFonts w:cs="Arial"/>
                <w:bCs/>
              </w:rPr>
            </w:pPr>
            <w:r w:rsidRPr="00B57A2E">
              <w:rPr>
                <w:rFonts w:cs="Arial"/>
                <w:bCs/>
              </w:rPr>
              <w:t>4.</w:t>
            </w:r>
            <w:del w:id="4492" w:author="CARB" w:date="2024-01-01T22:00:00Z">
              <w:r w:rsidRPr="00E10136">
                <w:rPr>
                  <w:rFonts w:eastAsiaTheme="minorEastAsia" w:cs="Arial"/>
                </w:rPr>
                <w:delText>06</w:delText>
              </w:r>
            </w:del>
            <w:ins w:id="4493" w:author="CARB" w:date="2024-01-01T22:00:00Z">
              <w:r w:rsidRPr="00B57A2E">
                <w:rPr>
                  <w:rFonts w:cs="Arial"/>
                  <w:bCs/>
                </w:rPr>
                <w:t>63</w:t>
              </w:r>
            </w:ins>
          </w:p>
        </w:tc>
      </w:tr>
      <w:tr w:rsidR="00382106" w:rsidRPr="00E10136" w14:paraId="759B7A2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BF3F6A9"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94A7B5A"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Cascade</w:t>
            </w:r>
          </w:p>
        </w:tc>
        <w:tc>
          <w:tcPr>
            <w:tcW w:w="2754" w:type="dxa"/>
            <w:tcBorders>
              <w:top w:val="single" w:sz="4" w:space="0" w:color="auto"/>
              <w:left w:val="single" w:sz="4" w:space="0" w:color="auto"/>
              <w:bottom w:val="single" w:sz="4" w:space="0" w:color="auto"/>
              <w:right w:val="single" w:sz="4" w:space="0" w:color="auto"/>
            </w:tcBorders>
            <w:vAlign w:val="center"/>
          </w:tcPr>
          <w:p w14:paraId="596AE9E2" w14:textId="77777777" w:rsidR="00382106" w:rsidRPr="00B57A2E" w:rsidRDefault="00382106" w:rsidP="008F08F2">
            <w:pPr>
              <w:autoSpaceDE w:val="0"/>
              <w:autoSpaceDN w:val="0"/>
              <w:adjustRightInd w:val="0"/>
              <w:spacing w:after="0"/>
              <w:jc w:val="center"/>
              <w:rPr>
                <w:rFonts w:cs="Arial"/>
                <w:bCs/>
              </w:rPr>
            </w:pPr>
            <w:del w:id="4494" w:author="CARB" w:date="2024-01-01T22:00:00Z">
              <w:r w:rsidRPr="00E10136">
                <w:rPr>
                  <w:rFonts w:eastAsiaTheme="minorEastAsia" w:cs="Arial"/>
                </w:rPr>
                <w:delText>3.00</w:delText>
              </w:r>
            </w:del>
            <w:ins w:id="4495" w:author="CARB" w:date="2024-01-01T22:00:00Z">
              <w:r w:rsidRPr="00B57A2E">
                <w:rPr>
                  <w:rFonts w:cs="Arial"/>
                  <w:bCs/>
                </w:rPr>
                <w:t>4.46</w:t>
              </w:r>
            </w:ins>
          </w:p>
        </w:tc>
      </w:tr>
      <w:tr w:rsidR="00382106" w:rsidRPr="00E10136" w14:paraId="6E384082"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8AA68C9"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C82C474"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Casmalia</w:t>
            </w:r>
          </w:p>
        </w:tc>
        <w:tc>
          <w:tcPr>
            <w:tcW w:w="2754" w:type="dxa"/>
            <w:tcBorders>
              <w:top w:val="single" w:sz="4" w:space="0" w:color="auto"/>
              <w:left w:val="single" w:sz="4" w:space="0" w:color="auto"/>
              <w:bottom w:val="single" w:sz="4" w:space="0" w:color="auto"/>
              <w:right w:val="single" w:sz="4" w:space="0" w:color="auto"/>
            </w:tcBorders>
            <w:vAlign w:val="center"/>
          </w:tcPr>
          <w:p w14:paraId="6FB78362" w14:textId="77777777" w:rsidR="00382106" w:rsidRPr="00B57A2E" w:rsidRDefault="00382106" w:rsidP="008F08F2">
            <w:pPr>
              <w:autoSpaceDE w:val="0"/>
              <w:autoSpaceDN w:val="0"/>
              <w:adjustRightInd w:val="0"/>
              <w:spacing w:after="0"/>
              <w:jc w:val="center"/>
              <w:rPr>
                <w:rFonts w:cs="Arial"/>
                <w:bCs/>
              </w:rPr>
            </w:pPr>
            <w:del w:id="4496" w:author="CARB" w:date="2024-01-01T22:00:00Z">
              <w:r w:rsidRPr="00E10136">
                <w:rPr>
                  <w:rFonts w:eastAsiaTheme="minorEastAsia" w:cs="Arial"/>
                </w:rPr>
                <w:delText>10.26</w:delText>
              </w:r>
            </w:del>
            <w:ins w:id="4497" w:author="CARB" w:date="2024-01-01T22:00:00Z">
              <w:r w:rsidRPr="00B57A2E">
                <w:rPr>
                  <w:rFonts w:cs="Arial"/>
                  <w:bCs/>
                </w:rPr>
                <w:t>9.35</w:t>
              </w:r>
            </w:ins>
          </w:p>
        </w:tc>
      </w:tr>
      <w:tr w:rsidR="00382106" w:rsidRPr="00E10136" w14:paraId="1651EDD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F0FA971"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6E45BC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Castaic Hills</w:t>
            </w:r>
          </w:p>
        </w:tc>
        <w:tc>
          <w:tcPr>
            <w:tcW w:w="2754" w:type="dxa"/>
            <w:tcBorders>
              <w:top w:val="single" w:sz="4" w:space="0" w:color="auto"/>
              <w:left w:val="single" w:sz="4" w:space="0" w:color="auto"/>
              <w:bottom w:val="single" w:sz="4" w:space="0" w:color="auto"/>
              <w:right w:val="single" w:sz="4" w:space="0" w:color="auto"/>
            </w:tcBorders>
            <w:vAlign w:val="center"/>
          </w:tcPr>
          <w:p w14:paraId="51A0866D" w14:textId="77777777" w:rsidR="00382106" w:rsidRPr="00B57A2E" w:rsidRDefault="00382106" w:rsidP="008F08F2">
            <w:pPr>
              <w:autoSpaceDE w:val="0"/>
              <w:autoSpaceDN w:val="0"/>
              <w:adjustRightInd w:val="0"/>
              <w:spacing w:after="0"/>
              <w:jc w:val="center"/>
              <w:rPr>
                <w:rFonts w:cs="Arial"/>
                <w:bCs/>
              </w:rPr>
            </w:pPr>
            <w:r w:rsidRPr="00B57A2E">
              <w:rPr>
                <w:rFonts w:cs="Arial"/>
                <w:bCs/>
              </w:rPr>
              <w:t>2.</w:t>
            </w:r>
            <w:del w:id="4498" w:author="CARB" w:date="2024-01-01T22:00:00Z">
              <w:r w:rsidRPr="00E10136">
                <w:rPr>
                  <w:rFonts w:eastAsiaTheme="minorEastAsia" w:cs="Arial"/>
                </w:rPr>
                <w:delText>68</w:delText>
              </w:r>
            </w:del>
            <w:ins w:id="4499" w:author="CARB" w:date="2024-01-01T22:00:00Z">
              <w:r w:rsidRPr="00B57A2E">
                <w:rPr>
                  <w:rFonts w:cs="Arial"/>
                  <w:bCs/>
                </w:rPr>
                <w:t>50</w:t>
              </w:r>
            </w:ins>
          </w:p>
        </w:tc>
      </w:tr>
      <w:tr w:rsidR="00382106" w:rsidRPr="00E10136" w14:paraId="5ADA64F2"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01E6709"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963AFDF"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Cat Canyon</w:t>
            </w:r>
          </w:p>
        </w:tc>
        <w:tc>
          <w:tcPr>
            <w:tcW w:w="2754" w:type="dxa"/>
            <w:tcBorders>
              <w:top w:val="single" w:sz="4" w:space="0" w:color="auto"/>
              <w:left w:val="single" w:sz="4" w:space="0" w:color="auto"/>
              <w:bottom w:val="single" w:sz="4" w:space="0" w:color="auto"/>
              <w:right w:val="single" w:sz="4" w:space="0" w:color="auto"/>
            </w:tcBorders>
            <w:vAlign w:val="center"/>
          </w:tcPr>
          <w:p w14:paraId="505EAB31" w14:textId="77777777" w:rsidR="00382106" w:rsidRPr="00B57A2E" w:rsidRDefault="00382106" w:rsidP="008F08F2">
            <w:pPr>
              <w:autoSpaceDE w:val="0"/>
              <w:autoSpaceDN w:val="0"/>
              <w:adjustRightInd w:val="0"/>
              <w:spacing w:after="0"/>
              <w:jc w:val="center"/>
              <w:rPr>
                <w:rFonts w:cs="Arial"/>
                <w:bCs/>
              </w:rPr>
            </w:pPr>
            <w:del w:id="4500" w:author="CARB" w:date="2024-01-01T22:00:00Z">
              <w:r w:rsidRPr="00E10136">
                <w:rPr>
                  <w:rFonts w:eastAsiaTheme="minorEastAsia" w:cs="Arial"/>
                </w:rPr>
                <w:delText>7.83</w:delText>
              </w:r>
            </w:del>
            <w:ins w:id="4501" w:author="CARB" w:date="2024-01-01T22:00:00Z">
              <w:r w:rsidRPr="00B57A2E">
                <w:rPr>
                  <w:rFonts w:cs="Arial"/>
                  <w:bCs/>
                </w:rPr>
                <w:t>19.71</w:t>
              </w:r>
            </w:ins>
          </w:p>
        </w:tc>
      </w:tr>
      <w:tr w:rsidR="00382106" w:rsidRPr="00E10136" w14:paraId="6DC61DA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75F7235"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3AD0A02"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Cheviot Hills</w:t>
            </w:r>
          </w:p>
        </w:tc>
        <w:tc>
          <w:tcPr>
            <w:tcW w:w="2754" w:type="dxa"/>
            <w:tcBorders>
              <w:top w:val="single" w:sz="4" w:space="0" w:color="auto"/>
              <w:left w:val="single" w:sz="4" w:space="0" w:color="auto"/>
              <w:bottom w:val="single" w:sz="4" w:space="0" w:color="auto"/>
              <w:right w:val="single" w:sz="4" w:space="0" w:color="auto"/>
            </w:tcBorders>
            <w:vAlign w:val="center"/>
          </w:tcPr>
          <w:p w14:paraId="5065D5C1" w14:textId="77777777" w:rsidR="00382106" w:rsidRPr="00B57A2E" w:rsidRDefault="00382106" w:rsidP="008F08F2">
            <w:pPr>
              <w:autoSpaceDE w:val="0"/>
              <w:autoSpaceDN w:val="0"/>
              <w:adjustRightInd w:val="0"/>
              <w:spacing w:after="0"/>
              <w:jc w:val="center"/>
              <w:rPr>
                <w:rFonts w:cs="Arial"/>
                <w:bCs/>
              </w:rPr>
            </w:pPr>
            <w:del w:id="4502" w:author="CARB" w:date="2024-01-01T22:00:00Z">
              <w:r w:rsidRPr="00E10136">
                <w:rPr>
                  <w:rFonts w:eastAsiaTheme="minorEastAsia" w:cs="Arial"/>
                </w:rPr>
                <w:delText>3.49</w:delText>
              </w:r>
            </w:del>
            <w:ins w:id="4503" w:author="CARB" w:date="2024-01-01T22:00:00Z">
              <w:r w:rsidRPr="00B57A2E">
                <w:rPr>
                  <w:rFonts w:cs="Arial"/>
                  <w:bCs/>
                </w:rPr>
                <w:t>4.68</w:t>
              </w:r>
            </w:ins>
          </w:p>
        </w:tc>
      </w:tr>
      <w:tr w:rsidR="00382106" w:rsidRPr="00E10136" w14:paraId="57EAC9ED"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46CC059"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B1BFC29"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Chico-Martinez</w:t>
            </w:r>
          </w:p>
        </w:tc>
        <w:tc>
          <w:tcPr>
            <w:tcW w:w="2754" w:type="dxa"/>
            <w:tcBorders>
              <w:top w:val="single" w:sz="4" w:space="0" w:color="auto"/>
              <w:left w:val="single" w:sz="4" w:space="0" w:color="auto"/>
              <w:bottom w:val="single" w:sz="4" w:space="0" w:color="auto"/>
              <w:right w:val="single" w:sz="4" w:space="0" w:color="auto"/>
            </w:tcBorders>
            <w:vAlign w:val="center"/>
          </w:tcPr>
          <w:p w14:paraId="3BA584F7" w14:textId="77777777" w:rsidR="00382106" w:rsidRPr="00B57A2E" w:rsidRDefault="00382106" w:rsidP="008F08F2">
            <w:pPr>
              <w:autoSpaceDE w:val="0"/>
              <w:autoSpaceDN w:val="0"/>
              <w:adjustRightInd w:val="0"/>
              <w:spacing w:after="0"/>
              <w:jc w:val="center"/>
              <w:rPr>
                <w:rFonts w:cs="Arial"/>
                <w:bCs/>
              </w:rPr>
            </w:pPr>
            <w:del w:id="4504" w:author="CARB" w:date="2024-01-01T22:00:00Z">
              <w:r w:rsidRPr="00E10136">
                <w:rPr>
                  <w:rFonts w:eastAsiaTheme="minorEastAsia" w:cs="Arial"/>
                </w:rPr>
                <w:delText>48.13</w:delText>
              </w:r>
            </w:del>
            <w:ins w:id="4505" w:author="CARB" w:date="2024-01-01T22:00:00Z">
              <w:r w:rsidRPr="00B57A2E">
                <w:rPr>
                  <w:rFonts w:cs="Arial"/>
                  <w:bCs/>
                </w:rPr>
                <w:t>67.28</w:t>
              </w:r>
            </w:ins>
          </w:p>
        </w:tc>
      </w:tr>
      <w:tr w:rsidR="00382106" w:rsidRPr="00E10136" w14:paraId="6885556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5516CE6"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FCBB1A8"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Cienaga</w:t>
            </w:r>
            <w:proofErr w:type="spellEnd"/>
            <w:r w:rsidRPr="00E10136">
              <w:rPr>
                <w:rFonts w:eastAsiaTheme="minorEastAsia" w:cs="Arial"/>
                <w:szCs w:val="24"/>
              </w:rPr>
              <w:t xml:space="preserve"> Canyon</w:t>
            </w:r>
          </w:p>
        </w:tc>
        <w:tc>
          <w:tcPr>
            <w:tcW w:w="2754" w:type="dxa"/>
            <w:tcBorders>
              <w:top w:val="single" w:sz="4" w:space="0" w:color="auto"/>
              <w:left w:val="single" w:sz="4" w:space="0" w:color="auto"/>
              <w:bottom w:val="single" w:sz="4" w:space="0" w:color="auto"/>
              <w:right w:val="single" w:sz="4" w:space="0" w:color="auto"/>
            </w:tcBorders>
            <w:vAlign w:val="center"/>
          </w:tcPr>
          <w:p w14:paraId="446B6EC5" w14:textId="77777777" w:rsidR="00382106" w:rsidRPr="00B57A2E" w:rsidRDefault="00382106" w:rsidP="008F08F2">
            <w:pPr>
              <w:autoSpaceDE w:val="0"/>
              <w:autoSpaceDN w:val="0"/>
              <w:adjustRightInd w:val="0"/>
              <w:spacing w:after="0"/>
              <w:jc w:val="center"/>
              <w:rPr>
                <w:rFonts w:cs="Arial"/>
                <w:bCs/>
              </w:rPr>
            </w:pPr>
            <w:del w:id="4506" w:author="CARB" w:date="2024-01-01T22:00:00Z">
              <w:r w:rsidRPr="00E10136">
                <w:rPr>
                  <w:rFonts w:eastAsiaTheme="minorEastAsia" w:cs="Arial"/>
                </w:rPr>
                <w:delText>5.78</w:delText>
              </w:r>
            </w:del>
            <w:ins w:id="4507" w:author="CARB" w:date="2024-01-01T22:00:00Z">
              <w:r w:rsidRPr="00B57A2E">
                <w:rPr>
                  <w:rFonts w:cs="Arial"/>
                  <w:bCs/>
                </w:rPr>
                <w:t>10.75</w:t>
              </w:r>
            </w:ins>
          </w:p>
        </w:tc>
      </w:tr>
      <w:tr w:rsidR="00382106" w:rsidRPr="00E10136" w14:paraId="3B8BE09B"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E2A4874"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72A6388"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Coalinga</w:t>
            </w:r>
          </w:p>
        </w:tc>
        <w:tc>
          <w:tcPr>
            <w:tcW w:w="2754" w:type="dxa"/>
            <w:tcBorders>
              <w:top w:val="single" w:sz="4" w:space="0" w:color="auto"/>
              <w:left w:val="single" w:sz="4" w:space="0" w:color="auto"/>
              <w:bottom w:val="single" w:sz="4" w:space="0" w:color="auto"/>
              <w:right w:val="single" w:sz="4" w:space="0" w:color="auto"/>
            </w:tcBorders>
            <w:vAlign w:val="center"/>
          </w:tcPr>
          <w:p w14:paraId="503926A1" w14:textId="77777777" w:rsidR="00382106" w:rsidRPr="00B57A2E" w:rsidRDefault="00382106" w:rsidP="008F08F2">
            <w:pPr>
              <w:autoSpaceDE w:val="0"/>
              <w:autoSpaceDN w:val="0"/>
              <w:adjustRightInd w:val="0"/>
              <w:spacing w:after="0"/>
              <w:jc w:val="center"/>
              <w:rPr>
                <w:rFonts w:cs="Arial"/>
                <w:bCs/>
              </w:rPr>
            </w:pPr>
            <w:del w:id="4508" w:author="CARB" w:date="2024-01-01T22:00:00Z">
              <w:r w:rsidRPr="00E10136">
                <w:rPr>
                  <w:rFonts w:eastAsiaTheme="minorEastAsia" w:cs="Arial"/>
                </w:rPr>
                <w:delText>25.81</w:delText>
              </w:r>
            </w:del>
            <w:ins w:id="4509" w:author="CARB" w:date="2024-01-01T22:00:00Z">
              <w:r w:rsidRPr="00B57A2E">
                <w:rPr>
                  <w:rFonts w:cs="Arial"/>
                  <w:bCs/>
                </w:rPr>
                <w:t>34.89</w:t>
              </w:r>
            </w:ins>
          </w:p>
        </w:tc>
      </w:tr>
      <w:tr w:rsidR="00382106" w:rsidRPr="00E10136" w14:paraId="731D493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034664A"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544DF66"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Coles Levee, N</w:t>
            </w:r>
          </w:p>
        </w:tc>
        <w:tc>
          <w:tcPr>
            <w:tcW w:w="2754" w:type="dxa"/>
            <w:tcBorders>
              <w:top w:val="single" w:sz="4" w:space="0" w:color="auto"/>
              <w:left w:val="single" w:sz="4" w:space="0" w:color="auto"/>
              <w:bottom w:val="single" w:sz="4" w:space="0" w:color="auto"/>
              <w:right w:val="single" w:sz="4" w:space="0" w:color="auto"/>
            </w:tcBorders>
            <w:vAlign w:val="center"/>
          </w:tcPr>
          <w:p w14:paraId="6E3B46F0" w14:textId="77777777" w:rsidR="00382106" w:rsidRPr="00B57A2E" w:rsidRDefault="00382106" w:rsidP="008F08F2">
            <w:pPr>
              <w:autoSpaceDE w:val="0"/>
              <w:autoSpaceDN w:val="0"/>
              <w:adjustRightInd w:val="0"/>
              <w:spacing w:after="0"/>
              <w:jc w:val="center"/>
              <w:rPr>
                <w:rFonts w:cs="Arial"/>
                <w:bCs/>
              </w:rPr>
            </w:pPr>
            <w:del w:id="4510" w:author="CARB" w:date="2024-01-01T22:00:00Z">
              <w:r w:rsidRPr="00E10136">
                <w:rPr>
                  <w:rFonts w:eastAsiaTheme="minorEastAsia" w:cs="Arial"/>
                </w:rPr>
                <w:delText>4.09</w:delText>
              </w:r>
            </w:del>
            <w:ins w:id="4511" w:author="CARB" w:date="2024-01-01T22:00:00Z">
              <w:r w:rsidRPr="00B57A2E">
                <w:rPr>
                  <w:rFonts w:cs="Arial"/>
                  <w:bCs/>
                </w:rPr>
                <w:t>5.36</w:t>
              </w:r>
            </w:ins>
          </w:p>
        </w:tc>
      </w:tr>
      <w:tr w:rsidR="00382106" w:rsidRPr="00E10136" w14:paraId="62F5B8B0"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58EAFB4"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DF75573"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Coles Levee, S</w:t>
            </w:r>
          </w:p>
        </w:tc>
        <w:tc>
          <w:tcPr>
            <w:tcW w:w="2754" w:type="dxa"/>
            <w:tcBorders>
              <w:top w:val="single" w:sz="4" w:space="0" w:color="auto"/>
              <w:left w:val="single" w:sz="4" w:space="0" w:color="auto"/>
              <w:bottom w:val="single" w:sz="4" w:space="0" w:color="auto"/>
              <w:right w:val="single" w:sz="4" w:space="0" w:color="auto"/>
            </w:tcBorders>
            <w:vAlign w:val="center"/>
          </w:tcPr>
          <w:p w14:paraId="6495D413" w14:textId="77777777" w:rsidR="00382106" w:rsidRPr="00B57A2E" w:rsidRDefault="00382106" w:rsidP="008F08F2">
            <w:pPr>
              <w:autoSpaceDE w:val="0"/>
              <w:autoSpaceDN w:val="0"/>
              <w:adjustRightInd w:val="0"/>
              <w:spacing w:after="0"/>
              <w:jc w:val="center"/>
              <w:rPr>
                <w:rFonts w:cs="Arial"/>
                <w:bCs/>
              </w:rPr>
            </w:pPr>
            <w:del w:id="4512" w:author="CARB" w:date="2024-01-01T22:00:00Z">
              <w:r w:rsidRPr="00E10136">
                <w:rPr>
                  <w:rFonts w:eastAsiaTheme="minorEastAsia" w:cs="Arial"/>
                </w:rPr>
                <w:delText>5.87</w:delText>
              </w:r>
            </w:del>
            <w:ins w:id="4513" w:author="CARB" w:date="2024-01-01T22:00:00Z">
              <w:r w:rsidRPr="00B57A2E">
                <w:rPr>
                  <w:rFonts w:cs="Arial"/>
                  <w:bCs/>
                </w:rPr>
                <w:t>9.04</w:t>
              </w:r>
            </w:ins>
          </w:p>
        </w:tc>
      </w:tr>
      <w:tr w:rsidR="00382106" w:rsidRPr="00E10136" w14:paraId="7A8AD168"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7BB2556"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1940F36"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Comanche Point</w:t>
            </w:r>
          </w:p>
        </w:tc>
        <w:tc>
          <w:tcPr>
            <w:tcW w:w="2754" w:type="dxa"/>
            <w:tcBorders>
              <w:top w:val="single" w:sz="4" w:space="0" w:color="auto"/>
              <w:left w:val="single" w:sz="4" w:space="0" w:color="auto"/>
              <w:bottom w:val="single" w:sz="4" w:space="0" w:color="auto"/>
              <w:right w:val="single" w:sz="4" w:space="0" w:color="auto"/>
            </w:tcBorders>
            <w:vAlign w:val="center"/>
          </w:tcPr>
          <w:p w14:paraId="18186296" w14:textId="77777777" w:rsidR="00382106" w:rsidRPr="00B57A2E" w:rsidRDefault="00382106" w:rsidP="008F08F2">
            <w:pPr>
              <w:autoSpaceDE w:val="0"/>
              <w:autoSpaceDN w:val="0"/>
              <w:adjustRightInd w:val="0"/>
              <w:spacing w:after="0"/>
              <w:jc w:val="center"/>
              <w:rPr>
                <w:rFonts w:cs="Arial"/>
                <w:bCs/>
              </w:rPr>
            </w:pPr>
            <w:del w:id="4514" w:author="CARB" w:date="2024-01-01T22:00:00Z">
              <w:r w:rsidRPr="00E10136">
                <w:rPr>
                  <w:rFonts w:eastAsiaTheme="minorEastAsia" w:cs="Arial"/>
                </w:rPr>
                <w:delText>5.03</w:delText>
              </w:r>
            </w:del>
            <w:ins w:id="4515" w:author="CARB" w:date="2024-01-01T22:00:00Z">
              <w:r w:rsidRPr="00B57A2E">
                <w:rPr>
                  <w:rFonts w:cs="Arial"/>
                  <w:bCs/>
                </w:rPr>
                <w:t>4.63</w:t>
              </w:r>
            </w:ins>
          </w:p>
        </w:tc>
      </w:tr>
      <w:tr w:rsidR="00382106" w:rsidRPr="00E10136" w14:paraId="004058AA"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A907679"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31DC4D1"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Coyote, East</w:t>
            </w:r>
          </w:p>
        </w:tc>
        <w:tc>
          <w:tcPr>
            <w:tcW w:w="2754" w:type="dxa"/>
            <w:tcBorders>
              <w:top w:val="single" w:sz="4" w:space="0" w:color="auto"/>
              <w:left w:val="single" w:sz="4" w:space="0" w:color="auto"/>
              <w:bottom w:val="single" w:sz="4" w:space="0" w:color="auto"/>
              <w:right w:val="single" w:sz="4" w:space="0" w:color="auto"/>
            </w:tcBorders>
            <w:vAlign w:val="center"/>
          </w:tcPr>
          <w:p w14:paraId="38145CFE" w14:textId="77777777" w:rsidR="00382106" w:rsidRPr="00B57A2E" w:rsidRDefault="00382106" w:rsidP="008F08F2">
            <w:pPr>
              <w:autoSpaceDE w:val="0"/>
              <w:autoSpaceDN w:val="0"/>
              <w:adjustRightInd w:val="0"/>
              <w:spacing w:after="0"/>
              <w:jc w:val="center"/>
              <w:rPr>
                <w:rFonts w:cs="Arial"/>
                <w:bCs/>
              </w:rPr>
            </w:pPr>
            <w:del w:id="4516" w:author="CARB" w:date="2024-01-01T22:00:00Z">
              <w:r w:rsidRPr="00E10136">
                <w:rPr>
                  <w:rFonts w:eastAsiaTheme="minorEastAsia" w:cs="Arial"/>
                </w:rPr>
                <w:delText>5.96</w:delText>
              </w:r>
            </w:del>
            <w:ins w:id="4517" w:author="CARB" w:date="2024-01-01T22:00:00Z">
              <w:r w:rsidRPr="00B57A2E">
                <w:rPr>
                  <w:rFonts w:cs="Arial"/>
                  <w:bCs/>
                </w:rPr>
                <w:t>4.43</w:t>
              </w:r>
            </w:ins>
          </w:p>
        </w:tc>
      </w:tr>
      <w:tr w:rsidR="00382106" w:rsidRPr="00E10136" w14:paraId="2524C93E"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F9623CF"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DE8A2ED"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Cuyama, South</w:t>
            </w:r>
          </w:p>
        </w:tc>
        <w:tc>
          <w:tcPr>
            <w:tcW w:w="2754" w:type="dxa"/>
            <w:tcBorders>
              <w:top w:val="single" w:sz="4" w:space="0" w:color="auto"/>
              <w:left w:val="single" w:sz="4" w:space="0" w:color="auto"/>
              <w:bottom w:val="single" w:sz="4" w:space="0" w:color="auto"/>
              <w:right w:val="single" w:sz="4" w:space="0" w:color="auto"/>
            </w:tcBorders>
            <w:vAlign w:val="center"/>
          </w:tcPr>
          <w:p w14:paraId="60BF4772" w14:textId="77777777" w:rsidR="00382106" w:rsidRPr="00B57A2E" w:rsidRDefault="00382106" w:rsidP="008F08F2">
            <w:pPr>
              <w:autoSpaceDE w:val="0"/>
              <w:autoSpaceDN w:val="0"/>
              <w:adjustRightInd w:val="0"/>
              <w:spacing w:after="0"/>
              <w:jc w:val="center"/>
              <w:rPr>
                <w:rFonts w:cs="Arial"/>
                <w:bCs/>
              </w:rPr>
            </w:pPr>
            <w:del w:id="4518" w:author="CARB" w:date="2024-01-01T22:00:00Z">
              <w:r w:rsidRPr="00E10136">
                <w:rPr>
                  <w:rFonts w:eastAsiaTheme="minorEastAsia" w:cs="Arial"/>
                </w:rPr>
                <w:delText>14.70</w:delText>
              </w:r>
            </w:del>
            <w:ins w:id="4519" w:author="CARB" w:date="2024-01-01T22:00:00Z">
              <w:r w:rsidRPr="00B57A2E">
                <w:rPr>
                  <w:rFonts w:cs="Arial"/>
                  <w:bCs/>
                </w:rPr>
                <w:t>13.26</w:t>
              </w:r>
            </w:ins>
          </w:p>
        </w:tc>
      </w:tr>
      <w:tr w:rsidR="00382106" w:rsidRPr="00E10136" w14:paraId="6888C690"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F49076C"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FAE810A"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Cymric</w:t>
            </w:r>
          </w:p>
        </w:tc>
        <w:tc>
          <w:tcPr>
            <w:tcW w:w="2754" w:type="dxa"/>
            <w:tcBorders>
              <w:top w:val="single" w:sz="4" w:space="0" w:color="auto"/>
              <w:left w:val="single" w:sz="4" w:space="0" w:color="auto"/>
              <w:bottom w:val="single" w:sz="4" w:space="0" w:color="auto"/>
              <w:right w:val="single" w:sz="4" w:space="0" w:color="auto"/>
            </w:tcBorders>
            <w:vAlign w:val="center"/>
          </w:tcPr>
          <w:p w14:paraId="64994F6C" w14:textId="77777777" w:rsidR="00382106" w:rsidRPr="00B57A2E" w:rsidRDefault="00382106" w:rsidP="008F08F2">
            <w:pPr>
              <w:autoSpaceDE w:val="0"/>
              <w:autoSpaceDN w:val="0"/>
              <w:adjustRightInd w:val="0"/>
              <w:spacing w:after="0"/>
              <w:jc w:val="center"/>
              <w:rPr>
                <w:rFonts w:cs="Arial"/>
                <w:bCs/>
              </w:rPr>
            </w:pPr>
            <w:del w:id="4520" w:author="CARB" w:date="2024-01-01T22:00:00Z">
              <w:r w:rsidRPr="00E10136">
                <w:rPr>
                  <w:rFonts w:eastAsiaTheme="minorEastAsia" w:cs="Arial"/>
                </w:rPr>
                <w:delText>15.69</w:delText>
              </w:r>
            </w:del>
            <w:ins w:id="4521" w:author="CARB" w:date="2024-01-01T22:00:00Z">
              <w:r w:rsidRPr="00B57A2E">
                <w:rPr>
                  <w:rFonts w:cs="Arial"/>
                  <w:bCs/>
                </w:rPr>
                <w:t>18.78</w:t>
              </w:r>
            </w:ins>
          </w:p>
        </w:tc>
      </w:tr>
      <w:tr w:rsidR="00382106" w:rsidRPr="00E10136" w14:paraId="6F7746DE"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236647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BB9277C"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Deer Creek</w:t>
            </w:r>
          </w:p>
        </w:tc>
        <w:tc>
          <w:tcPr>
            <w:tcW w:w="2754" w:type="dxa"/>
            <w:tcBorders>
              <w:top w:val="single" w:sz="4" w:space="0" w:color="auto"/>
              <w:left w:val="single" w:sz="4" w:space="0" w:color="auto"/>
              <w:bottom w:val="single" w:sz="4" w:space="0" w:color="auto"/>
              <w:right w:val="single" w:sz="4" w:space="0" w:color="auto"/>
            </w:tcBorders>
            <w:vAlign w:val="center"/>
          </w:tcPr>
          <w:p w14:paraId="692C9C5B" w14:textId="77777777" w:rsidR="00382106" w:rsidRPr="00B57A2E" w:rsidRDefault="00382106" w:rsidP="008F08F2">
            <w:pPr>
              <w:autoSpaceDE w:val="0"/>
              <w:autoSpaceDN w:val="0"/>
              <w:adjustRightInd w:val="0"/>
              <w:spacing w:after="0"/>
              <w:jc w:val="center"/>
              <w:rPr>
                <w:rFonts w:cs="Arial"/>
                <w:bCs/>
              </w:rPr>
            </w:pPr>
            <w:del w:id="4522" w:author="CARB" w:date="2024-01-01T22:00:00Z">
              <w:r w:rsidRPr="00E10136">
                <w:rPr>
                  <w:rFonts w:eastAsiaTheme="minorEastAsia" w:cs="Arial"/>
                </w:rPr>
                <w:delText>11.51</w:delText>
              </w:r>
            </w:del>
            <w:ins w:id="4523" w:author="CARB" w:date="2024-01-01T22:00:00Z">
              <w:r w:rsidRPr="00B57A2E">
                <w:rPr>
                  <w:rFonts w:cs="Arial"/>
                  <w:bCs/>
                </w:rPr>
                <w:t>4.42</w:t>
              </w:r>
            </w:ins>
          </w:p>
        </w:tc>
      </w:tr>
      <w:tr w:rsidR="00382106" w:rsidRPr="00E10136" w14:paraId="69AE93D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DE69D7F"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334EBE1"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Del Valle</w:t>
            </w:r>
          </w:p>
        </w:tc>
        <w:tc>
          <w:tcPr>
            <w:tcW w:w="2754" w:type="dxa"/>
            <w:tcBorders>
              <w:top w:val="single" w:sz="4" w:space="0" w:color="auto"/>
              <w:left w:val="single" w:sz="4" w:space="0" w:color="auto"/>
              <w:bottom w:val="single" w:sz="4" w:space="0" w:color="auto"/>
              <w:right w:val="single" w:sz="4" w:space="0" w:color="auto"/>
            </w:tcBorders>
            <w:vAlign w:val="center"/>
          </w:tcPr>
          <w:p w14:paraId="4049C8F1" w14:textId="77777777" w:rsidR="00382106" w:rsidRPr="00B57A2E" w:rsidRDefault="00382106" w:rsidP="008F08F2">
            <w:pPr>
              <w:autoSpaceDE w:val="0"/>
              <w:autoSpaceDN w:val="0"/>
              <w:adjustRightInd w:val="0"/>
              <w:spacing w:after="0"/>
              <w:jc w:val="center"/>
              <w:rPr>
                <w:rFonts w:cs="Arial"/>
                <w:bCs/>
              </w:rPr>
            </w:pPr>
            <w:r w:rsidRPr="00B57A2E">
              <w:rPr>
                <w:rFonts w:cs="Arial"/>
                <w:bCs/>
              </w:rPr>
              <w:t>5.</w:t>
            </w:r>
            <w:del w:id="4524" w:author="CARB" w:date="2024-01-01T22:00:00Z">
              <w:r w:rsidRPr="00E10136">
                <w:rPr>
                  <w:rFonts w:eastAsiaTheme="minorEastAsia" w:cs="Arial"/>
                </w:rPr>
                <w:delText>78</w:delText>
              </w:r>
            </w:del>
            <w:ins w:id="4525" w:author="CARB" w:date="2024-01-01T22:00:00Z">
              <w:r w:rsidRPr="00B57A2E">
                <w:rPr>
                  <w:rFonts w:cs="Arial"/>
                  <w:bCs/>
                </w:rPr>
                <w:t>24</w:t>
              </w:r>
            </w:ins>
          </w:p>
        </w:tc>
      </w:tr>
      <w:tr w:rsidR="00382106" w:rsidRPr="00E10136" w14:paraId="2BC41C84"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96AE4EA"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4DCD33A"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Devils Den</w:t>
            </w:r>
          </w:p>
        </w:tc>
        <w:tc>
          <w:tcPr>
            <w:tcW w:w="2754" w:type="dxa"/>
            <w:tcBorders>
              <w:top w:val="single" w:sz="4" w:space="0" w:color="auto"/>
              <w:left w:val="single" w:sz="4" w:space="0" w:color="auto"/>
              <w:bottom w:val="single" w:sz="4" w:space="0" w:color="auto"/>
              <w:right w:val="single" w:sz="4" w:space="0" w:color="auto"/>
            </w:tcBorders>
            <w:vAlign w:val="center"/>
          </w:tcPr>
          <w:p w14:paraId="66A03953" w14:textId="77777777" w:rsidR="00382106" w:rsidRPr="00B57A2E" w:rsidRDefault="00382106" w:rsidP="008F08F2">
            <w:pPr>
              <w:autoSpaceDE w:val="0"/>
              <w:autoSpaceDN w:val="0"/>
              <w:adjustRightInd w:val="0"/>
              <w:spacing w:after="0"/>
              <w:jc w:val="center"/>
              <w:rPr>
                <w:rFonts w:cs="Arial"/>
                <w:bCs/>
              </w:rPr>
            </w:pPr>
            <w:del w:id="4526" w:author="CARB" w:date="2024-01-01T22:00:00Z">
              <w:r w:rsidRPr="00E10136">
                <w:rPr>
                  <w:rFonts w:eastAsiaTheme="minorEastAsia" w:cs="Arial"/>
                </w:rPr>
                <w:delText>7.51</w:delText>
              </w:r>
            </w:del>
            <w:ins w:id="4527" w:author="CARB" w:date="2024-01-01T22:00:00Z">
              <w:r w:rsidRPr="00B57A2E">
                <w:rPr>
                  <w:rFonts w:cs="Arial"/>
                  <w:bCs/>
                </w:rPr>
                <w:t>3.90</w:t>
              </w:r>
            </w:ins>
          </w:p>
        </w:tc>
      </w:tr>
      <w:tr w:rsidR="00382106" w:rsidRPr="00E10136" w14:paraId="193B2574"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D86B4FE"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3DA4139"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Dominguez</w:t>
            </w:r>
          </w:p>
        </w:tc>
        <w:tc>
          <w:tcPr>
            <w:tcW w:w="2754" w:type="dxa"/>
            <w:tcBorders>
              <w:top w:val="single" w:sz="4" w:space="0" w:color="auto"/>
              <w:left w:val="single" w:sz="4" w:space="0" w:color="auto"/>
              <w:bottom w:val="single" w:sz="4" w:space="0" w:color="auto"/>
              <w:right w:val="single" w:sz="4" w:space="0" w:color="auto"/>
            </w:tcBorders>
            <w:vAlign w:val="center"/>
          </w:tcPr>
          <w:p w14:paraId="77051673" w14:textId="77777777" w:rsidR="00382106" w:rsidRPr="00B57A2E" w:rsidRDefault="00382106" w:rsidP="008F08F2">
            <w:pPr>
              <w:autoSpaceDE w:val="0"/>
              <w:autoSpaceDN w:val="0"/>
              <w:adjustRightInd w:val="0"/>
              <w:spacing w:after="0"/>
              <w:jc w:val="center"/>
              <w:rPr>
                <w:rFonts w:cs="Arial"/>
                <w:bCs/>
              </w:rPr>
            </w:pPr>
            <w:del w:id="4528" w:author="CARB" w:date="2024-01-01T22:00:00Z">
              <w:r w:rsidRPr="00E10136">
                <w:rPr>
                  <w:rFonts w:eastAsiaTheme="minorEastAsia" w:cs="Arial"/>
                </w:rPr>
                <w:delText>3.57</w:delText>
              </w:r>
            </w:del>
            <w:ins w:id="4529" w:author="CARB" w:date="2024-01-01T22:00:00Z">
              <w:r w:rsidRPr="00B57A2E">
                <w:rPr>
                  <w:rFonts w:cs="Arial"/>
                  <w:bCs/>
                </w:rPr>
                <w:t>4.47</w:t>
              </w:r>
            </w:ins>
          </w:p>
        </w:tc>
      </w:tr>
      <w:tr w:rsidR="00382106" w:rsidRPr="00E10136" w14:paraId="3E086EB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D18875E"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10DEBC8"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Edison</w:t>
            </w:r>
          </w:p>
        </w:tc>
        <w:tc>
          <w:tcPr>
            <w:tcW w:w="2754" w:type="dxa"/>
            <w:tcBorders>
              <w:top w:val="single" w:sz="4" w:space="0" w:color="auto"/>
              <w:left w:val="single" w:sz="4" w:space="0" w:color="auto"/>
              <w:bottom w:val="single" w:sz="4" w:space="0" w:color="auto"/>
              <w:right w:val="single" w:sz="4" w:space="0" w:color="auto"/>
            </w:tcBorders>
            <w:vAlign w:val="center"/>
          </w:tcPr>
          <w:p w14:paraId="0E1B07D7" w14:textId="77777777" w:rsidR="00382106" w:rsidRPr="00B57A2E" w:rsidRDefault="00382106" w:rsidP="008F08F2">
            <w:pPr>
              <w:autoSpaceDE w:val="0"/>
              <w:autoSpaceDN w:val="0"/>
              <w:adjustRightInd w:val="0"/>
              <w:spacing w:after="0"/>
              <w:jc w:val="center"/>
              <w:rPr>
                <w:rFonts w:cs="Arial"/>
                <w:bCs/>
              </w:rPr>
            </w:pPr>
            <w:del w:id="4530" w:author="CARB" w:date="2024-01-01T22:00:00Z">
              <w:r w:rsidRPr="00E10136">
                <w:rPr>
                  <w:rFonts w:eastAsiaTheme="minorEastAsia" w:cs="Arial"/>
                </w:rPr>
                <w:delText>14.53</w:delText>
              </w:r>
            </w:del>
            <w:ins w:id="4531" w:author="CARB" w:date="2024-01-01T22:00:00Z">
              <w:r w:rsidRPr="00B57A2E">
                <w:rPr>
                  <w:rFonts w:cs="Arial"/>
                  <w:bCs/>
                </w:rPr>
                <w:t>18.61</w:t>
              </w:r>
            </w:ins>
          </w:p>
        </w:tc>
      </w:tr>
      <w:tr w:rsidR="00382106" w:rsidRPr="00E10136" w14:paraId="7B8007BD"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48C3CE1"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3087687"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El Segundo</w:t>
            </w:r>
          </w:p>
        </w:tc>
        <w:tc>
          <w:tcPr>
            <w:tcW w:w="2754" w:type="dxa"/>
            <w:tcBorders>
              <w:top w:val="single" w:sz="4" w:space="0" w:color="auto"/>
              <w:left w:val="single" w:sz="4" w:space="0" w:color="auto"/>
              <w:bottom w:val="single" w:sz="4" w:space="0" w:color="auto"/>
              <w:right w:val="single" w:sz="4" w:space="0" w:color="auto"/>
            </w:tcBorders>
            <w:vAlign w:val="center"/>
          </w:tcPr>
          <w:p w14:paraId="26B7FD60" w14:textId="77777777" w:rsidR="00382106" w:rsidRPr="00B57A2E" w:rsidRDefault="00382106" w:rsidP="008F08F2">
            <w:pPr>
              <w:autoSpaceDE w:val="0"/>
              <w:autoSpaceDN w:val="0"/>
              <w:adjustRightInd w:val="0"/>
              <w:spacing w:after="0"/>
              <w:jc w:val="center"/>
              <w:rPr>
                <w:rFonts w:cs="Arial"/>
                <w:bCs/>
              </w:rPr>
            </w:pPr>
            <w:del w:id="4532" w:author="CARB" w:date="2024-01-01T22:00:00Z">
              <w:r w:rsidRPr="00E10136">
                <w:rPr>
                  <w:rFonts w:eastAsiaTheme="minorEastAsia" w:cs="Arial"/>
                </w:rPr>
                <w:delText>4.38</w:delText>
              </w:r>
            </w:del>
            <w:ins w:id="4533" w:author="CARB" w:date="2024-01-01T22:00:00Z">
              <w:r w:rsidRPr="00B57A2E">
                <w:rPr>
                  <w:rFonts w:cs="Arial"/>
                  <w:bCs/>
                </w:rPr>
                <w:t>3.96</w:t>
              </w:r>
            </w:ins>
          </w:p>
        </w:tc>
      </w:tr>
      <w:tr w:rsidR="00382106" w:rsidRPr="00E10136" w14:paraId="3EBEEA28"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9B5E2E1"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1CDD071"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Elk Hills</w:t>
            </w:r>
          </w:p>
        </w:tc>
        <w:tc>
          <w:tcPr>
            <w:tcW w:w="2754" w:type="dxa"/>
            <w:tcBorders>
              <w:top w:val="single" w:sz="4" w:space="0" w:color="auto"/>
              <w:left w:val="single" w:sz="4" w:space="0" w:color="auto"/>
              <w:bottom w:val="single" w:sz="4" w:space="0" w:color="auto"/>
              <w:right w:val="single" w:sz="4" w:space="0" w:color="auto"/>
            </w:tcBorders>
            <w:vAlign w:val="center"/>
          </w:tcPr>
          <w:p w14:paraId="5FC25EE2" w14:textId="77777777" w:rsidR="00382106" w:rsidRPr="00B57A2E" w:rsidRDefault="00382106" w:rsidP="008F08F2">
            <w:pPr>
              <w:autoSpaceDE w:val="0"/>
              <w:autoSpaceDN w:val="0"/>
              <w:adjustRightInd w:val="0"/>
              <w:spacing w:after="0"/>
              <w:jc w:val="center"/>
              <w:rPr>
                <w:rFonts w:cs="Arial"/>
                <w:bCs/>
              </w:rPr>
            </w:pPr>
            <w:del w:id="4534" w:author="CARB" w:date="2024-01-01T22:00:00Z">
              <w:r w:rsidRPr="00E10136">
                <w:rPr>
                  <w:rFonts w:eastAsiaTheme="minorEastAsia" w:cs="Arial"/>
                </w:rPr>
                <w:delText>8.02</w:delText>
              </w:r>
            </w:del>
            <w:ins w:id="4535" w:author="CARB" w:date="2024-01-01T22:00:00Z">
              <w:r w:rsidRPr="00B57A2E">
                <w:rPr>
                  <w:rFonts w:cs="Arial"/>
                  <w:bCs/>
                </w:rPr>
                <w:t>12.06</w:t>
              </w:r>
            </w:ins>
          </w:p>
        </w:tc>
      </w:tr>
      <w:tr w:rsidR="00382106" w:rsidRPr="00E10136" w14:paraId="2C7C989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D29C325"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6302847" w14:textId="77777777" w:rsidR="00382106" w:rsidRPr="00E10136" w:rsidRDefault="00382106" w:rsidP="008F08F2">
            <w:pPr>
              <w:autoSpaceDE w:val="0"/>
              <w:autoSpaceDN w:val="0"/>
              <w:adjustRightInd w:val="0"/>
              <w:spacing w:after="0"/>
              <w:rPr>
                <w:rFonts w:eastAsiaTheme="minorEastAsia" w:cs="Arial"/>
                <w:szCs w:val="24"/>
              </w:rPr>
            </w:pPr>
            <w:del w:id="4536" w:author="CARB" w:date="2024-01-01T22:00:00Z">
              <w:r w:rsidRPr="00E10136">
                <w:rPr>
                  <w:rFonts w:eastAsiaTheme="minorEastAsia" w:cs="Arial"/>
                  <w:szCs w:val="24"/>
                </w:rPr>
                <w:delText>Elwood, S., Offshore</w:delText>
              </w:r>
            </w:del>
          </w:p>
        </w:tc>
        <w:tc>
          <w:tcPr>
            <w:tcW w:w="2754" w:type="dxa"/>
            <w:tcBorders>
              <w:top w:val="single" w:sz="4" w:space="0" w:color="auto"/>
              <w:left w:val="single" w:sz="4" w:space="0" w:color="auto"/>
              <w:bottom w:val="single" w:sz="4" w:space="0" w:color="auto"/>
              <w:right w:val="single" w:sz="4" w:space="0" w:color="auto"/>
            </w:tcBorders>
            <w:vAlign w:val="center"/>
          </w:tcPr>
          <w:p w14:paraId="0085EA5D" w14:textId="77777777" w:rsidR="00382106" w:rsidRPr="00B57A2E" w:rsidRDefault="00382106" w:rsidP="008F08F2">
            <w:pPr>
              <w:autoSpaceDE w:val="0"/>
              <w:autoSpaceDN w:val="0"/>
              <w:adjustRightInd w:val="0"/>
              <w:spacing w:after="0"/>
              <w:jc w:val="center"/>
              <w:rPr>
                <w:rFonts w:cs="Arial"/>
                <w:bCs/>
              </w:rPr>
            </w:pPr>
            <w:del w:id="4537" w:author="CARB" w:date="2024-01-01T22:00:00Z">
              <w:r w:rsidRPr="00E10136">
                <w:rPr>
                  <w:rFonts w:eastAsiaTheme="minorEastAsia" w:cs="Arial"/>
                </w:rPr>
                <w:delText>3.52</w:delText>
              </w:r>
            </w:del>
          </w:p>
        </w:tc>
      </w:tr>
      <w:tr w:rsidR="00382106" w:rsidRPr="00E10136" w14:paraId="697E1051"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2F702DE"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935E976"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Fruitvale</w:t>
            </w:r>
          </w:p>
        </w:tc>
        <w:tc>
          <w:tcPr>
            <w:tcW w:w="2754" w:type="dxa"/>
            <w:tcBorders>
              <w:top w:val="single" w:sz="4" w:space="0" w:color="auto"/>
              <w:left w:val="single" w:sz="4" w:space="0" w:color="auto"/>
              <w:bottom w:val="single" w:sz="4" w:space="0" w:color="auto"/>
              <w:right w:val="single" w:sz="4" w:space="0" w:color="auto"/>
            </w:tcBorders>
            <w:vAlign w:val="center"/>
          </w:tcPr>
          <w:p w14:paraId="444A17C1" w14:textId="77777777" w:rsidR="00382106" w:rsidRPr="00B57A2E" w:rsidRDefault="00382106" w:rsidP="008F08F2">
            <w:pPr>
              <w:autoSpaceDE w:val="0"/>
              <w:autoSpaceDN w:val="0"/>
              <w:adjustRightInd w:val="0"/>
              <w:spacing w:after="0"/>
              <w:jc w:val="center"/>
              <w:rPr>
                <w:rFonts w:cs="Arial"/>
                <w:bCs/>
              </w:rPr>
            </w:pPr>
            <w:del w:id="4538" w:author="CARB" w:date="2024-01-01T22:00:00Z">
              <w:r w:rsidRPr="00E10136">
                <w:rPr>
                  <w:rFonts w:eastAsiaTheme="minorEastAsia" w:cs="Arial"/>
                </w:rPr>
                <w:delText>3.75</w:delText>
              </w:r>
            </w:del>
            <w:ins w:id="4539" w:author="CARB" w:date="2024-01-01T22:00:00Z">
              <w:r w:rsidRPr="00B57A2E">
                <w:rPr>
                  <w:rFonts w:cs="Arial"/>
                  <w:bCs/>
                </w:rPr>
                <w:t>4.81</w:t>
              </w:r>
            </w:ins>
          </w:p>
        </w:tc>
      </w:tr>
      <w:tr w:rsidR="00382106" w:rsidRPr="00E10136" w14:paraId="38949DFC"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444DF06"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12CBCBB"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Greeley</w:t>
            </w:r>
          </w:p>
        </w:tc>
        <w:tc>
          <w:tcPr>
            <w:tcW w:w="2754" w:type="dxa"/>
            <w:tcBorders>
              <w:top w:val="single" w:sz="4" w:space="0" w:color="auto"/>
              <w:left w:val="single" w:sz="4" w:space="0" w:color="auto"/>
              <w:bottom w:val="single" w:sz="4" w:space="0" w:color="auto"/>
              <w:right w:val="single" w:sz="4" w:space="0" w:color="auto"/>
            </w:tcBorders>
            <w:vAlign w:val="center"/>
          </w:tcPr>
          <w:p w14:paraId="2C50F35A" w14:textId="77777777" w:rsidR="00382106" w:rsidRPr="00B57A2E" w:rsidRDefault="00382106" w:rsidP="008F08F2">
            <w:pPr>
              <w:autoSpaceDE w:val="0"/>
              <w:autoSpaceDN w:val="0"/>
              <w:adjustRightInd w:val="0"/>
              <w:spacing w:after="0"/>
              <w:jc w:val="center"/>
              <w:rPr>
                <w:rFonts w:cs="Arial"/>
                <w:bCs/>
              </w:rPr>
            </w:pPr>
            <w:del w:id="4540" w:author="CARB" w:date="2024-01-01T22:00:00Z">
              <w:r w:rsidRPr="00E10136">
                <w:rPr>
                  <w:rFonts w:eastAsiaTheme="minorEastAsia" w:cs="Arial"/>
                </w:rPr>
                <w:delText>7.91</w:delText>
              </w:r>
            </w:del>
            <w:ins w:id="4541" w:author="CARB" w:date="2024-01-01T22:00:00Z">
              <w:r w:rsidRPr="00B57A2E">
                <w:rPr>
                  <w:rFonts w:cs="Arial"/>
                  <w:bCs/>
                </w:rPr>
                <w:t>8.21</w:t>
              </w:r>
            </w:ins>
          </w:p>
        </w:tc>
      </w:tr>
      <w:tr w:rsidR="00382106" w:rsidRPr="00E10136" w14:paraId="158EF8F1"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87DAD2B"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86919E5"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Hasley Canyon</w:t>
            </w:r>
          </w:p>
        </w:tc>
        <w:tc>
          <w:tcPr>
            <w:tcW w:w="2754" w:type="dxa"/>
            <w:tcBorders>
              <w:top w:val="single" w:sz="4" w:space="0" w:color="auto"/>
              <w:left w:val="single" w:sz="4" w:space="0" w:color="auto"/>
              <w:bottom w:val="single" w:sz="4" w:space="0" w:color="auto"/>
              <w:right w:val="single" w:sz="4" w:space="0" w:color="auto"/>
            </w:tcBorders>
            <w:vAlign w:val="center"/>
          </w:tcPr>
          <w:p w14:paraId="031346C7" w14:textId="77777777" w:rsidR="00382106" w:rsidRPr="00B57A2E" w:rsidRDefault="00382106" w:rsidP="008F08F2">
            <w:pPr>
              <w:autoSpaceDE w:val="0"/>
              <w:autoSpaceDN w:val="0"/>
              <w:adjustRightInd w:val="0"/>
              <w:spacing w:after="0"/>
              <w:jc w:val="center"/>
              <w:rPr>
                <w:rFonts w:cs="Arial"/>
                <w:bCs/>
              </w:rPr>
            </w:pPr>
            <w:del w:id="4542" w:author="CARB" w:date="2024-01-02T09:47:00Z">
              <w:r w:rsidRPr="00E10136">
                <w:rPr>
                  <w:rFonts w:eastAsiaTheme="minorEastAsia" w:cs="Arial"/>
                </w:rPr>
                <w:delText>2.25</w:delText>
              </w:r>
            </w:del>
            <w:ins w:id="4543" w:author="CARB" w:date="2024-01-02T09:47:00Z">
              <w:r w:rsidRPr="00B57A2E">
                <w:rPr>
                  <w:rFonts w:cs="Arial"/>
                  <w:bCs/>
                </w:rPr>
                <w:t>3.40</w:t>
              </w:r>
            </w:ins>
          </w:p>
        </w:tc>
      </w:tr>
      <w:tr w:rsidR="00382106" w:rsidRPr="00E10136" w14:paraId="19089E6D"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8F0F552"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F000502"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Helm</w:t>
            </w:r>
          </w:p>
        </w:tc>
        <w:tc>
          <w:tcPr>
            <w:tcW w:w="2754" w:type="dxa"/>
            <w:tcBorders>
              <w:top w:val="single" w:sz="4" w:space="0" w:color="auto"/>
              <w:left w:val="single" w:sz="4" w:space="0" w:color="auto"/>
              <w:bottom w:val="single" w:sz="4" w:space="0" w:color="auto"/>
              <w:right w:val="single" w:sz="4" w:space="0" w:color="auto"/>
            </w:tcBorders>
            <w:vAlign w:val="center"/>
          </w:tcPr>
          <w:p w14:paraId="7ECCFCBB" w14:textId="77777777" w:rsidR="00382106" w:rsidRPr="00B57A2E" w:rsidRDefault="00382106" w:rsidP="008F08F2">
            <w:pPr>
              <w:autoSpaceDE w:val="0"/>
              <w:autoSpaceDN w:val="0"/>
              <w:adjustRightInd w:val="0"/>
              <w:spacing w:after="0"/>
              <w:jc w:val="center"/>
              <w:rPr>
                <w:rFonts w:cs="Arial"/>
                <w:bCs/>
              </w:rPr>
            </w:pPr>
            <w:r w:rsidRPr="00B57A2E">
              <w:rPr>
                <w:rFonts w:cs="Arial"/>
                <w:bCs/>
              </w:rPr>
              <w:t>3.</w:t>
            </w:r>
            <w:del w:id="4544" w:author="CARB" w:date="2024-01-02T09:47:00Z">
              <w:r w:rsidRPr="00E10136">
                <w:rPr>
                  <w:rFonts w:eastAsiaTheme="minorEastAsia" w:cs="Arial"/>
                </w:rPr>
                <w:delText>99</w:delText>
              </w:r>
            </w:del>
            <w:ins w:id="4545" w:author="CARB" w:date="2024-01-02T09:47:00Z">
              <w:r w:rsidRPr="00B57A2E">
                <w:rPr>
                  <w:rFonts w:cs="Arial"/>
                  <w:bCs/>
                </w:rPr>
                <w:t>00</w:t>
              </w:r>
            </w:ins>
          </w:p>
        </w:tc>
      </w:tr>
      <w:tr w:rsidR="00382106" w:rsidRPr="00E10136" w14:paraId="635BBABB"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AB28540"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DAED74C"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Holser</w:t>
            </w:r>
          </w:p>
        </w:tc>
        <w:tc>
          <w:tcPr>
            <w:tcW w:w="2754" w:type="dxa"/>
            <w:tcBorders>
              <w:top w:val="single" w:sz="4" w:space="0" w:color="auto"/>
              <w:left w:val="single" w:sz="4" w:space="0" w:color="auto"/>
              <w:bottom w:val="single" w:sz="4" w:space="0" w:color="auto"/>
              <w:right w:val="single" w:sz="4" w:space="0" w:color="auto"/>
            </w:tcBorders>
            <w:vAlign w:val="center"/>
          </w:tcPr>
          <w:p w14:paraId="27863994" w14:textId="77777777" w:rsidR="00382106" w:rsidRPr="00B57A2E" w:rsidRDefault="00382106" w:rsidP="008F08F2">
            <w:pPr>
              <w:autoSpaceDE w:val="0"/>
              <w:autoSpaceDN w:val="0"/>
              <w:adjustRightInd w:val="0"/>
              <w:spacing w:after="0"/>
              <w:jc w:val="center"/>
              <w:rPr>
                <w:rFonts w:cs="Arial"/>
                <w:bCs/>
              </w:rPr>
            </w:pPr>
            <w:del w:id="4546" w:author="CARB" w:date="2024-01-02T09:47:00Z">
              <w:r w:rsidRPr="00E10136">
                <w:rPr>
                  <w:rFonts w:eastAsiaTheme="minorEastAsia" w:cs="Arial"/>
                </w:rPr>
                <w:delText>3.80</w:delText>
              </w:r>
            </w:del>
            <w:ins w:id="4547" w:author="CARB" w:date="2024-01-02T09:47:00Z">
              <w:r w:rsidRPr="00B57A2E">
                <w:rPr>
                  <w:rFonts w:cs="Arial"/>
                  <w:bCs/>
                </w:rPr>
                <w:t>6.10</w:t>
              </w:r>
            </w:ins>
          </w:p>
        </w:tc>
      </w:tr>
      <w:tr w:rsidR="00382106" w:rsidRPr="00E10136" w14:paraId="6A469E0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1177B36"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CDEBA4F"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Honor Rancho</w:t>
            </w:r>
          </w:p>
        </w:tc>
        <w:tc>
          <w:tcPr>
            <w:tcW w:w="2754" w:type="dxa"/>
            <w:tcBorders>
              <w:top w:val="single" w:sz="4" w:space="0" w:color="auto"/>
              <w:left w:val="single" w:sz="4" w:space="0" w:color="auto"/>
              <w:bottom w:val="single" w:sz="4" w:space="0" w:color="auto"/>
              <w:right w:val="single" w:sz="4" w:space="0" w:color="auto"/>
            </w:tcBorders>
            <w:vAlign w:val="center"/>
          </w:tcPr>
          <w:p w14:paraId="579E2D8F" w14:textId="77777777" w:rsidR="00382106" w:rsidRPr="00B57A2E" w:rsidRDefault="00382106" w:rsidP="008F08F2">
            <w:pPr>
              <w:autoSpaceDE w:val="0"/>
              <w:autoSpaceDN w:val="0"/>
              <w:adjustRightInd w:val="0"/>
              <w:spacing w:after="0"/>
              <w:jc w:val="center"/>
              <w:rPr>
                <w:rFonts w:cs="Arial"/>
                <w:bCs/>
              </w:rPr>
            </w:pPr>
            <w:del w:id="4548" w:author="CARB" w:date="2024-01-02T09:47:00Z">
              <w:r w:rsidRPr="00E10136">
                <w:rPr>
                  <w:rFonts w:eastAsiaTheme="minorEastAsia" w:cs="Arial"/>
                </w:rPr>
                <w:delText>3.43</w:delText>
              </w:r>
            </w:del>
            <w:ins w:id="4549" w:author="CARB" w:date="2024-01-02T09:47:00Z">
              <w:r w:rsidRPr="00B57A2E">
                <w:rPr>
                  <w:rFonts w:cs="Arial"/>
                  <w:bCs/>
                </w:rPr>
                <w:t>2.72</w:t>
              </w:r>
            </w:ins>
          </w:p>
        </w:tc>
      </w:tr>
      <w:tr w:rsidR="00382106" w:rsidRPr="00E10136" w14:paraId="47AFB8F5"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228DBD7"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4869F85"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Huntington Beach</w:t>
            </w:r>
          </w:p>
        </w:tc>
        <w:tc>
          <w:tcPr>
            <w:tcW w:w="2754" w:type="dxa"/>
            <w:tcBorders>
              <w:top w:val="single" w:sz="4" w:space="0" w:color="auto"/>
              <w:left w:val="single" w:sz="4" w:space="0" w:color="auto"/>
              <w:bottom w:val="single" w:sz="4" w:space="0" w:color="auto"/>
              <w:right w:val="single" w:sz="4" w:space="0" w:color="auto"/>
            </w:tcBorders>
            <w:vAlign w:val="center"/>
          </w:tcPr>
          <w:p w14:paraId="1BA2980C" w14:textId="77777777" w:rsidR="00382106" w:rsidRPr="00B57A2E" w:rsidRDefault="00382106" w:rsidP="008F08F2">
            <w:pPr>
              <w:autoSpaceDE w:val="0"/>
              <w:autoSpaceDN w:val="0"/>
              <w:adjustRightInd w:val="0"/>
              <w:spacing w:after="0"/>
              <w:jc w:val="center"/>
              <w:rPr>
                <w:rFonts w:cs="Arial"/>
                <w:bCs/>
              </w:rPr>
            </w:pPr>
            <w:del w:id="4550" w:author="CARB" w:date="2024-01-02T09:47:00Z">
              <w:r w:rsidRPr="00E10136">
                <w:rPr>
                  <w:rFonts w:eastAsiaTheme="minorEastAsia" w:cs="Arial"/>
                </w:rPr>
                <w:delText>6.62</w:delText>
              </w:r>
            </w:del>
            <w:ins w:id="4551" w:author="CARB" w:date="2024-01-02T09:47:00Z">
              <w:r w:rsidRPr="00B57A2E">
                <w:rPr>
                  <w:rFonts w:cs="Arial"/>
                  <w:bCs/>
                </w:rPr>
                <w:t>5.63</w:t>
              </w:r>
            </w:ins>
          </w:p>
        </w:tc>
      </w:tr>
      <w:tr w:rsidR="00382106" w:rsidRPr="00E10136" w14:paraId="32ED1CF2"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B577C7A"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64F1642"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Hyperion</w:t>
            </w:r>
          </w:p>
        </w:tc>
        <w:tc>
          <w:tcPr>
            <w:tcW w:w="2754" w:type="dxa"/>
            <w:tcBorders>
              <w:top w:val="single" w:sz="4" w:space="0" w:color="auto"/>
              <w:left w:val="single" w:sz="4" w:space="0" w:color="auto"/>
              <w:bottom w:val="single" w:sz="4" w:space="0" w:color="auto"/>
              <w:right w:val="single" w:sz="4" w:space="0" w:color="auto"/>
            </w:tcBorders>
            <w:vAlign w:val="center"/>
          </w:tcPr>
          <w:p w14:paraId="4315B5D2" w14:textId="77777777" w:rsidR="00382106" w:rsidRPr="00B57A2E" w:rsidRDefault="00382106" w:rsidP="008F08F2">
            <w:pPr>
              <w:autoSpaceDE w:val="0"/>
              <w:autoSpaceDN w:val="0"/>
              <w:adjustRightInd w:val="0"/>
              <w:spacing w:after="0"/>
              <w:jc w:val="center"/>
              <w:rPr>
                <w:rFonts w:cs="Arial"/>
                <w:bCs/>
              </w:rPr>
            </w:pPr>
            <w:r w:rsidRPr="00B57A2E">
              <w:rPr>
                <w:rFonts w:cs="Arial"/>
                <w:bCs/>
              </w:rPr>
              <w:t>1.</w:t>
            </w:r>
            <w:del w:id="4552" w:author="CARB" w:date="2024-01-02T09:47:00Z">
              <w:r w:rsidRPr="00E10136">
                <w:rPr>
                  <w:rFonts w:eastAsiaTheme="minorEastAsia" w:cs="Arial"/>
                </w:rPr>
                <w:delText>90</w:delText>
              </w:r>
            </w:del>
            <w:ins w:id="4553" w:author="CARB" w:date="2024-01-02T09:47:00Z">
              <w:r w:rsidRPr="00B57A2E">
                <w:rPr>
                  <w:rFonts w:cs="Arial"/>
                  <w:bCs/>
                </w:rPr>
                <w:t>62</w:t>
              </w:r>
            </w:ins>
          </w:p>
        </w:tc>
      </w:tr>
      <w:tr w:rsidR="00382106" w:rsidRPr="00E10136" w14:paraId="078168FB"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D7C39B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1BF1E76"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Inglewood</w:t>
            </w:r>
          </w:p>
        </w:tc>
        <w:tc>
          <w:tcPr>
            <w:tcW w:w="2754" w:type="dxa"/>
            <w:tcBorders>
              <w:top w:val="single" w:sz="4" w:space="0" w:color="auto"/>
              <w:left w:val="single" w:sz="4" w:space="0" w:color="auto"/>
              <w:bottom w:val="single" w:sz="4" w:space="0" w:color="auto"/>
              <w:right w:val="single" w:sz="4" w:space="0" w:color="auto"/>
            </w:tcBorders>
            <w:vAlign w:val="center"/>
          </w:tcPr>
          <w:p w14:paraId="0C006DD0" w14:textId="77777777" w:rsidR="00382106" w:rsidRPr="00B57A2E" w:rsidRDefault="00382106" w:rsidP="008F08F2">
            <w:pPr>
              <w:autoSpaceDE w:val="0"/>
              <w:autoSpaceDN w:val="0"/>
              <w:adjustRightInd w:val="0"/>
              <w:spacing w:after="0"/>
              <w:jc w:val="center"/>
              <w:rPr>
                <w:rFonts w:cs="Arial"/>
                <w:bCs/>
              </w:rPr>
            </w:pPr>
            <w:r w:rsidRPr="00B57A2E">
              <w:rPr>
                <w:rFonts w:cs="Arial"/>
                <w:bCs/>
              </w:rPr>
              <w:t>10.</w:t>
            </w:r>
            <w:del w:id="4554" w:author="CARB" w:date="2024-01-02T09:47:00Z">
              <w:r w:rsidRPr="00E10136">
                <w:rPr>
                  <w:rFonts w:eastAsiaTheme="minorEastAsia" w:cs="Arial"/>
                </w:rPr>
                <w:delText>06</w:delText>
              </w:r>
            </w:del>
            <w:ins w:id="4555" w:author="CARB" w:date="2024-01-02T09:47:00Z">
              <w:r w:rsidRPr="00B57A2E">
                <w:rPr>
                  <w:rFonts w:cs="Arial"/>
                  <w:bCs/>
                </w:rPr>
                <w:t>58</w:t>
              </w:r>
            </w:ins>
          </w:p>
        </w:tc>
      </w:tr>
      <w:tr w:rsidR="00382106" w:rsidRPr="00E10136" w14:paraId="1A4A3BC5"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AA5234D"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C480AB3"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Jacalitos</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72CF6B09" w14:textId="77777777" w:rsidR="00382106" w:rsidRPr="00B57A2E" w:rsidRDefault="00382106" w:rsidP="008F08F2">
            <w:pPr>
              <w:autoSpaceDE w:val="0"/>
              <w:autoSpaceDN w:val="0"/>
              <w:adjustRightInd w:val="0"/>
              <w:spacing w:after="0"/>
              <w:jc w:val="center"/>
              <w:rPr>
                <w:rFonts w:cs="Arial"/>
                <w:bCs/>
              </w:rPr>
            </w:pPr>
            <w:del w:id="4556" w:author="CARB" w:date="2024-01-02T09:47:00Z">
              <w:r w:rsidRPr="00E10136">
                <w:rPr>
                  <w:rFonts w:eastAsiaTheme="minorEastAsia" w:cs="Arial"/>
                </w:rPr>
                <w:delText>2.72</w:delText>
              </w:r>
            </w:del>
            <w:ins w:id="4557" w:author="CARB" w:date="2024-01-02T09:47:00Z">
              <w:r w:rsidRPr="00B57A2E">
                <w:rPr>
                  <w:rFonts w:cs="Arial"/>
                  <w:bCs/>
                </w:rPr>
                <w:t>3.82</w:t>
              </w:r>
            </w:ins>
          </w:p>
        </w:tc>
      </w:tr>
      <w:tr w:rsidR="00382106" w:rsidRPr="00E10136" w14:paraId="3E366CEC"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CE3C604"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9304BF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Jasmin</w:t>
            </w:r>
          </w:p>
        </w:tc>
        <w:tc>
          <w:tcPr>
            <w:tcW w:w="2754" w:type="dxa"/>
            <w:tcBorders>
              <w:top w:val="single" w:sz="4" w:space="0" w:color="auto"/>
              <w:left w:val="single" w:sz="4" w:space="0" w:color="auto"/>
              <w:bottom w:val="single" w:sz="4" w:space="0" w:color="auto"/>
              <w:right w:val="single" w:sz="4" w:space="0" w:color="auto"/>
            </w:tcBorders>
            <w:vAlign w:val="center"/>
          </w:tcPr>
          <w:p w14:paraId="0CDE10C7" w14:textId="77777777" w:rsidR="00382106" w:rsidRPr="00B57A2E" w:rsidRDefault="00382106" w:rsidP="008F08F2">
            <w:pPr>
              <w:autoSpaceDE w:val="0"/>
              <w:autoSpaceDN w:val="0"/>
              <w:adjustRightInd w:val="0"/>
              <w:spacing w:after="0"/>
              <w:jc w:val="center"/>
              <w:rPr>
                <w:rFonts w:cs="Arial"/>
                <w:bCs/>
              </w:rPr>
            </w:pPr>
            <w:del w:id="4558" w:author="CARB" w:date="2024-01-02T09:47:00Z">
              <w:r w:rsidRPr="00E10136">
                <w:rPr>
                  <w:rFonts w:eastAsiaTheme="minorEastAsia" w:cs="Arial"/>
                </w:rPr>
                <w:delText>16.59</w:delText>
              </w:r>
            </w:del>
            <w:ins w:id="4559" w:author="CARB" w:date="2024-01-02T09:47:00Z">
              <w:r w:rsidRPr="00B57A2E">
                <w:rPr>
                  <w:rFonts w:cs="Arial"/>
                  <w:bCs/>
                </w:rPr>
                <w:t>15.87</w:t>
              </w:r>
            </w:ins>
          </w:p>
        </w:tc>
      </w:tr>
      <w:tr w:rsidR="00382106" w:rsidRPr="00E10136" w14:paraId="5A768C8C"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8FD7047"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DC925C4"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Kern Bluff</w:t>
            </w:r>
          </w:p>
        </w:tc>
        <w:tc>
          <w:tcPr>
            <w:tcW w:w="2754" w:type="dxa"/>
            <w:tcBorders>
              <w:top w:val="single" w:sz="4" w:space="0" w:color="auto"/>
              <w:left w:val="single" w:sz="4" w:space="0" w:color="auto"/>
              <w:bottom w:val="single" w:sz="4" w:space="0" w:color="auto"/>
              <w:right w:val="single" w:sz="4" w:space="0" w:color="auto"/>
            </w:tcBorders>
            <w:vAlign w:val="center"/>
          </w:tcPr>
          <w:p w14:paraId="68BA9F1A" w14:textId="77777777" w:rsidR="00382106" w:rsidRPr="00B57A2E" w:rsidRDefault="00382106" w:rsidP="008F08F2">
            <w:pPr>
              <w:autoSpaceDE w:val="0"/>
              <w:autoSpaceDN w:val="0"/>
              <w:adjustRightInd w:val="0"/>
              <w:spacing w:after="0"/>
              <w:jc w:val="center"/>
              <w:rPr>
                <w:rFonts w:cs="Arial"/>
                <w:bCs/>
              </w:rPr>
            </w:pPr>
            <w:del w:id="4560" w:author="CARB" w:date="2024-01-02T09:47:00Z">
              <w:r w:rsidRPr="00E10136">
                <w:rPr>
                  <w:rFonts w:eastAsiaTheme="minorEastAsia" w:cs="Arial"/>
                </w:rPr>
                <w:delText>12.54</w:delText>
              </w:r>
            </w:del>
            <w:ins w:id="4561" w:author="CARB" w:date="2024-01-02T09:47:00Z">
              <w:r w:rsidRPr="00B57A2E">
                <w:rPr>
                  <w:rFonts w:cs="Arial"/>
                  <w:bCs/>
                </w:rPr>
                <w:t>7.41</w:t>
              </w:r>
            </w:ins>
          </w:p>
        </w:tc>
      </w:tr>
      <w:tr w:rsidR="00382106" w:rsidRPr="00E10136" w14:paraId="7B334CD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0FACA7A"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0366837"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Kern Front</w:t>
            </w:r>
          </w:p>
        </w:tc>
        <w:tc>
          <w:tcPr>
            <w:tcW w:w="2754" w:type="dxa"/>
            <w:tcBorders>
              <w:top w:val="single" w:sz="4" w:space="0" w:color="auto"/>
              <w:left w:val="single" w:sz="4" w:space="0" w:color="auto"/>
              <w:bottom w:val="single" w:sz="4" w:space="0" w:color="auto"/>
              <w:right w:val="single" w:sz="4" w:space="0" w:color="auto"/>
            </w:tcBorders>
            <w:vAlign w:val="center"/>
          </w:tcPr>
          <w:p w14:paraId="4248BACE" w14:textId="77777777" w:rsidR="00382106" w:rsidRPr="00B57A2E" w:rsidRDefault="00382106" w:rsidP="008F08F2">
            <w:pPr>
              <w:autoSpaceDE w:val="0"/>
              <w:autoSpaceDN w:val="0"/>
              <w:adjustRightInd w:val="0"/>
              <w:spacing w:after="0"/>
              <w:jc w:val="center"/>
              <w:rPr>
                <w:rFonts w:cs="Arial"/>
                <w:bCs/>
              </w:rPr>
            </w:pPr>
            <w:del w:id="4562" w:author="CARB" w:date="2024-01-02T09:47:00Z">
              <w:r w:rsidRPr="00E10136">
                <w:rPr>
                  <w:rFonts w:eastAsiaTheme="minorEastAsia" w:cs="Arial"/>
                </w:rPr>
                <w:delText>35.68</w:delText>
              </w:r>
            </w:del>
            <w:ins w:id="4563" w:author="CARB" w:date="2024-01-02T09:47:00Z">
              <w:r w:rsidRPr="00B57A2E">
                <w:rPr>
                  <w:rFonts w:cs="Arial"/>
                  <w:bCs/>
                </w:rPr>
                <w:t>33.38</w:t>
              </w:r>
            </w:ins>
          </w:p>
        </w:tc>
      </w:tr>
      <w:tr w:rsidR="00382106" w:rsidRPr="00E10136" w14:paraId="641DB754"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A180B27"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770CDC9"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Kern River</w:t>
            </w:r>
          </w:p>
        </w:tc>
        <w:tc>
          <w:tcPr>
            <w:tcW w:w="2754" w:type="dxa"/>
            <w:tcBorders>
              <w:top w:val="single" w:sz="4" w:space="0" w:color="auto"/>
              <w:left w:val="single" w:sz="4" w:space="0" w:color="auto"/>
              <w:bottom w:val="single" w:sz="4" w:space="0" w:color="auto"/>
              <w:right w:val="single" w:sz="4" w:space="0" w:color="auto"/>
            </w:tcBorders>
            <w:vAlign w:val="center"/>
          </w:tcPr>
          <w:p w14:paraId="0D9339D1" w14:textId="77777777" w:rsidR="00382106" w:rsidRPr="00B57A2E" w:rsidRDefault="00382106" w:rsidP="008F08F2">
            <w:pPr>
              <w:autoSpaceDE w:val="0"/>
              <w:autoSpaceDN w:val="0"/>
              <w:adjustRightInd w:val="0"/>
              <w:spacing w:after="0"/>
              <w:jc w:val="center"/>
              <w:rPr>
                <w:rFonts w:cs="Arial"/>
                <w:bCs/>
              </w:rPr>
            </w:pPr>
            <w:r w:rsidRPr="00B57A2E">
              <w:rPr>
                <w:rFonts w:cs="Arial"/>
                <w:bCs/>
              </w:rPr>
              <w:t>15.</w:t>
            </w:r>
            <w:del w:id="4564" w:author="CARB" w:date="2024-01-02T09:47:00Z">
              <w:r w:rsidRPr="00E10136">
                <w:rPr>
                  <w:rFonts w:eastAsiaTheme="minorEastAsia" w:cs="Arial"/>
                </w:rPr>
                <w:delText>09</w:delText>
              </w:r>
            </w:del>
            <w:ins w:id="4565" w:author="CARB" w:date="2024-01-02T09:47:00Z">
              <w:r w:rsidRPr="00B57A2E">
                <w:rPr>
                  <w:rFonts w:cs="Arial"/>
                  <w:bCs/>
                </w:rPr>
                <w:t>17</w:t>
              </w:r>
            </w:ins>
          </w:p>
        </w:tc>
      </w:tr>
      <w:tr w:rsidR="00382106" w:rsidRPr="00E10136" w14:paraId="6B366FA8"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30EF864"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05BFD3A"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Kettleman Middle Dome</w:t>
            </w:r>
          </w:p>
        </w:tc>
        <w:tc>
          <w:tcPr>
            <w:tcW w:w="2754" w:type="dxa"/>
            <w:tcBorders>
              <w:top w:val="single" w:sz="4" w:space="0" w:color="auto"/>
              <w:left w:val="single" w:sz="4" w:space="0" w:color="auto"/>
              <w:bottom w:val="single" w:sz="4" w:space="0" w:color="auto"/>
              <w:right w:val="single" w:sz="4" w:space="0" w:color="auto"/>
            </w:tcBorders>
            <w:vAlign w:val="center"/>
          </w:tcPr>
          <w:p w14:paraId="740E7F4C" w14:textId="77777777" w:rsidR="00382106" w:rsidRPr="00B57A2E" w:rsidRDefault="00382106" w:rsidP="008F08F2">
            <w:pPr>
              <w:autoSpaceDE w:val="0"/>
              <w:autoSpaceDN w:val="0"/>
              <w:adjustRightInd w:val="0"/>
              <w:spacing w:after="0"/>
              <w:jc w:val="center"/>
              <w:rPr>
                <w:rFonts w:cs="Arial"/>
                <w:bCs/>
              </w:rPr>
            </w:pPr>
            <w:del w:id="4566" w:author="CARB" w:date="2024-01-02T09:47:00Z">
              <w:r w:rsidRPr="00E10136">
                <w:rPr>
                  <w:rFonts w:eastAsiaTheme="minorEastAsia" w:cs="Arial"/>
                </w:rPr>
                <w:delText>3.93</w:delText>
              </w:r>
            </w:del>
            <w:ins w:id="4567" w:author="CARB" w:date="2024-01-02T09:47:00Z">
              <w:r w:rsidRPr="00B57A2E">
                <w:rPr>
                  <w:rFonts w:cs="Arial"/>
                  <w:bCs/>
                </w:rPr>
                <w:t>5.77</w:t>
              </w:r>
            </w:ins>
          </w:p>
        </w:tc>
      </w:tr>
      <w:tr w:rsidR="00382106" w:rsidRPr="00E10136" w14:paraId="4ED123C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2667359"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F63E5C9"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Kettleman North Dome</w:t>
            </w:r>
          </w:p>
        </w:tc>
        <w:tc>
          <w:tcPr>
            <w:tcW w:w="2754" w:type="dxa"/>
            <w:tcBorders>
              <w:top w:val="single" w:sz="4" w:space="0" w:color="auto"/>
              <w:left w:val="single" w:sz="4" w:space="0" w:color="auto"/>
              <w:bottom w:val="single" w:sz="4" w:space="0" w:color="auto"/>
              <w:right w:val="single" w:sz="4" w:space="0" w:color="auto"/>
            </w:tcBorders>
            <w:vAlign w:val="center"/>
          </w:tcPr>
          <w:p w14:paraId="467342A9" w14:textId="77777777" w:rsidR="00382106" w:rsidRPr="00B57A2E" w:rsidRDefault="00382106" w:rsidP="008F08F2">
            <w:pPr>
              <w:autoSpaceDE w:val="0"/>
              <w:autoSpaceDN w:val="0"/>
              <w:adjustRightInd w:val="0"/>
              <w:spacing w:after="0"/>
              <w:jc w:val="center"/>
              <w:rPr>
                <w:rFonts w:cs="Arial"/>
                <w:bCs/>
              </w:rPr>
            </w:pPr>
            <w:del w:id="4568" w:author="CARB" w:date="2024-01-02T09:47:00Z">
              <w:r w:rsidRPr="00E10136">
                <w:rPr>
                  <w:rFonts w:eastAsiaTheme="minorEastAsia" w:cs="Arial"/>
                </w:rPr>
                <w:delText>3.42</w:delText>
              </w:r>
            </w:del>
            <w:ins w:id="4569" w:author="CARB" w:date="2024-01-02T09:47:00Z">
              <w:r w:rsidRPr="00B57A2E">
                <w:rPr>
                  <w:rFonts w:cs="Arial"/>
                  <w:bCs/>
                </w:rPr>
                <w:t>7.48</w:t>
              </w:r>
            </w:ins>
          </w:p>
        </w:tc>
      </w:tr>
      <w:tr w:rsidR="00382106" w:rsidRPr="00E10136" w14:paraId="1477C7B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856C06B"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320A003"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Landslide</w:t>
            </w:r>
          </w:p>
        </w:tc>
        <w:tc>
          <w:tcPr>
            <w:tcW w:w="2754" w:type="dxa"/>
            <w:tcBorders>
              <w:top w:val="single" w:sz="4" w:space="0" w:color="auto"/>
              <w:left w:val="single" w:sz="4" w:space="0" w:color="auto"/>
              <w:bottom w:val="single" w:sz="4" w:space="0" w:color="auto"/>
              <w:right w:val="single" w:sz="4" w:space="0" w:color="auto"/>
            </w:tcBorders>
            <w:vAlign w:val="center"/>
          </w:tcPr>
          <w:p w14:paraId="55A77672" w14:textId="77777777" w:rsidR="00382106" w:rsidRPr="00B57A2E" w:rsidRDefault="00382106" w:rsidP="008F08F2">
            <w:pPr>
              <w:autoSpaceDE w:val="0"/>
              <w:autoSpaceDN w:val="0"/>
              <w:adjustRightInd w:val="0"/>
              <w:spacing w:after="0"/>
              <w:jc w:val="center"/>
              <w:rPr>
                <w:rFonts w:cs="Arial"/>
                <w:bCs/>
              </w:rPr>
            </w:pPr>
            <w:del w:id="4570" w:author="CARB" w:date="2024-01-02T09:47:00Z">
              <w:r w:rsidRPr="00E10136">
                <w:rPr>
                  <w:rFonts w:eastAsiaTheme="minorEastAsia" w:cs="Arial"/>
                </w:rPr>
                <w:delText>12.53</w:delText>
              </w:r>
            </w:del>
            <w:ins w:id="4571" w:author="CARB" w:date="2024-01-02T09:47:00Z">
              <w:r w:rsidRPr="00B57A2E">
                <w:rPr>
                  <w:rFonts w:cs="Arial"/>
                  <w:bCs/>
                </w:rPr>
                <w:t>11.51</w:t>
              </w:r>
            </w:ins>
          </w:p>
        </w:tc>
      </w:tr>
      <w:tr w:rsidR="00382106" w:rsidRPr="00E10136" w14:paraId="7FD9C674"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23551DB"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292160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 xml:space="preserve">Las </w:t>
            </w:r>
            <w:proofErr w:type="spellStart"/>
            <w:r w:rsidRPr="00E10136">
              <w:rPr>
                <w:rFonts w:eastAsiaTheme="minorEastAsia" w:cs="Arial"/>
                <w:szCs w:val="24"/>
              </w:rPr>
              <w:t>Cienegas</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1962D6DE" w14:textId="77777777" w:rsidR="00382106" w:rsidRPr="00B57A2E" w:rsidRDefault="00382106" w:rsidP="008F08F2">
            <w:pPr>
              <w:autoSpaceDE w:val="0"/>
              <w:autoSpaceDN w:val="0"/>
              <w:adjustRightInd w:val="0"/>
              <w:spacing w:after="0"/>
              <w:jc w:val="center"/>
              <w:rPr>
                <w:rFonts w:cs="Arial"/>
                <w:bCs/>
              </w:rPr>
            </w:pPr>
            <w:del w:id="4572" w:author="CARB" w:date="2024-01-02T09:47:00Z">
              <w:r w:rsidRPr="00E10136">
                <w:rPr>
                  <w:rFonts w:eastAsiaTheme="minorEastAsia" w:cs="Arial"/>
                </w:rPr>
                <w:delText>4.96</w:delText>
              </w:r>
            </w:del>
            <w:ins w:id="4573" w:author="CARB" w:date="2024-01-02T09:47:00Z">
              <w:r w:rsidRPr="00B57A2E">
                <w:rPr>
                  <w:rFonts w:cs="Arial"/>
                  <w:bCs/>
                </w:rPr>
                <w:t>5.00</w:t>
              </w:r>
            </w:ins>
          </w:p>
        </w:tc>
      </w:tr>
      <w:tr w:rsidR="00382106" w:rsidRPr="00E10136" w14:paraId="12504544"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09F5F1A"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D105829"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Livermore</w:t>
            </w:r>
          </w:p>
        </w:tc>
        <w:tc>
          <w:tcPr>
            <w:tcW w:w="2754" w:type="dxa"/>
            <w:tcBorders>
              <w:top w:val="single" w:sz="4" w:space="0" w:color="auto"/>
              <w:left w:val="single" w:sz="4" w:space="0" w:color="auto"/>
              <w:bottom w:val="single" w:sz="4" w:space="0" w:color="auto"/>
              <w:right w:val="single" w:sz="4" w:space="0" w:color="auto"/>
            </w:tcBorders>
            <w:vAlign w:val="center"/>
          </w:tcPr>
          <w:p w14:paraId="5713166D" w14:textId="77777777" w:rsidR="00382106" w:rsidRPr="00B57A2E" w:rsidRDefault="00382106" w:rsidP="008F08F2">
            <w:pPr>
              <w:autoSpaceDE w:val="0"/>
              <w:autoSpaceDN w:val="0"/>
              <w:adjustRightInd w:val="0"/>
              <w:spacing w:after="0"/>
              <w:jc w:val="center"/>
              <w:rPr>
                <w:rFonts w:cs="Arial"/>
                <w:bCs/>
              </w:rPr>
            </w:pPr>
            <w:r w:rsidRPr="00B57A2E">
              <w:rPr>
                <w:rFonts w:cs="Arial"/>
                <w:bCs/>
              </w:rPr>
              <w:t>2.</w:t>
            </w:r>
            <w:del w:id="4574" w:author="CARB" w:date="2024-01-02T09:47:00Z">
              <w:r w:rsidRPr="00E10136">
                <w:rPr>
                  <w:rFonts w:eastAsiaTheme="minorEastAsia" w:cs="Arial"/>
                </w:rPr>
                <w:delText>66</w:delText>
              </w:r>
            </w:del>
            <w:ins w:id="4575" w:author="CARB" w:date="2024-01-02T09:47:00Z">
              <w:r w:rsidRPr="00B57A2E">
                <w:rPr>
                  <w:rFonts w:cs="Arial"/>
                  <w:bCs/>
                </w:rPr>
                <w:t>84</w:t>
              </w:r>
            </w:ins>
          </w:p>
        </w:tc>
      </w:tr>
      <w:tr w:rsidR="00382106" w:rsidRPr="00E10136" w14:paraId="77DCFE9F"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C7E0A3C"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A5B730A"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Lompoc</w:t>
            </w:r>
          </w:p>
        </w:tc>
        <w:tc>
          <w:tcPr>
            <w:tcW w:w="2754" w:type="dxa"/>
            <w:tcBorders>
              <w:top w:val="single" w:sz="4" w:space="0" w:color="auto"/>
              <w:left w:val="single" w:sz="4" w:space="0" w:color="auto"/>
              <w:bottom w:val="single" w:sz="4" w:space="0" w:color="auto"/>
              <w:right w:val="single" w:sz="4" w:space="0" w:color="auto"/>
            </w:tcBorders>
            <w:vAlign w:val="center"/>
          </w:tcPr>
          <w:p w14:paraId="21593F45" w14:textId="77777777" w:rsidR="00382106" w:rsidRPr="00B57A2E" w:rsidRDefault="00382106" w:rsidP="008F08F2">
            <w:pPr>
              <w:autoSpaceDE w:val="0"/>
              <w:autoSpaceDN w:val="0"/>
              <w:adjustRightInd w:val="0"/>
              <w:spacing w:after="0"/>
              <w:jc w:val="center"/>
              <w:rPr>
                <w:rFonts w:cs="Arial"/>
                <w:bCs/>
              </w:rPr>
            </w:pPr>
            <w:del w:id="4576" w:author="CARB" w:date="2024-01-02T09:47:00Z">
              <w:r w:rsidRPr="00E10136">
                <w:rPr>
                  <w:rFonts w:eastAsiaTheme="minorEastAsia" w:cs="Arial"/>
                </w:rPr>
                <w:delText>28.45</w:delText>
              </w:r>
            </w:del>
            <w:ins w:id="4577" w:author="CARB" w:date="2024-01-02T09:47:00Z">
              <w:r w:rsidRPr="00B57A2E">
                <w:rPr>
                  <w:rFonts w:cs="Arial"/>
                  <w:bCs/>
                </w:rPr>
                <w:t>20.61</w:t>
              </w:r>
            </w:ins>
          </w:p>
        </w:tc>
      </w:tr>
      <w:tr w:rsidR="00382106" w:rsidRPr="00E10136" w14:paraId="21F4ADF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42121AE"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615FD3C"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Long Beach</w:t>
            </w:r>
          </w:p>
        </w:tc>
        <w:tc>
          <w:tcPr>
            <w:tcW w:w="2754" w:type="dxa"/>
            <w:tcBorders>
              <w:top w:val="single" w:sz="4" w:space="0" w:color="auto"/>
              <w:left w:val="single" w:sz="4" w:space="0" w:color="auto"/>
              <w:bottom w:val="single" w:sz="4" w:space="0" w:color="auto"/>
              <w:right w:val="single" w:sz="4" w:space="0" w:color="auto"/>
            </w:tcBorders>
            <w:vAlign w:val="center"/>
          </w:tcPr>
          <w:p w14:paraId="04A0A55E" w14:textId="77777777" w:rsidR="00382106" w:rsidRPr="00B57A2E" w:rsidRDefault="00382106" w:rsidP="008F08F2">
            <w:pPr>
              <w:autoSpaceDE w:val="0"/>
              <w:autoSpaceDN w:val="0"/>
              <w:adjustRightInd w:val="0"/>
              <w:spacing w:after="0"/>
              <w:jc w:val="center"/>
              <w:rPr>
                <w:rFonts w:cs="Arial"/>
                <w:bCs/>
              </w:rPr>
            </w:pPr>
            <w:r w:rsidRPr="00B57A2E">
              <w:rPr>
                <w:rFonts w:cs="Arial"/>
                <w:bCs/>
              </w:rPr>
              <w:t>5.</w:t>
            </w:r>
            <w:del w:id="4578" w:author="CARB" w:date="2024-01-02T09:47:00Z">
              <w:r w:rsidRPr="00E10136">
                <w:rPr>
                  <w:rFonts w:eastAsiaTheme="minorEastAsia" w:cs="Arial"/>
                </w:rPr>
                <w:delText>48</w:delText>
              </w:r>
            </w:del>
            <w:ins w:id="4579" w:author="CARB" w:date="2024-01-02T09:47:00Z">
              <w:r w:rsidRPr="00B57A2E">
                <w:rPr>
                  <w:rFonts w:cs="Arial"/>
                  <w:bCs/>
                </w:rPr>
                <w:t>27</w:t>
              </w:r>
            </w:ins>
          </w:p>
        </w:tc>
      </w:tr>
      <w:tr w:rsidR="00382106" w:rsidRPr="00E10136" w14:paraId="1408DDF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2C293A7"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DA74CFA"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Long Beach Airport</w:t>
            </w:r>
          </w:p>
        </w:tc>
        <w:tc>
          <w:tcPr>
            <w:tcW w:w="2754" w:type="dxa"/>
            <w:tcBorders>
              <w:top w:val="single" w:sz="4" w:space="0" w:color="auto"/>
              <w:left w:val="single" w:sz="4" w:space="0" w:color="auto"/>
              <w:bottom w:val="single" w:sz="4" w:space="0" w:color="auto"/>
              <w:right w:val="single" w:sz="4" w:space="0" w:color="auto"/>
            </w:tcBorders>
            <w:vAlign w:val="center"/>
          </w:tcPr>
          <w:p w14:paraId="5640EE75" w14:textId="77777777" w:rsidR="00382106" w:rsidRPr="00B57A2E" w:rsidRDefault="00382106" w:rsidP="008F08F2">
            <w:pPr>
              <w:autoSpaceDE w:val="0"/>
              <w:autoSpaceDN w:val="0"/>
              <w:adjustRightInd w:val="0"/>
              <w:spacing w:after="0"/>
              <w:jc w:val="center"/>
              <w:rPr>
                <w:rFonts w:cs="Arial"/>
                <w:bCs/>
              </w:rPr>
            </w:pPr>
            <w:r w:rsidRPr="00B57A2E">
              <w:rPr>
                <w:rFonts w:cs="Arial"/>
                <w:bCs/>
              </w:rPr>
              <w:t>4.</w:t>
            </w:r>
            <w:del w:id="4580" w:author="CARB" w:date="2024-01-02T09:47:00Z">
              <w:r w:rsidRPr="00E10136">
                <w:rPr>
                  <w:rFonts w:eastAsiaTheme="minorEastAsia" w:cs="Arial"/>
                </w:rPr>
                <w:delText>92</w:delText>
              </w:r>
            </w:del>
            <w:ins w:id="4581" w:author="CARB" w:date="2024-01-02T09:47:00Z">
              <w:r w:rsidRPr="00B57A2E">
                <w:rPr>
                  <w:rFonts w:cs="Arial"/>
                  <w:bCs/>
                </w:rPr>
                <w:t>38</w:t>
              </w:r>
            </w:ins>
          </w:p>
        </w:tc>
      </w:tr>
      <w:tr w:rsidR="00382106" w:rsidRPr="00E10136" w14:paraId="72B76F3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3380FF1"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8C867C5"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Los Angeles Downtown</w:t>
            </w:r>
          </w:p>
        </w:tc>
        <w:tc>
          <w:tcPr>
            <w:tcW w:w="2754" w:type="dxa"/>
            <w:tcBorders>
              <w:top w:val="single" w:sz="4" w:space="0" w:color="auto"/>
              <w:left w:val="single" w:sz="4" w:space="0" w:color="auto"/>
              <w:bottom w:val="single" w:sz="4" w:space="0" w:color="auto"/>
              <w:right w:val="single" w:sz="4" w:space="0" w:color="auto"/>
            </w:tcBorders>
            <w:vAlign w:val="center"/>
          </w:tcPr>
          <w:p w14:paraId="0B41B488" w14:textId="77777777" w:rsidR="00382106" w:rsidRPr="00B57A2E" w:rsidRDefault="00382106" w:rsidP="008F08F2">
            <w:pPr>
              <w:autoSpaceDE w:val="0"/>
              <w:autoSpaceDN w:val="0"/>
              <w:adjustRightInd w:val="0"/>
              <w:spacing w:after="0"/>
              <w:jc w:val="center"/>
              <w:rPr>
                <w:rFonts w:cs="Arial"/>
                <w:bCs/>
              </w:rPr>
            </w:pPr>
            <w:del w:id="4582" w:author="CARB" w:date="2024-01-02T09:47:00Z">
              <w:r w:rsidRPr="00E10136">
                <w:rPr>
                  <w:rFonts w:eastAsiaTheme="minorEastAsia" w:cs="Arial"/>
                </w:rPr>
                <w:delText>5.89</w:delText>
              </w:r>
            </w:del>
            <w:ins w:id="4583" w:author="CARB" w:date="2024-01-02T09:47:00Z">
              <w:r w:rsidRPr="00B57A2E">
                <w:rPr>
                  <w:rFonts w:cs="Arial"/>
                  <w:bCs/>
                </w:rPr>
                <w:t>4.99</w:t>
              </w:r>
            </w:ins>
          </w:p>
        </w:tc>
      </w:tr>
      <w:tr w:rsidR="00382106" w:rsidRPr="00E10136" w14:paraId="6E3AE77F"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2327876"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543F47F" w14:textId="77777777" w:rsidR="00382106" w:rsidRPr="00E10136" w:rsidRDefault="00382106" w:rsidP="008F08F2">
            <w:pPr>
              <w:autoSpaceDE w:val="0"/>
              <w:autoSpaceDN w:val="0"/>
              <w:adjustRightInd w:val="0"/>
              <w:spacing w:after="0"/>
              <w:rPr>
                <w:rFonts w:eastAsiaTheme="minorEastAsia" w:cs="Arial"/>
                <w:szCs w:val="24"/>
              </w:rPr>
            </w:pPr>
            <w:del w:id="4584" w:author="CARB" w:date="2024-01-02T09:47:00Z">
              <w:r w:rsidRPr="00E10136">
                <w:rPr>
                  <w:rFonts w:eastAsiaTheme="minorEastAsia" w:cs="Arial"/>
                  <w:szCs w:val="24"/>
                </w:rPr>
                <w:delText>Los Angeles, East</w:delText>
              </w:r>
            </w:del>
          </w:p>
        </w:tc>
        <w:tc>
          <w:tcPr>
            <w:tcW w:w="2754" w:type="dxa"/>
            <w:tcBorders>
              <w:top w:val="single" w:sz="4" w:space="0" w:color="auto"/>
              <w:left w:val="single" w:sz="4" w:space="0" w:color="auto"/>
              <w:bottom w:val="single" w:sz="4" w:space="0" w:color="auto"/>
              <w:right w:val="single" w:sz="4" w:space="0" w:color="auto"/>
            </w:tcBorders>
            <w:vAlign w:val="center"/>
          </w:tcPr>
          <w:p w14:paraId="7B079DBA" w14:textId="77777777" w:rsidR="00382106" w:rsidRPr="00B57A2E" w:rsidRDefault="00382106" w:rsidP="008F08F2">
            <w:pPr>
              <w:autoSpaceDE w:val="0"/>
              <w:autoSpaceDN w:val="0"/>
              <w:adjustRightInd w:val="0"/>
              <w:spacing w:after="0"/>
              <w:jc w:val="center"/>
              <w:rPr>
                <w:rFonts w:cs="Arial"/>
                <w:bCs/>
              </w:rPr>
            </w:pPr>
            <w:del w:id="4585" w:author="CARB" w:date="2024-01-02T09:47:00Z">
              <w:r w:rsidRPr="00E10136">
                <w:rPr>
                  <w:rFonts w:eastAsiaTheme="minorEastAsia" w:cs="Arial"/>
                </w:rPr>
                <w:delText>14.71</w:delText>
              </w:r>
            </w:del>
          </w:p>
        </w:tc>
      </w:tr>
      <w:tr w:rsidR="00382106" w:rsidRPr="00E10136" w14:paraId="6204BF5E"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4CFE7F3"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7023603"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Lost Hills</w:t>
            </w:r>
          </w:p>
        </w:tc>
        <w:tc>
          <w:tcPr>
            <w:tcW w:w="2754" w:type="dxa"/>
            <w:tcBorders>
              <w:top w:val="single" w:sz="4" w:space="0" w:color="auto"/>
              <w:left w:val="single" w:sz="4" w:space="0" w:color="auto"/>
              <w:bottom w:val="single" w:sz="4" w:space="0" w:color="auto"/>
              <w:right w:val="single" w:sz="4" w:space="0" w:color="auto"/>
            </w:tcBorders>
            <w:vAlign w:val="center"/>
          </w:tcPr>
          <w:p w14:paraId="4ADED7AC" w14:textId="77777777" w:rsidR="00382106" w:rsidRPr="00E10136" w:rsidRDefault="00382106" w:rsidP="008F08F2">
            <w:pPr>
              <w:autoSpaceDE w:val="0"/>
              <w:autoSpaceDN w:val="0"/>
              <w:adjustRightInd w:val="0"/>
              <w:spacing w:after="0"/>
              <w:jc w:val="center"/>
              <w:rPr>
                <w:rFonts w:eastAsiaTheme="minorEastAsia" w:cs="Arial"/>
              </w:rPr>
            </w:pPr>
            <w:del w:id="4586" w:author="CARB" w:date="2024-01-02T09:49:00Z">
              <w:r w:rsidRPr="00E10136">
                <w:rPr>
                  <w:rFonts w:eastAsiaTheme="minorEastAsia" w:cs="Arial"/>
                </w:rPr>
                <w:delText>12.99</w:delText>
              </w:r>
            </w:del>
            <w:ins w:id="4587" w:author="CARB" w:date="2024-01-02T09:49:00Z">
              <w:r w:rsidRPr="00B57A2E">
                <w:rPr>
                  <w:rFonts w:cs="Arial"/>
                  <w:bCs/>
                </w:rPr>
                <w:t>16.02</w:t>
              </w:r>
            </w:ins>
          </w:p>
        </w:tc>
      </w:tr>
      <w:tr w:rsidR="00382106" w:rsidRPr="00E10136" w14:paraId="4F5FF055"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B2E69D7"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E9F3E23"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Lost Hills, Northwest</w:t>
            </w:r>
          </w:p>
        </w:tc>
        <w:tc>
          <w:tcPr>
            <w:tcW w:w="2754" w:type="dxa"/>
            <w:tcBorders>
              <w:top w:val="single" w:sz="4" w:space="0" w:color="auto"/>
              <w:left w:val="single" w:sz="4" w:space="0" w:color="auto"/>
              <w:bottom w:val="single" w:sz="4" w:space="0" w:color="auto"/>
              <w:right w:val="single" w:sz="4" w:space="0" w:color="auto"/>
            </w:tcBorders>
            <w:vAlign w:val="center"/>
          </w:tcPr>
          <w:p w14:paraId="6E1FA73E" w14:textId="77777777" w:rsidR="00382106" w:rsidRPr="00B57A2E" w:rsidRDefault="00382106" w:rsidP="008F08F2">
            <w:pPr>
              <w:autoSpaceDE w:val="0"/>
              <w:autoSpaceDN w:val="0"/>
              <w:adjustRightInd w:val="0"/>
              <w:spacing w:after="0"/>
              <w:jc w:val="center"/>
              <w:rPr>
                <w:rFonts w:cs="Arial"/>
                <w:bCs/>
              </w:rPr>
            </w:pPr>
            <w:del w:id="4588" w:author="CARB" w:date="2024-01-02T09:49:00Z">
              <w:r w:rsidRPr="00E10136">
                <w:rPr>
                  <w:rFonts w:eastAsiaTheme="minorEastAsia" w:cs="Arial"/>
                </w:rPr>
                <w:delText>5.36</w:delText>
              </w:r>
            </w:del>
            <w:ins w:id="4589" w:author="CARB" w:date="2024-01-02T09:49:00Z">
              <w:r w:rsidRPr="00B57A2E">
                <w:rPr>
                  <w:rFonts w:cs="Arial"/>
                  <w:bCs/>
                </w:rPr>
                <w:t>18.85</w:t>
              </w:r>
            </w:ins>
          </w:p>
        </w:tc>
      </w:tr>
      <w:tr w:rsidR="00382106" w:rsidRPr="00E10136" w14:paraId="33D97F4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E93BBA1"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491E5A7"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Lynch Canyon</w:t>
            </w:r>
          </w:p>
        </w:tc>
        <w:tc>
          <w:tcPr>
            <w:tcW w:w="2754" w:type="dxa"/>
            <w:tcBorders>
              <w:top w:val="single" w:sz="4" w:space="0" w:color="auto"/>
              <w:left w:val="single" w:sz="4" w:space="0" w:color="auto"/>
              <w:bottom w:val="single" w:sz="4" w:space="0" w:color="auto"/>
              <w:right w:val="single" w:sz="4" w:space="0" w:color="auto"/>
            </w:tcBorders>
            <w:vAlign w:val="center"/>
          </w:tcPr>
          <w:p w14:paraId="1C243387" w14:textId="77777777" w:rsidR="00382106" w:rsidRPr="00B57A2E" w:rsidRDefault="00382106" w:rsidP="008F08F2">
            <w:pPr>
              <w:autoSpaceDE w:val="0"/>
              <w:autoSpaceDN w:val="0"/>
              <w:adjustRightInd w:val="0"/>
              <w:spacing w:after="0"/>
              <w:jc w:val="center"/>
              <w:rPr>
                <w:rFonts w:cs="Arial"/>
                <w:bCs/>
              </w:rPr>
            </w:pPr>
            <w:del w:id="4590" w:author="CARB" w:date="2024-01-02T09:49:00Z">
              <w:r w:rsidRPr="00E10136">
                <w:rPr>
                  <w:rFonts w:eastAsiaTheme="minorEastAsia" w:cs="Arial"/>
                </w:rPr>
                <w:delText>23.10</w:delText>
              </w:r>
            </w:del>
            <w:ins w:id="4591" w:author="CARB" w:date="2024-01-02T09:49:00Z">
              <w:r w:rsidRPr="00B57A2E">
                <w:rPr>
                  <w:rFonts w:cs="Arial"/>
                  <w:bCs/>
                </w:rPr>
                <w:t>34.75</w:t>
              </w:r>
            </w:ins>
          </w:p>
        </w:tc>
      </w:tr>
      <w:tr w:rsidR="00382106" w:rsidRPr="00E10136" w14:paraId="3BF32140"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9F3F02D"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E51C916"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Mahala</w:t>
            </w:r>
          </w:p>
        </w:tc>
        <w:tc>
          <w:tcPr>
            <w:tcW w:w="2754" w:type="dxa"/>
            <w:tcBorders>
              <w:top w:val="single" w:sz="4" w:space="0" w:color="auto"/>
              <w:left w:val="single" w:sz="4" w:space="0" w:color="auto"/>
              <w:bottom w:val="single" w:sz="4" w:space="0" w:color="auto"/>
              <w:right w:val="single" w:sz="4" w:space="0" w:color="auto"/>
            </w:tcBorders>
            <w:vAlign w:val="center"/>
          </w:tcPr>
          <w:p w14:paraId="029C2990" w14:textId="77777777" w:rsidR="00382106" w:rsidRPr="00B57A2E" w:rsidRDefault="00382106" w:rsidP="008F08F2">
            <w:pPr>
              <w:autoSpaceDE w:val="0"/>
              <w:autoSpaceDN w:val="0"/>
              <w:adjustRightInd w:val="0"/>
              <w:spacing w:after="0"/>
              <w:jc w:val="center"/>
              <w:rPr>
                <w:rFonts w:cs="Arial"/>
                <w:bCs/>
              </w:rPr>
            </w:pPr>
            <w:del w:id="4592" w:author="CARB" w:date="2024-01-02T09:49:00Z">
              <w:r w:rsidRPr="00E10136">
                <w:rPr>
                  <w:rFonts w:eastAsiaTheme="minorEastAsia" w:cs="Arial"/>
                </w:rPr>
                <w:delText>4.99</w:delText>
              </w:r>
            </w:del>
            <w:ins w:id="4593" w:author="CARB" w:date="2024-01-02T09:49:00Z">
              <w:r w:rsidRPr="00B57A2E">
                <w:rPr>
                  <w:rFonts w:cs="Arial"/>
                  <w:bCs/>
                </w:rPr>
                <w:t>10.54</w:t>
              </w:r>
            </w:ins>
          </w:p>
        </w:tc>
      </w:tr>
      <w:tr w:rsidR="00382106" w:rsidRPr="00E10136" w14:paraId="18D6530A"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94F66F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62E3D5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McCool Ranch</w:t>
            </w:r>
          </w:p>
        </w:tc>
        <w:tc>
          <w:tcPr>
            <w:tcW w:w="2754" w:type="dxa"/>
            <w:tcBorders>
              <w:top w:val="single" w:sz="4" w:space="0" w:color="auto"/>
              <w:left w:val="single" w:sz="4" w:space="0" w:color="auto"/>
              <w:bottom w:val="single" w:sz="4" w:space="0" w:color="auto"/>
              <w:right w:val="single" w:sz="4" w:space="0" w:color="auto"/>
            </w:tcBorders>
            <w:vAlign w:val="center"/>
          </w:tcPr>
          <w:p w14:paraId="66F324C4" w14:textId="77777777" w:rsidR="00382106" w:rsidRPr="00B57A2E" w:rsidRDefault="00382106" w:rsidP="008F08F2">
            <w:pPr>
              <w:autoSpaceDE w:val="0"/>
              <w:autoSpaceDN w:val="0"/>
              <w:adjustRightInd w:val="0"/>
              <w:spacing w:after="0"/>
              <w:jc w:val="center"/>
              <w:rPr>
                <w:rFonts w:cs="Arial"/>
                <w:bCs/>
              </w:rPr>
            </w:pPr>
            <w:del w:id="4594" w:author="CARB" w:date="2024-01-02T09:49:00Z">
              <w:r w:rsidRPr="00E10136">
                <w:rPr>
                  <w:rFonts w:eastAsiaTheme="minorEastAsia" w:cs="Arial"/>
                </w:rPr>
                <w:delText>9.59</w:delText>
              </w:r>
            </w:del>
            <w:ins w:id="4595" w:author="CARB" w:date="2024-01-02T09:49:00Z">
              <w:r w:rsidRPr="00B57A2E">
                <w:rPr>
                  <w:rFonts w:cs="Arial"/>
                  <w:bCs/>
                </w:rPr>
                <w:t>15.65</w:t>
              </w:r>
            </w:ins>
          </w:p>
        </w:tc>
      </w:tr>
      <w:tr w:rsidR="00382106" w:rsidRPr="00E10136" w14:paraId="616ECF11"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13C6652"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52E40C4"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McDonald Anticline</w:t>
            </w:r>
          </w:p>
        </w:tc>
        <w:tc>
          <w:tcPr>
            <w:tcW w:w="2754" w:type="dxa"/>
            <w:tcBorders>
              <w:top w:val="single" w:sz="4" w:space="0" w:color="auto"/>
              <w:left w:val="single" w:sz="4" w:space="0" w:color="auto"/>
              <w:bottom w:val="single" w:sz="4" w:space="0" w:color="auto"/>
              <w:right w:val="single" w:sz="4" w:space="0" w:color="auto"/>
            </w:tcBorders>
            <w:vAlign w:val="center"/>
          </w:tcPr>
          <w:p w14:paraId="4A77651C" w14:textId="77777777" w:rsidR="00382106" w:rsidRPr="00B57A2E" w:rsidRDefault="00382106" w:rsidP="008F08F2">
            <w:pPr>
              <w:autoSpaceDE w:val="0"/>
              <w:autoSpaceDN w:val="0"/>
              <w:adjustRightInd w:val="0"/>
              <w:spacing w:after="0"/>
              <w:jc w:val="center"/>
              <w:rPr>
                <w:rFonts w:cs="Arial"/>
                <w:bCs/>
              </w:rPr>
            </w:pPr>
            <w:del w:id="4596" w:author="CARB" w:date="2024-01-02T09:49:00Z">
              <w:r w:rsidRPr="00E10136">
                <w:rPr>
                  <w:rFonts w:eastAsiaTheme="minorEastAsia" w:cs="Arial"/>
                </w:rPr>
                <w:delText>4.33</w:delText>
              </w:r>
            </w:del>
            <w:ins w:id="4597" w:author="CARB" w:date="2024-01-02T09:49:00Z">
              <w:r w:rsidRPr="00B57A2E">
                <w:rPr>
                  <w:rFonts w:cs="Arial"/>
                  <w:bCs/>
                </w:rPr>
                <w:t>2.80</w:t>
              </w:r>
            </w:ins>
          </w:p>
        </w:tc>
      </w:tr>
      <w:tr w:rsidR="00382106" w:rsidRPr="00E10136" w14:paraId="611952E4"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30AAE97"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BD8DAE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McKittrick</w:t>
            </w:r>
          </w:p>
        </w:tc>
        <w:tc>
          <w:tcPr>
            <w:tcW w:w="2754" w:type="dxa"/>
            <w:tcBorders>
              <w:top w:val="single" w:sz="4" w:space="0" w:color="auto"/>
              <w:left w:val="single" w:sz="4" w:space="0" w:color="auto"/>
              <w:bottom w:val="single" w:sz="4" w:space="0" w:color="auto"/>
              <w:right w:val="single" w:sz="4" w:space="0" w:color="auto"/>
            </w:tcBorders>
            <w:vAlign w:val="center"/>
          </w:tcPr>
          <w:p w14:paraId="4951C5AD" w14:textId="77777777" w:rsidR="00382106" w:rsidRPr="00B57A2E" w:rsidRDefault="00382106" w:rsidP="008F08F2">
            <w:pPr>
              <w:autoSpaceDE w:val="0"/>
              <w:autoSpaceDN w:val="0"/>
              <w:adjustRightInd w:val="0"/>
              <w:spacing w:after="0"/>
              <w:jc w:val="center"/>
              <w:rPr>
                <w:rFonts w:cs="Arial"/>
                <w:bCs/>
              </w:rPr>
            </w:pPr>
            <w:del w:id="4598" w:author="CARB" w:date="2024-01-02T09:49:00Z">
              <w:r w:rsidRPr="00E10136">
                <w:rPr>
                  <w:rFonts w:eastAsiaTheme="minorEastAsia" w:cs="Arial"/>
                </w:rPr>
                <w:delText>25.31</w:delText>
              </w:r>
            </w:del>
            <w:ins w:id="4599" w:author="CARB" w:date="2024-01-02T09:49:00Z">
              <w:r w:rsidRPr="00B57A2E">
                <w:rPr>
                  <w:rFonts w:cs="Arial"/>
                  <w:bCs/>
                </w:rPr>
                <w:t>28.52</w:t>
              </w:r>
            </w:ins>
          </w:p>
        </w:tc>
      </w:tr>
      <w:tr w:rsidR="00382106" w:rsidRPr="00E10136" w14:paraId="3E16DDC5"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38DD4E3"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32CDD1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Midway-Sunset</w:t>
            </w:r>
          </w:p>
        </w:tc>
        <w:tc>
          <w:tcPr>
            <w:tcW w:w="2754" w:type="dxa"/>
            <w:tcBorders>
              <w:top w:val="single" w:sz="4" w:space="0" w:color="auto"/>
              <w:left w:val="single" w:sz="4" w:space="0" w:color="auto"/>
              <w:bottom w:val="single" w:sz="4" w:space="0" w:color="auto"/>
              <w:right w:val="single" w:sz="4" w:space="0" w:color="auto"/>
            </w:tcBorders>
            <w:vAlign w:val="center"/>
          </w:tcPr>
          <w:p w14:paraId="3B296510" w14:textId="77777777" w:rsidR="00382106" w:rsidRPr="00B57A2E" w:rsidRDefault="00382106" w:rsidP="008F08F2">
            <w:pPr>
              <w:autoSpaceDE w:val="0"/>
              <w:autoSpaceDN w:val="0"/>
              <w:adjustRightInd w:val="0"/>
              <w:spacing w:after="0"/>
              <w:jc w:val="center"/>
              <w:rPr>
                <w:rFonts w:cs="Arial"/>
                <w:bCs/>
              </w:rPr>
            </w:pPr>
            <w:del w:id="4600" w:author="CARB" w:date="2024-01-02T09:49:00Z">
              <w:r w:rsidRPr="00E10136">
                <w:rPr>
                  <w:rFonts w:eastAsiaTheme="minorEastAsia" w:cs="Arial"/>
                </w:rPr>
                <w:delText>29.33</w:delText>
              </w:r>
            </w:del>
            <w:ins w:id="4601" w:author="CARB" w:date="2024-01-02T09:49:00Z">
              <w:r w:rsidRPr="00B57A2E">
                <w:rPr>
                  <w:rFonts w:cs="Arial"/>
                  <w:bCs/>
                </w:rPr>
                <w:t>36.59</w:t>
              </w:r>
            </w:ins>
          </w:p>
        </w:tc>
      </w:tr>
      <w:tr w:rsidR="00382106" w:rsidRPr="00E10136" w14:paraId="15EDF70E"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E46A8EF"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7CB8E8C" w14:textId="77777777" w:rsidR="00382106" w:rsidRPr="00E10136" w:rsidRDefault="00382106" w:rsidP="008F08F2">
            <w:pPr>
              <w:autoSpaceDE w:val="0"/>
              <w:autoSpaceDN w:val="0"/>
              <w:adjustRightInd w:val="0"/>
              <w:spacing w:after="0"/>
              <w:rPr>
                <w:rFonts w:eastAsiaTheme="minorEastAsia" w:cs="Arial"/>
                <w:szCs w:val="24"/>
              </w:rPr>
            </w:pPr>
            <w:ins w:id="4602" w:author="CARB" w:date="2024-01-02T09:49:00Z">
              <w:r>
                <w:rPr>
                  <w:rFonts w:eastAsiaTheme="minorEastAsia" w:cs="Arial"/>
                  <w:szCs w:val="24"/>
                </w:rPr>
                <w:t>Monroe Swell</w:t>
              </w:r>
            </w:ins>
          </w:p>
        </w:tc>
        <w:tc>
          <w:tcPr>
            <w:tcW w:w="2754" w:type="dxa"/>
            <w:tcBorders>
              <w:top w:val="single" w:sz="4" w:space="0" w:color="auto"/>
              <w:left w:val="single" w:sz="4" w:space="0" w:color="auto"/>
              <w:bottom w:val="single" w:sz="4" w:space="0" w:color="auto"/>
              <w:right w:val="single" w:sz="4" w:space="0" w:color="auto"/>
            </w:tcBorders>
            <w:vAlign w:val="center"/>
          </w:tcPr>
          <w:p w14:paraId="672873C3" w14:textId="77777777" w:rsidR="00382106" w:rsidRPr="00B57A2E" w:rsidRDefault="00382106" w:rsidP="008F08F2">
            <w:pPr>
              <w:autoSpaceDE w:val="0"/>
              <w:autoSpaceDN w:val="0"/>
              <w:adjustRightInd w:val="0"/>
              <w:spacing w:after="0"/>
              <w:jc w:val="center"/>
              <w:rPr>
                <w:rFonts w:cs="Arial"/>
                <w:bCs/>
              </w:rPr>
            </w:pPr>
            <w:ins w:id="4603" w:author="CARB" w:date="2024-01-02T09:49:00Z">
              <w:r w:rsidRPr="00B57A2E">
                <w:rPr>
                  <w:rFonts w:cs="Arial"/>
                  <w:bCs/>
                </w:rPr>
                <w:t>1.47</w:t>
              </w:r>
            </w:ins>
          </w:p>
        </w:tc>
      </w:tr>
      <w:tr w:rsidR="00382106" w:rsidRPr="00E10136" w14:paraId="3D21D06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52B872F"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1EE11A1"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Montalvo, West</w:t>
            </w:r>
          </w:p>
        </w:tc>
        <w:tc>
          <w:tcPr>
            <w:tcW w:w="2754" w:type="dxa"/>
            <w:tcBorders>
              <w:top w:val="single" w:sz="4" w:space="0" w:color="auto"/>
              <w:left w:val="single" w:sz="4" w:space="0" w:color="auto"/>
              <w:bottom w:val="single" w:sz="4" w:space="0" w:color="auto"/>
              <w:right w:val="single" w:sz="4" w:space="0" w:color="auto"/>
            </w:tcBorders>
            <w:vAlign w:val="center"/>
          </w:tcPr>
          <w:p w14:paraId="35273B7C" w14:textId="77777777" w:rsidR="00382106" w:rsidRPr="00B57A2E" w:rsidRDefault="00382106" w:rsidP="008F08F2">
            <w:pPr>
              <w:autoSpaceDE w:val="0"/>
              <w:autoSpaceDN w:val="0"/>
              <w:adjustRightInd w:val="0"/>
              <w:spacing w:after="0"/>
              <w:jc w:val="center"/>
              <w:rPr>
                <w:rFonts w:cs="Arial"/>
                <w:bCs/>
              </w:rPr>
            </w:pPr>
            <w:del w:id="4604" w:author="CARB" w:date="2024-01-02T09:49:00Z">
              <w:r w:rsidRPr="00E10136">
                <w:rPr>
                  <w:rFonts w:eastAsiaTheme="minorEastAsia" w:cs="Arial"/>
                </w:rPr>
                <w:delText>2.65</w:delText>
              </w:r>
            </w:del>
            <w:ins w:id="4605" w:author="CARB" w:date="2024-01-02T09:49:00Z">
              <w:r w:rsidRPr="00B57A2E">
                <w:rPr>
                  <w:rFonts w:cs="Arial"/>
                  <w:bCs/>
                </w:rPr>
                <w:t>4.18</w:t>
              </w:r>
            </w:ins>
          </w:p>
        </w:tc>
      </w:tr>
      <w:tr w:rsidR="00382106" w:rsidRPr="00E10136" w14:paraId="76095B9A"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544B66A"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816E6C9"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Montebello</w:t>
            </w:r>
          </w:p>
        </w:tc>
        <w:tc>
          <w:tcPr>
            <w:tcW w:w="2754" w:type="dxa"/>
            <w:tcBorders>
              <w:top w:val="single" w:sz="4" w:space="0" w:color="auto"/>
              <w:left w:val="single" w:sz="4" w:space="0" w:color="auto"/>
              <w:bottom w:val="single" w:sz="4" w:space="0" w:color="auto"/>
              <w:right w:val="single" w:sz="4" w:space="0" w:color="auto"/>
            </w:tcBorders>
            <w:vAlign w:val="center"/>
          </w:tcPr>
          <w:p w14:paraId="31A08489" w14:textId="77777777" w:rsidR="00382106" w:rsidRPr="00B57A2E" w:rsidRDefault="00382106" w:rsidP="008F08F2">
            <w:pPr>
              <w:autoSpaceDE w:val="0"/>
              <w:autoSpaceDN w:val="0"/>
              <w:adjustRightInd w:val="0"/>
              <w:spacing w:after="0"/>
              <w:jc w:val="center"/>
              <w:rPr>
                <w:rFonts w:cs="Arial"/>
                <w:bCs/>
              </w:rPr>
            </w:pPr>
            <w:del w:id="4606" w:author="CARB" w:date="2024-01-02T09:49:00Z">
              <w:r w:rsidRPr="00E10136">
                <w:rPr>
                  <w:rFonts w:eastAsiaTheme="minorEastAsia" w:cs="Arial"/>
                </w:rPr>
                <w:delText>17.03</w:delText>
              </w:r>
            </w:del>
            <w:ins w:id="4607" w:author="CARB" w:date="2024-01-02T09:49:00Z">
              <w:r w:rsidRPr="00B57A2E">
                <w:rPr>
                  <w:rFonts w:cs="Arial"/>
                  <w:bCs/>
                </w:rPr>
                <w:t>12.95</w:t>
              </w:r>
            </w:ins>
          </w:p>
        </w:tc>
      </w:tr>
      <w:tr w:rsidR="00382106" w:rsidRPr="00E10136" w14:paraId="4FB5185C"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00C08FF"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8C207C3"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Monument Junction</w:t>
            </w:r>
          </w:p>
        </w:tc>
        <w:tc>
          <w:tcPr>
            <w:tcW w:w="2754" w:type="dxa"/>
            <w:tcBorders>
              <w:top w:val="single" w:sz="4" w:space="0" w:color="auto"/>
              <w:left w:val="single" w:sz="4" w:space="0" w:color="auto"/>
              <w:bottom w:val="single" w:sz="4" w:space="0" w:color="auto"/>
              <w:right w:val="single" w:sz="4" w:space="0" w:color="auto"/>
            </w:tcBorders>
            <w:vAlign w:val="center"/>
          </w:tcPr>
          <w:p w14:paraId="56B0979C" w14:textId="77777777" w:rsidR="00382106" w:rsidRPr="00B57A2E" w:rsidRDefault="00382106" w:rsidP="008F08F2">
            <w:pPr>
              <w:autoSpaceDE w:val="0"/>
              <w:autoSpaceDN w:val="0"/>
              <w:adjustRightInd w:val="0"/>
              <w:spacing w:after="0"/>
              <w:jc w:val="center"/>
              <w:rPr>
                <w:rFonts w:cs="Arial"/>
                <w:bCs/>
              </w:rPr>
            </w:pPr>
            <w:del w:id="4608" w:author="CARB" w:date="2024-01-02T09:49:00Z">
              <w:r w:rsidRPr="00E10136">
                <w:rPr>
                  <w:rFonts w:eastAsiaTheme="minorEastAsia" w:cs="Arial"/>
                </w:rPr>
                <w:delText>4.95</w:delText>
              </w:r>
            </w:del>
            <w:ins w:id="4609" w:author="CARB" w:date="2024-01-02T09:49:00Z">
              <w:r w:rsidRPr="00B57A2E">
                <w:rPr>
                  <w:rFonts w:cs="Arial"/>
                  <w:bCs/>
                </w:rPr>
                <w:t>6.86</w:t>
              </w:r>
            </w:ins>
          </w:p>
        </w:tc>
      </w:tr>
      <w:tr w:rsidR="00382106" w:rsidRPr="00E10136" w14:paraId="44956B8A"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1744F5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614DF94"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Mount Poso</w:t>
            </w:r>
          </w:p>
        </w:tc>
        <w:tc>
          <w:tcPr>
            <w:tcW w:w="2754" w:type="dxa"/>
            <w:tcBorders>
              <w:top w:val="single" w:sz="4" w:space="0" w:color="auto"/>
              <w:left w:val="single" w:sz="4" w:space="0" w:color="auto"/>
              <w:bottom w:val="single" w:sz="4" w:space="0" w:color="auto"/>
              <w:right w:val="single" w:sz="4" w:space="0" w:color="auto"/>
            </w:tcBorders>
            <w:vAlign w:val="center"/>
          </w:tcPr>
          <w:p w14:paraId="39D1E6F1" w14:textId="77777777" w:rsidR="00382106" w:rsidRPr="00B57A2E" w:rsidRDefault="00382106" w:rsidP="008F08F2">
            <w:pPr>
              <w:autoSpaceDE w:val="0"/>
              <w:autoSpaceDN w:val="0"/>
              <w:adjustRightInd w:val="0"/>
              <w:spacing w:after="0"/>
              <w:jc w:val="center"/>
              <w:rPr>
                <w:rFonts w:cs="Arial"/>
                <w:bCs/>
              </w:rPr>
            </w:pPr>
            <w:r w:rsidRPr="00B57A2E">
              <w:rPr>
                <w:rFonts w:cs="Arial"/>
                <w:bCs/>
              </w:rPr>
              <w:t>3.</w:t>
            </w:r>
            <w:del w:id="4610" w:author="CARB" w:date="2024-01-02T09:49:00Z">
              <w:r w:rsidRPr="00E10136">
                <w:rPr>
                  <w:rFonts w:eastAsiaTheme="minorEastAsia" w:cs="Arial"/>
                </w:rPr>
                <w:delText>71</w:delText>
              </w:r>
            </w:del>
            <w:ins w:id="4611" w:author="CARB" w:date="2024-01-02T09:49:00Z">
              <w:r w:rsidRPr="00B57A2E">
                <w:rPr>
                  <w:rFonts w:cs="Arial"/>
                  <w:bCs/>
                </w:rPr>
                <w:t>63</w:t>
              </w:r>
            </w:ins>
          </w:p>
        </w:tc>
      </w:tr>
      <w:tr w:rsidR="00382106" w:rsidRPr="00E10136" w14:paraId="16CF331D"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34B6B9E"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F6C681C"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Mountain View</w:t>
            </w:r>
          </w:p>
        </w:tc>
        <w:tc>
          <w:tcPr>
            <w:tcW w:w="2754" w:type="dxa"/>
            <w:tcBorders>
              <w:top w:val="single" w:sz="4" w:space="0" w:color="auto"/>
              <w:left w:val="single" w:sz="4" w:space="0" w:color="auto"/>
              <w:bottom w:val="single" w:sz="4" w:space="0" w:color="auto"/>
              <w:right w:val="single" w:sz="4" w:space="0" w:color="auto"/>
            </w:tcBorders>
            <w:vAlign w:val="center"/>
          </w:tcPr>
          <w:p w14:paraId="2CE2E09A" w14:textId="77777777" w:rsidR="00382106" w:rsidRPr="00B57A2E" w:rsidRDefault="00382106" w:rsidP="008F08F2">
            <w:pPr>
              <w:autoSpaceDE w:val="0"/>
              <w:autoSpaceDN w:val="0"/>
              <w:adjustRightInd w:val="0"/>
              <w:spacing w:after="0"/>
              <w:jc w:val="center"/>
              <w:rPr>
                <w:rFonts w:cs="Arial"/>
                <w:bCs/>
              </w:rPr>
            </w:pPr>
            <w:del w:id="4612" w:author="CARB" w:date="2024-01-02T09:49:00Z">
              <w:r w:rsidRPr="00E10136">
                <w:rPr>
                  <w:rFonts w:eastAsiaTheme="minorEastAsia" w:cs="Arial"/>
                </w:rPr>
                <w:delText>3.97</w:delText>
              </w:r>
            </w:del>
            <w:ins w:id="4613" w:author="CARB" w:date="2024-01-02T09:49:00Z">
              <w:r w:rsidRPr="00B57A2E">
                <w:rPr>
                  <w:rFonts w:cs="Arial"/>
                  <w:bCs/>
                </w:rPr>
                <w:t>5.03</w:t>
              </w:r>
            </w:ins>
          </w:p>
        </w:tc>
      </w:tr>
      <w:tr w:rsidR="00382106" w:rsidRPr="00E10136" w14:paraId="65D32F6E"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5E897BC"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711C39D"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Newhall-Potrero</w:t>
            </w:r>
          </w:p>
        </w:tc>
        <w:tc>
          <w:tcPr>
            <w:tcW w:w="2754" w:type="dxa"/>
            <w:tcBorders>
              <w:top w:val="single" w:sz="4" w:space="0" w:color="auto"/>
              <w:left w:val="single" w:sz="4" w:space="0" w:color="auto"/>
              <w:bottom w:val="single" w:sz="4" w:space="0" w:color="auto"/>
              <w:right w:val="single" w:sz="4" w:space="0" w:color="auto"/>
            </w:tcBorders>
            <w:vAlign w:val="center"/>
          </w:tcPr>
          <w:p w14:paraId="2F8A4058" w14:textId="77777777" w:rsidR="00382106" w:rsidRPr="00B57A2E" w:rsidRDefault="00382106" w:rsidP="008F08F2">
            <w:pPr>
              <w:autoSpaceDE w:val="0"/>
              <w:autoSpaceDN w:val="0"/>
              <w:adjustRightInd w:val="0"/>
              <w:spacing w:after="0"/>
              <w:jc w:val="center"/>
              <w:rPr>
                <w:rFonts w:cs="Arial"/>
                <w:bCs/>
              </w:rPr>
            </w:pPr>
            <w:del w:id="4614" w:author="CARB" w:date="2024-01-01T22:02:00Z">
              <w:r w:rsidRPr="00E10136">
                <w:rPr>
                  <w:rFonts w:eastAsiaTheme="minorEastAsia" w:cs="Arial"/>
                </w:rPr>
                <w:delText>3.66</w:delText>
              </w:r>
            </w:del>
            <w:ins w:id="4615" w:author="CARB" w:date="2024-01-01T22:02:00Z">
              <w:r w:rsidRPr="00B57A2E">
                <w:rPr>
                  <w:rFonts w:cs="Arial"/>
                  <w:bCs/>
                </w:rPr>
                <w:t>5.25</w:t>
              </w:r>
            </w:ins>
          </w:p>
        </w:tc>
      </w:tr>
      <w:tr w:rsidR="00382106" w:rsidRPr="00E10136" w14:paraId="30C097AE"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1CF8964"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1D6B9E3"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Newport, West</w:t>
            </w:r>
          </w:p>
        </w:tc>
        <w:tc>
          <w:tcPr>
            <w:tcW w:w="2754" w:type="dxa"/>
            <w:tcBorders>
              <w:top w:val="single" w:sz="4" w:space="0" w:color="auto"/>
              <w:left w:val="single" w:sz="4" w:space="0" w:color="auto"/>
              <w:bottom w:val="single" w:sz="4" w:space="0" w:color="auto"/>
              <w:right w:val="single" w:sz="4" w:space="0" w:color="auto"/>
            </w:tcBorders>
            <w:vAlign w:val="center"/>
          </w:tcPr>
          <w:p w14:paraId="65A61D58" w14:textId="77777777" w:rsidR="00382106" w:rsidRPr="00B57A2E" w:rsidRDefault="00382106" w:rsidP="008F08F2">
            <w:pPr>
              <w:autoSpaceDE w:val="0"/>
              <w:autoSpaceDN w:val="0"/>
              <w:adjustRightInd w:val="0"/>
              <w:spacing w:after="0"/>
              <w:jc w:val="center"/>
              <w:rPr>
                <w:rFonts w:cs="Arial"/>
                <w:bCs/>
              </w:rPr>
            </w:pPr>
            <w:del w:id="4616" w:author="CARB" w:date="2024-01-01T22:02:00Z">
              <w:r w:rsidRPr="00E10136">
                <w:rPr>
                  <w:rFonts w:eastAsiaTheme="minorEastAsia" w:cs="Arial"/>
                </w:rPr>
                <w:delText>5.21</w:delText>
              </w:r>
            </w:del>
            <w:ins w:id="4617" w:author="CARB" w:date="2024-01-01T22:02:00Z">
              <w:r w:rsidRPr="00B57A2E">
                <w:rPr>
                  <w:rFonts w:cs="Arial"/>
                  <w:bCs/>
                </w:rPr>
                <w:t>8.90</w:t>
              </w:r>
            </w:ins>
          </w:p>
        </w:tc>
      </w:tr>
      <w:tr w:rsidR="00382106" w:rsidRPr="00E10136" w14:paraId="40D421AE"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787B876"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CBC874B"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Oak Canyon</w:t>
            </w:r>
          </w:p>
        </w:tc>
        <w:tc>
          <w:tcPr>
            <w:tcW w:w="2754" w:type="dxa"/>
            <w:tcBorders>
              <w:top w:val="single" w:sz="4" w:space="0" w:color="auto"/>
              <w:left w:val="single" w:sz="4" w:space="0" w:color="auto"/>
              <w:bottom w:val="single" w:sz="4" w:space="0" w:color="auto"/>
              <w:right w:val="single" w:sz="4" w:space="0" w:color="auto"/>
            </w:tcBorders>
            <w:vAlign w:val="center"/>
          </w:tcPr>
          <w:p w14:paraId="479F2ED3" w14:textId="77777777" w:rsidR="00382106" w:rsidRPr="00B57A2E" w:rsidRDefault="00382106" w:rsidP="008F08F2">
            <w:pPr>
              <w:autoSpaceDE w:val="0"/>
              <w:autoSpaceDN w:val="0"/>
              <w:adjustRightInd w:val="0"/>
              <w:spacing w:after="0"/>
              <w:jc w:val="center"/>
              <w:rPr>
                <w:rFonts w:cs="Arial"/>
                <w:bCs/>
              </w:rPr>
            </w:pPr>
            <w:del w:id="4618" w:author="CARB" w:date="2024-01-01T22:02:00Z">
              <w:r w:rsidRPr="00E10136">
                <w:rPr>
                  <w:rFonts w:eastAsiaTheme="minorEastAsia" w:cs="Arial"/>
                </w:rPr>
                <w:delText>4.04</w:delText>
              </w:r>
            </w:del>
            <w:ins w:id="4619" w:author="CARB" w:date="2024-01-01T22:02:00Z">
              <w:r w:rsidRPr="00B57A2E">
                <w:rPr>
                  <w:rFonts w:cs="Arial"/>
                  <w:bCs/>
                </w:rPr>
                <w:t>3.49</w:t>
              </w:r>
            </w:ins>
          </w:p>
        </w:tc>
      </w:tr>
      <w:tr w:rsidR="00382106" w:rsidRPr="00E10136" w14:paraId="5D93197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51CDF90"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FB9588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Oak Park</w:t>
            </w:r>
          </w:p>
        </w:tc>
        <w:tc>
          <w:tcPr>
            <w:tcW w:w="2754" w:type="dxa"/>
            <w:tcBorders>
              <w:top w:val="single" w:sz="4" w:space="0" w:color="auto"/>
              <w:left w:val="single" w:sz="4" w:space="0" w:color="auto"/>
              <w:bottom w:val="single" w:sz="4" w:space="0" w:color="auto"/>
              <w:right w:val="single" w:sz="4" w:space="0" w:color="auto"/>
            </w:tcBorders>
            <w:vAlign w:val="center"/>
          </w:tcPr>
          <w:p w14:paraId="64850163" w14:textId="77777777" w:rsidR="00382106" w:rsidRPr="00B57A2E" w:rsidRDefault="00382106" w:rsidP="008F08F2">
            <w:pPr>
              <w:autoSpaceDE w:val="0"/>
              <w:autoSpaceDN w:val="0"/>
              <w:adjustRightInd w:val="0"/>
              <w:spacing w:after="0"/>
              <w:jc w:val="center"/>
              <w:rPr>
                <w:rFonts w:cs="Arial"/>
                <w:bCs/>
              </w:rPr>
            </w:pPr>
            <w:del w:id="4620" w:author="CARB" w:date="2024-01-01T22:02:00Z">
              <w:r w:rsidRPr="00E10136">
                <w:rPr>
                  <w:rFonts w:eastAsiaTheme="minorEastAsia" w:cs="Arial"/>
                </w:rPr>
                <w:delText>3.01</w:delText>
              </w:r>
            </w:del>
            <w:ins w:id="4621" w:author="CARB" w:date="2024-01-01T22:02:00Z">
              <w:r w:rsidRPr="00B57A2E">
                <w:rPr>
                  <w:rFonts w:cs="Arial"/>
                  <w:bCs/>
                </w:rPr>
                <w:t>5.04</w:t>
              </w:r>
            </w:ins>
          </w:p>
        </w:tc>
      </w:tr>
      <w:tr w:rsidR="00382106" w:rsidRPr="00E10136" w14:paraId="607C91FA"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F44D6A6"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EEB9823"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Oakridge</w:t>
            </w:r>
          </w:p>
        </w:tc>
        <w:tc>
          <w:tcPr>
            <w:tcW w:w="2754" w:type="dxa"/>
            <w:tcBorders>
              <w:top w:val="single" w:sz="4" w:space="0" w:color="auto"/>
              <w:left w:val="single" w:sz="4" w:space="0" w:color="auto"/>
              <w:bottom w:val="single" w:sz="4" w:space="0" w:color="auto"/>
              <w:right w:val="single" w:sz="4" w:space="0" w:color="auto"/>
            </w:tcBorders>
            <w:vAlign w:val="center"/>
          </w:tcPr>
          <w:p w14:paraId="6F385E0A" w14:textId="77777777" w:rsidR="00382106" w:rsidRPr="00B57A2E" w:rsidRDefault="00382106" w:rsidP="008F08F2">
            <w:pPr>
              <w:autoSpaceDE w:val="0"/>
              <w:autoSpaceDN w:val="0"/>
              <w:adjustRightInd w:val="0"/>
              <w:spacing w:after="0"/>
              <w:jc w:val="center"/>
              <w:rPr>
                <w:rFonts w:cs="Arial"/>
                <w:bCs/>
              </w:rPr>
            </w:pPr>
            <w:del w:id="4622" w:author="CARB" w:date="2024-01-01T22:02:00Z">
              <w:r w:rsidRPr="00E10136">
                <w:rPr>
                  <w:rFonts w:eastAsiaTheme="minorEastAsia" w:cs="Arial"/>
                </w:rPr>
                <w:delText>3.46</w:delText>
              </w:r>
            </w:del>
            <w:ins w:id="4623" w:author="CARB" w:date="2024-01-01T22:02:00Z">
              <w:r w:rsidRPr="00B57A2E">
                <w:rPr>
                  <w:rFonts w:cs="Arial"/>
                  <w:bCs/>
                </w:rPr>
                <w:t>5.01</w:t>
              </w:r>
            </w:ins>
          </w:p>
        </w:tc>
      </w:tr>
      <w:tr w:rsidR="00382106" w:rsidRPr="00E10136" w14:paraId="6CAA7C0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5F916D6"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FEDE29C"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Oat Mountain</w:t>
            </w:r>
          </w:p>
        </w:tc>
        <w:tc>
          <w:tcPr>
            <w:tcW w:w="2754" w:type="dxa"/>
            <w:tcBorders>
              <w:top w:val="single" w:sz="4" w:space="0" w:color="auto"/>
              <w:left w:val="single" w:sz="4" w:space="0" w:color="auto"/>
              <w:bottom w:val="single" w:sz="4" w:space="0" w:color="auto"/>
              <w:right w:val="single" w:sz="4" w:space="0" w:color="auto"/>
            </w:tcBorders>
            <w:vAlign w:val="center"/>
          </w:tcPr>
          <w:p w14:paraId="441B76D4" w14:textId="77777777" w:rsidR="00382106" w:rsidRPr="00B57A2E" w:rsidRDefault="00382106" w:rsidP="008F08F2">
            <w:pPr>
              <w:autoSpaceDE w:val="0"/>
              <w:autoSpaceDN w:val="0"/>
              <w:adjustRightInd w:val="0"/>
              <w:spacing w:after="0"/>
              <w:jc w:val="center"/>
              <w:rPr>
                <w:rFonts w:cs="Arial"/>
                <w:bCs/>
              </w:rPr>
            </w:pPr>
            <w:del w:id="4624" w:author="CARB" w:date="2024-01-01T22:02:00Z">
              <w:r w:rsidRPr="00E10136">
                <w:rPr>
                  <w:rFonts w:eastAsiaTheme="minorEastAsia" w:cs="Arial"/>
                </w:rPr>
                <w:delText>3.17</w:delText>
              </w:r>
            </w:del>
            <w:ins w:id="4625" w:author="CARB" w:date="2024-01-01T22:02:00Z">
              <w:r w:rsidRPr="00B57A2E">
                <w:rPr>
                  <w:rFonts w:cs="Arial"/>
                  <w:bCs/>
                </w:rPr>
                <w:t>4.10</w:t>
              </w:r>
            </w:ins>
          </w:p>
        </w:tc>
      </w:tr>
      <w:tr w:rsidR="00382106" w:rsidRPr="00E10136" w14:paraId="25FD835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36510A7"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73CB71A"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Ojai</w:t>
            </w:r>
          </w:p>
        </w:tc>
        <w:tc>
          <w:tcPr>
            <w:tcW w:w="2754" w:type="dxa"/>
            <w:tcBorders>
              <w:top w:val="single" w:sz="4" w:space="0" w:color="auto"/>
              <w:left w:val="single" w:sz="4" w:space="0" w:color="auto"/>
              <w:bottom w:val="single" w:sz="4" w:space="0" w:color="auto"/>
              <w:right w:val="single" w:sz="4" w:space="0" w:color="auto"/>
            </w:tcBorders>
            <w:vAlign w:val="center"/>
          </w:tcPr>
          <w:p w14:paraId="2F493185" w14:textId="77777777" w:rsidR="00382106" w:rsidRPr="00B57A2E" w:rsidRDefault="00382106" w:rsidP="008F08F2">
            <w:pPr>
              <w:autoSpaceDE w:val="0"/>
              <w:autoSpaceDN w:val="0"/>
              <w:adjustRightInd w:val="0"/>
              <w:spacing w:after="0"/>
              <w:jc w:val="center"/>
              <w:rPr>
                <w:rFonts w:cs="Arial"/>
                <w:bCs/>
              </w:rPr>
            </w:pPr>
            <w:del w:id="4626" w:author="CARB" w:date="2024-01-01T22:02:00Z">
              <w:r w:rsidRPr="00E10136">
                <w:rPr>
                  <w:rFonts w:eastAsiaTheme="minorEastAsia" w:cs="Arial"/>
                </w:rPr>
                <w:delText>4.94</w:delText>
              </w:r>
            </w:del>
            <w:ins w:id="4627" w:author="CARB" w:date="2024-01-01T22:02:00Z">
              <w:r w:rsidRPr="00B57A2E">
                <w:rPr>
                  <w:rFonts w:cs="Arial"/>
                  <w:bCs/>
                </w:rPr>
                <w:t>7.95</w:t>
              </w:r>
            </w:ins>
          </w:p>
        </w:tc>
      </w:tr>
      <w:tr w:rsidR="00382106" w:rsidRPr="00E10136" w14:paraId="7AD5F2AE"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9A3CFFC"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C6EBF4D"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Olive</w:t>
            </w:r>
          </w:p>
        </w:tc>
        <w:tc>
          <w:tcPr>
            <w:tcW w:w="2754" w:type="dxa"/>
            <w:tcBorders>
              <w:top w:val="single" w:sz="4" w:space="0" w:color="auto"/>
              <w:left w:val="single" w:sz="4" w:space="0" w:color="auto"/>
              <w:bottom w:val="single" w:sz="4" w:space="0" w:color="auto"/>
              <w:right w:val="single" w:sz="4" w:space="0" w:color="auto"/>
            </w:tcBorders>
            <w:vAlign w:val="center"/>
          </w:tcPr>
          <w:p w14:paraId="6FADD51F" w14:textId="77777777" w:rsidR="00382106" w:rsidRPr="00B57A2E" w:rsidRDefault="00382106" w:rsidP="008F08F2">
            <w:pPr>
              <w:autoSpaceDE w:val="0"/>
              <w:autoSpaceDN w:val="0"/>
              <w:adjustRightInd w:val="0"/>
              <w:spacing w:after="0"/>
              <w:jc w:val="center"/>
              <w:rPr>
                <w:rFonts w:cs="Arial"/>
                <w:bCs/>
              </w:rPr>
            </w:pPr>
            <w:del w:id="4628" w:author="CARB" w:date="2024-01-01T22:02:00Z">
              <w:r w:rsidRPr="00E10136">
                <w:rPr>
                  <w:rFonts w:eastAsiaTheme="minorEastAsia" w:cs="Arial"/>
                </w:rPr>
                <w:delText>1.82</w:delText>
              </w:r>
            </w:del>
            <w:ins w:id="4629" w:author="CARB" w:date="2024-01-01T22:02:00Z">
              <w:r w:rsidRPr="00B57A2E">
                <w:rPr>
                  <w:rFonts w:cs="Arial"/>
                  <w:bCs/>
                </w:rPr>
                <w:t>2.35</w:t>
              </w:r>
            </w:ins>
          </w:p>
        </w:tc>
      </w:tr>
      <w:tr w:rsidR="00382106" w:rsidRPr="00E10136" w14:paraId="53C0F76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CCBF71E"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7D4281E"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Orcutt</w:t>
            </w:r>
          </w:p>
        </w:tc>
        <w:tc>
          <w:tcPr>
            <w:tcW w:w="2754" w:type="dxa"/>
            <w:tcBorders>
              <w:top w:val="single" w:sz="4" w:space="0" w:color="auto"/>
              <w:left w:val="single" w:sz="4" w:space="0" w:color="auto"/>
              <w:bottom w:val="single" w:sz="4" w:space="0" w:color="auto"/>
              <w:right w:val="single" w:sz="4" w:space="0" w:color="auto"/>
            </w:tcBorders>
            <w:vAlign w:val="center"/>
          </w:tcPr>
          <w:p w14:paraId="6113E83B" w14:textId="77777777" w:rsidR="00382106" w:rsidRPr="00B57A2E" w:rsidRDefault="00382106" w:rsidP="008F08F2">
            <w:pPr>
              <w:autoSpaceDE w:val="0"/>
              <w:autoSpaceDN w:val="0"/>
              <w:adjustRightInd w:val="0"/>
              <w:spacing w:after="0"/>
              <w:jc w:val="center"/>
              <w:rPr>
                <w:rFonts w:cs="Arial"/>
                <w:bCs/>
              </w:rPr>
            </w:pPr>
            <w:del w:id="4630" w:author="CARB" w:date="2024-01-01T22:02:00Z">
              <w:r w:rsidRPr="00E10136">
                <w:rPr>
                  <w:rFonts w:eastAsiaTheme="minorEastAsia" w:cs="Arial"/>
                </w:rPr>
                <w:delText>11.76</w:delText>
              </w:r>
            </w:del>
            <w:ins w:id="4631" w:author="CARB" w:date="2024-01-01T22:02:00Z">
              <w:r w:rsidRPr="00B57A2E">
                <w:rPr>
                  <w:rFonts w:cs="Arial"/>
                  <w:bCs/>
                </w:rPr>
                <w:t>23.32</w:t>
              </w:r>
            </w:ins>
          </w:p>
        </w:tc>
      </w:tr>
      <w:tr w:rsidR="00382106" w:rsidRPr="00E10136" w14:paraId="5B35F29F"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CDFE756"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4BA9B92"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Oxnard</w:t>
            </w:r>
          </w:p>
        </w:tc>
        <w:tc>
          <w:tcPr>
            <w:tcW w:w="2754" w:type="dxa"/>
            <w:tcBorders>
              <w:top w:val="single" w:sz="4" w:space="0" w:color="auto"/>
              <w:left w:val="single" w:sz="4" w:space="0" w:color="auto"/>
              <w:bottom w:val="single" w:sz="4" w:space="0" w:color="auto"/>
              <w:right w:val="single" w:sz="4" w:space="0" w:color="auto"/>
            </w:tcBorders>
            <w:vAlign w:val="center"/>
          </w:tcPr>
          <w:p w14:paraId="25EEF4E6" w14:textId="77777777" w:rsidR="00382106" w:rsidRPr="00B57A2E" w:rsidRDefault="00382106" w:rsidP="008F08F2">
            <w:pPr>
              <w:autoSpaceDE w:val="0"/>
              <w:autoSpaceDN w:val="0"/>
              <w:adjustRightInd w:val="0"/>
              <w:spacing w:after="0"/>
              <w:jc w:val="center"/>
              <w:rPr>
                <w:rFonts w:cs="Arial"/>
                <w:bCs/>
              </w:rPr>
            </w:pPr>
            <w:del w:id="4632" w:author="CARB" w:date="2024-01-01T22:02:00Z">
              <w:r w:rsidRPr="00E10136">
                <w:rPr>
                  <w:rFonts w:eastAsiaTheme="minorEastAsia" w:cs="Arial"/>
                </w:rPr>
                <w:delText>5.39</w:delText>
              </w:r>
            </w:del>
            <w:ins w:id="4633" w:author="CARB" w:date="2024-01-01T22:02:00Z">
              <w:r w:rsidRPr="00B57A2E">
                <w:rPr>
                  <w:rFonts w:cs="Arial"/>
                  <w:bCs/>
                </w:rPr>
                <w:t>8.99</w:t>
              </w:r>
            </w:ins>
          </w:p>
        </w:tc>
      </w:tr>
      <w:tr w:rsidR="00382106" w:rsidRPr="00E10136" w14:paraId="2EFE2881"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FA99A26"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88B7C38"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Paloma</w:t>
            </w:r>
          </w:p>
        </w:tc>
        <w:tc>
          <w:tcPr>
            <w:tcW w:w="2754" w:type="dxa"/>
            <w:tcBorders>
              <w:top w:val="single" w:sz="4" w:space="0" w:color="auto"/>
              <w:left w:val="single" w:sz="4" w:space="0" w:color="auto"/>
              <w:bottom w:val="single" w:sz="4" w:space="0" w:color="auto"/>
              <w:right w:val="single" w:sz="4" w:space="0" w:color="auto"/>
            </w:tcBorders>
            <w:vAlign w:val="center"/>
          </w:tcPr>
          <w:p w14:paraId="4A295712" w14:textId="77777777" w:rsidR="00382106" w:rsidRPr="00B57A2E" w:rsidRDefault="00382106" w:rsidP="008F08F2">
            <w:pPr>
              <w:autoSpaceDE w:val="0"/>
              <w:autoSpaceDN w:val="0"/>
              <w:adjustRightInd w:val="0"/>
              <w:spacing w:after="0"/>
              <w:jc w:val="center"/>
              <w:rPr>
                <w:rFonts w:cs="Arial"/>
                <w:bCs/>
              </w:rPr>
            </w:pPr>
            <w:del w:id="4634" w:author="CARB" w:date="2024-01-01T22:02:00Z">
              <w:r w:rsidRPr="00E10136">
                <w:rPr>
                  <w:rFonts w:eastAsiaTheme="minorEastAsia" w:cs="Arial"/>
                </w:rPr>
                <w:delText>4.88</w:delText>
              </w:r>
            </w:del>
            <w:ins w:id="4635" w:author="CARB" w:date="2024-01-01T22:02:00Z">
              <w:r w:rsidRPr="00B57A2E">
                <w:rPr>
                  <w:rFonts w:cs="Arial"/>
                  <w:bCs/>
                </w:rPr>
                <w:t>10.13</w:t>
              </w:r>
            </w:ins>
          </w:p>
        </w:tc>
      </w:tr>
      <w:tr w:rsidR="00382106" w:rsidRPr="00E10136" w14:paraId="57B71A6C"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764A3F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AF34966"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Placerita</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02537B8A" w14:textId="77777777" w:rsidR="00382106" w:rsidRPr="00B57A2E" w:rsidRDefault="00382106" w:rsidP="008F08F2">
            <w:pPr>
              <w:autoSpaceDE w:val="0"/>
              <w:autoSpaceDN w:val="0"/>
              <w:adjustRightInd w:val="0"/>
              <w:spacing w:after="0"/>
              <w:jc w:val="center"/>
              <w:rPr>
                <w:rFonts w:cs="Arial"/>
                <w:bCs/>
              </w:rPr>
            </w:pPr>
            <w:del w:id="4636" w:author="CARB" w:date="2024-01-01T22:02:00Z">
              <w:r w:rsidRPr="00E10136">
                <w:rPr>
                  <w:rFonts w:eastAsiaTheme="minorEastAsia" w:cs="Arial"/>
                </w:rPr>
                <w:delText>32.78</w:delText>
              </w:r>
            </w:del>
            <w:ins w:id="4637" w:author="CARB" w:date="2024-01-01T22:02:00Z">
              <w:r w:rsidRPr="00B57A2E">
                <w:rPr>
                  <w:rFonts w:cs="Arial"/>
                  <w:bCs/>
                </w:rPr>
                <w:t>58.44</w:t>
              </w:r>
            </w:ins>
          </w:p>
        </w:tc>
      </w:tr>
      <w:tr w:rsidR="00382106" w:rsidRPr="00E10136" w14:paraId="08B6D3D5"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67D916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A400A0A"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Playa Del Rey</w:t>
            </w:r>
          </w:p>
        </w:tc>
        <w:tc>
          <w:tcPr>
            <w:tcW w:w="2754" w:type="dxa"/>
            <w:tcBorders>
              <w:top w:val="single" w:sz="4" w:space="0" w:color="auto"/>
              <w:left w:val="single" w:sz="4" w:space="0" w:color="auto"/>
              <w:bottom w:val="single" w:sz="4" w:space="0" w:color="auto"/>
              <w:right w:val="single" w:sz="4" w:space="0" w:color="auto"/>
            </w:tcBorders>
            <w:vAlign w:val="center"/>
          </w:tcPr>
          <w:p w14:paraId="45CDF182" w14:textId="77777777" w:rsidR="00382106" w:rsidRPr="00B57A2E" w:rsidRDefault="00382106" w:rsidP="008F08F2">
            <w:pPr>
              <w:autoSpaceDE w:val="0"/>
              <w:autoSpaceDN w:val="0"/>
              <w:adjustRightInd w:val="0"/>
              <w:spacing w:after="0"/>
              <w:jc w:val="center"/>
              <w:rPr>
                <w:rFonts w:cs="Arial"/>
                <w:bCs/>
              </w:rPr>
            </w:pPr>
            <w:del w:id="4638" w:author="CARB" w:date="2024-01-01T22:02:00Z">
              <w:r w:rsidRPr="00E10136">
                <w:rPr>
                  <w:rFonts w:eastAsiaTheme="minorEastAsia" w:cs="Arial"/>
                </w:rPr>
                <w:delText>6.87</w:delText>
              </w:r>
            </w:del>
            <w:ins w:id="4639" w:author="CARB" w:date="2024-01-01T22:02:00Z">
              <w:r w:rsidRPr="00B57A2E">
                <w:rPr>
                  <w:rFonts w:cs="Arial"/>
                  <w:bCs/>
                </w:rPr>
                <w:t>4.93</w:t>
              </w:r>
            </w:ins>
          </w:p>
        </w:tc>
      </w:tr>
      <w:tr w:rsidR="00382106" w:rsidRPr="00E10136" w14:paraId="49D7DD78"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8E9506B"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9BF01FF"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Pleito</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0FBC6769" w14:textId="77777777" w:rsidR="00382106" w:rsidRPr="00B57A2E" w:rsidRDefault="00382106" w:rsidP="008F08F2">
            <w:pPr>
              <w:autoSpaceDE w:val="0"/>
              <w:autoSpaceDN w:val="0"/>
              <w:adjustRightInd w:val="0"/>
              <w:spacing w:after="0"/>
              <w:jc w:val="center"/>
              <w:rPr>
                <w:rFonts w:cs="Arial"/>
                <w:bCs/>
              </w:rPr>
            </w:pPr>
            <w:del w:id="4640" w:author="CARB" w:date="2024-01-01T22:02:00Z">
              <w:r w:rsidRPr="00E10136">
                <w:rPr>
                  <w:rFonts w:eastAsiaTheme="minorEastAsia" w:cs="Arial"/>
                </w:rPr>
                <w:delText>2.09</w:delText>
              </w:r>
            </w:del>
            <w:ins w:id="4641" w:author="CARB" w:date="2024-01-01T22:02:00Z">
              <w:r w:rsidRPr="00B57A2E">
                <w:rPr>
                  <w:rFonts w:cs="Arial"/>
                  <w:bCs/>
                </w:rPr>
                <w:t>3.50</w:t>
              </w:r>
            </w:ins>
          </w:p>
        </w:tc>
      </w:tr>
      <w:tr w:rsidR="00382106" w:rsidRPr="00E10136" w14:paraId="49C69B6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9581284"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2CB4E8F"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Poso Creek</w:t>
            </w:r>
          </w:p>
        </w:tc>
        <w:tc>
          <w:tcPr>
            <w:tcW w:w="2754" w:type="dxa"/>
            <w:tcBorders>
              <w:top w:val="single" w:sz="4" w:space="0" w:color="auto"/>
              <w:left w:val="single" w:sz="4" w:space="0" w:color="auto"/>
              <w:bottom w:val="single" w:sz="4" w:space="0" w:color="auto"/>
              <w:right w:val="single" w:sz="4" w:space="0" w:color="auto"/>
            </w:tcBorders>
            <w:vAlign w:val="center"/>
          </w:tcPr>
          <w:p w14:paraId="0C91A07D" w14:textId="77777777" w:rsidR="00382106" w:rsidRPr="00B57A2E" w:rsidRDefault="00382106" w:rsidP="008F08F2">
            <w:pPr>
              <w:autoSpaceDE w:val="0"/>
              <w:autoSpaceDN w:val="0"/>
              <w:adjustRightInd w:val="0"/>
              <w:spacing w:after="0"/>
              <w:jc w:val="center"/>
              <w:rPr>
                <w:rFonts w:cs="Arial"/>
                <w:bCs/>
              </w:rPr>
            </w:pPr>
            <w:del w:id="4642" w:author="CARB" w:date="2024-01-01T22:02:00Z">
              <w:r w:rsidRPr="00E10136">
                <w:rPr>
                  <w:rFonts w:eastAsiaTheme="minorEastAsia" w:cs="Arial"/>
                </w:rPr>
                <w:delText>21.96</w:delText>
              </w:r>
            </w:del>
            <w:ins w:id="4643" w:author="CARB" w:date="2024-01-01T22:02:00Z">
              <w:r w:rsidRPr="00B57A2E">
                <w:rPr>
                  <w:rFonts w:cs="Arial"/>
                  <w:bCs/>
                </w:rPr>
                <w:t>23.70</w:t>
              </w:r>
            </w:ins>
          </w:p>
        </w:tc>
      </w:tr>
      <w:tr w:rsidR="00382106" w:rsidRPr="00E10136" w14:paraId="27B8C9A5"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344768A"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48467D8"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Pyramid Hills</w:t>
            </w:r>
          </w:p>
        </w:tc>
        <w:tc>
          <w:tcPr>
            <w:tcW w:w="2754" w:type="dxa"/>
            <w:tcBorders>
              <w:top w:val="single" w:sz="4" w:space="0" w:color="auto"/>
              <w:left w:val="single" w:sz="4" w:space="0" w:color="auto"/>
              <w:bottom w:val="single" w:sz="4" w:space="0" w:color="auto"/>
              <w:right w:val="single" w:sz="4" w:space="0" w:color="auto"/>
            </w:tcBorders>
            <w:vAlign w:val="center"/>
          </w:tcPr>
          <w:p w14:paraId="7690AFE5" w14:textId="77777777" w:rsidR="00382106" w:rsidRPr="00B57A2E" w:rsidRDefault="00382106" w:rsidP="008F08F2">
            <w:pPr>
              <w:autoSpaceDE w:val="0"/>
              <w:autoSpaceDN w:val="0"/>
              <w:adjustRightInd w:val="0"/>
              <w:spacing w:after="0"/>
              <w:jc w:val="center"/>
              <w:rPr>
                <w:rFonts w:cs="Arial"/>
                <w:bCs/>
              </w:rPr>
            </w:pPr>
            <w:del w:id="4644" w:author="CARB" w:date="2024-01-01T22:02:00Z">
              <w:r w:rsidRPr="00E10136">
                <w:rPr>
                  <w:rFonts w:eastAsiaTheme="minorEastAsia" w:cs="Arial"/>
                </w:rPr>
                <w:delText>3.36</w:delText>
              </w:r>
            </w:del>
            <w:ins w:id="4645" w:author="CARB" w:date="2024-01-01T22:02:00Z">
              <w:r w:rsidRPr="00B57A2E">
                <w:rPr>
                  <w:rFonts w:cs="Arial"/>
                  <w:bCs/>
                </w:rPr>
                <w:t>6.28</w:t>
              </w:r>
            </w:ins>
          </w:p>
        </w:tc>
      </w:tr>
      <w:tr w:rsidR="00382106" w:rsidRPr="00E10136" w14:paraId="719D7191"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71C96AE"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ECD85F4"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Railroad Gap</w:t>
            </w:r>
          </w:p>
        </w:tc>
        <w:tc>
          <w:tcPr>
            <w:tcW w:w="2754" w:type="dxa"/>
            <w:tcBorders>
              <w:top w:val="single" w:sz="4" w:space="0" w:color="auto"/>
              <w:left w:val="single" w:sz="4" w:space="0" w:color="auto"/>
              <w:bottom w:val="single" w:sz="4" w:space="0" w:color="auto"/>
              <w:right w:val="single" w:sz="4" w:space="0" w:color="auto"/>
            </w:tcBorders>
            <w:vAlign w:val="center"/>
          </w:tcPr>
          <w:p w14:paraId="4D98951E" w14:textId="77777777" w:rsidR="00382106" w:rsidRPr="00B57A2E" w:rsidRDefault="00382106" w:rsidP="008F08F2">
            <w:pPr>
              <w:autoSpaceDE w:val="0"/>
              <w:autoSpaceDN w:val="0"/>
              <w:adjustRightInd w:val="0"/>
              <w:spacing w:after="0"/>
              <w:jc w:val="center"/>
              <w:rPr>
                <w:rFonts w:cs="Arial"/>
                <w:bCs/>
              </w:rPr>
            </w:pPr>
            <w:del w:id="4646" w:author="CARB" w:date="2024-01-01T22:02:00Z">
              <w:r w:rsidRPr="00E10136">
                <w:rPr>
                  <w:rFonts w:eastAsiaTheme="minorEastAsia" w:cs="Arial"/>
                </w:rPr>
                <w:delText>7.08</w:delText>
              </w:r>
            </w:del>
            <w:ins w:id="4647" w:author="CARB" w:date="2024-01-01T22:02:00Z">
              <w:r w:rsidRPr="00B57A2E">
                <w:rPr>
                  <w:rFonts w:cs="Arial"/>
                  <w:bCs/>
                </w:rPr>
                <w:t>9.22</w:t>
              </w:r>
            </w:ins>
          </w:p>
        </w:tc>
      </w:tr>
      <w:tr w:rsidR="00382106" w:rsidRPr="00E10136" w14:paraId="27CA73AC"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01AC76E"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E619542"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Raisin City</w:t>
            </w:r>
          </w:p>
        </w:tc>
        <w:tc>
          <w:tcPr>
            <w:tcW w:w="2754" w:type="dxa"/>
            <w:tcBorders>
              <w:top w:val="single" w:sz="4" w:space="0" w:color="auto"/>
              <w:left w:val="single" w:sz="4" w:space="0" w:color="auto"/>
              <w:bottom w:val="single" w:sz="4" w:space="0" w:color="auto"/>
              <w:right w:val="single" w:sz="4" w:space="0" w:color="auto"/>
            </w:tcBorders>
            <w:vAlign w:val="center"/>
          </w:tcPr>
          <w:p w14:paraId="60A7FE0F" w14:textId="77777777" w:rsidR="00382106" w:rsidRPr="00B57A2E" w:rsidRDefault="00382106" w:rsidP="008F08F2">
            <w:pPr>
              <w:autoSpaceDE w:val="0"/>
              <w:autoSpaceDN w:val="0"/>
              <w:adjustRightInd w:val="0"/>
              <w:spacing w:after="0"/>
              <w:jc w:val="center"/>
              <w:rPr>
                <w:rFonts w:cs="Arial"/>
                <w:bCs/>
              </w:rPr>
            </w:pPr>
            <w:del w:id="4648" w:author="CARB" w:date="2024-01-01T22:02:00Z">
              <w:r w:rsidRPr="00E10136">
                <w:rPr>
                  <w:rFonts w:eastAsiaTheme="minorEastAsia" w:cs="Arial"/>
                </w:rPr>
                <w:delText>9.13</w:delText>
              </w:r>
            </w:del>
            <w:ins w:id="4649" w:author="CARB" w:date="2024-01-01T22:02:00Z">
              <w:r w:rsidRPr="00B57A2E">
                <w:rPr>
                  <w:rFonts w:cs="Arial"/>
                  <w:bCs/>
                </w:rPr>
                <w:t>28.32</w:t>
              </w:r>
            </w:ins>
          </w:p>
        </w:tc>
      </w:tr>
      <w:tr w:rsidR="00382106" w:rsidRPr="00E10136" w14:paraId="1207B47B"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CC44861"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119823D"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Ramona</w:t>
            </w:r>
          </w:p>
        </w:tc>
        <w:tc>
          <w:tcPr>
            <w:tcW w:w="2754" w:type="dxa"/>
            <w:tcBorders>
              <w:top w:val="single" w:sz="4" w:space="0" w:color="auto"/>
              <w:left w:val="single" w:sz="4" w:space="0" w:color="auto"/>
              <w:bottom w:val="single" w:sz="4" w:space="0" w:color="auto"/>
              <w:right w:val="single" w:sz="4" w:space="0" w:color="auto"/>
            </w:tcBorders>
            <w:vAlign w:val="center"/>
          </w:tcPr>
          <w:p w14:paraId="3AA61F33" w14:textId="77777777" w:rsidR="00382106" w:rsidRPr="00B57A2E" w:rsidRDefault="00382106" w:rsidP="008F08F2">
            <w:pPr>
              <w:autoSpaceDE w:val="0"/>
              <w:autoSpaceDN w:val="0"/>
              <w:adjustRightInd w:val="0"/>
              <w:spacing w:after="0"/>
              <w:jc w:val="center"/>
              <w:rPr>
                <w:rFonts w:cs="Arial"/>
                <w:bCs/>
              </w:rPr>
            </w:pPr>
            <w:del w:id="4650" w:author="CARB" w:date="2024-01-01T22:02:00Z">
              <w:r w:rsidRPr="00E10136">
                <w:rPr>
                  <w:rFonts w:eastAsiaTheme="minorEastAsia" w:cs="Arial"/>
                </w:rPr>
                <w:delText>4.47</w:delText>
              </w:r>
            </w:del>
            <w:ins w:id="4651" w:author="CARB" w:date="2024-01-01T22:02:00Z">
              <w:r w:rsidRPr="00B57A2E">
                <w:rPr>
                  <w:rFonts w:cs="Arial"/>
                  <w:bCs/>
                </w:rPr>
                <w:t>7.81</w:t>
              </w:r>
            </w:ins>
          </w:p>
        </w:tc>
      </w:tr>
      <w:tr w:rsidR="00382106" w:rsidRPr="00E10136" w14:paraId="2E254AF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CA39B10"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B80A07C"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Richfield</w:t>
            </w:r>
          </w:p>
        </w:tc>
        <w:tc>
          <w:tcPr>
            <w:tcW w:w="2754" w:type="dxa"/>
            <w:tcBorders>
              <w:top w:val="single" w:sz="4" w:space="0" w:color="auto"/>
              <w:left w:val="single" w:sz="4" w:space="0" w:color="auto"/>
              <w:bottom w:val="single" w:sz="4" w:space="0" w:color="auto"/>
              <w:right w:val="single" w:sz="4" w:space="0" w:color="auto"/>
            </w:tcBorders>
            <w:vAlign w:val="center"/>
          </w:tcPr>
          <w:p w14:paraId="50998F8F" w14:textId="77777777" w:rsidR="00382106" w:rsidRPr="00B57A2E" w:rsidRDefault="00382106" w:rsidP="008F08F2">
            <w:pPr>
              <w:autoSpaceDE w:val="0"/>
              <w:autoSpaceDN w:val="0"/>
              <w:adjustRightInd w:val="0"/>
              <w:spacing w:after="0"/>
              <w:jc w:val="center"/>
              <w:rPr>
                <w:rFonts w:cs="Arial"/>
                <w:bCs/>
              </w:rPr>
            </w:pPr>
            <w:del w:id="4652" w:author="CARB" w:date="2024-01-01T22:02:00Z">
              <w:r w:rsidRPr="00E10136">
                <w:rPr>
                  <w:rFonts w:eastAsiaTheme="minorEastAsia" w:cs="Arial"/>
                </w:rPr>
                <w:delText>4.75</w:delText>
              </w:r>
            </w:del>
            <w:ins w:id="4653" w:author="CARB" w:date="2024-01-01T22:02:00Z">
              <w:r w:rsidRPr="00B57A2E">
                <w:rPr>
                  <w:rFonts w:cs="Arial"/>
                  <w:bCs/>
                </w:rPr>
                <w:t>3.55</w:t>
              </w:r>
            </w:ins>
          </w:p>
        </w:tc>
      </w:tr>
      <w:tr w:rsidR="00382106" w:rsidRPr="00E10136" w14:paraId="0D564B52"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7BA0D1E"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7962FDB"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Rincon</w:t>
            </w:r>
          </w:p>
        </w:tc>
        <w:tc>
          <w:tcPr>
            <w:tcW w:w="2754" w:type="dxa"/>
            <w:tcBorders>
              <w:top w:val="single" w:sz="4" w:space="0" w:color="auto"/>
              <w:left w:val="single" w:sz="4" w:space="0" w:color="auto"/>
              <w:bottom w:val="single" w:sz="4" w:space="0" w:color="auto"/>
              <w:right w:val="single" w:sz="4" w:space="0" w:color="auto"/>
            </w:tcBorders>
            <w:vAlign w:val="center"/>
          </w:tcPr>
          <w:p w14:paraId="07B6DD59" w14:textId="77777777" w:rsidR="00382106" w:rsidRPr="00B57A2E" w:rsidRDefault="00382106" w:rsidP="008F08F2">
            <w:pPr>
              <w:autoSpaceDE w:val="0"/>
              <w:autoSpaceDN w:val="0"/>
              <w:adjustRightInd w:val="0"/>
              <w:spacing w:after="0"/>
              <w:jc w:val="center"/>
              <w:rPr>
                <w:rFonts w:cs="Arial"/>
                <w:bCs/>
              </w:rPr>
            </w:pPr>
            <w:del w:id="4654" w:author="CARB" w:date="2024-01-01T22:02:00Z">
              <w:r w:rsidRPr="00E10136">
                <w:rPr>
                  <w:rFonts w:eastAsiaTheme="minorEastAsia" w:cs="Arial"/>
                </w:rPr>
                <w:delText>4.88</w:delText>
              </w:r>
            </w:del>
            <w:ins w:id="4655" w:author="CARB" w:date="2024-01-01T22:02:00Z">
              <w:r w:rsidRPr="00B57A2E">
                <w:rPr>
                  <w:rFonts w:cs="Arial"/>
                  <w:bCs/>
                </w:rPr>
                <w:t>6.26</w:t>
              </w:r>
            </w:ins>
          </w:p>
        </w:tc>
      </w:tr>
      <w:tr w:rsidR="00382106" w:rsidRPr="00E10136" w14:paraId="51AB11CB"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2942DCE"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9AE0756"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Rio Bravo</w:t>
            </w:r>
          </w:p>
        </w:tc>
        <w:tc>
          <w:tcPr>
            <w:tcW w:w="2754" w:type="dxa"/>
            <w:tcBorders>
              <w:top w:val="single" w:sz="4" w:space="0" w:color="auto"/>
              <w:left w:val="single" w:sz="4" w:space="0" w:color="auto"/>
              <w:bottom w:val="single" w:sz="4" w:space="0" w:color="auto"/>
              <w:right w:val="single" w:sz="4" w:space="0" w:color="auto"/>
            </w:tcBorders>
            <w:vAlign w:val="center"/>
          </w:tcPr>
          <w:p w14:paraId="345C3D5E" w14:textId="77777777" w:rsidR="00382106" w:rsidRPr="00B57A2E" w:rsidRDefault="00382106" w:rsidP="008F08F2">
            <w:pPr>
              <w:autoSpaceDE w:val="0"/>
              <w:autoSpaceDN w:val="0"/>
              <w:adjustRightInd w:val="0"/>
              <w:spacing w:after="0"/>
              <w:jc w:val="center"/>
              <w:rPr>
                <w:rFonts w:cs="Arial"/>
                <w:bCs/>
              </w:rPr>
            </w:pPr>
            <w:del w:id="4656" w:author="CARB" w:date="2024-01-01T22:02:00Z">
              <w:r w:rsidRPr="00E10136">
                <w:rPr>
                  <w:rFonts w:eastAsiaTheme="minorEastAsia" w:cs="Arial"/>
                </w:rPr>
                <w:delText>6.98</w:delText>
              </w:r>
            </w:del>
            <w:ins w:id="4657" w:author="CARB" w:date="2024-01-01T22:02:00Z">
              <w:r w:rsidRPr="00B57A2E">
                <w:rPr>
                  <w:rFonts w:cs="Arial"/>
                  <w:bCs/>
                </w:rPr>
                <w:t>10.44</w:t>
              </w:r>
            </w:ins>
          </w:p>
        </w:tc>
      </w:tr>
      <w:tr w:rsidR="00382106" w:rsidRPr="00E10136" w14:paraId="7DE0BCD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AD68000"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1F93F05"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Rio Viejo</w:t>
            </w:r>
          </w:p>
        </w:tc>
        <w:tc>
          <w:tcPr>
            <w:tcW w:w="2754" w:type="dxa"/>
            <w:tcBorders>
              <w:top w:val="single" w:sz="4" w:space="0" w:color="auto"/>
              <w:left w:val="single" w:sz="4" w:space="0" w:color="auto"/>
              <w:bottom w:val="single" w:sz="4" w:space="0" w:color="auto"/>
              <w:right w:val="single" w:sz="4" w:space="0" w:color="auto"/>
            </w:tcBorders>
            <w:vAlign w:val="center"/>
          </w:tcPr>
          <w:p w14:paraId="51F34D13" w14:textId="77777777" w:rsidR="00382106" w:rsidRPr="00B57A2E" w:rsidRDefault="00382106" w:rsidP="008F08F2">
            <w:pPr>
              <w:autoSpaceDE w:val="0"/>
              <w:autoSpaceDN w:val="0"/>
              <w:adjustRightInd w:val="0"/>
              <w:spacing w:after="0"/>
              <w:jc w:val="center"/>
              <w:rPr>
                <w:rFonts w:cs="Arial"/>
                <w:bCs/>
              </w:rPr>
            </w:pPr>
            <w:r w:rsidRPr="00B57A2E">
              <w:rPr>
                <w:rFonts w:cs="Arial"/>
                <w:bCs/>
              </w:rPr>
              <w:t>2.</w:t>
            </w:r>
            <w:del w:id="4658" w:author="CARB" w:date="2024-01-01T22:02:00Z">
              <w:r w:rsidRPr="00E10136">
                <w:rPr>
                  <w:rFonts w:eastAsiaTheme="minorEastAsia" w:cs="Arial"/>
                </w:rPr>
                <w:delText>74</w:delText>
              </w:r>
            </w:del>
            <w:ins w:id="4659" w:author="CARB" w:date="2024-01-01T22:02:00Z">
              <w:r w:rsidRPr="00B57A2E">
                <w:rPr>
                  <w:rFonts w:cs="Arial"/>
                  <w:bCs/>
                </w:rPr>
                <w:t>57</w:t>
              </w:r>
            </w:ins>
          </w:p>
        </w:tc>
      </w:tr>
      <w:tr w:rsidR="00382106" w:rsidRPr="00E10136" w14:paraId="3AA45F1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1B8E337"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CF1728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Riverdale</w:t>
            </w:r>
          </w:p>
        </w:tc>
        <w:tc>
          <w:tcPr>
            <w:tcW w:w="2754" w:type="dxa"/>
            <w:tcBorders>
              <w:top w:val="single" w:sz="4" w:space="0" w:color="auto"/>
              <w:left w:val="single" w:sz="4" w:space="0" w:color="auto"/>
              <w:bottom w:val="single" w:sz="4" w:space="0" w:color="auto"/>
              <w:right w:val="single" w:sz="4" w:space="0" w:color="auto"/>
            </w:tcBorders>
            <w:vAlign w:val="center"/>
          </w:tcPr>
          <w:p w14:paraId="75C250D8" w14:textId="77777777" w:rsidR="00382106" w:rsidRPr="00B57A2E" w:rsidRDefault="00382106" w:rsidP="008F08F2">
            <w:pPr>
              <w:autoSpaceDE w:val="0"/>
              <w:autoSpaceDN w:val="0"/>
              <w:adjustRightInd w:val="0"/>
              <w:spacing w:after="0"/>
              <w:jc w:val="center"/>
              <w:rPr>
                <w:rFonts w:cs="Arial"/>
                <w:bCs/>
              </w:rPr>
            </w:pPr>
            <w:del w:id="4660" w:author="CARB" w:date="2024-01-01T22:02:00Z">
              <w:r w:rsidRPr="00E10136">
                <w:rPr>
                  <w:rFonts w:eastAsiaTheme="minorEastAsia" w:cs="Arial"/>
                </w:rPr>
                <w:delText>3.80</w:delText>
              </w:r>
            </w:del>
            <w:ins w:id="4661" w:author="CARB" w:date="2024-01-01T22:02:00Z">
              <w:r w:rsidRPr="00B57A2E">
                <w:rPr>
                  <w:rFonts w:cs="Arial"/>
                  <w:bCs/>
                </w:rPr>
                <w:t>4.07</w:t>
              </w:r>
            </w:ins>
          </w:p>
        </w:tc>
      </w:tr>
      <w:tr w:rsidR="00382106" w:rsidRPr="00E10136" w14:paraId="1537309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EE0A921"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BC54489"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Rose</w:t>
            </w:r>
          </w:p>
        </w:tc>
        <w:tc>
          <w:tcPr>
            <w:tcW w:w="2754" w:type="dxa"/>
            <w:tcBorders>
              <w:top w:val="single" w:sz="4" w:space="0" w:color="auto"/>
              <w:left w:val="single" w:sz="4" w:space="0" w:color="auto"/>
              <w:bottom w:val="single" w:sz="4" w:space="0" w:color="auto"/>
              <w:right w:val="single" w:sz="4" w:space="0" w:color="auto"/>
            </w:tcBorders>
            <w:vAlign w:val="center"/>
          </w:tcPr>
          <w:p w14:paraId="79E304AC" w14:textId="77777777" w:rsidR="00382106" w:rsidRPr="00B57A2E" w:rsidRDefault="00382106" w:rsidP="008F08F2">
            <w:pPr>
              <w:autoSpaceDE w:val="0"/>
              <w:autoSpaceDN w:val="0"/>
              <w:adjustRightInd w:val="0"/>
              <w:spacing w:after="0"/>
              <w:jc w:val="center"/>
              <w:rPr>
                <w:rFonts w:cs="Arial"/>
                <w:bCs/>
              </w:rPr>
            </w:pPr>
            <w:del w:id="4662" w:author="CARB" w:date="2024-01-01T22:02:00Z">
              <w:r w:rsidRPr="00E10136">
                <w:rPr>
                  <w:rFonts w:eastAsiaTheme="minorEastAsia" w:cs="Arial"/>
                </w:rPr>
                <w:delText>2.91</w:delText>
              </w:r>
            </w:del>
            <w:ins w:id="4663" w:author="CARB" w:date="2024-01-01T22:02:00Z">
              <w:r w:rsidRPr="00B57A2E">
                <w:rPr>
                  <w:rFonts w:cs="Arial"/>
                  <w:bCs/>
                </w:rPr>
                <w:t>3.32</w:t>
              </w:r>
            </w:ins>
          </w:p>
        </w:tc>
      </w:tr>
      <w:tr w:rsidR="00382106" w:rsidRPr="00E10136" w14:paraId="5A36810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14F3513"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6B3B9D2"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Rosecrans</w:t>
            </w:r>
          </w:p>
        </w:tc>
        <w:tc>
          <w:tcPr>
            <w:tcW w:w="2754" w:type="dxa"/>
            <w:tcBorders>
              <w:top w:val="single" w:sz="4" w:space="0" w:color="auto"/>
              <w:left w:val="single" w:sz="4" w:space="0" w:color="auto"/>
              <w:bottom w:val="single" w:sz="4" w:space="0" w:color="auto"/>
              <w:right w:val="single" w:sz="4" w:space="0" w:color="auto"/>
            </w:tcBorders>
            <w:vAlign w:val="center"/>
          </w:tcPr>
          <w:p w14:paraId="47EC95AA" w14:textId="77777777" w:rsidR="00382106" w:rsidRPr="00B57A2E" w:rsidRDefault="00382106" w:rsidP="008F08F2">
            <w:pPr>
              <w:autoSpaceDE w:val="0"/>
              <w:autoSpaceDN w:val="0"/>
              <w:adjustRightInd w:val="0"/>
              <w:spacing w:after="0"/>
              <w:jc w:val="center"/>
              <w:rPr>
                <w:rFonts w:cs="Arial"/>
                <w:bCs/>
              </w:rPr>
            </w:pPr>
            <w:del w:id="4664" w:author="CARB" w:date="2024-01-01T22:02:00Z">
              <w:r w:rsidRPr="00E10136">
                <w:rPr>
                  <w:rFonts w:eastAsiaTheme="minorEastAsia" w:cs="Arial"/>
                </w:rPr>
                <w:delText>5.76</w:delText>
              </w:r>
            </w:del>
            <w:ins w:id="4665" w:author="CARB" w:date="2024-01-01T22:02:00Z">
              <w:r w:rsidRPr="00B57A2E">
                <w:rPr>
                  <w:rFonts w:cs="Arial"/>
                  <w:bCs/>
                </w:rPr>
                <w:t>7.66</w:t>
              </w:r>
            </w:ins>
          </w:p>
        </w:tc>
      </w:tr>
      <w:tr w:rsidR="00382106" w:rsidRPr="00E10136" w14:paraId="33A195BC"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8010DC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B7AB7DA"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Rosecrans, South</w:t>
            </w:r>
          </w:p>
        </w:tc>
        <w:tc>
          <w:tcPr>
            <w:tcW w:w="2754" w:type="dxa"/>
            <w:tcBorders>
              <w:top w:val="single" w:sz="4" w:space="0" w:color="auto"/>
              <w:left w:val="single" w:sz="4" w:space="0" w:color="auto"/>
              <w:bottom w:val="single" w:sz="4" w:space="0" w:color="auto"/>
              <w:right w:val="single" w:sz="4" w:space="0" w:color="auto"/>
            </w:tcBorders>
            <w:vAlign w:val="center"/>
          </w:tcPr>
          <w:p w14:paraId="0DEC0C53" w14:textId="77777777" w:rsidR="00382106" w:rsidRPr="00B57A2E" w:rsidRDefault="00382106" w:rsidP="008F08F2">
            <w:pPr>
              <w:autoSpaceDE w:val="0"/>
              <w:autoSpaceDN w:val="0"/>
              <w:adjustRightInd w:val="0"/>
              <w:spacing w:after="0"/>
              <w:jc w:val="center"/>
              <w:rPr>
                <w:rFonts w:cs="Arial"/>
                <w:bCs/>
              </w:rPr>
            </w:pPr>
            <w:del w:id="4666" w:author="CARB" w:date="2024-01-01T22:02:00Z">
              <w:r w:rsidRPr="00E10136">
                <w:rPr>
                  <w:rFonts w:eastAsiaTheme="minorEastAsia" w:cs="Arial"/>
                </w:rPr>
                <w:delText>3.54</w:delText>
              </w:r>
            </w:del>
            <w:ins w:id="4667" w:author="CARB" w:date="2024-01-01T22:02:00Z">
              <w:r w:rsidRPr="00B57A2E">
                <w:rPr>
                  <w:rFonts w:cs="Arial"/>
                  <w:bCs/>
                </w:rPr>
                <w:t>6.36</w:t>
              </w:r>
            </w:ins>
          </w:p>
        </w:tc>
      </w:tr>
      <w:tr w:rsidR="00382106" w:rsidRPr="00E10136" w14:paraId="417F75FE"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8FA0F02"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C1EA508"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Rosedale</w:t>
            </w:r>
          </w:p>
        </w:tc>
        <w:tc>
          <w:tcPr>
            <w:tcW w:w="2754" w:type="dxa"/>
            <w:tcBorders>
              <w:top w:val="single" w:sz="4" w:space="0" w:color="auto"/>
              <w:left w:val="single" w:sz="4" w:space="0" w:color="auto"/>
              <w:bottom w:val="single" w:sz="4" w:space="0" w:color="auto"/>
              <w:right w:val="single" w:sz="4" w:space="0" w:color="auto"/>
            </w:tcBorders>
            <w:vAlign w:val="center"/>
          </w:tcPr>
          <w:p w14:paraId="0EADED90" w14:textId="77777777" w:rsidR="00382106" w:rsidRPr="00B57A2E" w:rsidRDefault="00382106" w:rsidP="008F08F2">
            <w:pPr>
              <w:autoSpaceDE w:val="0"/>
              <w:autoSpaceDN w:val="0"/>
              <w:adjustRightInd w:val="0"/>
              <w:spacing w:after="0"/>
              <w:jc w:val="center"/>
              <w:rPr>
                <w:rFonts w:cs="Arial"/>
                <w:bCs/>
              </w:rPr>
            </w:pPr>
            <w:del w:id="4668" w:author="CARB" w:date="2024-01-01T22:02:00Z">
              <w:r w:rsidRPr="00E10136">
                <w:rPr>
                  <w:rFonts w:eastAsiaTheme="minorEastAsia" w:cs="Arial"/>
                </w:rPr>
                <w:delText>2.35</w:delText>
              </w:r>
            </w:del>
            <w:ins w:id="4669" w:author="CARB" w:date="2024-01-01T22:02:00Z">
              <w:r w:rsidRPr="00B57A2E">
                <w:rPr>
                  <w:rFonts w:cs="Arial"/>
                  <w:bCs/>
                </w:rPr>
                <w:t>1.85</w:t>
              </w:r>
            </w:ins>
          </w:p>
        </w:tc>
      </w:tr>
      <w:tr w:rsidR="00382106" w:rsidRPr="00E10136" w14:paraId="1B51AF0A"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1DE7274"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DD9BC88"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Rosedale Ranch</w:t>
            </w:r>
          </w:p>
        </w:tc>
        <w:tc>
          <w:tcPr>
            <w:tcW w:w="2754" w:type="dxa"/>
            <w:tcBorders>
              <w:top w:val="single" w:sz="4" w:space="0" w:color="auto"/>
              <w:left w:val="single" w:sz="4" w:space="0" w:color="auto"/>
              <w:bottom w:val="single" w:sz="4" w:space="0" w:color="auto"/>
              <w:right w:val="single" w:sz="4" w:space="0" w:color="auto"/>
            </w:tcBorders>
            <w:vAlign w:val="center"/>
          </w:tcPr>
          <w:p w14:paraId="052298EF" w14:textId="77777777" w:rsidR="00382106" w:rsidRPr="00B57A2E" w:rsidRDefault="00382106" w:rsidP="008F08F2">
            <w:pPr>
              <w:autoSpaceDE w:val="0"/>
              <w:autoSpaceDN w:val="0"/>
              <w:adjustRightInd w:val="0"/>
              <w:spacing w:after="0"/>
              <w:jc w:val="center"/>
              <w:rPr>
                <w:rFonts w:cs="Arial"/>
                <w:bCs/>
              </w:rPr>
            </w:pPr>
            <w:del w:id="4670" w:author="CARB" w:date="2024-01-01T22:02:00Z">
              <w:r w:rsidRPr="00E10136">
                <w:rPr>
                  <w:rFonts w:eastAsiaTheme="minorEastAsia" w:cs="Arial"/>
                </w:rPr>
                <w:delText>8.32</w:delText>
              </w:r>
            </w:del>
            <w:ins w:id="4671" w:author="CARB" w:date="2024-01-01T22:02:00Z">
              <w:r w:rsidRPr="00B57A2E">
                <w:rPr>
                  <w:rFonts w:cs="Arial"/>
                  <w:bCs/>
                </w:rPr>
                <w:t>9.56</w:t>
              </w:r>
            </w:ins>
          </w:p>
        </w:tc>
      </w:tr>
      <w:tr w:rsidR="00382106" w:rsidRPr="00E10136" w14:paraId="23BD1C40"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7B4DE89"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0CA07AF"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Round Mountain</w:t>
            </w:r>
          </w:p>
        </w:tc>
        <w:tc>
          <w:tcPr>
            <w:tcW w:w="2754" w:type="dxa"/>
            <w:tcBorders>
              <w:top w:val="single" w:sz="4" w:space="0" w:color="auto"/>
              <w:left w:val="single" w:sz="4" w:space="0" w:color="auto"/>
              <w:bottom w:val="single" w:sz="4" w:space="0" w:color="auto"/>
              <w:right w:val="single" w:sz="4" w:space="0" w:color="auto"/>
            </w:tcBorders>
            <w:vAlign w:val="center"/>
          </w:tcPr>
          <w:p w14:paraId="41959D37" w14:textId="77777777" w:rsidR="00382106" w:rsidRPr="00B57A2E" w:rsidRDefault="00382106" w:rsidP="008F08F2">
            <w:pPr>
              <w:autoSpaceDE w:val="0"/>
              <w:autoSpaceDN w:val="0"/>
              <w:adjustRightInd w:val="0"/>
              <w:spacing w:after="0"/>
              <w:jc w:val="center"/>
              <w:rPr>
                <w:rFonts w:cs="Arial"/>
                <w:bCs/>
              </w:rPr>
            </w:pPr>
            <w:del w:id="4672" w:author="CARB" w:date="2024-01-01T22:02:00Z">
              <w:r w:rsidRPr="00E10136">
                <w:rPr>
                  <w:rFonts w:eastAsiaTheme="minorEastAsia" w:cs="Arial"/>
                </w:rPr>
                <w:delText>24.04</w:delText>
              </w:r>
            </w:del>
            <w:ins w:id="4673" w:author="CARB" w:date="2024-01-01T22:02:00Z">
              <w:r w:rsidRPr="00B57A2E">
                <w:rPr>
                  <w:rFonts w:cs="Arial"/>
                  <w:bCs/>
                </w:rPr>
                <w:t>25.21</w:t>
              </w:r>
            </w:ins>
          </w:p>
        </w:tc>
      </w:tr>
      <w:tr w:rsidR="00382106" w:rsidRPr="00E10136" w14:paraId="04DD46A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8F191DA"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675206D"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Russell Ranch</w:t>
            </w:r>
          </w:p>
        </w:tc>
        <w:tc>
          <w:tcPr>
            <w:tcW w:w="2754" w:type="dxa"/>
            <w:tcBorders>
              <w:top w:val="single" w:sz="4" w:space="0" w:color="auto"/>
              <w:left w:val="single" w:sz="4" w:space="0" w:color="auto"/>
              <w:bottom w:val="single" w:sz="4" w:space="0" w:color="auto"/>
              <w:right w:val="single" w:sz="4" w:space="0" w:color="auto"/>
            </w:tcBorders>
            <w:vAlign w:val="center"/>
          </w:tcPr>
          <w:p w14:paraId="6669D355" w14:textId="77777777" w:rsidR="00382106" w:rsidRPr="00B57A2E" w:rsidRDefault="00382106" w:rsidP="008F08F2">
            <w:pPr>
              <w:autoSpaceDE w:val="0"/>
              <w:autoSpaceDN w:val="0"/>
              <w:adjustRightInd w:val="0"/>
              <w:spacing w:after="0"/>
              <w:jc w:val="center"/>
              <w:rPr>
                <w:rFonts w:cs="Arial"/>
                <w:bCs/>
              </w:rPr>
            </w:pPr>
            <w:del w:id="4674" w:author="CARB" w:date="2024-01-01T22:02:00Z">
              <w:r w:rsidRPr="00E10136">
                <w:rPr>
                  <w:rFonts w:eastAsiaTheme="minorEastAsia" w:cs="Arial"/>
                </w:rPr>
                <w:delText>8.58</w:delText>
              </w:r>
            </w:del>
            <w:ins w:id="4675" w:author="CARB" w:date="2024-01-01T22:02:00Z">
              <w:r w:rsidRPr="00B57A2E">
                <w:rPr>
                  <w:rFonts w:cs="Arial"/>
                  <w:bCs/>
                </w:rPr>
                <w:t>9.86</w:t>
              </w:r>
            </w:ins>
          </w:p>
        </w:tc>
      </w:tr>
      <w:tr w:rsidR="00382106" w:rsidRPr="00E10136" w14:paraId="048CD6D5"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7EB9E20"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51E1354"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Salt Lake</w:t>
            </w:r>
          </w:p>
        </w:tc>
        <w:tc>
          <w:tcPr>
            <w:tcW w:w="2754" w:type="dxa"/>
            <w:tcBorders>
              <w:top w:val="single" w:sz="4" w:space="0" w:color="auto"/>
              <w:left w:val="single" w:sz="4" w:space="0" w:color="auto"/>
              <w:bottom w:val="single" w:sz="4" w:space="0" w:color="auto"/>
              <w:right w:val="single" w:sz="4" w:space="0" w:color="auto"/>
            </w:tcBorders>
            <w:vAlign w:val="center"/>
          </w:tcPr>
          <w:p w14:paraId="4DD87853" w14:textId="77777777" w:rsidR="00382106" w:rsidRPr="00B57A2E" w:rsidRDefault="00382106" w:rsidP="008F08F2">
            <w:pPr>
              <w:autoSpaceDE w:val="0"/>
              <w:autoSpaceDN w:val="0"/>
              <w:adjustRightInd w:val="0"/>
              <w:spacing w:after="0"/>
              <w:jc w:val="center"/>
              <w:rPr>
                <w:rFonts w:cs="Arial"/>
                <w:bCs/>
              </w:rPr>
            </w:pPr>
            <w:del w:id="4676" w:author="CARB" w:date="2024-01-01T22:04:00Z">
              <w:r w:rsidRPr="00E10136">
                <w:rPr>
                  <w:rFonts w:eastAsiaTheme="minorEastAsia" w:cs="Arial"/>
                </w:rPr>
                <w:delText>3.18</w:delText>
              </w:r>
            </w:del>
            <w:ins w:id="4677" w:author="CARB" w:date="2024-01-01T22:04:00Z">
              <w:r w:rsidRPr="00B57A2E">
                <w:rPr>
                  <w:rFonts w:cs="Arial"/>
                  <w:bCs/>
                </w:rPr>
                <w:t>4.35</w:t>
              </w:r>
            </w:ins>
          </w:p>
        </w:tc>
      </w:tr>
      <w:tr w:rsidR="00382106" w:rsidRPr="00E10136" w14:paraId="3968A71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A1A5237"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ED0E198"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Salt Lake, South</w:t>
            </w:r>
          </w:p>
        </w:tc>
        <w:tc>
          <w:tcPr>
            <w:tcW w:w="2754" w:type="dxa"/>
            <w:tcBorders>
              <w:top w:val="single" w:sz="4" w:space="0" w:color="auto"/>
              <w:left w:val="single" w:sz="4" w:space="0" w:color="auto"/>
              <w:bottom w:val="single" w:sz="4" w:space="0" w:color="auto"/>
              <w:right w:val="single" w:sz="4" w:space="0" w:color="auto"/>
            </w:tcBorders>
            <w:vAlign w:val="center"/>
          </w:tcPr>
          <w:p w14:paraId="3E6B6759" w14:textId="77777777" w:rsidR="00382106" w:rsidRPr="00B57A2E" w:rsidRDefault="00382106" w:rsidP="008F08F2">
            <w:pPr>
              <w:autoSpaceDE w:val="0"/>
              <w:autoSpaceDN w:val="0"/>
              <w:adjustRightInd w:val="0"/>
              <w:spacing w:after="0"/>
              <w:jc w:val="center"/>
              <w:rPr>
                <w:rFonts w:cs="Arial"/>
                <w:bCs/>
              </w:rPr>
            </w:pPr>
            <w:del w:id="4678" w:author="CARB" w:date="2024-01-01T22:04:00Z">
              <w:r w:rsidRPr="00E10136">
                <w:rPr>
                  <w:rFonts w:eastAsiaTheme="minorEastAsia" w:cs="Arial"/>
                </w:rPr>
                <w:delText>6.34</w:delText>
              </w:r>
            </w:del>
            <w:ins w:id="4679" w:author="CARB" w:date="2024-01-01T22:04:00Z">
              <w:r w:rsidRPr="00B57A2E">
                <w:rPr>
                  <w:rFonts w:cs="Arial"/>
                  <w:bCs/>
                </w:rPr>
                <w:t>5.12</w:t>
              </w:r>
            </w:ins>
          </w:p>
        </w:tc>
      </w:tr>
      <w:tr w:rsidR="00382106" w:rsidRPr="00E10136" w14:paraId="4E8F754A"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EDEC417"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315A309"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San Ardo</w:t>
            </w:r>
          </w:p>
        </w:tc>
        <w:tc>
          <w:tcPr>
            <w:tcW w:w="2754" w:type="dxa"/>
            <w:tcBorders>
              <w:top w:val="single" w:sz="4" w:space="0" w:color="auto"/>
              <w:left w:val="single" w:sz="4" w:space="0" w:color="auto"/>
              <w:bottom w:val="single" w:sz="4" w:space="0" w:color="auto"/>
              <w:right w:val="single" w:sz="4" w:space="0" w:color="auto"/>
            </w:tcBorders>
            <w:vAlign w:val="center"/>
          </w:tcPr>
          <w:p w14:paraId="301C73B3" w14:textId="77777777" w:rsidR="00382106" w:rsidRPr="00B57A2E" w:rsidRDefault="00382106" w:rsidP="008F08F2">
            <w:pPr>
              <w:autoSpaceDE w:val="0"/>
              <w:autoSpaceDN w:val="0"/>
              <w:adjustRightInd w:val="0"/>
              <w:spacing w:after="0"/>
              <w:jc w:val="center"/>
              <w:rPr>
                <w:rFonts w:cs="Arial"/>
                <w:bCs/>
              </w:rPr>
            </w:pPr>
            <w:del w:id="4680" w:author="CARB" w:date="2024-01-01T22:04:00Z">
              <w:r w:rsidRPr="00E10136">
                <w:rPr>
                  <w:rFonts w:eastAsiaTheme="minorEastAsia" w:cs="Arial"/>
                </w:rPr>
                <w:delText>26.42</w:delText>
              </w:r>
            </w:del>
            <w:ins w:id="4681" w:author="CARB" w:date="2024-01-01T22:04:00Z">
              <w:r w:rsidRPr="00B57A2E">
                <w:rPr>
                  <w:rFonts w:cs="Arial"/>
                  <w:bCs/>
                </w:rPr>
                <w:t>23.72</w:t>
              </w:r>
            </w:ins>
          </w:p>
        </w:tc>
      </w:tr>
      <w:tr w:rsidR="00382106" w:rsidRPr="00E10136" w14:paraId="33C034F4"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0937ADC"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4DD4819"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San Miguelito</w:t>
            </w:r>
          </w:p>
        </w:tc>
        <w:tc>
          <w:tcPr>
            <w:tcW w:w="2754" w:type="dxa"/>
            <w:tcBorders>
              <w:top w:val="single" w:sz="4" w:space="0" w:color="auto"/>
              <w:left w:val="single" w:sz="4" w:space="0" w:color="auto"/>
              <w:bottom w:val="single" w:sz="4" w:space="0" w:color="auto"/>
              <w:right w:val="single" w:sz="4" w:space="0" w:color="auto"/>
            </w:tcBorders>
            <w:vAlign w:val="center"/>
          </w:tcPr>
          <w:p w14:paraId="1823E2CB" w14:textId="77777777" w:rsidR="00382106" w:rsidRPr="00B57A2E" w:rsidRDefault="00382106" w:rsidP="008F08F2">
            <w:pPr>
              <w:autoSpaceDE w:val="0"/>
              <w:autoSpaceDN w:val="0"/>
              <w:adjustRightInd w:val="0"/>
              <w:spacing w:after="0"/>
              <w:jc w:val="center"/>
              <w:rPr>
                <w:rFonts w:cs="Arial"/>
                <w:bCs/>
              </w:rPr>
            </w:pPr>
            <w:del w:id="4682" w:author="CARB" w:date="2024-01-01T22:04:00Z">
              <w:r w:rsidRPr="00E10136">
                <w:rPr>
                  <w:rFonts w:eastAsiaTheme="minorEastAsia" w:cs="Arial"/>
                </w:rPr>
                <w:delText>5.25</w:delText>
              </w:r>
            </w:del>
            <w:ins w:id="4683" w:author="CARB" w:date="2024-01-01T22:04:00Z">
              <w:r w:rsidRPr="00B57A2E">
                <w:rPr>
                  <w:rFonts w:cs="Arial"/>
                  <w:bCs/>
                </w:rPr>
                <w:t>6.85</w:t>
              </w:r>
            </w:ins>
          </w:p>
        </w:tc>
      </w:tr>
      <w:tr w:rsidR="00382106" w:rsidRPr="00E10136" w14:paraId="5919013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FBC38BF"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2D9FBDD"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San Vicente</w:t>
            </w:r>
          </w:p>
        </w:tc>
        <w:tc>
          <w:tcPr>
            <w:tcW w:w="2754" w:type="dxa"/>
            <w:tcBorders>
              <w:top w:val="single" w:sz="4" w:space="0" w:color="auto"/>
              <w:left w:val="single" w:sz="4" w:space="0" w:color="auto"/>
              <w:bottom w:val="single" w:sz="4" w:space="0" w:color="auto"/>
              <w:right w:val="single" w:sz="4" w:space="0" w:color="auto"/>
            </w:tcBorders>
            <w:vAlign w:val="center"/>
          </w:tcPr>
          <w:p w14:paraId="1FA00628" w14:textId="77777777" w:rsidR="00382106" w:rsidRPr="00B57A2E" w:rsidRDefault="00382106" w:rsidP="008F08F2">
            <w:pPr>
              <w:autoSpaceDE w:val="0"/>
              <w:autoSpaceDN w:val="0"/>
              <w:adjustRightInd w:val="0"/>
              <w:spacing w:after="0"/>
              <w:jc w:val="center"/>
              <w:rPr>
                <w:rFonts w:cs="Arial"/>
                <w:bCs/>
              </w:rPr>
            </w:pPr>
            <w:del w:id="4684" w:author="CARB" w:date="2024-01-01T22:04:00Z">
              <w:r w:rsidRPr="00E10136">
                <w:rPr>
                  <w:rFonts w:eastAsiaTheme="minorEastAsia" w:cs="Arial"/>
                </w:rPr>
                <w:delText>3.22</w:delText>
              </w:r>
            </w:del>
            <w:ins w:id="4685" w:author="CARB" w:date="2024-01-01T22:04:00Z">
              <w:r w:rsidRPr="00B57A2E">
                <w:rPr>
                  <w:rFonts w:cs="Arial"/>
                  <w:bCs/>
                </w:rPr>
                <w:t>4.16</w:t>
              </w:r>
            </w:ins>
          </w:p>
        </w:tc>
      </w:tr>
      <w:tr w:rsidR="00382106" w:rsidRPr="00E10136" w14:paraId="0958AECD"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F4FE51C"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7152602"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Sansinena</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715FF576" w14:textId="77777777" w:rsidR="00382106" w:rsidRPr="00B57A2E" w:rsidRDefault="00382106" w:rsidP="008F08F2">
            <w:pPr>
              <w:autoSpaceDE w:val="0"/>
              <w:autoSpaceDN w:val="0"/>
              <w:adjustRightInd w:val="0"/>
              <w:spacing w:after="0"/>
              <w:jc w:val="center"/>
              <w:rPr>
                <w:rFonts w:cs="Arial"/>
                <w:bCs/>
              </w:rPr>
            </w:pPr>
            <w:del w:id="4686" w:author="CARB" w:date="2024-01-01T22:04:00Z">
              <w:r w:rsidRPr="00E10136">
                <w:rPr>
                  <w:rFonts w:eastAsiaTheme="minorEastAsia" w:cs="Arial"/>
                </w:rPr>
                <w:delText>3.21</w:delText>
              </w:r>
            </w:del>
            <w:ins w:id="4687" w:author="CARB" w:date="2024-01-01T22:04:00Z">
              <w:r w:rsidRPr="00B57A2E">
                <w:rPr>
                  <w:rFonts w:cs="Arial"/>
                  <w:bCs/>
                </w:rPr>
                <w:t>4.49</w:t>
              </w:r>
            </w:ins>
          </w:p>
        </w:tc>
      </w:tr>
      <w:tr w:rsidR="00382106" w:rsidRPr="00E10136" w14:paraId="41BD9E8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A369690"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B3ACC9C"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Santa Clara Avenue</w:t>
            </w:r>
          </w:p>
        </w:tc>
        <w:tc>
          <w:tcPr>
            <w:tcW w:w="2754" w:type="dxa"/>
            <w:tcBorders>
              <w:top w:val="single" w:sz="4" w:space="0" w:color="auto"/>
              <w:left w:val="single" w:sz="4" w:space="0" w:color="auto"/>
              <w:bottom w:val="single" w:sz="4" w:space="0" w:color="auto"/>
              <w:right w:val="single" w:sz="4" w:space="0" w:color="auto"/>
            </w:tcBorders>
            <w:vAlign w:val="center"/>
          </w:tcPr>
          <w:p w14:paraId="69C83C49" w14:textId="77777777" w:rsidR="00382106" w:rsidRPr="00B57A2E" w:rsidRDefault="00382106" w:rsidP="008F08F2">
            <w:pPr>
              <w:autoSpaceDE w:val="0"/>
              <w:autoSpaceDN w:val="0"/>
              <w:adjustRightInd w:val="0"/>
              <w:spacing w:after="0"/>
              <w:jc w:val="center"/>
              <w:rPr>
                <w:rFonts w:cs="Arial"/>
                <w:bCs/>
              </w:rPr>
            </w:pPr>
            <w:del w:id="4688" w:author="CARB" w:date="2024-01-01T22:04:00Z">
              <w:r w:rsidRPr="00E10136">
                <w:rPr>
                  <w:rFonts w:eastAsiaTheme="minorEastAsia" w:cs="Arial"/>
                </w:rPr>
                <w:delText>3.53</w:delText>
              </w:r>
            </w:del>
            <w:ins w:id="4689" w:author="CARB" w:date="2024-01-01T22:04:00Z">
              <w:r w:rsidRPr="00B57A2E">
                <w:rPr>
                  <w:rFonts w:cs="Arial"/>
                  <w:bCs/>
                </w:rPr>
                <w:t>4.26</w:t>
              </w:r>
            </w:ins>
          </w:p>
        </w:tc>
      </w:tr>
      <w:tr w:rsidR="00382106" w:rsidRPr="00E10136" w14:paraId="7F96C70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2776B00"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A509D3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Santa Fe Springs</w:t>
            </w:r>
          </w:p>
        </w:tc>
        <w:tc>
          <w:tcPr>
            <w:tcW w:w="2754" w:type="dxa"/>
            <w:tcBorders>
              <w:top w:val="single" w:sz="4" w:space="0" w:color="auto"/>
              <w:left w:val="single" w:sz="4" w:space="0" w:color="auto"/>
              <w:bottom w:val="single" w:sz="4" w:space="0" w:color="auto"/>
              <w:right w:val="single" w:sz="4" w:space="0" w:color="auto"/>
            </w:tcBorders>
            <w:vAlign w:val="center"/>
          </w:tcPr>
          <w:p w14:paraId="61AB317F" w14:textId="77777777" w:rsidR="00382106" w:rsidRPr="00B57A2E" w:rsidRDefault="00382106" w:rsidP="008F08F2">
            <w:pPr>
              <w:autoSpaceDE w:val="0"/>
              <w:autoSpaceDN w:val="0"/>
              <w:adjustRightInd w:val="0"/>
              <w:spacing w:after="0"/>
              <w:jc w:val="center"/>
              <w:rPr>
                <w:rFonts w:cs="Arial"/>
                <w:bCs/>
              </w:rPr>
            </w:pPr>
            <w:del w:id="4690" w:author="CARB" w:date="2024-01-01T22:04:00Z">
              <w:r w:rsidRPr="00E10136">
                <w:rPr>
                  <w:rFonts w:eastAsiaTheme="minorEastAsia" w:cs="Arial"/>
                </w:rPr>
                <w:delText>12.53</w:delText>
              </w:r>
            </w:del>
            <w:ins w:id="4691" w:author="CARB" w:date="2024-01-01T22:04:00Z">
              <w:r w:rsidRPr="00B57A2E">
                <w:rPr>
                  <w:rFonts w:cs="Arial"/>
                  <w:bCs/>
                </w:rPr>
                <w:t>7.75</w:t>
              </w:r>
            </w:ins>
          </w:p>
        </w:tc>
      </w:tr>
      <w:tr w:rsidR="00382106" w:rsidRPr="00E10136" w14:paraId="74F4364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65E34FA"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7234823"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Santa Maria Valley</w:t>
            </w:r>
          </w:p>
        </w:tc>
        <w:tc>
          <w:tcPr>
            <w:tcW w:w="2754" w:type="dxa"/>
            <w:tcBorders>
              <w:top w:val="single" w:sz="4" w:space="0" w:color="auto"/>
              <w:left w:val="single" w:sz="4" w:space="0" w:color="auto"/>
              <w:bottom w:val="single" w:sz="4" w:space="0" w:color="auto"/>
              <w:right w:val="single" w:sz="4" w:space="0" w:color="auto"/>
            </w:tcBorders>
            <w:vAlign w:val="center"/>
          </w:tcPr>
          <w:p w14:paraId="1F936772" w14:textId="77777777" w:rsidR="00382106" w:rsidRPr="00B57A2E" w:rsidRDefault="00382106" w:rsidP="008F08F2">
            <w:pPr>
              <w:autoSpaceDE w:val="0"/>
              <w:autoSpaceDN w:val="0"/>
              <w:adjustRightInd w:val="0"/>
              <w:spacing w:after="0"/>
              <w:jc w:val="center"/>
              <w:rPr>
                <w:rFonts w:cs="Arial"/>
                <w:bCs/>
              </w:rPr>
            </w:pPr>
            <w:del w:id="4692" w:author="CARB" w:date="2024-01-01T22:04:00Z">
              <w:r w:rsidRPr="00E10136">
                <w:rPr>
                  <w:rFonts w:eastAsiaTheme="minorEastAsia" w:cs="Arial"/>
                </w:rPr>
                <w:delText>4.80</w:delText>
              </w:r>
            </w:del>
            <w:ins w:id="4693" w:author="CARB" w:date="2024-01-01T22:04:00Z">
              <w:r w:rsidRPr="00B57A2E">
                <w:rPr>
                  <w:rFonts w:cs="Arial"/>
                  <w:bCs/>
                </w:rPr>
                <w:t>8.39</w:t>
              </w:r>
            </w:ins>
          </w:p>
        </w:tc>
      </w:tr>
      <w:tr w:rsidR="00382106" w:rsidRPr="00E10136" w14:paraId="5BBB276D"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7D37F5C"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7C9DB8A"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Santa Susana</w:t>
            </w:r>
          </w:p>
        </w:tc>
        <w:tc>
          <w:tcPr>
            <w:tcW w:w="2754" w:type="dxa"/>
            <w:tcBorders>
              <w:top w:val="single" w:sz="4" w:space="0" w:color="auto"/>
              <w:left w:val="single" w:sz="4" w:space="0" w:color="auto"/>
              <w:bottom w:val="single" w:sz="4" w:space="0" w:color="auto"/>
              <w:right w:val="single" w:sz="4" w:space="0" w:color="auto"/>
            </w:tcBorders>
            <w:vAlign w:val="center"/>
          </w:tcPr>
          <w:p w14:paraId="45F82548" w14:textId="77777777" w:rsidR="00382106" w:rsidRPr="00B57A2E" w:rsidRDefault="00382106" w:rsidP="008F08F2">
            <w:pPr>
              <w:autoSpaceDE w:val="0"/>
              <w:autoSpaceDN w:val="0"/>
              <w:adjustRightInd w:val="0"/>
              <w:spacing w:after="0"/>
              <w:jc w:val="center"/>
              <w:rPr>
                <w:rFonts w:cs="Arial"/>
                <w:bCs/>
              </w:rPr>
            </w:pPr>
            <w:del w:id="4694" w:author="CARB" w:date="2024-01-01T22:04:00Z">
              <w:r w:rsidRPr="00E10136">
                <w:rPr>
                  <w:rFonts w:eastAsiaTheme="minorEastAsia" w:cs="Arial"/>
                </w:rPr>
                <w:delText>5.29</w:delText>
              </w:r>
            </w:del>
            <w:ins w:id="4695" w:author="CARB" w:date="2024-01-01T22:04:00Z">
              <w:r w:rsidRPr="00B57A2E">
                <w:rPr>
                  <w:rFonts w:cs="Arial"/>
                  <w:bCs/>
                </w:rPr>
                <w:t>9.86</w:t>
              </w:r>
            </w:ins>
          </w:p>
        </w:tc>
      </w:tr>
      <w:tr w:rsidR="00382106" w:rsidRPr="00E10136" w14:paraId="2F7200A8"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5E46C7F"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7230D32"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Sargent</w:t>
            </w:r>
          </w:p>
        </w:tc>
        <w:tc>
          <w:tcPr>
            <w:tcW w:w="2754" w:type="dxa"/>
            <w:tcBorders>
              <w:top w:val="single" w:sz="4" w:space="0" w:color="auto"/>
              <w:left w:val="single" w:sz="4" w:space="0" w:color="auto"/>
              <w:bottom w:val="single" w:sz="4" w:space="0" w:color="auto"/>
              <w:right w:val="single" w:sz="4" w:space="0" w:color="auto"/>
            </w:tcBorders>
            <w:vAlign w:val="center"/>
          </w:tcPr>
          <w:p w14:paraId="36BDEE76" w14:textId="77777777" w:rsidR="00382106" w:rsidRPr="00B57A2E" w:rsidRDefault="00382106" w:rsidP="008F08F2">
            <w:pPr>
              <w:autoSpaceDE w:val="0"/>
              <w:autoSpaceDN w:val="0"/>
              <w:adjustRightInd w:val="0"/>
              <w:spacing w:after="0"/>
              <w:jc w:val="center"/>
              <w:rPr>
                <w:rFonts w:cs="Arial"/>
                <w:bCs/>
              </w:rPr>
            </w:pPr>
            <w:del w:id="4696" w:author="CARB" w:date="2024-01-01T22:04:00Z">
              <w:r w:rsidRPr="00E10136">
                <w:rPr>
                  <w:rFonts w:eastAsiaTheme="minorEastAsia" w:cs="Arial"/>
                </w:rPr>
                <w:delText>4.00</w:delText>
              </w:r>
            </w:del>
            <w:ins w:id="4697" w:author="CARB" w:date="2024-01-01T22:04:00Z">
              <w:r w:rsidRPr="00B57A2E">
                <w:rPr>
                  <w:rFonts w:cs="Arial"/>
                  <w:bCs/>
                </w:rPr>
                <w:t>6.83</w:t>
              </w:r>
            </w:ins>
          </w:p>
        </w:tc>
      </w:tr>
      <w:tr w:rsidR="00382106" w:rsidRPr="00E10136" w14:paraId="0F55F311"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38FF410"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492EB26"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Saticoy</w:t>
            </w:r>
          </w:p>
        </w:tc>
        <w:tc>
          <w:tcPr>
            <w:tcW w:w="2754" w:type="dxa"/>
            <w:tcBorders>
              <w:top w:val="single" w:sz="4" w:space="0" w:color="auto"/>
              <w:left w:val="single" w:sz="4" w:space="0" w:color="auto"/>
              <w:bottom w:val="single" w:sz="4" w:space="0" w:color="auto"/>
              <w:right w:val="single" w:sz="4" w:space="0" w:color="auto"/>
            </w:tcBorders>
            <w:vAlign w:val="center"/>
          </w:tcPr>
          <w:p w14:paraId="1353C269" w14:textId="77777777" w:rsidR="00382106" w:rsidRPr="00B57A2E" w:rsidRDefault="00382106" w:rsidP="008F08F2">
            <w:pPr>
              <w:autoSpaceDE w:val="0"/>
              <w:autoSpaceDN w:val="0"/>
              <w:adjustRightInd w:val="0"/>
              <w:spacing w:after="0"/>
              <w:jc w:val="center"/>
              <w:rPr>
                <w:rFonts w:cs="Arial"/>
                <w:bCs/>
              </w:rPr>
            </w:pPr>
            <w:del w:id="4698" w:author="CARB" w:date="2024-01-01T22:04:00Z">
              <w:r w:rsidRPr="00E10136">
                <w:rPr>
                  <w:rFonts w:eastAsiaTheme="minorEastAsia" w:cs="Arial"/>
                  <w:szCs w:val="24"/>
                </w:rPr>
                <w:delText>3.68</w:delText>
              </w:r>
            </w:del>
            <w:ins w:id="4699" w:author="CARB" w:date="2024-01-01T22:04:00Z">
              <w:r w:rsidRPr="00B57A2E">
                <w:rPr>
                  <w:rFonts w:cs="Arial"/>
                  <w:bCs/>
                </w:rPr>
                <w:t>5.45</w:t>
              </w:r>
            </w:ins>
          </w:p>
        </w:tc>
      </w:tr>
      <w:tr w:rsidR="00382106" w:rsidRPr="00E10136" w14:paraId="6503E2F2"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F5A7A23"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D0C7BEF"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Sawtelle</w:t>
            </w:r>
          </w:p>
        </w:tc>
        <w:tc>
          <w:tcPr>
            <w:tcW w:w="2754" w:type="dxa"/>
            <w:tcBorders>
              <w:top w:val="single" w:sz="4" w:space="0" w:color="auto"/>
              <w:left w:val="single" w:sz="4" w:space="0" w:color="auto"/>
              <w:bottom w:val="single" w:sz="4" w:space="0" w:color="auto"/>
              <w:right w:val="single" w:sz="4" w:space="0" w:color="auto"/>
            </w:tcBorders>
            <w:vAlign w:val="center"/>
          </w:tcPr>
          <w:p w14:paraId="62FB7D54" w14:textId="77777777" w:rsidR="00382106" w:rsidRPr="00B57A2E" w:rsidRDefault="00382106" w:rsidP="008F08F2">
            <w:pPr>
              <w:autoSpaceDE w:val="0"/>
              <w:autoSpaceDN w:val="0"/>
              <w:adjustRightInd w:val="0"/>
              <w:spacing w:after="0"/>
              <w:jc w:val="center"/>
              <w:rPr>
                <w:rFonts w:cs="Arial"/>
                <w:bCs/>
              </w:rPr>
            </w:pPr>
            <w:del w:id="4700" w:author="CARB" w:date="2024-01-01T22:04:00Z">
              <w:r w:rsidRPr="00E10136">
                <w:rPr>
                  <w:rFonts w:eastAsiaTheme="minorEastAsia" w:cs="Arial"/>
                  <w:szCs w:val="24"/>
                </w:rPr>
                <w:delText>2.56</w:delText>
              </w:r>
            </w:del>
            <w:ins w:id="4701" w:author="CARB" w:date="2024-01-01T22:04:00Z">
              <w:r w:rsidRPr="00B57A2E">
                <w:rPr>
                  <w:rFonts w:cs="Arial"/>
                  <w:bCs/>
                </w:rPr>
                <w:t>4.79</w:t>
              </w:r>
            </w:ins>
          </w:p>
        </w:tc>
      </w:tr>
      <w:tr w:rsidR="00382106" w:rsidRPr="00E10136" w14:paraId="56380E3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126392D"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26C5655"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Seal Beach</w:t>
            </w:r>
          </w:p>
        </w:tc>
        <w:tc>
          <w:tcPr>
            <w:tcW w:w="2754" w:type="dxa"/>
            <w:tcBorders>
              <w:top w:val="single" w:sz="4" w:space="0" w:color="auto"/>
              <w:left w:val="single" w:sz="4" w:space="0" w:color="auto"/>
              <w:bottom w:val="single" w:sz="4" w:space="0" w:color="auto"/>
              <w:right w:val="single" w:sz="4" w:space="0" w:color="auto"/>
            </w:tcBorders>
            <w:vAlign w:val="center"/>
          </w:tcPr>
          <w:p w14:paraId="6138AC54" w14:textId="77777777" w:rsidR="00382106" w:rsidRPr="00B57A2E" w:rsidRDefault="00382106" w:rsidP="008F08F2">
            <w:pPr>
              <w:autoSpaceDE w:val="0"/>
              <w:autoSpaceDN w:val="0"/>
              <w:adjustRightInd w:val="0"/>
              <w:spacing w:after="0"/>
              <w:jc w:val="center"/>
              <w:rPr>
                <w:rFonts w:cs="Arial"/>
                <w:bCs/>
              </w:rPr>
            </w:pPr>
            <w:del w:id="4702" w:author="CARB" w:date="2024-01-01T22:04:00Z">
              <w:r w:rsidRPr="00E10136">
                <w:rPr>
                  <w:rFonts w:eastAsiaTheme="minorEastAsia" w:cs="Arial"/>
                  <w:szCs w:val="24"/>
                </w:rPr>
                <w:delText>5.19</w:delText>
              </w:r>
            </w:del>
            <w:ins w:id="4703" w:author="CARB" w:date="2024-01-01T22:04:00Z">
              <w:r w:rsidRPr="00B57A2E">
                <w:rPr>
                  <w:rFonts w:cs="Arial"/>
                  <w:bCs/>
                </w:rPr>
                <w:t>6.06</w:t>
              </w:r>
            </w:ins>
          </w:p>
        </w:tc>
      </w:tr>
      <w:tr w:rsidR="00382106" w:rsidRPr="00E10136" w14:paraId="78F124C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F867647"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47445E8"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Semitropic</w:t>
            </w:r>
          </w:p>
        </w:tc>
        <w:tc>
          <w:tcPr>
            <w:tcW w:w="2754" w:type="dxa"/>
            <w:tcBorders>
              <w:top w:val="single" w:sz="4" w:space="0" w:color="auto"/>
              <w:left w:val="single" w:sz="4" w:space="0" w:color="auto"/>
              <w:bottom w:val="single" w:sz="4" w:space="0" w:color="auto"/>
              <w:right w:val="single" w:sz="4" w:space="0" w:color="auto"/>
            </w:tcBorders>
            <w:vAlign w:val="center"/>
          </w:tcPr>
          <w:p w14:paraId="1BAA8D08" w14:textId="77777777" w:rsidR="00382106" w:rsidRPr="00B57A2E" w:rsidRDefault="00382106" w:rsidP="008F08F2">
            <w:pPr>
              <w:autoSpaceDE w:val="0"/>
              <w:autoSpaceDN w:val="0"/>
              <w:adjustRightInd w:val="0"/>
              <w:spacing w:after="0"/>
              <w:jc w:val="center"/>
              <w:rPr>
                <w:rFonts w:cs="Arial"/>
                <w:bCs/>
              </w:rPr>
            </w:pPr>
            <w:del w:id="4704" w:author="CARB" w:date="2024-01-01T22:04:00Z">
              <w:r w:rsidRPr="00E10136">
                <w:rPr>
                  <w:rFonts w:eastAsiaTheme="minorEastAsia" w:cs="Arial"/>
                  <w:szCs w:val="24"/>
                </w:rPr>
                <w:delText>4.30</w:delText>
              </w:r>
            </w:del>
            <w:ins w:id="4705" w:author="CARB" w:date="2024-01-01T22:04:00Z">
              <w:r w:rsidRPr="00B57A2E">
                <w:rPr>
                  <w:rFonts w:cs="Arial"/>
                  <w:bCs/>
                </w:rPr>
                <w:t>6.43</w:t>
              </w:r>
            </w:ins>
          </w:p>
        </w:tc>
      </w:tr>
      <w:tr w:rsidR="00382106" w:rsidRPr="00E10136" w14:paraId="67D8C20D"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61CBAF6"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73D5319"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Sespe</w:t>
            </w:r>
          </w:p>
        </w:tc>
        <w:tc>
          <w:tcPr>
            <w:tcW w:w="2754" w:type="dxa"/>
            <w:tcBorders>
              <w:top w:val="single" w:sz="4" w:space="0" w:color="auto"/>
              <w:left w:val="single" w:sz="4" w:space="0" w:color="auto"/>
              <w:bottom w:val="single" w:sz="4" w:space="0" w:color="auto"/>
              <w:right w:val="single" w:sz="4" w:space="0" w:color="auto"/>
            </w:tcBorders>
            <w:vAlign w:val="center"/>
          </w:tcPr>
          <w:p w14:paraId="76A9B6DA" w14:textId="77777777" w:rsidR="00382106" w:rsidRPr="00B57A2E" w:rsidRDefault="00382106" w:rsidP="008F08F2">
            <w:pPr>
              <w:autoSpaceDE w:val="0"/>
              <w:autoSpaceDN w:val="0"/>
              <w:adjustRightInd w:val="0"/>
              <w:spacing w:after="0"/>
              <w:jc w:val="center"/>
              <w:rPr>
                <w:rFonts w:cs="Arial"/>
                <w:bCs/>
              </w:rPr>
            </w:pPr>
            <w:del w:id="4706" w:author="CARB" w:date="2024-01-01T22:04:00Z">
              <w:r w:rsidRPr="00E10136">
                <w:rPr>
                  <w:rFonts w:eastAsiaTheme="minorEastAsia" w:cs="Arial"/>
                  <w:szCs w:val="24"/>
                </w:rPr>
                <w:delText>3.98</w:delText>
              </w:r>
            </w:del>
            <w:ins w:id="4707" w:author="CARB" w:date="2024-01-01T22:04:00Z">
              <w:r w:rsidRPr="00B57A2E">
                <w:rPr>
                  <w:rFonts w:cs="Arial"/>
                  <w:bCs/>
                </w:rPr>
                <w:t>7.18</w:t>
              </w:r>
            </w:ins>
          </w:p>
        </w:tc>
      </w:tr>
      <w:tr w:rsidR="00382106" w:rsidRPr="00E10136" w14:paraId="0AD2AEA1"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1996C7B"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5E3528B"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Shafter, North</w:t>
            </w:r>
          </w:p>
        </w:tc>
        <w:tc>
          <w:tcPr>
            <w:tcW w:w="2754" w:type="dxa"/>
            <w:tcBorders>
              <w:top w:val="single" w:sz="4" w:space="0" w:color="auto"/>
              <w:left w:val="single" w:sz="4" w:space="0" w:color="auto"/>
              <w:bottom w:val="single" w:sz="4" w:space="0" w:color="auto"/>
              <w:right w:val="single" w:sz="4" w:space="0" w:color="auto"/>
            </w:tcBorders>
            <w:vAlign w:val="center"/>
          </w:tcPr>
          <w:p w14:paraId="2CE2909D" w14:textId="77777777" w:rsidR="00382106" w:rsidRPr="00B57A2E" w:rsidRDefault="00382106" w:rsidP="008F08F2">
            <w:pPr>
              <w:autoSpaceDE w:val="0"/>
              <w:autoSpaceDN w:val="0"/>
              <w:adjustRightInd w:val="0"/>
              <w:spacing w:after="0"/>
              <w:jc w:val="center"/>
              <w:rPr>
                <w:rFonts w:cs="Arial"/>
                <w:bCs/>
              </w:rPr>
            </w:pPr>
            <w:del w:id="4708" w:author="CARB" w:date="2024-01-01T22:04:00Z">
              <w:r w:rsidRPr="00E10136">
                <w:rPr>
                  <w:rFonts w:eastAsiaTheme="minorEastAsia" w:cs="Arial"/>
                  <w:szCs w:val="24"/>
                </w:rPr>
                <w:delText>3.32</w:delText>
              </w:r>
            </w:del>
            <w:ins w:id="4709" w:author="CARB" w:date="2024-01-01T22:04:00Z">
              <w:r w:rsidRPr="00B57A2E">
                <w:rPr>
                  <w:rFonts w:cs="Arial"/>
                  <w:bCs/>
                </w:rPr>
                <w:t>4.14</w:t>
              </w:r>
            </w:ins>
          </w:p>
        </w:tc>
      </w:tr>
      <w:tr w:rsidR="00382106" w:rsidRPr="00E10136" w14:paraId="00A79882"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F8216ED"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4CB66407"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Shiells</w:t>
            </w:r>
            <w:proofErr w:type="spellEnd"/>
            <w:r w:rsidRPr="00E10136">
              <w:rPr>
                <w:rFonts w:eastAsiaTheme="minorEastAsia" w:cs="Arial"/>
                <w:szCs w:val="24"/>
              </w:rPr>
              <w:t xml:space="preserve"> Canyon</w:t>
            </w:r>
          </w:p>
        </w:tc>
        <w:tc>
          <w:tcPr>
            <w:tcW w:w="2754" w:type="dxa"/>
            <w:tcBorders>
              <w:top w:val="single" w:sz="4" w:space="0" w:color="auto"/>
              <w:left w:val="single" w:sz="4" w:space="0" w:color="auto"/>
              <w:bottom w:val="single" w:sz="4" w:space="0" w:color="auto"/>
              <w:right w:val="single" w:sz="4" w:space="0" w:color="auto"/>
            </w:tcBorders>
            <w:vAlign w:val="center"/>
          </w:tcPr>
          <w:p w14:paraId="0C2849E5" w14:textId="77777777" w:rsidR="00382106" w:rsidRPr="00B57A2E" w:rsidRDefault="00382106" w:rsidP="008F08F2">
            <w:pPr>
              <w:autoSpaceDE w:val="0"/>
              <w:autoSpaceDN w:val="0"/>
              <w:adjustRightInd w:val="0"/>
              <w:spacing w:after="0"/>
              <w:jc w:val="center"/>
              <w:rPr>
                <w:rFonts w:cs="Arial"/>
                <w:bCs/>
              </w:rPr>
            </w:pPr>
            <w:del w:id="4710" w:author="CARB" w:date="2024-01-01T22:04:00Z">
              <w:r w:rsidRPr="00E10136">
                <w:rPr>
                  <w:rFonts w:eastAsiaTheme="minorEastAsia" w:cs="Arial"/>
                  <w:szCs w:val="24"/>
                </w:rPr>
                <w:delText>5.07</w:delText>
              </w:r>
            </w:del>
            <w:ins w:id="4711" w:author="CARB" w:date="2024-01-01T22:04:00Z">
              <w:r w:rsidRPr="00B57A2E">
                <w:rPr>
                  <w:rFonts w:cs="Arial"/>
                  <w:bCs/>
                </w:rPr>
                <w:t>9.13</w:t>
              </w:r>
            </w:ins>
          </w:p>
        </w:tc>
      </w:tr>
      <w:tr w:rsidR="00382106" w:rsidRPr="00E10136" w14:paraId="467DDF94"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8925D30"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20DC97C"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South Mountain</w:t>
            </w:r>
          </w:p>
        </w:tc>
        <w:tc>
          <w:tcPr>
            <w:tcW w:w="2754" w:type="dxa"/>
            <w:tcBorders>
              <w:top w:val="single" w:sz="4" w:space="0" w:color="auto"/>
              <w:left w:val="single" w:sz="4" w:space="0" w:color="auto"/>
              <w:bottom w:val="single" w:sz="4" w:space="0" w:color="auto"/>
              <w:right w:val="single" w:sz="4" w:space="0" w:color="auto"/>
            </w:tcBorders>
            <w:vAlign w:val="center"/>
          </w:tcPr>
          <w:p w14:paraId="45F7978D" w14:textId="77777777" w:rsidR="00382106" w:rsidRPr="00B57A2E" w:rsidRDefault="00382106" w:rsidP="008F08F2">
            <w:pPr>
              <w:autoSpaceDE w:val="0"/>
              <w:autoSpaceDN w:val="0"/>
              <w:adjustRightInd w:val="0"/>
              <w:spacing w:after="0"/>
              <w:jc w:val="center"/>
              <w:rPr>
                <w:rFonts w:cs="Arial"/>
                <w:bCs/>
              </w:rPr>
            </w:pPr>
            <w:del w:id="4712" w:author="CARB" w:date="2024-01-01T22:04:00Z">
              <w:r w:rsidRPr="00E10136">
                <w:rPr>
                  <w:rFonts w:eastAsiaTheme="minorEastAsia" w:cs="Arial"/>
                  <w:szCs w:val="24"/>
                </w:rPr>
                <w:delText>3.58</w:delText>
              </w:r>
            </w:del>
            <w:ins w:id="4713" w:author="CARB" w:date="2024-01-01T22:04:00Z">
              <w:r w:rsidRPr="00B57A2E">
                <w:rPr>
                  <w:rFonts w:cs="Arial"/>
                  <w:bCs/>
                </w:rPr>
                <w:t>6.40</w:t>
              </w:r>
            </w:ins>
          </w:p>
        </w:tc>
      </w:tr>
      <w:tr w:rsidR="00382106" w:rsidRPr="00E10136" w14:paraId="61FB599F"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5F7050F"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089F78D"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Stockdale</w:t>
            </w:r>
          </w:p>
        </w:tc>
        <w:tc>
          <w:tcPr>
            <w:tcW w:w="2754" w:type="dxa"/>
            <w:tcBorders>
              <w:top w:val="single" w:sz="4" w:space="0" w:color="auto"/>
              <w:left w:val="single" w:sz="4" w:space="0" w:color="auto"/>
              <w:bottom w:val="single" w:sz="4" w:space="0" w:color="auto"/>
              <w:right w:val="single" w:sz="4" w:space="0" w:color="auto"/>
            </w:tcBorders>
            <w:vAlign w:val="center"/>
          </w:tcPr>
          <w:p w14:paraId="57EAB3AA" w14:textId="77777777" w:rsidR="00382106" w:rsidRPr="00B57A2E" w:rsidRDefault="00382106" w:rsidP="008F08F2">
            <w:pPr>
              <w:autoSpaceDE w:val="0"/>
              <w:autoSpaceDN w:val="0"/>
              <w:adjustRightInd w:val="0"/>
              <w:spacing w:after="0"/>
              <w:jc w:val="center"/>
              <w:rPr>
                <w:rFonts w:cs="Arial"/>
                <w:bCs/>
              </w:rPr>
            </w:pPr>
            <w:r w:rsidRPr="00B57A2E">
              <w:rPr>
                <w:rFonts w:cs="Arial"/>
                <w:bCs/>
              </w:rPr>
              <w:t>2.</w:t>
            </w:r>
            <w:del w:id="4714" w:author="CARB" w:date="2024-01-01T22:04:00Z">
              <w:r w:rsidRPr="00E10136">
                <w:rPr>
                  <w:rFonts w:eastAsiaTheme="minorEastAsia" w:cs="Arial"/>
                  <w:szCs w:val="24"/>
                </w:rPr>
                <w:delText>18</w:delText>
              </w:r>
            </w:del>
            <w:ins w:id="4715" w:author="CARB" w:date="2024-01-01T22:04:00Z">
              <w:r w:rsidRPr="00B57A2E">
                <w:rPr>
                  <w:rFonts w:cs="Arial"/>
                  <w:bCs/>
                </w:rPr>
                <w:t>42</w:t>
              </w:r>
            </w:ins>
          </w:p>
        </w:tc>
      </w:tr>
      <w:tr w:rsidR="00382106" w:rsidRPr="00E10136" w14:paraId="6171FBD0"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2AA12F0"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1A5436C"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Tapia</w:t>
            </w:r>
          </w:p>
        </w:tc>
        <w:tc>
          <w:tcPr>
            <w:tcW w:w="2754" w:type="dxa"/>
            <w:tcBorders>
              <w:top w:val="single" w:sz="4" w:space="0" w:color="auto"/>
              <w:left w:val="single" w:sz="4" w:space="0" w:color="auto"/>
              <w:bottom w:val="single" w:sz="4" w:space="0" w:color="auto"/>
              <w:right w:val="single" w:sz="4" w:space="0" w:color="auto"/>
            </w:tcBorders>
            <w:vAlign w:val="center"/>
          </w:tcPr>
          <w:p w14:paraId="4C1875F4" w14:textId="77777777" w:rsidR="00382106" w:rsidRPr="00B57A2E" w:rsidRDefault="00382106" w:rsidP="008F08F2">
            <w:pPr>
              <w:autoSpaceDE w:val="0"/>
              <w:autoSpaceDN w:val="0"/>
              <w:adjustRightInd w:val="0"/>
              <w:spacing w:after="0"/>
              <w:jc w:val="center"/>
              <w:rPr>
                <w:rFonts w:cs="Arial"/>
                <w:bCs/>
              </w:rPr>
            </w:pPr>
            <w:del w:id="4716" w:author="CARB" w:date="2024-01-01T22:04:00Z">
              <w:r w:rsidRPr="00E10136">
                <w:rPr>
                  <w:rFonts w:eastAsiaTheme="minorEastAsia" w:cs="Arial"/>
                  <w:szCs w:val="24"/>
                </w:rPr>
                <w:delText>6.92</w:delText>
              </w:r>
            </w:del>
            <w:ins w:id="4717" w:author="CARB" w:date="2024-01-01T22:04:00Z">
              <w:r w:rsidRPr="00B57A2E">
                <w:rPr>
                  <w:rFonts w:cs="Arial"/>
                  <w:bCs/>
                </w:rPr>
                <w:t>3.76</w:t>
              </w:r>
            </w:ins>
          </w:p>
        </w:tc>
      </w:tr>
      <w:tr w:rsidR="00382106" w:rsidRPr="00E10136" w14:paraId="5DEE5180"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CD64329"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2DB6B9C"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Tapo Canyon, South</w:t>
            </w:r>
          </w:p>
        </w:tc>
        <w:tc>
          <w:tcPr>
            <w:tcW w:w="2754" w:type="dxa"/>
            <w:tcBorders>
              <w:top w:val="single" w:sz="4" w:space="0" w:color="auto"/>
              <w:left w:val="single" w:sz="4" w:space="0" w:color="auto"/>
              <w:bottom w:val="single" w:sz="4" w:space="0" w:color="auto"/>
              <w:right w:val="single" w:sz="4" w:space="0" w:color="auto"/>
            </w:tcBorders>
            <w:vAlign w:val="center"/>
          </w:tcPr>
          <w:p w14:paraId="66BC3947" w14:textId="77777777" w:rsidR="00382106" w:rsidRPr="00B57A2E" w:rsidRDefault="00382106" w:rsidP="008F08F2">
            <w:pPr>
              <w:autoSpaceDE w:val="0"/>
              <w:autoSpaceDN w:val="0"/>
              <w:adjustRightInd w:val="0"/>
              <w:spacing w:after="0"/>
              <w:jc w:val="center"/>
              <w:rPr>
                <w:rFonts w:cs="Arial"/>
                <w:bCs/>
              </w:rPr>
            </w:pPr>
            <w:del w:id="4718" w:author="CARB" w:date="2024-01-01T22:04:00Z">
              <w:r w:rsidRPr="00E10136">
                <w:rPr>
                  <w:rFonts w:eastAsiaTheme="minorEastAsia" w:cs="Arial"/>
                  <w:szCs w:val="24"/>
                </w:rPr>
                <w:delText>3.08</w:delText>
              </w:r>
            </w:del>
            <w:ins w:id="4719" w:author="CARB" w:date="2024-01-01T22:04:00Z">
              <w:r w:rsidRPr="00B57A2E">
                <w:rPr>
                  <w:rFonts w:cs="Arial"/>
                  <w:bCs/>
                </w:rPr>
                <w:t>5.24</w:t>
              </w:r>
            </w:ins>
          </w:p>
        </w:tc>
      </w:tr>
      <w:tr w:rsidR="00382106" w:rsidRPr="00E10136" w14:paraId="26456EFC"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AB98D3E"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B6C5305"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Tejon</w:t>
            </w:r>
          </w:p>
        </w:tc>
        <w:tc>
          <w:tcPr>
            <w:tcW w:w="2754" w:type="dxa"/>
            <w:tcBorders>
              <w:top w:val="single" w:sz="4" w:space="0" w:color="auto"/>
              <w:left w:val="single" w:sz="4" w:space="0" w:color="auto"/>
              <w:bottom w:val="single" w:sz="4" w:space="0" w:color="auto"/>
              <w:right w:val="single" w:sz="4" w:space="0" w:color="auto"/>
            </w:tcBorders>
            <w:vAlign w:val="center"/>
          </w:tcPr>
          <w:p w14:paraId="65B9DC4D" w14:textId="77777777" w:rsidR="00382106" w:rsidRPr="00B57A2E" w:rsidRDefault="00382106" w:rsidP="008F08F2">
            <w:pPr>
              <w:autoSpaceDE w:val="0"/>
              <w:autoSpaceDN w:val="0"/>
              <w:adjustRightInd w:val="0"/>
              <w:spacing w:after="0"/>
              <w:jc w:val="center"/>
              <w:rPr>
                <w:rFonts w:cs="Arial"/>
                <w:bCs/>
              </w:rPr>
            </w:pPr>
            <w:del w:id="4720" w:author="CARB" w:date="2024-01-01T22:04:00Z">
              <w:r w:rsidRPr="00E10136">
                <w:rPr>
                  <w:rFonts w:eastAsiaTheme="minorEastAsia" w:cs="Arial"/>
                  <w:szCs w:val="24"/>
                </w:rPr>
                <w:delText>13.77</w:delText>
              </w:r>
            </w:del>
            <w:ins w:id="4721" w:author="CARB" w:date="2024-01-01T22:04:00Z">
              <w:r w:rsidRPr="00B57A2E">
                <w:rPr>
                  <w:rFonts w:cs="Arial"/>
                  <w:bCs/>
                </w:rPr>
                <w:t>9.59</w:t>
              </w:r>
            </w:ins>
          </w:p>
        </w:tc>
      </w:tr>
      <w:tr w:rsidR="00382106" w:rsidRPr="00E10136" w14:paraId="6965210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0BF7A6F"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5CC8D9B3"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Tejon Hills</w:t>
            </w:r>
          </w:p>
        </w:tc>
        <w:tc>
          <w:tcPr>
            <w:tcW w:w="2754" w:type="dxa"/>
            <w:tcBorders>
              <w:top w:val="single" w:sz="4" w:space="0" w:color="auto"/>
              <w:left w:val="single" w:sz="4" w:space="0" w:color="auto"/>
              <w:bottom w:val="single" w:sz="4" w:space="0" w:color="auto"/>
              <w:right w:val="single" w:sz="4" w:space="0" w:color="auto"/>
            </w:tcBorders>
            <w:vAlign w:val="center"/>
          </w:tcPr>
          <w:p w14:paraId="20549F04" w14:textId="77777777" w:rsidR="00382106" w:rsidRPr="00B57A2E" w:rsidRDefault="00382106" w:rsidP="008F08F2">
            <w:pPr>
              <w:autoSpaceDE w:val="0"/>
              <w:autoSpaceDN w:val="0"/>
              <w:adjustRightInd w:val="0"/>
              <w:spacing w:after="0"/>
              <w:jc w:val="center"/>
              <w:rPr>
                <w:rFonts w:cs="Arial"/>
                <w:bCs/>
              </w:rPr>
            </w:pPr>
            <w:del w:id="4722" w:author="CARB" w:date="2024-01-01T22:04:00Z">
              <w:r w:rsidRPr="00E10136">
                <w:rPr>
                  <w:rFonts w:eastAsiaTheme="minorEastAsia" w:cs="Arial"/>
                  <w:szCs w:val="24"/>
                </w:rPr>
                <w:delText>9.39</w:delText>
              </w:r>
            </w:del>
            <w:ins w:id="4723" w:author="CARB" w:date="2024-01-01T22:04:00Z">
              <w:r w:rsidRPr="00B57A2E">
                <w:rPr>
                  <w:rFonts w:cs="Arial"/>
                  <w:bCs/>
                </w:rPr>
                <w:t>7.90</w:t>
              </w:r>
            </w:ins>
          </w:p>
        </w:tc>
      </w:tr>
      <w:tr w:rsidR="00382106" w:rsidRPr="00E10136" w14:paraId="013EE22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7B051A5"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23913CF"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Tejon, North</w:t>
            </w:r>
          </w:p>
        </w:tc>
        <w:tc>
          <w:tcPr>
            <w:tcW w:w="2754" w:type="dxa"/>
            <w:tcBorders>
              <w:top w:val="single" w:sz="4" w:space="0" w:color="auto"/>
              <w:left w:val="single" w:sz="4" w:space="0" w:color="auto"/>
              <w:bottom w:val="single" w:sz="4" w:space="0" w:color="auto"/>
              <w:right w:val="single" w:sz="4" w:space="0" w:color="auto"/>
            </w:tcBorders>
            <w:vAlign w:val="center"/>
          </w:tcPr>
          <w:p w14:paraId="12B9E97B" w14:textId="77777777" w:rsidR="00382106" w:rsidRPr="00B57A2E" w:rsidRDefault="00382106" w:rsidP="008F08F2">
            <w:pPr>
              <w:autoSpaceDE w:val="0"/>
              <w:autoSpaceDN w:val="0"/>
              <w:adjustRightInd w:val="0"/>
              <w:spacing w:after="0"/>
              <w:jc w:val="center"/>
              <w:rPr>
                <w:rFonts w:cs="Arial"/>
                <w:bCs/>
              </w:rPr>
            </w:pPr>
            <w:del w:id="4724" w:author="CARB" w:date="2024-01-01T22:04:00Z">
              <w:r w:rsidRPr="00E10136">
                <w:rPr>
                  <w:rFonts w:eastAsiaTheme="minorEastAsia" w:cs="Arial"/>
                  <w:szCs w:val="24"/>
                </w:rPr>
                <w:delText>5.63</w:delText>
              </w:r>
            </w:del>
            <w:ins w:id="4725" w:author="CARB" w:date="2024-01-01T22:04:00Z">
              <w:r w:rsidRPr="00B57A2E">
                <w:rPr>
                  <w:rFonts w:cs="Arial"/>
                  <w:bCs/>
                </w:rPr>
                <w:t>8.01</w:t>
              </w:r>
            </w:ins>
          </w:p>
        </w:tc>
      </w:tr>
      <w:tr w:rsidR="00382106" w:rsidRPr="00E10136" w14:paraId="0C3D0F3A"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4761302"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0C419B5"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Temescal</w:t>
            </w:r>
          </w:p>
        </w:tc>
        <w:tc>
          <w:tcPr>
            <w:tcW w:w="2754" w:type="dxa"/>
            <w:tcBorders>
              <w:top w:val="single" w:sz="4" w:space="0" w:color="auto"/>
              <w:left w:val="single" w:sz="4" w:space="0" w:color="auto"/>
              <w:bottom w:val="single" w:sz="4" w:space="0" w:color="auto"/>
              <w:right w:val="single" w:sz="4" w:space="0" w:color="auto"/>
            </w:tcBorders>
            <w:vAlign w:val="center"/>
          </w:tcPr>
          <w:p w14:paraId="1E1AFBDD" w14:textId="77777777" w:rsidR="00382106" w:rsidRPr="00B57A2E" w:rsidRDefault="00382106" w:rsidP="008F08F2">
            <w:pPr>
              <w:autoSpaceDE w:val="0"/>
              <w:autoSpaceDN w:val="0"/>
              <w:adjustRightInd w:val="0"/>
              <w:spacing w:after="0"/>
              <w:jc w:val="center"/>
              <w:rPr>
                <w:rFonts w:cs="Arial"/>
                <w:bCs/>
              </w:rPr>
            </w:pPr>
            <w:r w:rsidRPr="00B57A2E">
              <w:rPr>
                <w:rFonts w:cs="Arial"/>
                <w:bCs/>
              </w:rPr>
              <w:t>3.</w:t>
            </w:r>
            <w:del w:id="4726" w:author="CARB" w:date="2024-01-01T22:04:00Z">
              <w:r w:rsidRPr="00E10136">
                <w:rPr>
                  <w:rFonts w:eastAsiaTheme="minorEastAsia" w:cs="Arial"/>
                  <w:szCs w:val="24"/>
                </w:rPr>
                <w:delText>40</w:delText>
              </w:r>
            </w:del>
            <w:ins w:id="4727" w:author="CARB" w:date="2024-01-01T22:04:00Z">
              <w:r w:rsidRPr="00B57A2E">
                <w:rPr>
                  <w:rFonts w:cs="Arial"/>
                  <w:bCs/>
                </w:rPr>
                <w:t>43</w:t>
              </w:r>
            </w:ins>
          </w:p>
        </w:tc>
      </w:tr>
      <w:tr w:rsidR="00382106" w:rsidRPr="00E10136" w14:paraId="6A92C130"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D7DD18E"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EDCF1E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Ten Section</w:t>
            </w:r>
          </w:p>
        </w:tc>
        <w:tc>
          <w:tcPr>
            <w:tcW w:w="2754" w:type="dxa"/>
            <w:tcBorders>
              <w:top w:val="single" w:sz="4" w:space="0" w:color="auto"/>
              <w:left w:val="single" w:sz="4" w:space="0" w:color="auto"/>
              <w:bottom w:val="single" w:sz="4" w:space="0" w:color="auto"/>
              <w:right w:val="single" w:sz="4" w:space="0" w:color="auto"/>
            </w:tcBorders>
            <w:vAlign w:val="center"/>
          </w:tcPr>
          <w:p w14:paraId="7D380E8A" w14:textId="77777777" w:rsidR="00382106" w:rsidRPr="00B57A2E" w:rsidRDefault="00382106" w:rsidP="008F08F2">
            <w:pPr>
              <w:autoSpaceDE w:val="0"/>
              <w:autoSpaceDN w:val="0"/>
              <w:adjustRightInd w:val="0"/>
              <w:spacing w:after="0"/>
              <w:jc w:val="center"/>
              <w:rPr>
                <w:rFonts w:cs="Arial"/>
                <w:bCs/>
              </w:rPr>
            </w:pPr>
            <w:r w:rsidRPr="00B57A2E" w:rsidDel="004E57B2">
              <w:rPr>
                <w:rFonts w:cs="Arial"/>
                <w:bCs/>
              </w:rPr>
              <w:t>7.50</w:t>
            </w:r>
          </w:p>
        </w:tc>
      </w:tr>
      <w:tr w:rsidR="00382106" w:rsidRPr="00E10136" w14:paraId="61CE2DB0"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B0A2E6C"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0A3B2DC"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Timber Canyon</w:t>
            </w:r>
          </w:p>
        </w:tc>
        <w:tc>
          <w:tcPr>
            <w:tcW w:w="2754" w:type="dxa"/>
            <w:tcBorders>
              <w:top w:val="single" w:sz="4" w:space="0" w:color="auto"/>
              <w:left w:val="single" w:sz="4" w:space="0" w:color="auto"/>
              <w:bottom w:val="single" w:sz="4" w:space="0" w:color="auto"/>
              <w:right w:val="single" w:sz="4" w:space="0" w:color="auto"/>
            </w:tcBorders>
            <w:vAlign w:val="center"/>
          </w:tcPr>
          <w:p w14:paraId="531182A7" w14:textId="77777777" w:rsidR="00382106" w:rsidRPr="00B57A2E" w:rsidRDefault="00382106" w:rsidP="008F08F2">
            <w:pPr>
              <w:autoSpaceDE w:val="0"/>
              <w:autoSpaceDN w:val="0"/>
              <w:adjustRightInd w:val="0"/>
              <w:spacing w:after="0"/>
              <w:jc w:val="center"/>
              <w:rPr>
                <w:rFonts w:cs="Arial"/>
                <w:bCs/>
              </w:rPr>
            </w:pPr>
            <w:del w:id="4728" w:author="CARB" w:date="2024-01-01T22:04:00Z">
              <w:r w:rsidRPr="00E10136">
                <w:rPr>
                  <w:rFonts w:eastAsiaTheme="minorEastAsia" w:cs="Arial"/>
                  <w:szCs w:val="24"/>
                </w:rPr>
                <w:delText>4.74</w:delText>
              </w:r>
            </w:del>
            <w:ins w:id="4729" w:author="CARB" w:date="2024-01-01T22:04:00Z">
              <w:r w:rsidRPr="00B57A2E">
                <w:rPr>
                  <w:rFonts w:cs="Arial"/>
                  <w:bCs/>
                </w:rPr>
                <w:t>8.68</w:t>
              </w:r>
            </w:ins>
          </w:p>
        </w:tc>
      </w:tr>
      <w:tr w:rsidR="00382106" w:rsidRPr="00E10136" w14:paraId="48599F4B"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DBB9DCB"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1A13AF4"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Torrance</w:t>
            </w:r>
          </w:p>
        </w:tc>
        <w:tc>
          <w:tcPr>
            <w:tcW w:w="2754" w:type="dxa"/>
            <w:tcBorders>
              <w:top w:val="single" w:sz="4" w:space="0" w:color="auto"/>
              <w:left w:val="single" w:sz="4" w:space="0" w:color="auto"/>
              <w:bottom w:val="single" w:sz="4" w:space="0" w:color="auto"/>
              <w:right w:val="single" w:sz="4" w:space="0" w:color="auto"/>
            </w:tcBorders>
            <w:vAlign w:val="center"/>
          </w:tcPr>
          <w:p w14:paraId="015F840D" w14:textId="77777777" w:rsidR="00382106" w:rsidRPr="00B57A2E" w:rsidRDefault="00382106" w:rsidP="008F08F2">
            <w:pPr>
              <w:autoSpaceDE w:val="0"/>
              <w:autoSpaceDN w:val="0"/>
              <w:adjustRightInd w:val="0"/>
              <w:spacing w:after="0"/>
              <w:jc w:val="center"/>
              <w:rPr>
                <w:rFonts w:cs="Arial"/>
                <w:bCs/>
              </w:rPr>
            </w:pPr>
            <w:del w:id="4730" w:author="CARB" w:date="2024-01-01T22:04:00Z">
              <w:r w:rsidRPr="00E10136">
                <w:rPr>
                  <w:rFonts w:eastAsiaTheme="minorEastAsia" w:cs="Arial"/>
                  <w:szCs w:val="24"/>
                </w:rPr>
                <w:delText>3.99</w:delText>
              </w:r>
            </w:del>
            <w:ins w:id="4731" w:author="CARB" w:date="2024-01-01T22:04:00Z">
              <w:r w:rsidRPr="00B57A2E">
                <w:rPr>
                  <w:rFonts w:cs="Arial"/>
                  <w:bCs/>
                </w:rPr>
                <w:t>4.02</w:t>
              </w:r>
            </w:ins>
          </w:p>
        </w:tc>
      </w:tr>
      <w:tr w:rsidR="00382106" w:rsidRPr="00E10136" w14:paraId="113435B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140DF68"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0C771F3"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Torrey Canyon</w:t>
            </w:r>
          </w:p>
        </w:tc>
        <w:tc>
          <w:tcPr>
            <w:tcW w:w="2754" w:type="dxa"/>
            <w:tcBorders>
              <w:top w:val="single" w:sz="4" w:space="0" w:color="auto"/>
              <w:left w:val="single" w:sz="4" w:space="0" w:color="auto"/>
              <w:bottom w:val="single" w:sz="4" w:space="0" w:color="auto"/>
              <w:right w:val="single" w:sz="4" w:space="0" w:color="auto"/>
            </w:tcBorders>
            <w:vAlign w:val="center"/>
          </w:tcPr>
          <w:p w14:paraId="1E6B309A" w14:textId="77777777" w:rsidR="00382106" w:rsidRPr="00B57A2E" w:rsidRDefault="00382106" w:rsidP="008F08F2">
            <w:pPr>
              <w:autoSpaceDE w:val="0"/>
              <w:autoSpaceDN w:val="0"/>
              <w:adjustRightInd w:val="0"/>
              <w:spacing w:after="0"/>
              <w:jc w:val="center"/>
              <w:rPr>
                <w:rFonts w:cs="Arial"/>
                <w:bCs/>
              </w:rPr>
            </w:pPr>
            <w:del w:id="4732" w:author="CARB" w:date="2024-01-01T22:04:00Z">
              <w:r w:rsidRPr="00E10136">
                <w:rPr>
                  <w:rFonts w:eastAsiaTheme="minorEastAsia" w:cs="Arial"/>
                  <w:szCs w:val="24"/>
                </w:rPr>
                <w:delText>3.52</w:delText>
              </w:r>
            </w:del>
            <w:ins w:id="4733" w:author="CARB" w:date="2024-01-01T22:04:00Z">
              <w:r w:rsidRPr="00B57A2E">
                <w:rPr>
                  <w:rFonts w:cs="Arial"/>
                  <w:bCs/>
                </w:rPr>
                <w:t>6.55</w:t>
              </w:r>
            </w:ins>
          </w:p>
        </w:tc>
      </w:tr>
      <w:tr w:rsidR="00382106" w:rsidRPr="00E10136" w14:paraId="594EA875"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AFCDEE2"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1FF492F"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Union Avenue</w:t>
            </w:r>
          </w:p>
        </w:tc>
        <w:tc>
          <w:tcPr>
            <w:tcW w:w="2754" w:type="dxa"/>
            <w:tcBorders>
              <w:top w:val="single" w:sz="4" w:space="0" w:color="auto"/>
              <w:left w:val="single" w:sz="4" w:space="0" w:color="auto"/>
              <w:bottom w:val="single" w:sz="4" w:space="0" w:color="auto"/>
              <w:right w:val="single" w:sz="4" w:space="0" w:color="auto"/>
            </w:tcBorders>
            <w:vAlign w:val="center"/>
          </w:tcPr>
          <w:p w14:paraId="69A77C0B" w14:textId="77777777" w:rsidR="00382106" w:rsidRPr="00B57A2E" w:rsidRDefault="00382106" w:rsidP="008F08F2">
            <w:pPr>
              <w:autoSpaceDE w:val="0"/>
              <w:autoSpaceDN w:val="0"/>
              <w:adjustRightInd w:val="0"/>
              <w:spacing w:after="0"/>
              <w:jc w:val="center"/>
              <w:rPr>
                <w:rFonts w:cs="Arial"/>
                <w:bCs/>
              </w:rPr>
            </w:pPr>
            <w:r w:rsidRPr="00B57A2E">
              <w:rPr>
                <w:rFonts w:cs="Arial"/>
                <w:bCs/>
              </w:rPr>
              <w:t>5.</w:t>
            </w:r>
            <w:del w:id="4734" w:author="CARB" w:date="2024-01-01T22:06:00Z">
              <w:r w:rsidRPr="00E10136">
                <w:rPr>
                  <w:rFonts w:eastAsiaTheme="minorEastAsia" w:cs="Arial"/>
                  <w:szCs w:val="24"/>
                </w:rPr>
                <w:delText>58</w:delText>
              </w:r>
            </w:del>
            <w:ins w:id="4735" w:author="CARB" w:date="2024-01-01T22:06:00Z">
              <w:r w:rsidRPr="00B57A2E">
                <w:rPr>
                  <w:rFonts w:cs="Arial"/>
                  <w:bCs/>
                </w:rPr>
                <w:t>55</w:t>
              </w:r>
            </w:ins>
          </w:p>
        </w:tc>
      </w:tr>
      <w:tr w:rsidR="00382106" w:rsidRPr="00E10136" w14:paraId="7D78F15D"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9A17103"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1795822"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Vallecitos</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2736D43D" w14:textId="77777777" w:rsidR="00382106" w:rsidRPr="00B57A2E" w:rsidRDefault="00382106" w:rsidP="008F08F2">
            <w:pPr>
              <w:autoSpaceDE w:val="0"/>
              <w:autoSpaceDN w:val="0"/>
              <w:adjustRightInd w:val="0"/>
              <w:spacing w:after="0"/>
              <w:jc w:val="center"/>
              <w:rPr>
                <w:rFonts w:cs="Arial"/>
                <w:bCs/>
              </w:rPr>
            </w:pPr>
            <w:del w:id="4736" w:author="CARB" w:date="2024-01-01T22:06:00Z">
              <w:r w:rsidRPr="00E10136">
                <w:rPr>
                  <w:rFonts w:eastAsiaTheme="minorEastAsia" w:cs="Arial"/>
                  <w:szCs w:val="24"/>
                </w:rPr>
                <w:delText>4.53</w:delText>
              </w:r>
            </w:del>
            <w:ins w:id="4737" w:author="CARB" w:date="2024-01-01T22:06:00Z">
              <w:r w:rsidRPr="00B57A2E">
                <w:rPr>
                  <w:rFonts w:cs="Arial"/>
                  <w:bCs/>
                </w:rPr>
                <w:t>5.41</w:t>
              </w:r>
            </w:ins>
          </w:p>
        </w:tc>
      </w:tr>
      <w:tr w:rsidR="00382106" w:rsidRPr="00E10136" w14:paraId="31D778DA"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3D073E3"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EFA8756"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Ventura</w:t>
            </w:r>
          </w:p>
        </w:tc>
        <w:tc>
          <w:tcPr>
            <w:tcW w:w="2754" w:type="dxa"/>
            <w:tcBorders>
              <w:top w:val="single" w:sz="4" w:space="0" w:color="auto"/>
              <w:left w:val="single" w:sz="4" w:space="0" w:color="auto"/>
              <w:bottom w:val="single" w:sz="4" w:space="0" w:color="auto"/>
              <w:right w:val="single" w:sz="4" w:space="0" w:color="auto"/>
            </w:tcBorders>
            <w:vAlign w:val="center"/>
          </w:tcPr>
          <w:p w14:paraId="3C26A6BD" w14:textId="77777777" w:rsidR="00382106" w:rsidRPr="00B57A2E" w:rsidRDefault="00382106" w:rsidP="008F08F2">
            <w:pPr>
              <w:autoSpaceDE w:val="0"/>
              <w:autoSpaceDN w:val="0"/>
              <w:adjustRightInd w:val="0"/>
              <w:spacing w:after="0"/>
              <w:jc w:val="center"/>
              <w:rPr>
                <w:rFonts w:cs="Arial"/>
                <w:bCs/>
              </w:rPr>
            </w:pPr>
            <w:del w:id="4738" w:author="CARB" w:date="2024-01-01T22:06:00Z">
              <w:r w:rsidRPr="00E10136">
                <w:rPr>
                  <w:rFonts w:eastAsiaTheme="minorEastAsia" w:cs="Arial"/>
                  <w:szCs w:val="24"/>
                </w:rPr>
                <w:delText>4.54</w:delText>
              </w:r>
            </w:del>
            <w:ins w:id="4739" w:author="CARB" w:date="2024-01-01T22:06:00Z">
              <w:r w:rsidRPr="00B57A2E">
                <w:rPr>
                  <w:rFonts w:cs="Arial"/>
                  <w:bCs/>
                </w:rPr>
                <w:t>7.72</w:t>
              </w:r>
            </w:ins>
          </w:p>
        </w:tc>
      </w:tr>
      <w:tr w:rsidR="00382106" w:rsidRPr="00E10136" w14:paraId="01B64F3C"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2441505"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8E721C7"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Wayside Canyon</w:t>
            </w:r>
          </w:p>
        </w:tc>
        <w:tc>
          <w:tcPr>
            <w:tcW w:w="2754" w:type="dxa"/>
            <w:tcBorders>
              <w:top w:val="single" w:sz="4" w:space="0" w:color="auto"/>
              <w:left w:val="single" w:sz="4" w:space="0" w:color="auto"/>
              <w:bottom w:val="single" w:sz="4" w:space="0" w:color="auto"/>
              <w:right w:val="single" w:sz="4" w:space="0" w:color="auto"/>
            </w:tcBorders>
            <w:vAlign w:val="center"/>
          </w:tcPr>
          <w:p w14:paraId="5607BBA3" w14:textId="77777777" w:rsidR="00382106" w:rsidRPr="00B57A2E" w:rsidRDefault="00382106" w:rsidP="008F08F2">
            <w:pPr>
              <w:autoSpaceDE w:val="0"/>
              <w:autoSpaceDN w:val="0"/>
              <w:adjustRightInd w:val="0"/>
              <w:spacing w:after="0"/>
              <w:jc w:val="center"/>
              <w:rPr>
                <w:rFonts w:cs="Arial"/>
                <w:bCs/>
              </w:rPr>
            </w:pPr>
            <w:del w:id="4740" w:author="CARB" w:date="2024-01-01T22:06:00Z">
              <w:r w:rsidRPr="00E10136">
                <w:rPr>
                  <w:rFonts w:eastAsiaTheme="minorEastAsia" w:cs="Arial"/>
                  <w:szCs w:val="24"/>
                </w:rPr>
                <w:delText>2.36</w:delText>
              </w:r>
            </w:del>
            <w:ins w:id="4741" w:author="CARB" w:date="2024-01-01T22:06:00Z">
              <w:r w:rsidRPr="00B57A2E">
                <w:rPr>
                  <w:rFonts w:cs="Arial"/>
                  <w:bCs/>
                </w:rPr>
                <w:t>6.09</w:t>
              </w:r>
            </w:ins>
          </w:p>
        </w:tc>
      </w:tr>
      <w:tr w:rsidR="00382106" w:rsidRPr="00E10136" w14:paraId="25233669"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A0A5D4E"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AAA4F22"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West Mountain</w:t>
            </w:r>
          </w:p>
        </w:tc>
        <w:tc>
          <w:tcPr>
            <w:tcW w:w="2754" w:type="dxa"/>
            <w:tcBorders>
              <w:top w:val="single" w:sz="4" w:space="0" w:color="auto"/>
              <w:left w:val="single" w:sz="4" w:space="0" w:color="auto"/>
              <w:bottom w:val="single" w:sz="4" w:space="0" w:color="auto"/>
              <w:right w:val="single" w:sz="4" w:space="0" w:color="auto"/>
            </w:tcBorders>
            <w:vAlign w:val="center"/>
          </w:tcPr>
          <w:p w14:paraId="42AA9502" w14:textId="77777777" w:rsidR="00382106" w:rsidRPr="00B57A2E" w:rsidRDefault="00382106" w:rsidP="008F08F2">
            <w:pPr>
              <w:autoSpaceDE w:val="0"/>
              <w:autoSpaceDN w:val="0"/>
              <w:adjustRightInd w:val="0"/>
              <w:spacing w:after="0"/>
              <w:jc w:val="center"/>
              <w:rPr>
                <w:rFonts w:cs="Arial"/>
                <w:bCs/>
              </w:rPr>
            </w:pPr>
            <w:del w:id="4742" w:author="CARB" w:date="2024-01-01T22:06:00Z">
              <w:r w:rsidRPr="00E10136">
                <w:rPr>
                  <w:rFonts w:eastAsiaTheme="minorEastAsia" w:cs="Arial"/>
                  <w:szCs w:val="24"/>
                </w:rPr>
                <w:delText>3.53</w:delText>
              </w:r>
            </w:del>
            <w:ins w:id="4743" w:author="CARB" w:date="2024-01-01T22:06:00Z">
              <w:r w:rsidRPr="00B57A2E">
                <w:rPr>
                  <w:rFonts w:cs="Arial"/>
                  <w:bCs/>
                </w:rPr>
                <w:t>6.33</w:t>
              </w:r>
            </w:ins>
          </w:p>
        </w:tc>
      </w:tr>
      <w:tr w:rsidR="00382106" w:rsidRPr="00E10136" w14:paraId="08AC6B95"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2EB14F6"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F9011C3"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Wheeler Ridge</w:t>
            </w:r>
          </w:p>
        </w:tc>
        <w:tc>
          <w:tcPr>
            <w:tcW w:w="2754" w:type="dxa"/>
            <w:tcBorders>
              <w:top w:val="single" w:sz="4" w:space="0" w:color="auto"/>
              <w:left w:val="single" w:sz="4" w:space="0" w:color="auto"/>
              <w:bottom w:val="single" w:sz="4" w:space="0" w:color="auto"/>
              <w:right w:val="single" w:sz="4" w:space="0" w:color="auto"/>
            </w:tcBorders>
            <w:vAlign w:val="center"/>
          </w:tcPr>
          <w:p w14:paraId="75062AFF" w14:textId="77777777" w:rsidR="00382106" w:rsidRPr="00B57A2E" w:rsidRDefault="00382106" w:rsidP="008F08F2">
            <w:pPr>
              <w:autoSpaceDE w:val="0"/>
              <w:autoSpaceDN w:val="0"/>
              <w:adjustRightInd w:val="0"/>
              <w:spacing w:after="0"/>
              <w:jc w:val="center"/>
              <w:rPr>
                <w:rFonts w:cs="Arial"/>
                <w:bCs/>
              </w:rPr>
            </w:pPr>
            <w:del w:id="4744" w:author="CARB" w:date="2024-01-01T22:06:00Z">
              <w:r w:rsidRPr="00E10136">
                <w:rPr>
                  <w:rFonts w:eastAsiaTheme="minorEastAsia" w:cs="Arial"/>
                  <w:szCs w:val="24"/>
                </w:rPr>
                <w:delText>2.80</w:delText>
              </w:r>
            </w:del>
            <w:ins w:id="4745" w:author="CARB" w:date="2024-01-01T22:06:00Z">
              <w:r w:rsidRPr="00B57A2E">
                <w:rPr>
                  <w:rFonts w:cs="Arial"/>
                  <w:bCs/>
                </w:rPr>
                <w:t>4.86</w:t>
              </w:r>
            </w:ins>
          </w:p>
        </w:tc>
      </w:tr>
      <w:tr w:rsidR="00382106" w:rsidRPr="00E10136" w14:paraId="39852F52"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9A7D8D1"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735B1C7"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White Wolf</w:t>
            </w:r>
          </w:p>
        </w:tc>
        <w:tc>
          <w:tcPr>
            <w:tcW w:w="2754" w:type="dxa"/>
            <w:tcBorders>
              <w:top w:val="single" w:sz="4" w:space="0" w:color="auto"/>
              <w:left w:val="single" w:sz="4" w:space="0" w:color="auto"/>
              <w:bottom w:val="single" w:sz="4" w:space="0" w:color="auto"/>
              <w:right w:val="single" w:sz="4" w:space="0" w:color="auto"/>
            </w:tcBorders>
            <w:vAlign w:val="center"/>
          </w:tcPr>
          <w:p w14:paraId="01F1EFB2" w14:textId="77777777" w:rsidR="00382106" w:rsidRPr="00B57A2E" w:rsidRDefault="00382106" w:rsidP="008F08F2">
            <w:pPr>
              <w:autoSpaceDE w:val="0"/>
              <w:autoSpaceDN w:val="0"/>
              <w:adjustRightInd w:val="0"/>
              <w:spacing w:after="0"/>
              <w:jc w:val="center"/>
              <w:rPr>
                <w:rFonts w:cs="Arial"/>
                <w:bCs/>
              </w:rPr>
            </w:pPr>
            <w:del w:id="4746" w:author="CARB" w:date="2024-01-01T22:06:00Z">
              <w:r w:rsidRPr="00E10136">
                <w:rPr>
                  <w:rFonts w:eastAsiaTheme="minorEastAsia" w:cs="Arial"/>
                  <w:szCs w:val="24"/>
                </w:rPr>
                <w:delText>1.92</w:delText>
              </w:r>
            </w:del>
            <w:ins w:id="4747" w:author="CARB" w:date="2024-01-01T22:06:00Z">
              <w:r w:rsidRPr="00B57A2E">
                <w:rPr>
                  <w:rFonts w:cs="Arial"/>
                  <w:bCs/>
                </w:rPr>
                <w:t>2.96</w:t>
              </w:r>
            </w:ins>
          </w:p>
        </w:tc>
      </w:tr>
      <w:tr w:rsidR="00382106" w:rsidRPr="00E10136" w14:paraId="708C9FB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5752459"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A0046B8"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Whittier</w:t>
            </w:r>
          </w:p>
        </w:tc>
        <w:tc>
          <w:tcPr>
            <w:tcW w:w="2754" w:type="dxa"/>
            <w:tcBorders>
              <w:top w:val="single" w:sz="4" w:space="0" w:color="auto"/>
              <w:left w:val="single" w:sz="4" w:space="0" w:color="auto"/>
              <w:bottom w:val="single" w:sz="4" w:space="0" w:color="auto"/>
              <w:right w:val="single" w:sz="4" w:space="0" w:color="auto"/>
            </w:tcBorders>
            <w:vAlign w:val="center"/>
          </w:tcPr>
          <w:p w14:paraId="37A5D943" w14:textId="77777777" w:rsidR="00382106" w:rsidRPr="00B57A2E" w:rsidRDefault="00382106" w:rsidP="008F08F2">
            <w:pPr>
              <w:autoSpaceDE w:val="0"/>
              <w:autoSpaceDN w:val="0"/>
              <w:adjustRightInd w:val="0"/>
              <w:spacing w:after="0"/>
              <w:jc w:val="center"/>
              <w:rPr>
                <w:rFonts w:cs="Arial"/>
                <w:bCs/>
              </w:rPr>
            </w:pPr>
            <w:del w:id="4748" w:author="CARB" w:date="2024-01-01T22:06:00Z">
              <w:r w:rsidRPr="00E10136">
                <w:rPr>
                  <w:rFonts w:eastAsiaTheme="minorEastAsia" w:cs="Arial"/>
                  <w:szCs w:val="24"/>
                </w:rPr>
                <w:delText>3.71</w:delText>
              </w:r>
            </w:del>
            <w:ins w:id="4749" w:author="CARB" w:date="2024-01-01T22:06:00Z">
              <w:r w:rsidRPr="00B57A2E">
                <w:rPr>
                  <w:rFonts w:cs="Arial"/>
                  <w:bCs/>
                </w:rPr>
                <w:t>4.90</w:t>
              </w:r>
            </w:ins>
          </w:p>
        </w:tc>
      </w:tr>
      <w:tr w:rsidR="00382106" w:rsidRPr="00E10136" w14:paraId="3D67C993"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DD7975A"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2D64551"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Wilmington</w:t>
            </w:r>
          </w:p>
        </w:tc>
        <w:tc>
          <w:tcPr>
            <w:tcW w:w="2754" w:type="dxa"/>
            <w:tcBorders>
              <w:top w:val="single" w:sz="4" w:space="0" w:color="auto"/>
              <w:left w:val="single" w:sz="4" w:space="0" w:color="auto"/>
              <w:bottom w:val="single" w:sz="4" w:space="0" w:color="auto"/>
              <w:right w:val="single" w:sz="4" w:space="0" w:color="auto"/>
            </w:tcBorders>
            <w:vAlign w:val="center"/>
          </w:tcPr>
          <w:p w14:paraId="612E044C" w14:textId="77777777" w:rsidR="00382106" w:rsidRPr="00B57A2E" w:rsidRDefault="00382106" w:rsidP="008F08F2">
            <w:pPr>
              <w:autoSpaceDE w:val="0"/>
              <w:autoSpaceDN w:val="0"/>
              <w:adjustRightInd w:val="0"/>
              <w:spacing w:after="0"/>
              <w:jc w:val="center"/>
              <w:rPr>
                <w:rFonts w:cs="Arial"/>
                <w:bCs/>
              </w:rPr>
            </w:pPr>
            <w:del w:id="4750" w:author="CARB" w:date="2024-01-01T22:06:00Z">
              <w:r w:rsidRPr="00E10136">
                <w:rPr>
                  <w:rFonts w:eastAsiaTheme="minorEastAsia" w:cs="Arial"/>
                  <w:szCs w:val="24"/>
                </w:rPr>
                <w:delText>8.31</w:delText>
              </w:r>
            </w:del>
            <w:ins w:id="4751" w:author="CARB" w:date="2024-01-01T22:06:00Z">
              <w:r w:rsidRPr="00B57A2E">
                <w:rPr>
                  <w:rFonts w:cs="Arial"/>
                  <w:bCs/>
                </w:rPr>
                <w:t>16.17</w:t>
              </w:r>
            </w:ins>
          </w:p>
        </w:tc>
      </w:tr>
      <w:tr w:rsidR="00382106" w:rsidRPr="00E10136" w14:paraId="0090578E"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51ACF0CE"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29EF7F5" w14:textId="77777777" w:rsidR="00382106" w:rsidRPr="00E10136" w:rsidRDefault="00382106" w:rsidP="008F08F2">
            <w:pPr>
              <w:autoSpaceDE w:val="0"/>
              <w:autoSpaceDN w:val="0"/>
              <w:adjustRightInd w:val="0"/>
              <w:spacing w:after="0"/>
              <w:rPr>
                <w:rFonts w:eastAsiaTheme="minorEastAsia" w:cs="Arial"/>
                <w:szCs w:val="24"/>
              </w:rPr>
            </w:pPr>
            <w:proofErr w:type="spellStart"/>
            <w:r w:rsidRPr="00E10136">
              <w:rPr>
                <w:rFonts w:eastAsiaTheme="minorEastAsia" w:cs="Arial"/>
                <w:szCs w:val="24"/>
              </w:rPr>
              <w:t>Yowlumne</w:t>
            </w:r>
            <w:proofErr w:type="spellEnd"/>
          </w:p>
        </w:tc>
        <w:tc>
          <w:tcPr>
            <w:tcW w:w="2754" w:type="dxa"/>
            <w:tcBorders>
              <w:top w:val="single" w:sz="4" w:space="0" w:color="auto"/>
              <w:left w:val="single" w:sz="4" w:space="0" w:color="auto"/>
              <w:bottom w:val="single" w:sz="4" w:space="0" w:color="auto"/>
              <w:right w:val="single" w:sz="4" w:space="0" w:color="auto"/>
            </w:tcBorders>
            <w:vAlign w:val="center"/>
          </w:tcPr>
          <w:p w14:paraId="579B6C23" w14:textId="77777777" w:rsidR="00382106" w:rsidRPr="00B57A2E" w:rsidRDefault="00382106" w:rsidP="008F08F2">
            <w:pPr>
              <w:autoSpaceDE w:val="0"/>
              <w:autoSpaceDN w:val="0"/>
              <w:adjustRightInd w:val="0"/>
              <w:spacing w:after="0"/>
              <w:jc w:val="center"/>
              <w:rPr>
                <w:rFonts w:cs="Arial"/>
                <w:bCs/>
              </w:rPr>
            </w:pPr>
            <w:del w:id="4752" w:author="CARB" w:date="2024-01-01T22:06:00Z">
              <w:r w:rsidRPr="00E10136">
                <w:rPr>
                  <w:rFonts w:eastAsiaTheme="minorEastAsia" w:cs="Arial"/>
                  <w:szCs w:val="24"/>
                </w:rPr>
                <w:delText>13.90</w:delText>
              </w:r>
            </w:del>
            <w:ins w:id="4753" w:author="CARB" w:date="2024-01-01T22:06:00Z">
              <w:r w:rsidRPr="00B57A2E">
                <w:rPr>
                  <w:rFonts w:cs="Arial"/>
                  <w:bCs/>
                </w:rPr>
                <w:t>7.45</w:t>
              </w:r>
            </w:ins>
          </w:p>
        </w:tc>
      </w:tr>
      <w:tr w:rsidR="00382106" w:rsidRPr="00E10136" w14:paraId="5BC7EBAD"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C7B9816"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C8651FE"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Zaca</w:t>
            </w:r>
          </w:p>
        </w:tc>
        <w:tc>
          <w:tcPr>
            <w:tcW w:w="2754" w:type="dxa"/>
            <w:tcBorders>
              <w:top w:val="single" w:sz="4" w:space="0" w:color="auto"/>
              <w:left w:val="single" w:sz="4" w:space="0" w:color="auto"/>
              <w:bottom w:val="single" w:sz="4" w:space="0" w:color="auto"/>
              <w:right w:val="single" w:sz="4" w:space="0" w:color="auto"/>
            </w:tcBorders>
            <w:vAlign w:val="center"/>
          </w:tcPr>
          <w:p w14:paraId="780465F2" w14:textId="77777777" w:rsidR="00382106" w:rsidRPr="00B57A2E" w:rsidRDefault="00382106" w:rsidP="008F08F2">
            <w:pPr>
              <w:autoSpaceDE w:val="0"/>
              <w:autoSpaceDN w:val="0"/>
              <w:adjustRightInd w:val="0"/>
              <w:spacing w:after="0"/>
              <w:jc w:val="center"/>
              <w:rPr>
                <w:rFonts w:cs="Arial"/>
                <w:bCs/>
              </w:rPr>
            </w:pPr>
            <w:del w:id="4754" w:author="CARB" w:date="2024-01-01T22:06:00Z">
              <w:r w:rsidRPr="00E10136">
                <w:rPr>
                  <w:rFonts w:eastAsiaTheme="minorEastAsia" w:cs="Arial"/>
                  <w:szCs w:val="24"/>
                </w:rPr>
                <w:delText>9.53</w:delText>
              </w:r>
            </w:del>
            <w:ins w:id="4755" w:author="CARB" w:date="2024-01-01T22:06:00Z">
              <w:r w:rsidRPr="00B57A2E">
                <w:rPr>
                  <w:rFonts w:cs="Arial"/>
                  <w:bCs/>
                </w:rPr>
                <w:t>6.43</w:t>
              </w:r>
            </w:ins>
          </w:p>
        </w:tc>
      </w:tr>
      <w:tr w:rsidR="00382106" w:rsidRPr="00E10136" w14:paraId="4514CDE6"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1FA921F1"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US Federal OCS</w:t>
            </w:r>
          </w:p>
        </w:tc>
        <w:tc>
          <w:tcPr>
            <w:tcW w:w="4298" w:type="dxa"/>
            <w:tcBorders>
              <w:top w:val="single" w:sz="4" w:space="0" w:color="auto"/>
              <w:left w:val="single" w:sz="4" w:space="0" w:color="auto"/>
              <w:bottom w:val="single" w:sz="4" w:space="0" w:color="auto"/>
              <w:right w:val="single" w:sz="4" w:space="0" w:color="auto"/>
            </w:tcBorders>
            <w:vAlign w:val="center"/>
          </w:tcPr>
          <w:p w14:paraId="3687E914"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Beta</w:t>
            </w:r>
          </w:p>
        </w:tc>
        <w:tc>
          <w:tcPr>
            <w:tcW w:w="2754" w:type="dxa"/>
            <w:tcBorders>
              <w:top w:val="single" w:sz="4" w:space="0" w:color="auto"/>
              <w:left w:val="single" w:sz="4" w:space="0" w:color="auto"/>
              <w:bottom w:val="single" w:sz="4" w:space="0" w:color="auto"/>
              <w:right w:val="single" w:sz="4" w:space="0" w:color="auto"/>
            </w:tcBorders>
            <w:vAlign w:val="center"/>
          </w:tcPr>
          <w:p w14:paraId="17056588" w14:textId="77777777" w:rsidR="00382106" w:rsidRPr="00B57A2E" w:rsidRDefault="00382106" w:rsidP="008F08F2">
            <w:pPr>
              <w:autoSpaceDE w:val="0"/>
              <w:autoSpaceDN w:val="0"/>
              <w:adjustRightInd w:val="0"/>
              <w:spacing w:after="0"/>
              <w:jc w:val="center"/>
              <w:rPr>
                <w:rFonts w:cs="Arial"/>
                <w:bCs/>
              </w:rPr>
            </w:pPr>
            <w:del w:id="4756" w:author="CARB" w:date="2024-01-01T22:06:00Z">
              <w:r w:rsidRPr="00E10136">
                <w:rPr>
                  <w:rFonts w:eastAsiaTheme="minorEastAsia" w:cs="Arial"/>
                  <w:szCs w:val="24"/>
                </w:rPr>
                <w:delText>1.59</w:delText>
              </w:r>
            </w:del>
            <w:ins w:id="4757" w:author="CARB" w:date="2024-01-01T22:06:00Z">
              <w:r w:rsidRPr="00B57A2E">
                <w:rPr>
                  <w:rFonts w:cs="Arial"/>
                  <w:bCs/>
                </w:rPr>
                <w:t>3.77</w:t>
              </w:r>
            </w:ins>
          </w:p>
        </w:tc>
      </w:tr>
      <w:tr w:rsidR="00382106" w:rsidRPr="00E10136" w14:paraId="0461CEB1"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A2BD2EF"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E4807A0"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Carpinteria</w:t>
            </w:r>
          </w:p>
        </w:tc>
        <w:tc>
          <w:tcPr>
            <w:tcW w:w="2754" w:type="dxa"/>
            <w:tcBorders>
              <w:top w:val="single" w:sz="4" w:space="0" w:color="auto"/>
              <w:left w:val="single" w:sz="4" w:space="0" w:color="auto"/>
              <w:bottom w:val="single" w:sz="4" w:space="0" w:color="auto"/>
              <w:right w:val="single" w:sz="4" w:space="0" w:color="auto"/>
            </w:tcBorders>
            <w:vAlign w:val="center"/>
          </w:tcPr>
          <w:p w14:paraId="7C592EB5" w14:textId="77777777" w:rsidR="00382106" w:rsidRPr="00B57A2E" w:rsidRDefault="00382106" w:rsidP="008F08F2">
            <w:pPr>
              <w:autoSpaceDE w:val="0"/>
              <w:autoSpaceDN w:val="0"/>
              <w:adjustRightInd w:val="0"/>
              <w:spacing w:after="0"/>
              <w:jc w:val="center"/>
              <w:rPr>
                <w:rFonts w:cs="Arial"/>
                <w:bCs/>
              </w:rPr>
            </w:pPr>
            <w:del w:id="4758" w:author="CARB" w:date="2024-01-01T22:06:00Z">
              <w:r w:rsidRPr="00E10136">
                <w:rPr>
                  <w:rFonts w:eastAsiaTheme="minorEastAsia" w:cs="Arial"/>
                  <w:szCs w:val="24"/>
                </w:rPr>
                <w:delText>3.28</w:delText>
              </w:r>
            </w:del>
            <w:ins w:id="4759" w:author="CARB" w:date="2024-01-01T22:06:00Z">
              <w:r w:rsidRPr="00B57A2E">
                <w:rPr>
                  <w:rFonts w:cs="Arial"/>
                  <w:bCs/>
                </w:rPr>
                <w:t>6.78</w:t>
              </w:r>
            </w:ins>
          </w:p>
        </w:tc>
      </w:tr>
      <w:tr w:rsidR="00382106" w:rsidRPr="00E10136" w14:paraId="46109455"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743165F"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3BE0B96"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Dos Cuadras</w:t>
            </w:r>
          </w:p>
        </w:tc>
        <w:tc>
          <w:tcPr>
            <w:tcW w:w="2754" w:type="dxa"/>
            <w:tcBorders>
              <w:top w:val="single" w:sz="4" w:space="0" w:color="auto"/>
              <w:left w:val="single" w:sz="4" w:space="0" w:color="auto"/>
              <w:bottom w:val="single" w:sz="4" w:space="0" w:color="auto"/>
              <w:right w:val="single" w:sz="4" w:space="0" w:color="auto"/>
            </w:tcBorders>
            <w:vAlign w:val="center"/>
          </w:tcPr>
          <w:p w14:paraId="4CCF417F" w14:textId="77777777" w:rsidR="00382106" w:rsidRPr="00B57A2E" w:rsidRDefault="00382106" w:rsidP="008F08F2">
            <w:pPr>
              <w:autoSpaceDE w:val="0"/>
              <w:autoSpaceDN w:val="0"/>
              <w:adjustRightInd w:val="0"/>
              <w:spacing w:after="0"/>
              <w:jc w:val="center"/>
              <w:rPr>
                <w:rFonts w:cs="Arial"/>
                <w:bCs/>
              </w:rPr>
            </w:pPr>
            <w:del w:id="4760" w:author="CARB" w:date="2024-01-01T22:06:00Z">
              <w:r w:rsidRPr="00E10136">
                <w:rPr>
                  <w:rFonts w:eastAsiaTheme="minorEastAsia" w:cs="Arial"/>
                  <w:szCs w:val="24"/>
                </w:rPr>
                <w:delText>4.57</w:delText>
              </w:r>
            </w:del>
            <w:ins w:id="4761" w:author="CARB" w:date="2024-01-01T22:06:00Z">
              <w:r w:rsidRPr="00B57A2E">
                <w:rPr>
                  <w:rFonts w:cs="Arial"/>
                  <w:bCs/>
                </w:rPr>
                <w:t>6.90</w:t>
              </w:r>
            </w:ins>
          </w:p>
        </w:tc>
      </w:tr>
      <w:tr w:rsidR="00382106" w:rsidRPr="00E10136" w14:paraId="243252F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51749A3"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6970B400" w14:textId="77777777" w:rsidR="00382106" w:rsidRPr="00E10136" w:rsidRDefault="00382106" w:rsidP="008F08F2">
            <w:pPr>
              <w:autoSpaceDE w:val="0"/>
              <w:autoSpaceDN w:val="0"/>
              <w:adjustRightInd w:val="0"/>
              <w:spacing w:after="0"/>
              <w:rPr>
                <w:rFonts w:eastAsiaTheme="minorEastAsia" w:cs="Arial"/>
                <w:szCs w:val="24"/>
              </w:rPr>
            </w:pPr>
            <w:del w:id="4762" w:author="CARB" w:date="2024-01-01T22:06:00Z">
              <w:r w:rsidRPr="00E10136">
                <w:rPr>
                  <w:rFonts w:eastAsiaTheme="minorEastAsia" w:cs="Arial"/>
                  <w:szCs w:val="24"/>
                </w:rPr>
                <w:delText>Hondo</w:delText>
              </w:r>
            </w:del>
          </w:p>
        </w:tc>
        <w:tc>
          <w:tcPr>
            <w:tcW w:w="2754" w:type="dxa"/>
            <w:tcBorders>
              <w:top w:val="single" w:sz="4" w:space="0" w:color="auto"/>
              <w:left w:val="single" w:sz="4" w:space="0" w:color="auto"/>
              <w:bottom w:val="single" w:sz="4" w:space="0" w:color="auto"/>
              <w:right w:val="single" w:sz="4" w:space="0" w:color="auto"/>
            </w:tcBorders>
            <w:vAlign w:val="center"/>
          </w:tcPr>
          <w:p w14:paraId="23B65046" w14:textId="77777777" w:rsidR="00382106" w:rsidRPr="00B57A2E" w:rsidRDefault="00382106" w:rsidP="008F08F2">
            <w:pPr>
              <w:autoSpaceDE w:val="0"/>
              <w:autoSpaceDN w:val="0"/>
              <w:adjustRightInd w:val="0"/>
              <w:spacing w:after="0"/>
              <w:jc w:val="center"/>
              <w:rPr>
                <w:rFonts w:cs="Arial"/>
                <w:bCs/>
              </w:rPr>
            </w:pPr>
            <w:del w:id="4763" w:author="CARB" w:date="2024-01-01T22:06:00Z">
              <w:r w:rsidRPr="00E10136">
                <w:rPr>
                  <w:rFonts w:eastAsiaTheme="minorEastAsia" w:cs="Arial"/>
                  <w:szCs w:val="24"/>
                </w:rPr>
                <w:delText>5.93</w:delText>
              </w:r>
            </w:del>
          </w:p>
        </w:tc>
      </w:tr>
      <w:tr w:rsidR="00382106" w:rsidRPr="00E10136" w14:paraId="73E36407"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39A596C9"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0967AAF"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Hueneme</w:t>
            </w:r>
          </w:p>
        </w:tc>
        <w:tc>
          <w:tcPr>
            <w:tcW w:w="2754" w:type="dxa"/>
            <w:tcBorders>
              <w:top w:val="single" w:sz="4" w:space="0" w:color="auto"/>
              <w:left w:val="single" w:sz="4" w:space="0" w:color="auto"/>
              <w:bottom w:val="single" w:sz="4" w:space="0" w:color="auto"/>
              <w:right w:val="single" w:sz="4" w:space="0" w:color="auto"/>
            </w:tcBorders>
            <w:vAlign w:val="center"/>
          </w:tcPr>
          <w:p w14:paraId="47ED40FF" w14:textId="77777777" w:rsidR="00382106" w:rsidRPr="00B57A2E" w:rsidRDefault="00382106" w:rsidP="008F08F2">
            <w:pPr>
              <w:autoSpaceDE w:val="0"/>
              <w:autoSpaceDN w:val="0"/>
              <w:adjustRightInd w:val="0"/>
              <w:spacing w:after="0"/>
              <w:jc w:val="center"/>
              <w:rPr>
                <w:rFonts w:cs="Arial"/>
                <w:bCs/>
              </w:rPr>
            </w:pPr>
            <w:del w:id="4764" w:author="CARB" w:date="2024-01-01T22:06:00Z">
              <w:r w:rsidRPr="00E10136">
                <w:rPr>
                  <w:rFonts w:eastAsiaTheme="minorEastAsia" w:cs="Arial"/>
                  <w:szCs w:val="24"/>
                </w:rPr>
                <w:delText>4.67</w:delText>
              </w:r>
            </w:del>
            <w:ins w:id="4765" w:author="CARB" w:date="2024-01-01T22:06:00Z">
              <w:r w:rsidRPr="00B57A2E">
                <w:rPr>
                  <w:rFonts w:cs="Arial"/>
                  <w:bCs/>
                </w:rPr>
                <w:t>5.80</w:t>
              </w:r>
            </w:ins>
          </w:p>
        </w:tc>
      </w:tr>
      <w:tr w:rsidR="00382106" w:rsidRPr="00E10136" w14:paraId="1ECEF55F"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7581683C"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0088C435" w14:textId="77777777" w:rsidR="00382106" w:rsidRPr="00E10136" w:rsidRDefault="00382106" w:rsidP="008F08F2">
            <w:pPr>
              <w:autoSpaceDE w:val="0"/>
              <w:autoSpaceDN w:val="0"/>
              <w:adjustRightInd w:val="0"/>
              <w:spacing w:after="0"/>
              <w:rPr>
                <w:rFonts w:eastAsiaTheme="minorEastAsia" w:cs="Arial"/>
                <w:szCs w:val="24"/>
              </w:rPr>
            </w:pPr>
            <w:del w:id="4766" w:author="CARB" w:date="2024-01-01T22:06:00Z">
              <w:r w:rsidRPr="00E10136">
                <w:rPr>
                  <w:rFonts w:eastAsiaTheme="minorEastAsia" w:cs="Arial"/>
                  <w:szCs w:val="24"/>
                </w:rPr>
                <w:delText>Pescado</w:delText>
              </w:r>
            </w:del>
          </w:p>
        </w:tc>
        <w:tc>
          <w:tcPr>
            <w:tcW w:w="2754" w:type="dxa"/>
            <w:tcBorders>
              <w:top w:val="single" w:sz="4" w:space="0" w:color="auto"/>
              <w:left w:val="single" w:sz="4" w:space="0" w:color="auto"/>
              <w:bottom w:val="single" w:sz="4" w:space="0" w:color="auto"/>
              <w:right w:val="single" w:sz="4" w:space="0" w:color="auto"/>
            </w:tcBorders>
            <w:vAlign w:val="center"/>
          </w:tcPr>
          <w:p w14:paraId="19DBC2DA" w14:textId="77777777" w:rsidR="00382106" w:rsidRPr="00B57A2E" w:rsidRDefault="00382106" w:rsidP="008F08F2">
            <w:pPr>
              <w:autoSpaceDE w:val="0"/>
              <w:autoSpaceDN w:val="0"/>
              <w:adjustRightInd w:val="0"/>
              <w:spacing w:after="0"/>
              <w:jc w:val="center"/>
              <w:rPr>
                <w:rFonts w:cs="Arial"/>
                <w:bCs/>
              </w:rPr>
            </w:pPr>
            <w:del w:id="4767" w:author="CARB" w:date="2024-01-01T22:06:00Z">
              <w:r w:rsidRPr="00E10136">
                <w:rPr>
                  <w:rFonts w:eastAsiaTheme="minorEastAsia" w:cs="Arial"/>
                  <w:szCs w:val="24"/>
                </w:rPr>
                <w:delText>7.07</w:delText>
              </w:r>
            </w:del>
          </w:p>
        </w:tc>
      </w:tr>
      <w:tr w:rsidR="00382106" w:rsidRPr="00E10136" w14:paraId="30C4B49C"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4A80A21"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3D995032" w14:textId="77777777" w:rsidR="00382106" w:rsidRPr="00E10136" w:rsidRDefault="00382106" w:rsidP="008F08F2">
            <w:pPr>
              <w:autoSpaceDE w:val="0"/>
              <w:autoSpaceDN w:val="0"/>
              <w:adjustRightInd w:val="0"/>
              <w:spacing w:after="0"/>
              <w:rPr>
                <w:rFonts w:eastAsiaTheme="minorEastAsia" w:cs="Arial"/>
                <w:szCs w:val="24"/>
              </w:rPr>
            </w:pPr>
            <w:del w:id="4768" w:author="CARB" w:date="2024-01-01T22:06:00Z">
              <w:r w:rsidRPr="00E10136">
                <w:rPr>
                  <w:rFonts w:eastAsiaTheme="minorEastAsia" w:cs="Arial"/>
                  <w:szCs w:val="24"/>
                </w:rPr>
                <w:delText>Point Arguello</w:delText>
              </w:r>
            </w:del>
          </w:p>
        </w:tc>
        <w:tc>
          <w:tcPr>
            <w:tcW w:w="2754" w:type="dxa"/>
            <w:tcBorders>
              <w:top w:val="single" w:sz="4" w:space="0" w:color="auto"/>
              <w:left w:val="single" w:sz="4" w:space="0" w:color="auto"/>
              <w:bottom w:val="single" w:sz="4" w:space="0" w:color="auto"/>
              <w:right w:val="single" w:sz="4" w:space="0" w:color="auto"/>
            </w:tcBorders>
            <w:vAlign w:val="center"/>
          </w:tcPr>
          <w:p w14:paraId="3DA652D6" w14:textId="77777777" w:rsidR="00382106" w:rsidRPr="00B57A2E" w:rsidRDefault="00382106" w:rsidP="008F08F2">
            <w:pPr>
              <w:autoSpaceDE w:val="0"/>
              <w:autoSpaceDN w:val="0"/>
              <w:adjustRightInd w:val="0"/>
              <w:spacing w:after="0"/>
              <w:jc w:val="center"/>
              <w:rPr>
                <w:rFonts w:cs="Arial"/>
                <w:bCs/>
              </w:rPr>
            </w:pPr>
            <w:del w:id="4769" w:author="CARB" w:date="2024-01-01T22:06:00Z">
              <w:r w:rsidRPr="00E10136">
                <w:rPr>
                  <w:rFonts w:eastAsiaTheme="minorEastAsia" w:cs="Arial"/>
                  <w:szCs w:val="24"/>
                </w:rPr>
                <w:delText>14.07</w:delText>
              </w:r>
            </w:del>
          </w:p>
        </w:tc>
      </w:tr>
      <w:tr w:rsidR="00382106" w:rsidRPr="00E10136" w14:paraId="34F0908C"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551887C"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3EDBF49"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Point Pedernales</w:t>
            </w:r>
          </w:p>
        </w:tc>
        <w:tc>
          <w:tcPr>
            <w:tcW w:w="2754" w:type="dxa"/>
            <w:tcBorders>
              <w:top w:val="single" w:sz="4" w:space="0" w:color="auto"/>
              <w:left w:val="single" w:sz="4" w:space="0" w:color="auto"/>
              <w:bottom w:val="single" w:sz="4" w:space="0" w:color="auto"/>
              <w:right w:val="single" w:sz="4" w:space="0" w:color="auto"/>
            </w:tcBorders>
            <w:vAlign w:val="center"/>
          </w:tcPr>
          <w:p w14:paraId="72D01CDF" w14:textId="77777777" w:rsidR="00382106" w:rsidRPr="00B57A2E" w:rsidRDefault="00382106" w:rsidP="008F08F2">
            <w:pPr>
              <w:autoSpaceDE w:val="0"/>
              <w:autoSpaceDN w:val="0"/>
              <w:adjustRightInd w:val="0"/>
              <w:spacing w:after="0"/>
              <w:jc w:val="center"/>
              <w:rPr>
                <w:rFonts w:cs="Arial"/>
                <w:bCs/>
              </w:rPr>
            </w:pPr>
            <w:del w:id="4770" w:author="CARB" w:date="2024-01-01T22:06:00Z">
              <w:r w:rsidRPr="00E10136">
                <w:rPr>
                  <w:rFonts w:eastAsiaTheme="minorEastAsia" w:cs="Arial"/>
                  <w:szCs w:val="24"/>
                </w:rPr>
                <w:delText>8.26</w:delText>
              </w:r>
            </w:del>
            <w:ins w:id="4771" w:author="CARB" w:date="2024-01-01T22:06:00Z">
              <w:r w:rsidRPr="00B57A2E">
                <w:rPr>
                  <w:rFonts w:cs="Arial"/>
                  <w:bCs/>
                </w:rPr>
                <w:t>6.49</w:t>
              </w:r>
            </w:ins>
          </w:p>
        </w:tc>
      </w:tr>
      <w:tr w:rsidR="00382106" w:rsidRPr="00E10136" w14:paraId="08A4A42B"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0BE61651"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14F2D188" w14:textId="77777777" w:rsidR="00382106" w:rsidRPr="00E10136" w:rsidRDefault="00382106" w:rsidP="008F08F2">
            <w:pPr>
              <w:autoSpaceDE w:val="0"/>
              <w:autoSpaceDN w:val="0"/>
              <w:adjustRightInd w:val="0"/>
              <w:spacing w:after="0"/>
              <w:rPr>
                <w:rFonts w:eastAsiaTheme="minorEastAsia" w:cs="Arial"/>
                <w:szCs w:val="24"/>
              </w:rPr>
            </w:pPr>
            <w:del w:id="4772" w:author="CARB" w:date="2024-01-01T22:06:00Z">
              <w:r w:rsidRPr="00E10136">
                <w:rPr>
                  <w:rFonts w:eastAsiaTheme="minorEastAsia" w:cs="Arial"/>
                  <w:szCs w:val="24"/>
                </w:rPr>
                <w:delText>Sacate</w:delText>
              </w:r>
            </w:del>
          </w:p>
        </w:tc>
        <w:tc>
          <w:tcPr>
            <w:tcW w:w="2754" w:type="dxa"/>
            <w:tcBorders>
              <w:top w:val="single" w:sz="4" w:space="0" w:color="auto"/>
              <w:left w:val="single" w:sz="4" w:space="0" w:color="auto"/>
              <w:bottom w:val="single" w:sz="4" w:space="0" w:color="auto"/>
              <w:right w:val="single" w:sz="4" w:space="0" w:color="auto"/>
            </w:tcBorders>
            <w:vAlign w:val="center"/>
          </w:tcPr>
          <w:p w14:paraId="425D1969" w14:textId="77777777" w:rsidR="00382106" w:rsidRPr="00B57A2E" w:rsidRDefault="00382106" w:rsidP="008F08F2">
            <w:pPr>
              <w:autoSpaceDE w:val="0"/>
              <w:autoSpaceDN w:val="0"/>
              <w:adjustRightInd w:val="0"/>
              <w:spacing w:after="0"/>
              <w:jc w:val="center"/>
              <w:rPr>
                <w:rFonts w:cs="Arial"/>
                <w:bCs/>
              </w:rPr>
            </w:pPr>
            <w:del w:id="4773" w:author="CARB" w:date="2024-01-01T22:06:00Z">
              <w:r w:rsidRPr="00E10136">
                <w:rPr>
                  <w:rFonts w:eastAsiaTheme="minorEastAsia" w:cs="Arial"/>
                  <w:szCs w:val="24"/>
                </w:rPr>
                <w:delText>4.77</w:delText>
              </w:r>
            </w:del>
          </w:p>
        </w:tc>
      </w:tr>
      <w:tr w:rsidR="00382106" w:rsidRPr="00E10136" w14:paraId="11E2BBEF"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2F3AC2FD"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7C5734AE"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Santa Clara</w:t>
            </w:r>
          </w:p>
        </w:tc>
        <w:tc>
          <w:tcPr>
            <w:tcW w:w="2754" w:type="dxa"/>
            <w:tcBorders>
              <w:top w:val="single" w:sz="4" w:space="0" w:color="auto"/>
              <w:left w:val="single" w:sz="4" w:space="0" w:color="auto"/>
              <w:bottom w:val="single" w:sz="4" w:space="0" w:color="auto"/>
              <w:right w:val="single" w:sz="4" w:space="0" w:color="auto"/>
            </w:tcBorders>
            <w:vAlign w:val="center"/>
          </w:tcPr>
          <w:p w14:paraId="388CF012" w14:textId="77777777" w:rsidR="00382106" w:rsidRPr="00B57A2E" w:rsidRDefault="00382106" w:rsidP="008F08F2">
            <w:pPr>
              <w:autoSpaceDE w:val="0"/>
              <w:autoSpaceDN w:val="0"/>
              <w:adjustRightInd w:val="0"/>
              <w:spacing w:after="0"/>
              <w:jc w:val="center"/>
              <w:rPr>
                <w:rFonts w:cs="Arial"/>
                <w:bCs/>
              </w:rPr>
            </w:pPr>
            <w:del w:id="4774" w:author="CARB" w:date="2024-01-01T22:06:00Z">
              <w:r w:rsidRPr="00E10136">
                <w:rPr>
                  <w:rFonts w:eastAsiaTheme="minorEastAsia" w:cs="Arial"/>
                  <w:szCs w:val="24"/>
                </w:rPr>
                <w:delText>2.46</w:delText>
              </w:r>
            </w:del>
            <w:ins w:id="4775" w:author="CARB" w:date="2024-01-01T22:06:00Z">
              <w:r w:rsidRPr="00B57A2E">
                <w:rPr>
                  <w:rFonts w:cs="Arial"/>
                  <w:bCs/>
                </w:rPr>
                <w:t>5.15</w:t>
              </w:r>
            </w:ins>
          </w:p>
        </w:tc>
      </w:tr>
      <w:tr w:rsidR="00382106" w:rsidRPr="00E10136" w14:paraId="211614AD"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425067B0" w14:textId="77777777" w:rsidR="00382106" w:rsidRPr="00E10136" w:rsidRDefault="00382106" w:rsidP="008F08F2">
            <w:pPr>
              <w:autoSpaceDE w:val="0"/>
              <w:autoSpaceDN w:val="0"/>
              <w:adjustRightInd w:val="0"/>
              <w:spacing w:after="0"/>
              <w:rPr>
                <w:rFonts w:eastAsiaTheme="minorEastAsia" w:cs="Arial"/>
                <w:szCs w:val="24"/>
              </w:rPr>
            </w:pPr>
          </w:p>
        </w:tc>
        <w:tc>
          <w:tcPr>
            <w:tcW w:w="4298" w:type="dxa"/>
            <w:tcBorders>
              <w:top w:val="single" w:sz="4" w:space="0" w:color="auto"/>
              <w:left w:val="single" w:sz="4" w:space="0" w:color="auto"/>
              <w:bottom w:val="single" w:sz="4" w:space="0" w:color="auto"/>
              <w:right w:val="single" w:sz="4" w:space="0" w:color="auto"/>
            </w:tcBorders>
            <w:vAlign w:val="center"/>
          </w:tcPr>
          <w:p w14:paraId="21A696B1" w14:textId="77777777" w:rsidR="00382106" w:rsidRPr="00E10136" w:rsidRDefault="00382106" w:rsidP="008F08F2">
            <w:pPr>
              <w:autoSpaceDE w:val="0"/>
              <w:autoSpaceDN w:val="0"/>
              <w:adjustRightInd w:val="0"/>
              <w:spacing w:after="0"/>
              <w:rPr>
                <w:rFonts w:eastAsiaTheme="minorEastAsia" w:cs="Arial"/>
                <w:szCs w:val="24"/>
              </w:rPr>
            </w:pPr>
            <w:del w:id="4776" w:author="CARB" w:date="2024-01-01T22:06:00Z">
              <w:r w:rsidRPr="00E10136">
                <w:rPr>
                  <w:rFonts w:eastAsiaTheme="minorEastAsia" w:cs="Arial"/>
                  <w:szCs w:val="24"/>
                </w:rPr>
                <w:delText>Sockey</w:delText>
              </w:r>
            </w:del>
          </w:p>
        </w:tc>
        <w:tc>
          <w:tcPr>
            <w:tcW w:w="2754" w:type="dxa"/>
            <w:tcBorders>
              <w:top w:val="single" w:sz="4" w:space="0" w:color="auto"/>
              <w:left w:val="single" w:sz="4" w:space="0" w:color="auto"/>
              <w:bottom w:val="single" w:sz="4" w:space="0" w:color="auto"/>
              <w:right w:val="single" w:sz="4" w:space="0" w:color="auto"/>
            </w:tcBorders>
            <w:vAlign w:val="center"/>
          </w:tcPr>
          <w:p w14:paraId="0EEFD048" w14:textId="77777777" w:rsidR="00382106" w:rsidRPr="00B57A2E" w:rsidRDefault="00382106" w:rsidP="008F08F2">
            <w:pPr>
              <w:autoSpaceDE w:val="0"/>
              <w:autoSpaceDN w:val="0"/>
              <w:adjustRightInd w:val="0"/>
              <w:spacing w:after="0"/>
              <w:jc w:val="center"/>
              <w:rPr>
                <w:rFonts w:cs="Arial"/>
                <w:bCs/>
              </w:rPr>
            </w:pPr>
            <w:del w:id="4777" w:author="CARB" w:date="2024-01-01T22:06:00Z">
              <w:r w:rsidRPr="00E10136">
                <w:rPr>
                  <w:rFonts w:eastAsiaTheme="minorEastAsia" w:cs="Arial"/>
                  <w:szCs w:val="24"/>
                </w:rPr>
                <w:delText>13.09</w:delText>
              </w:r>
            </w:del>
          </w:p>
        </w:tc>
      </w:tr>
      <w:tr w:rsidR="00382106" w:rsidRPr="00E10136" w14:paraId="2720B2CB" w14:textId="77777777" w:rsidTr="008F08F2">
        <w:trPr>
          <w:cantSplit/>
          <w:trHeight w:val="331"/>
        </w:trPr>
        <w:tc>
          <w:tcPr>
            <w:tcW w:w="2920" w:type="dxa"/>
            <w:tcBorders>
              <w:top w:val="single" w:sz="4" w:space="0" w:color="auto"/>
              <w:left w:val="single" w:sz="4" w:space="0" w:color="auto"/>
              <w:bottom w:val="single" w:sz="4" w:space="0" w:color="auto"/>
              <w:right w:val="single" w:sz="4" w:space="0" w:color="auto"/>
            </w:tcBorders>
            <w:vAlign w:val="center"/>
          </w:tcPr>
          <w:p w14:paraId="6724055D" w14:textId="77777777" w:rsidR="00382106" w:rsidRPr="00E10136" w:rsidRDefault="00382106" w:rsidP="008F08F2">
            <w:pPr>
              <w:autoSpaceDE w:val="0"/>
              <w:autoSpaceDN w:val="0"/>
              <w:adjustRightInd w:val="0"/>
              <w:spacing w:after="0"/>
              <w:rPr>
                <w:rFonts w:eastAsiaTheme="minorEastAsia" w:cs="Arial"/>
                <w:szCs w:val="24"/>
              </w:rPr>
            </w:pPr>
            <w:r w:rsidRPr="00E10136">
              <w:rPr>
                <w:rFonts w:eastAsiaTheme="minorEastAsia" w:cs="Arial"/>
                <w:szCs w:val="24"/>
              </w:rPr>
              <w:t>Default</w:t>
            </w:r>
          </w:p>
        </w:tc>
        <w:tc>
          <w:tcPr>
            <w:tcW w:w="4298" w:type="dxa"/>
            <w:tcBorders>
              <w:top w:val="single" w:sz="4" w:space="0" w:color="auto"/>
              <w:left w:val="single" w:sz="4" w:space="0" w:color="auto"/>
              <w:bottom w:val="single" w:sz="4" w:space="0" w:color="auto"/>
              <w:right w:val="single" w:sz="4" w:space="0" w:color="auto"/>
            </w:tcBorders>
            <w:vAlign w:val="center"/>
          </w:tcPr>
          <w:p w14:paraId="6BEEBCCA" w14:textId="77777777" w:rsidR="00382106" w:rsidRPr="00E10136" w:rsidRDefault="00382106" w:rsidP="008F08F2">
            <w:pPr>
              <w:autoSpaceDE w:val="0"/>
              <w:autoSpaceDN w:val="0"/>
              <w:adjustRightInd w:val="0"/>
              <w:spacing w:after="0"/>
              <w:rPr>
                <w:rFonts w:eastAsiaTheme="minorEastAsia" w:cs="Arial"/>
                <w:szCs w:val="24"/>
              </w:rPr>
            </w:pPr>
          </w:p>
        </w:tc>
        <w:tc>
          <w:tcPr>
            <w:tcW w:w="2754" w:type="dxa"/>
            <w:tcBorders>
              <w:top w:val="single" w:sz="4" w:space="0" w:color="auto"/>
              <w:left w:val="single" w:sz="4" w:space="0" w:color="auto"/>
              <w:bottom w:val="single" w:sz="4" w:space="0" w:color="auto"/>
              <w:right w:val="single" w:sz="4" w:space="0" w:color="auto"/>
            </w:tcBorders>
            <w:vAlign w:val="center"/>
          </w:tcPr>
          <w:p w14:paraId="40CD82D3" w14:textId="77777777" w:rsidR="00382106" w:rsidRPr="00B57A2E" w:rsidRDefault="00382106" w:rsidP="008F08F2">
            <w:pPr>
              <w:autoSpaceDE w:val="0"/>
              <w:autoSpaceDN w:val="0"/>
              <w:adjustRightInd w:val="0"/>
              <w:spacing w:after="0"/>
              <w:jc w:val="center"/>
              <w:rPr>
                <w:rFonts w:cs="Arial"/>
                <w:bCs/>
              </w:rPr>
            </w:pPr>
            <w:del w:id="4778" w:author="CARB" w:date="2024-01-01T22:06:00Z">
              <w:r w:rsidRPr="00E10136">
                <w:rPr>
                  <w:rFonts w:eastAsiaTheme="minorEastAsia" w:cs="Arial"/>
                  <w:szCs w:val="24"/>
                </w:rPr>
                <w:delText>11.78</w:delText>
              </w:r>
            </w:del>
            <w:ins w:id="4779" w:author="CARB" w:date="2024-01-01T22:06:00Z">
              <w:r w:rsidRPr="00B57A2E">
                <w:rPr>
                  <w:rFonts w:cs="Arial"/>
                  <w:bCs/>
                </w:rPr>
                <w:t>12.61</w:t>
              </w:r>
            </w:ins>
          </w:p>
        </w:tc>
      </w:tr>
    </w:tbl>
    <w:p w14:paraId="51BA8290" w14:textId="77777777" w:rsidR="00EA2A48" w:rsidRPr="006A6D70" w:rsidRDefault="00EA2A48" w:rsidP="006A6D70">
      <w:pPr>
        <w:spacing w:after="0"/>
        <w:rPr>
          <w:sz w:val="20"/>
          <w:szCs w:val="18"/>
        </w:rPr>
      </w:pPr>
      <w:r w:rsidRPr="006A6D70">
        <w:rPr>
          <w:sz w:val="20"/>
          <w:szCs w:val="18"/>
        </w:rPr>
        <w:t>* Based on production and transport of the crude oil supplied to the indicated California refinery(</w:t>
      </w:r>
      <w:proofErr w:type="spellStart"/>
      <w:r w:rsidRPr="006A6D70">
        <w:rPr>
          <w:sz w:val="20"/>
          <w:szCs w:val="18"/>
        </w:rPr>
        <w:t>ies</w:t>
      </w:r>
      <w:proofErr w:type="spellEnd"/>
      <w:r w:rsidRPr="006A6D70">
        <w:rPr>
          <w:sz w:val="20"/>
          <w:szCs w:val="18"/>
        </w:rPr>
        <w:t>) during the baseline calendar year, 2010.</w:t>
      </w:r>
    </w:p>
    <w:p w14:paraId="108E8AF7" w14:textId="77777777" w:rsidR="00990B31" w:rsidRPr="00EA2A48" w:rsidRDefault="00990B31" w:rsidP="00990B31">
      <w:pPr>
        <w:pStyle w:val="Heading2"/>
        <w:keepNext w:val="0"/>
        <w:keepLines w:val="0"/>
        <w:rPr>
          <w:rFonts w:eastAsia="Yu Gothic Light"/>
        </w:rPr>
      </w:pPr>
      <w:r w:rsidRPr="00E322A6">
        <w:rPr>
          <w:rFonts w:eastAsia="Yu Gothic Light"/>
          <w:i/>
          <w:iCs/>
        </w:rPr>
        <w:t>Credits for Producing and Transporting Crudes using Innovative Methods.</w:t>
      </w:r>
      <w:r w:rsidRPr="00EA2A48">
        <w:rPr>
          <w:rFonts w:eastAsia="Yu Gothic Light"/>
        </w:rPr>
        <w:t xml:space="preserve"> Credits may be generated for crude oil that has been produced or transported using innovative methods and delivered to California refineries for processing.</w:t>
      </w:r>
    </w:p>
    <w:p w14:paraId="4775D28A" w14:textId="77777777" w:rsidR="00990B31" w:rsidRPr="00EA2A48" w:rsidRDefault="00990B31" w:rsidP="00990B31">
      <w:pPr>
        <w:pStyle w:val="Heading3"/>
        <w:keepNext w:val="0"/>
        <w:keepLines w:val="0"/>
        <w:rPr>
          <w:rFonts w:eastAsia="Yu Gothic Light"/>
        </w:rPr>
      </w:pPr>
      <w:r w:rsidRPr="00E322A6">
        <w:rPr>
          <w:rFonts w:eastAsia="Yu Gothic Light"/>
          <w:i/>
          <w:iCs/>
        </w:rPr>
        <w:t>General Requirements</w:t>
      </w:r>
      <w:r w:rsidRPr="00EA2A48">
        <w:rPr>
          <w:rFonts w:eastAsia="Yu Gothic Light"/>
        </w:rPr>
        <w:t>.</w:t>
      </w:r>
    </w:p>
    <w:p w14:paraId="0E1AC370" w14:textId="77777777" w:rsidR="00990B31" w:rsidRPr="00EA2A48" w:rsidRDefault="00990B31" w:rsidP="00990B31">
      <w:pPr>
        <w:pStyle w:val="Heading4"/>
        <w:keepNext w:val="0"/>
        <w:keepLines w:val="0"/>
        <w:rPr>
          <w:rFonts w:eastAsia="Yu Gothic Light"/>
        </w:rPr>
      </w:pPr>
      <w:r w:rsidRPr="00EA2A48">
        <w:rPr>
          <w:rFonts w:eastAsia="Yu Gothic Light"/>
        </w:rPr>
        <w:t>For the purpose of this section, an innovative method means crude production or transport using one or more of the following technologies:</w:t>
      </w:r>
    </w:p>
    <w:p w14:paraId="33C86838" w14:textId="77777777" w:rsidR="00990B31" w:rsidRPr="00EA2A48" w:rsidRDefault="00990B31" w:rsidP="00990B31">
      <w:pPr>
        <w:pStyle w:val="Heading5"/>
        <w:keepNext w:val="0"/>
        <w:keepLines w:val="0"/>
        <w:rPr>
          <w:rFonts w:eastAsia="Yu Gothic Light"/>
        </w:rPr>
      </w:pPr>
      <w:r w:rsidRPr="00EA2A48">
        <w:rPr>
          <w:rFonts w:eastAsia="Yu Gothic Light"/>
        </w:rPr>
        <w:t xml:space="preserve">Solar steam generation (generated steam of 45 percent quality or greater). Steam must be used onsite </w:t>
      </w:r>
      <w:proofErr w:type="gramStart"/>
      <w:r w:rsidRPr="00EA2A48">
        <w:rPr>
          <w:rFonts w:eastAsia="Yu Gothic Light"/>
        </w:rPr>
        <w:t>at</w:t>
      </w:r>
      <w:proofErr w:type="gramEnd"/>
      <w:r w:rsidRPr="00EA2A48">
        <w:rPr>
          <w:rFonts w:eastAsia="Yu Gothic Light"/>
        </w:rPr>
        <w:t xml:space="preserve"> the crude oil production or transport facilities.</w:t>
      </w:r>
    </w:p>
    <w:p w14:paraId="2A52FF97" w14:textId="77777777" w:rsidR="00990B31" w:rsidRPr="00EA2A48" w:rsidRDefault="00990B31" w:rsidP="00990B31">
      <w:pPr>
        <w:pStyle w:val="Heading5"/>
        <w:keepNext w:val="0"/>
        <w:keepLines w:val="0"/>
        <w:rPr>
          <w:rFonts w:eastAsia="Yu Gothic Light"/>
        </w:rPr>
      </w:pPr>
      <w:r w:rsidRPr="00EA2A48">
        <w:rPr>
          <w:rFonts w:eastAsia="Yu Gothic Light"/>
        </w:rPr>
        <w:t>Carbon capture and sequestration (CCS). Carbon capture must take place onsite at the crude oil production or transport facilities</w:t>
      </w:r>
      <w:ins w:id="4780" w:author="CARB" w:date="2023-12-19T12:12:00Z">
        <w:r>
          <w:rPr>
            <w:rFonts w:eastAsia="Yu Gothic Light"/>
          </w:rPr>
          <w:t xml:space="preserve"> from existing anthropogenic sources of CO</w:t>
        </w:r>
        <w:r w:rsidRPr="00F25268">
          <w:rPr>
            <w:rFonts w:eastAsia="Yu Gothic Light"/>
            <w:vertAlign w:val="subscript"/>
          </w:rPr>
          <w:t>2</w:t>
        </w:r>
      </w:ins>
      <w:r w:rsidRPr="00EA2A48">
        <w:rPr>
          <w:rFonts w:eastAsia="Yu Gothic Light"/>
        </w:rPr>
        <w:t>.</w:t>
      </w:r>
    </w:p>
    <w:p w14:paraId="4D241620" w14:textId="77777777" w:rsidR="00990B31" w:rsidRPr="00EA2A48" w:rsidRDefault="00990B31" w:rsidP="00990B31">
      <w:pPr>
        <w:pStyle w:val="Heading5"/>
        <w:keepNext w:val="0"/>
        <w:keepLines w:val="0"/>
        <w:rPr>
          <w:rFonts w:eastAsia="Yu Gothic Light"/>
        </w:rPr>
      </w:pPr>
      <w:r w:rsidRPr="00EA2A48">
        <w:rPr>
          <w:rFonts w:eastAsia="Yu Gothic Light"/>
        </w:rPr>
        <w:t>Solar or wind electricity generation. To qualify for the credit, electricity must be produced and consumed onsite or be provided directly to the crude oil production or transport facilities from a third-party generator and not through a utility owned transmission or distribution network. Energy storage may be used to increase the quantity of electricity supplied to crude oil production or transport facilities from intermittent solar and wind electricity generation sources.</w:t>
      </w:r>
    </w:p>
    <w:p w14:paraId="7C71B465" w14:textId="77777777" w:rsidR="00990B31" w:rsidRPr="00EA2A48" w:rsidRDefault="00990B31" w:rsidP="00990B31">
      <w:pPr>
        <w:pStyle w:val="Heading5"/>
        <w:keepNext w:val="0"/>
        <w:keepLines w:val="0"/>
        <w:rPr>
          <w:rFonts w:eastAsia="Yu Gothic Light"/>
        </w:rPr>
      </w:pPr>
      <w:r w:rsidRPr="00EA2A48">
        <w:rPr>
          <w:rFonts w:eastAsia="Yu Gothic Light"/>
        </w:rPr>
        <w:t xml:space="preserve">Solar heat generation including, but not limited to, boiler water preheating and solar steam generation with a steam quality of less than 45 percent. Heat must be used onsite </w:t>
      </w:r>
      <w:proofErr w:type="gramStart"/>
      <w:r w:rsidRPr="00EA2A48">
        <w:rPr>
          <w:rFonts w:eastAsia="Yu Gothic Light"/>
        </w:rPr>
        <w:t>at</w:t>
      </w:r>
      <w:proofErr w:type="gramEnd"/>
      <w:r w:rsidRPr="00EA2A48">
        <w:rPr>
          <w:rFonts w:eastAsia="Yu Gothic Light"/>
        </w:rPr>
        <w:t xml:space="preserve"> the crude oil production or transport facilities.</w:t>
      </w:r>
    </w:p>
    <w:p w14:paraId="312280AD" w14:textId="77777777" w:rsidR="00990B31" w:rsidRPr="00EA2A48" w:rsidRDefault="00990B31" w:rsidP="00990B31">
      <w:pPr>
        <w:pStyle w:val="Heading5"/>
        <w:keepNext w:val="0"/>
        <w:keepLines w:val="0"/>
        <w:rPr>
          <w:rFonts w:eastAsia="Yu Gothic Light"/>
        </w:rPr>
      </w:pPr>
      <w:r w:rsidRPr="00EA2A48">
        <w:rPr>
          <w:rFonts w:eastAsia="Yu Gothic Light"/>
        </w:rPr>
        <w:t>Renewable natural gas (RNG) or biogas energy. RNG or biogas must be physically supplied directly to the crude oil production or transport facilities.</w:t>
      </w:r>
    </w:p>
    <w:p w14:paraId="13AF3B9A" w14:textId="77777777" w:rsidR="00990B31" w:rsidRDefault="00990B31" w:rsidP="00990B31">
      <w:pPr>
        <w:pStyle w:val="Heading4"/>
        <w:keepNext w:val="0"/>
        <w:keepLines w:val="0"/>
        <w:rPr>
          <w:rFonts w:eastAsia="Yu Gothic Light"/>
        </w:rPr>
      </w:pPr>
      <w:r w:rsidRPr="00EA2A48">
        <w:rPr>
          <w:rFonts w:eastAsia="Yu Gothic Light"/>
        </w:rPr>
        <w:lastRenderedPageBreak/>
        <w:t xml:space="preserve">The innovative method must become operational no earlier than 2010 for solar steam and CCS projects or January 1, 2015, for any other innovative method above. Any project must be approved for use by the Executive Officer before generating credit under the LCFS regulation. Projects that utilize carbon capture and sequestration are subject to the provisions of section 95490. </w:t>
      </w:r>
    </w:p>
    <w:p w14:paraId="448E32C0" w14:textId="77777777" w:rsidR="00990B31" w:rsidRPr="00EA2A48" w:rsidRDefault="00990B31" w:rsidP="00EE6A79">
      <w:pPr>
        <w:ind w:left="2160"/>
      </w:pPr>
      <w:r w:rsidRPr="00EA2A48">
        <w:t>No credits may be generated for any quarter preceding the quarter in which the application is approved.</w:t>
      </w:r>
    </w:p>
    <w:p w14:paraId="1E3DC53F" w14:textId="77777777" w:rsidR="00990B31" w:rsidRPr="00EA2A48" w:rsidRDefault="00990B31" w:rsidP="00990B31">
      <w:pPr>
        <w:pStyle w:val="Heading4"/>
        <w:keepNext w:val="0"/>
        <w:keepLines w:val="0"/>
        <w:rPr>
          <w:rFonts w:eastAsia="Yu Gothic Light"/>
        </w:rPr>
      </w:pPr>
      <w:r w:rsidRPr="00EA2A48">
        <w:rPr>
          <w:rFonts w:eastAsia="Yu Gothic Light"/>
        </w:rPr>
        <w:t>The project operator must initiate review of the opt-in project using the innovative method through a written application to the Executive Officer. If the innovative method involves steam, heat</w:t>
      </w:r>
      <w:ins w:id="4781" w:author="CARB" w:date="2023-12-19T12:12:00Z">
        <w:r w:rsidRPr="00EA2A48">
          <w:rPr>
            <w:rFonts w:eastAsia="Yu Gothic Light"/>
          </w:rPr>
          <w:t xml:space="preserve">, </w:t>
        </w:r>
        <w:r>
          <w:rPr>
            <w:rFonts w:eastAsia="Yu Gothic Light"/>
          </w:rPr>
          <w:t>RNG, biogas</w:t>
        </w:r>
      </w:ins>
      <w:r>
        <w:rPr>
          <w:rFonts w:eastAsia="Yu Gothic Light"/>
        </w:rPr>
        <w:t xml:space="preserve">, </w:t>
      </w:r>
      <w:r w:rsidRPr="00EA2A48">
        <w:rPr>
          <w:rFonts w:eastAsia="Yu Gothic Light"/>
        </w:rPr>
        <w:t xml:space="preserve">or electricity produced by a third party and delivered to the crude oil producer or transporter, both the crude producer or transporter and the third party must apply and will be considered joint applicant project operator for approval of the innovative method. If more than one crude producer or transporter receives steam, heat, </w:t>
      </w:r>
      <w:ins w:id="4782" w:author="CARB" w:date="2023-12-19T12:12:00Z">
        <w:r>
          <w:rPr>
            <w:rFonts w:eastAsia="Yu Gothic Light"/>
          </w:rPr>
          <w:t xml:space="preserve">RNG, biogas, </w:t>
        </w:r>
      </w:ins>
      <w:r w:rsidRPr="00EA2A48">
        <w:rPr>
          <w:rFonts w:eastAsia="Yu Gothic Light"/>
        </w:rPr>
        <w:t>or electricity from a single third-party facility, each crude producer or transporter must submit an independent application with the third party as a joint applicant on each submittal. If the innovative method involves delivery of carbon captured by the crude oil producer or transporter to a third party to store the carbon, both the crude producer or transporter and the third party must apply and will be considered joint applicants for approval of the innovative method.</w:t>
      </w:r>
    </w:p>
    <w:p w14:paraId="42C4BF07" w14:textId="0B527DA0" w:rsidR="00990B31" w:rsidRPr="00EA2A48" w:rsidRDefault="00990B31" w:rsidP="00990B31">
      <w:pPr>
        <w:pStyle w:val="Heading4"/>
        <w:keepNext w:val="0"/>
        <w:keepLines w:val="0"/>
        <w:rPr>
          <w:rFonts w:eastAsia="Yu Gothic Light"/>
        </w:rPr>
      </w:pPr>
      <w:r w:rsidRPr="00EA2A48">
        <w:rPr>
          <w:rFonts w:eastAsia="Yu Gothic Light"/>
        </w:rPr>
        <w:t>A crude oil producer or transporter</w:t>
      </w:r>
      <w:ins w:id="4783" w:author="CARB" w:date="2023-12-19T12:12:00Z">
        <w:r w:rsidRPr="00EA2A48">
          <w:rPr>
            <w:rFonts w:eastAsia="Yu Gothic Light"/>
          </w:rPr>
          <w:t xml:space="preserve"> </w:t>
        </w:r>
        <w:r>
          <w:rPr>
            <w:rFonts w:eastAsia="Yu Gothic Light"/>
          </w:rPr>
          <w:t>or designated third</w:t>
        </w:r>
        <w:r w:rsidR="00306157">
          <w:rPr>
            <w:rFonts w:eastAsia="Yu Gothic Light"/>
          </w:rPr>
          <w:t xml:space="preserve"> </w:t>
        </w:r>
        <w:r>
          <w:rPr>
            <w:rFonts w:eastAsia="Yu Gothic Light"/>
          </w:rPr>
          <w:t>party join application</w:t>
        </w:r>
      </w:ins>
      <w:r>
        <w:rPr>
          <w:rFonts w:eastAsia="Yu Gothic Light"/>
        </w:rPr>
        <w:t xml:space="preserve"> </w:t>
      </w:r>
      <w:r w:rsidRPr="00EA2A48">
        <w:rPr>
          <w:rFonts w:eastAsia="Yu Gothic Light"/>
        </w:rPr>
        <w:t xml:space="preserve">must register under section 95483.1 as an opt-in project operator to receive credits for an approved innovative method. The crude oil producer or transporter, through a written agreement, may elect to transfer the right to opt in for credit generation to the joint applicant. If neither the crude oil producer or transporter nor the joint applicant using an </w:t>
      </w:r>
      <w:proofErr w:type="gramStart"/>
      <w:r w:rsidRPr="00EA2A48">
        <w:rPr>
          <w:rFonts w:eastAsia="Yu Gothic Light"/>
        </w:rPr>
        <w:t>approved innovative method registers</w:t>
      </w:r>
      <w:proofErr w:type="gramEnd"/>
      <w:r w:rsidRPr="00EA2A48">
        <w:rPr>
          <w:rFonts w:eastAsia="Yu Gothic Light"/>
        </w:rPr>
        <w:t xml:space="preserve"> as an opt-in project operator, credits generated by the producer's or transporter's use of the innovative method may be claimed by California refinery(</w:t>
      </w:r>
      <w:proofErr w:type="spellStart"/>
      <w:r w:rsidRPr="00EA2A48">
        <w:rPr>
          <w:rFonts w:eastAsia="Yu Gothic Light"/>
        </w:rPr>
        <w:t>ies</w:t>
      </w:r>
      <w:proofErr w:type="spellEnd"/>
      <w:r w:rsidRPr="00EA2A48">
        <w:rPr>
          <w:rFonts w:eastAsia="Yu Gothic Light"/>
        </w:rPr>
        <w:t>) that purchase the crude produced or transported using the innovative method if CARB receives all information it needs to ensure compliance with limitations and reporting requirements applied to the method.</w:t>
      </w:r>
    </w:p>
    <w:p w14:paraId="67AC9F56" w14:textId="77777777" w:rsidR="00EA2A48" w:rsidRPr="00EA2A48" w:rsidRDefault="00990B31" w:rsidP="00F701A2">
      <w:pPr>
        <w:pStyle w:val="Heading4"/>
        <w:keepNext w:val="0"/>
        <w:keepLines w:val="0"/>
        <w:spacing w:line="259" w:lineRule="auto"/>
        <w:rPr>
          <w:del w:id="4784" w:author="CARB" w:date="2023-12-19T12:12:00Z"/>
          <w:rFonts w:eastAsia="Yu Gothic Light"/>
        </w:rPr>
      </w:pPr>
      <w:r w:rsidRPr="008516EC">
        <w:rPr>
          <w:rFonts w:eastAsia="Yu Gothic Light"/>
        </w:rPr>
        <w:t xml:space="preserve">The innovative method must achieve </w:t>
      </w:r>
      <w:del w:id="4785" w:author="CARB" w:date="2023-12-19T12:12:00Z">
        <w:r w:rsidR="00EA2A48" w:rsidRPr="00EA2A48">
          <w:rPr>
            <w:rFonts w:eastAsia="Yu Gothic Light"/>
          </w:rPr>
          <w:delText>one of the following threshold criteria:</w:delText>
        </w:r>
      </w:del>
    </w:p>
    <w:p w14:paraId="6469A3F8" w14:textId="77777777" w:rsidR="00EA2A48" w:rsidRPr="00EA2A48" w:rsidRDefault="00EA2A48" w:rsidP="00F701A2">
      <w:pPr>
        <w:pStyle w:val="Heading5"/>
        <w:keepNext w:val="0"/>
        <w:keepLines w:val="0"/>
        <w:spacing w:line="259" w:lineRule="auto"/>
        <w:rPr>
          <w:del w:id="4786" w:author="CARB" w:date="2023-12-19T12:12:00Z"/>
          <w:rFonts w:eastAsia="Yu Gothic Light"/>
        </w:rPr>
      </w:pPr>
      <w:del w:id="4787" w:author="CARB" w:date="2023-12-19T12:12:00Z">
        <w:r w:rsidRPr="00EA2A48">
          <w:rPr>
            <w:rFonts w:eastAsia="Yu Gothic Light"/>
          </w:rPr>
          <w:delText>A carbon intensity reduction from the comparison baseline of at least 0.10 gCO</w:delText>
        </w:r>
        <w:r w:rsidRPr="001E3A58">
          <w:rPr>
            <w:rFonts w:eastAsia="Yu Gothic Light"/>
            <w:vertAlign w:val="subscript"/>
          </w:rPr>
          <w:delText>2</w:delText>
        </w:r>
        <w:r w:rsidRPr="00EA2A48">
          <w:rPr>
            <w:rFonts w:eastAsia="Yu Gothic Light"/>
          </w:rPr>
          <w:delText>e/MJ, or</w:delText>
        </w:r>
      </w:del>
    </w:p>
    <w:p w14:paraId="2D258FF0" w14:textId="77777777" w:rsidR="00EA2A48" w:rsidRPr="00EA2A48" w:rsidRDefault="00EA2A48" w:rsidP="00F701A2">
      <w:pPr>
        <w:pStyle w:val="Heading5"/>
        <w:keepNext w:val="0"/>
        <w:keepLines w:val="0"/>
        <w:spacing w:line="259" w:lineRule="auto"/>
        <w:rPr>
          <w:del w:id="4788" w:author="CARB" w:date="2023-12-19T12:12:00Z"/>
          <w:rFonts w:eastAsia="Yu Gothic Light"/>
        </w:rPr>
      </w:pPr>
      <w:del w:id="4789" w:author="CARB" w:date="2023-12-19T12:12:00Z">
        <w:r w:rsidRPr="00EA2A48">
          <w:rPr>
            <w:rFonts w:eastAsia="Yu Gothic Light"/>
          </w:rPr>
          <w:lastRenderedPageBreak/>
          <w:delText>An</w:delText>
        </w:r>
      </w:del>
      <w:ins w:id="4790" w:author="CARB" w:date="2023-12-19T12:12:00Z">
        <w:r w:rsidR="00990B31" w:rsidRPr="008516EC">
          <w:rPr>
            <w:rFonts w:eastAsia="Yu Gothic Light"/>
          </w:rPr>
          <w:t>an</w:t>
        </w:r>
      </w:ins>
      <w:r w:rsidR="00990B31" w:rsidRPr="008516EC">
        <w:rPr>
          <w:rFonts w:eastAsia="Yu Gothic Light"/>
        </w:rPr>
        <w:t xml:space="preserve"> emissions reduction of at least </w:t>
      </w:r>
      <w:del w:id="4791" w:author="CARB" w:date="2023-12-19T12:12:00Z">
        <w:r w:rsidRPr="00EA2A48">
          <w:rPr>
            <w:rFonts w:eastAsia="Yu Gothic Light"/>
          </w:rPr>
          <w:delText>5</w:delText>
        </w:r>
      </w:del>
      <w:ins w:id="4792" w:author="CARB" w:date="2023-12-19T12:12:00Z">
        <w:r w:rsidR="00990B31" w:rsidRPr="008516EC">
          <w:rPr>
            <w:rFonts w:eastAsia="Yu Gothic Light"/>
          </w:rPr>
          <w:t>1</w:t>
        </w:r>
      </w:ins>
      <w:r w:rsidR="00990B31" w:rsidRPr="008516EC">
        <w:rPr>
          <w:rFonts w:eastAsia="Yu Gothic Light"/>
        </w:rPr>
        <w:t>,000 metric tons CO</w:t>
      </w:r>
      <w:r w:rsidR="00990B31" w:rsidRPr="007526E3">
        <w:rPr>
          <w:rFonts w:eastAsia="Yu Gothic Light"/>
          <w:vertAlign w:val="subscript"/>
        </w:rPr>
        <w:t>2</w:t>
      </w:r>
      <w:r w:rsidR="00990B31" w:rsidRPr="008516EC">
        <w:rPr>
          <w:rFonts w:eastAsia="Yu Gothic Light"/>
        </w:rPr>
        <w:t>e per year.</w:t>
      </w:r>
    </w:p>
    <w:p w14:paraId="3111513A" w14:textId="150FAC81" w:rsidR="00990B31" w:rsidRPr="00EA2A48" w:rsidRDefault="00990B31">
      <w:pPr>
        <w:pStyle w:val="Heading4"/>
        <w:keepNext w:val="0"/>
        <w:keepLines w:val="0"/>
        <w:rPr>
          <w:rFonts w:eastAsia="Yu Gothic Light"/>
        </w:rPr>
        <w:pPrChange w:id="4793" w:author="CARB" w:date="2023-12-19T12:12:00Z">
          <w:pPr>
            <w:ind w:left="2160"/>
          </w:pPr>
        </w:pPrChange>
      </w:pPr>
      <w:ins w:id="4794" w:author="CARB" w:date="2023-12-19T12:12:00Z">
        <w:r>
          <w:rPr>
            <w:rFonts w:eastAsia="Yu Gothic Light"/>
          </w:rPr>
          <w:t xml:space="preserve"> </w:t>
        </w:r>
      </w:ins>
      <w:r w:rsidRPr="14D6E132">
        <w:rPr>
          <w:rFonts w:eastAsia="Yu Gothic Light"/>
        </w:rPr>
        <w:t>If the innovative method involves more than one crude producer or transporter using steam, heat</w:t>
      </w:r>
      <w:ins w:id="4795" w:author="CARB" w:date="2023-12-19T12:12:00Z">
        <w:r w:rsidRPr="14D6E132">
          <w:rPr>
            <w:rFonts w:eastAsia="Yu Gothic Light"/>
          </w:rPr>
          <w:t>, RNG, biogas</w:t>
        </w:r>
      </w:ins>
      <w:r w:rsidRPr="14D6E132">
        <w:rPr>
          <w:rFonts w:eastAsia="Yu Gothic Light"/>
        </w:rPr>
        <w:t>, or electricity produced at a single third-party facility, the threshold criteria listed above may apply to the aggregated project total.</w:t>
      </w:r>
    </w:p>
    <w:p w14:paraId="0065DF0A" w14:textId="77777777" w:rsidR="00990B31" w:rsidRPr="00EA2A48" w:rsidRDefault="00990B31" w:rsidP="00990B31">
      <w:pPr>
        <w:pStyle w:val="Heading4"/>
        <w:keepNext w:val="0"/>
        <w:keepLines w:val="0"/>
        <w:rPr>
          <w:rFonts w:eastAsia="Yu Gothic Light"/>
        </w:rPr>
      </w:pPr>
      <w:r w:rsidRPr="00EA2A48">
        <w:rPr>
          <w:rFonts w:eastAsia="Yu Gothic Light"/>
        </w:rPr>
        <w:t>Credits for producing crude oil with innovative methods must be calculated as specified below:</w:t>
      </w:r>
    </w:p>
    <w:p w14:paraId="5F2A2240" w14:textId="77777777" w:rsidR="00990B31" w:rsidRPr="00EA2A48" w:rsidRDefault="00990B31" w:rsidP="006D0464">
      <w:pPr>
        <w:ind w:left="2160"/>
      </w:pPr>
      <w:r w:rsidRPr="00EA2A48">
        <w:t>For crude oil produced using solar steam generation:</w:t>
      </w:r>
    </w:p>
    <w:p w14:paraId="6E70E41D" w14:textId="77777777" w:rsidR="00990B31" w:rsidRPr="00EA2A48" w:rsidRDefault="00000000" w:rsidP="006D0464">
      <w:pPr>
        <w:ind w:left="2160"/>
      </w:pPr>
      <m:oMathPara>
        <m:oMath>
          <m:sSub>
            <m:sSubPr>
              <m:ctrlPr>
                <w:rPr>
                  <w:rFonts w:ascii="Cambria Math" w:eastAsiaTheme="minorEastAsia" w:hAnsi="Cambria Math" w:cs="Arial"/>
                  <w:i/>
                  <w:szCs w:val="24"/>
                </w:rPr>
              </m:ctrlPr>
            </m:sSubPr>
            <m:e>
              <m:r>
                <w:rPr>
                  <w:rFonts w:ascii="Cambria Math" w:eastAsiaTheme="minorEastAsia" w:hAnsi="Cambria Math" w:cs="Arial"/>
                  <w:szCs w:val="24"/>
                </w:rPr>
                <m:t>Credits</m:t>
              </m:r>
            </m:e>
            <m:sub>
              <m:r>
                <w:rPr>
                  <w:rFonts w:ascii="Cambria Math" w:eastAsiaTheme="minorEastAsia" w:hAnsi="Cambria Math" w:cs="Arial"/>
                  <w:szCs w:val="24"/>
                </w:rPr>
                <m:t>Innov</m:t>
              </m:r>
            </m:sub>
          </m:sSub>
          <m:d>
            <m:dPr>
              <m:ctrlPr>
                <w:rPr>
                  <w:rFonts w:ascii="Cambria Math" w:eastAsiaTheme="minorEastAsia" w:hAnsi="Cambria Math" w:cs="Arial"/>
                  <w:i/>
                  <w:szCs w:val="24"/>
                </w:rPr>
              </m:ctrlPr>
            </m:dPr>
            <m:e>
              <m:r>
                <w:rPr>
                  <w:rFonts w:ascii="Cambria Math" w:eastAsiaTheme="minorEastAsia" w:hAnsi="Cambria Math" w:cs="Arial"/>
                  <w:szCs w:val="24"/>
                </w:rPr>
                <m:t>MT</m:t>
              </m:r>
            </m:e>
          </m:d>
          <m:r>
            <w:rPr>
              <w:rFonts w:ascii="Cambria Math" w:eastAsiaTheme="minorEastAsia" w:hAnsi="Cambria Math" w:cs="Arial"/>
              <w:szCs w:val="24"/>
            </w:rPr>
            <m:t>=Avoided emissions×</m:t>
          </m:r>
          <m:f>
            <m:fPr>
              <m:ctrlPr>
                <w:rPr>
                  <w:rFonts w:ascii="Cambria Math" w:eastAsiaTheme="minorEastAsia" w:hAnsi="Cambria Math" w:cs="Arial"/>
                  <w:i/>
                  <w:szCs w:val="24"/>
                </w:rPr>
              </m:ctrlPr>
            </m:fPr>
            <m:num>
              <m:sSub>
                <m:sSubPr>
                  <m:ctrlPr>
                    <w:rPr>
                      <w:rFonts w:ascii="Cambria Math" w:eastAsiaTheme="minorEastAsia" w:hAnsi="Cambria Math" w:cs="Arial"/>
                      <w:i/>
                      <w:szCs w:val="24"/>
                    </w:rPr>
                  </m:ctrlPr>
                </m:sSubPr>
                <m:e>
                  <m:r>
                    <w:rPr>
                      <w:rFonts w:ascii="Cambria Math" w:eastAsiaTheme="minorEastAsia" w:hAnsi="Cambria Math" w:cs="Arial"/>
                      <w:szCs w:val="24"/>
                    </w:rPr>
                    <m:t>V</m:t>
                  </m:r>
                </m:e>
                <m:sub>
                  <m:r>
                    <w:rPr>
                      <w:rFonts w:ascii="Cambria Math" w:eastAsiaTheme="minorEastAsia" w:hAnsi="Cambria Math" w:cs="Arial"/>
                      <w:szCs w:val="24"/>
                    </w:rPr>
                    <m:t>steam</m:t>
                  </m:r>
                </m:sub>
              </m:sSub>
              <m:r>
                <w:rPr>
                  <w:rFonts w:ascii="Cambria Math" w:eastAsiaTheme="minorEastAsia" w:hAnsi="Cambria Math" w:cs="Arial"/>
                  <w:szCs w:val="24"/>
                </w:rPr>
                <m:t>×</m:t>
              </m:r>
              <m:sSub>
                <m:sSubPr>
                  <m:ctrlPr>
                    <w:rPr>
                      <w:rFonts w:ascii="Cambria Math" w:eastAsiaTheme="minorEastAsia" w:hAnsi="Cambria Math" w:cs="Arial"/>
                      <w:i/>
                      <w:szCs w:val="24"/>
                    </w:rPr>
                  </m:ctrlPr>
                </m:sSubPr>
                <m:e>
                  <m:r>
                    <w:rPr>
                      <w:rFonts w:ascii="Cambria Math" w:eastAsiaTheme="minorEastAsia" w:hAnsi="Cambria Math" w:cs="Arial"/>
                      <w:szCs w:val="24"/>
                    </w:rPr>
                    <m:t>f</m:t>
                  </m:r>
                </m:e>
                <m:sub>
                  <m:r>
                    <w:rPr>
                      <w:rFonts w:ascii="Cambria Math" w:eastAsiaTheme="minorEastAsia" w:hAnsi="Cambria Math" w:cs="Arial"/>
                      <w:szCs w:val="24"/>
                    </w:rPr>
                    <m:t>solar</m:t>
                  </m:r>
                </m:sub>
              </m:sSub>
            </m:num>
            <m:den>
              <m:sSub>
                <m:sSubPr>
                  <m:ctrlPr>
                    <w:rPr>
                      <w:rFonts w:ascii="Cambria Math" w:eastAsiaTheme="minorEastAsia" w:hAnsi="Cambria Math" w:cs="Arial"/>
                      <w:i/>
                      <w:szCs w:val="24"/>
                    </w:rPr>
                  </m:ctrlPr>
                </m:sSubPr>
                <m:e>
                  <m:r>
                    <w:rPr>
                      <w:rFonts w:ascii="Cambria Math" w:eastAsiaTheme="minorEastAsia" w:hAnsi="Cambria Math" w:cs="Arial"/>
                      <w:szCs w:val="24"/>
                    </w:rPr>
                    <m:t>V</m:t>
                  </m:r>
                </m:e>
                <m:sub>
                  <m:r>
                    <w:rPr>
                      <w:rFonts w:ascii="Cambria Math" w:eastAsiaTheme="minorEastAsia" w:hAnsi="Cambria Math" w:cs="Arial"/>
                      <w:szCs w:val="24"/>
                    </w:rPr>
                    <m:t>crudeproduced</m:t>
                  </m:r>
                </m:sub>
              </m:sSub>
            </m:den>
          </m:f>
          <m:r>
            <w:rPr>
              <w:rFonts w:ascii="Cambria Math" w:eastAsiaTheme="minorEastAsia" w:hAnsi="Cambria Math" w:cs="Arial"/>
              <w:szCs w:val="24"/>
            </w:rPr>
            <m:t>×</m:t>
          </m:r>
          <m:sSub>
            <m:sSubPr>
              <m:ctrlPr>
                <w:rPr>
                  <w:rFonts w:ascii="Cambria Math" w:eastAsiaTheme="minorEastAsia" w:hAnsi="Cambria Math" w:cs="Arial"/>
                  <w:i/>
                  <w:szCs w:val="24"/>
                </w:rPr>
              </m:ctrlPr>
            </m:sSubPr>
            <m:e>
              <m:r>
                <w:rPr>
                  <w:rFonts w:ascii="Cambria Math" w:eastAsiaTheme="minorEastAsia" w:hAnsi="Cambria Math" w:cs="Arial"/>
                  <w:szCs w:val="24"/>
                </w:rPr>
                <m:t>V</m:t>
              </m:r>
            </m:e>
            <m:sub>
              <m:r>
                <w:rPr>
                  <w:rFonts w:ascii="Cambria Math" w:eastAsiaTheme="minorEastAsia" w:hAnsi="Cambria Math" w:cs="Arial"/>
                  <w:szCs w:val="24"/>
                </w:rPr>
                <m:t>Innov</m:t>
              </m:r>
            </m:sub>
          </m:sSub>
          <m:r>
            <w:rPr>
              <w:rFonts w:ascii="Cambria Math" w:eastAsiaTheme="minorEastAsia" w:hAnsi="Cambria Math" w:cs="Arial"/>
              <w:szCs w:val="24"/>
            </w:rPr>
            <m:t>×C</m:t>
          </m:r>
        </m:oMath>
      </m:oMathPara>
    </w:p>
    <w:p w14:paraId="7BEC2637" w14:textId="77777777" w:rsidR="00990B31" w:rsidRPr="00EA2A48" w:rsidRDefault="00990B31" w:rsidP="006D0464">
      <w:pPr>
        <w:ind w:left="2160"/>
      </w:pPr>
      <w:r w:rsidRPr="00EA2A48">
        <w:t>Where avoided emissions, as calculated using the OPGEE model assuming displacement of steam produced using a natural gas fired once through steam generator, are correlated with the steam quality as tabulated below:</w:t>
      </w:r>
    </w:p>
    <w:tbl>
      <w:tblPr>
        <w:tblW w:w="0" w:type="auto"/>
        <w:tblInd w:w="2052" w:type="dxa"/>
        <w:tblLook w:val="04A0" w:firstRow="1" w:lastRow="0" w:firstColumn="1" w:lastColumn="0" w:noHBand="0" w:noVBand="1"/>
      </w:tblPr>
      <w:tblGrid>
        <w:gridCol w:w="1885"/>
        <w:gridCol w:w="5154"/>
      </w:tblGrid>
      <w:tr w:rsidR="00990B31" w:rsidRPr="00AF5750" w14:paraId="61986185" w14:textId="77777777">
        <w:trPr>
          <w:trHeight w:val="378"/>
        </w:trPr>
        <w:tc>
          <w:tcPr>
            <w:tcW w:w="0" w:type="auto"/>
          </w:tcPr>
          <w:p w14:paraId="2D830B96" w14:textId="77777777" w:rsidR="00990B31" w:rsidRPr="00AF5750" w:rsidRDefault="00990B31" w:rsidP="00EE6A79">
            <w:pPr>
              <w:tabs>
                <w:tab w:val="left" w:pos="2880"/>
              </w:tabs>
              <w:autoSpaceDE w:val="0"/>
              <w:autoSpaceDN w:val="0"/>
              <w:adjustRightInd w:val="0"/>
              <w:spacing w:after="0"/>
              <w:jc w:val="center"/>
              <w:rPr>
                <w:rFonts w:eastAsiaTheme="minorEastAsia" w:cs="Arial"/>
                <w:b/>
                <w:i/>
                <w:szCs w:val="24"/>
              </w:rPr>
            </w:pPr>
            <w:r w:rsidRPr="00AF5750">
              <w:rPr>
                <w:rFonts w:eastAsiaTheme="minorEastAsia" w:cs="Arial"/>
                <w:b/>
                <w:i/>
                <w:szCs w:val="24"/>
              </w:rPr>
              <w:t>Steam quality</w:t>
            </w:r>
          </w:p>
        </w:tc>
        <w:tc>
          <w:tcPr>
            <w:tcW w:w="5154" w:type="dxa"/>
          </w:tcPr>
          <w:p w14:paraId="176039DC" w14:textId="77777777" w:rsidR="00990B31" w:rsidRPr="00AF5750" w:rsidRDefault="00990B31" w:rsidP="00EE6A79">
            <w:pPr>
              <w:tabs>
                <w:tab w:val="left" w:pos="2880"/>
              </w:tabs>
              <w:autoSpaceDE w:val="0"/>
              <w:autoSpaceDN w:val="0"/>
              <w:adjustRightInd w:val="0"/>
              <w:spacing w:after="0"/>
              <w:jc w:val="center"/>
              <w:rPr>
                <w:rFonts w:eastAsiaTheme="minorEastAsia" w:cs="Arial"/>
                <w:b/>
                <w:i/>
                <w:szCs w:val="24"/>
              </w:rPr>
            </w:pPr>
            <w:r w:rsidRPr="00AF5750">
              <w:rPr>
                <w:rFonts w:eastAsiaTheme="minorEastAsia" w:cs="Arial"/>
                <w:b/>
                <w:i/>
                <w:szCs w:val="24"/>
              </w:rPr>
              <w:t>Avoided emissions (gCO</w:t>
            </w:r>
            <w:r w:rsidRPr="00AF5750">
              <w:rPr>
                <w:rFonts w:eastAsiaTheme="minorEastAsia" w:cs="Arial"/>
                <w:b/>
                <w:i/>
                <w:szCs w:val="24"/>
                <w:vertAlign w:val="subscript"/>
              </w:rPr>
              <w:t>2</w:t>
            </w:r>
            <w:r w:rsidRPr="00AF5750">
              <w:rPr>
                <w:rFonts w:eastAsiaTheme="minorEastAsia" w:cs="Arial"/>
                <w:b/>
                <w:i/>
                <w:szCs w:val="24"/>
              </w:rPr>
              <w:t>e/</w:t>
            </w:r>
            <w:proofErr w:type="spellStart"/>
            <w:r w:rsidRPr="00AF5750">
              <w:rPr>
                <w:rFonts w:eastAsiaTheme="minorEastAsia" w:cs="Arial"/>
                <w:b/>
                <w:i/>
                <w:szCs w:val="24"/>
              </w:rPr>
              <w:t>bbl</w:t>
            </w:r>
            <w:proofErr w:type="spellEnd"/>
            <w:r w:rsidRPr="00AF5750">
              <w:rPr>
                <w:rFonts w:eastAsiaTheme="minorEastAsia" w:cs="Arial"/>
                <w:b/>
                <w:i/>
                <w:szCs w:val="24"/>
              </w:rPr>
              <w:t xml:space="preserve"> solar steam)</w:t>
            </w:r>
          </w:p>
        </w:tc>
      </w:tr>
      <w:tr w:rsidR="00990B31" w:rsidRPr="0033080E" w14:paraId="370180A2" w14:textId="77777777">
        <w:trPr>
          <w:trHeight w:val="432"/>
        </w:trPr>
        <w:tc>
          <w:tcPr>
            <w:tcW w:w="0" w:type="auto"/>
            <w:vAlign w:val="center"/>
          </w:tcPr>
          <w:p w14:paraId="2DE218CA" w14:textId="77777777" w:rsidR="00990B31" w:rsidRPr="0033080E" w:rsidRDefault="00990B31" w:rsidP="00EE6A79">
            <w:pPr>
              <w:tabs>
                <w:tab w:val="left" w:pos="2880"/>
              </w:tabs>
              <w:autoSpaceDE w:val="0"/>
              <w:autoSpaceDN w:val="0"/>
              <w:adjustRightInd w:val="0"/>
              <w:spacing w:after="0"/>
              <w:jc w:val="center"/>
              <w:rPr>
                <w:rFonts w:eastAsiaTheme="minorEastAsia" w:cs="Arial"/>
                <w:szCs w:val="24"/>
              </w:rPr>
            </w:pPr>
            <w:r w:rsidRPr="0033080E">
              <w:rPr>
                <w:rFonts w:eastAsiaTheme="minorEastAsia" w:cs="Arial"/>
                <w:szCs w:val="24"/>
              </w:rPr>
              <w:t>95% and above</w:t>
            </w:r>
          </w:p>
        </w:tc>
        <w:tc>
          <w:tcPr>
            <w:tcW w:w="5154" w:type="dxa"/>
            <w:vAlign w:val="center"/>
          </w:tcPr>
          <w:p w14:paraId="55DDBF52" w14:textId="4D396677" w:rsidR="00990B31" w:rsidRPr="0033080E" w:rsidRDefault="0033080E" w:rsidP="00EE6A79">
            <w:pPr>
              <w:tabs>
                <w:tab w:val="left" w:pos="2880"/>
              </w:tabs>
              <w:autoSpaceDE w:val="0"/>
              <w:autoSpaceDN w:val="0"/>
              <w:adjustRightInd w:val="0"/>
              <w:spacing w:after="0"/>
              <w:jc w:val="center"/>
              <w:rPr>
                <w:rFonts w:eastAsiaTheme="minorEastAsia" w:cs="Arial"/>
                <w:szCs w:val="24"/>
              </w:rPr>
            </w:pPr>
            <w:del w:id="4796" w:author="CARB" w:date="2023-12-19T12:12:00Z">
              <w:r w:rsidRPr="0033080E">
                <w:rPr>
                  <w:rFonts w:eastAsiaTheme="minorEastAsia" w:cs="Arial"/>
                  <w:szCs w:val="24"/>
                </w:rPr>
                <w:delText>34,875</w:delText>
              </w:r>
            </w:del>
            <w:ins w:id="4797" w:author="CARB" w:date="2023-12-19T12:12:00Z">
              <w:r w:rsidR="00990B31">
                <w:rPr>
                  <w:rFonts w:eastAsiaTheme="minorEastAsia" w:cs="Arial"/>
                  <w:szCs w:val="24"/>
                </w:rPr>
                <w:t>33,982</w:t>
              </w:r>
            </w:ins>
          </w:p>
        </w:tc>
      </w:tr>
      <w:tr w:rsidR="00990B31" w:rsidRPr="0033080E" w14:paraId="153C9487" w14:textId="77777777">
        <w:trPr>
          <w:trHeight w:val="432"/>
        </w:trPr>
        <w:tc>
          <w:tcPr>
            <w:tcW w:w="0" w:type="auto"/>
            <w:vAlign w:val="center"/>
          </w:tcPr>
          <w:p w14:paraId="4FB0AA81" w14:textId="77777777" w:rsidR="00990B31" w:rsidRPr="0033080E" w:rsidRDefault="00990B31" w:rsidP="00EE6A79">
            <w:pPr>
              <w:tabs>
                <w:tab w:val="left" w:pos="2880"/>
              </w:tabs>
              <w:autoSpaceDE w:val="0"/>
              <w:autoSpaceDN w:val="0"/>
              <w:adjustRightInd w:val="0"/>
              <w:spacing w:after="0"/>
              <w:jc w:val="center"/>
              <w:rPr>
                <w:rFonts w:eastAsiaTheme="minorEastAsia" w:cs="Arial"/>
                <w:szCs w:val="24"/>
              </w:rPr>
            </w:pPr>
            <w:r w:rsidRPr="0033080E">
              <w:rPr>
                <w:rFonts w:eastAsiaTheme="minorEastAsia" w:cs="Arial"/>
                <w:szCs w:val="24"/>
              </w:rPr>
              <w:t>85% to &lt;95%</w:t>
            </w:r>
          </w:p>
        </w:tc>
        <w:tc>
          <w:tcPr>
            <w:tcW w:w="5154" w:type="dxa"/>
            <w:vAlign w:val="center"/>
          </w:tcPr>
          <w:p w14:paraId="478A0708" w14:textId="2E1CC1DE" w:rsidR="00990B31" w:rsidRPr="0033080E" w:rsidRDefault="0033080E" w:rsidP="00EE6A79">
            <w:pPr>
              <w:tabs>
                <w:tab w:val="left" w:pos="2880"/>
              </w:tabs>
              <w:autoSpaceDE w:val="0"/>
              <w:autoSpaceDN w:val="0"/>
              <w:adjustRightInd w:val="0"/>
              <w:spacing w:after="0"/>
              <w:jc w:val="center"/>
              <w:rPr>
                <w:rFonts w:eastAsiaTheme="minorEastAsia" w:cs="Arial"/>
                <w:szCs w:val="24"/>
              </w:rPr>
            </w:pPr>
            <w:del w:id="4798" w:author="CARB" w:date="2023-12-19T12:12:00Z">
              <w:r w:rsidRPr="0033080E">
                <w:rPr>
                  <w:rFonts w:eastAsiaTheme="minorEastAsia" w:cs="Arial"/>
                  <w:szCs w:val="24"/>
                </w:rPr>
                <w:delText>30,443</w:delText>
              </w:r>
            </w:del>
            <w:ins w:id="4799" w:author="CARB" w:date="2023-12-19T12:12:00Z">
              <w:r w:rsidR="00990B31">
                <w:rPr>
                  <w:rFonts w:eastAsiaTheme="minorEastAsia" w:cs="Arial"/>
                  <w:szCs w:val="24"/>
                </w:rPr>
                <w:t>31,334</w:t>
              </w:r>
            </w:ins>
          </w:p>
        </w:tc>
      </w:tr>
      <w:tr w:rsidR="00990B31" w:rsidRPr="0033080E" w14:paraId="0F84F19D" w14:textId="77777777">
        <w:trPr>
          <w:trHeight w:val="432"/>
        </w:trPr>
        <w:tc>
          <w:tcPr>
            <w:tcW w:w="0" w:type="auto"/>
            <w:vAlign w:val="center"/>
          </w:tcPr>
          <w:p w14:paraId="501AB19E" w14:textId="77777777" w:rsidR="00990B31" w:rsidRPr="0033080E" w:rsidRDefault="00990B31" w:rsidP="00EE6A79">
            <w:pPr>
              <w:tabs>
                <w:tab w:val="left" w:pos="2880"/>
              </w:tabs>
              <w:autoSpaceDE w:val="0"/>
              <w:autoSpaceDN w:val="0"/>
              <w:adjustRightInd w:val="0"/>
              <w:spacing w:after="0"/>
              <w:jc w:val="center"/>
              <w:rPr>
                <w:rFonts w:eastAsiaTheme="minorEastAsia" w:cs="Arial"/>
                <w:szCs w:val="24"/>
              </w:rPr>
            </w:pPr>
            <w:r w:rsidRPr="0033080E">
              <w:rPr>
                <w:rFonts w:eastAsiaTheme="minorEastAsia" w:cs="Arial"/>
                <w:szCs w:val="24"/>
              </w:rPr>
              <w:t>75% to &lt;85%</w:t>
            </w:r>
          </w:p>
        </w:tc>
        <w:tc>
          <w:tcPr>
            <w:tcW w:w="5154" w:type="dxa"/>
            <w:vAlign w:val="center"/>
          </w:tcPr>
          <w:p w14:paraId="2B1CEB8B" w14:textId="204624F0" w:rsidR="00990B31" w:rsidRPr="0033080E" w:rsidRDefault="0033080E" w:rsidP="00EE6A79">
            <w:pPr>
              <w:tabs>
                <w:tab w:val="left" w:pos="2880"/>
              </w:tabs>
              <w:autoSpaceDE w:val="0"/>
              <w:autoSpaceDN w:val="0"/>
              <w:adjustRightInd w:val="0"/>
              <w:spacing w:after="0"/>
              <w:jc w:val="center"/>
              <w:rPr>
                <w:rFonts w:eastAsiaTheme="minorEastAsia" w:cs="Arial"/>
                <w:szCs w:val="24"/>
              </w:rPr>
            </w:pPr>
            <w:del w:id="4800" w:author="CARB" w:date="2023-12-19T12:12:00Z">
              <w:r w:rsidRPr="0033080E">
                <w:rPr>
                  <w:rFonts w:eastAsiaTheme="minorEastAsia" w:cs="Arial"/>
                  <w:szCs w:val="24"/>
                </w:rPr>
                <w:delText>28,188</w:delText>
              </w:r>
            </w:del>
            <w:ins w:id="4801" w:author="CARB" w:date="2023-12-19T12:12:00Z">
              <w:r w:rsidR="00990B31">
                <w:rPr>
                  <w:rFonts w:eastAsiaTheme="minorEastAsia" w:cs="Arial"/>
                  <w:szCs w:val="24"/>
                </w:rPr>
                <w:t>29,001</w:t>
              </w:r>
            </w:ins>
          </w:p>
        </w:tc>
      </w:tr>
      <w:tr w:rsidR="00990B31" w:rsidRPr="0033080E" w14:paraId="57C7C354" w14:textId="77777777">
        <w:trPr>
          <w:trHeight w:val="432"/>
        </w:trPr>
        <w:tc>
          <w:tcPr>
            <w:tcW w:w="0" w:type="auto"/>
            <w:vAlign w:val="center"/>
          </w:tcPr>
          <w:p w14:paraId="7A35DDC3" w14:textId="77777777" w:rsidR="00990B31" w:rsidRPr="0033080E" w:rsidRDefault="00990B31" w:rsidP="00EE6A79">
            <w:pPr>
              <w:tabs>
                <w:tab w:val="left" w:pos="2880"/>
              </w:tabs>
              <w:autoSpaceDE w:val="0"/>
              <w:autoSpaceDN w:val="0"/>
              <w:adjustRightInd w:val="0"/>
              <w:spacing w:after="0"/>
              <w:jc w:val="center"/>
              <w:rPr>
                <w:rFonts w:eastAsiaTheme="minorEastAsia" w:cs="Arial"/>
                <w:szCs w:val="24"/>
              </w:rPr>
            </w:pPr>
            <w:r w:rsidRPr="0033080E">
              <w:rPr>
                <w:rFonts w:eastAsiaTheme="minorEastAsia" w:cs="Arial"/>
                <w:szCs w:val="24"/>
              </w:rPr>
              <w:t>65% to &lt;75%</w:t>
            </w:r>
          </w:p>
        </w:tc>
        <w:tc>
          <w:tcPr>
            <w:tcW w:w="5154" w:type="dxa"/>
            <w:vAlign w:val="center"/>
          </w:tcPr>
          <w:p w14:paraId="7F8977D9" w14:textId="3E03C302" w:rsidR="00990B31" w:rsidRPr="0033080E" w:rsidRDefault="0033080E" w:rsidP="00EE6A79">
            <w:pPr>
              <w:tabs>
                <w:tab w:val="left" w:pos="2880"/>
              </w:tabs>
              <w:autoSpaceDE w:val="0"/>
              <w:autoSpaceDN w:val="0"/>
              <w:adjustRightInd w:val="0"/>
              <w:spacing w:after="0"/>
              <w:jc w:val="center"/>
              <w:rPr>
                <w:rFonts w:eastAsiaTheme="minorEastAsia" w:cs="Arial"/>
                <w:szCs w:val="24"/>
              </w:rPr>
            </w:pPr>
            <w:del w:id="4802" w:author="CARB" w:date="2023-12-19T12:12:00Z">
              <w:r w:rsidRPr="0033080E">
                <w:rPr>
                  <w:rFonts w:eastAsiaTheme="minorEastAsia" w:cs="Arial"/>
                  <w:szCs w:val="24"/>
                </w:rPr>
                <w:delText>25,932</w:delText>
              </w:r>
            </w:del>
            <w:ins w:id="4803" w:author="CARB" w:date="2023-12-19T12:12:00Z">
              <w:r w:rsidR="00990B31">
                <w:rPr>
                  <w:rFonts w:eastAsiaTheme="minorEastAsia" w:cs="Arial"/>
                  <w:szCs w:val="24"/>
                </w:rPr>
                <w:t>26,669</w:t>
              </w:r>
            </w:ins>
          </w:p>
        </w:tc>
      </w:tr>
      <w:tr w:rsidR="00990B31" w:rsidRPr="0033080E" w14:paraId="4DEA3696" w14:textId="77777777">
        <w:trPr>
          <w:trHeight w:val="432"/>
        </w:trPr>
        <w:tc>
          <w:tcPr>
            <w:tcW w:w="0" w:type="auto"/>
            <w:vAlign w:val="center"/>
          </w:tcPr>
          <w:p w14:paraId="259D6554" w14:textId="77777777" w:rsidR="00990B31" w:rsidRPr="0033080E" w:rsidRDefault="00990B31" w:rsidP="00EE6A79">
            <w:pPr>
              <w:tabs>
                <w:tab w:val="left" w:pos="2880"/>
              </w:tabs>
              <w:autoSpaceDE w:val="0"/>
              <w:autoSpaceDN w:val="0"/>
              <w:adjustRightInd w:val="0"/>
              <w:spacing w:after="0"/>
              <w:jc w:val="center"/>
              <w:rPr>
                <w:rFonts w:eastAsiaTheme="minorEastAsia" w:cs="Arial"/>
                <w:szCs w:val="24"/>
              </w:rPr>
            </w:pPr>
            <w:r w:rsidRPr="0033080E">
              <w:rPr>
                <w:rFonts w:eastAsiaTheme="minorEastAsia" w:cs="Arial"/>
                <w:szCs w:val="24"/>
              </w:rPr>
              <w:t>55% to &lt;65%</w:t>
            </w:r>
          </w:p>
        </w:tc>
        <w:tc>
          <w:tcPr>
            <w:tcW w:w="5154" w:type="dxa"/>
            <w:vAlign w:val="center"/>
          </w:tcPr>
          <w:p w14:paraId="22450C01" w14:textId="315D09EE" w:rsidR="00990B31" w:rsidRPr="0033080E" w:rsidRDefault="0033080E" w:rsidP="00EE6A79">
            <w:pPr>
              <w:tabs>
                <w:tab w:val="left" w:pos="2880"/>
              </w:tabs>
              <w:autoSpaceDE w:val="0"/>
              <w:autoSpaceDN w:val="0"/>
              <w:adjustRightInd w:val="0"/>
              <w:spacing w:after="0"/>
              <w:jc w:val="center"/>
              <w:rPr>
                <w:rFonts w:eastAsiaTheme="minorEastAsia" w:cs="Arial"/>
                <w:szCs w:val="24"/>
              </w:rPr>
            </w:pPr>
            <w:del w:id="4804" w:author="CARB" w:date="2023-12-19T12:12:00Z">
              <w:r w:rsidRPr="0033080E">
                <w:rPr>
                  <w:rFonts w:eastAsiaTheme="minorEastAsia" w:cs="Arial"/>
                  <w:szCs w:val="24"/>
                </w:rPr>
                <w:delText>23,677</w:delText>
              </w:r>
            </w:del>
            <w:ins w:id="4805" w:author="CARB" w:date="2023-12-19T12:12:00Z">
              <w:r w:rsidR="00990B31">
                <w:rPr>
                  <w:rFonts w:eastAsiaTheme="minorEastAsia" w:cs="Arial"/>
                  <w:szCs w:val="24"/>
                </w:rPr>
                <w:t>24,337</w:t>
              </w:r>
            </w:ins>
          </w:p>
        </w:tc>
      </w:tr>
      <w:tr w:rsidR="00990B31" w:rsidRPr="0033080E" w14:paraId="6B0062D3" w14:textId="77777777">
        <w:trPr>
          <w:trHeight w:val="432"/>
        </w:trPr>
        <w:tc>
          <w:tcPr>
            <w:tcW w:w="0" w:type="auto"/>
            <w:vAlign w:val="center"/>
          </w:tcPr>
          <w:p w14:paraId="2D3D097C" w14:textId="77777777" w:rsidR="00990B31" w:rsidRPr="0033080E" w:rsidRDefault="00990B31" w:rsidP="00EE6A79">
            <w:pPr>
              <w:tabs>
                <w:tab w:val="left" w:pos="2880"/>
              </w:tabs>
              <w:autoSpaceDE w:val="0"/>
              <w:autoSpaceDN w:val="0"/>
              <w:adjustRightInd w:val="0"/>
              <w:spacing w:after="0"/>
              <w:jc w:val="center"/>
              <w:rPr>
                <w:rFonts w:eastAsiaTheme="minorEastAsia" w:cs="Arial"/>
                <w:szCs w:val="24"/>
              </w:rPr>
            </w:pPr>
            <w:r w:rsidRPr="0033080E">
              <w:rPr>
                <w:rFonts w:eastAsiaTheme="minorEastAsia" w:cs="Arial"/>
                <w:szCs w:val="24"/>
              </w:rPr>
              <w:t>45% to &lt;55%</w:t>
            </w:r>
          </w:p>
        </w:tc>
        <w:tc>
          <w:tcPr>
            <w:tcW w:w="5154" w:type="dxa"/>
            <w:vAlign w:val="center"/>
          </w:tcPr>
          <w:p w14:paraId="19A1B097" w14:textId="5952C002" w:rsidR="00990B31" w:rsidRPr="0033080E" w:rsidRDefault="0033080E" w:rsidP="00EE6A79">
            <w:pPr>
              <w:tabs>
                <w:tab w:val="left" w:pos="2880"/>
              </w:tabs>
              <w:autoSpaceDE w:val="0"/>
              <w:autoSpaceDN w:val="0"/>
              <w:adjustRightInd w:val="0"/>
              <w:spacing w:after="0"/>
              <w:jc w:val="center"/>
              <w:rPr>
                <w:rFonts w:eastAsiaTheme="minorEastAsia" w:cs="Arial"/>
                <w:szCs w:val="24"/>
              </w:rPr>
            </w:pPr>
            <w:del w:id="4806" w:author="CARB" w:date="2023-12-19T12:12:00Z">
              <w:r w:rsidRPr="0033080E">
                <w:rPr>
                  <w:rFonts w:eastAsiaTheme="minorEastAsia" w:cs="Arial"/>
                  <w:szCs w:val="24"/>
                </w:rPr>
                <w:delText>21,421</w:delText>
              </w:r>
            </w:del>
            <w:ins w:id="4807" w:author="CARB" w:date="2023-12-19T12:12:00Z">
              <w:r w:rsidR="00990B31">
                <w:rPr>
                  <w:rFonts w:eastAsiaTheme="minorEastAsia" w:cs="Arial"/>
                  <w:szCs w:val="24"/>
                </w:rPr>
                <w:t>22,004</w:t>
              </w:r>
            </w:ins>
          </w:p>
        </w:tc>
      </w:tr>
    </w:tbl>
    <w:p w14:paraId="08DC2DEB" w14:textId="77777777" w:rsidR="00990B31" w:rsidRPr="00EA2A48" w:rsidRDefault="00990B31" w:rsidP="006D0464">
      <w:pPr>
        <w:spacing w:before="160"/>
        <w:ind w:left="2160"/>
      </w:pPr>
      <w:r w:rsidRPr="00EA2A48">
        <w:t xml:space="preserve">For crude oil produced or transported using solar or </w:t>
      </w:r>
      <w:proofErr w:type="gramStart"/>
      <w:r w:rsidRPr="00EA2A48">
        <w:t>wind based</w:t>
      </w:r>
      <w:proofErr w:type="gramEnd"/>
      <w:r w:rsidRPr="00EA2A48">
        <w:t xml:space="preserve"> electricity:</w:t>
      </w:r>
    </w:p>
    <w:p w14:paraId="01DA4E31" w14:textId="569CF0AE" w:rsidR="00990B31" w:rsidRPr="003B5567" w:rsidRDefault="00000000" w:rsidP="006D0464">
      <w:pPr>
        <w:ind w:left="2160"/>
      </w:pPr>
      <m:oMathPara>
        <m:oMathParaPr>
          <m:jc m:val="left"/>
        </m:oMathParaPr>
        <m:oMath>
          <m:sSub>
            <m:sSubPr>
              <m:ctrlPr>
                <w:rPr>
                  <w:rFonts w:ascii="Cambria Math" w:eastAsiaTheme="minorEastAsia" w:hAnsi="Cambria Math" w:cs="Arial"/>
                  <w:i/>
                  <w:szCs w:val="24"/>
                </w:rPr>
              </m:ctrlPr>
            </m:sSubPr>
            <m:e>
              <m:r>
                <w:rPr>
                  <w:rFonts w:ascii="Cambria Math" w:eastAsiaTheme="minorEastAsia" w:hAnsi="Cambria Math" w:cs="Arial"/>
                  <w:szCs w:val="24"/>
                </w:rPr>
                <m:t>Credits</m:t>
              </m:r>
            </m:e>
            <m:sub>
              <m:r>
                <w:rPr>
                  <w:rFonts w:ascii="Cambria Math" w:eastAsiaTheme="minorEastAsia" w:hAnsi="Cambria Math" w:cs="Arial"/>
                  <w:szCs w:val="24"/>
                </w:rPr>
                <m:t>Innov</m:t>
              </m:r>
            </m:sub>
          </m:sSub>
          <m:d>
            <m:dPr>
              <m:ctrlPr>
                <w:rPr>
                  <w:rFonts w:ascii="Cambria Math" w:eastAsiaTheme="minorEastAsia" w:hAnsi="Cambria Math" w:cs="Arial"/>
                  <w:i/>
                  <w:szCs w:val="24"/>
                </w:rPr>
              </m:ctrlPr>
            </m:dPr>
            <m:e>
              <m:r>
                <w:rPr>
                  <w:rFonts w:ascii="Cambria Math" w:eastAsiaTheme="minorEastAsia" w:hAnsi="Cambria Math" w:cs="Arial"/>
                  <w:szCs w:val="24"/>
                </w:rPr>
                <m:t>MT</m:t>
              </m:r>
            </m:e>
          </m:d>
          <m:r>
            <w:rPr>
              <w:rFonts w:ascii="Cambria Math" w:eastAsiaTheme="minorEastAsia" w:hAnsi="Cambria Math" w:cs="Arial"/>
              <w:szCs w:val="24"/>
            </w:rPr>
            <m:t>=</m:t>
          </m:r>
          <m:r>
            <w:del w:id="4808" w:author="CARB" w:date="2023-12-19T12:12:00Z">
              <w:rPr>
                <w:rFonts w:ascii="Cambria Math" w:eastAsiaTheme="minorEastAsia" w:hAnsi="Cambria Math" w:cs="Arial"/>
                <w:szCs w:val="24"/>
              </w:rPr>
              <m:t>511</m:t>
            </w:del>
          </m:r>
          <m:r>
            <w:ins w:id="4809" w:author="CARB" w:date="2023-12-19T12:12:00Z">
              <w:rPr>
                <w:rFonts w:ascii="Cambria Math" w:eastAsiaTheme="minorEastAsia" w:hAnsi="Cambria Math" w:cs="Arial"/>
                <w:szCs w:val="24"/>
              </w:rPr>
              <m:t>314</m:t>
            </w:ins>
          </m:r>
          <m:r>
            <w:rPr>
              <w:rFonts w:ascii="Cambria Math" w:eastAsiaTheme="minorEastAsia" w:hAnsi="Cambria Math" w:cs="Arial"/>
              <w:szCs w:val="24"/>
            </w:rPr>
            <m:t>×</m:t>
          </m:r>
          <m:f>
            <m:fPr>
              <m:ctrlPr>
                <w:rPr>
                  <w:rFonts w:ascii="Cambria Math" w:eastAsiaTheme="minorEastAsia" w:hAnsi="Cambria Math" w:cs="Arial"/>
                  <w:i/>
                  <w:szCs w:val="24"/>
                </w:rPr>
              </m:ctrlPr>
            </m:fPr>
            <m:num>
              <m:sSub>
                <m:sSubPr>
                  <m:ctrlPr>
                    <w:rPr>
                      <w:rFonts w:ascii="Cambria Math" w:eastAsiaTheme="minorEastAsia" w:hAnsi="Cambria Math" w:cs="Arial"/>
                      <w:i/>
                      <w:szCs w:val="24"/>
                    </w:rPr>
                  </m:ctrlPr>
                </m:sSubPr>
                <m:e>
                  <m:r>
                    <w:rPr>
                      <w:rFonts w:ascii="Cambria Math" w:eastAsiaTheme="minorEastAsia" w:hAnsi="Cambria Math" w:cs="Arial"/>
                      <w:szCs w:val="24"/>
                    </w:rPr>
                    <m:t>E</m:t>
                  </m:r>
                </m:e>
                <m:sub>
                  <m:r>
                    <w:rPr>
                      <w:rFonts w:ascii="Cambria Math" w:eastAsiaTheme="minorEastAsia" w:hAnsi="Cambria Math" w:cs="Arial"/>
                      <w:szCs w:val="24"/>
                    </w:rPr>
                    <m:t>electricity</m:t>
                  </m:r>
                </m:sub>
              </m:sSub>
              <m:r>
                <w:rPr>
                  <w:rFonts w:ascii="Cambria Math" w:eastAsiaTheme="minorEastAsia" w:hAnsi="Cambria Math" w:cs="Arial"/>
                  <w:szCs w:val="24"/>
                </w:rPr>
                <m:t>×</m:t>
              </m:r>
              <m:sSub>
                <m:sSubPr>
                  <m:ctrlPr>
                    <w:rPr>
                      <w:rFonts w:ascii="Cambria Math" w:eastAsiaTheme="minorEastAsia" w:hAnsi="Cambria Math" w:cs="Arial"/>
                      <w:i/>
                      <w:szCs w:val="24"/>
                    </w:rPr>
                  </m:ctrlPr>
                </m:sSubPr>
                <m:e>
                  <m:r>
                    <w:rPr>
                      <w:rFonts w:ascii="Cambria Math" w:eastAsiaTheme="minorEastAsia" w:hAnsi="Cambria Math" w:cs="Arial"/>
                      <w:szCs w:val="24"/>
                    </w:rPr>
                    <m:t>f</m:t>
                  </m:r>
                </m:e>
                <m:sub>
                  <m:r>
                    <w:rPr>
                      <w:rFonts w:ascii="Cambria Math" w:eastAsiaTheme="minorEastAsia" w:hAnsi="Cambria Math" w:cs="Arial"/>
                      <w:szCs w:val="24"/>
                    </w:rPr>
                    <m:t>renew</m:t>
                  </m:r>
                </m:sub>
              </m:sSub>
            </m:num>
            <m:den>
              <m:sSub>
                <m:sSubPr>
                  <m:ctrlPr>
                    <w:rPr>
                      <w:rFonts w:ascii="Cambria Math" w:eastAsiaTheme="minorEastAsia" w:hAnsi="Cambria Math" w:cs="Arial"/>
                      <w:i/>
                      <w:szCs w:val="24"/>
                    </w:rPr>
                  </m:ctrlPr>
                </m:sSubPr>
                <m:e>
                  <m:r>
                    <w:rPr>
                      <w:rFonts w:ascii="Cambria Math" w:eastAsiaTheme="minorEastAsia" w:hAnsi="Cambria Math" w:cs="Arial"/>
                      <w:szCs w:val="24"/>
                    </w:rPr>
                    <m:t>V</m:t>
                  </m:r>
                </m:e>
                <m:sub>
                  <m:r>
                    <w:rPr>
                      <w:rFonts w:ascii="Cambria Math" w:eastAsiaTheme="minorEastAsia" w:hAnsi="Cambria Math" w:cs="Arial"/>
                      <w:szCs w:val="24"/>
                    </w:rPr>
                    <m:t>crudeproduced</m:t>
                  </m:r>
                </m:sub>
              </m:sSub>
            </m:den>
          </m:f>
          <m:r>
            <w:rPr>
              <w:rFonts w:ascii="Cambria Math" w:eastAsiaTheme="minorEastAsia" w:hAnsi="Cambria Math" w:cs="Arial"/>
              <w:szCs w:val="24"/>
            </w:rPr>
            <m:t>×</m:t>
          </m:r>
          <m:sSub>
            <m:sSubPr>
              <m:ctrlPr>
                <w:rPr>
                  <w:rFonts w:ascii="Cambria Math" w:eastAsiaTheme="minorEastAsia" w:hAnsi="Cambria Math" w:cs="Arial"/>
                  <w:i/>
                  <w:szCs w:val="24"/>
                </w:rPr>
              </m:ctrlPr>
            </m:sSubPr>
            <m:e>
              <m:r>
                <w:rPr>
                  <w:rFonts w:ascii="Cambria Math" w:eastAsiaTheme="minorEastAsia" w:hAnsi="Cambria Math" w:cs="Arial"/>
                  <w:szCs w:val="24"/>
                </w:rPr>
                <m:t>V</m:t>
              </m:r>
            </m:e>
            <m:sub>
              <m:r>
                <w:rPr>
                  <w:rFonts w:ascii="Cambria Math" w:eastAsiaTheme="minorEastAsia" w:hAnsi="Cambria Math" w:cs="Arial"/>
                  <w:szCs w:val="24"/>
                </w:rPr>
                <m:t>Innov</m:t>
              </m:r>
            </m:sub>
          </m:sSub>
          <m:r>
            <w:rPr>
              <w:rFonts w:ascii="Cambria Math" w:eastAsiaTheme="minorEastAsia" w:hAnsi="Cambria Math" w:cs="Arial"/>
              <w:szCs w:val="24"/>
            </w:rPr>
            <m:t>×</m:t>
          </m:r>
          <m:r>
            <w:ins w:id="4810" w:author="CARB" w:date="2023-12-19T12:12:00Z">
              <w:rPr>
                <w:rFonts w:ascii="Cambria Math" w:eastAsiaTheme="minorEastAsia" w:hAnsi="Cambria Math" w:cs="Arial"/>
                <w:szCs w:val="24"/>
              </w:rPr>
              <m:t xml:space="preserve"> </m:t>
            </w:ins>
          </m:r>
          <m:r>
            <w:rPr>
              <w:rFonts w:ascii="Cambria Math" w:eastAsiaTheme="minorEastAsia" w:hAnsi="Cambria Math" w:cs="Arial"/>
              <w:szCs w:val="24"/>
            </w:rPr>
            <m:t>C</m:t>
          </m:r>
        </m:oMath>
      </m:oMathPara>
    </w:p>
    <w:p w14:paraId="2EF65BA9" w14:textId="77777777" w:rsidR="00990B31" w:rsidRPr="00EA2A48" w:rsidRDefault="00990B31" w:rsidP="006D0464">
      <w:pPr>
        <w:ind w:left="2160"/>
      </w:pPr>
      <w:r w:rsidRPr="4F10FDBC">
        <w:t>For crude oil produced or transported using any other innovative method listed in section 95489(c)(1)(A):</w:t>
      </w:r>
    </w:p>
    <w:p w14:paraId="3C271C2B" w14:textId="77777777" w:rsidR="00990B31" w:rsidRPr="00717407" w:rsidRDefault="00000000" w:rsidP="006D0464">
      <w:pPr>
        <w:ind w:left="2160"/>
      </w:pPr>
      <m:oMathPara>
        <m:oMathParaPr>
          <m:jc m:val="left"/>
        </m:oMathParaPr>
        <m:oMath>
          <m:sSub>
            <m:sSubPr>
              <m:ctrlPr>
                <w:rPr>
                  <w:rFonts w:ascii="Cambria Math" w:eastAsiaTheme="minorEastAsia" w:hAnsi="Cambria Math" w:cs="Arial"/>
                  <w:i/>
                  <w:szCs w:val="24"/>
                </w:rPr>
              </m:ctrlPr>
            </m:sSubPr>
            <m:e>
              <m:r>
                <w:rPr>
                  <w:rFonts w:ascii="Cambria Math" w:eastAsiaTheme="minorEastAsia" w:hAnsi="Cambria Math" w:cs="Arial"/>
                  <w:szCs w:val="24"/>
                </w:rPr>
                <m:t>Credits</m:t>
              </m:r>
            </m:e>
            <m:sub>
              <m:r>
                <w:rPr>
                  <w:rFonts w:ascii="Cambria Math" w:eastAsiaTheme="minorEastAsia" w:hAnsi="Cambria Math" w:cs="Arial"/>
                  <w:szCs w:val="24"/>
                </w:rPr>
                <m:t>Innov</m:t>
              </m:r>
            </m:sub>
          </m:sSub>
          <m:d>
            <m:dPr>
              <m:ctrlPr>
                <w:rPr>
                  <w:rFonts w:ascii="Cambria Math" w:eastAsiaTheme="minorEastAsia" w:hAnsi="Cambria Math" w:cs="Arial"/>
                  <w:i/>
                  <w:szCs w:val="24"/>
                </w:rPr>
              </m:ctrlPr>
            </m:dPr>
            <m:e>
              <m:r>
                <w:rPr>
                  <w:rFonts w:ascii="Cambria Math" w:eastAsiaTheme="minorEastAsia" w:hAnsi="Cambria Math" w:cs="Arial"/>
                  <w:szCs w:val="24"/>
                </w:rPr>
                <m:t>MT</m:t>
              </m:r>
            </m:e>
          </m:d>
          <m:r>
            <w:rPr>
              <w:rFonts w:ascii="Cambria Math" w:eastAsiaTheme="minorEastAsia" w:hAnsi="Cambria Math" w:cs="Arial"/>
              <w:szCs w:val="24"/>
            </w:rPr>
            <m:t>=</m:t>
          </m:r>
          <m:sSub>
            <m:sSubPr>
              <m:ctrlPr>
                <w:rPr>
                  <w:rFonts w:ascii="Cambria Math" w:eastAsiaTheme="minorEastAsia" w:hAnsi="Cambria Math" w:cs="Arial"/>
                  <w:i/>
                  <w:szCs w:val="24"/>
                </w:rPr>
              </m:ctrlPr>
            </m:sSubPr>
            <m:e>
              <m:r>
                <w:rPr>
                  <w:rFonts w:ascii="Cambria Math" w:eastAsiaTheme="minorEastAsia" w:hAnsi="Cambria Math" w:cs="Arial"/>
                  <w:szCs w:val="24"/>
                </w:rPr>
                <m:t>∆CI</m:t>
              </m:r>
            </m:e>
            <m:sub>
              <m:r>
                <w:rPr>
                  <w:rFonts w:ascii="Cambria Math" w:eastAsiaTheme="minorEastAsia" w:hAnsi="Cambria Math" w:cs="Arial"/>
                  <w:szCs w:val="24"/>
                </w:rPr>
                <m:t>Innov</m:t>
              </m:r>
            </m:sub>
          </m:sSub>
          <m:r>
            <w:rPr>
              <w:rFonts w:ascii="Cambria Math" w:eastAsiaTheme="minorEastAsia" w:hAnsi="Cambria Math" w:cs="Arial"/>
              <w:szCs w:val="24"/>
            </w:rPr>
            <m:t>×</m:t>
          </m:r>
          <m:sSub>
            <m:sSubPr>
              <m:ctrlPr>
                <w:rPr>
                  <w:rFonts w:ascii="Cambria Math" w:eastAsiaTheme="minorEastAsia" w:hAnsi="Cambria Math" w:cs="Arial"/>
                  <w:i/>
                  <w:szCs w:val="24"/>
                </w:rPr>
              </m:ctrlPr>
            </m:sSubPr>
            <m:e>
              <m:r>
                <w:rPr>
                  <w:rFonts w:ascii="Cambria Math" w:eastAsiaTheme="minorEastAsia" w:hAnsi="Cambria Math" w:cs="Arial"/>
                  <w:szCs w:val="24"/>
                </w:rPr>
                <m:t>E</m:t>
              </m:r>
            </m:e>
            <m:sub>
              <m:r>
                <w:rPr>
                  <w:rFonts w:ascii="Cambria Math" w:eastAsiaTheme="minorEastAsia" w:hAnsi="Cambria Math" w:cs="Arial"/>
                  <w:szCs w:val="24"/>
                </w:rPr>
                <m:t>Innov</m:t>
              </m:r>
            </m:sub>
          </m:sSub>
          <m:r>
            <w:rPr>
              <w:rFonts w:ascii="Cambria Math" w:eastAsiaTheme="minorEastAsia" w:hAnsi="Cambria Math" w:cs="Arial"/>
              <w:szCs w:val="24"/>
            </w:rPr>
            <m:t>×</m:t>
          </m:r>
          <m:sSub>
            <m:sSubPr>
              <m:ctrlPr>
                <w:rPr>
                  <w:rFonts w:ascii="Cambria Math" w:eastAsiaTheme="minorEastAsia" w:hAnsi="Cambria Math" w:cs="Arial"/>
                  <w:i/>
                  <w:szCs w:val="24"/>
                </w:rPr>
              </m:ctrlPr>
            </m:sSubPr>
            <m:e>
              <m:r>
                <w:rPr>
                  <w:rFonts w:ascii="Cambria Math" w:eastAsiaTheme="minorEastAsia" w:hAnsi="Cambria Math" w:cs="Arial"/>
                  <w:szCs w:val="24"/>
                </w:rPr>
                <m:t>V</m:t>
              </m:r>
            </m:e>
            <m:sub>
              <m:r>
                <w:rPr>
                  <w:rFonts w:ascii="Cambria Math" w:eastAsiaTheme="minorEastAsia" w:hAnsi="Cambria Math" w:cs="Arial"/>
                  <w:szCs w:val="24"/>
                </w:rPr>
                <m:t>Innov</m:t>
              </m:r>
            </m:sub>
          </m:sSub>
          <m:r>
            <w:rPr>
              <w:rFonts w:ascii="Cambria Math" w:eastAsiaTheme="minorEastAsia" w:hAnsi="Cambria Math" w:cs="Arial"/>
              <w:szCs w:val="24"/>
            </w:rPr>
            <m:t>×C</m:t>
          </m:r>
        </m:oMath>
      </m:oMathPara>
    </w:p>
    <w:p w14:paraId="437069D3" w14:textId="77777777" w:rsidR="00990B31" w:rsidRPr="00EA2A48" w:rsidRDefault="00990B31" w:rsidP="006D0464">
      <w:pPr>
        <w:ind w:left="2160"/>
      </w:pPr>
      <w:r w:rsidRPr="00EA2A48">
        <w:t>where:</w:t>
      </w:r>
    </w:p>
    <w:p w14:paraId="4A989313" w14:textId="77777777" w:rsidR="00990B31" w:rsidRPr="00EA2A48" w:rsidRDefault="00000000" w:rsidP="006D0464">
      <w:pPr>
        <w:ind w:left="2160"/>
      </w:pPr>
      <m:oMath>
        <m:sSub>
          <m:sSubPr>
            <m:ctrlPr>
              <w:rPr>
                <w:rFonts w:ascii="Cambria Math" w:eastAsiaTheme="minorEastAsia" w:hAnsi="Cambria Math" w:cs="Arial"/>
                <w:i/>
                <w:szCs w:val="24"/>
              </w:rPr>
            </m:ctrlPr>
          </m:sSubPr>
          <m:e>
            <m:r>
              <w:rPr>
                <w:rFonts w:ascii="Cambria Math" w:eastAsiaTheme="minorEastAsia" w:hAnsi="Cambria Math" w:cs="Arial"/>
                <w:szCs w:val="24"/>
              </w:rPr>
              <m:t>Credits</m:t>
            </m:r>
          </m:e>
          <m:sub>
            <m:r>
              <w:rPr>
                <w:rFonts w:ascii="Cambria Math" w:eastAsiaTheme="minorEastAsia" w:hAnsi="Cambria Math" w:cs="Arial"/>
                <w:szCs w:val="24"/>
              </w:rPr>
              <m:t>Innov</m:t>
            </m:r>
          </m:sub>
        </m:sSub>
        <m:d>
          <m:dPr>
            <m:ctrlPr>
              <w:rPr>
                <w:rFonts w:ascii="Cambria Math" w:eastAsiaTheme="minorEastAsia" w:hAnsi="Cambria Math" w:cs="Arial"/>
                <w:i/>
                <w:szCs w:val="24"/>
              </w:rPr>
            </m:ctrlPr>
          </m:dPr>
          <m:e>
            <m:r>
              <w:rPr>
                <w:rFonts w:ascii="Cambria Math" w:eastAsiaTheme="minorEastAsia" w:hAnsi="Cambria Math" w:cs="Arial"/>
                <w:szCs w:val="24"/>
              </w:rPr>
              <m:t>MT</m:t>
            </m:r>
          </m:e>
        </m:d>
      </m:oMath>
      <w:r w:rsidR="00990B31">
        <w:rPr>
          <w:szCs w:val="24"/>
        </w:rPr>
        <w:t xml:space="preserve"> </w:t>
      </w:r>
      <w:r w:rsidR="00990B31" w:rsidRPr="00EA2A48">
        <w:t xml:space="preserve">means the amount of LCFS credits generated (a positive value), in metric tons, by the volume of a crude oil </w:t>
      </w:r>
      <w:r w:rsidR="00990B31" w:rsidRPr="00EA2A48">
        <w:lastRenderedPageBreak/>
        <w:t>produced or transported using the innovative method and delivered to California refineries for processing;</w:t>
      </w:r>
    </w:p>
    <w:p w14:paraId="5A4F2E6C" w14:textId="77777777" w:rsidR="00990B31" w:rsidRPr="00EA2A48" w:rsidRDefault="00000000" w:rsidP="006D0464">
      <w:pPr>
        <w:ind w:left="2160"/>
      </w:pPr>
      <m:oMath>
        <m:sSub>
          <m:sSubPr>
            <m:ctrlPr>
              <w:rPr>
                <w:rFonts w:ascii="Cambria Math" w:eastAsiaTheme="minorEastAsia" w:hAnsi="Cambria Math" w:cs="Arial"/>
                <w:i/>
                <w:szCs w:val="24"/>
              </w:rPr>
            </m:ctrlPr>
          </m:sSubPr>
          <m:e>
            <m:r>
              <w:rPr>
                <w:rFonts w:ascii="Cambria Math" w:eastAsiaTheme="minorEastAsia" w:hAnsi="Cambria Math" w:cs="Arial"/>
                <w:szCs w:val="24"/>
              </w:rPr>
              <m:t>V</m:t>
            </m:r>
          </m:e>
          <m:sub>
            <m:r>
              <w:rPr>
                <w:rFonts w:ascii="Cambria Math" w:eastAsiaTheme="minorEastAsia" w:hAnsi="Cambria Math" w:cs="Arial"/>
                <w:szCs w:val="24"/>
              </w:rPr>
              <m:t>steam</m:t>
            </m:r>
          </m:sub>
        </m:sSub>
      </m:oMath>
      <w:r w:rsidR="00990B31">
        <w:rPr>
          <w:szCs w:val="24"/>
        </w:rPr>
        <w:t xml:space="preserve"> </w:t>
      </w:r>
      <w:r w:rsidR="00990B31" w:rsidRPr="00EA2A48">
        <w:t>means the overall volume, in barrels cold water equivalent, of steam injected;</w:t>
      </w:r>
    </w:p>
    <w:p w14:paraId="2AB4BC01" w14:textId="77777777" w:rsidR="00990B31" w:rsidRPr="00EA2A48" w:rsidRDefault="00000000" w:rsidP="006D0464">
      <w:pPr>
        <w:ind w:left="2160"/>
      </w:pPr>
      <m:oMath>
        <m:sSub>
          <m:sSubPr>
            <m:ctrlPr>
              <w:rPr>
                <w:rFonts w:ascii="Cambria Math" w:eastAsiaTheme="minorEastAsia" w:hAnsi="Cambria Math" w:cs="Arial"/>
                <w:i/>
                <w:szCs w:val="24"/>
              </w:rPr>
            </m:ctrlPr>
          </m:sSubPr>
          <m:e>
            <m:r>
              <w:rPr>
                <w:rFonts w:ascii="Cambria Math" w:eastAsiaTheme="minorEastAsia" w:hAnsi="Cambria Math" w:cs="Arial"/>
                <w:szCs w:val="24"/>
              </w:rPr>
              <m:t>f</m:t>
            </m:r>
          </m:e>
          <m:sub>
            <m:r>
              <w:rPr>
                <w:rFonts w:ascii="Cambria Math" w:eastAsiaTheme="minorEastAsia" w:hAnsi="Cambria Math" w:cs="Arial"/>
                <w:szCs w:val="24"/>
              </w:rPr>
              <m:t>solar</m:t>
            </m:r>
          </m:sub>
        </m:sSub>
      </m:oMath>
      <w:r w:rsidR="00990B31">
        <w:rPr>
          <w:szCs w:val="24"/>
        </w:rPr>
        <w:t xml:space="preserve"> </w:t>
      </w:r>
      <w:r w:rsidR="00990B31" w:rsidRPr="00EA2A48">
        <w:t>means the fraction of injected steam that is produced using solar;</w:t>
      </w:r>
    </w:p>
    <w:p w14:paraId="729D32E0" w14:textId="77777777" w:rsidR="00990B31" w:rsidRPr="00EA2A48" w:rsidRDefault="00000000" w:rsidP="006D0464">
      <w:pPr>
        <w:ind w:left="2160"/>
      </w:pPr>
      <m:oMath>
        <m:sSub>
          <m:sSubPr>
            <m:ctrlPr>
              <w:rPr>
                <w:rFonts w:ascii="Cambria Math" w:eastAsiaTheme="minorEastAsia" w:hAnsi="Cambria Math" w:cs="Arial"/>
                <w:i/>
                <w:szCs w:val="24"/>
              </w:rPr>
            </m:ctrlPr>
          </m:sSubPr>
          <m:e>
            <m:r>
              <w:rPr>
                <w:rFonts w:ascii="Cambria Math" w:eastAsiaTheme="minorEastAsia" w:hAnsi="Cambria Math" w:cs="Arial"/>
                <w:szCs w:val="24"/>
              </w:rPr>
              <m:t>V</m:t>
            </m:r>
          </m:e>
          <m:sub>
            <m:r>
              <w:rPr>
                <w:rFonts w:ascii="Cambria Math" w:eastAsiaTheme="minorEastAsia" w:hAnsi="Cambria Math" w:cs="Arial"/>
                <w:szCs w:val="24"/>
              </w:rPr>
              <m:t>crudeproduced</m:t>
            </m:r>
          </m:sub>
        </m:sSub>
      </m:oMath>
      <w:r w:rsidR="00990B31">
        <w:rPr>
          <w:szCs w:val="24"/>
        </w:rPr>
        <w:t xml:space="preserve"> </w:t>
      </w:r>
      <w:r w:rsidR="00990B31" w:rsidRPr="00EA2A48">
        <w:t>means the volume, in barrels, of crude oil produced or transported using the innovative method;</w:t>
      </w:r>
    </w:p>
    <w:p w14:paraId="13B5A447" w14:textId="77777777" w:rsidR="00990B31" w:rsidRPr="00EA2A48" w:rsidRDefault="00000000" w:rsidP="006D0464">
      <w:pPr>
        <w:ind w:left="2160"/>
      </w:pPr>
      <m:oMath>
        <m:sSub>
          <m:sSubPr>
            <m:ctrlPr>
              <w:rPr>
                <w:rFonts w:ascii="Cambria Math" w:eastAsiaTheme="minorEastAsia" w:hAnsi="Cambria Math" w:cs="Arial"/>
                <w:i/>
                <w:szCs w:val="24"/>
              </w:rPr>
            </m:ctrlPr>
          </m:sSubPr>
          <m:e>
            <m:r>
              <w:rPr>
                <w:rFonts w:ascii="Cambria Math" w:eastAsiaTheme="minorEastAsia" w:hAnsi="Cambria Math" w:cs="Arial"/>
                <w:szCs w:val="24"/>
              </w:rPr>
              <m:t>V</m:t>
            </m:r>
          </m:e>
          <m:sub>
            <m:r>
              <w:rPr>
                <w:rFonts w:ascii="Cambria Math" w:eastAsiaTheme="minorEastAsia" w:hAnsi="Cambria Math" w:cs="Arial"/>
                <w:szCs w:val="24"/>
              </w:rPr>
              <m:t>Innov</m:t>
            </m:r>
          </m:sub>
        </m:sSub>
      </m:oMath>
      <w:r w:rsidR="00990B31">
        <w:rPr>
          <w:szCs w:val="24"/>
        </w:rPr>
        <w:t xml:space="preserve"> </w:t>
      </w:r>
      <w:r w:rsidR="00990B31" w:rsidRPr="00EA2A48">
        <w:t xml:space="preserve">means the volume, in barrels, of crude oil produced or transported using the innovative method and delivered to California refineries for processing. If the crude produced or transported using the innovative method and delivered to California refineries is part of a blend, then </w:t>
      </w:r>
      <m:oMath>
        <m:sSub>
          <m:sSubPr>
            <m:ctrlPr>
              <w:rPr>
                <w:rFonts w:ascii="Cambria Math" w:eastAsiaTheme="minorEastAsia" w:hAnsi="Cambria Math" w:cs="Arial"/>
                <w:i/>
                <w:szCs w:val="24"/>
              </w:rPr>
            </m:ctrlPr>
          </m:sSubPr>
          <m:e>
            <m:r>
              <w:rPr>
                <w:rFonts w:ascii="Cambria Math" w:eastAsiaTheme="minorEastAsia" w:hAnsi="Cambria Math" w:cs="Arial"/>
                <w:szCs w:val="24"/>
              </w:rPr>
              <m:t>V</m:t>
            </m:r>
          </m:e>
          <m:sub>
            <m:r>
              <w:rPr>
                <w:rFonts w:ascii="Cambria Math" w:eastAsiaTheme="minorEastAsia" w:hAnsi="Cambria Math" w:cs="Arial"/>
                <w:szCs w:val="24"/>
              </w:rPr>
              <m:t>Innov</m:t>
            </m:r>
          </m:sub>
        </m:sSub>
      </m:oMath>
      <w:r w:rsidR="00990B31">
        <w:rPr>
          <w:szCs w:val="24"/>
        </w:rPr>
        <w:t xml:space="preserve"> </w:t>
      </w:r>
      <w:r w:rsidR="00990B31" w:rsidRPr="00EA2A48">
        <w:t>is the volume of blend delivered to California refineries times the volume fraction of the crude within the blend that was produced or transported using the innovative method.</w:t>
      </w:r>
    </w:p>
    <w:p w14:paraId="3A6BF6A9" w14:textId="77777777" w:rsidR="00990B31" w:rsidRPr="005326A4" w:rsidRDefault="00990B31" w:rsidP="00EE6A79">
      <w:pPr>
        <w:ind w:left="2160" w:firstLine="720"/>
        <w:rPr>
          <w:rFonts w:eastAsia="Yu Gothic Light"/>
        </w:rPr>
      </w:pPr>
      <m:oMathPara>
        <m:oMathParaPr>
          <m:jc m:val="left"/>
        </m:oMathParaPr>
        <m:oMath>
          <m:r>
            <w:rPr>
              <w:rFonts w:ascii="Cambria Math" w:hAnsi="Cambria Math"/>
            </w:rPr>
            <m:t>C=1.0×</m:t>
          </m:r>
          <m:sSup>
            <m:sSupPr>
              <m:ctrlPr>
                <w:rPr>
                  <w:rFonts w:ascii="Cambria Math" w:hAnsi="Cambria Math"/>
                  <w:i/>
                </w:rPr>
              </m:ctrlPr>
            </m:sSupPr>
            <m:e>
              <m:r>
                <w:rPr>
                  <w:rFonts w:ascii="Cambria Math" w:hAnsi="Cambria Math"/>
                </w:rPr>
                <m:t>10</m:t>
              </m:r>
            </m:e>
            <m:sup>
              <m:r>
                <w:rPr>
                  <w:rFonts w:ascii="Cambria Math" w:hAnsi="Cambria Math"/>
                </w:rPr>
                <m:t>-6</m:t>
              </m:r>
            </m:sup>
          </m:sSup>
          <m:f>
            <m:fPr>
              <m:ctrlPr>
                <w:rPr>
                  <w:rFonts w:ascii="Cambria Math" w:hAnsi="Cambria Math"/>
                  <w:i/>
                </w:rPr>
              </m:ctrlPr>
            </m:fPr>
            <m:num>
              <m:r>
                <w:rPr>
                  <w:rFonts w:ascii="Cambria Math" w:hAnsi="Cambria Math"/>
                </w:rPr>
                <m:t>MT</m:t>
              </m:r>
            </m:num>
            <m:den>
              <m:r>
                <w:rPr>
                  <w:rFonts w:ascii="Cambria Math" w:hAnsi="Cambria Math"/>
                </w:rPr>
                <m:t>gC</m:t>
              </m:r>
              <m:sSub>
                <m:sSubPr>
                  <m:ctrlPr>
                    <w:rPr>
                      <w:rFonts w:ascii="Cambria Math" w:hAnsi="Cambria Math"/>
                      <w:i/>
                    </w:rPr>
                  </m:ctrlPr>
                </m:sSubPr>
                <m:e>
                  <m:r>
                    <w:rPr>
                      <w:rFonts w:ascii="Cambria Math" w:hAnsi="Cambria Math"/>
                    </w:rPr>
                    <m:t>O</m:t>
                  </m:r>
                </m:e>
                <m:sub>
                  <m:r>
                    <w:rPr>
                      <w:rFonts w:ascii="Cambria Math" w:hAnsi="Cambria Math"/>
                    </w:rPr>
                    <m:t>2</m:t>
                  </m:r>
                </m:sub>
              </m:sSub>
              <m:r>
                <w:rPr>
                  <w:rFonts w:ascii="Cambria Math" w:hAnsi="Cambria Math"/>
                </w:rPr>
                <m:t>e</m:t>
              </m:r>
            </m:den>
          </m:f>
        </m:oMath>
      </m:oMathPara>
    </w:p>
    <w:p w14:paraId="5AE27414" w14:textId="77777777" w:rsidR="00990B31" w:rsidRPr="00EA2A48" w:rsidRDefault="00000000" w:rsidP="006D0464">
      <w:pPr>
        <w:ind w:left="2160"/>
      </w:pPr>
      <m:oMath>
        <m:sSub>
          <m:sSubPr>
            <m:ctrlPr>
              <w:rPr>
                <w:rFonts w:ascii="Cambria Math" w:eastAsiaTheme="minorEastAsia" w:hAnsi="Cambria Math" w:cs="Arial"/>
                <w:i/>
                <w:szCs w:val="24"/>
              </w:rPr>
            </m:ctrlPr>
          </m:sSubPr>
          <m:e>
            <m:r>
              <w:rPr>
                <w:rFonts w:ascii="Cambria Math" w:eastAsiaTheme="minorEastAsia" w:hAnsi="Cambria Math" w:cs="Arial"/>
                <w:szCs w:val="24"/>
              </w:rPr>
              <m:t>E</m:t>
            </m:r>
          </m:e>
          <m:sub>
            <m:r>
              <w:rPr>
                <w:rFonts w:ascii="Cambria Math" w:eastAsiaTheme="minorEastAsia" w:hAnsi="Cambria Math" w:cs="Arial"/>
                <w:szCs w:val="24"/>
              </w:rPr>
              <m:t>electricity</m:t>
            </m:r>
          </m:sub>
        </m:sSub>
      </m:oMath>
      <w:r w:rsidR="00990B31">
        <w:rPr>
          <w:szCs w:val="24"/>
        </w:rPr>
        <w:t xml:space="preserve"> </w:t>
      </w:r>
      <w:r w:rsidR="00990B31" w:rsidRPr="00EA2A48">
        <w:t>means the overall electricity consumption to produce or transport the crude, in kW-hr;</w:t>
      </w:r>
    </w:p>
    <w:p w14:paraId="3C8C166E" w14:textId="77777777" w:rsidR="00990B31" w:rsidRPr="00EA2A48" w:rsidRDefault="00000000" w:rsidP="006D0464">
      <w:pPr>
        <w:ind w:left="2160"/>
      </w:pPr>
      <m:oMath>
        <m:sSub>
          <m:sSubPr>
            <m:ctrlPr>
              <w:rPr>
                <w:rFonts w:ascii="Cambria Math" w:eastAsiaTheme="minorEastAsia" w:hAnsi="Cambria Math" w:cs="Arial"/>
                <w:i/>
                <w:szCs w:val="24"/>
              </w:rPr>
            </m:ctrlPr>
          </m:sSubPr>
          <m:e>
            <m:r>
              <w:rPr>
                <w:rFonts w:ascii="Cambria Math" w:eastAsiaTheme="minorEastAsia" w:hAnsi="Cambria Math" w:cs="Arial"/>
                <w:szCs w:val="24"/>
              </w:rPr>
              <m:t>f</m:t>
            </m:r>
          </m:e>
          <m:sub>
            <m:r>
              <w:rPr>
                <w:rFonts w:ascii="Cambria Math" w:eastAsiaTheme="minorEastAsia" w:hAnsi="Cambria Math" w:cs="Arial"/>
                <w:szCs w:val="24"/>
              </w:rPr>
              <m:t>renew</m:t>
            </m:r>
          </m:sub>
        </m:sSub>
      </m:oMath>
      <w:r w:rsidR="00990B31">
        <w:rPr>
          <w:szCs w:val="24"/>
        </w:rPr>
        <w:t xml:space="preserve"> </w:t>
      </w:r>
      <w:r w:rsidR="00990B31" w:rsidRPr="00EA2A48">
        <w:t>means the fraction of consumed electricity that is produced using qualifying solar or wind power;</w:t>
      </w:r>
    </w:p>
    <w:p w14:paraId="65455AC4" w14:textId="77777777" w:rsidR="00990B31" w:rsidRPr="00EA2A48" w:rsidRDefault="00000000" w:rsidP="006D0464">
      <w:pPr>
        <w:ind w:left="2160"/>
      </w:pPr>
      <m:oMath>
        <m:sSub>
          <m:sSubPr>
            <m:ctrlPr>
              <w:rPr>
                <w:rFonts w:ascii="Cambria Math" w:eastAsiaTheme="minorEastAsia" w:hAnsi="Cambria Math" w:cs="Arial"/>
                <w:i/>
                <w:szCs w:val="24"/>
              </w:rPr>
            </m:ctrlPr>
          </m:sSubPr>
          <m:e>
            <m:r>
              <w:rPr>
                <w:rFonts w:ascii="Cambria Math" w:eastAsiaTheme="minorEastAsia" w:hAnsi="Cambria Math" w:cs="Arial"/>
                <w:szCs w:val="24"/>
              </w:rPr>
              <m:t>∆CI</m:t>
            </m:r>
          </m:e>
          <m:sub>
            <m:r>
              <w:rPr>
                <w:rFonts w:ascii="Cambria Math" w:eastAsiaTheme="minorEastAsia" w:hAnsi="Cambria Math" w:cs="Arial"/>
                <w:szCs w:val="24"/>
              </w:rPr>
              <m:t>Innov</m:t>
            </m:r>
          </m:sub>
        </m:sSub>
      </m:oMath>
      <w:r w:rsidR="00990B31">
        <w:rPr>
          <w:szCs w:val="24"/>
        </w:rPr>
        <w:t xml:space="preserve"> </w:t>
      </w:r>
      <w:r w:rsidR="00990B31" w:rsidRPr="00EA2A48">
        <w:t>means the reduction in carbon intensity (a positive value), in gCO</w:t>
      </w:r>
      <w:r w:rsidR="00990B31" w:rsidRPr="00666548">
        <w:rPr>
          <w:vertAlign w:val="subscript"/>
        </w:rPr>
        <w:t>2</w:t>
      </w:r>
      <w:r w:rsidR="00990B31" w:rsidRPr="00EA2A48">
        <w:t>e/</w:t>
      </w:r>
      <w:proofErr w:type="spellStart"/>
      <w:r w:rsidR="00990B31" w:rsidRPr="00EA2A48">
        <w:t>MJ</w:t>
      </w:r>
      <w:r w:rsidR="00990B31" w:rsidRPr="00C329F2">
        <w:rPr>
          <w:vertAlign w:val="subscript"/>
        </w:rPr>
        <w:t>crude</w:t>
      </w:r>
      <w:proofErr w:type="spellEnd"/>
      <w:r w:rsidR="00990B31" w:rsidRPr="00EA2A48">
        <w:t>, associated with crude oil production or transport with the innovative method as compared to crude oil production or transport by a baseline process without the method (hereafter referred to as the comparison baseline method); and</w:t>
      </w:r>
    </w:p>
    <w:p w14:paraId="30B8051E" w14:textId="77777777" w:rsidR="00990B31" w:rsidRPr="00EA2A48" w:rsidRDefault="00000000" w:rsidP="006D0464">
      <w:pPr>
        <w:ind w:left="2160"/>
      </w:pPr>
      <m:oMath>
        <m:sSub>
          <m:sSubPr>
            <m:ctrlPr>
              <w:rPr>
                <w:rFonts w:ascii="Cambria Math" w:eastAsiaTheme="minorEastAsia" w:hAnsi="Cambria Math" w:cs="Arial"/>
                <w:i/>
                <w:szCs w:val="24"/>
              </w:rPr>
            </m:ctrlPr>
          </m:sSubPr>
          <m:e>
            <m:r>
              <w:rPr>
                <w:rFonts w:ascii="Cambria Math" w:eastAsiaTheme="minorEastAsia" w:hAnsi="Cambria Math" w:cs="Arial"/>
                <w:szCs w:val="24"/>
              </w:rPr>
              <m:t>E</m:t>
            </m:r>
          </m:e>
          <m:sub>
            <m:r>
              <w:rPr>
                <w:rFonts w:ascii="Cambria Math" w:eastAsiaTheme="minorEastAsia" w:hAnsi="Cambria Math" w:cs="Arial"/>
                <w:szCs w:val="24"/>
              </w:rPr>
              <m:t>Innov</m:t>
            </m:r>
          </m:sub>
        </m:sSub>
      </m:oMath>
      <w:r w:rsidR="00990B31">
        <w:rPr>
          <w:szCs w:val="24"/>
        </w:rPr>
        <w:t xml:space="preserve"> </w:t>
      </w:r>
      <w:r w:rsidR="00990B31" w:rsidRPr="00EA2A48">
        <w:t>means the energy density (lower heating value), in MJ/barrel, for the crude oil produced or transported with the innovative method.</w:t>
      </w:r>
    </w:p>
    <w:p w14:paraId="1EA929AA" w14:textId="77777777" w:rsidR="00990B31" w:rsidRPr="00EA2A48" w:rsidRDefault="00990B31" w:rsidP="00990B31">
      <w:pPr>
        <w:pStyle w:val="Heading4"/>
        <w:keepNext w:val="0"/>
        <w:keepLines w:val="0"/>
        <w:rPr>
          <w:rFonts w:eastAsia="Yu Gothic Light"/>
        </w:rPr>
      </w:pPr>
      <w:r w:rsidRPr="00EA2A48">
        <w:rPr>
          <w:rFonts w:eastAsia="Yu Gothic Light"/>
        </w:rPr>
        <w:t>Renewable or low-CI energy sources listed in (A) that are used to generate LCFS credit for innovative crude may not also claim renewable energy certificates or other environmental attributes recognized or credited by any other jurisdiction or regulatory program, other than the market-based compliance mechanism set forth in title 17, California Code of Regulations Chapter 1, Subchapter 10, article 5 (commencing with section 95800).</w:t>
      </w:r>
      <w:ins w:id="4811" w:author="CARB" w:date="2023-12-19T12:12:00Z">
        <w:r>
          <w:rPr>
            <w:rFonts w:eastAsia="Yu Gothic Light"/>
          </w:rPr>
          <w:t xml:space="preserve"> </w:t>
        </w:r>
        <w:r w:rsidRPr="007526E3">
          <w:rPr>
            <w:rFonts w:eastAsia="Yu Gothic Light"/>
          </w:rPr>
          <w:t>Any renewable energy certificates or other environmental attributes associated with the energy must be retired for the purpose of LCFS credit generation.</w:t>
        </w:r>
      </w:ins>
    </w:p>
    <w:p w14:paraId="5AB02976" w14:textId="77777777" w:rsidR="00990B31" w:rsidRPr="00EA2A48" w:rsidRDefault="00990B31" w:rsidP="00990B31">
      <w:pPr>
        <w:pStyle w:val="Heading3"/>
        <w:keepNext w:val="0"/>
        <w:keepLines w:val="0"/>
        <w:rPr>
          <w:rFonts w:eastAsia="Yu Gothic Light"/>
        </w:rPr>
      </w:pPr>
      <w:r w:rsidRPr="00992491">
        <w:rPr>
          <w:rFonts w:eastAsia="Yu Gothic Light"/>
          <w:i/>
          <w:iCs/>
        </w:rPr>
        <w:lastRenderedPageBreak/>
        <w:t>Application and Data Submittal.</w:t>
      </w:r>
      <w:r w:rsidRPr="00EA2A48">
        <w:rPr>
          <w:rFonts w:eastAsia="Yu Gothic Light"/>
        </w:rPr>
        <w:t xml:space="preserve"> Unless otherwise noted, an application for an innovative method shall comply with the requirements below:</w:t>
      </w:r>
    </w:p>
    <w:p w14:paraId="33337161" w14:textId="77777777" w:rsidR="00990B31" w:rsidRPr="00EA2A48" w:rsidRDefault="00990B31" w:rsidP="00990B31">
      <w:pPr>
        <w:pStyle w:val="Heading4"/>
        <w:keepNext w:val="0"/>
        <w:keepLines w:val="0"/>
        <w:rPr>
          <w:rFonts w:eastAsia="Yu Gothic Light"/>
        </w:rPr>
      </w:pPr>
      <w:r w:rsidRPr="00EA2A48">
        <w:rPr>
          <w:rFonts w:eastAsia="Yu Gothic Light"/>
        </w:rPr>
        <w:t>An applicant that submits any information or documentation in support of a proposed innovative method must include with the application a written statement clearly showing that the applicant understands and agrees to the following:</w:t>
      </w:r>
    </w:p>
    <w:p w14:paraId="57916416" w14:textId="77777777" w:rsidR="00990B31" w:rsidRPr="00EA2A48" w:rsidRDefault="00990B31" w:rsidP="00990B31">
      <w:pPr>
        <w:pStyle w:val="Heading5"/>
        <w:keepNext w:val="0"/>
        <w:keepLines w:val="0"/>
        <w:rPr>
          <w:rFonts w:eastAsia="Yu Gothic Light"/>
        </w:rPr>
      </w:pPr>
      <w:r w:rsidRPr="00EA2A48">
        <w:rPr>
          <w:rFonts w:eastAsia="Yu Gothic Light"/>
        </w:rPr>
        <w:t>That all information in the application not identified as confidential business information is subject to public disclosure pursuant to California Code of Regulations, title 17, sections 91000 through 91022 and the California Public Records Act (Government Code §§ 6250 et seq.), and that information claimed by the applicant to be confidential might later be disclosed under section 91022 if the state board determines the information is subject to disclosure.</w:t>
      </w:r>
    </w:p>
    <w:p w14:paraId="7FB995A0" w14:textId="77777777" w:rsidR="00990B31" w:rsidRPr="00EA2A48" w:rsidRDefault="00990B31" w:rsidP="00990B31">
      <w:pPr>
        <w:pStyle w:val="Heading5"/>
        <w:keepNext w:val="0"/>
        <w:keepLines w:val="0"/>
        <w:rPr>
          <w:rFonts w:eastAsia="Yu Gothic Light"/>
        </w:rPr>
      </w:pPr>
      <w:r w:rsidRPr="00EA2A48">
        <w:rPr>
          <w:rFonts w:eastAsia="Yu Gothic Light"/>
        </w:rPr>
        <w:t>That the crude oil producer or transporter or third-party joint applicant must register under section 95483.1 as an opt-in project operator to receive LCFS credit for an innovative method, and that if the crude oil producer or transporter or third-party joint applicant does not register as an opt-in project operator, credits from an approved innovative method may be claimed by California refinery(</w:t>
      </w:r>
      <w:proofErr w:type="spellStart"/>
      <w:r w:rsidRPr="00EA2A48">
        <w:rPr>
          <w:rFonts w:eastAsia="Yu Gothic Light"/>
        </w:rPr>
        <w:t>ies</w:t>
      </w:r>
      <w:proofErr w:type="spellEnd"/>
      <w:r w:rsidRPr="00EA2A48">
        <w:rPr>
          <w:rFonts w:eastAsia="Yu Gothic Light"/>
        </w:rPr>
        <w:t>) that purchase crude produced from the innovative method.</w:t>
      </w:r>
    </w:p>
    <w:p w14:paraId="0DAE2213" w14:textId="77777777" w:rsidR="00990B31" w:rsidRPr="00EA2A48" w:rsidRDefault="00990B31" w:rsidP="00990B31">
      <w:pPr>
        <w:pStyle w:val="Heading4"/>
        <w:keepNext w:val="0"/>
        <w:keepLines w:val="0"/>
        <w:rPr>
          <w:rFonts w:eastAsia="Yu Gothic Light"/>
        </w:rPr>
      </w:pPr>
      <w:r w:rsidRPr="00EA2A48">
        <w:rPr>
          <w:rFonts w:eastAsia="Yu Gothic Light"/>
        </w:rPr>
        <w:t>An application must contain the following summary material:</w:t>
      </w:r>
    </w:p>
    <w:p w14:paraId="6C5DEB9F" w14:textId="77777777" w:rsidR="00990B31" w:rsidRPr="00EA2A48" w:rsidRDefault="00990B31" w:rsidP="00990B31">
      <w:pPr>
        <w:pStyle w:val="Heading5"/>
        <w:keepNext w:val="0"/>
        <w:keepLines w:val="0"/>
        <w:rPr>
          <w:rFonts w:eastAsia="Yu Gothic Light"/>
        </w:rPr>
      </w:pPr>
      <w:r w:rsidRPr="00EA2A48">
        <w:rPr>
          <w:rFonts w:eastAsia="Yu Gothic Light"/>
        </w:rPr>
        <w:t>A complete description of the innovative method and how emissions are reduced;</w:t>
      </w:r>
    </w:p>
    <w:p w14:paraId="6A251FDB" w14:textId="77777777" w:rsidR="00990B31" w:rsidRPr="00EA2A48" w:rsidRDefault="00990B31" w:rsidP="00990B31">
      <w:pPr>
        <w:pStyle w:val="Heading5"/>
        <w:keepNext w:val="0"/>
        <w:keepLines w:val="0"/>
        <w:rPr>
          <w:rFonts w:eastAsia="Yu Gothic Light"/>
        </w:rPr>
      </w:pPr>
      <w:r w:rsidRPr="00EA2A48">
        <w:rPr>
          <w:rFonts w:eastAsia="Yu Gothic Light"/>
        </w:rPr>
        <w:t>An engineering drawing(s) or process flow diagram(s) that illustrates the innovative method and clearly identifies the system boundaries, relevant process equipment, mass flows, and energy flows necessary to calculate the innovative method credits;</w:t>
      </w:r>
    </w:p>
    <w:p w14:paraId="2D440062" w14:textId="77777777" w:rsidR="00990B31" w:rsidRPr="00EA2A48" w:rsidRDefault="00990B31" w:rsidP="00990B31">
      <w:pPr>
        <w:pStyle w:val="Heading5"/>
        <w:keepNext w:val="0"/>
        <w:keepLines w:val="0"/>
        <w:rPr>
          <w:rFonts w:eastAsia="Yu Gothic Light"/>
        </w:rPr>
      </w:pPr>
      <w:r w:rsidRPr="00EA2A48">
        <w:rPr>
          <w:rFonts w:eastAsia="Yu Gothic Light"/>
        </w:rPr>
        <w:t>A map including global positioning system coordinates for the facilities described in section 95489(c)(2)(B)2.; and</w:t>
      </w:r>
    </w:p>
    <w:p w14:paraId="24CF71B1" w14:textId="77777777" w:rsidR="00990B31" w:rsidRPr="00EA2A48" w:rsidRDefault="00990B31" w:rsidP="00990B31">
      <w:pPr>
        <w:pStyle w:val="Heading5"/>
        <w:keepNext w:val="0"/>
        <w:keepLines w:val="0"/>
        <w:rPr>
          <w:rFonts w:eastAsia="Yu Gothic Light"/>
        </w:rPr>
      </w:pPr>
      <w:r w:rsidRPr="00EA2A48">
        <w:rPr>
          <w:rFonts w:eastAsia="Yu Gothic Light"/>
        </w:rPr>
        <w:t>A preliminary estimate of the potential innovative method credit, calculated as required in section 95489(c)(1)(F), including descriptions and copies of production and operational data or other technical documentation utilized in support of the calculation.</w:t>
      </w:r>
    </w:p>
    <w:p w14:paraId="45494EB8" w14:textId="77777777" w:rsidR="00990B31" w:rsidRPr="00EA2A48" w:rsidRDefault="00990B31" w:rsidP="00990B31">
      <w:pPr>
        <w:pStyle w:val="Heading4"/>
        <w:keepNext w:val="0"/>
        <w:keepLines w:val="0"/>
        <w:rPr>
          <w:rFonts w:eastAsia="Yu Gothic Light"/>
        </w:rPr>
      </w:pPr>
      <w:r w:rsidRPr="00EA2A48">
        <w:rPr>
          <w:rFonts w:eastAsia="Yu Gothic Light"/>
        </w:rPr>
        <w:t xml:space="preserve">An application, except for solar-generated steam for crude oil production (45 percent steam quality or greater), wind-based </w:t>
      </w:r>
      <w:r w:rsidRPr="00EA2A48">
        <w:rPr>
          <w:rFonts w:eastAsia="Yu Gothic Light"/>
        </w:rPr>
        <w:lastRenderedPageBreak/>
        <w:t>electricity, or solar-based electricity, shall include a detailed description of the innovative method and its comparison baseline method. The description of innovative and comparison baseline methods can be limited to those portions of the crude production or transport process affected by the innovative method. The description of the innovative method and its comparison baseline method must include each of the following, to the extent each is applicable to the innovative method:</w:t>
      </w:r>
    </w:p>
    <w:p w14:paraId="285DC442" w14:textId="77777777" w:rsidR="00990B31" w:rsidRPr="00EA2A48" w:rsidRDefault="00990B31" w:rsidP="00990B31">
      <w:pPr>
        <w:pStyle w:val="Heading5"/>
        <w:keepNext w:val="0"/>
        <w:keepLines w:val="0"/>
        <w:rPr>
          <w:rFonts w:eastAsia="Yu Gothic Light"/>
        </w:rPr>
      </w:pPr>
      <w:r w:rsidRPr="00EA2A48">
        <w:rPr>
          <w:rFonts w:eastAsia="Yu Gothic Light"/>
        </w:rPr>
        <w:t>Schematic flow charts that identify the system boundaries used for the purposes of performing the life cycle analyses on the proposed innovative method and the comparison baseline method. Each piece of equipment or stream appearing on the process flow diagrams shall be clearly identified and shall include data on its energy and materials balance. The system boundary shall be clearly shown in the schematic.</w:t>
      </w:r>
    </w:p>
    <w:p w14:paraId="303EE288" w14:textId="77777777" w:rsidR="00990B31" w:rsidRPr="00EA2A48" w:rsidRDefault="00990B31" w:rsidP="00990B31">
      <w:pPr>
        <w:pStyle w:val="Heading5"/>
        <w:keepNext w:val="0"/>
        <w:keepLines w:val="0"/>
        <w:rPr>
          <w:rFonts w:eastAsia="Yu Gothic Light"/>
        </w:rPr>
      </w:pPr>
      <w:r w:rsidRPr="00EA2A48">
        <w:rPr>
          <w:rFonts w:eastAsia="Yu Gothic Light"/>
        </w:rPr>
        <w:t>A description of all material and energy inputs entering the system boundaries, including their points of origination, modes of transportation, transportation distances, means of storage, and all processing to which material inputs are subject.</w:t>
      </w:r>
    </w:p>
    <w:p w14:paraId="77854AFA" w14:textId="77777777" w:rsidR="00990B31" w:rsidRPr="00EA2A48" w:rsidRDefault="00990B31" w:rsidP="00990B31">
      <w:pPr>
        <w:pStyle w:val="Heading5"/>
        <w:keepNext w:val="0"/>
        <w:keepLines w:val="0"/>
        <w:rPr>
          <w:rFonts w:eastAsia="Yu Gothic Light"/>
        </w:rPr>
      </w:pPr>
      <w:r w:rsidRPr="00EA2A48">
        <w:rPr>
          <w:rFonts w:eastAsia="Yu Gothic Light"/>
        </w:rPr>
        <w:t>A description of all material and energy products, co</w:t>
      </w:r>
      <w:r>
        <w:rPr>
          <w:rFonts w:eastAsia="Yu Gothic Light"/>
        </w:rPr>
        <w:noBreakHyphen/>
      </w:r>
      <w:r w:rsidRPr="00EA2A48">
        <w:rPr>
          <w:rFonts w:eastAsia="Yu Gothic Light"/>
        </w:rPr>
        <w:t>products, byproducts, and waste products leaving the system boundaries, including their respective destinations, transportation modes, and transportation distances.</w:t>
      </w:r>
    </w:p>
    <w:p w14:paraId="4F9A5547" w14:textId="77777777" w:rsidR="00990B31" w:rsidRPr="00EA2A48" w:rsidRDefault="00990B31" w:rsidP="00990B31">
      <w:pPr>
        <w:pStyle w:val="Heading5"/>
        <w:keepNext w:val="0"/>
        <w:keepLines w:val="0"/>
        <w:rPr>
          <w:rFonts w:eastAsia="Yu Gothic Light"/>
        </w:rPr>
      </w:pPr>
      <w:r w:rsidRPr="00EA2A48">
        <w:rPr>
          <w:rFonts w:eastAsia="Yu Gothic Light"/>
        </w:rPr>
        <w:t xml:space="preserve">A description of all facilities within the system boundaries involved in the production or transport of </w:t>
      </w:r>
      <w:proofErr w:type="gramStart"/>
      <w:r w:rsidRPr="00EA2A48">
        <w:rPr>
          <w:rFonts w:eastAsia="Yu Gothic Light"/>
        </w:rPr>
        <w:t>the crude</w:t>
      </w:r>
      <w:proofErr w:type="gramEnd"/>
      <w:r w:rsidRPr="00EA2A48">
        <w:rPr>
          <w:rFonts w:eastAsia="Yu Gothic Light"/>
        </w:rPr>
        <w:t xml:space="preserve"> oil and other byproducts, co-products, and waste products.</w:t>
      </w:r>
    </w:p>
    <w:p w14:paraId="6EC65364" w14:textId="77777777" w:rsidR="00990B31" w:rsidRPr="00EA2A48" w:rsidRDefault="00990B31" w:rsidP="00990B31">
      <w:pPr>
        <w:pStyle w:val="Heading5"/>
        <w:keepNext w:val="0"/>
        <w:keepLines w:val="0"/>
        <w:rPr>
          <w:rFonts w:eastAsia="Yu Gothic Light"/>
        </w:rPr>
      </w:pPr>
      <w:r w:rsidRPr="00EA2A48">
        <w:rPr>
          <w:rFonts w:eastAsia="Yu Gothic Light"/>
        </w:rPr>
        <w:t>A description of all combustion and electricity-powered equipment within the system boundaries, including their respective capacities, sizes, or rated power, fuel utilization type, fuel shares, energy efficiency (lower heating value basis), and proposed use.</w:t>
      </w:r>
    </w:p>
    <w:p w14:paraId="497A11EC" w14:textId="77777777" w:rsidR="00990B31" w:rsidRPr="00EA2A48" w:rsidRDefault="00990B31" w:rsidP="00990B31">
      <w:pPr>
        <w:pStyle w:val="Heading5"/>
        <w:keepNext w:val="0"/>
        <w:keepLines w:val="0"/>
        <w:rPr>
          <w:rFonts w:eastAsia="Yu Gothic Light"/>
        </w:rPr>
      </w:pPr>
      <w:r w:rsidRPr="00EA2A48">
        <w:rPr>
          <w:rFonts w:eastAsia="Yu Gothic Light"/>
        </w:rPr>
        <w:t>A description of the thermal and electrical energy production that occurs within the system boundaries, including the respective capacities, sizes, or rated power, fuel utilization type, fuel shares, energy efficiency (lower heating value basis), and proposed use.</w:t>
      </w:r>
    </w:p>
    <w:p w14:paraId="6B0E6878" w14:textId="77777777" w:rsidR="00990B31" w:rsidRPr="00EA2A48" w:rsidRDefault="00990B31" w:rsidP="00990B31">
      <w:pPr>
        <w:pStyle w:val="Heading5"/>
        <w:keepNext w:val="0"/>
        <w:keepLines w:val="0"/>
        <w:rPr>
          <w:rFonts w:eastAsia="Yu Gothic Light"/>
        </w:rPr>
      </w:pPr>
      <w:r w:rsidRPr="00EA2A48">
        <w:rPr>
          <w:rFonts w:eastAsia="Yu Gothic Light"/>
        </w:rPr>
        <w:t xml:space="preserve">A description of all sources of flared, vented, and fugitive emissions within the system boundaries, including the </w:t>
      </w:r>
      <w:r w:rsidRPr="00EA2A48">
        <w:rPr>
          <w:rFonts w:eastAsia="Yu Gothic Light"/>
        </w:rPr>
        <w:lastRenderedPageBreak/>
        <w:t>compositions of the flared, vented, and fugitive emission streams leaving the system boundaries.</w:t>
      </w:r>
    </w:p>
    <w:p w14:paraId="22CAA65A" w14:textId="77777777" w:rsidR="00990B31" w:rsidRPr="00EA2A48" w:rsidRDefault="00990B31" w:rsidP="00990B31">
      <w:pPr>
        <w:pStyle w:val="Heading4"/>
        <w:keepNext w:val="0"/>
        <w:keepLines w:val="0"/>
        <w:rPr>
          <w:rFonts w:eastAsia="Yu Gothic Light"/>
        </w:rPr>
      </w:pPr>
      <w:r w:rsidRPr="00EA2A48">
        <w:rPr>
          <w:rFonts w:eastAsia="Yu Gothic Light"/>
        </w:rPr>
        <w:t>An application, except for solar-generated steam for crude oil production (45 percent steam quality or greater), wind-based electricity, or solar-based electricity shall include descriptions of the life cycle assessments (LCAs) performed on the proposed innovative method and its comparison baseline method using the CARB OPGEE model or an alternative model or LCA methodology approved by the Executive Officer. Electronic copies of the models and calculations shall be provided with the application. The descriptions of the life cycle assessment results must include each of the following:</w:t>
      </w:r>
    </w:p>
    <w:p w14:paraId="535C8DC1" w14:textId="77777777" w:rsidR="00990B31" w:rsidRPr="00EA2A48" w:rsidRDefault="00990B31" w:rsidP="00990B31">
      <w:pPr>
        <w:pStyle w:val="Heading5"/>
        <w:keepNext w:val="0"/>
        <w:keepLines w:val="0"/>
        <w:rPr>
          <w:rFonts w:eastAsia="Yu Gothic Light"/>
        </w:rPr>
      </w:pPr>
      <w:r w:rsidRPr="00EA2A48">
        <w:rPr>
          <w:rFonts w:eastAsia="Yu Gothic Light"/>
        </w:rPr>
        <w:t>Detailed information on the energy consumed, the greenhouse gas emissions generated for the innovative method and the comparison baseline method;</w:t>
      </w:r>
    </w:p>
    <w:p w14:paraId="20B714C2" w14:textId="77777777" w:rsidR="00990B31" w:rsidRPr="00EA2A48" w:rsidRDefault="00990B31" w:rsidP="00990B31">
      <w:pPr>
        <w:pStyle w:val="Heading5"/>
        <w:keepNext w:val="0"/>
        <w:keepLines w:val="0"/>
        <w:rPr>
          <w:rFonts w:eastAsia="Yu Gothic Light"/>
        </w:rPr>
      </w:pPr>
      <w:r w:rsidRPr="00EA2A48">
        <w:rPr>
          <w:rFonts w:eastAsia="Yu Gothic Light"/>
        </w:rPr>
        <w:t>Documentation of all non-default model input values used in the emissions calculation process. If values for any significant production parameters are unknown, the application shall so state and model default values shall be used for these parameters in the analysis;</w:t>
      </w:r>
    </w:p>
    <w:p w14:paraId="2AA422AE" w14:textId="77777777" w:rsidR="00990B31" w:rsidRPr="00EA2A48" w:rsidRDefault="00990B31" w:rsidP="00990B31">
      <w:pPr>
        <w:pStyle w:val="Heading5"/>
        <w:keepNext w:val="0"/>
        <w:keepLines w:val="0"/>
        <w:rPr>
          <w:rFonts w:eastAsia="Yu Gothic Light"/>
        </w:rPr>
      </w:pPr>
      <w:r w:rsidRPr="00EA2A48">
        <w:rPr>
          <w:rFonts w:eastAsia="Yu Gothic Light"/>
        </w:rPr>
        <w:t>Detailed description of all supporting calculations that were performed outside of the model; and</w:t>
      </w:r>
    </w:p>
    <w:p w14:paraId="75D33CA2" w14:textId="77777777" w:rsidR="00990B31" w:rsidRPr="00EA2A48" w:rsidRDefault="00990B31" w:rsidP="00990B31">
      <w:pPr>
        <w:pStyle w:val="Heading5"/>
        <w:keepNext w:val="0"/>
        <w:keepLines w:val="0"/>
        <w:rPr>
          <w:rFonts w:eastAsia="Yu Gothic Light"/>
        </w:rPr>
      </w:pPr>
      <w:r w:rsidRPr="00EA2A48">
        <w:rPr>
          <w:rFonts w:eastAsia="Yu Gothic Light"/>
        </w:rPr>
        <w:t>Documentation of all modifications other than those covered by subsection 2., above, made to the model. This discussion shall include sufficient specific detail to enable the Executive Officer to replicate all such modifications and, in combination with the inputs and supporting calculations identified in subsections 2. and 3., above, replicate the carbon intensity results reported in the application.</w:t>
      </w:r>
    </w:p>
    <w:p w14:paraId="43CA015F" w14:textId="77777777" w:rsidR="00990B31" w:rsidRPr="00EA2A48" w:rsidRDefault="00990B31" w:rsidP="00990B31">
      <w:pPr>
        <w:pStyle w:val="Heading4"/>
        <w:keepNext w:val="0"/>
        <w:keepLines w:val="0"/>
        <w:rPr>
          <w:rFonts w:eastAsia="Yu Gothic Light"/>
        </w:rPr>
      </w:pPr>
      <w:r w:rsidRPr="00EA2A48">
        <w:rPr>
          <w:rFonts w:eastAsia="Yu Gothic Light"/>
        </w:rPr>
        <w:t>An application shall include a list of references covering all information sources used in the preparation of the life cycle analysis and calculation of innovative method credit. The reference list must meet the requirements of section 95488.7(a)(2)(D).</w:t>
      </w:r>
    </w:p>
    <w:p w14:paraId="37A3705B" w14:textId="77777777" w:rsidR="00990B31" w:rsidRPr="00EA2A48" w:rsidRDefault="00990B31" w:rsidP="00990B31">
      <w:pPr>
        <w:pStyle w:val="Heading4"/>
        <w:keepNext w:val="0"/>
        <w:keepLines w:val="0"/>
        <w:rPr>
          <w:rFonts w:eastAsia="Yu Gothic Light"/>
        </w:rPr>
      </w:pPr>
      <w:r w:rsidRPr="00EA2A48">
        <w:rPr>
          <w:rFonts w:eastAsia="Yu Gothic Light"/>
        </w:rPr>
        <w:t>An application shall include a signed transmittal letter from the applicant attesting to the veracity of the information in the application packet and declaring that the information submitted accurately represents the actual and/or intended long-term, steady-state operation of the innovative method described in the application packet. The transmittal letter must meet the requirements of section 95488.8(a)(3)(A) through (D).</w:t>
      </w:r>
    </w:p>
    <w:p w14:paraId="141A1A8B" w14:textId="77777777" w:rsidR="00990B31" w:rsidRPr="00EA2A48" w:rsidRDefault="00990B31" w:rsidP="00990B31">
      <w:pPr>
        <w:pStyle w:val="Heading4"/>
        <w:keepNext w:val="0"/>
        <w:keepLines w:val="0"/>
        <w:rPr>
          <w:rFonts w:eastAsia="Yu Gothic Light"/>
        </w:rPr>
      </w:pPr>
      <w:r w:rsidRPr="00EA2A48">
        <w:rPr>
          <w:rFonts w:eastAsia="Yu Gothic Light"/>
        </w:rPr>
        <w:lastRenderedPageBreak/>
        <w:t xml:space="preserve">CBI must be </w:t>
      </w:r>
      <w:proofErr w:type="gramStart"/>
      <w:r w:rsidRPr="00EA2A48">
        <w:rPr>
          <w:rFonts w:eastAsia="Yu Gothic Light"/>
        </w:rPr>
        <w:t>designated</w:t>
      </w:r>
      <w:proofErr w:type="gramEnd"/>
      <w:r w:rsidRPr="00EA2A48">
        <w:rPr>
          <w:rFonts w:eastAsia="Yu Gothic Light"/>
        </w:rPr>
        <w:t xml:space="preserve"> and a redacted version of any submitted documents designated to include CBI must be provided pursuant to the requirements described in section 95488.8(c).</w:t>
      </w:r>
    </w:p>
    <w:p w14:paraId="487904E9" w14:textId="5DCA28E3" w:rsidR="00990B31" w:rsidRPr="00EA2A48" w:rsidRDefault="00990B31" w:rsidP="00990B31">
      <w:pPr>
        <w:pStyle w:val="Heading4"/>
        <w:keepNext w:val="0"/>
        <w:keepLines w:val="0"/>
        <w:rPr>
          <w:rFonts w:eastAsia="Yu Gothic Light"/>
        </w:rPr>
      </w:pPr>
      <w:r w:rsidRPr="00EA2A48">
        <w:rPr>
          <w:rFonts w:eastAsia="Yu Gothic Light"/>
        </w:rPr>
        <w:t xml:space="preserve">An application, supporting documents, and all other relevant data or calculation or other documentation must be submitted electronically via the </w:t>
      </w:r>
      <w:del w:id="4812" w:author="CARB" w:date="2023-12-19T12:12:00Z">
        <w:r w:rsidR="00EA2A48" w:rsidRPr="00EA2A48">
          <w:rPr>
            <w:rFonts w:eastAsia="Yu Gothic Light"/>
          </w:rPr>
          <w:delText>AFP</w:delText>
        </w:r>
      </w:del>
      <w:ins w:id="4813" w:author="CARB" w:date="2023-12-19T12:12:00Z">
        <w:r>
          <w:rPr>
            <w:rFonts w:eastAsia="Yu Gothic Light"/>
          </w:rPr>
          <w:t>LRT-CBTS</w:t>
        </w:r>
      </w:ins>
      <w:r w:rsidRPr="00EA2A48">
        <w:rPr>
          <w:rFonts w:eastAsia="Yu Gothic Light"/>
        </w:rPr>
        <w:t xml:space="preserve"> unless the Executive Officer has approved or requested another format.</w:t>
      </w:r>
    </w:p>
    <w:p w14:paraId="65BE443F" w14:textId="77777777" w:rsidR="00990B31" w:rsidRPr="00EA2A48" w:rsidRDefault="00990B31" w:rsidP="00990B31">
      <w:pPr>
        <w:pStyle w:val="Heading3"/>
        <w:keepNext w:val="0"/>
        <w:keepLines w:val="0"/>
        <w:rPr>
          <w:rFonts w:eastAsia="Yu Gothic Light"/>
        </w:rPr>
      </w:pPr>
      <w:r w:rsidRPr="007F5A35">
        <w:rPr>
          <w:rFonts w:eastAsia="Yu Gothic Light"/>
          <w:i/>
          <w:iCs/>
        </w:rPr>
        <w:t>Application Approval Process.</w:t>
      </w:r>
      <w:r w:rsidRPr="00EA2A48">
        <w:rPr>
          <w:rFonts w:eastAsia="Yu Gothic Light"/>
        </w:rPr>
        <w:t xml:space="preserve"> The application must be approved by the Executive Officer before the crude oil producer or transporter, joint applicant, or purchasing refinery may generate credit for the innovative method.</w:t>
      </w:r>
    </w:p>
    <w:p w14:paraId="4F4D0A6A" w14:textId="2F8F78F6" w:rsidR="00990B31" w:rsidRPr="00EA2A48" w:rsidRDefault="00EA2A48" w:rsidP="00990B31">
      <w:pPr>
        <w:pStyle w:val="Heading4"/>
        <w:keepNext w:val="0"/>
        <w:keepLines w:val="0"/>
        <w:rPr>
          <w:rFonts w:eastAsia="Yu Gothic Light"/>
        </w:rPr>
      </w:pPr>
      <w:del w:id="4814" w:author="CARB" w:date="2023-12-19T12:12:00Z">
        <w:r w:rsidRPr="00EA2A48">
          <w:rPr>
            <w:rFonts w:eastAsia="Yu Gothic Light"/>
          </w:rPr>
          <w:delText>Within 30 calendar days of</w:delText>
        </w:r>
      </w:del>
      <w:ins w:id="4815" w:author="CARB" w:date="2023-12-19T12:12:00Z">
        <w:r w:rsidR="00990B31">
          <w:rPr>
            <w:rFonts w:eastAsia="Yu Gothic Light"/>
          </w:rPr>
          <w:t>Following</w:t>
        </w:r>
      </w:ins>
      <w:r w:rsidR="00990B31" w:rsidRPr="00EA2A48">
        <w:rPr>
          <w:rFonts w:eastAsia="Yu Gothic Light"/>
        </w:rPr>
        <w:t xml:space="preserve"> receipt of an application designated by the applicant as ready for formal evaluation, the Executive Officer shall advise the applicant in writing either that:</w:t>
      </w:r>
    </w:p>
    <w:p w14:paraId="59956311" w14:textId="77777777" w:rsidR="00990B31" w:rsidRPr="00EA2A48" w:rsidRDefault="00990B31" w:rsidP="00990B31">
      <w:pPr>
        <w:pStyle w:val="Heading5"/>
        <w:keepNext w:val="0"/>
        <w:keepLines w:val="0"/>
        <w:rPr>
          <w:rFonts w:eastAsia="Yu Gothic Light"/>
        </w:rPr>
      </w:pPr>
      <w:r w:rsidRPr="00EA2A48">
        <w:rPr>
          <w:rFonts w:eastAsia="Yu Gothic Light"/>
        </w:rPr>
        <w:t>The application is complete, or</w:t>
      </w:r>
    </w:p>
    <w:p w14:paraId="530665DB" w14:textId="77777777" w:rsidR="00990B31" w:rsidRPr="00EA2A48" w:rsidRDefault="00990B31" w:rsidP="00990B31">
      <w:pPr>
        <w:pStyle w:val="Heading5"/>
        <w:keepNext w:val="0"/>
        <w:keepLines w:val="0"/>
        <w:rPr>
          <w:rFonts w:eastAsia="Yu Gothic Light"/>
        </w:rPr>
      </w:pPr>
      <w:r w:rsidRPr="00EA2A48">
        <w:rPr>
          <w:rFonts w:eastAsia="Yu Gothic Light"/>
        </w:rPr>
        <w:t>The application is incomplete, in which case the Executive Officer will identify which requirements of section 95489(c) have not been met.</w:t>
      </w:r>
    </w:p>
    <w:p w14:paraId="377E64DE" w14:textId="77777777" w:rsidR="00990B31" w:rsidRPr="00EA2A48" w:rsidRDefault="00990B31" w:rsidP="00990B31">
      <w:pPr>
        <w:pStyle w:val="Heading6"/>
        <w:keepNext w:val="0"/>
        <w:keepLines w:val="0"/>
        <w:rPr>
          <w:rFonts w:eastAsia="Yu Gothic Light"/>
        </w:rPr>
      </w:pPr>
      <w:r w:rsidRPr="00EA2A48">
        <w:rPr>
          <w:rFonts w:eastAsia="Yu Gothic Light"/>
        </w:rPr>
        <w:t>The applicant may submit additional information to correct deficiencies identified by the Executive Officer.</w:t>
      </w:r>
    </w:p>
    <w:p w14:paraId="06F0581E" w14:textId="77777777" w:rsidR="00990B31" w:rsidRDefault="00990B31" w:rsidP="00990B31">
      <w:pPr>
        <w:pStyle w:val="Heading6"/>
        <w:keepNext w:val="0"/>
        <w:keepLines w:val="0"/>
        <w:rPr>
          <w:rFonts w:eastAsia="Yu Gothic Light"/>
        </w:rPr>
      </w:pPr>
      <w:r w:rsidRPr="00EA2A48">
        <w:rPr>
          <w:rFonts w:eastAsia="Yu Gothic Light"/>
        </w:rPr>
        <w:t>If the applicant is unable to achieve a complete application within 180 days of the Executive Officer's receipt of the original application, the application will be denied on that basis, and the applicant will be informed in writing.</w:t>
      </w:r>
    </w:p>
    <w:p w14:paraId="4D71249B" w14:textId="2E204FCF" w:rsidR="00990B31" w:rsidRPr="007526E3" w:rsidRDefault="00EA2A48" w:rsidP="00893322">
      <w:pPr>
        <w:pStyle w:val="Heading4"/>
        <w:keepNext w:val="0"/>
        <w:keepLines w:val="0"/>
        <w:rPr>
          <w:ins w:id="4816" w:author="CARB" w:date="2023-12-19T12:12:00Z"/>
        </w:rPr>
      </w:pPr>
      <w:del w:id="4817" w:author="CARB" w:date="2023-12-19T12:12:00Z">
        <w:r w:rsidRPr="00EA2A48">
          <w:rPr>
            <w:rFonts w:eastAsia="Yu Gothic Light"/>
          </w:rPr>
          <w:delText>After accepting an application as complete, the Executive Officer will post the application at http://www.arb.ca.gov/fuels/lcfs/lcfs.htm.</w:delText>
        </w:r>
        <w:r w:rsidR="00633D4E">
          <w:rPr>
            <w:rFonts w:eastAsia="Yu Gothic Light"/>
          </w:rPr>
          <w:delText xml:space="preserve"> </w:delText>
        </w:r>
      </w:del>
      <w:ins w:id="4818" w:author="CARB" w:date="2023-12-19T12:12:00Z">
        <w:r w:rsidR="00990B31" w:rsidRPr="00F25268">
          <w:t xml:space="preserve">If the Executive Officer deems the application ready for validation, the applicant will be notified accordingly and provided with a list of eligibility requirements and comparison baseline inputs required for validation. The applicant must seek the services of an Executive Officer accredited verification body for validation as specified in section 95500 before the application can be accessed by the verification body. A positive or qualified positive validation statement must be received by the Executive Officer from the verification body in order for CARB’s evaluation and certification of the project application to proceed. In cases where a single applicant or a joint applicant does not complete validation, the application will be denied without prejudice. In cases where an applicant cannot complete validation within six months of the </w:t>
        </w:r>
        <w:r w:rsidR="00990B31" w:rsidRPr="00F25268">
          <w:lastRenderedPageBreak/>
          <w:t>verification body receiving the application from CARB, or receives an adverse validation statement, the application will be denied without prejudice.</w:t>
        </w:r>
      </w:ins>
    </w:p>
    <w:p w14:paraId="08962082" w14:textId="28A274E5" w:rsidR="00990B31" w:rsidRPr="00EA2A48" w:rsidRDefault="00990B31" w:rsidP="00990B31">
      <w:pPr>
        <w:pStyle w:val="Heading4"/>
        <w:keepNext w:val="0"/>
        <w:keepLines w:val="0"/>
        <w:numPr>
          <w:numberingChange w:id="4819" w:author="CARB" w:date="2023-12-19T12:12:00Z" w:original="(%4:2:3:)"/>
        </w:numPr>
        <w:rPr>
          <w:rFonts w:eastAsia="Yu Gothic Light"/>
        </w:rPr>
      </w:pPr>
      <w:ins w:id="4820" w:author="CARB" w:date="2023-12-19T12:12:00Z">
        <w:r w:rsidRPr="00EA2A48">
          <w:rPr>
            <w:rFonts w:eastAsia="Yu Gothic Light"/>
          </w:rPr>
          <w:t xml:space="preserve">After </w:t>
        </w:r>
        <w:r>
          <w:rPr>
            <w:rFonts w:eastAsia="Yu Gothic Light"/>
          </w:rPr>
          <w:t>receiving a positive or qualified positive validation statement</w:t>
        </w:r>
        <w:r w:rsidRPr="00EA2A48">
          <w:rPr>
            <w:rFonts w:eastAsia="Yu Gothic Light"/>
          </w:rPr>
          <w:t>, the Executive Officer will post the application at http://www.arb.ca.gov/fuels/lcfs/lcfs.htm.</w:t>
        </w:r>
        <w:r>
          <w:rPr>
            <w:rFonts w:eastAsia="Yu Gothic Light"/>
          </w:rPr>
          <w:t xml:space="preserve"> </w:t>
        </w:r>
      </w:ins>
      <w:r w:rsidRPr="00EA2A48">
        <w:rPr>
          <w:rFonts w:eastAsia="Yu Gothic Light"/>
        </w:rPr>
        <w:t xml:space="preserve">Public comments will be accepted for </w:t>
      </w:r>
      <w:del w:id="4821" w:author="CARB" w:date="2023-12-19T12:12:00Z">
        <w:r w:rsidR="00EA2A48" w:rsidRPr="00EA2A48">
          <w:rPr>
            <w:rFonts w:eastAsia="Yu Gothic Light"/>
          </w:rPr>
          <w:delText>10</w:delText>
        </w:r>
      </w:del>
      <w:ins w:id="4822" w:author="CARB" w:date="2023-12-19T12:12:00Z">
        <w:r w:rsidR="00A55EA8">
          <w:rPr>
            <w:rFonts w:eastAsia="Yu Gothic Light"/>
          </w:rPr>
          <w:t>14</w:t>
        </w:r>
        <w:r w:rsidRPr="00EA2A48">
          <w:rPr>
            <w:rFonts w:eastAsia="Yu Gothic Light"/>
          </w:rPr>
          <w:t xml:space="preserve"> </w:t>
        </w:r>
      </w:ins>
      <w:r>
        <w:rPr>
          <w:rFonts w:eastAsia="Yu Gothic Light"/>
        </w:rPr>
        <w:t xml:space="preserve"> </w:t>
      </w:r>
      <w:r w:rsidRPr="00EA2A48">
        <w:rPr>
          <w:rFonts w:eastAsia="Yu Gothic Light"/>
        </w:rPr>
        <w:t xml:space="preserve">days following the date on which the application was posted. Only comments related to potential factual or methodological errors may be considered. The Executive Officer will forward to the applicant all comments identifying potential factual or methodological errors. Within </w:t>
      </w:r>
      <w:r w:rsidRPr="00EF64C4">
        <w:rPr>
          <w:rFonts w:eastAsia="Yu Gothic Light"/>
        </w:rPr>
        <w:t>30</w:t>
      </w:r>
      <w:r w:rsidR="00BE7D00" w:rsidRPr="00893322">
        <w:rPr>
          <w:rFonts w:eastAsia="Yu Gothic Light"/>
        </w:rPr>
        <w:t xml:space="preserve"> </w:t>
      </w:r>
      <w:r w:rsidRPr="00EF64C4">
        <w:rPr>
          <w:rFonts w:eastAsia="Yu Gothic Light"/>
        </w:rPr>
        <w:t>days</w:t>
      </w:r>
      <w:r w:rsidRPr="00EA2A48">
        <w:rPr>
          <w:rFonts w:eastAsia="Yu Gothic Light"/>
        </w:rPr>
        <w:t>, the applicant shall either submit revisions to its application to the Executive Officer, or submit a detailed written response to the Executive Officer explaining why no revisions are necessary.</w:t>
      </w:r>
    </w:p>
    <w:p w14:paraId="0269D8AC" w14:textId="77777777" w:rsidR="00990B31" w:rsidRPr="00EA2A48" w:rsidRDefault="00990B31" w:rsidP="00990B31">
      <w:pPr>
        <w:pStyle w:val="Heading4"/>
        <w:keepNext w:val="0"/>
        <w:keepLines w:val="0"/>
        <w:numPr>
          <w:numberingChange w:id="4823" w:author="CARB" w:date="2023-12-19T12:12:00Z" w:original="(%4:3:3:)"/>
        </w:numPr>
        <w:rPr>
          <w:rFonts w:eastAsia="Yu Gothic Light"/>
        </w:rPr>
      </w:pPr>
      <w:r w:rsidRPr="00EA2A48">
        <w:rPr>
          <w:rFonts w:eastAsia="Yu Gothic Light"/>
        </w:rPr>
        <w:t>The Executive Officer shall not approve an application if the Executive Officer determines, based upon the information submitted in the application and any other available information, that:</w:t>
      </w:r>
    </w:p>
    <w:p w14:paraId="31A9EFDD" w14:textId="77777777" w:rsidR="00990B31" w:rsidRPr="00EA2A48" w:rsidRDefault="00990B31" w:rsidP="00990B31">
      <w:pPr>
        <w:pStyle w:val="Heading5"/>
        <w:keepNext w:val="0"/>
        <w:keepLines w:val="0"/>
        <w:rPr>
          <w:rFonts w:eastAsia="Yu Gothic Light"/>
        </w:rPr>
      </w:pPr>
      <w:r w:rsidRPr="00EA2A48">
        <w:rPr>
          <w:rFonts w:eastAsia="Yu Gothic Light"/>
        </w:rPr>
        <w:t>The proposed crude production or transport method is not an innovative method, as that term is defined in section 95489(c)(1).</w:t>
      </w:r>
    </w:p>
    <w:p w14:paraId="5F63BFA9" w14:textId="77777777" w:rsidR="00990B31" w:rsidRPr="00EA2A48" w:rsidRDefault="00990B31" w:rsidP="00990B31">
      <w:pPr>
        <w:pStyle w:val="Heading5"/>
        <w:keepNext w:val="0"/>
        <w:keepLines w:val="0"/>
        <w:rPr>
          <w:rFonts w:eastAsia="Yu Gothic Light"/>
        </w:rPr>
      </w:pPr>
      <w:r w:rsidRPr="00EA2A48">
        <w:rPr>
          <w:rFonts w:eastAsia="Yu Gothic Light"/>
        </w:rPr>
        <w:t>Based upon the application information submitted pursuant to this section, the applicant's greenhouse gas emissions calculations cannot be replicated using the CARB OPGEE model or alternative model or LCA methodology approved by the Executive Officer.</w:t>
      </w:r>
    </w:p>
    <w:p w14:paraId="10BCA717" w14:textId="77777777" w:rsidR="00990B31" w:rsidRPr="00EA2A48" w:rsidRDefault="00990B31" w:rsidP="00990B31">
      <w:pPr>
        <w:pStyle w:val="Heading4"/>
        <w:keepNext w:val="0"/>
        <w:keepLines w:val="0"/>
        <w:numPr>
          <w:numberingChange w:id="4824" w:author="CARB" w:date="2023-12-19T12:12:00Z" w:original="(%4:4:3:)"/>
        </w:numPr>
        <w:rPr>
          <w:rFonts w:eastAsia="Yu Gothic Light"/>
        </w:rPr>
      </w:pPr>
      <w:r w:rsidRPr="00EA2A48">
        <w:rPr>
          <w:rFonts w:eastAsia="Yu Gothic Light"/>
        </w:rPr>
        <w:t xml:space="preserve">As part of any action approving an application, the Executive Officer may prescribe conditions of the approval that contain special limitations, recordkeeping and reporting requirements, and operational conditions that the Executive Officer determines should apply to the innovative method. If the Executive Officer determines the application will not be </w:t>
      </w:r>
      <w:proofErr w:type="gramStart"/>
      <w:r w:rsidRPr="00EA2A48">
        <w:rPr>
          <w:rFonts w:eastAsia="Yu Gothic Light"/>
        </w:rPr>
        <w:t>approved, and</w:t>
      </w:r>
      <w:proofErr w:type="gramEnd"/>
      <w:r w:rsidRPr="00EA2A48">
        <w:rPr>
          <w:rFonts w:eastAsia="Yu Gothic Light"/>
        </w:rPr>
        <w:t xml:space="preserve"> the applicant will be notified in writing and the basis for the disapproval shall be identified.</w:t>
      </w:r>
    </w:p>
    <w:p w14:paraId="3062D807" w14:textId="59C1B142" w:rsidR="00990B31" w:rsidRPr="00EA2A48" w:rsidRDefault="00990B31" w:rsidP="00990B31">
      <w:pPr>
        <w:pStyle w:val="Heading3"/>
        <w:keepNext w:val="0"/>
        <w:keepLines w:val="0"/>
        <w:rPr>
          <w:rFonts w:eastAsia="Yu Gothic Light"/>
        </w:rPr>
      </w:pPr>
      <w:r w:rsidRPr="00FD3BB9">
        <w:rPr>
          <w:rFonts w:eastAsia="Yu Gothic Light"/>
          <w:i/>
          <w:iCs/>
        </w:rPr>
        <w:t>Recordkeeping and Reporting.</w:t>
      </w:r>
      <w:r w:rsidRPr="00EA2A48">
        <w:rPr>
          <w:rFonts w:eastAsia="Yu Gothic Light"/>
        </w:rPr>
        <w:t xml:space="preserve"> Each applicant that receives approval for an innovative method must maintain records identifying each facility at which it produces crude oil for sale in California under the approved innovative method. For each such facility, the </w:t>
      </w:r>
      <w:del w:id="4825" w:author="CARB" w:date="2023-12-19T12:12:00Z">
        <w:r w:rsidR="00EA2A48" w:rsidRPr="00EA2A48">
          <w:rPr>
            <w:rFonts w:eastAsia="Yu Gothic Light"/>
          </w:rPr>
          <w:delText>applicant</w:delText>
        </w:r>
      </w:del>
      <w:ins w:id="4826" w:author="CARB" w:date="2023-12-19T12:12:00Z">
        <w:r w:rsidR="00CE307D">
          <w:rPr>
            <w:rFonts w:eastAsia="Yu Gothic Light"/>
          </w:rPr>
          <w:t>regulated entity</w:t>
        </w:r>
      </w:ins>
      <w:r w:rsidRPr="00EA2A48">
        <w:rPr>
          <w:rFonts w:eastAsia="Yu Gothic Light"/>
        </w:rPr>
        <w:t xml:space="preserve"> must report quarterly </w:t>
      </w:r>
      <w:ins w:id="4827" w:author="CARB" w:date="2023-12-19T12:12:00Z">
        <w:r>
          <w:rPr>
            <w:rFonts w:eastAsia="Yu Gothic Light"/>
          </w:rPr>
          <w:t xml:space="preserve">or annually </w:t>
        </w:r>
      </w:ins>
      <w:r w:rsidRPr="00EA2A48">
        <w:rPr>
          <w:rFonts w:eastAsia="Yu Gothic Light"/>
        </w:rPr>
        <w:t>(through a Project Report</w:t>
      </w:r>
      <w:del w:id="4828" w:author="CARB" w:date="2023-12-19T12:12:00Z">
        <w:r w:rsidR="00EA2A48" w:rsidRPr="00EA2A48">
          <w:rPr>
            <w:rFonts w:eastAsia="Yu Gothic Light"/>
          </w:rPr>
          <w:delText>) and maintain records</w:delText>
        </w:r>
      </w:del>
      <w:ins w:id="4829" w:author="CARB" w:date="2023-12-19T12:12:00Z">
        <w:r w:rsidRPr="00EA2A48">
          <w:rPr>
            <w:rFonts w:eastAsia="Yu Gothic Light"/>
          </w:rPr>
          <w:t>)</w:t>
        </w:r>
        <w:r w:rsidR="0031138E">
          <w:rPr>
            <w:rFonts w:eastAsia="Yu Gothic Light"/>
          </w:rPr>
          <w:t xml:space="preserve">; a regulated entity electing to report annually is required to submit its annual Project Report to CARB for the previous compliance year by </w:t>
        </w:r>
        <w:r w:rsidR="0031138E">
          <w:rPr>
            <w:rFonts w:eastAsia="Yu Gothic Light"/>
          </w:rPr>
          <w:lastRenderedPageBreak/>
          <w:t>April 30 of each year. Records of each such facility must be maintained</w:t>
        </w:r>
      </w:ins>
      <w:r w:rsidRPr="00EA2A48">
        <w:rPr>
          <w:rFonts w:eastAsia="Yu Gothic Light"/>
        </w:rPr>
        <w:t xml:space="preserve"> for at least ten years showing:</w:t>
      </w:r>
    </w:p>
    <w:p w14:paraId="5B0640A2" w14:textId="77777777" w:rsidR="00990B31" w:rsidRPr="00EA2A48" w:rsidRDefault="00990B31" w:rsidP="00990B31">
      <w:pPr>
        <w:pStyle w:val="Heading4"/>
        <w:keepNext w:val="0"/>
        <w:keepLines w:val="0"/>
        <w:rPr>
          <w:rFonts w:eastAsia="Yu Gothic Light"/>
        </w:rPr>
      </w:pPr>
      <w:r w:rsidRPr="00EA2A48">
        <w:rPr>
          <w:rFonts w:eastAsia="Yu Gothic Light"/>
        </w:rPr>
        <w:t>The volume (barrels) of crude oil produced or transported using the approved innovative method and the crude name(s) under which it is marketed.</w:t>
      </w:r>
    </w:p>
    <w:p w14:paraId="19EA7A9E" w14:textId="77777777" w:rsidR="00990B31" w:rsidRPr="00EA2A48" w:rsidRDefault="00990B31" w:rsidP="00990B31">
      <w:pPr>
        <w:pStyle w:val="Heading4"/>
        <w:keepNext w:val="0"/>
        <w:keepLines w:val="0"/>
        <w:rPr>
          <w:rFonts w:eastAsia="Yu Gothic Light"/>
        </w:rPr>
      </w:pPr>
      <w:r w:rsidRPr="00EA2A48">
        <w:rPr>
          <w:rFonts w:eastAsia="Yu Gothic Light"/>
        </w:rPr>
        <w:t>If the crude oil produced or transported with an approved innovative method is marketed as part of a crude blend that is not wholly refined in California, the name of the blend and the volume fraction that the crude produced with the innovative method contributes to the blend.</w:t>
      </w:r>
    </w:p>
    <w:p w14:paraId="536ECB3A" w14:textId="77777777" w:rsidR="00990B31" w:rsidRPr="00EA2A48" w:rsidRDefault="00990B31" w:rsidP="00990B31">
      <w:pPr>
        <w:pStyle w:val="Heading4"/>
        <w:keepNext w:val="0"/>
        <w:keepLines w:val="0"/>
        <w:rPr>
          <w:rFonts w:eastAsia="Yu Gothic Light"/>
        </w:rPr>
      </w:pPr>
      <w:r w:rsidRPr="00EA2A48">
        <w:rPr>
          <w:rFonts w:eastAsia="Yu Gothic Light"/>
        </w:rPr>
        <w:t>For crude oil imported into California, documentation showing that the innovative crude was supplied to one or more California refinery and the volume (barrels) of innovative crude supplied to each California refinery. For crude oil produced in California, documentation showing the innovative crude was supplied to one or more California refinery, the total volume (barrels) of innovative crude supplied to California refineries, and the total volume (barrels) of innovative crude exported from California.</w:t>
      </w:r>
    </w:p>
    <w:p w14:paraId="5C774304" w14:textId="77777777" w:rsidR="00990B31" w:rsidRPr="00EA2A48" w:rsidRDefault="00990B31" w:rsidP="00990B31">
      <w:pPr>
        <w:pStyle w:val="Heading4"/>
        <w:keepNext w:val="0"/>
        <w:keepLines w:val="0"/>
        <w:rPr>
          <w:rFonts w:eastAsia="Yu Gothic Light"/>
        </w:rPr>
      </w:pPr>
      <w:r w:rsidRPr="00EA2A48">
        <w:rPr>
          <w:rFonts w:eastAsia="Yu Gothic Light"/>
        </w:rPr>
        <w:t>For solar or wind electricity projects, the following additional recordkeeping and reporting will be required:</w:t>
      </w:r>
    </w:p>
    <w:p w14:paraId="6652CD36" w14:textId="76BA06EB" w:rsidR="00990B31" w:rsidRPr="00EA2A48" w:rsidRDefault="00990B31" w:rsidP="00990B31">
      <w:pPr>
        <w:pStyle w:val="Heading5"/>
        <w:keepNext w:val="0"/>
        <w:keepLines w:val="0"/>
        <w:rPr>
          <w:rFonts w:eastAsia="Yu Gothic Light"/>
        </w:rPr>
      </w:pPr>
      <w:r w:rsidRPr="00EA2A48">
        <w:rPr>
          <w:rFonts w:eastAsia="Yu Gothic Light"/>
        </w:rPr>
        <w:t xml:space="preserve">Metered data on solar or wind electricity consumed at the crude oil production or transport facilities during the </w:t>
      </w:r>
      <w:del w:id="4830" w:author="CARB" w:date="2023-12-19T12:12:00Z">
        <w:r w:rsidR="00EA2A48" w:rsidRPr="00EA2A48">
          <w:rPr>
            <w:rFonts w:eastAsia="Yu Gothic Light"/>
          </w:rPr>
          <w:delText>quarter</w:delText>
        </w:r>
      </w:del>
      <w:ins w:id="4831" w:author="CARB" w:date="2023-12-19T12:12:00Z">
        <w:r>
          <w:rPr>
            <w:rFonts w:eastAsia="Yu Gothic Light"/>
          </w:rPr>
          <w:t>reporting period</w:t>
        </w:r>
      </w:ins>
      <w:r w:rsidRPr="00EA2A48">
        <w:rPr>
          <w:rFonts w:eastAsia="Yu Gothic Light"/>
        </w:rPr>
        <w:t xml:space="preserve"> (kWh);</w:t>
      </w:r>
    </w:p>
    <w:p w14:paraId="11978BE1" w14:textId="59A84C52" w:rsidR="00990B31" w:rsidRPr="00EA2A48" w:rsidRDefault="00990B31" w:rsidP="00990B31">
      <w:pPr>
        <w:pStyle w:val="Heading5"/>
        <w:keepNext w:val="0"/>
        <w:keepLines w:val="0"/>
        <w:rPr>
          <w:rFonts w:eastAsia="Yu Gothic Light"/>
        </w:rPr>
      </w:pPr>
      <w:r w:rsidRPr="00EA2A48">
        <w:rPr>
          <w:rFonts w:eastAsia="Yu Gothic Light"/>
        </w:rPr>
        <w:t xml:space="preserve">Metered data on total electricity consumed at the crude oil production or transport facilities during the </w:t>
      </w:r>
      <w:del w:id="4832" w:author="CARB" w:date="2023-12-19T12:12:00Z">
        <w:r w:rsidR="00EA2A48" w:rsidRPr="00EA2A48">
          <w:rPr>
            <w:rFonts w:eastAsia="Yu Gothic Light"/>
          </w:rPr>
          <w:delText>quarter</w:delText>
        </w:r>
      </w:del>
      <w:ins w:id="4833" w:author="CARB" w:date="2023-12-19T12:12:00Z">
        <w:r>
          <w:rPr>
            <w:rFonts w:eastAsia="Yu Gothic Light"/>
          </w:rPr>
          <w:t>reporting period</w:t>
        </w:r>
      </w:ins>
      <w:r w:rsidRPr="00EA2A48">
        <w:rPr>
          <w:rFonts w:eastAsia="Yu Gothic Light"/>
        </w:rPr>
        <w:t xml:space="preserve"> (kWh); and</w:t>
      </w:r>
    </w:p>
    <w:p w14:paraId="7DDDE27E" w14:textId="77777777" w:rsidR="00990B31" w:rsidRPr="00EA2A48" w:rsidRDefault="00990B31" w:rsidP="00990B31">
      <w:pPr>
        <w:pStyle w:val="Heading5"/>
        <w:keepNext w:val="0"/>
        <w:keepLines w:val="0"/>
        <w:rPr>
          <w:rFonts w:eastAsia="Yu Gothic Light"/>
        </w:rPr>
      </w:pPr>
      <w:r w:rsidRPr="00EA2A48">
        <w:rPr>
          <w:rFonts w:eastAsia="Yu Gothic Light"/>
        </w:rPr>
        <w:t>An attestation letter stating that all solar or wind electricity was supplied directly for crude oil production or transport and that the solar or wind electricity reported for generating LCFS credit did not produce renewable energy certificates or other environmental attributes recognized or credited by any other jurisdiction or regulatory program, other than the market-based compliance mechanism set forth in title 17, California Code of Regulations Chapter 1, Subchapter 10, article 5 (commencing with section 95800).</w:t>
      </w:r>
    </w:p>
    <w:p w14:paraId="4446FEF9" w14:textId="77777777" w:rsidR="00990B31" w:rsidRPr="00EA2A48" w:rsidRDefault="00990B31" w:rsidP="00990B31">
      <w:pPr>
        <w:pStyle w:val="Heading4"/>
        <w:keepNext w:val="0"/>
        <w:keepLines w:val="0"/>
        <w:rPr>
          <w:rFonts w:eastAsia="Yu Gothic Light"/>
        </w:rPr>
      </w:pPr>
      <w:r w:rsidRPr="00EA2A48">
        <w:rPr>
          <w:rFonts w:eastAsia="Yu Gothic Light"/>
        </w:rPr>
        <w:t>For solar steam projects at crude oil production facilities, the following additional recordkeeping and reporting will be required:</w:t>
      </w:r>
    </w:p>
    <w:p w14:paraId="72B07264" w14:textId="2884D5CF" w:rsidR="00990B31" w:rsidRPr="00EA2A48" w:rsidRDefault="00990B31" w:rsidP="00990B31">
      <w:pPr>
        <w:pStyle w:val="Heading5"/>
        <w:keepNext w:val="0"/>
        <w:keepLines w:val="0"/>
        <w:rPr>
          <w:rFonts w:eastAsia="Yu Gothic Light"/>
        </w:rPr>
      </w:pPr>
      <w:r w:rsidRPr="00EA2A48">
        <w:rPr>
          <w:rFonts w:eastAsia="Yu Gothic Light"/>
        </w:rPr>
        <w:lastRenderedPageBreak/>
        <w:t xml:space="preserve">Metered data on solar steam consumed for crude oil production at the oil field during the </w:t>
      </w:r>
      <w:del w:id="4834" w:author="CARB" w:date="2023-12-19T12:12:00Z">
        <w:r w:rsidR="00EA2A48" w:rsidRPr="00EA2A48">
          <w:rPr>
            <w:rFonts w:eastAsia="Yu Gothic Light"/>
          </w:rPr>
          <w:delText>quarter</w:delText>
        </w:r>
      </w:del>
      <w:ins w:id="4835" w:author="CARB" w:date="2023-12-19T12:12:00Z">
        <w:r>
          <w:rPr>
            <w:rFonts w:eastAsia="Yu Gothic Light"/>
          </w:rPr>
          <w:t>reporting period</w:t>
        </w:r>
      </w:ins>
      <w:r w:rsidRPr="00EA2A48">
        <w:rPr>
          <w:rFonts w:eastAsia="Yu Gothic Light"/>
        </w:rPr>
        <w:t xml:space="preserve"> (barrels cold water equivalent);</w:t>
      </w:r>
    </w:p>
    <w:p w14:paraId="762161A8" w14:textId="0B0B2EE2" w:rsidR="00990B31" w:rsidRPr="00EA2A48" w:rsidRDefault="00990B31" w:rsidP="00990B31">
      <w:pPr>
        <w:pStyle w:val="Heading5"/>
        <w:keepNext w:val="0"/>
        <w:keepLines w:val="0"/>
        <w:rPr>
          <w:rFonts w:eastAsia="Yu Gothic Light"/>
        </w:rPr>
      </w:pPr>
      <w:r w:rsidRPr="00EA2A48">
        <w:rPr>
          <w:rFonts w:eastAsia="Yu Gothic Light"/>
        </w:rPr>
        <w:t xml:space="preserve">Metered data on total steam consumed for crude oil production at the oil field during the </w:t>
      </w:r>
      <w:del w:id="4836" w:author="CARB" w:date="2023-12-19T12:12:00Z">
        <w:r w:rsidR="00EA2A48" w:rsidRPr="00EA2A48">
          <w:rPr>
            <w:rFonts w:eastAsia="Yu Gothic Light"/>
          </w:rPr>
          <w:delText>quarter</w:delText>
        </w:r>
      </w:del>
      <w:ins w:id="4837" w:author="CARB" w:date="2023-12-19T12:12:00Z">
        <w:r>
          <w:rPr>
            <w:rFonts w:eastAsia="Yu Gothic Light"/>
          </w:rPr>
          <w:t>reporting period</w:t>
        </w:r>
      </w:ins>
      <w:r w:rsidRPr="00EA2A48">
        <w:rPr>
          <w:rFonts w:eastAsia="Yu Gothic Light"/>
        </w:rPr>
        <w:t xml:space="preserve"> (barrels cold water equivalent);</w:t>
      </w:r>
    </w:p>
    <w:p w14:paraId="79AC69A2" w14:textId="47124EEC" w:rsidR="00990B31" w:rsidRPr="00EA2A48" w:rsidRDefault="00990B31" w:rsidP="00990B31">
      <w:pPr>
        <w:pStyle w:val="Heading5"/>
        <w:keepNext w:val="0"/>
        <w:keepLines w:val="0"/>
        <w:rPr>
          <w:rFonts w:eastAsia="Yu Gothic Light"/>
        </w:rPr>
      </w:pPr>
      <w:r w:rsidRPr="00EA2A48">
        <w:rPr>
          <w:rFonts w:eastAsia="Yu Gothic Light"/>
        </w:rPr>
        <w:t xml:space="preserve">Volume-weighted average steam quality for solar steam consumed for crude oil production at the oil field during the </w:t>
      </w:r>
      <w:del w:id="4838" w:author="CARB" w:date="2023-12-19T12:12:00Z">
        <w:r w:rsidR="00EA2A48" w:rsidRPr="00EA2A48">
          <w:rPr>
            <w:rFonts w:eastAsia="Yu Gothic Light"/>
          </w:rPr>
          <w:delText>quarter</w:delText>
        </w:r>
      </w:del>
      <w:ins w:id="4839" w:author="CARB" w:date="2023-12-19T12:12:00Z">
        <w:r>
          <w:rPr>
            <w:rFonts w:eastAsia="Yu Gothic Light"/>
          </w:rPr>
          <w:t>reporting period</w:t>
        </w:r>
      </w:ins>
      <w:r w:rsidRPr="00EA2A48">
        <w:rPr>
          <w:rFonts w:eastAsia="Yu Gothic Light"/>
        </w:rPr>
        <w:t>; and</w:t>
      </w:r>
    </w:p>
    <w:p w14:paraId="665D5294" w14:textId="77777777" w:rsidR="00990B31" w:rsidRPr="00EA2A48" w:rsidRDefault="00990B31" w:rsidP="00990B31">
      <w:pPr>
        <w:pStyle w:val="Heading5"/>
        <w:keepNext w:val="0"/>
        <w:keepLines w:val="0"/>
        <w:rPr>
          <w:rFonts w:eastAsia="Yu Gothic Light"/>
        </w:rPr>
      </w:pPr>
      <w:r w:rsidRPr="00EA2A48">
        <w:rPr>
          <w:rFonts w:eastAsia="Yu Gothic Light"/>
        </w:rPr>
        <w:t>An attestation letter stating that all solar steam was supplied directly for crude oil production at the oil field and that the solar steam reported for generating LCFS credit did not produce renewable energy certificates or other environmental attributes recognized or credited by any other jurisdiction or regulatory program, other than the market-based compliance mechanism set forth in title 17, California Code of Regulations Chapter 1, Subchapter 10, article 5 (commencing with section 95800).</w:t>
      </w:r>
    </w:p>
    <w:p w14:paraId="2535D2CE" w14:textId="77777777" w:rsidR="00990B31" w:rsidRPr="00EA2A48" w:rsidRDefault="00990B31" w:rsidP="00990B31">
      <w:pPr>
        <w:pStyle w:val="Heading4"/>
        <w:keepNext w:val="0"/>
        <w:keepLines w:val="0"/>
        <w:rPr>
          <w:rFonts w:eastAsia="Yu Gothic Light"/>
        </w:rPr>
      </w:pPr>
      <w:r w:rsidRPr="00EA2A48">
        <w:rPr>
          <w:rFonts w:eastAsia="Yu Gothic Light"/>
        </w:rPr>
        <w:t>Any additional records that the Executive Officer requires to be kept in pursuant to section 95489(c)(3)(D), and records that demonstrate compliance with all special limitations and operating conditions specified pursuant to section 95489(c)(3)(D).</w:t>
      </w:r>
    </w:p>
    <w:p w14:paraId="1CE4F6EA" w14:textId="77777777" w:rsidR="00990B31" w:rsidRPr="00EA2A48" w:rsidRDefault="00990B31" w:rsidP="006D0464">
      <w:pPr>
        <w:ind w:left="2160"/>
      </w:pPr>
      <w:r w:rsidRPr="00EA2A48">
        <w:t xml:space="preserve">These records shall be submitted to the Executive Officer during the quarterly </w:t>
      </w:r>
      <w:ins w:id="4840" w:author="CARB" w:date="2023-12-19T12:12:00Z">
        <w:r>
          <w:t xml:space="preserve">or annual </w:t>
        </w:r>
      </w:ins>
      <w:r w:rsidRPr="00EA2A48">
        <w:t>reporting period specified in section 95491(b).</w:t>
      </w:r>
    </w:p>
    <w:p w14:paraId="16E12CD4" w14:textId="246A7DC4" w:rsidR="00990B31" w:rsidRPr="00EA2A48" w:rsidRDefault="00990B31" w:rsidP="00990B31">
      <w:pPr>
        <w:pStyle w:val="Heading3"/>
        <w:keepNext w:val="0"/>
        <w:keepLines w:val="0"/>
        <w:rPr>
          <w:rFonts w:eastAsia="Yu Gothic Light"/>
        </w:rPr>
      </w:pPr>
      <w:r w:rsidRPr="00C03863">
        <w:rPr>
          <w:rFonts w:eastAsia="Yu Gothic Light"/>
          <w:i/>
          <w:iCs/>
        </w:rPr>
        <w:t>Credits for Producing or Transporting Crude Oil Using Innovative Methods.</w:t>
      </w:r>
      <w:r w:rsidRPr="00EA2A48">
        <w:rPr>
          <w:rFonts w:eastAsia="Yu Gothic Light"/>
        </w:rPr>
        <w:t xml:space="preserve"> Credits for producing or transporting crude oil using innovative methods may be generated quarterly or annually, at the discretion of the credit generating party. </w:t>
      </w:r>
      <w:del w:id="4841" w:author="CARB" w:date="2023-12-19T12:12:00Z">
        <w:r w:rsidR="00EA2A48" w:rsidRPr="00EA2A48">
          <w:rPr>
            <w:rFonts w:eastAsia="Yu Gothic Light"/>
          </w:rPr>
          <w:delText>Within 30 days of</w:delText>
        </w:r>
      </w:del>
      <w:ins w:id="4842" w:author="CARB" w:date="2023-12-19T12:12:00Z">
        <w:r>
          <w:rPr>
            <w:rFonts w:eastAsia="Yu Gothic Light"/>
          </w:rPr>
          <w:t>After</w:t>
        </w:r>
      </w:ins>
      <w:r w:rsidRPr="00EA2A48">
        <w:rPr>
          <w:rFonts w:eastAsia="Yu Gothic Light"/>
        </w:rPr>
        <w:t xml:space="preserve"> receiving reports from California refineries detailing crude names and volumes supplied to the refineries during the applicable crediting period, any records requested of the applicant under section 95489(c)(4), and a positive or qualified positive verification of the applicable Project Reports per section 95500, the Executive Officer will determine the number of credits to be issued to the crude oil producer or transporter, joint applicant, or purchasing refinery for the innovative method. An adverse verification statement would result in no credit issuance and Executive Officer investigation</w:t>
      </w:r>
      <w:ins w:id="4843" w:author="CARB" w:date="2023-12-19T12:12:00Z">
        <w:r w:rsidRPr="00EA2A48">
          <w:rPr>
            <w:rFonts w:eastAsia="Yu Gothic Light"/>
          </w:rPr>
          <w:t>.</w:t>
        </w:r>
        <w:r>
          <w:rPr>
            <w:rFonts w:eastAsia="Yu Gothic Light"/>
          </w:rPr>
          <w:t xml:space="preserve"> </w:t>
        </w:r>
        <w:r w:rsidRPr="007526E3">
          <w:rPr>
            <w:rFonts w:eastAsia="Yu Gothic Light"/>
          </w:rPr>
          <w:t>Except for carbon capture and sequestration (CCS) projects, the crediting period for projects eligible for credit generation pursuant to section 95489(c) will end no later than December 31, 2040</w:t>
        </w:r>
      </w:ins>
      <w:r w:rsidRPr="007526E3">
        <w:rPr>
          <w:rFonts w:eastAsia="Yu Gothic Light"/>
        </w:rPr>
        <w:t>.</w:t>
      </w:r>
    </w:p>
    <w:p w14:paraId="57816EDF" w14:textId="77777777" w:rsidR="00990B31" w:rsidRPr="00EA2A48" w:rsidRDefault="00990B31" w:rsidP="00990B31">
      <w:pPr>
        <w:pStyle w:val="Heading2"/>
        <w:keepNext w:val="0"/>
        <w:keepLines w:val="0"/>
        <w:rPr>
          <w:rFonts w:eastAsia="Yu Gothic Light"/>
        </w:rPr>
      </w:pPr>
      <w:r w:rsidRPr="00C03863">
        <w:rPr>
          <w:rFonts w:eastAsia="Yu Gothic Light"/>
          <w:i/>
          <w:iCs/>
        </w:rPr>
        <w:lastRenderedPageBreak/>
        <w:t>Low-Complexity/Low-Energy-Use Refinery Credit.</w:t>
      </w:r>
      <w:r w:rsidRPr="00EA2A48">
        <w:rPr>
          <w:rFonts w:eastAsia="Yu Gothic Light"/>
        </w:rPr>
        <w:t xml:space="preserve"> A refinery may receive credit for being a low-complexity and low-energy-use refinery.</w:t>
      </w:r>
    </w:p>
    <w:p w14:paraId="1B874126" w14:textId="77777777" w:rsidR="00990B31" w:rsidRPr="00EA2A48" w:rsidRDefault="00990B31" w:rsidP="00990B31">
      <w:pPr>
        <w:pStyle w:val="Heading3"/>
        <w:keepNext w:val="0"/>
        <w:keepLines w:val="0"/>
        <w:rPr>
          <w:rFonts w:eastAsia="Yu Gothic Light"/>
        </w:rPr>
      </w:pPr>
      <w:r w:rsidRPr="00EA2A48">
        <w:rPr>
          <w:rFonts w:eastAsia="Yu Gothic Light"/>
        </w:rPr>
        <w:t>To be eligible for the credit calculation in section 95489(d)(3), a Low</w:t>
      </w:r>
      <w:r>
        <w:rPr>
          <w:rFonts w:eastAsia="Yu Gothic Light"/>
        </w:rPr>
        <w:noBreakHyphen/>
      </w:r>
      <w:r w:rsidRPr="00EA2A48">
        <w:rPr>
          <w:rFonts w:eastAsia="Yu Gothic Light"/>
        </w:rPr>
        <w:t>Complexity/Low-Energy-Use Refinery must meet the criteria in the definition of “Low-Complexity/Low-Energy-Use Refinery” provided in section 95481(a) using the following equations:</w:t>
      </w:r>
    </w:p>
    <w:p w14:paraId="2EDB0401" w14:textId="77777777" w:rsidR="00990B31" w:rsidRPr="00EA2A48" w:rsidRDefault="00990B31" w:rsidP="00990B31">
      <w:pPr>
        <w:pStyle w:val="Heading4"/>
        <w:keepNext w:val="0"/>
        <w:keepLines w:val="0"/>
        <w:rPr>
          <w:rFonts w:eastAsia="Yu Gothic Light"/>
        </w:rPr>
      </w:pPr>
      <w:r w:rsidRPr="00EA2A48">
        <w:rPr>
          <w:rFonts w:eastAsia="Yu Gothic Light"/>
        </w:rPr>
        <w:t>Modified Nelson Complexity Score</w:t>
      </w:r>
    </w:p>
    <w:p w14:paraId="233572DB" w14:textId="77777777" w:rsidR="00990B31" w:rsidRPr="0085518A" w:rsidRDefault="00990B31" w:rsidP="006D0464">
      <w:pPr>
        <w:ind w:left="2160"/>
        <w:rPr>
          <w:rFonts w:eastAsia="Yu Gothic Light"/>
        </w:rPr>
      </w:pPr>
      <m:oMathPara>
        <m:oMathParaPr>
          <m:jc m:val="left"/>
        </m:oMathParaPr>
        <m:oMath>
          <m:r>
            <w:rPr>
              <w:rFonts w:ascii="Cambria Math" w:hAnsi="Cambria Math"/>
            </w:rPr>
            <m:t>Modified Nelson Complexity Score=</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index</m:t>
                      </m:r>
                    </m:e>
                    <m:sub>
                      <m:r>
                        <w:rPr>
                          <w:rFonts w:ascii="Cambria Math" w:hAnsi="Cambria Math"/>
                        </w:rPr>
                        <m:t>i</m:t>
                      </m:r>
                    </m:sub>
                  </m:sSub>
                </m:e>
              </m:d>
            </m:e>
          </m:nary>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Capacity</m:t>
                      </m:r>
                    </m:e>
                    <m:sub>
                      <m:r>
                        <w:rPr>
                          <w:rFonts w:ascii="Cambria Math" w:hAnsi="Cambria Math"/>
                        </w:rPr>
                        <m:t>i</m:t>
                      </m:r>
                    </m:sub>
                  </m:sSub>
                </m:num>
                <m:den>
                  <m:sSub>
                    <m:sSubPr>
                      <m:ctrlPr>
                        <w:rPr>
                          <w:rFonts w:ascii="Cambria Math" w:hAnsi="Cambria Math"/>
                          <w:i/>
                        </w:rPr>
                      </m:ctrlPr>
                    </m:sSubPr>
                    <m:e>
                      <m:r>
                        <w:rPr>
                          <w:rFonts w:ascii="Cambria Math" w:hAnsi="Cambria Math"/>
                        </w:rPr>
                        <m:t>Capacity</m:t>
                      </m:r>
                    </m:e>
                    <m:sub>
                      <m:r>
                        <w:rPr>
                          <w:rFonts w:ascii="Cambria Math" w:hAnsi="Cambria Math"/>
                        </w:rPr>
                        <m:t>dist</m:t>
                      </m:r>
                    </m:sub>
                  </m:sSub>
                </m:den>
              </m:f>
            </m:e>
          </m:d>
        </m:oMath>
      </m:oMathPara>
    </w:p>
    <w:p w14:paraId="548402E4" w14:textId="77777777" w:rsidR="00990B31" w:rsidRPr="00EA2A48" w:rsidRDefault="00990B31" w:rsidP="006D0464">
      <w:pPr>
        <w:ind w:left="2160"/>
        <w:rPr>
          <w:rFonts w:eastAsia="Yu Gothic Light"/>
        </w:rPr>
      </w:pPr>
      <w:r w:rsidRPr="00EA2A48">
        <w:rPr>
          <w:rFonts w:eastAsia="Yu Gothic Light"/>
        </w:rPr>
        <w:t>where:</w:t>
      </w:r>
    </w:p>
    <w:p w14:paraId="676FBBAB" w14:textId="77777777" w:rsidR="00990B31" w:rsidRPr="00EA2A48" w:rsidRDefault="00000000" w:rsidP="006D0464">
      <w:pPr>
        <w:ind w:left="2160"/>
        <w:rPr>
          <w:rFonts w:eastAsia="Yu Gothic Light"/>
        </w:rPr>
      </w:pPr>
      <m:oMath>
        <m:sSub>
          <m:sSubPr>
            <m:ctrlPr>
              <w:rPr>
                <w:rFonts w:ascii="Cambria Math" w:hAnsi="Cambria Math"/>
                <w:i/>
                <w:color w:val="000000"/>
                <w:u w:color="000000"/>
              </w:rPr>
            </m:ctrlPr>
          </m:sSubPr>
          <m:e>
            <m:r>
              <w:rPr>
                <w:rFonts w:ascii="Cambria Math" w:eastAsia="Arial Unicode MS" w:hAnsi="Cambria Math"/>
                <w:color w:val="000000"/>
                <w:szCs w:val="24"/>
                <w:u w:color="000000"/>
              </w:rPr>
              <m:t>index</m:t>
            </m:r>
          </m:e>
          <m:sub>
            <m:r>
              <w:rPr>
                <w:rFonts w:ascii="Cambria Math" w:eastAsia="Arial Unicode MS" w:hAnsi="Cambria Math"/>
                <w:color w:val="000000"/>
                <w:szCs w:val="24"/>
                <w:u w:color="000000"/>
              </w:rPr>
              <m:t>i</m:t>
            </m:r>
          </m:sub>
        </m:sSub>
      </m:oMath>
      <w:r w:rsidR="00990B31">
        <w:rPr>
          <w:rFonts w:eastAsia="Yu Gothic Light"/>
          <w:color w:val="000000"/>
          <w:szCs w:val="24"/>
          <w:u w:color="000000"/>
        </w:rPr>
        <w:t xml:space="preserve"> </w:t>
      </w:r>
      <w:r w:rsidR="00990B31" w:rsidRPr="00EA2A48">
        <w:rPr>
          <w:rFonts w:eastAsia="Yu Gothic Light"/>
        </w:rPr>
        <w:t>is the 2012 Nelson Complexity Index listed in Table 10;</w:t>
      </w:r>
    </w:p>
    <w:p w14:paraId="447F7CF7" w14:textId="77777777" w:rsidR="00990B31" w:rsidRPr="00EA2A48" w:rsidRDefault="00000000" w:rsidP="006D0464">
      <w:pPr>
        <w:ind w:left="2160"/>
        <w:rPr>
          <w:rFonts w:eastAsia="Yu Gothic Light"/>
        </w:rPr>
      </w:pPr>
      <m:oMath>
        <m:sSub>
          <m:sSubPr>
            <m:ctrlPr>
              <w:rPr>
                <w:rFonts w:ascii="Cambria Math" w:hAnsi="Cambria Math"/>
                <w:i/>
                <w:color w:val="000000"/>
                <w:u w:color="000000"/>
              </w:rPr>
            </m:ctrlPr>
          </m:sSubPr>
          <m:e>
            <m:r>
              <w:rPr>
                <w:rFonts w:ascii="Cambria Math" w:eastAsia="Arial Unicode MS" w:hAnsi="Cambria Math"/>
                <w:color w:val="000000"/>
                <w:szCs w:val="24"/>
                <w:u w:color="000000"/>
              </w:rPr>
              <m:t>Capacity</m:t>
            </m:r>
          </m:e>
          <m:sub>
            <m:r>
              <w:rPr>
                <w:rFonts w:ascii="Cambria Math" w:eastAsia="Arial Unicode MS" w:hAnsi="Cambria Math"/>
                <w:color w:val="000000"/>
                <w:szCs w:val="24"/>
                <w:u w:color="000000"/>
              </w:rPr>
              <m:t>i</m:t>
            </m:r>
          </m:sub>
        </m:sSub>
      </m:oMath>
      <w:r w:rsidR="00990B31">
        <w:rPr>
          <w:rFonts w:eastAsia="Yu Gothic Light"/>
          <w:color w:val="000000"/>
          <w:szCs w:val="24"/>
          <w:u w:color="000000"/>
        </w:rPr>
        <w:t xml:space="preserve"> </w:t>
      </w:r>
      <w:r w:rsidR="00990B31" w:rsidRPr="00EA2A48">
        <w:rPr>
          <w:rFonts w:eastAsia="Yu Gothic Light"/>
        </w:rPr>
        <w:t>is the capacity of each unit listed in Table 10 in barrels per day unless otherwise indicated;</w:t>
      </w:r>
    </w:p>
    <w:p w14:paraId="69E9F482" w14:textId="77777777" w:rsidR="00990B31" w:rsidRPr="00EA2A48" w:rsidRDefault="00000000" w:rsidP="006D0464">
      <w:pPr>
        <w:ind w:left="2160"/>
        <w:rPr>
          <w:rFonts w:eastAsia="Yu Gothic Light"/>
        </w:rPr>
      </w:pPr>
      <m:oMath>
        <m:sSub>
          <m:sSubPr>
            <m:ctrlPr>
              <w:rPr>
                <w:rFonts w:ascii="Cambria Math" w:hAnsi="Cambria Math"/>
                <w:i/>
                <w:color w:val="000000"/>
                <w:u w:color="000000"/>
              </w:rPr>
            </m:ctrlPr>
          </m:sSubPr>
          <m:e>
            <m:r>
              <w:rPr>
                <w:rFonts w:ascii="Cambria Math" w:eastAsia="Arial Unicode MS" w:hAnsi="Cambria Math"/>
                <w:color w:val="000000"/>
                <w:szCs w:val="24"/>
                <w:u w:color="000000"/>
              </w:rPr>
              <m:t>Capacity</m:t>
            </m:r>
          </m:e>
          <m:sub>
            <m:r>
              <w:rPr>
                <w:rFonts w:ascii="Cambria Math" w:eastAsia="Arial Unicode MS" w:hAnsi="Cambria Math"/>
                <w:color w:val="000000"/>
                <w:szCs w:val="24"/>
                <w:u w:color="000000"/>
              </w:rPr>
              <m:t>dist</m:t>
            </m:r>
          </m:sub>
        </m:sSub>
      </m:oMath>
      <w:r w:rsidR="00990B31">
        <w:rPr>
          <w:rFonts w:eastAsia="Yu Gothic Light"/>
          <w:color w:val="000000"/>
          <w:szCs w:val="24"/>
          <w:u w:color="000000"/>
        </w:rPr>
        <w:t xml:space="preserve"> </w:t>
      </w:r>
      <w:r w:rsidR="00990B31" w:rsidRPr="00EA2A48">
        <w:rPr>
          <w:rFonts w:eastAsia="Yu Gothic Light"/>
        </w:rPr>
        <w:t>is the capacity of the distillation unit in barrels per day;</w:t>
      </w:r>
    </w:p>
    <w:p w14:paraId="4F5604D4" w14:textId="77777777" w:rsidR="00990B31" w:rsidRPr="00EA2A48" w:rsidRDefault="00990B31" w:rsidP="006D0464">
      <w:pPr>
        <w:ind w:left="2160"/>
        <w:rPr>
          <w:rFonts w:eastAsia="Yu Gothic Light"/>
        </w:rPr>
      </w:pPr>
      <m:oMath>
        <m:r>
          <w:rPr>
            <w:rFonts w:ascii="Cambria Math" w:eastAsia="Arial Unicode MS" w:hAnsi="Cambria Math"/>
            <w:color w:val="000000"/>
            <w:szCs w:val="24"/>
            <w:u w:color="000000"/>
          </w:rPr>
          <m:t>i</m:t>
        </m:r>
      </m:oMath>
      <w:r w:rsidRPr="00EA2A48">
        <w:rPr>
          <w:rFonts w:eastAsia="Yu Gothic Light"/>
        </w:rPr>
        <w:t xml:space="preserve"> is the process unit; and</w:t>
      </w:r>
    </w:p>
    <w:p w14:paraId="32041E8B" w14:textId="77777777" w:rsidR="00990B31" w:rsidRPr="00EA2A48" w:rsidRDefault="00990B31" w:rsidP="006D0464">
      <w:pPr>
        <w:ind w:left="2160"/>
        <w:rPr>
          <w:rFonts w:eastAsia="Yu Gothic Light"/>
        </w:rPr>
      </w:pPr>
      <m:oMath>
        <m:r>
          <w:rPr>
            <w:rFonts w:ascii="Cambria Math" w:eastAsia="Arial Unicode MS" w:hAnsi="Cambria Math"/>
            <w:color w:val="000000"/>
            <w:szCs w:val="24"/>
            <w:u w:color="000000"/>
          </w:rPr>
          <m:t>n</m:t>
        </m:r>
      </m:oMath>
      <w:r w:rsidRPr="00EA2A48">
        <w:rPr>
          <w:rFonts w:eastAsia="Yu Gothic Light"/>
        </w:rPr>
        <w:t xml:space="preserve"> is the total number of process units.</w:t>
      </w:r>
    </w:p>
    <w:p w14:paraId="6314990E" w14:textId="77777777" w:rsidR="00990B31" w:rsidRPr="006507D2" w:rsidRDefault="00990B31" w:rsidP="006507D2">
      <w:pPr>
        <w:jc w:val="center"/>
        <w:rPr>
          <w:b/>
        </w:rPr>
      </w:pPr>
      <w:r w:rsidRPr="006507D2">
        <w:rPr>
          <w:b/>
        </w:rPr>
        <w:t>Table 10. Nelson Complexity Indices.</w:t>
      </w:r>
    </w:p>
    <w:tbl>
      <w:tblPr>
        <w:tblW w:w="0" w:type="auto"/>
        <w:jc w:val="center"/>
        <w:shd w:val="clear" w:color="auto" w:fill="FFFFFF"/>
        <w:tblLayout w:type="fixed"/>
        <w:tblLook w:val="0420" w:firstRow="1" w:lastRow="0" w:firstColumn="0" w:lastColumn="0" w:noHBand="0" w:noVBand="1"/>
      </w:tblPr>
      <w:tblGrid>
        <w:gridCol w:w="3790"/>
        <w:gridCol w:w="3250"/>
      </w:tblGrid>
      <w:tr w:rsidR="00990B31" w:rsidRPr="00084D93" w14:paraId="74210E0D" w14:textId="77777777">
        <w:trPr>
          <w:cantSplit/>
          <w:trHeight w:val="345"/>
          <w:tblHeader/>
          <w:jc w:val="center"/>
        </w:trPr>
        <w:tc>
          <w:tcPr>
            <w:tcW w:w="3790" w:type="dxa"/>
            <w:tcBorders>
              <w:top w:val="single" w:sz="6" w:space="0" w:color="C0C0C0"/>
              <w:left w:val="single" w:sz="6" w:space="0" w:color="C0C0C0"/>
              <w:bottom w:val="single" w:sz="6" w:space="0" w:color="C0C0C0"/>
              <w:right w:val="none" w:sz="16" w:space="0" w:color="000000"/>
            </w:tcBorders>
            <w:shd w:val="clear" w:color="auto" w:fill="D9D9D9"/>
            <w:tcMar>
              <w:top w:w="80" w:type="dxa"/>
              <w:left w:w="0" w:type="dxa"/>
              <w:bottom w:w="80" w:type="dxa"/>
              <w:right w:w="0" w:type="dxa"/>
            </w:tcMar>
            <w:vAlign w:val="center"/>
          </w:tcPr>
          <w:p w14:paraId="284090C5" w14:textId="77777777" w:rsidR="00990B31" w:rsidRPr="00084D93" w:rsidRDefault="00990B31" w:rsidP="00EE6A79">
            <w:pPr>
              <w:spacing w:after="0"/>
              <w:rPr>
                <w:rFonts w:eastAsia="Arial Unicode MS" w:cs="Arial"/>
                <w:b/>
                <w:i/>
                <w:color w:val="000000"/>
                <w:szCs w:val="32"/>
                <w:u w:color="000000"/>
              </w:rPr>
            </w:pPr>
            <w:r w:rsidRPr="00084D93">
              <w:rPr>
                <w:rFonts w:eastAsia="Arial Unicode MS" w:cs="Arial"/>
                <w:b/>
                <w:i/>
                <w:color w:val="000000"/>
                <w:szCs w:val="32"/>
                <w:u w:color="000000"/>
              </w:rPr>
              <w:t>Process Unit</w:t>
            </w:r>
          </w:p>
        </w:tc>
        <w:tc>
          <w:tcPr>
            <w:tcW w:w="3250" w:type="dxa"/>
            <w:tcBorders>
              <w:top w:val="single" w:sz="6" w:space="0" w:color="C0C0C0"/>
              <w:bottom w:val="single" w:sz="6" w:space="0" w:color="C0C0C0"/>
              <w:right w:val="single" w:sz="6" w:space="0" w:color="C0C0C0"/>
            </w:tcBorders>
            <w:shd w:val="clear" w:color="auto" w:fill="D9D9D9"/>
            <w:vAlign w:val="center"/>
          </w:tcPr>
          <w:p w14:paraId="4FFE9182" w14:textId="77777777" w:rsidR="00990B31" w:rsidRPr="00084D93" w:rsidRDefault="00990B31" w:rsidP="00EE6A79">
            <w:pPr>
              <w:spacing w:after="0"/>
              <w:jc w:val="right"/>
              <w:rPr>
                <w:rFonts w:eastAsia="Arial Unicode MS" w:cs="Arial"/>
                <w:b/>
                <w:i/>
                <w:strike/>
                <w:color w:val="000000"/>
                <w:szCs w:val="32"/>
                <w:u w:color="000000"/>
              </w:rPr>
            </w:pPr>
            <w:r w:rsidRPr="00084D93">
              <w:rPr>
                <w:rFonts w:eastAsia="Arial Unicode MS" w:cs="Arial"/>
                <w:b/>
                <w:i/>
                <w:color w:val="000000"/>
                <w:szCs w:val="32"/>
                <w:u w:color="000000"/>
              </w:rPr>
              <w:t>Index Value</w:t>
            </w:r>
          </w:p>
        </w:tc>
      </w:tr>
      <w:tr w:rsidR="00990B31" w:rsidRPr="00084D93" w14:paraId="742A6E1D" w14:textId="77777777">
        <w:trPr>
          <w:cantSplit/>
          <w:trHeight w:val="345"/>
          <w:jc w:val="center"/>
        </w:trPr>
        <w:tc>
          <w:tcPr>
            <w:tcW w:w="3790" w:type="dxa"/>
            <w:tcBorders>
              <w:top w:val="single" w:sz="6" w:space="0" w:color="C0C0C0"/>
              <w:left w:val="single" w:sz="6" w:space="0" w:color="C0C0C0"/>
              <w:bottom w:val="single" w:sz="6" w:space="0" w:color="C0C0C0"/>
              <w:right w:val="none" w:sz="16" w:space="0" w:color="000000"/>
            </w:tcBorders>
            <w:shd w:val="clear" w:color="auto" w:fill="F3F3F3"/>
            <w:tcMar>
              <w:top w:w="80" w:type="dxa"/>
              <w:left w:w="0" w:type="dxa"/>
              <w:bottom w:w="80" w:type="dxa"/>
              <w:right w:w="0" w:type="dxa"/>
            </w:tcMar>
            <w:vAlign w:val="center"/>
          </w:tcPr>
          <w:p w14:paraId="33250328" w14:textId="77777777" w:rsidR="00990B31" w:rsidRPr="00084D93" w:rsidRDefault="00990B31" w:rsidP="00EE6A79">
            <w:pPr>
              <w:spacing w:after="0"/>
              <w:rPr>
                <w:rFonts w:eastAsia="Arial Unicode MS" w:cs="Arial"/>
                <w:color w:val="000000"/>
                <w:szCs w:val="32"/>
                <w:u w:color="000000"/>
              </w:rPr>
            </w:pPr>
            <w:r w:rsidRPr="00084D93">
              <w:rPr>
                <w:rFonts w:eastAsia="Arial Unicode MS" w:cs="Arial"/>
                <w:color w:val="000000"/>
                <w:szCs w:val="32"/>
                <w:u w:color="000000"/>
              </w:rPr>
              <w:t>Atmospheric Distillation</w:t>
            </w:r>
          </w:p>
        </w:tc>
        <w:tc>
          <w:tcPr>
            <w:tcW w:w="3250" w:type="dxa"/>
            <w:tcBorders>
              <w:top w:val="single" w:sz="6" w:space="0" w:color="C0C0C0"/>
              <w:bottom w:val="single" w:sz="6" w:space="0" w:color="C0C0C0"/>
              <w:right w:val="single" w:sz="6" w:space="0" w:color="C0C0C0"/>
            </w:tcBorders>
            <w:shd w:val="clear" w:color="auto" w:fill="F3F3F3"/>
            <w:vAlign w:val="center"/>
          </w:tcPr>
          <w:p w14:paraId="2DF6E7E1" w14:textId="77777777" w:rsidR="00990B31" w:rsidRPr="00084D93" w:rsidRDefault="00990B31" w:rsidP="00EE6A79">
            <w:pPr>
              <w:spacing w:after="0"/>
              <w:jc w:val="right"/>
              <w:rPr>
                <w:rFonts w:eastAsia="Arial Unicode MS" w:cs="Arial"/>
                <w:color w:val="000000"/>
                <w:szCs w:val="32"/>
                <w:u w:color="000000"/>
              </w:rPr>
            </w:pPr>
            <w:r w:rsidRPr="00084D93">
              <w:rPr>
                <w:rFonts w:eastAsia="Arial Unicode MS" w:cs="Arial"/>
                <w:color w:val="000000"/>
                <w:szCs w:val="32"/>
                <w:u w:color="000000"/>
              </w:rPr>
              <w:t>1.00</w:t>
            </w:r>
          </w:p>
        </w:tc>
      </w:tr>
      <w:tr w:rsidR="00990B31" w:rsidRPr="00084D93" w14:paraId="6DCBB33A" w14:textId="77777777">
        <w:trPr>
          <w:cantSplit/>
          <w:trHeight w:val="345"/>
          <w:jc w:val="center"/>
        </w:trPr>
        <w:tc>
          <w:tcPr>
            <w:tcW w:w="3790" w:type="dxa"/>
            <w:tcBorders>
              <w:top w:val="single" w:sz="6" w:space="0" w:color="C0C0C0"/>
              <w:left w:val="single" w:sz="6" w:space="0" w:color="C0C0C0"/>
              <w:bottom w:val="single" w:sz="6" w:space="0" w:color="C0C0C0"/>
              <w:right w:val="none" w:sz="16" w:space="0" w:color="000000"/>
            </w:tcBorders>
            <w:shd w:val="clear" w:color="auto" w:fill="E6E6E6"/>
            <w:tcMar>
              <w:top w:w="80" w:type="dxa"/>
              <w:left w:w="0" w:type="dxa"/>
              <w:bottom w:w="80" w:type="dxa"/>
              <w:right w:w="0" w:type="dxa"/>
            </w:tcMar>
            <w:vAlign w:val="center"/>
          </w:tcPr>
          <w:p w14:paraId="1ACF4466" w14:textId="77777777" w:rsidR="00990B31" w:rsidRPr="00084D93" w:rsidRDefault="00990B31" w:rsidP="00EE6A79">
            <w:pPr>
              <w:spacing w:after="0"/>
              <w:rPr>
                <w:rFonts w:eastAsia="Arial Unicode MS" w:cs="Arial"/>
                <w:color w:val="000000"/>
                <w:szCs w:val="32"/>
                <w:u w:color="000000"/>
              </w:rPr>
            </w:pPr>
            <w:r w:rsidRPr="00084D93">
              <w:rPr>
                <w:rFonts w:eastAsia="Arial Unicode MS" w:cs="Arial"/>
                <w:color w:val="000000"/>
                <w:szCs w:val="32"/>
                <w:u w:color="000000"/>
              </w:rPr>
              <w:t>Vacuum Distillation</w:t>
            </w:r>
          </w:p>
        </w:tc>
        <w:tc>
          <w:tcPr>
            <w:tcW w:w="3250" w:type="dxa"/>
            <w:tcBorders>
              <w:top w:val="single" w:sz="6" w:space="0" w:color="C0C0C0"/>
              <w:bottom w:val="single" w:sz="6" w:space="0" w:color="C0C0C0"/>
              <w:right w:val="single" w:sz="6" w:space="0" w:color="C0C0C0"/>
            </w:tcBorders>
            <w:shd w:val="clear" w:color="auto" w:fill="E6E6E6"/>
            <w:vAlign w:val="center"/>
          </w:tcPr>
          <w:p w14:paraId="1C7FCC42" w14:textId="77777777" w:rsidR="00990B31" w:rsidRPr="00084D93" w:rsidRDefault="00990B31" w:rsidP="00EE6A79">
            <w:pPr>
              <w:spacing w:after="0"/>
              <w:jc w:val="right"/>
              <w:rPr>
                <w:rFonts w:eastAsia="Arial Unicode MS" w:cs="Arial"/>
                <w:color w:val="000000"/>
                <w:szCs w:val="32"/>
                <w:u w:color="000000"/>
              </w:rPr>
            </w:pPr>
            <w:r w:rsidRPr="00084D93">
              <w:rPr>
                <w:rFonts w:eastAsia="Arial Unicode MS" w:cs="Arial"/>
                <w:color w:val="000000"/>
                <w:szCs w:val="32"/>
                <w:u w:color="000000"/>
              </w:rPr>
              <w:t>1.30</w:t>
            </w:r>
          </w:p>
        </w:tc>
      </w:tr>
      <w:tr w:rsidR="00990B31" w:rsidRPr="00084D93" w14:paraId="6E144C20" w14:textId="77777777">
        <w:trPr>
          <w:cantSplit/>
          <w:trHeight w:val="345"/>
          <w:jc w:val="center"/>
        </w:trPr>
        <w:tc>
          <w:tcPr>
            <w:tcW w:w="3790" w:type="dxa"/>
            <w:tcBorders>
              <w:top w:val="single" w:sz="6" w:space="0" w:color="C0C0C0"/>
              <w:left w:val="single" w:sz="6" w:space="0" w:color="C0C0C0"/>
              <w:bottom w:val="single" w:sz="6" w:space="0" w:color="C0C0C0"/>
              <w:right w:val="none" w:sz="16" w:space="0" w:color="000000"/>
            </w:tcBorders>
            <w:shd w:val="clear" w:color="auto" w:fill="F3F3F3"/>
            <w:tcMar>
              <w:top w:w="80" w:type="dxa"/>
              <w:left w:w="0" w:type="dxa"/>
              <w:bottom w:w="80" w:type="dxa"/>
              <w:right w:w="0" w:type="dxa"/>
            </w:tcMar>
            <w:vAlign w:val="center"/>
          </w:tcPr>
          <w:p w14:paraId="3AA79B33" w14:textId="77777777" w:rsidR="00990B31" w:rsidRPr="00084D93" w:rsidRDefault="00990B31" w:rsidP="00EE6A79">
            <w:pPr>
              <w:spacing w:after="0"/>
              <w:rPr>
                <w:rFonts w:eastAsia="Arial Unicode MS" w:cs="Arial"/>
                <w:color w:val="000000"/>
                <w:szCs w:val="32"/>
                <w:u w:color="000000"/>
              </w:rPr>
            </w:pPr>
            <w:r w:rsidRPr="00084D93">
              <w:rPr>
                <w:rFonts w:eastAsia="Arial Unicode MS" w:cs="Arial"/>
                <w:color w:val="000000"/>
                <w:szCs w:val="32"/>
                <w:u w:color="000000"/>
              </w:rPr>
              <w:t>Thermal Processes</w:t>
            </w:r>
          </w:p>
        </w:tc>
        <w:tc>
          <w:tcPr>
            <w:tcW w:w="3250" w:type="dxa"/>
            <w:tcBorders>
              <w:top w:val="single" w:sz="6" w:space="0" w:color="C0C0C0"/>
              <w:bottom w:val="single" w:sz="6" w:space="0" w:color="C0C0C0"/>
              <w:right w:val="single" w:sz="6" w:space="0" w:color="C0C0C0"/>
            </w:tcBorders>
            <w:shd w:val="clear" w:color="auto" w:fill="F3F3F3"/>
            <w:vAlign w:val="center"/>
          </w:tcPr>
          <w:p w14:paraId="4AF9D95B" w14:textId="77777777" w:rsidR="00990B31" w:rsidRPr="00084D93" w:rsidRDefault="00990B31" w:rsidP="00EE6A79">
            <w:pPr>
              <w:spacing w:after="0"/>
              <w:jc w:val="right"/>
              <w:rPr>
                <w:rFonts w:eastAsia="Arial Unicode MS" w:cs="Arial"/>
                <w:color w:val="000000"/>
                <w:szCs w:val="32"/>
                <w:u w:color="000000"/>
              </w:rPr>
            </w:pPr>
            <w:r w:rsidRPr="00084D93">
              <w:rPr>
                <w:rFonts w:eastAsia="Arial Unicode MS" w:cs="Arial"/>
                <w:color w:val="000000"/>
                <w:szCs w:val="32"/>
                <w:u w:color="000000"/>
              </w:rPr>
              <w:t>2.75</w:t>
            </w:r>
          </w:p>
        </w:tc>
      </w:tr>
      <w:tr w:rsidR="00990B31" w:rsidRPr="00084D93" w14:paraId="272F455A" w14:textId="77777777">
        <w:trPr>
          <w:cantSplit/>
          <w:trHeight w:val="345"/>
          <w:jc w:val="center"/>
        </w:trPr>
        <w:tc>
          <w:tcPr>
            <w:tcW w:w="3790" w:type="dxa"/>
            <w:tcBorders>
              <w:top w:val="single" w:sz="6" w:space="0" w:color="C0C0C0"/>
              <w:left w:val="single" w:sz="6" w:space="0" w:color="C0C0C0"/>
              <w:bottom w:val="single" w:sz="6" w:space="0" w:color="C0C0C0"/>
              <w:right w:val="none" w:sz="16" w:space="0" w:color="000000"/>
            </w:tcBorders>
            <w:shd w:val="clear" w:color="auto" w:fill="E6E6E6"/>
            <w:tcMar>
              <w:top w:w="80" w:type="dxa"/>
              <w:left w:w="0" w:type="dxa"/>
              <w:bottom w:w="80" w:type="dxa"/>
              <w:right w:w="0" w:type="dxa"/>
            </w:tcMar>
            <w:vAlign w:val="center"/>
          </w:tcPr>
          <w:p w14:paraId="1BB96030" w14:textId="77777777" w:rsidR="00990B31" w:rsidRPr="00084D93" w:rsidRDefault="00990B31" w:rsidP="00EE6A79">
            <w:pPr>
              <w:spacing w:after="0"/>
              <w:rPr>
                <w:rFonts w:eastAsia="Arial Unicode MS" w:cs="Arial"/>
                <w:color w:val="000000"/>
                <w:szCs w:val="32"/>
                <w:u w:color="000000"/>
              </w:rPr>
            </w:pPr>
            <w:r w:rsidRPr="00084D93">
              <w:rPr>
                <w:rFonts w:eastAsia="Arial Unicode MS" w:cs="Arial"/>
                <w:color w:val="000000"/>
                <w:szCs w:val="32"/>
                <w:u w:color="000000"/>
              </w:rPr>
              <w:t>Delayed and Fluid Coking</w:t>
            </w:r>
          </w:p>
        </w:tc>
        <w:tc>
          <w:tcPr>
            <w:tcW w:w="3250" w:type="dxa"/>
            <w:tcBorders>
              <w:top w:val="single" w:sz="6" w:space="0" w:color="C0C0C0"/>
              <w:bottom w:val="single" w:sz="6" w:space="0" w:color="C0C0C0"/>
              <w:right w:val="single" w:sz="6" w:space="0" w:color="C0C0C0"/>
            </w:tcBorders>
            <w:shd w:val="clear" w:color="auto" w:fill="E6E6E6"/>
            <w:vAlign w:val="center"/>
          </w:tcPr>
          <w:p w14:paraId="31ABCEF4" w14:textId="77777777" w:rsidR="00990B31" w:rsidRPr="00084D93" w:rsidRDefault="00990B31" w:rsidP="00EE6A79">
            <w:pPr>
              <w:spacing w:after="0"/>
              <w:jc w:val="right"/>
              <w:rPr>
                <w:rFonts w:eastAsia="Arial Unicode MS" w:cs="Arial"/>
                <w:color w:val="000000"/>
                <w:szCs w:val="32"/>
                <w:u w:color="000000"/>
              </w:rPr>
            </w:pPr>
            <w:r w:rsidRPr="00084D93">
              <w:rPr>
                <w:rFonts w:eastAsia="Arial Unicode MS" w:cs="Arial"/>
                <w:color w:val="000000"/>
                <w:szCs w:val="32"/>
                <w:u w:color="000000"/>
              </w:rPr>
              <w:t>7.50</w:t>
            </w:r>
          </w:p>
        </w:tc>
      </w:tr>
      <w:tr w:rsidR="00990B31" w:rsidRPr="00084D93" w14:paraId="443AF32F" w14:textId="77777777">
        <w:trPr>
          <w:cantSplit/>
          <w:trHeight w:val="345"/>
          <w:jc w:val="center"/>
        </w:trPr>
        <w:tc>
          <w:tcPr>
            <w:tcW w:w="3790" w:type="dxa"/>
            <w:tcBorders>
              <w:top w:val="single" w:sz="6" w:space="0" w:color="C0C0C0"/>
              <w:left w:val="single" w:sz="6" w:space="0" w:color="C0C0C0"/>
              <w:bottom w:val="single" w:sz="6" w:space="0" w:color="C0C0C0"/>
              <w:right w:val="none" w:sz="16" w:space="0" w:color="000000"/>
            </w:tcBorders>
            <w:shd w:val="clear" w:color="auto" w:fill="F3F3F3"/>
            <w:tcMar>
              <w:top w:w="80" w:type="dxa"/>
              <w:left w:w="0" w:type="dxa"/>
              <w:bottom w:w="80" w:type="dxa"/>
              <w:right w:w="0" w:type="dxa"/>
            </w:tcMar>
            <w:vAlign w:val="center"/>
          </w:tcPr>
          <w:p w14:paraId="5B8457F3" w14:textId="77777777" w:rsidR="00990B31" w:rsidRPr="00084D93" w:rsidRDefault="00990B31" w:rsidP="00EE6A79">
            <w:pPr>
              <w:spacing w:after="0"/>
              <w:rPr>
                <w:rFonts w:eastAsia="Arial Unicode MS" w:cs="Arial"/>
                <w:color w:val="000000"/>
                <w:szCs w:val="32"/>
                <w:u w:color="000000"/>
              </w:rPr>
            </w:pPr>
            <w:r w:rsidRPr="00084D93">
              <w:rPr>
                <w:rFonts w:eastAsia="Arial Unicode MS" w:cs="Arial"/>
                <w:color w:val="000000"/>
                <w:szCs w:val="32"/>
                <w:u w:color="000000"/>
              </w:rPr>
              <w:t>Catalytic Cracking</w:t>
            </w:r>
          </w:p>
        </w:tc>
        <w:tc>
          <w:tcPr>
            <w:tcW w:w="3250" w:type="dxa"/>
            <w:tcBorders>
              <w:top w:val="single" w:sz="6" w:space="0" w:color="C0C0C0"/>
              <w:bottom w:val="single" w:sz="6" w:space="0" w:color="C0C0C0"/>
              <w:right w:val="single" w:sz="6" w:space="0" w:color="C0C0C0"/>
            </w:tcBorders>
            <w:shd w:val="clear" w:color="auto" w:fill="F3F3F3"/>
            <w:vAlign w:val="center"/>
          </w:tcPr>
          <w:p w14:paraId="7F2EDF56" w14:textId="77777777" w:rsidR="00990B31" w:rsidRPr="00084D93" w:rsidRDefault="00990B31" w:rsidP="00EE6A79">
            <w:pPr>
              <w:spacing w:after="0"/>
              <w:jc w:val="right"/>
              <w:rPr>
                <w:rFonts w:eastAsia="Arial Unicode MS" w:cs="Arial"/>
                <w:color w:val="000000"/>
                <w:szCs w:val="32"/>
                <w:u w:color="000000"/>
              </w:rPr>
            </w:pPr>
            <w:r w:rsidRPr="00084D93">
              <w:rPr>
                <w:rFonts w:eastAsia="Arial Unicode MS" w:cs="Arial"/>
                <w:color w:val="000000"/>
                <w:szCs w:val="32"/>
                <w:u w:color="000000"/>
              </w:rPr>
              <w:t>6.00</w:t>
            </w:r>
          </w:p>
        </w:tc>
      </w:tr>
      <w:tr w:rsidR="00990B31" w:rsidRPr="00084D93" w14:paraId="16467831" w14:textId="77777777">
        <w:trPr>
          <w:cantSplit/>
          <w:trHeight w:val="345"/>
          <w:jc w:val="center"/>
        </w:trPr>
        <w:tc>
          <w:tcPr>
            <w:tcW w:w="3790" w:type="dxa"/>
            <w:tcBorders>
              <w:top w:val="single" w:sz="6" w:space="0" w:color="C0C0C0"/>
              <w:left w:val="single" w:sz="6" w:space="0" w:color="C0C0C0"/>
              <w:bottom w:val="single" w:sz="6" w:space="0" w:color="C0C0C0"/>
              <w:right w:val="none" w:sz="16" w:space="0" w:color="000000"/>
            </w:tcBorders>
            <w:shd w:val="clear" w:color="auto" w:fill="E6E6E6"/>
            <w:tcMar>
              <w:top w:w="80" w:type="dxa"/>
              <w:left w:w="0" w:type="dxa"/>
              <w:bottom w:w="80" w:type="dxa"/>
              <w:right w:w="0" w:type="dxa"/>
            </w:tcMar>
            <w:vAlign w:val="center"/>
          </w:tcPr>
          <w:p w14:paraId="24901F2D" w14:textId="77777777" w:rsidR="00990B31" w:rsidRPr="00084D93" w:rsidRDefault="00990B31" w:rsidP="00EE6A79">
            <w:pPr>
              <w:spacing w:after="0"/>
              <w:rPr>
                <w:rFonts w:eastAsia="Arial Unicode MS" w:cs="Arial"/>
                <w:color w:val="000000"/>
                <w:szCs w:val="32"/>
                <w:u w:color="000000"/>
              </w:rPr>
            </w:pPr>
            <w:r w:rsidRPr="00084D93">
              <w:rPr>
                <w:rFonts w:eastAsia="Arial Unicode MS" w:cs="Arial"/>
                <w:color w:val="000000"/>
                <w:szCs w:val="32"/>
                <w:u w:color="000000"/>
              </w:rPr>
              <w:t>Catalytic Reforming</w:t>
            </w:r>
          </w:p>
        </w:tc>
        <w:tc>
          <w:tcPr>
            <w:tcW w:w="3250" w:type="dxa"/>
            <w:tcBorders>
              <w:top w:val="single" w:sz="6" w:space="0" w:color="C0C0C0"/>
              <w:bottom w:val="single" w:sz="6" w:space="0" w:color="C0C0C0"/>
              <w:right w:val="single" w:sz="6" w:space="0" w:color="C0C0C0"/>
            </w:tcBorders>
            <w:shd w:val="clear" w:color="auto" w:fill="E6E6E6"/>
            <w:vAlign w:val="center"/>
          </w:tcPr>
          <w:p w14:paraId="4808D7AA" w14:textId="77777777" w:rsidR="00990B31" w:rsidRPr="00084D93" w:rsidRDefault="00990B31" w:rsidP="00EE6A79">
            <w:pPr>
              <w:spacing w:after="0"/>
              <w:jc w:val="right"/>
              <w:rPr>
                <w:rFonts w:eastAsia="Arial Unicode MS" w:cs="Arial"/>
                <w:color w:val="000000"/>
                <w:szCs w:val="32"/>
                <w:u w:color="000000"/>
              </w:rPr>
            </w:pPr>
            <w:r w:rsidRPr="00084D93">
              <w:rPr>
                <w:rFonts w:eastAsia="Arial Unicode MS" w:cs="Arial"/>
                <w:color w:val="000000"/>
                <w:szCs w:val="32"/>
                <w:u w:color="000000"/>
              </w:rPr>
              <w:t>5.00</w:t>
            </w:r>
          </w:p>
        </w:tc>
      </w:tr>
      <w:tr w:rsidR="00990B31" w:rsidRPr="00084D93" w14:paraId="4638068B" w14:textId="77777777">
        <w:trPr>
          <w:cantSplit/>
          <w:trHeight w:val="345"/>
          <w:jc w:val="center"/>
        </w:trPr>
        <w:tc>
          <w:tcPr>
            <w:tcW w:w="3790" w:type="dxa"/>
            <w:tcBorders>
              <w:top w:val="single" w:sz="6" w:space="0" w:color="C0C0C0"/>
              <w:left w:val="single" w:sz="6" w:space="0" w:color="C0C0C0"/>
              <w:bottom w:val="single" w:sz="6" w:space="0" w:color="C0C0C0"/>
              <w:right w:val="none" w:sz="16" w:space="0" w:color="000000"/>
            </w:tcBorders>
            <w:shd w:val="clear" w:color="auto" w:fill="F3F3F3"/>
            <w:tcMar>
              <w:top w:w="80" w:type="dxa"/>
              <w:left w:w="0" w:type="dxa"/>
              <w:bottom w:w="80" w:type="dxa"/>
              <w:right w:w="0" w:type="dxa"/>
            </w:tcMar>
            <w:vAlign w:val="center"/>
          </w:tcPr>
          <w:p w14:paraId="287DA4B4" w14:textId="77777777" w:rsidR="00990B31" w:rsidRPr="00084D93" w:rsidRDefault="00990B31" w:rsidP="00EE6A79">
            <w:pPr>
              <w:spacing w:after="0"/>
              <w:rPr>
                <w:rFonts w:eastAsia="Arial Unicode MS" w:cs="Arial"/>
                <w:color w:val="000000"/>
                <w:szCs w:val="32"/>
                <w:u w:color="000000"/>
              </w:rPr>
            </w:pPr>
            <w:r w:rsidRPr="00084D93">
              <w:rPr>
                <w:rFonts w:eastAsia="Arial Unicode MS" w:cs="Arial"/>
                <w:color w:val="000000"/>
                <w:szCs w:val="32"/>
                <w:u w:color="000000"/>
              </w:rPr>
              <w:t>Catalytic Hydrocracking</w:t>
            </w:r>
          </w:p>
        </w:tc>
        <w:tc>
          <w:tcPr>
            <w:tcW w:w="3250" w:type="dxa"/>
            <w:tcBorders>
              <w:top w:val="single" w:sz="6" w:space="0" w:color="C0C0C0"/>
              <w:bottom w:val="single" w:sz="6" w:space="0" w:color="C0C0C0"/>
              <w:right w:val="single" w:sz="6" w:space="0" w:color="C0C0C0"/>
            </w:tcBorders>
            <w:shd w:val="clear" w:color="auto" w:fill="F3F3F3"/>
            <w:vAlign w:val="center"/>
          </w:tcPr>
          <w:p w14:paraId="77244A01" w14:textId="77777777" w:rsidR="00990B31" w:rsidRPr="00084D93" w:rsidRDefault="00990B31" w:rsidP="00EE6A79">
            <w:pPr>
              <w:spacing w:after="0"/>
              <w:jc w:val="right"/>
              <w:rPr>
                <w:rFonts w:eastAsia="Arial Unicode MS" w:cs="Arial"/>
                <w:color w:val="000000"/>
                <w:szCs w:val="32"/>
                <w:u w:color="000000"/>
              </w:rPr>
            </w:pPr>
            <w:r w:rsidRPr="00084D93">
              <w:rPr>
                <w:rFonts w:eastAsia="Arial Unicode MS" w:cs="Arial"/>
                <w:color w:val="000000"/>
                <w:szCs w:val="32"/>
                <w:u w:color="000000"/>
              </w:rPr>
              <w:t>8.00</w:t>
            </w:r>
          </w:p>
        </w:tc>
      </w:tr>
      <w:tr w:rsidR="00990B31" w:rsidRPr="00084D93" w14:paraId="7E6D391B" w14:textId="77777777">
        <w:trPr>
          <w:cantSplit/>
          <w:trHeight w:val="345"/>
          <w:jc w:val="center"/>
        </w:trPr>
        <w:tc>
          <w:tcPr>
            <w:tcW w:w="3790" w:type="dxa"/>
            <w:tcBorders>
              <w:top w:val="single" w:sz="6" w:space="0" w:color="C0C0C0"/>
              <w:left w:val="single" w:sz="6" w:space="0" w:color="C0C0C0"/>
              <w:bottom w:val="single" w:sz="6" w:space="0" w:color="C0C0C0"/>
              <w:right w:val="none" w:sz="16" w:space="0" w:color="000000"/>
            </w:tcBorders>
            <w:shd w:val="clear" w:color="auto" w:fill="E6E6E6"/>
            <w:tcMar>
              <w:top w:w="80" w:type="dxa"/>
              <w:left w:w="0" w:type="dxa"/>
              <w:bottom w:w="80" w:type="dxa"/>
              <w:right w:w="0" w:type="dxa"/>
            </w:tcMar>
            <w:vAlign w:val="center"/>
          </w:tcPr>
          <w:p w14:paraId="6E5FD7D6" w14:textId="77777777" w:rsidR="00990B31" w:rsidRPr="00084D93" w:rsidRDefault="00990B31" w:rsidP="00EE6A79">
            <w:pPr>
              <w:spacing w:after="0"/>
              <w:rPr>
                <w:rFonts w:eastAsia="Arial Unicode MS" w:cs="Arial"/>
                <w:color w:val="000000"/>
                <w:szCs w:val="32"/>
                <w:u w:color="000000"/>
              </w:rPr>
            </w:pPr>
            <w:r w:rsidRPr="00084D93">
              <w:rPr>
                <w:rFonts w:eastAsia="Arial Unicode MS" w:cs="Arial"/>
                <w:color w:val="000000"/>
                <w:szCs w:val="32"/>
                <w:u w:color="000000"/>
              </w:rPr>
              <w:t xml:space="preserve">Catalytic </w:t>
            </w:r>
            <w:proofErr w:type="spellStart"/>
            <w:r w:rsidRPr="00084D93">
              <w:rPr>
                <w:rFonts w:eastAsia="Arial Unicode MS" w:cs="Arial"/>
                <w:color w:val="000000"/>
                <w:szCs w:val="32"/>
                <w:u w:color="000000"/>
              </w:rPr>
              <w:t>Hydrorefining</w:t>
            </w:r>
            <w:proofErr w:type="spellEnd"/>
            <w:r w:rsidRPr="00084D93">
              <w:rPr>
                <w:rFonts w:eastAsia="Arial Unicode MS" w:cs="Arial"/>
                <w:color w:val="000000"/>
                <w:szCs w:val="32"/>
                <w:u w:color="000000"/>
              </w:rPr>
              <w:t>/Hydrotreating</w:t>
            </w:r>
          </w:p>
        </w:tc>
        <w:tc>
          <w:tcPr>
            <w:tcW w:w="3250" w:type="dxa"/>
            <w:tcBorders>
              <w:top w:val="single" w:sz="6" w:space="0" w:color="C0C0C0"/>
              <w:bottom w:val="single" w:sz="6" w:space="0" w:color="C0C0C0"/>
              <w:right w:val="single" w:sz="6" w:space="0" w:color="C0C0C0"/>
            </w:tcBorders>
            <w:shd w:val="clear" w:color="auto" w:fill="E6E6E6"/>
            <w:vAlign w:val="center"/>
          </w:tcPr>
          <w:p w14:paraId="6DE828AC" w14:textId="77777777" w:rsidR="00990B31" w:rsidRPr="00084D93" w:rsidRDefault="00990B31" w:rsidP="00EE6A79">
            <w:pPr>
              <w:spacing w:after="0"/>
              <w:jc w:val="right"/>
              <w:rPr>
                <w:rFonts w:eastAsia="Arial Unicode MS" w:cs="Arial"/>
                <w:color w:val="000000"/>
                <w:szCs w:val="32"/>
                <w:u w:color="000000"/>
              </w:rPr>
            </w:pPr>
            <w:r w:rsidRPr="00084D93">
              <w:rPr>
                <w:rFonts w:eastAsia="Arial Unicode MS" w:cs="Arial"/>
                <w:color w:val="000000"/>
                <w:szCs w:val="32"/>
                <w:u w:color="000000"/>
              </w:rPr>
              <w:t>2.50</w:t>
            </w:r>
          </w:p>
        </w:tc>
      </w:tr>
      <w:tr w:rsidR="00990B31" w:rsidRPr="00084D93" w14:paraId="07485468" w14:textId="77777777">
        <w:trPr>
          <w:cantSplit/>
          <w:trHeight w:val="345"/>
          <w:jc w:val="center"/>
        </w:trPr>
        <w:tc>
          <w:tcPr>
            <w:tcW w:w="3790" w:type="dxa"/>
            <w:tcBorders>
              <w:top w:val="single" w:sz="6" w:space="0" w:color="C0C0C0"/>
              <w:left w:val="single" w:sz="6" w:space="0" w:color="C0C0C0"/>
              <w:bottom w:val="single" w:sz="6" w:space="0" w:color="C0C0C0"/>
              <w:right w:val="none" w:sz="16" w:space="0" w:color="000000"/>
            </w:tcBorders>
            <w:shd w:val="clear" w:color="auto" w:fill="F3F3F3"/>
            <w:tcMar>
              <w:top w:w="80" w:type="dxa"/>
              <w:left w:w="0" w:type="dxa"/>
              <w:bottom w:w="80" w:type="dxa"/>
              <w:right w:w="0" w:type="dxa"/>
            </w:tcMar>
            <w:vAlign w:val="center"/>
          </w:tcPr>
          <w:p w14:paraId="3F34ACEE" w14:textId="77777777" w:rsidR="00990B31" w:rsidRPr="00084D93" w:rsidRDefault="00990B31" w:rsidP="00EE6A79">
            <w:pPr>
              <w:spacing w:after="0"/>
              <w:rPr>
                <w:rFonts w:eastAsia="Arial Unicode MS" w:cs="Arial"/>
                <w:color w:val="000000"/>
                <w:szCs w:val="32"/>
                <w:u w:color="000000"/>
              </w:rPr>
            </w:pPr>
            <w:r w:rsidRPr="00084D93">
              <w:rPr>
                <w:rFonts w:eastAsia="Arial Unicode MS" w:cs="Arial"/>
                <w:color w:val="000000"/>
                <w:szCs w:val="32"/>
                <w:u w:color="000000"/>
              </w:rPr>
              <w:t>Alkylation</w:t>
            </w:r>
          </w:p>
        </w:tc>
        <w:tc>
          <w:tcPr>
            <w:tcW w:w="3250" w:type="dxa"/>
            <w:tcBorders>
              <w:top w:val="single" w:sz="6" w:space="0" w:color="C0C0C0"/>
              <w:bottom w:val="single" w:sz="6" w:space="0" w:color="C0C0C0"/>
              <w:right w:val="single" w:sz="6" w:space="0" w:color="C0C0C0"/>
            </w:tcBorders>
            <w:shd w:val="clear" w:color="auto" w:fill="F3F3F3"/>
            <w:vAlign w:val="center"/>
          </w:tcPr>
          <w:p w14:paraId="62DB047F" w14:textId="77777777" w:rsidR="00990B31" w:rsidRPr="00084D93" w:rsidRDefault="00990B31" w:rsidP="00EE6A79">
            <w:pPr>
              <w:spacing w:after="0"/>
              <w:jc w:val="right"/>
              <w:rPr>
                <w:rFonts w:eastAsia="Arial Unicode MS" w:cs="Arial"/>
                <w:color w:val="000000"/>
                <w:szCs w:val="32"/>
                <w:u w:color="000000"/>
              </w:rPr>
            </w:pPr>
            <w:r w:rsidRPr="00084D93">
              <w:rPr>
                <w:rFonts w:eastAsia="Arial Unicode MS" w:cs="Arial"/>
                <w:color w:val="000000"/>
                <w:szCs w:val="32"/>
                <w:u w:color="000000"/>
              </w:rPr>
              <w:t>10.00</w:t>
            </w:r>
          </w:p>
        </w:tc>
      </w:tr>
      <w:tr w:rsidR="00990B31" w:rsidRPr="00084D93" w14:paraId="4D8DA539" w14:textId="77777777">
        <w:trPr>
          <w:cantSplit/>
          <w:trHeight w:val="345"/>
          <w:jc w:val="center"/>
        </w:trPr>
        <w:tc>
          <w:tcPr>
            <w:tcW w:w="3790" w:type="dxa"/>
            <w:tcBorders>
              <w:top w:val="single" w:sz="6" w:space="0" w:color="C0C0C0"/>
              <w:left w:val="single" w:sz="6" w:space="0" w:color="C0C0C0"/>
              <w:bottom w:val="single" w:sz="6" w:space="0" w:color="C0C0C0"/>
              <w:right w:val="none" w:sz="16" w:space="0" w:color="000000"/>
            </w:tcBorders>
            <w:shd w:val="clear" w:color="auto" w:fill="E6E6E6"/>
            <w:tcMar>
              <w:top w:w="80" w:type="dxa"/>
              <w:left w:w="0" w:type="dxa"/>
              <w:bottom w:w="80" w:type="dxa"/>
              <w:right w:w="0" w:type="dxa"/>
            </w:tcMar>
            <w:vAlign w:val="center"/>
          </w:tcPr>
          <w:p w14:paraId="7CDACC34" w14:textId="77777777" w:rsidR="00990B31" w:rsidRPr="00084D93" w:rsidRDefault="00990B31" w:rsidP="00EE6A79">
            <w:pPr>
              <w:spacing w:after="0"/>
              <w:rPr>
                <w:rFonts w:eastAsia="Arial Unicode MS" w:cs="Arial"/>
                <w:color w:val="000000"/>
                <w:szCs w:val="32"/>
                <w:u w:color="000000"/>
              </w:rPr>
            </w:pPr>
            <w:r w:rsidRPr="00084D93">
              <w:rPr>
                <w:rFonts w:eastAsia="Arial Unicode MS" w:cs="Arial"/>
                <w:color w:val="000000"/>
                <w:szCs w:val="32"/>
                <w:u w:color="000000"/>
              </w:rPr>
              <w:t>Polymerization</w:t>
            </w:r>
          </w:p>
        </w:tc>
        <w:tc>
          <w:tcPr>
            <w:tcW w:w="3250" w:type="dxa"/>
            <w:tcBorders>
              <w:top w:val="single" w:sz="6" w:space="0" w:color="C0C0C0"/>
              <w:bottom w:val="single" w:sz="6" w:space="0" w:color="C0C0C0"/>
              <w:right w:val="single" w:sz="6" w:space="0" w:color="C0C0C0"/>
            </w:tcBorders>
            <w:shd w:val="clear" w:color="auto" w:fill="E6E6E6"/>
            <w:vAlign w:val="center"/>
          </w:tcPr>
          <w:p w14:paraId="70D8F075" w14:textId="77777777" w:rsidR="00990B31" w:rsidRPr="00084D93" w:rsidRDefault="00990B31" w:rsidP="00EE6A79">
            <w:pPr>
              <w:spacing w:after="0"/>
              <w:jc w:val="right"/>
              <w:rPr>
                <w:rFonts w:eastAsia="Arial Unicode MS" w:cs="Arial"/>
                <w:color w:val="000000"/>
                <w:szCs w:val="32"/>
                <w:u w:color="000000"/>
              </w:rPr>
            </w:pPr>
            <w:r w:rsidRPr="00084D93">
              <w:rPr>
                <w:rFonts w:eastAsia="Arial Unicode MS" w:cs="Arial"/>
                <w:color w:val="000000"/>
                <w:szCs w:val="32"/>
                <w:u w:color="000000"/>
              </w:rPr>
              <w:t>10.00</w:t>
            </w:r>
          </w:p>
        </w:tc>
      </w:tr>
      <w:tr w:rsidR="00990B31" w:rsidRPr="00084D93" w14:paraId="6033344E" w14:textId="77777777">
        <w:trPr>
          <w:cantSplit/>
          <w:trHeight w:val="345"/>
          <w:jc w:val="center"/>
        </w:trPr>
        <w:tc>
          <w:tcPr>
            <w:tcW w:w="3790" w:type="dxa"/>
            <w:tcBorders>
              <w:top w:val="single" w:sz="6" w:space="0" w:color="C0C0C0"/>
              <w:left w:val="single" w:sz="6" w:space="0" w:color="C0C0C0"/>
              <w:bottom w:val="single" w:sz="6" w:space="0" w:color="C0C0C0"/>
              <w:right w:val="none" w:sz="16" w:space="0" w:color="000000"/>
            </w:tcBorders>
            <w:shd w:val="clear" w:color="auto" w:fill="F3F3F3"/>
            <w:tcMar>
              <w:top w:w="80" w:type="dxa"/>
              <w:left w:w="0" w:type="dxa"/>
              <w:bottom w:w="80" w:type="dxa"/>
              <w:right w:w="0" w:type="dxa"/>
            </w:tcMar>
            <w:vAlign w:val="center"/>
          </w:tcPr>
          <w:p w14:paraId="4E086B20" w14:textId="77777777" w:rsidR="00990B31" w:rsidRPr="00084D93" w:rsidRDefault="00990B31" w:rsidP="00EE6A79">
            <w:pPr>
              <w:spacing w:after="0"/>
              <w:rPr>
                <w:rFonts w:eastAsia="Arial Unicode MS" w:cs="Arial"/>
                <w:color w:val="000000"/>
                <w:szCs w:val="32"/>
                <w:u w:color="000000"/>
              </w:rPr>
            </w:pPr>
            <w:r w:rsidRPr="00084D93">
              <w:rPr>
                <w:rFonts w:eastAsia="Arial Unicode MS" w:cs="Arial"/>
                <w:color w:val="000000"/>
                <w:szCs w:val="32"/>
                <w:u w:color="000000"/>
              </w:rPr>
              <w:lastRenderedPageBreak/>
              <w:t>Aromatics</w:t>
            </w:r>
          </w:p>
        </w:tc>
        <w:tc>
          <w:tcPr>
            <w:tcW w:w="3250" w:type="dxa"/>
            <w:tcBorders>
              <w:top w:val="single" w:sz="6" w:space="0" w:color="C0C0C0"/>
              <w:bottom w:val="single" w:sz="6" w:space="0" w:color="C0C0C0"/>
              <w:right w:val="single" w:sz="6" w:space="0" w:color="C0C0C0"/>
            </w:tcBorders>
            <w:shd w:val="clear" w:color="auto" w:fill="F3F3F3"/>
            <w:vAlign w:val="center"/>
          </w:tcPr>
          <w:p w14:paraId="34028849" w14:textId="77777777" w:rsidR="00990B31" w:rsidRPr="00084D93" w:rsidRDefault="00990B31" w:rsidP="00EE6A79">
            <w:pPr>
              <w:spacing w:after="0"/>
              <w:jc w:val="right"/>
              <w:rPr>
                <w:rFonts w:eastAsia="Arial Unicode MS" w:cs="Arial"/>
                <w:color w:val="000000"/>
                <w:szCs w:val="32"/>
                <w:u w:color="000000"/>
              </w:rPr>
            </w:pPr>
            <w:r w:rsidRPr="00084D93">
              <w:rPr>
                <w:rFonts w:eastAsia="Arial Unicode MS" w:cs="Arial"/>
                <w:color w:val="000000"/>
                <w:szCs w:val="32"/>
                <w:u w:color="000000"/>
              </w:rPr>
              <w:t>20.00</w:t>
            </w:r>
          </w:p>
        </w:tc>
      </w:tr>
      <w:tr w:rsidR="00990B31" w:rsidRPr="00084D93" w14:paraId="5E193CAB" w14:textId="77777777">
        <w:trPr>
          <w:cantSplit/>
          <w:trHeight w:val="345"/>
          <w:jc w:val="center"/>
        </w:trPr>
        <w:tc>
          <w:tcPr>
            <w:tcW w:w="3790" w:type="dxa"/>
            <w:tcBorders>
              <w:top w:val="single" w:sz="6" w:space="0" w:color="C0C0C0"/>
              <w:left w:val="single" w:sz="6" w:space="0" w:color="C0C0C0"/>
              <w:bottom w:val="single" w:sz="6" w:space="0" w:color="C0C0C0"/>
              <w:right w:val="none" w:sz="16" w:space="0" w:color="000000"/>
            </w:tcBorders>
            <w:shd w:val="clear" w:color="auto" w:fill="E6E6E6"/>
            <w:tcMar>
              <w:top w:w="80" w:type="dxa"/>
              <w:left w:w="0" w:type="dxa"/>
              <w:bottom w:w="80" w:type="dxa"/>
              <w:right w:w="0" w:type="dxa"/>
            </w:tcMar>
            <w:vAlign w:val="center"/>
          </w:tcPr>
          <w:p w14:paraId="276A81BC" w14:textId="77777777" w:rsidR="00990B31" w:rsidRPr="00084D93" w:rsidRDefault="00990B31" w:rsidP="00EE6A79">
            <w:pPr>
              <w:spacing w:after="0"/>
              <w:rPr>
                <w:rFonts w:eastAsia="Arial Unicode MS" w:cs="Arial"/>
                <w:color w:val="000000"/>
                <w:szCs w:val="32"/>
                <w:u w:color="000000"/>
              </w:rPr>
            </w:pPr>
            <w:r w:rsidRPr="00084D93">
              <w:rPr>
                <w:rFonts w:eastAsia="Arial Unicode MS" w:cs="Arial"/>
                <w:szCs w:val="32"/>
                <w:u w:color="000000"/>
              </w:rPr>
              <w:t>Isomerization</w:t>
            </w:r>
          </w:p>
        </w:tc>
        <w:tc>
          <w:tcPr>
            <w:tcW w:w="3250" w:type="dxa"/>
            <w:tcBorders>
              <w:top w:val="single" w:sz="6" w:space="0" w:color="C0C0C0"/>
              <w:bottom w:val="single" w:sz="6" w:space="0" w:color="C0C0C0"/>
              <w:right w:val="single" w:sz="6" w:space="0" w:color="C0C0C0"/>
            </w:tcBorders>
            <w:shd w:val="clear" w:color="auto" w:fill="E6E6E6"/>
            <w:vAlign w:val="center"/>
          </w:tcPr>
          <w:p w14:paraId="3BFFC444" w14:textId="77777777" w:rsidR="00990B31" w:rsidRPr="00084D93" w:rsidRDefault="00990B31" w:rsidP="00EE6A79">
            <w:pPr>
              <w:spacing w:after="0"/>
              <w:jc w:val="right"/>
              <w:rPr>
                <w:rFonts w:eastAsia="Arial Unicode MS" w:cs="Arial"/>
                <w:color w:val="000000"/>
                <w:szCs w:val="32"/>
                <w:u w:color="000000"/>
              </w:rPr>
            </w:pPr>
            <w:r w:rsidRPr="00084D93">
              <w:rPr>
                <w:rFonts w:eastAsia="Arial Unicode MS" w:cs="Arial"/>
                <w:szCs w:val="32"/>
                <w:u w:color="000000"/>
              </w:rPr>
              <w:t>3.00</w:t>
            </w:r>
          </w:p>
        </w:tc>
      </w:tr>
      <w:tr w:rsidR="00990B31" w:rsidRPr="00084D93" w14:paraId="23A5373F" w14:textId="77777777">
        <w:trPr>
          <w:cantSplit/>
          <w:trHeight w:val="345"/>
          <w:jc w:val="center"/>
        </w:trPr>
        <w:tc>
          <w:tcPr>
            <w:tcW w:w="3790" w:type="dxa"/>
            <w:tcBorders>
              <w:top w:val="single" w:sz="6" w:space="0" w:color="C0C0C0"/>
              <w:left w:val="single" w:sz="6" w:space="0" w:color="C0C0C0"/>
              <w:bottom w:val="single" w:sz="6" w:space="0" w:color="C0C0C0"/>
              <w:right w:val="none" w:sz="16" w:space="0" w:color="000000"/>
            </w:tcBorders>
            <w:shd w:val="clear" w:color="auto" w:fill="F3F3F3"/>
            <w:tcMar>
              <w:top w:w="80" w:type="dxa"/>
              <w:left w:w="0" w:type="dxa"/>
              <w:bottom w:w="80" w:type="dxa"/>
              <w:right w:w="0" w:type="dxa"/>
            </w:tcMar>
            <w:vAlign w:val="center"/>
          </w:tcPr>
          <w:p w14:paraId="09394F68" w14:textId="77777777" w:rsidR="00990B31" w:rsidRPr="00084D93" w:rsidRDefault="00990B31" w:rsidP="00EE6A79">
            <w:pPr>
              <w:spacing w:after="0"/>
              <w:rPr>
                <w:rFonts w:eastAsia="Arial Unicode MS" w:cs="Arial"/>
                <w:color w:val="000000"/>
                <w:szCs w:val="32"/>
                <w:u w:color="000000"/>
              </w:rPr>
            </w:pPr>
            <w:r w:rsidRPr="00084D93">
              <w:rPr>
                <w:rFonts w:eastAsia="Arial Unicode MS" w:cs="Arial"/>
                <w:color w:val="000000"/>
                <w:szCs w:val="32"/>
                <w:u w:color="000000"/>
              </w:rPr>
              <w:t>Oxygenates</w:t>
            </w:r>
          </w:p>
        </w:tc>
        <w:tc>
          <w:tcPr>
            <w:tcW w:w="3250" w:type="dxa"/>
            <w:tcBorders>
              <w:top w:val="single" w:sz="6" w:space="0" w:color="C0C0C0"/>
              <w:bottom w:val="single" w:sz="6" w:space="0" w:color="C0C0C0"/>
              <w:right w:val="single" w:sz="6" w:space="0" w:color="C0C0C0"/>
            </w:tcBorders>
            <w:shd w:val="clear" w:color="auto" w:fill="F3F3F3"/>
            <w:vAlign w:val="center"/>
          </w:tcPr>
          <w:p w14:paraId="76A7EFBE" w14:textId="77777777" w:rsidR="00990B31" w:rsidRPr="00084D93" w:rsidRDefault="00990B31" w:rsidP="00EE6A79">
            <w:pPr>
              <w:spacing w:after="0"/>
              <w:jc w:val="right"/>
              <w:rPr>
                <w:rFonts w:eastAsia="Arial Unicode MS" w:cs="Arial"/>
                <w:color w:val="000000"/>
                <w:szCs w:val="32"/>
                <w:u w:color="000000"/>
              </w:rPr>
            </w:pPr>
            <w:r w:rsidRPr="00084D93">
              <w:rPr>
                <w:rFonts w:eastAsia="Arial Unicode MS" w:cs="Arial"/>
                <w:color w:val="000000"/>
                <w:szCs w:val="32"/>
                <w:u w:color="000000"/>
              </w:rPr>
              <w:t>10.00</w:t>
            </w:r>
          </w:p>
        </w:tc>
      </w:tr>
      <w:tr w:rsidR="00990B31" w:rsidRPr="00084D93" w14:paraId="0A91B9DA" w14:textId="77777777">
        <w:trPr>
          <w:cantSplit/>
          <w:trHeight w:val="345"/>
          <w:jc w:val="center"/>
        </w:trPr>
        <w:tc>
          <w:tcPr>
            <w:tcW w:w="3790" w:type="dxa"/>
            <w:tcBorders>
              <w:top w:val="single" w:sz="6" w:space="0" w:color="C0C0C0"/>
              <w:left w:val="single" w:sz="6" w:space="0" w:color="C0C0C0"/>
              <w:bottom w:val="single" w:sz="6" w:space="0" w:color="C0C0C0"/>
              <w:right w:val="none" w:sz="16" w:space="0" w:color="000000"/>
            </w:tcBorders>
            <w:shd w:val="clear" w:color="auto" w:fill="F3F3F3"/>
            <w:tcMar>
              <w:top w:w="80" w:type="dxa"/>
              <w:left w:w="0" w:type="dxa"/>
              <w:bottom w:w="80" w:type="dxa"/>
              <w:right w:w="0" w:type="dxa"/>
            </w:tcMar>
            <w:vAlign w:val="center"/>
          </w:tcPr>
          <w:p w14:paraId="14454308" w14:textId="77777777" w:rsidR="00990B31" w:rsidRPr="00084D93" w:rsidRDefault="00990B31" w:rsidP="00EE6A79">
            <w:pPr>
              <w:spacing w:after="0"/>
              <w:rPr>
                <w:rFonts w:eastAsia="Arial Unicode MS" w:cs="Arial"/>
                <w:color w:val="000000"/>
                <w:szCs w:val="32"/>
                <w:u w:color="000000"/>
              </w:rPr>
            </w:pPr>
            <w:r w:rsidRPr="00084D93">
              <w:rPr>
                <w:rFonts w:eastAsia="Arial Unicode MS" w:cs="Arial"/>
                <w:color w:val="000000"/>
                <w:szCs w:val="32"/>
                <w:u w:color="000000"/>
              </w:rPr>
              <w:t>Hydrogen (</w:t>
            </w:r>
            <w:proofErr w:type="spellStart"/>
            <w:r w:rsidRPr="00084D93">
              <w:rPr>
                <w:rFonts w:eastAsia="Arial Unicode MS" w:cs="Arial"/>
                <w:color w:val="000000"/>
                <w:szCs w:val="32"/>
                <w:u w:color="000000"/>
              </w:rPr>
              <w:t>MMcfd</w:t>
            </w:r>
            <w:proofErr w:type="spellEnd"/>
            <w:r w:rsidRPr="00084D93">
              <w:rPr>
                <w:rFonts w:eastAsia="Arial Unicode MS" w:cs="Arial"/>
                <w:color w:val="000000"/>
                <w:szCs w:val="32"/>
                <w:u w:color="000000"/>
              </w:rPr>
              <w:t>)</w:t>
            </w:r>
          </w:p>
        </w:tc>
        <w:tc>
          <w:tcPr>
            <w:tcW w:w="3250" w:type="dxa"/>
            <w:tcBorders>
              <w:top w:val="single" w:sz="6" w:space="0" w:color="C0C0C0"/>
              <w:bottom w:val="single" w:sz="6" w:space="0" w:color="C0C0C0"/>
              <w:right w:val="single" w:sz="6" w:space="0" w:color="C0C0C0"/>
            </w:tcBorders>
            <w:shd w:val="clear" w:color="auto" w:fill="F3F3F3"/>
            <w:vAlign w:val="center"/>
          </w:tcPr>
          <w:p w14:paraId="402946E6" w14:textId="77777777" w:rsidR="00990B31" w:rsidRPr="00084D93" w:rsidRDefault="00990B31" w:rsidP="00EE6A79">
            <w:pPr>
              <w:spacing w:after="0"/>
              <w:jc w:val="right"/>
              <w:rPr>
                <w:rFonts w:eastAsia="Arial Unicode MS" w:cs="Arial"/>
                <w:color w:val="000000"/>
                <w:szCs w:val="32"/>
                <w:u w:color="000000"/>
              </w:rPr>
            </w:pPr>
            <w:r w:rsidRPr="00084D93">
              <w:rPr>
                <w:rFonts w:eastAsia="Arial Unicode MS" w:cs="Arial"/>
                <w:color w:val="000000"/>
                <w:szCs w:val="32"/>
                <w:u w:color="000000"/>
              </w:rPr>
              <w:t>1.00</w:t>
            </w:r>
          </w:p>
        </w:tc>
      </w:tr>
      <w:tr w:rsidR="00990B31" w:rsidRPr="00084D93" w14:paraId="70BCB191" w14:textId="77777777">
        <w:trPr>
          <w:cantSplit/>
          <w:trHeight w:val="345"/>
          <w:jc w:val="center"/>
        </w:trPr>
        <w:tc>
          <w:tcPr>
            <w:tcW w:w="3790" w:type="dxa"/>
            <w:tcBorders>
              <w:top w:val="single" w:sz="6" w:space="0" w:color="C0C0C0"/>
              <w:left w:val="single" w:sz="6" w:space="0" w:color="C0C0C0"/>
              <w:bottom w:val="single" w:sz="6" w:space="0" w:color="C0C0C0"/>
              <w:right w:val="none" w:sz="16" w:space="0" w:color="000000"/>
            </w:tcBorders>
            <w:shd w:val="clear" w:color="auto" w:fill="F3F3F3"/>
            <w:tcMar>
              <w:top w:w="80" w:type="dxa"/>
              <w:left w:w="0" w:type="dxa"/>
              <w:bottom w:w="80" w:type="dxa"/>
              <w:right w:w="0" w:type="dxa"/>
            </w:tcMar>
            <w:vAlign w:val="center"/>
          </w:tcPr>
          <w:p w14:paraId="1393A0F0" w14:textId="77777777" w:rsidR="00990B31" w:rsidRPr="00084D93" w:rsidRDefault="00990B31" w:rsidP="00EE6A79">
            <w:pPr>
              <w:spacing w:after="0"/>
              <w:rPr>
                <w:rFonts w:eastAsia="Arial Unicode MS" w:cs="Arial"/>
                <w:color w:val="000000"/>
                <w:szCs w:val="32"/>
                <w:u w:color="000000"/>
              </w:rPr>
            </w:pPr>
            <w:r w:rsidRPr="00084D93">
              <w:rPr>
                <w:rFonts w:eastAsia="Arial Unicode MS" w:cs="Arial"/>
                <w:color w:val="000000"/>
                <w:szCs w:val="32"/>
                <w:u w:color="000000"/>
              </w:rPr>
              <w:t>Sulfur Extraction (Metric Tons per day)</w:t>
            </w:r>
          </w:p>
        </w:tc>
        <w:tc>
          <w:tcPr>
            <w:tcW w:w="3250" w:type="dxa"/>
            <w:tcBorders>
              <w:top w:val="single" w:sz="6" w:space="0" w:color="C0C0C0"/>
              <w:bottom w:val="single" w:sz="6" w:space="0" w:color="C0C0C0"/>
              <w:right w:val="single" w:sz="6" w:space="0" w:color="C0C0C0"/>
            </w:tcBorders>
            <w:shd w:val="clear" w:color="auto" w:fill="F3F3F3"/>
            <w:vAlign w:val="center"/>
          </w:tcPr>
          <w:p w14:paraId="2191C845" w14:textId="77777777" w:rsidR="00990B31" w:rsidRPr="00084D93" w:rsidRDefault="00990B31" w:rsidP="00EE6A79">
            <w:pPr>
              <w:spacing w:after="0"/>
              <w:jc w:val="right"/>
              <w:rPr>
                <w:rFonts w:eastAsia="Arial Unicode MS" w:cs="Arial"/>
                <w:color w:val="000000"/>
                <w:szCs w:val="32"/>
                <w:u w:color="000000"/>
              </w:rPr>
            </w:pPr>
            <w:r w:rsidRPr="00084D93">
              <w:rPr>
                <w:rFonts w:eastAsia="Arial Unicode MS" w:cs="Arial"/>
                <w:color w:val="000000"/>
                <w:szCs w:val="32"/>
                <w:u w:color="000000"/>
              </w:rPr>
              <w:t>240.00</w:t>
            </w:r>
          </w:p>
        </w:tc>
      </w:tr>
    </w:tbl>
    <w:p w14:paraId="11F4F1DA" w14:textId="77777777" w:rsidR="00990B31" w:rsidRPr="00EA2A48" w:rsidRDefault="00990B31" w:rsidP="00990B31">
      <w:pPr>
        <w:pStyle w:val="Heading4"/>
        <w:keepNext w:val="0"/>
        <w:keepLines w:val="0"/>
        <w:rPr>
          <w:rFonts w:eastAsia="Yu Gothic Light"/>
        </w:rPr>
      </w:pPr>
      <w:r w:rsidRPr="00EA2A48">
        <w:rPr>
          <w:rFonts w:eastAsia="Yu Gothic Light"/>
        </w:rPr>
        <w:t>Annual Energy Use</w:t>
      </w:r>
    </w:p>
    <w:p w14:paraId="7CEEFA81" w14:textId="77777777" w:rsidR="00990B31" w:rsidRPr="003D61B2" w:rsidRDefault="00990B31" w:rsidP="006D0464">
      <w:pPr>
        <w:ind w:left="2160"/>
        <w:rPr>
          <w:rFonts w:eastAsia="Yu Gothic Light"/>
        </w:rPr>
      </w:pPr>
      <m:oMathPara>
        <m:oMathParaPr>
          <m:jc m:val="left"/>
        </m:oMathParaPr>
        <m:oMath>
          <m:r>
            <w:rPr>
              <w:rFonts w:ascii="Cambria Math" w:hAnsi="Cambria Math"/>
            </w:rPr>
            <m:t xml:space="preserve">Annual Energy Use </m:t>
          </m:r>
          <m:d>
            <m:dPr>
              <m:ctrlPr>
                <w:rPr>
                  <w:rFonts w:ascii="Cambria Math" w:hAnsi="Cambria Math"/>
                  <w:i/>
                </w:rPr>
              </m:ctrlPr>
            </m:dPr>
            <m:e>
              <m:r>
                <w:rPr>
                  <w:rFonts w:ascii="Cambria Math" w:hAnsi="Cambria Math"/>
                </w:rPr>
                <m:t>in MMBtu</m:t>
              </m:r>
            </m:e>
          </m:d>
          <m:r>
            <w:rPr>
              <w:rFonts w:ascii="Cambria Math" w:hAnsi="Cambria Math"/>
            </w:rPr>
            <m:t>=fuel use+electricity+thermal</m:t>
          </m:r>
        </m:oMath>
      </m:oMathPara>
    </w:p>
    <w:p w14:paraId="770D1D8C" w14:textId="77777777" w:rsidR="00990B31" w:rsidRPr="00EA2A48" w:rsidRDefault="00990B31" w:rsidP="006D0464">
      <w:pPr>
        <w:ind w:left="2160"/>
        <w:rPr>
          <w:rFonts w:eastAsia="Yu Gothic Light"/>
        </w:rPr>
      </w:pPr>
      <w:r w:rsidRPr="00EA2A48">
        <w:rPr>
          <w:rFonts w:eastAsia="Yu Gothic Light"/>
        </w:rPr>
        <w:t>where:</w:t>
      </w:r>
    </w:p>
    <w:p w14:paraId="4D337946" w14:textId="77777777" w:rsidR="00990B31" w:rsidRPr="00EA2A48" w:rsidRDefault="00990B31" w:rsidP="006D0464">
      <w:pPr>
        <w:ind w:left="2160"/>
        <w:rPr>
          <w:rFonts w:eastAsia="Yu Gothic Light"/>
        </w:rPr>
      </w:pPr>
      <m:oMath>
        <m:r>
          <w:rPr>
            <w:rFonts w:ascii="Cambria Math" w:hAnsi="Cambria Math"/>
          </w:rPr>
          <m:t>fuel use</m:t>
        </m:r>
      </m:oMath>
      <w:r w:rsidRPr="00EA2A48">
        <w:rPr>
          <w:rFonts w:eastAsia="Yu Gothic Light"/>
        </w:rPr>
        <w:t xml:space="preserve"> is the MMBtu of all fuel combusted during the compliance period;</w:t>
      </w:r>
    </w:p>
    <w:p w14:paraId="4AC03E2F" w14:textId="77777777" w:rsidR="00990B31" w:rsidRPr="00EA2A48" w:rsidRDefault="00990B31" w:rsidP="006D0464">
      <w:pPr>
        <w:ind w:left="2160"/>
        <w:rPr>
          <w:rFonts w:eastAsia="Yu Gothic Light"/>
        </w:rPr>
      </w:pPr>
      <m:oMath>
        <m:r>
          <w:rPr>
            <w:rFonts w:ascii="Cambria Math" w:hAnsi="Cambria Math"/>
          </w:rPr>
          <m:t>electricity</m:t>
        </m:r>
      </m:oMath>
      <w:r w:rsidRPr="00EA2A48">
        <w:rPr>
          <w:rFonts w:eastAsia="Yu Gothic Light"/>
        </w:rPr>
        <w:t xml:space="preserve"> is the imported electricity minus exported electricity per compliance period converted to MMBtu by using 3.142</w:t>
      </w:r>
      <w:r>
        <w:rPr>
          <w:rFonts w:eastAsia="Yu Gothic Light"/>
        </w:rPr>
        <w:t> </w:t>
      </w:r>
      <w:r w:rsidRPr="00EA2A48">
        <w:rPr>
          <w:rFonts w:eastAsia="Yu Gothic Light"/>
        </w:rPr>
        <w:t>MMBtu/MWh; and</w:t>
      </w:r>
    </w:p>
    <w:p w14:paraId="4C1E5D0D" w14:textId="77777777" w:rsidR="00990B31" w:rsidRPr="00EA2A48" w:rsidRDefault="00990B31" w:rsidP="006D0464">
      <w:pPr>
        <w:ind w:left="2160"/>
        <w:rPr>
          <w:rFonts w:eastAsia="Yu Gothic Light"/>
        </w:rPr>
      </w:pPr>
      <m:oMath>
        <m:r>
          <w:rPr>
            <w:rFonts w:ascii="Cambria Math" w:hAnsi="Cambria Math"/>
          </w:rPr>
          <m:t>thermal</m:t>
        </m:r>
      </m:oMath>
      <w:r w:rsidRPr="00EA2A48">
        <w:rPr>
          <w:rFonts w:eastAsia="Yu Gothic Light"/>
        </w:rPr>
        <w:t xml:space="preserve"> is the imported thermal energy minus exported thermal energy per compliance period in MMBtu.</w:t>
      </w:r>
    </w:p>
    <w:p w14:paraId="43E49C9B" w14:textId="77777777" w:rsidR="00990B31" w:rsidRPr="00EA2A48" w:rsidRDefault="00990B31" w:rsidP="00990B31">
      <w:pPr>
        <w:pStyle w:val="Heading3"/>
        <w:keepNext w:val="0"/>
        <w:keepLines w:val="0"/>
        <w:rPr>
          <w:rFonts w:eastAsia="Yu Gothic Light"/>
        </w:rPr>
      </w:pPr>
      <w:r w:rsidRPr="00EA2A48">
        <w:rPr>
          <w:rFonts w:eastAsia="Yu Gothic Light"/>
        </w:rPr>
        <w:t>In addition to other reporting requirements, a refinery operator that is claiming credits for a Low-Complexity/Low-Energy-Use Refinery must also report the following volumes produced during a specific calendar year and sold, supplied, or offered for sale in California for that refinery:</w:t>
      </w:r>
    </w:p>
    <w:p w14:paraId="3458BAD4" w14:textId="77777777" w:rsidR="00990B31" w:rsidRPr="00EA2A48" w:rsidRDefault="00990B31" w:rsidP="00990B31">
      <w:pPr>
        <w:pStyle w:val="Heading4"/>
        <w:keepNext w:val="0"/>
        <w:keepLines w:val="0"/>
        <w:rPr>
          <w:rFonts w:eastAsia="Yu Gothic Light"/>
        </w:rPr>
      </w:pPr>
      <w:r w:rsidRPr="00EA2A48">
        <w:rPr>
          <w:rFonts w:eastAsia="Yu Gothic Light"/>
        </w:rPr>
        <w:t>The volume of CARBOB and volume of diesel produced from crude oil;</w:t>
      </w:r>
    </w:p>
    <w:p w14:paraId="4B042CA9" w14:textId="77777777" w:rsidR="00990B31" w:rsidRPr="00EA2A48" w:rsidRDefault="00990B31" w:rsidP="00990B31">
      <w:pPr>
        <w:pStyle w:val="Heading4"/>
        <w:keepNext w:val="0"/>
        <w:keepLines w:val="0"/>
        <w:rPr>
          <w:rFonts w:eastAsia="Yu Gothic Light"/>
        </w:rPr>
      </w:pPr>
      <w:r w:rsidRPr="00EA2A48">
        <w:rPr>
          <w:rFonts w:eastAsia="Yu Gothic Light"/>
        </w:rPr>
        <w:t xml:space="preserve">The volume of CARBOB and volume of diesel produced from </w:t>
      </w:r>
      <w:proofErr w:type="spellStart"/>
      <w:r w:rsidRPr="00EA2A48">
        <w:rPr>
          <w:rFonts w:eastAsia="Yu Gothic Light"/>
        </w:rPr>
        <w:t>transmix</w:t>
      </w:r>
      <w:proofErr w:type="spellEnd"/>
      <w:r w:rsidRPr="00EA2A48">
        <w:rPr>
          <w:rFonts w:eastAsia="Yu Gothic Light"/>
        </w:rPr>
        <w:t>;</w:t>
      </w:r>
    </w:p>
    <w:p w14:paraId="7A321A78" w14:textId="77777777" w:rsidR="00990B31" w:rsidRPr="00EA2A48" w:rsidRDefault="00990B31" w:rsidP="00990B31">
      <w:pPr>
        <w:pStyle w:val="Heading4"/>
        <w:keepNext w:val="0"/>
        <w:keepLines w:val="0"/>
        <w:rPr>
          <w:rFonts w:eastAsia="Yu Gothic Light"/>
        </w:rPr>
      </w:pPr>
      <w:r w:rsidRPr="00EA2A48">
        <w:rPr>
          <w:rFonts w:eastAsia="Yu Gothic Light"/>
        </w:rPr>
        <w:t>The volume of CARBOB and volume of diesel produced from Petroleum Intermediate feedstocks; and</w:t>
      </w:r>
    </w:p>
    <w:p w14:paraId="6F2E6DF2" w14:textId="77777777" w:rsidR="00990B31" w:rsidRPr="00EA2A48" w:rsidRDefault="00990B31" w:rsidP="00990B31">
      <w:pPr>
        <w:pStyle w:val="Heading4"/>
        <w:keepNext w:val="0"/>
        <w:keepLines w:val="0"/>
        <w:rPr>
          <w:rFonts w:eastAsia="Yu Gothic Light"/>
        </w:rPr>
      </w:pPr>
      <w:r w:rsidRPr="00EA2A48">
        <w:rPr>
          <w:rFonts w:eastAsia="Yu Gothic Light"/>
        </w:rPr>
        <w:t>The volume of CARBOB and volume of diesel purchased for blending.</w:t>
      </w:r>
    </w:p>
    <w:p w14:paraId="633CBC98" w14:textId="33A6F55D" w:rsidR="00990B31" w:rsidRPr="00EA2A48" w:rsidRDefault="00990B31" w:rsidP="00990B31">
      <w:pPr>
        <w:pStyle w:val="Heading4"/>
        <w:keepNext w:val="0"/>
        <w:keepLines w:val="0"/>
        <w:rPr>
          <w:rFonts w:eastAsia="Yu Gothic Light"/>
        </w:rPr>
      </w:pPr>
      <w:r w:rsidRPr="36AEDAC2">
        <w:rPr>
          <w:rFonts w:eastAsia="Yu Gothic Light"/>
        </w:rPr>
        <w:t xml:space="preserve">If CARBOB or diesel is produced from feedstock other than crude oil (volumes in (2)(B) through (D), above), a separate annual report </w:t>
      </w:r>
      <w:r w:rsidRPr="36AEDAC2">
        <w:rPr>
          <w:rFonts w:eastAsia="Yu Gothic Light"/>
        </w:rPr>
        <w:lastRenderedPageBreak/>
        <w:t xml:space="preserve">with third-party verification is required for produced volumes of CARBOB and diesel from crude oil. The annual report must be submitted by </w:t>
      </w:r>
      <w:del w:id="4844" w:author="CARB" w:date="2023-12-19T12:12:00Z">
        <w:r w:rsidR="00EA2A48" w:rsidRPr="00EA2A48">
          <w:rPr>
            <w:rFonts w:eastAsia="Yu Gothic Light"/>
          </w:rPr>
          <w:delText>March 31st</w:delText>
        </w:r>
      </w:del>
      <w:ins w:id="4845" w:author="CARB" w:date="2023-12-19T12:12:00Z">
        <w:r w:rsidR="007B3E91">
          <w:rPr>
            <w:rFonts w:eastAsia="Yu Gothic Light"/>
          </w:rPr>
          <w:t>April 30</w:t>
        </w:r>
      </w:ins>
      <w:r w:rsidRPr="36AEDAC2">
        <w:rPr>
          <w:rFonts w:eastAsia="Yu Gothic Light"/>
        </w:rPr>
        <w:t xml:space="preserve"> and the verification statement is due August 31</w:t>
      </w:r>
      <w:del w:id="4846" w:author="CARB" w:date="2023-12-19T12:12:00Z">
        <w:r w:rsidR="00EA2A48" w:rsidRPr="00EA2A48">
          <w:rPr>
            <w:rFonts w:eastAsia="Yu Gothic Light"/>
          </w:rPr>
          <w:delText>st</w:delText>
        </w:r>
      </w:del>
      <w:r w:rsidRPr="36AEDAC2">
        <w:rPr>
          <w:rFonts w:eastAsia="Yu Gothic Light"/>
        </w:rPr>
        <w:t>.</w:t>
      </w:r>
    </w:p>
    <w:p w14:paraId="2C1C11C6" w14:textId="77777777" w:rsidR="00990B31" w:rsidRPr="00EA2A48" w:rsidRDefault="00990B31" w:rsidP="00990B31">
      <w:pPr>
        <w:pStyle w:val="Heading3"/>
        <w:keepNext w:val="0"/>
        <w:keepLines w:val="0"/>
        <w:rPr>
          <w:rFonts w:eastAsia="Yu Gothic Light"/>
        </w:rPr>
      </w:pPr>
      <w:r w:rsidRPr="00EA2A48">
        <w:rPr>
          <w:rFonts w:eastAsia="Yu Gothic Light"/>
        </w:rPr>
        <w:t>Credits for a low-complexity/low-energy-use refinery must be calculated using the following equations:</w:t>
      </w:r>
    </w:p>
    <w:p w14:paraId="4BE2AAC0" w14:textId="77777777" w:rsidR="00990B31" w:rsidRPr="00EA2A48" w:rsidRDefault="00990B31" w:rsidP="00990B31">
      <w:pPr>
        <w:pStyle w:val="Heading4"/>
        <w:keepNext w:val="0"/>
        <w:keepLines w:val="0"/>
        <w:rPr>
          <w:rFonts w:eastAsia="Yu Gothic Light"/>
        </w:rPr>
      </w:pPr>
      <w:r w:rsidRPr="005706C5">
        <w:rPr>
          <w:rFonts w:eastAsia="Yu Gothic Light"/>
          <w:i/>
          <w:iCs w:val="0"/>
        </w:rPr>
        <w:t>Carbon Intensity Adjustment.</w:t>
      </w:r>
      <w:r w:rsidRPr="00EA2A48">
        <w:rPr>
          <w:rFonts w:eastAsia="Yu Gothic Light"/>
        </w:rPr>
        <w:t xml:space="preserve"> For volumes reported in section 95489(d)(2)(A) a non-transferable credit of 5.0 gCO</w:t>
      </w:r>
      <w:r w:rsidRPr="005706C5">
        <w:rPr>
          <w:rFonts w:eastAsia="Yu Gothic Light"/>
          <w:vertAlign w:val="subscript"/>
        </w:rPr>
        <w:t>2</w:t>
      </w:r>
      <w:r w:rsidRPr="00EA2A48">
        <w:rPr>
          <w:rFonts w:eastAsia="Yu Gothic Light"/>
        </w:rPr>
        <w:t>e/MJ will be generated.</w:t>
      </w:r>
    </w:p>
    <w:p w14:paraId="51BD6F13" w14:textId="77777777" w:rsidR="00990B31" w:rsidRPr="00EA2A48" w:rsidRDefault="00990B31" w:rsidP="00990B31">
      <w:pPr>
        <w:pStyle w:val="Heading4"/>
        <w:keepNext w:val="0"/>
        <w:keepLines w:val="0"/>
        <w:rPr>
          <w:rFonts w:eastAsia="Yu Gothic Light"/>
        </w:rPr>
      </w:pPr>
      <w:r w:rsidRPr="00432AEF">
        <w:rPr>
          <w:rFonts w:eastAsia="Yu Gothic Light"/>
          <w:i/>
          <w:iCs w:val="0"/>
        </w:rPr>
        <w:t>Credit Calculation.</w:t>
      </w:r>
      <w:r w:rsidRPr="00EA2A48">
        <w:rPr>
          <w:rFonts w:eastAsia="Yu Gothic Light"/>
        </w:rPr>
        <w:t xml:space="preserve"> For CARBOB and diesel volumes reported in section 95489(d)(2)(A):</w:t>
      </w:r>
    </w:p>
    <w:p w14:paraId="6B5B183F" w14:textId="77777777" w:rsidR="00990B31" w:rsidRPr="004D0E64" w:rsidRDefault="00000000" w:rsidP="006D0464">
      <w:pPr>
        <w:ind w:left="2160"/>
        <w:rPr>
          <w:rFonts w:eastAsia="Yu Gothic Light"/>
        </w:rPr>
      </w:pPr>
      <m:oMathPara>
        <m:oMathParaPr>
          <m:jc m:val="left"/>
        </m:oMathParaPr>
        <m:oMath>
          <m:sSubSup>
            <m:sSubSupPr>
              <m:ctrlPr>
                <w:rPr>
                  <w:rFonts w:ascii="Cambria Math" w:hAnsi="Cambria Math"/>
                  <w:i/>
                </w:rPr>
              </m:ctrlPr>
            </m:sSubSupPr>
            <m:e>
              <m:r>
                <w:rPr>
                  <w:rFonts w:ascii="Cambria Math" w:hAnsi="Cambria Math"/>
                </w:rPr>
                <m:t>Credits</m:t>
              </m:r>
            </m:e>
            <m:sub>
              <m:r>
                <w:rPr>
                  <w:rFonts w:ascii="Cambria Math" w:hAnsi="Cambria Math"/>
                </w:rPr>
                <m:t>LC-LE</m:t>
              </m:r>
            </m:sub>
            <m:sup>
              <m:r>
                <w:rPr>
                  <w:rFonts w:ascii="Cambria Math" w:hAnsi="Cambria Math"/>
                </w:rPr>
                <m:t>XD</m:t>
              </m:r>
            </m:sup>
          </m:sSubSup>
          <m:r>
            <w:rPr>
              <w:rFonts w:ascii="Cambria Math" w:hAnsi="Cambria Math"/>
            </w:rPr>
            <m:t>=5 gCO2e/MJ×</m:t>
          </m:r>
          <m:sSup>
            <m:sSupPr>
              <m:ctrlPr>
                <w:rPr>
                  <w:rFonts w:ascii="Cambria Math" w:hAnsi="Cambria Math"/>
                  <w:i/>
                </w:rPr>
              </m:ctrlPr>
            </m:sSupPr>
            <m:e>
              <m:r>
                <w:rPr>
                  <w:rFonts w:ascii="Cambria Math" w:hAnsi="Cambria Math"/>
                </w:rPr>
                <m:t>VF</m:t>
              </m:r>
            </m:e>
            <m:sup>
              <m:r>
                <w:rPr>
                  <w:rFonts w:ascii="Cambria Math" w:hAnsi="Cambria Math"/>
                </w:rPr>
                <m:t>XD</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XD</m:t>
              </m:r>
            </m:sup>
          </m:sSup>
          <m:r>
            <w:rPr>
              <w:rFonts w:ascii="Cambria Math" w:hAnsi="Cambria Math"/>
            </w:rPr>
            <m:t>×C</m:t>
          </m:r>
        </m:oMath>
      </m:oMathPara>
    </w:p>
    <w:p w14:paraId="20BE1BC1" w14:textId="77777777" w:rsidR="00990B31" w:rsidRPr="00EA2A48" w:rsidRDefault="00990B31" w:rsidP="006D0464">
      <w:pPr>
        <w:ind w:left="2160"/>
        <w:rPr>
          <w:rFonts w:eastAsia="Yu Gothic Light"/>
        </w:rPr>
      </w:pPr>
      <w:r w:rsidRPr="00EA2A48">
        <w:rPr>
          <w:rFonts w:eastAsia="Yu Gothic Light"/>
        </w:rPr>
        <w:t>where:</w:t>
      </w:r>
    </w:p>
    <w:p w14:paraId="383B801F" w14:textId="77777777" w:rsidR="00990B31" w:rsidRPr="00EA2A48" w:rsidRDefault="00000000" w:rsidP="006D0464">
      <w:pPr>
        <w:ind w:left="2160"/>
        <w:rPr>
          <w:rFonts w:eastAsia="Yu Gothic Light"/>
        </w:rPr>
      </w:pPr>
      <m:oMath>
        <m:sSubSup>
          <m:sSubSupPr>
            <m:ctrlPr>
              <w:rPr>
                <w:rFonts w:ascii="Cambria Math" w:hAnsi="Cambria Math"/>
                <w:i/>
              </w:rPr>
            </m:ctrlPr>
          </m:sSubSupPr>
          <m:e>
            <m:r>
              <w:rPr>
                <w:rFonts w:ascii="Cambria Math" w:hAnsi="Cambria Math"/>
              </w:rPr>
              <m:t>Credits</m:t>
            </m:r>
          </m:e>
          <m:sub>
            <m:r>
              <w:rPr>
                <w:rFonts w:ascii="Cambria Math" w:hAnsi="Cambria Math"/>
              </w:rPr>
              <m:t>LC-LE</m:t>
            </m:r>
          </m:sub>
          <m:sup>
            <m:r>
              <w:rPr>
                <w:rFonts w:ascii="Cambria Math" w:hAnsi="Cambria Math"/>
              </w:rPr>
              <m:t>XD</m:t>
            </m:r>
          </m:sup>
        </m:sSubSup>
        <m:r>
          <w:rPr>
            <w:rFonts w:ascii="Cambria Math" w:hAnsi="Cambria Math"/>
          </w:rPr>
          <m:t xml:space="preserve"> </m:t>
        </m:r>
      </m:oMath>
      <w:r w:rsidR="00990B31" w:rsidRPr="00EA2A48">
        <w:rPr>
          <w:rFonts w:eastAsia="Yu Gothic Light"/>
        </w:rPr>
        <w:t>is the amount of LCFS credits generated (a zero or positive value), in metric tons, by a fuel or blendstock under the average carbon intensity requirement for gasoline (</w:t>
      </w:r>
      <m:oMath>
        <m:r>
          <w:rPr>
            <w:rFonts w:ascii="Cambria Math" w:hAnsi="Cambria Math"/>
          </w:rPr>
          <m:t>XD</m:t>
        </m:r>
      </m:oMath>
      <w:r w:rsidR="00990B31" w:rsidRPr="00EA2A48">
        <w:rPr>
          <w:rFonts w:eastAsia="Yu Gothic Light"/>
        </w:rPr>
        <w:t xml:space="preserve"> = “gasoline”) or diesel (</w:t>
      </w:r>
      <m:oMath>
        <m:r>
          <w:rPr>
            <w:rFonts w:ascii="Cambria Math" w:hAnsi="Cambria Math"/>
          </w:rPr>
          <m:t>XD</m:t>
        </m:r>
      </m:oMath>
      <w:r w:rsidR="00990B31" w:rsidRPr="00EA2A48">
        <w:rPr>
          <w:rFonts w:eastAsia="Yu Gothic Light"/>
        </w:rPr>
        <w:t xml:space="preserve"> = ”diesel”); </w:t>
      </w:r>
    </w:p>
    <w:p w14:paraId="5DAF0A43" w14:textId="77777777" w:rsidR="00990B31" w:rsidRPr="00EA2A48" w:rsidRDefault="00000000" w:rsidP="006D0464">
      <w:pPr>
        <w:ind w:left="2160"/>
        <w:rPr>
          <w:rFonts w:eastAsia="Yu Gothic Light"/>
        </w:rPr>
      </w:pPr>
      <m:oMath>
        <m:sSup>
          <m:sSupPr>
            <m:ctrlPr>
              <w:rPr>
                <w:rFonts w:ascii="Cambria Math" w:hAnsi="Cambria Math"/>
                <w:i/>
              </w:rPr>
            </m:ctrlPr>
          </m:sSupPr>
          <m:e>
            <m:r>
              <w:rPr>
                <w:rFonts w:ascii="Cambria Math" w:hAnsi="Cambria Math"/>
              </w:rPr>
              <m:t>VF</m:t>
            </m:r>
          </m:e>
          <m:sup>
            <m:r>
              <w:rPr>
                <w:rFonts w:ascii="Cambria Math" w:hAnsi="Cambria Math"/>
              </w:rPr>
              <m:t>XD</m:t>
            </m:r>
          </m:sup>
        </m:sSup>
      </m:oMath>
      <w:r w:rsidR="00990B31">
        <w:rPr>
          <w:rFonts w:eastAsia="Yu Gothic Light"/>
        </w:rPr>
        <w:t xml:space="preserve"> </w:t>
      </w:r>
      <w:r w:rsidR="00990B31" w:rsidRPr="00EA2A48">
        <w:rPr>
          <w:rFonts w:eastAsia="Yu Gothic Light"/>
        </w:rPr>
        <w:t>means the volume fraction of CARBOB (</w:t>
      </w:r>
      <m:oMath>
        <m:r>
          <w:rPr>
            <w:rFonts w:ascii="Cambria Math" w:hAnsi="Cambria Math"/>
          </w:rPr>
          <m:t>XD</m:t>
        </m:r>
      </m:oMath>
      <w:r w:rsidR="00990B31" w:rsidRPr="00EA2A48">
        <w:rPr>
          <w:rFonts w:eastAsia="Yu Gothic Light"/>
        </w:rPr>
        <w:t xml:space="preserve"> = “CARBOB”) or diesel (</w:t>
      </w:r>
      <m:oMath>
        <m:r>
          <w:rPr>
            <w:rFonts w:ascii="Cambria Math" w:hAnsi="Cambria Math"/>
          </w:rPr>
          <m:t>XD</m:t>
        </m:r>
      </m:oMath>
      <w:r w:rsidR="00990B31" w:rsidRPr="00EA2A48">
        <w:rPr>
          <w:rFonts w:eastAsia="Yu Gothic Light"/>
        </w:rPr>
        <w:t xml:space="preserve"> = “diesel”) fuel that is derived from crude oil supplied to the Low-Complexity/Low-Energy-Use refinery. </w:t>
      </w:r>
      <m:oMath>
        <m:sSup>
          <m:sSupPr>
            <m:ctrlPr>
              <w:rPr>
                <w:rFonts w:ascii="Cambria Math" w:hAnsi="Cambria Math"/>
                <w:i/>
              </w:rPr>
            </m:ctrlPr>
          </m:sSupPr>
          <m:e>
            <m:r>
              <w:rPr>
                <w:rFonts w:ascii="Cambria Math" w:hAnsi="Cambria Math"/>
              </w:rPr>
              <m:t>VF</m:t>
            </m:r>
          </m:e>
          <m:sup>
            <m:r>
              <w:rPr>
                <w:rFonts w:ascii="Cambria Math" w:hAnsi="Cambria Math"/>
              </w:rPr>
              <m:t>XD</m:t>
            </m:r>
          </m:sup>
        </m:sSup>
      </m:oMath>
      <w:r w:rsidR="00990B31">
        <w:rPr>
          <w:rFonts w:eastAsia="Yu Gothic Light"/>
        </w:rPr>
        <w:t xml:space="preserve"> </w:t>
      </w:r>
      <w:r w:rsidR="00990B31" w:rsidRPr="00EA2A48">
        <w:rPr>
          <w:rFonts w:eastAsia="Yu Gothic Light"/>
        </w:rPr>
        <w:t>is calculated by dividing the volume of CARBOB or diesel reported for section 95489(d)(2)(A) by the total volume of CARBOB or diesel reported for section 95489(d)(2)(A) through (D);</w:t>
      </w:r>
    </w:p>
    <w:p w14:paraId="1F29A6DA" w14:textId="77777777" w:rsidR="00990B31" w:rsidRPr="00EA2A48" w:rsidRDefault="00000000" w:rsidP="006D0464">
      <w:pPr>
        <w:ind w:left="2160"/>
        <w:rPr>
          <w:rFonts w:eastAsia="Yu Gothic Light"/>
        </w:rPr>
      </w:pPr>
      <m:oMath>
        <m:sSup>
          <m:sSupPr>
            <m:ctrlPr>
              <w:rPr>
                <w:rFonts w:ascii="Cambria Math" w:hAnsi="Cambria Math"/>
                <w:i/>
              </w:rPr>
            </m:ctrlPr>
          </m:sSupPr>
          <m:e>
            <m:r>
              <w:rPr>
                <w:rFonts w:ascii="Cambria Math" w:hAnsi="Cambria Math"/>
              </w:rPr>
              <m:t>E</m:t>
            </m:r>
          </m:e>
          <m:sup>
            <m:r>
              <w:rPr>
                <w:rFonts w:ascii="Cambria Math" w:hAnsi="Cambria Math"/>
              </w:rPr>
              <m:t>XD</m:t>
            </m:r>
          </m:sup>
        </m:sSup>
      </m:oMath>
      <w:r w:rsidR="00990B31">
        <w:rPr>
          <w:rFonts w:eastAsia="Yu Gothic Light"/>
        </w:rPr>
        <w:t xml:space="preserve"> </w:t>
      </w:r>
      <w:r w:rsidR="00990B31" w:rsidRPr="00EA2A48">
        <w:rPr>
          <w:rFonts w:eastAsia="Yu Gothic Light"/>
        </w:rPr>
        <w:t>is the amount of fuel energy, in MJ, from CARBOB (</w:t>
      </w:r>
      <m:oMath>
        <m:r>
          <w:rPr>
            <w:rFonts w:ascii="Cambria Math" w:hAnsi="Cambria Math"/>
          </w:rPr>
          <m:t>XD</m:t>
        </m:r>
      </m:oMath>
      <w:r w:rsidR="00990B31" w:rsidRPr="00EA2A48">
        <w:rPr>
          <w:rFonts w:eastAsia="Yu Gothic Light"/>
        </w:rPr>
        <w:t xml:space="preserve"> = “CARBOB”) or diesel (</w:t>
      </w:r>
      <m:oMath>
        <m:r>
          <w:rPr>
            <w:rFonts w:ascii="Cambria Math" w:hAnsi="Cambria Math"/>
          </w:rPr>
          <m:t>XD</m:t>
        </m:r>
      </m:oMath>
      <w:r w:rsidR="00990B31" w:rsidRPr="00EA2A48">
        <w:rPr>
          <w:rFonts w:eastAsia="Yu Gothic Light"/>
        </w:rPr>
        <w:t xml:space="preserve"> = “diesel”), determined from the energy density conversion factors in Table 4, either produced in California or imported into California during a specific calendar year and sold, supplied, or offered for sale in California; and</w:t>
      </w:r>
    </w:p>
    <w:p w14:paraId="1BF2AC00" w14:textId="77777777" w:rsidR="00990B31" w:rsidRPr="00817B56" w:rsidRDefault="00990B31" w:rsidP="006D0464">
      <w:pPr>
        <w:ind w:left="2160"/>
        <w:rPr>
          <w:rFonts w:eastAsia="Yu Gothic Light"/>
        </w:rPr>
      </w:pPr>
      <m:oMathPara>
        <m:oMathParaPr>
          <m:jc m:val="left"/>
        </m:oMathParaPr>
        <m:oMath>
          <m:r>
            <w:rPr>
              <w:rFonts w:ascii="Cambria Math" w:hAnsi="Cambria Math"/>
            </w:rPr>
            <m:t>C=1.0×</m:t>
          </m:r>
          <m:sSup>
            <m:sSupPr>
              <m:ctrlPr>
                <w:rPr>
                  <w:rFonts w:ascii="Cambria Math" w:hAnsi="Cambria Math"/>
                  <w:i/>
                </w:rPr>
              </m:ctrlPr>
            </m:sSupPr>
            <m:e>
              <m:r>
                <w:rPr>
                  <w:rFonts w:ascii="Cambria Math" w:hAnsi="Cambria Math"/>
                </w:rPr>
                <m:t>10</m:t>
              </m:r>
            </m:e>
            <m:sup>
              <m:r>
                <w:rPr>
                  <w:rFonts w:ascii="Cambria Math" w:hAnsi="Cambria Math"/>
                </w:rPr>
                <m:t>-6</m:t>
              </m:r>
            </m:sup>
          </m:sSup>
          <m:f>
            <m:fPr>
              <m:ctrlPr>
                <w:rPr>
                  <w:rFonts w:ascii="Cambria Math" w:hAnsi="Cambria Math"/>
                  <w:i/>
                </w:rPr>
              </m:ctrlPr>
            </m:fPr>
            <m:num>
              <m:r>
                <w:rPr>
                  <w:rFonts w:ascii="Cambria Math" w:hAnsi="Cambria Math"/>
                </w:rPr>
                <m:t>MT</m:t>
              </m:r>
            </m:num>
            <m:den>
              <m:r>
                <w:rPr>
                  <w:rFonts w:ascii="Cambria Math" w:hAnsi="Cambria Math"/>
                </w:rPr>
                <m:t>gC</m:t>
              </m:r>
              <m:sSub>
                <m:sSubPr>
                  <m:ctrlPr>
                    <w:rPr>
                      <w:rFonts w:ascii="Cambria Math" w:hAnsi="Cambria Math"/>
                      <w:i/>
                    </w:rPr>
                  </m:ctrlPr>
                </m:sSubPr>
                <m:e>
                  <m:r>
                    <w:rPr>
                      <w:rFonts w:ascii="Cambria Math" w:hAnsi="Cambria Math"/>
                    </w:rPr>
                    <m:t>O</m:t>
                  </m:r>
                </m:e>
                <m:sub>
                  <m:r>
                    <w:rPr>
                      <w:rFonts w:ascii="Cambria Math" w:hAnsi="Cambria Math"/>
                    </w:rPr>
                    <m:t>2</m:t>
                  </m:r>
                </m:sub>
              </m:sSub>
              <m:r>
                <w:rPr>
                  <w:rFonts w:ascii="Cambria Math" w:hAnsi="Cambria Math"/>
                </w:rPr>
                <m:t>e</m:t>
              </m:r>
            </m:den>
          </m:f>
        </m:oMath>
      </m:oMathPara>
    </w:p>
    <w:p w14:paraId="47BD3552" w14:textId="77777777" w:rsidR="00990B31" w:rsidRPr="00EA2A48" w:rsidRDefault="00990B31" w:rsidP="00990B31">
      <w:pPr>
        <w:pStyle w:val="Heading4"/>
        <w:keepNext w:val="0"/>
        <w:keepLines w:val="0"/>
        <w:rPr>
          <w:rFonts w:eastAsia="Yu Gothic Light"/>
        </w:rPr>
      </w:pPr>
      <w:r w:rsidRPr="00EA2A48">
        <w:rPr>
          <w:rFonts w:eastAsia="Yu Gothic Light"/>
        </w:rPr>
        <w:t>Credits created pursuant to section 95489(d) may not be sold or transferred to any other party.</w:t>
      </w:r>
    </w:p>
    <w:p w14:paraId="40B362E8" w14:textId="77777777" w:rsidR="00990B31" w:rsidRPr="00EA2A48" w:rsidRDefault="00990B31" w:rsidP="00990B31">
      <w:pPr>
        <w:pStyle w:val="Heading3"/>
        <w:keepNext w:val="0"/>
        <w:keepLines w:val="0"/>
        <w:rPr>
          <w:rFonts w:eastAsia="Yu Gothic Light"/>
        </w:rPr>
      </w:pPr>
      <w:r w:rsidRPr="00817B56">
        <w:rPr>
          <w:rFonts w:eastAsia="Yu Gothic Light"/>
          <w:i/>
          <w:iCs/>
        </w:rPr>
        <w:t>Application Contents and Submittal.</w:t>
      </w:r>
      <w:r w:rsidRPr="00EA2A48">
        <w:rPr>
          <w:rFonts w:eastAsia="Yu Gothic Light"/>
        </w:rPr>
        <w:t xml:space="preserve"> An application for Low</w:t>
      </w:r>
      <w:r>
        <w:rPr>
          <w:rFonts w:eastAsia="Yu Gothic Light"/>
        </w:rPr>
        <w:noBreakHyphen/>
      </w:r>
      <w:r w:rsidRPr="00EA2A48">
        <w:rPr>
          <w:rFonts w:eastAsia="Yu Gothic Light"/>
        </w:rPr>
        <w:t>Complexity/Low-Energy-Use Refinery Credits must comply with the following requirements:</w:t>
      </w:r>
    </w:p>
    <w:p w14:paraId="3CE62923" w14:textId="77777777" w:rsidR="00990B31" w:rsidRPr="00EA2A48" w:rsidRDefault="00990B31" w:rsidP="00990B31">
      <w:pPr>
        <w:pStyle w:val="Heading4"/>
        <w:keepNext w:val="0"/>
        <w:keepLines w:val="0"/>
        <w:rPr>
          <w:rFonts w:eastAsia="Yu Gothic Light"/>
        </w:rPr>
      </w:pPr>
      <w:r w:rsidRPr="00EA2A48">
        <w:rPr>
          <w:rFonts w:eastAsia="Yu Gothic Light"/>
        </w:rPr>
        <w:t>An application must contain the following summary material:</w:t>
      </w:r>
    </w:p>
    <w:p w14:paraId="64C4E8CC" w14:textId="77777777" w:rsidR="00990B31" w:rsidRPr="00EA2A48" w:rsidRDefault="00990B31" w:rsidP="00990B31">
      <w:pPr>
        <w:pStyle w:val="Heading5"/>
        <w:keepNext w:val="0"/>
        <w:keepLines w:val="0"/>
        <w:rPr>
          <w:rFonts w:eastAsia="Yu Gothic Light"/>
        </w:rPr>
      </w:pPr>
      <w:r w:rsidRPr="00EA2A48">
        <w:rPr>
          <w:rFonts w:eastAsia="Yu Gothic Light"/>
        </w:rPr>
        <w:lastRenderedPageBreak/>
        <w:t>A complete description of the refinery including processing units and their capacity, and energy use;</w:t>
      </w:r>
    </w:p>
    <w:p w14:paraId="7123C614" w14:textId="77777777" w:rsidR="00990B31" w:rsidRPr="00EA2A48" w:rsidRDefault="00990B31" w:rsidP="00990B31">
      <w:pPr>
        <w:pStyle w:val="Heading5"/>
        <w:keepNext w:val="0"/>
        <w:keepLines w:val="0"/>
        <w:rPr>
          <w:rFonts w:eastAsia="Yu Gothic Light"/>
        </w:rPr>
      </w:pPr>
      <w:r w:rsidRPr="00EA2A48">
        <w:rPr>
          <w:rFonts w:eastAsia="Yu Gothic Light"/>
        </w:rPr>
        <w:t>An engineering drawing(s) or process flow diagram(s) that illustrates the project, relevant process equipment, and mass or volumetric flows necessary to calculate the Low</w:t>
      </w:r>
      <w:r>
        <w:rPr>
          <w:rFonts w:eastAsia="Yu Gothic Light"/>
        </w:rPr>
        <w:noBreakHyphen/>
      </w:r>
      <w:r w:rsidRPr="00EA2A48">
        <w:rPr>
          <w:rFonts w:eastAsia="Yu Gothic Light"/>
        </w:rPr>
        <w:t>Complexity/Low-Energy-Use Refinery Credits; and</w:t>
      </w:r>
    </w:p>
    <w:p w14:paraId="0472E3A8" w14:textId="77777777" w:rsidR="00990B31" w:rsidRPr="00EA2A48" w:rsidRDefault="00990B31" w:rsidP="00990B31">
      <w:pPr>
        <w:pStyle w:val="Heading5"/>
        <w:keepNext w:val="0"/>
        <w:keepLines w:val="0"/>
        <w:rPr>
          <w:rFonts w:eastAsia="Yu Gothic Light"/>
        </w:rPr>
      </w:pPr>
      <w:r w:rsidRPr="00EA2A48">
        <w:rPr>
          <w:rFonts w:eastAsia="Yu Gothic Light"/>
        </w:rPr>
        <w:t>A preliminary estimate of the credit, calculated as required in section 95489(d)(3)(B), including descriptions and copies of production and operational data other technical documentation utilized in support of the calculation.</w:t>
      </w:r>
    </w:p>
    <w:p w14:paraId="46945735" w14:textId="77777777" w:rsidR="00990B31" w:rsidRPr="00EA2A48" w:rsidRDefault="00990B31" w:rsidP="00990B31">
      <w:pPr>
        <w:pStyle w:val="Heading4"/>
        <w:keepNext w:val="0"/>
        <w:keepLines w:val="0"/>
        <w:rPr>
          <w:rFonts w:eastAsia="Yu Gothic Light"/>
        </w:rPr>
      </w:pPr>
      <w:r w:rsidRPr="00EA2A48">
        <w:rPr>
          <w:rFonts w:eastAsia="Yu Gothic Light"/>
        </w:rPr>
        <w:t>An application must include a list of references covering all information sources used in the calculation of Low</w:t>
      </w:r>
      <w:r>
        <w:rPr>
          <w:rFonts w:eastAsia="Yu Gothic Light"/>
        </w:rPr>
        <w:noBreakHyphen/>
      </w:r>
      <w:r w:rsidRPr="00EA2A48">
        <w:rPr>
          <w:rFonts w:eastAsia="Yu Gothic Light"/>
        </w:rPr>
        <w:t>Complexity/Low-Energy-Use Refinery Credits. The reference list must meet the requirements of section 95488.7(a)(2)(D).</w:t>
      </w:r>
    </w:p>
    <w:p w14:paraId="43E2686A" w14:textId="77777777" w:rsidR="00990B31" w:rsidRPr="00EA2A48" w:rsidRDefault="00990B31" w:rsidP="00990B31">
      <w:pPr>
        <w:pStyle w:val="Heading4"/>
        <w:keepNext w:val="0"/>
        <w:keepLines w:val="0"/>
        <w:rPr>
          <w:rFonts w:eastAsia="Yu Gothic Light"/>
        </w:rPr>
      </w:pPr>
      <w:r w:rsidRPr="00EA2A48">
        <w:rPr>
          <w:rFonts w:eastAsia="Yu Gothic Light"/>
        </w:rPr>
        <w:t>An application must include a signed transmittal letter from the applicant attesting to the veracity of the information in the application packet and declaring that the information submitted accurately represents the actual operation of the refinery. The transmittal letter must meet the requirements of section 95488.8(a)(3)(A) through (D).</w:t>
      </w:r>
    </w:p>
    <w:p w14:paraId="5FCC9461" w14:textId="77777777" w:rsidR="00990B31" w:rsidRPr="00EA2A48" w:rsidRDefault="00990B31" w:rsidP="00990B31">
      <w:pPr>
        <w:pStyle w:val="Heading4"/>
        <w:keepNext w:val="0"/>
        <w:keepLines w:val="0"/>
        <w:rPr>
          <w:rFonts w:eastAsia="Yu Gothic Light"/>
        </w:rPr>
      </w:pPr>
      <w:r w:rsidRPr="00EA2A48">
        <w:rPr>
          <w:rFonts w:eastAsia="Yu Gothic Light"/>
        </w:rPr>
        <w:t>An applicant that submits any information or documentation in support of a proposed Low-Complexity/Low-Energy-Use Refinery Credit must include a written statement clearly showing that the applicant understands and agrees that all information in the application not identified as confidential business information is subject to public disclosure pursuant to California Code of Regulations, title 17, sections 91000 through 91022 and the California Public Records Act (Government Code, §§ .6250 et seq.), and that information claimed by the applicant to be confidential might later be disclosed under section 91022 if the Board determines the information is subject to disclosure.</w:t>
      </w:r>
    </w:p>
    <w:p w14:paraId="46654054" w14:textId="271FBCB0" w:rsidR="00990B31" w:rsidRPr="00EA2A48" w:rsidRDefault="00990B31" w:rsidP="00990B31">
      <w:pPr>
        <w:pStyle w:val="Heading4"/>
        <w:keepNext w:val="0"/>
        <w:keepLines w:val="0"/>
        <w:rPr>
          <w:rFonts w:eastAsia="Yu Gothic Light"/>
        </w:rPr>
      </w:pPr>
      <w:r w:rsidRPr="00EA2A48">
        <w:rPr>
          <w:rFonts w:eastAsia="Yu Gothic Light"/>
        </w:rPr>
        <w:t xml:space="preserve">An application, supporting documents, and all other relevant data or calculation or other documentation must be submitted electronically via the </w:t>
      </w:r>
      <w:del w:id="4847" w:author="CARB" w:date="2023-12-19T12:12:00Z">
        <w:r w:rsidR="00EA2A48" w:rsidRPr="00EA2A48">
          <w:rPr>
            <w:rFonts w:eastAsia="Yu Gothic Light"/>
          </w:rPr>
          <w:delText>AFP</w:delText>
        </w:r>
      </w:del>
      <w:ins w:id="4848" w:author="CARB" w:date="2023-12-19T12:12:00Z">
        <w:r>
          <w:rPr>
            <w:rFonts w:eastAsia="Yu Gothic Light"/>
          </w:rPr>
          <w:t>LRT-CBTS</w:t>
        </w:r>
      </w:ins>
      <w:r w:rsidRPr="00EA2A48">
        <w:rPr>
          <w:rFonts w:eastAsia="Yu Gothic Light"/>
        </w:rPr>
        <w:t xml:space="preserve"> unless the Executive Officer has approved or requested another format.</w:t>
      </w:r>
    </w:p>
    <w:p w14:paraId="3561B05B" w14:textId="3499D4D6" w:rsidR="00990B31" w:rsidRPr="00EA2A48" w:rsidRDefault="00990B31" w:rsidP="00990B31">
      <w:pPr>
        <w:pStyle w:val="Heading4"/>
        <w:keepNext w:val="0"/>
        <w:keepLines w:val="0"/>
        <w:rPr>
          <w:rFonts w:eastAsia="Yu Gothic Light"/>
        </w:rPr>
      </w:pPr>
      <w:r w:rsidRPr="00EA2A48">
        <w:rPr>
          <w:rFonts w:eastAsia="Yu Gothic Light"/>
        </w:rPr>
        <w:t xml:space="preserve">If there is a change to an approved Low-Complexity/Low-Energy-Use Refinery which could impact the eligibility of the refinery, the refinery operator must notify the Executive Officer in writing within 30 </w:t>
      </w:r>
      <w:del w:id="4849" w:author="CARB" w:date="2023-12-19T12:12:00Z">
        <w:r w:rsidR="00EA2A48" w:rsidRPr="00EA2A48">
          <w:rPr>
            <w:rFonts w:eastAsia="Yu Gothic Light"/>
          </w:rPr>
          <w:delText xml:space="preserve">business </w:delText>
        </w:r>
      </w:del>
      <w:r w:rsidRPr="00EA2A48">
        <w:rPr>
          <w:rFonts w:eastAsia="Yu Gothic Light"/>
        </w:rPr>
        <w:t xml:space="preserve">days after the material change has occurred, and the </w:t>
      </w:r>
      <w:proofErr w:type="gramStart"/>
      <w:r w:rsidRPr="00EA2A48">
        <w:rPr>
          <w:rFonts w:eastAsia="Yu Gothic Light"/>
        </w:rPr>
        <w:lastRenderedPageBreak/>
        <w:t>previously-approved</w:t>
      </w:r>
      <w:proofErr w:type="gramEnd"/>
      <w:r w:rsidRPr="00EA2A48">
        <w:rPr>
          <w:rFonts w:eastAsia="Yu Gothic Light"/>
        </w:rPr>
        <w:t xml:space="preserve"> application shall become invalid 30</w:t>
      </w:r>
      <w:r>
        <w:rPr>
          <w:rFonts w:eastAsia="Yu Gothic Light"/>
        </w:rPr>
        <w:t> </w:t>
      </w:r>
      <w:del w:id="4850" w:author="CARB" w:date="2023-12-19T12:12:00Z">
        <w:r w:rsidR="00EA2A48" w:rsidRPr="00EA2A48">
          <w:rPr>
            <w:rFonts w:eastAsia="Yu Gothic Light"/>
          </w:rPr>
          <w:delText xml:space="preserve">business </w:delText>
        </w:r>
      </w:del>
      <w:r w:rsidRPr="00EA2A48">
        <w:rPr>
          <w:rFonts w:eastAsia="Yu Gothic Light"/>
        </w:rPr>
        <w:t>days after the material change has occurred.</w:t>
      </w:r>
    </w:p>
    <w:p w14:paraId="7FB764BA" w14:textId="77777777" w:rsidR="00990B31" w:rsidRPr="00EA2A48" w:rsidRDefault="00990B31" w:rsidP="00990B31">
      <w:pPr>
        <w:pStyle w:val="Heading3"/>
        <w:keepNext w:val="0"/>
        <w:keepLines w:val="0"/>
        <w:rPr>
          <w:rFonts w:eastAsia="Yu Gothic Light"/>
        </w:rPr>
      </w:pPr>
      <w:r w:rsidRPr="00D175EC">
        <w:rPr>
          <w:rFonts w:eastAsia="Yu Gothic Light"/>
          <w:i/>
          <w:iCs/>
        </w:rPr>
        <w:t>Credit Issuance.</w:t>
      </w:r>
      <w:r w:rsidRPr="00EA2A48">
        <w:rPr>
          <w:rFonts w:eastAsia="Yu Gothic Light"/>
        </w:rPr>
        <w:t xml:space="preserve"> The Executive Officer will issue Low-Complexity/Low-Energy-Use Refinery Credits annually for the prior year upon the completion of the following:</w:t>
      </w:r>
    </w:p>
    <w:p w14:paraId="39A03353" w14:textId="77777777" w:rsidR="00990B31" w:rsidRPr="00EA2A48" w:rsidRDefault="00990B31" w:rsidP="00990B31">
      <w:pPr>
        <w:pStyle w:val="Heading4"/>
        <w:keepNext w:val="0"/>
        <w:keepLines w:val="0"/>
        <w:rPr>
          <w:rFonts w:eastAsia="Yu Gothic Light"/>
        </w:rPr>
      </w:pPr>
      <w:r w:rsidRPr="00EA2A48">
        <w:rPr>
          <w:rFonts w:eastAsia="Yu Gothic Light"/>
        </w:rPr>
        <w:t>Confirmation of eligibility by the Executive Officer based on the refinery energy use verified under MRR annually.</w:t>
      </w:r>
    </w:p>
    <w:p w14:paraId="51DDC574" w14:textId="77777777" w:rsidR="00990B31" w:rsidRDefault="00990B31" w:rsidP="00990B31">
      <w:pPr>
        <w:pStyle w:val="Heading4"/>
        <w:keepNext w:val="0"/>
        <w:keepLines w:val="0"/>
        <w:rPr>
          <w:rFonts w:eastAsia="Yu Gothic Light"/>
        </w:rPr>
      </w:pPr>
      <w:r w:rsidRPr="00EA2A48">
        <w:rPr>
          <w:rFonts w:eastAsia="Yu Gothic Light"/>
        </w:rPr>
        <w:t>Receipt of a positive or qualified positive verification statement for the quarterly fuel transactions reported pursuant to section 95489(d)(2). An adverse verification statement would result in no credit issuance and Executive Officer investigation.</w:t>
      </w:r>
    </w:p>
    <w:p w14:paraId="43ECC5DD" w14:textId="77777777" w:rsidR="00990B31" w:rsidRPr="00D61417" w:rsidRDefault="00990B31" w:rsidP="00D61417">
      <w:pPr>
        <w:pStyle w:val="Heading4"/>
        <w:rPr>
          <w:ins w:id="4851" w:author="CARB" w:date="2023-12-19T12:12:00Z"/>
        </w:rPr>
      </w:pPr>
      <w:ins w:id="4852" w:author="CARB" w:date="2023-12-19T12:12:00Z">
        <w:r w:rsidRPr="00D61417">
          <w:t>The crediting period for projects eligible for credit generation pursuant to section 95489(d) will end no later than December 31, 2040.</w:t>
        </w:r>
      </w:ins>
    </w:p>
    <w:p w14:paraId="6D6F7724" w14:textId="41B0385D" w:rsidR="00990B31" w:rsidRPr="00EA2A48" w:rsidRDefault="00990B31" w:rsidP="00990B31">
      <w:pPr>
        <w:pStyle w:val="Heading2"/>
        <w:keepNext w:val="0"/>
        <w:keepLines w:val="0"/>
        <w:rPr>
          <w:rFonts w:eastAsia="Yu Gothic Light"/>
        </w:rPr>
      </w:pPr>
      <w:r w:rsidRPr="5553A3DB">
        <w:rPr>
          <w:rFonts w:eastAsia="Yu Gothic Light"/>
          <w:i/>
          <w:iCs/>
        </w:rPr>
        <w:t>Refinery Investment Credit Program.</w:t>
      </w:r>
      <w:r w:rsidRPr="5553A3DB">
        <w:rPr>
          <w:rFonts w:eastAsia="Yu Gothic Light"/>
        </w:rPr>
        <w:t xml:space="preserve"> A refinery</w:t>
      </w:r>
      <w:ins w:id="4853" w:author="CARB" w:date="2023-12-19T12:12:00Z">
        <w:r w:rsidRPr="5553A3DB">
          <w:rPr>
            <w:rFonts w:eastAsia="Yu Gothic Light"/>
          </w:rPr>
          <w:t xml:space="preserve">, or a hydrogen production facility </w:t>
        </w:r>
        <w:r w:rsidR="45399897" w:rsidRPr="0BB1F519">
          <w:rPr>
            <w:rFonts w:eastAsia="Yu Gothic Light"/>
          </w:rPr>
          <w:t>physically</w:t>
        </w:r>
        <w:r>
          <w:rPr>
            <w:rFonts w:eastAsia="Yu Gothic Light"/>
          </w:rPr>
          <w:t xml:space="preserve"> providing</w:t>
        </w:r>
        <w:r w:rsidRPr="5553A3DB">
          <w:rPr>
            <w:rFonts w:eastAsia="Yu Gothic Light"/>
          </w:rPr>
          <w:t xml:space="preserve"> hydrogen to a refinery,</w:t>
        </w:r>
      </w:ins>
      <w:r w:rsidRPr="5553A3DB">
        <w:rPr>
          <w:rFonts w:eastAsia="Yu Gothic Light"/>
        </w:rPr>
        <w:t xml:space="preserve"> may receive credit for reducing greenhouse gas emissions from its facility.</w:t>
      </w:r>
      <w:ins w:id="4854" w:author="CARB" w:date="2023-12-19T12:12:00Z">
        <w:r w:rsidRPr="5553A3DB">
          <w:rPr>
            <w:rFonts w:eastAsia="Yu Gothic Light"/>
          </w:rPr>
          <w:t xml:space="preserve"> For projects at hydrogen production facilities not owned by the refinery, the refinery and hydrogen production facility must apply as joint applicants.</w:t>
        </w:r>
      </w:ins>
      <w:r w:rsidRPr="5553A3DB">
        <w:rPr>
          <w:rFonts w:eastAsia="Yu Gothic Light"/>
        </w:rPr>
        <w:t xml:space="preserve"> Any such </w:t>
      </w:r>
      <w:proofErr w:type="gramStart"/>
      <w:r w:rsidRPr="5553A3DB">
        <w:rPr>
          <w:rFonts w:eastAsia="Yu Gothic Light"/>
        </w:rPr>
        <w:t>credits</w:t>
      </w:r>
      <w:proofErr w:type="gramEnd"/>
      <w:r w:rsidRPr="5553A3DB">
        <w:rPr>
          <w:rFonts w:eastAsia="Yu Gothic Light"/>
        </w:rPr>
        <w:t xml:space="preserve"> must be based on fuel volumes sold, supplied, or offered for sale in California as set forth below.</w:t>
      </w:r>
    </w:p>
    <w:p w14:paraId="683A8155" w14:textId="77777777" w:rsidR="00990B31" w:rsidRPr="00EA2A48" w:rsidRDefault="00990B31" w:rsidP="00990B31">
      <w:pPr>
        <w:pStyle w:val="Heading3"/>
        <w:keepNext w:val="0"/>
        <w:keepLines w:val="0"/>
        <w:rPr>
          <w:rFonts w:eastAsia="Yu Gothic Light"/>
        </w:rPr>
      </w:pPr>
      <w:r w:rsidRPr="00A156E8">
        <w:rPr>
          <w:rFonts w:eastAsia="Yu Gothic Light"/>
          <w:i/>
          <w:iCs/>
        </w:rPr>
        <w:t>General Requirements</w:t>
      </w:r>
      <w:r w:rsidRPr="00EA2A48">
        <w:rPr>
          <w:rFonts w:eastAsia="Yu Gothic Light"/>
        </w:rPr>
        <w:t>.</w:t>
      </w:r>
    </w:p>
    <w:p w14:paraId="27809164" w14:textId="77777777" w:rsidR="00990B31" w:rsidRPr="00EA2A48" w:rsidRDefault="00990B31" w:rsidP="00990B31">
      <w:pPr>
        <w:pStyle w:val="Heading4"/>
        <w:keepNext w:val="0"/>
        <w:keepLines w:val="0"/>
        <w:rPr>
          <w:rFonts w:eastAsia="Yu Gothic Light"/>
        </w:rPr>
      </w:pPr>
      <w:r w:rsidRPr="00EA2A48">
        <w:rPr>
          <w:rFonts w:eastAsia="Yu Gothic Light"/>
        </w:rPr>
        <w:t>The application for a refinery investment credit must be submitted during or after the year 2016 and must be approved pursuant to this section before the refinery</w:t>
      </w:r>
      <w:r>
        <w:rPr>
          <w:rFonts w:eastAsia="Yu Gothic Light"/>
        </w:rPr>
        <w:t xml:space="preserve"> </w:t>
      </w:r>
      <w:ins w:id="4855" w:author="CARB" w:date="2023-12-19T12:12:00Z">
        <w:r>
          <w:rPr>
            <w:rFonts w:eastAsia="Yu Gothic Light"/>
          </w:rPr>
          <w:t>or hydrogen production facility</w:t>
        </w:r>
        <w:r w:rsidRPr="00EA2A48">
          <w:rPr>
            <w:rFonts w:eastAsia="Yu Gothic Light"/>
          </w:rPr>
          <w:t xml:space="preserve"> </w:t>
        </w:r>
      </w:ins>
      <w:r w:rsidRPr="00EA2A48">
        <w:rPr>
          <w:rFonts w:eastAsia="Yu Gothic Light"/>
        </w:rPr>
        <w:t xml:space="preserve">can receive credit. A project is eligible if the project completion date is on January 1, </w:t>
      </w:r>
      <w:proofErr w:type="gramStart"/>
      <w:r w:rsidRPr="00EA2A48">
        <w:rPr>
          <w:rFonts w:eastAsia="Yu Gothic Light"/>
        </w:rPr>
        <w:t>2016</w:t>
      </w:r>
      <w:proofErr w:type="gramEnd"/>
      <w:r w:rsidRPr="00EA2A48">
        <w:rPr>
          <w:rFonts w:eastAsia="Yu Gothic Light"/>
        </w:rPr>
        <w:t xml:space="preserve"> or later.</w:t>
      </w:r>
    </w:p>
    <w:p w14:paraId="0A56784E" w14:textId="0C86EB04" w:rsidR="00990B31" w:rsidRPr="00EA2A48" w:rsidRDefault="00990B31" w:rsidP="00990B31">
      <w:pPr>
        <w:pStyle w:val="Heading4"/>
        <w:keepNext w:val="0"/>
        <w:keepLines w:val="0"/>
        <w:rPr>
          <w:rFonts w:eastAsia="Yu Gothic Light"/>
        </w:rPr>
      </w:pPr>
      <w:r w:rsidRPr="00EA2A48">
        <w:rPr>
          <w:rFonts w:eastAsia="Yu Gothic Light"/>
        </w:rPr>
        <w:t>The refinery investment credit project must occur within the boundaries of the refinery</w:t>
      </w:r>
      <w:del w:id="4856" w:author="CARB" w:date="2023-12-19T12:12:00Z">
        <w:r w:rsidR="00EA2A48" w:rsidRPr="00EA2A48">
          <w:rPr>
            <w:rFonts w:eastAsia="Yu Gothic Light"/>
          </w:rPr>
          <w:delText>, unless it involves carbon capture from</w:delText>
        </w:r>
      </w:del>
      <w:ins w:id="4857" w:author="CARB" w:date="2023-12-19T12:12:00Z">
        <w:r>
          <w:rPr>
            <w:rFonts w:eastAsia="Yu Gothic Light"/>
          </w:rPr>
          <w:t xml:space="preserve"> or</w:t>
        </w:r>
      </w:ins>
      <w:r>
        <w:rPr>
          <w:rFonts w:eastAsia="Yu Gothic Light"/>
        </w:rPr>
        <w:t xml:space="preserve"> hydrogen production</w:t>
      </w:r>
      <w:ins w:id="4858" w:author="CARB" w:date="2023-12-19T12:12:00Z">
        <w:r>
          <w:rPr>
            <w:rFonts w:eastAsia="Yu Gothic Light"/>
          </w:rPr>
          <w:t xml:space="preserve"> facility</w:t>
        </w:r>
      </w:ins>
      <w:r>
        <w:rPr>
          <w:rFonts w:eastAsia="Yu Gothic Light"/>
        </w:rPr>
        <w:t>.</w:t>
      </w:r>
      <w:r w:rsidRPr="00EA2A48">
        <w:rPr>
          <w:rFonts w:eastAsia="Yu Gothic Light"/>
        </w:rPr>
        <w:t xml:space="preserve"> Sequestration sites for CCS do not need to be on-site at the refinery.</w:t>
      </w:r>
    </w:p>
    <w:p w14:paraId="32520D0C" w14:textId="77777777" w:rsidR="00990B31" w:rsidRPr="00EA2A48" w:rsidRDefault="00990B31" w:rsidP="00990B31">
      <w:pPr>
        <w:pStyle w:val="Heading4"/>
        <w:keepNext w:val="0"/>
        <w:keepLines w:val="0"/>
        <w:rPr>
          <w:rFonts w:eastAsia="Yu Gothic Light"/>
        </w:rPr>
      </w:pPr>
      <w:r w:rsidRPr="00EA2A48">
        <w:rPr>
          <w:rFonts w:eastAsia="Yu Gothic Light"/>
        </w:rPr>
        <w:t>The applicant must demonstrate that any net increases in criteria air pollutant or toxic air contaminant emissions from the refinery investment credit project are mitigated in accordance with all local, state, and national environmental and health and safety regulations.</w:t>
      </w:r>
    </w:p>
    <w:p w14:paraId="10CB4E7E" w14:textId="77777777" w:rsidR="00990B31" w:rsidRPr="00EA2A48" w:rsidRDefault="00990B31" w:rsidP="00990B31">
      <w:pPr>
        <w:pStyle w:val="Heading4"/>
        <w:keepNext w:val="0"/>
        <w:keepLines w:val="0"/>
        <w:rPr>
          <w:rFonts w:eastAsia="Yu Gothic Light"/>
        </w:rPr>
      </w:pPr>
      <w:r w:rsidRPr="00EA2A48">
        <w:rPr>
          <w:rFonts w:eastAsia="Yu Gothic Light"/>
        </w:rPr>
        <w:t>The following project types are eligible for the refinery investment project credits:</w:t>
      </w:r>
    </w:p>
    <w:p w14:paraId="628EF609" w14:textId="77777777" w:rsidR="00990B31" w:rsidRPr="00EA2A48" w:rsidRDefault="00990B31" w:rsidP="00990B31">
      <w:pPr>
        <w:pStyle w:val="Heading5"/>
        <w:keepNext w:val="0"/>
        <w:keepLines w:val="0"/>
        <w:rPr>
          <w:rFonts w:eastAsia="Yu Gothic Light"/>
        </w:rPr>
      </w:pPr>
      <w:r w:rsidRPr="00EA2A48">
        <w:rPr>
          <w:rFonts w:eastAsia="Yu Gothic Light"/>
        </w:rPr>
        <w:lastRenderedPageBreak/>
        <w:t>CO</w:t>
      </w:r>
      <w:r w:rsidRPr="009B3F98">
        <w:rPr>
          <w:rFonts w:eastAsia="Yu Gothic Light"/>
          <w:vertAlign w:val="subscript"/>
        </w:rPr>
        <w:t>2</w:t>
      </w:r>
      <w:r w:rsidRPr="00EA2A48">
        <w:rPr>
          <w:rFonts w:eastAsia="Yu Gothic Light"/>
        </w:rPr>
        <w:t xml:space="preserve"> capture</w:t>
      </w:r>
      <w:ins w:id="4859" w:author="CARB" w:date="2023-12-19T12:12:00Z">
        <w:r w:rsidRPr="00EA2A48">
          <w:rPr>
            <w:rFonts w:eastAsia="Yu Gothic Light"/>
          </w:rPr>
          <w:t xml:space="preserve"> </w:t>
        </w:r>
        <w:r>
          <w:rPr>
            <w:rFonts w:eastAsia="Yu Gothic Light"/>
          </w:rPr>
          <w:t>from existing anthropogenic sources</w:t>
        </w:r>
      </w:ins>
      <w:r>
        <w:rPr>
          <w:rFonts w:eastAsia="Yu Gothic Light"/>
        </w:rPr>
        <w:t xml:space="preserve"> </w:t>
      </w:r>
      <w:r w:rsidRPr="00EA2A48">
        <w:rPr>
          <w:rFonts w:eastAsia="Yu Gothic Light"/>
        </w:rPr>
        <w:t>at refineries, or at hydrogen production facilities that supply hydrogen to refineries, and subsequent geologic sequestration;</w:t>
      </w:r>
    </w:p>
    <w:p w14:paraId="2181B54D" w14:textId="2EF2A0B1" w:rsidR="00990B31" w:rsidRPr="00EA2A48" w:rsidRDefault="00990B31" w:rsidP="00990B31">
      <w:pPr>
        <w:pStyle w:val="Heading5"/>
        <w:keepNext w:val="0"/>
        <w:keepLines w:val="0"/>
        <w:rPr>
          <w:rFonts w:eastAsia="Yu Gothic Light"/>
        </w:rPr>
      </w:pPr>
      <w:r w:rsidRPr="00EA2A48">
        <w:rPr>
          <w:rFonts w:eastAsia="Yu Gothic Light"/>
        </w:rPr>
        <w:t xml:space="preserve">Use of renewable or low-CI electricity supplied behind the meter </w:t>
      </w:r>
      <w:del w:id="4860" w:author="CARB" w:date="2023-12-19T12:12:00Z">
        <w:r w:rsidR="00EA2A48" w:rsidRPr="00EA2A48">
          <w:rPr>
            <w:rFonts w:eastAsia="Yu Gothic Light"/>
          </w:rPr>
          <w:delText>that meets the requirements of 95488.8(h)(1);</w:delText>
        </w:r>
      </w:del>
      <w:ins w:id="4861" w:author="CARB" w:date="2023-12-19T12:12:00Z">
        <w:r>
          <w:rPr>
            <w:rFonts w:eastAsia="Yu Gothic Light"/>
          </w:rPr>
          <w:t>at refineries or at hydrogen production facilities</w:t>
        </w:r>
        <w:r w:rsidRPr="00EA2A48">
          <w:rPr>
            <w:rFonts w:eastAsia="Yu Gothic Light"/>
          </w:rPr>
          <w:t>;</w:t>
        </w:r>
      </w:ins>
    </w:p>
    <w:p w14:paraId="08151262" w14:textId="77777777" w:rsidR="00990B31" w:rsidRPr="00EA2A48" w:rsidRDefault="00990B31" w:rsidP="00990B31">
      <w:pPr>
        <w:pStyle w:val="Heading5"/>
        <w:keepNext w:val="0"/>
        <w:keepLines w:val="0"/>
        <w:rPr>
          <w:rFonts w:eastAsia="Yu Gothic Light"/>
        </w:rPr>
      </w:pPr>
      <w:r w:rsidRPr="00EA2A48">
        <w:rPr>
          <w:rFonts w:eastAsia="Yu Gothic Light"/>
        </w:rPr>
        <w:t>Use of lower-CI process energy such as biomethane, renewable propane, and renewable coke, to displace fossil fuel</w:t>
      </w:r>
      <w:ins w:id="4862" w:author="CARB" w:date="2023-12-19T12:12:00Z">
        <w:r>
          <w:rPr>
            <w:rFonts w:eastAsia="Yu Gothic Light"/>
          </w:rPr>
          <w:t xml:space="preserve"> at refineries or hydrogen production facilities</w:t>
        </w:r>
      </w:ins>
      <w:r w:rsidRPr="00EA2A48">
        <w:rPr>
          <w:rFonts w:eastAsia="Yu Gothic Light"/>
        </w:rPr>
        <w:t>;</w:t>
      </w:r>
    </w:p>
    <w:p w14:paraId="2B6EF10D" w14:textId="77777777" w:rsidR="00990B31" w:rsidRPr="00EA2A48" w:rsidRDefault="00990B31" w:rsidP="00990B31">
      <w:pPr>
        <w:pStyle w:val="Heading5"/>
        <w:keepNext w:val="0"/>
        <w:keepLines w:val="0"/>
        <w:rPr>
          <w:rFonts w:eastAsia="Yu Gothic Light"/>
        </w:rPr>
      </w:pPr>
      <w:r w:rsidRPr="00EA2A48">
        <w:rPr>
          <w:rFonts w:eastAsia="Yu Gothic Light"/>
        </w:rPr>
        <w:t xml:space="preserve">Electrification at refineries </w:t>
      </w:r>
      <w:ins w:id="4863" w:author="CARB" w:date="2023-12-19T12:12:00Z">
        <w:r>
          <w:rPr>
            <w:rFonts w:eastAsia="Yu Gothic Light"/>
          </w:rPr>
          <w:t xml:space="preserve">or hydrogen production </w:t>
        </w:r>
        <w:proofErr w:type="gramStart"/>
        <w:r>
          <w:rPr>
            <w:rFonts w:eastAsia="Yu Gothic Light"/>
          </w:rPr>
          <w:t xml:space="preserve">facilities </w:t>
        </w:r>
      </w:ins>
      <w:r w:rsidRPr="00EA2A48">
        <w:rPr>
          <w:rFonts w:eastAsia="Yu Gothic Light"/>
        </w:rPr>
        <w:t>that</w:t>
      </w:r>
      <w:proofErr w:type="gramEnd"/>
      <w:r w:rsidRPr="00EA2A48">
        <w:rPr>
          <w:rFonts w:eastAsia="Yu Gothic Light"/>
        </w:rPr>
        <w:t xml:space="preserve"> involves substitution of high carbon fossil energy input with grid electricity.</w:t>
      </w:r>
    </w:p>
    <w:p w14:paraId="5A224315" w14:textId="2A9C3525" w:rsidR="00990B31" w:rsidRPr="00EA2A48" w:rsidRDefault="00990B31" w:rsidP="00990B31">
      <w:pPr>
        <w:pStyle w:val="Heading5"/>
        <w:keepNext w:val="0"/>
        <w:keepLines w:val="0"/>
        <w:rPr>
          <w:rFonts w:eastAsia="Yu Gothic Light"/>
        </w:rPr>
      </w:pPr>
      <w:r w:rsidRPr="00EA2A48">
        <w:rPr>
          <w:rFonts w:eastAsia="Yu Gothic Light"/>
        </w:rPr>
        <w:t xml:space="preserve">Process improvement projects that deliver a reduction in baseline refinery-wide greenhouse gas emissions as outlined in </w:t>
      </w:r>
      <w:r>
        <w:rPr>
          <w:rFonts w:eastAsia="Yu Gothic Light"/>
        </w:rPr>
        <w:t>95489(e)(1)(</w:t>
      </w:r>
      <w:del w:id="4864" w:author="CARB" w:date="2023-12-19T12:12:00Z">
        <w:r w:rsidR="00EA2A48" w:rsidRPr="00EA2A48">
          <w:rPr>
            <w:rFonts w:eastAsia="Yu Gothic Light"/>
          </w:rPr>
          <w:delText>G)2.</w:delText>
        </w:r>
      </w:del>
      <w:ins w:id="4865" w:author="CARB" w:date="2023-12-19T12:12:00Z">
        <w:r>
          <w:rPr>
            <w:rFonts w:eastAsia="Yu Gothic Light"/>
          </w:rPr>
          <w:t>J)</w:t>
        </w:r>
        <w:r w:rsidRPr="00EA2A48">
          <w:rPr>
            <w:rFonts w:eastAsia="Yu Gothic Light"/>
          </w:rPr>
          <w:t>.</w:t>
        </w:r>
      </w:ins>
      <w:r w:rsidRPr="00EA2A48">
        <w:rPr>
          <w:rFonts w:eastAsia="Yu Gothic Light"/>
        </w:rPr>
        <w:t xml:space="preserve"> Greenhouse gas emissions reductions due to curtailment, simple maintenance; and crude oil switching that results in greenhouse gas reductions in the project system boundary without improvements in the processing units or equipment involved are not eligible. For the purposes of this section, curtailment is defined as an intentional operational and/or physical change exclusively for the reduction or cessation of total gasoline and gasoline </w:t>
      </w:r>
      <w:proofErr w:type="spellStart"/>
      <w:r w:rsidRPr="00EA2A48">
        <w:rPr>
          <w:rFonts w:eastAsia="Yu Gothic Light"/>
        </w:rPr>
        <w:t>blendstocks</w:t>
      </w:r>
      <w:proofErr w:type="spellEnd"/>
      <w:r w:rsidRPr="00EA2A48">
        <w:rPr>
          <w:rFonts w:eastAsia="Yu Gothic Light"/>
        </w:rPr>
        <w:t xml:space="preserve"> and diesel production at the refinery</w:t>
      </w:r>
      <w:del w:id="4866" w:author="CARB" w:date="2023-12-19T12:12:00Z">
        <w:r w:rsidR="00EA2A48" w:rsidRPr="00EA2A48">
          <w:rPr>
            <w:rFonts w:eastAsia="Yu Gothic Light"/>
          </w:rPr>
          <w:delText>.</w:delText>
        </w:r>
      </w:del>
      <w:ins w:id="4867" w:author="CARB" w:date="2023-12-19T12:12:00Z">
        <w:r>
          <w:rPr>
            <w:rFonts w:eastAsia="Yu Gothic Light"/>
          </w:rPr>
          <w:t xml:space="preserve"> or hydrogen production at the hydrogen production facility</w:t>
        </w:r>
        <w:r w:rsidRPr="00EA2A48">
          <w:rPr>
            <w:rFonts w:eastAsia="Yu Gothic Light"/>
          </w:rPr>
          <w:t>.</w:t>
        </w:r>
      </w:ins>
      <w:r w:rsidRPr="00EA2A48">
        <w:rPr>
          <w:rFonts w:eastAsia="Yu Gothic Light"/>
        </w:rPr>
        <w:t xml:space="preserve"> Curtailment does not include the coincidental rate reduction or shutdown of associated emitting equipment as part of a process improvement project or projects aimed primarily at optimizing refinery</w:t>
      </w:r>
      <w:r>
        <w:rPr>
          <w:rFonts w:eastAsia="Yu Gothic Light"/>
        </w:rPr>
        <w:t xml:space="preserve"> </w:t>
      </w:r>
      <w:ins w:id="4868" w:author="CARB" w:date="2023-12-19T12:12:00Z">
        <w:r>
          <w:rPr>
            <w:rFonts w:eastAsia="Yu Gothic Light"/>
          </w:rPr>
          <w:t>or hydrogen production</w:t>
        </w:r>
        <w:r w:rsidRPr="00EA2A48">
          <w:rPr>
            <w:rFonts w:eastAsia="Yu Gothic Light"/>
          </w:rPr>
          <w:t xml:space="preserve"> </w:t>
        </w:r>
      </w:ins>
      <w:r w:rsidRPr="00EA2A48">
        <w:rPr>
          <w:rFonts w:eastAsia="Yu Gothic Light"/>
        </w:rPr>
        <w:t>efficiency.</w:t>
      </w:r>
    </w:p>
    <w:p w14:paraId="6F7461C8" w14:textId="45AF88D5" w:rsidR="00990B31" w:rsidRPr="00EA2A48" w:rsidRDefault="00990B31" w:rsidP="00990B31">
      <w:pPr>
        <w:pStyle w:val="Heading4"/>
        <w:keepNext w:val="0"/>
        <w:keepLines w:val="0"/>
        <w:rPr>
          <w:rFonts w:eastAsia="Yu Gothic Light"/>
        </w:rPr>
      </w:pPr>
      <w:r w:rsidRPr="00EA2A48">
        <w:rPr>
          <w:rFonts w:eastAsia="Yu Gothic Light"/>
        </w:rPr>
        <w:t xml:space="preserve">Credits must be pro-rated for years where the units within the project system boundary were non-operational. This pro-rating will consider the </w:t>
      </w:r>
      <w:del w:id="4869" w:author="CARB" w:date="2023-12-19T12:12:00Z">
        <w:r w:rsidR="00EA2A48" w:rsidRPr="00EA2A48">
          <w:rPr>
            <w:rFonts w:eastAsia="Yu Gothic Light"/>
          </w:rPr>
          <w:delText xml:space="preserve">calendar </w:delText>
        </w:r>
      </w:del>
      <w:r w:rsidRPr="00EA2A48">
        <w:rPr>
          <w:rFonts w:eastAsia="Yu Gothic Light"/>
        </w:rPr>
        <w:t>days of operation relative to non-operation.</w:t>
      </w:r>
    </w:p>
    <w:p w14:paraId="5ED817BC" w14:textId="7A213CA6" w:rsidR="00990B31" w:rsidRPr="00EA2A48" w:rsidRDefault="00990B31" w:rsidP="00990B31">
      <w:pPr>
        <w:pStyle w:val="Heading4"/>
        <w:keepNext w:val="0"/>
        <w:keepLines w:val="0"/>
        <w:rPr>
          <w:rFonts w:eastAsia="Yu Gothic Light"/>
        </w:rPr>
      </w:pPr>
      <w:r w:rsidRPr="00EA2A48">
        <w:rPr>
          <w:rFonts w:eastAsia="Yu Gothic Light"/>
        </w:rPr>
        <w:t xml:space="preserve">Credits must be pro-rated if the hydrogen production facility </w:t>
      </w:r>
      <w:del w:id="4870" w:author="CARB" w:date="2023-12-19T12:12:00Z">
        <w:r w:rsidR="00EA2A48" w:rsidRPr="00EA2A48">
          <w:rPr>
            <w:rFonts w:eastAsia="Yu Gothic Light"/>
          </w:rPr>
          <w:delText>that captures CO</w:delText>
        </w:r>
        <w:r w:rsidR="00EA2A48" w:rsidRPr="00C25F3B">
          <w:rPr>
            <w:rFonts w:eastAsia="Yu Gothic Light"/>
            <w:vertAlign w:val="subscript"/>
          </w:rPr>
          <w:delText>2</w:delText>
        </w:r>
        <w:r w:rsidR="00EA2A48" w:rsidRPr="00EA2A48">
          <w:rPr>
            <w:rFonts w:eastAsia="Yu Gothic Light"/>
          </w:rPr>
          <w:delText xml:space="preserve"> </w:delText>
        </w:r>
      </w:del>
      <w:r w:rsidRPr="00EA2A48">
        <w:rPr>
          <w:rFonts w:eastAsia="Yu Gothic Light"/>
        </w:rPr>
        <w:t>does not supply all of its hydrogen to the applicant refinery.</w:t>
      </w:r>
    </w:p>
    <w:p w14:paraId="23137EA9" w14:textId="77777777" w:rsidR="00990B31" w:rsidRPr="00EA2A48" w:rsidRDefault="00990B31" w:rsidP="00990B31">
      <w:pPr>
        <w:pStyle w:val="Heading4"/>
        <w:keepNext w:val="0"/>
        <w:keepLines w:val="0"/>
        <w:rPr>
          <w:rFonts w:eastAsia="Yu Gothic Light"/>
        </w:rPr>
      </w:pPr>
      <w:r w:rsidRPr="00EA2A48">
        <w:rPr>
          <w:rFonts w:eastAsia="Yu Gothic Light"/>
        </w:rPr>
        <w:t>Credits generated pursuant to section 95489(e)(1)(D)5. are subject to the following limitations:</w:t>
      </w:r>
    </w:p>
    <w:p w14:paraId="3DEEDA6F" w14:textId="77777777" w:rsidR="00990B31" w:rsidRPr="00EA2A48" w:rsidRDefault="00990B31" w:rsidP="00990B31">
      <w:pPr>
        <w:pStyle w:val="Heading5"/>
        <w:keepNext w:val="0"/>
        <w:keepLines w:val="0"/>
        <w:rPr>
          <w:rFonts w:eastAsia="Yu Gothic Light"/>
        </w:rPr>
      </w:pPr>
      <w:r w:rsidRPr="00EA2A48">
        <w:rPr>
          <w:rFonts w:eastAsia="Yu Gothic Light"/>
        </w:rPr>
        <w:t xml:space="preserve">Credits may not be used to meet more than 10 percent of any entity's annual compliance obligation. The Executive </w:t>
      </w:r>
      <w:r w:rsidRPr="00EA2A48">
        <w:rPr>
          <w:rFonts w:eastAsia="Yu Gothic Light"/>
        </w:rPr>
        <w:lastRenderedPageBreak/>
        <w:t>Officer will exclude incremental deficits incurred pursuant to section 95489(b) when assessing this 10 percent limitation.</w:t>
      </w:r>
    </w:p>
    <w:p w14:paraId="6820B45F" w14:textId="77777777" w:rsidR="00EA2A48" w:rsidRPr="00EA2A48" w:rsidRDefault="00EA2A48" w:rsidP="00F701A2">
      <w:pPr>
        <w:pStyle w:val="Heading5"/>
        <w:keepNext w:val="0"/>
        <w:keepLines w:val="0"/>
        <w:spacing w:line="259" w:lineRule="auto"/>
        <w:rPr>
          <w:del w:id="4871" w:author="CARB" w:date="2023-12-19T12:12:00Z"/>
          <w:rFonts w:eastAsia="Yu Gothic Light"/>
        </w:rPr>
      </w:pPr>
      <w:del w:id="4872" w:author="CARB" w:date="2023-12-19T12:12:00Z">
        <w:r w:rsidRPr="00EA2A48">
          <w:rPr>
            <w:rFonts w:eastAsia="Yu Gothic Light"/>
          </w:rPr>
          <w:delText>Each project must generate at least 10,000 credits or one percent of the facility's annual pre-project emissions, whichever is less.</w:delText>
        </w:r>
      </w:del>
    </w:p>
    <w:p w14:paraId="70BDE92C" w14:textId="77777777" w:rsidR="00990B31" w:rsidRPr="00EA2A48" w:rsidRDefault="00990B31" w:rsidP="00990B31">
      <w:pPr>
        <w:pStyle w:val="Heading5"/>
        <w:keepNext w:val="0"/>
        <w:keepLines w:val="0"/>
        <w:numPr>
          <w:numberingChange w:id="4873" w:author="CARB" w:date="2023-12-19T12:12:00Z" w:original="%5:3:0:."/>
        </w:numPr>
        <w:rPr>
          <w:rFonts w:eastAsia="Yu Gothic Light"/>
        </w:rPr>
      </w:pPr>
      <w:r w:rsidRPr="00EA2A48">
        <w:rPr>
          <w:rFonts w:eastAsia="Yu Gothic Light"/>
        </w:rPr>
        <w:t>Crediting is limited to 15 years from the quarter in which the Executive Officer approves the project's application.</w:t>
      </w:r>
    </w:p>
    <w:p w14:paraId="40A728A8" w14:textId="77777777" w:rsidR="00990B31" w:rsidRDefault="00990B31" w:rsidP="00990B31">
      <w:pPr>
        <w:pStyle w:val="Heading4"/>
        <w:keepNext w:val="0"/>
        <w:keepLines w:val="0"/>
        <w:rPr>
          <w:rFonts w:eastAsia="Yu Gothic Light"/>
        </w:rPr>
      </w:pPr>
      <w:r w:rsidRPr="00EA2A48">
        <w:rPr>
          <w:rFonts w:eastAsia="Yu Gothic Light"/>
        </w:rPr>
        <w:t>Projects that utilize carbon capture and sequestration are subject to the provisions of section 95490.</w:t>
      </w:r>
    </w:p>
    <w:p w14:paraId="67CF8F9E" w14:textId="77777777" w:rsidR="00990B31" w:rsidRPr="007526E3" w:rsidRDefault="00990B31" w:rsidP="00893322">
      <w:pPr>
        <w:pStyle w:val="Heading4"/>
        <w:keepNext w:val="0"/>
        <w:keepLines w:val="0"/>
        <w:rPr>
          <w:ins w:id="4874" w:author="CARB" w:date="2023-12-19T12:12:00Z"/>
        </w:rPr>
      </w:pPr>
      <w:ins w:id="4875" w:author="CARB" w:date="2023-12-19T12:12:00Z">
        <w:r w:rsidRPr="007526E3">
          <w:t>The project operator must provide a written application to the Executive Officer. If the project involves lower-CI process energy or renewable or low-CI electricity produced by a third party and delivered to the refinery or hydrogen production facility, both the refinery or hydrogen production facility and the third party must apply and will be considered joint applicant project operator for approval of the project. If more than one refinery or hydrogen production facility receives lower-CI process energy or renewable or low-CI electricity from a single third-party facility, each refinery or hydrogen production facility must submit an independent application with the third party as a joint applicant on each submittal. If the project involves delivery of carbon captured by the refinery or hydrogen production facility to a third party to store the carbon, both the refinery or hydrogen production facility and the third party must apply and will be considered joint applicants for approval of the project.</w:t>
        </w:r>
      </w:ins>
    </w:p>
    <w:p w14:paraId="20C59164" w14:textId="77777777" w:rsidR="00990B31" w:rsidRPr="007526E3" w:rsidRDefault="00990B31" w:rsidP="00893322">
      <w:pPr>
        <w:pStyle w:val="Heading4"/>
        <w:keepNext w:val="0"/>
        <w:keepLines w:val="0"/>
        <w:rPr>
          <w:ins w:id="4876" w:author="CARB" w:date="2023-12-19T12:12:00Z"/>
        </w:rPr>
      </w:pPr>
      <w:ins w:id="4877" w:author="CARB" w:date="2023-12-19T12:12:00Z">
        <w:r w:rsidRPr="007526E3">
          <w:t>Applications submitted pursuant to section 95489(e)(1)(D) must demonstrate an emissions reduction of at least 10,000 metric tons CO</w:t>
        </w:r>
        <w:r w:rsidRPr="007526E3">
          <w:rPr>
            <w:vertAlign w:val="subscript"/>
          </w:rPr>
          <w:t>2</w:t>
        </w:r>
        <w:r w:rsidRPr="007526E3">
          <w:t>e per year or one percent of the facility’s annual pre project emissions, whichever is less.</w:t>
        </w:r>
      </w:ins>
    </w:p>
    <w:p w14:paraId="56677FDF" w14:textId="77777777" w:rsidR="00990B31" w:rsidRPr="00D61417" w:rsidRDefault="00990B31" w:rsidP="00893322">
      <w:pPr>
        <w:pStyle w:val="Heading4"/>
        <w:keepNext w:val="0"/>
        <w:keepLines w:val="0"/>
        <w:rPr>
          <w:ins w:id="4878" w:author="CARB" w:date="2023-12-19T12:12:00Z"/>
        </w:rPr>
      </w:pPr>
      <w:ins w:id="4879" w:author="CARB" w:date="2023-12-19T12:12:00Z">
        <w:r w:rsidRPr="007526E3">
          <w:t>Renewable or low-CI energy sources listed in 95489(e)(1)(D) that are used to generate LCFS credit may not also claim renewable energy certificates or other environmental attributes recognized or credited by any other jurisdiction or regulatory program, other than the market-based compliance mechanism set forth in title 17, California Code of Regulations Chapter 1, Subchapter 10, article 5 (commencing with section 95800). Any renewable energy certificates or other environmental attributes associated with the energy must be retired on behalf of the LCFS.</w:t>
        </w:r>
      </w:ins>
    </w:p>
    <w:p w14:paraId="5BA15FFB" w14:textId="77777777" w:rsidR="00990B31" w:rsidRPr="00EA2A48" w:rsidRDefault="00990B31" w:rsidP="00990B31">
      <w:pPr>
        <w:pStyle w:val="Heading3"/>
        <w:keepNext w:val="0"/>
        <w:keepLines w:val="0"/>
        <w:rPr>
          <w:rFonts w:eastAsia="Yu Gothic Light"/>
        </w:rPr>
      </w:pPr>
      <w:r w:rsidRPr="006723FF">
        <w:rPr>
          <w:rFonts w:eastAsia="Yu Gothic Light"/>
          <w:i/>
          <w:iCs/>
        </w:rPr>
        <w:t>Calculation of Credits</w:t>
      </w:r>
      <w:r w:rsidRPr="00EA2A48">
        <w:rPr>
          <w:rFonts w:eastAsia="Yu Gothic Light"/>
        </w:rPr>
        <w:t>.</w:t>
      </w:r>
    </w:p>
    <w:p w14:paraId="58EC1572" w14:textId="77777777" w:rsidR="00990B31" w:rsidRPr="00EA2A48" w:rsidRDefault="00990B31" w:rsidP="00990B31">
      <w:pPr>
        <w:pStyle w:val="Heading4"/>
        <w:keepNext w:val="0"/>
        <w:keepLines w:val="0"/>
        <w:rPr>
          <w:rFonts w:eastAsia="Yu Gothic Light"/>
        </w:rPr>
      </w:pPr>
      <w:r w:rsidRPr="00EA2A48">
        <w:rPr>
          <w:rFonts w:eastAsia="Yu Gothic Light"/>
        </w:rPr>
        <w:lastRenderedPageBreak/>
        <w:t>For carbon capture and sequestration projects, determine the credit in accordance with</w:t>
      </w:r>
      <w:r>
        <w:rPr>
          <w:rFonts w:eastAsia="Yu Gothic Light"/>
        </w:rPr>
        <w:t xml:space="preserve"> </w:t>
      </w:r>
      <w:ins w:id="4880" w:author="CARB" w:date="2023-12-19T12:12:00Z">
        <w:r>
          <w:rPr>
            <w:rFonts w:eastAsia="Yu Gothic Light"/>
          </w:rPr>
          <w:t>sections 95489(e)(2), 95490, and</w:t>
        </w:r>
        <w:r w:rsidRPr="00EA2A48">
          <w:rPr>
            <w:rFonts w:eastAsia="Yu Gothic Light"/>
          </w:rPr>
          <w:t xml:space="preserve"> </w:t>
        </w:r>
      </w:ins>
      <w:r w:rsidRPr="00EA2A48">
        <w:rPr>
          <w:rFonts w:eastAsia="Yu Gothic Light"/>
        </w:rPr>
        <w:t>the CCS protocol.</w:t>
      </w:r>
    </w:p>
    <w:p w14:paraId="73FF9A84" w14:textId="77777777" w:rsidR="00990B31" w:rsidRPr="00EA2A48" w:rsidRDefault="00990B31" w:rsidP="00990B31">
      <w:pPr>
        <w:pStyle w:val="Heading4"/>
        <w:keepNext w:val="0"/>
        <w:keepLines w:val="0"/>
        <w:rPr>
          <w:rFonts w:eastAsia="Yu Gothic Light"/>
        </w:rPr>
      </w:pPr>
      <w:r w:rsidRPr="00EA2A48">
        <w:rPr>
          <w:rFonts w:eastAsia="Yu Gothic Light"/>
        </w:rPr>
        <w:t>For other refinery investment credit projects, determine the credit as follows:</w:t>
      </w:r>
    </w:p>
    <w:p w14:paraId="2FD7AD92" w14:textId="77777777" w:rsidR="00990B31" w:rsidRPr="00EA2A48" w:rsidRDefault="00990B31" w:rsidP="00990B31">
      <w:pPr>
        <w:pStyle w:val="Heading5"/>
        <w:keepNext w:val="0"/>
        <w:keepLines w:val="0"/>
        <w:rPr>
          <w:rFonts w:eastAsia="Yu Gothic Light"/>
        </w:rPr>
      </w:pPr>
      <w:r w:rsidRPr="00EA2A48">
        <w:rPr>
          <w:rFonts w:eastAsia="Yu Gothic Light"/>
        </w:rPr>
        <w:t>Establish a project system boundary. The project system boundary should include direct impacts and at least first order indirect impacts;</w:t>
      </w:r>
    </w:p>
    <w:p w14:paraId="002A7802" w14:textId="77777777" w:rsidR="00990B31" w:rsidRPr="00EA2A48" w:rsidRDefault="00990B31" w:rsidP="00990B31">
      <w:pPr>
        <w:pStyle w:val="Heading5"/>
        <w:keepNext w:val="0"/>
        <w:keepLines w:val="0"/>
        <w:rPr>
          <w:rFonts w:eastAsia="Yu Gothic Light"/>
        </w:rPr>
      </w:pPr>
      <w:r w:rsidRPr="00EA2A48">
        <w:rPr>
          <w:rFonts w:eastAsia="Yu Gothic Light"/>
        </w:rPr>
        <w:t>Determine the credit for the refinery investment credit project by calculating pre-project life cycle greenhouse gas emissions and project life cycle greenhouse gas emissions within the project system boundary;</w:t>
      </w:r>
    </w:p>
    <w:p w14:paraId="784AA084" w14:textId="77777777" w:rsidR="00990B31" w:rsidRPr="00712CD7" w:rsidRDefault="00000000" w:rsidP="006D0464">
      <w:pPr>
        <w:ind w:left="2880"/>
        <w:rPr>
          <w:rFonts w:eastAsia="Yu Gothic Light"/>
        </w:rPr>
      </w:pPr>
      <m:oMathPara>
        <m:oMathParaPr>
          <m:jc m:val="left"/>
        </m:oMathParaPr>
        <m:oMath>
          <m:sSub>
            <m:sSubPr>
              <m:ctrlPr>
                <w:rPr>
                  <w:rFonts w:ascii="Cambria Math" w:hAnsi="Cambria Math"/>
                  <w:i/>
                </w:rPr>
              </m:ctrlPr>
            </m:sSubPr>
            <m:e>
              <m:r>
                <w:rPr>
                  <w:rFonts w:ascii="Cambria Math" w:hAnsi="Cambria Math"/>
                </w:rPr>
                <m:t>Credit</m:t>
              </m:r>
            </m:e>
            <m:sub>
              <m:r>
                <w:rPr>
                  <w:rFonts w:ascii="Cambria Math" w:hAnsi="Cambria Math"/>
                </w:rPr>
                <m:t>RIP</m:t>
              </m:r>
            </m:sub>
          </m:sSub>
          <m:r>
            <w:rPr>
              <w:rFonts w:ascii="Cambria Math" w:hAnsi="Cambria Math"/>
            </w:rPr>
            <m:t>=</m:t>
          </m:r>
          <m:sSub>
            <m:sSubPr>
              <m:ctrlPr>
                <w:rPr>
                  <w:rFonts w:ascii="Cambria Math" w:hAnsi="Cambria Math"/>
                  <w:i/>
                </w:rPr>
              </m:ctrlPr>
            </m:sSubPr>
            <m:e>
              <m:r>
                <w:rPr>
                  <w:rFonts w:ascii="Cambria Math" w:hAnsi="Cambria Math"/>
                </w:rPr>
                <m:t>(GHG</m:t>
              </m:r>
            </m:e>
            <m:sub>
              <m:r>
                <w:rPr>
                  <w:rFonts w:ascii="Cambria Math" w:hAnsi="Cambria Math"/>
                </w:rPr>
                <m:t>pre-project</m:t>
              </m:r>
            </m:sub>
          </m:sSub>
          <m:r>
            <w:rPr>
              <w:rFonts w:ascii="Cambria Math" w:hAnsi="Cambria Math"/>
            </w:rPr>
            <m:t xml:space="preserve">- </m:t>
          </m:r>
          <m:sSub>
            <m:sSubPr>
              <m:ctrlPr>
                <w:rPr>
                  <w:rFonts w:ascii="Cambria Math" w:hAnsi="Cambria Math"/>
                  <w:i/>
                </w:rPr>
              </m:ctrlPr>
            </m:sSubPr>
            <m:e>
              <m:r>
                <w:rPr>
                  <w:rFonts w:ascii="Cambria Math" w:hAnsi="Cambria Math"/>
                </w:rPr>
                <m:t>GHG</m:t>
              </m:r>
            </m:e>
            <m:sub>
              <m:r>
                <w:rPr>
                  <w:rFonts w:ascii="Cambria Math" w:hAnsi="Cambria Math"/>
                </w:rPr>
                <m:t>post-project</m:t>
              </m:r>
            </m:sub>
          </m:sSub>
          <m:r>
            <w:rPr>
              <w:rFonts w:ascii="Cambria Math" w:hAnsi="Cambria Math"/>
            </w:rPr>
            <m:t>)</m:t>
          </m:r>
        </m:oMath>
      </m:oMathPara>
    </w:p>
    <w:p w14:paraId="61FCE635" w14:textId="77777777" w:rsidR="00990B31" w:rsidRPr="00EA2A48" w:rsidRDefault="00990B31" w:rsidP="006D0464">
      <w:pPr>
        <w:ind w:left="2880"/>
        <w:rPr>
          <w:rFonts w:eastAsia="Yu Gothic Light"/>
        </w:rPr>
      </w:pPr>
      <m:oMathPara>
        <m:oMath>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Volume</m:t>
                  </m:r>
                </m:e>
                <m:sup>
                  <m:r>
                    <w:rPr>
                      <w:rFonts w:ascii="Cambria Math" w:hAnsi="Cambria Math"/>
                    </w:rPr>
                    <m:t>XD</m:t>
                  </m:r>
                </m:sup>
              </m:sSup>
            </m:num>
            <m:den>
              <m:sSup>
                <m:sSupPr>
                  <m:ctrlPr>
                    <w:rPr>
                      <w:rFonts w:ascii="Cambria Math" w:hAnsi="Cambria Math"/>
                      <w:i/>
                    </w:rPr>
                  </m:ctrlPr>
                </m:sSupPr>
                <m:e>
                  <m:r>
                    <w:rPr>
                      <w:rFonts w:ascii="Cambria Math" w:hAnsi="Cambria Math"/>
                    </w:rPr>
                    <m:t>Volume</m:t>
                  </m:r>
                </m:e>
                <m:sup>
                  <m:r>
                    <w:rPr>
                      <w:rFonts w:ascii="Cambria Math" w:hAnsi="Cambria Math"/>
                    </w:rPr>
                    <m:t>Total</m:t>
                  </m:r>
                </m:sup>
              </m:sSup>
              <m:r>
                <w:rPr>
                  <w:rFonts w:ascii="Cambria Math" w:hAnsi="Cambria Math"/>
                </w:rPr>
                <m:t xml:space="preserve"> </m:t>
              </m:r>
            </m:den>
          </m:f>
        </m:oMath>
      </m:oMathPara>
    </w:p>
    <w:p w14:paraId="3E186A07" w14:textId="77777777" w:rsidR="00990B31" w:rsidRPr="00EA2A48" w:rsidRDefault="00990B31" w:rsidP="006D0464">
      <w:pPr>
        <w:ind w:left="2880"/>
        <w:rPr>
          <w:rFonts w:eastAsia="Yu Gothic Light"/>
        </w:rPr>
      </w:pPr>
      <w:r w:rsidRPr="00EA2A48">
        <w:rPr>
          <w:rFonts w:eastAsia="Yu Gothic Light"/>
        </w:rPr>
        <w:t>where:</w:t>
      </w:r>
    </w:p>
    <w:p w14:paraId="49A8622A" w14:textId="77777777" w:rsidR="00990B31" w:rsidRPr="00EA2A48" w:rsidRDefault="00000000" w:rsidP="006D0464">
      <w:pPr>
        <w:ind w:left="2880"/>
        <w:rPr>
          <w:rFonts w:eastAsia="Yu Gothic Light"/>
        </w:rPr>
      </w:pPr>
      <m:oMath>
        <m:sSub>
          <m:sSubPr>
            <m:ctrlPr>
              <w:rPr>
                <w:rFonts w:ascii="Cambria Math" w:hAnsi="Cambria Math"/>
                <w:i/>
              </w:rPr>
            </m:ctrlPr>
          </m:sSubPr>
          <m:e>
            <m:r>
              <w:rPr>
                <w:rFonts w:ascii="Cambria Math" w:hAnsi="Cambria Math"/>
              </w:rPr>
              <m:t>Credit</m:t>
            </m:r>
          </m:e>
          <m:sub>
            <m:r>
              <w:rPr>
                <w:rFonts w:ascii="Cambria Math" w:hAnsi="Cambria Math"/>
              </w:rPr>
              <m:t>RIP</m:t>
            </m:r>
          </m:sub>
        </m:sSub>
      </m:oMath>
      <w:r w:rsidR="00990B31">
        <w:rPr>
          <w:rFonts w:eastAsia="Yu Gothic Light"/>
        </w:rPr>
        <w:t xml:space="preserve"> </w:t>
      </w:r>
      <w:r w:rsidR="00990B31" w:rsidRPr="00EA2A48">
        <w:rPr>
          <w:rFonts w:eastAsia="Yu Gothic Light"/>
        </w:rPr>
        <w:t xml:space="preserve">is the annual credit for the refinery investment credit project in metric tons per year; </w:t>
      </w:r>
    </w:p>
    <w:p w14:paraId="5BCAB402" w14:textId="77777777" w:rsidR="00990B31" w:rsidRPr="00EA2A48" w:rsidRDefault="00000000" w:rsidP="006D0464">
      <w:pPr>
        <w:ind w:left="2880"/>
        <w:rPr>
          <w:rFonts w:eastAsia="Yu Gothic Light"/>
        </w:rPr>
      </w:pPr>
      <m:oMath>
        <m:sSub>
          <m:sSubPr>
            <m:ctrlPr>
              <w:rPr>
                <w:rFonts w:ascii="Cambria Math" w:hAnsi="Cambria Math"/>
                <w:i/>
              </w:rPr>
            </m:ctrlPr>
          </m:sSubPr>
          <m:e>
            <m:r>
              <w:rPr>
                <w:rFonts w:ascii="Cambria Math" w:hAnsi="Cambria Math"/>
              </w:rPr>
              <m:t>GHG</m:t>
            </m:r>
          </m:e>
          <m:sub>
            <m:r>
              <w:rPr>
                <w:rFonts w:ascii="Cambria Math" w:hAnsi="Cambria Math"/>
              </w:rPr>
              <m:t>pre-project</m:t>
            </m:r>
          </m:sub>
        </m:sSub>
      </m:oMath>
      <w:r w:rsidR="00990B31" w:rsidRPr="00EA2A48">
        <w:rPr>
          <w:rFonts w:eastAsia="Yu Gothic Light"/>
        </w:rPr>
        <w:t xml:space="preserve"> </w:t>
      </w:r>
      <w:r w:rsidR="00990B31">
        <w:rPr>
          <w:rFonts w:eastAsia="Yu Gothic Light"/>
        </w:rPr>
        <w:t xml:space="preserve">is </w:t>
      </w:r>
      <w:r w:rsidR="00990B31" w:rsidRPr="00EA2A48">
        <w:rPr>
          <w:rFonts w:eastAsia="Yu Gothic Light"/>
        </w:rPr>
        <w:t>the annual life cycle greenhouse gas emissions from the use of fuels, electricity, steam/heat and hydrogen in the project system boundary prior to project implementation in metric tons per year corrected for downtime;</w:t>
      </w:r>
    </w:p>
    <w:p w14:paraId="0A6886E6" w14:textId="77777777" w:rsidR="00990B31" w:rsidRPr="00EA2A48" w:rsidRDefault="00000000" w:rsidP="006D0464">
      <w:pPr>
        <w:ind w:left="2880"/>
        <w:rPr>
          <w:rFonts w:eastAsia="Yu Gothic Light"/>
        </w:rPr>
      </w:pPr>
      <m:oMath>
        <m:sSub>
          <m:sSubPr>
            <m:ctrlPr>
              <w:rPr>
                <w:rFonts w:ascii="Cambria Math" w:hAnsi="Cambria Math"/>
                <w:i/>
              </w:rPr>
            </m:ctrlPr>
          </m:sSubPr>
          <m:e>
            <m:r>
              <w:rPr>
                <w:rFonts w:ascii="Cambria Math" w:hAnsi="Cambria Math"/>
              </w:rPr>
              <m:t>GHG</m:t>
            </m:r>
          </m:e>
          <m:sub>
            <m:r>
              <w:rPr>
                <w:rFonts w:ascii="Cambria Math" w:hAnsi="Cambria Math"/>
              </w:rPr>
              <m:t>post-project</m:t>
            </m:r>
          </m:sub>
        </m:sSub>
      </m:oMath>
      <w:r w:rsidR="00990B31">
        <w:rPr>
          <w:rFonts w:eastAsia="Yu Gothic Light"/>
        </w:rPr>
        <w:t xml:space="preserve"> </w:t>
      </w:r>
      <w:r w:rsidR="00990B31" w:rsidRPr="00EA2A48">
        <w:rPr>
          <w:rFonts w:eastAsia="Yu Gothic Light"/>
        </w:rPr>
        <w:t>is the annual life cycle greenhouse gas emissions from the use of fuels, electricity, steam/heat and hydrogen in the project system boundary due to project implementation in metric tons per year corrected for downtime;</w:t>
      </w:r>
    </w:p>
    <w:p w14:paraId="670BD4AF" w14:textId="77777777" w:rsidR="00990B31" w:rsidRPr="00EA2A48" w:rsidRDefault="00000000" w:rsidP="006D0464">
      <w:pPr>
        <w:ind w:left="2880"/>
        <w:rPr>
          <w:rFonts w:eastAsia="Yu Gothic Light"/>
        </w:rPr>
      </w:pPr>
      <m:oMath>
        <m:sSup>
          <m:sSupPr>
            <m:ctrlPr>
              <w:rPr>
                <w:rFonts w:ascii="Cambria Math" w:hAnsi="Cambria Math"/>
                <w:i/>
              </w:rPr>
            </m:ctrlPr>
          </m:sSupPr>
          <m:e>
            <m:r>
              <w:rPr>
                <w:rFonts w:ascii="Cambria Math" w:hAnsi="Cambria Math"/>
              </w:rPr>
              <m:t>Volume</m:t>
            </m:r>
          </m:e>
          <m:sup>
            <m:r>
              <w:rPr>
                <w:rFonts w:ascii="Cambria Math" w:hAnsi="Cambria Math"/>
              </w:rPr>
              <m:t>XD</m:t>
            </m:r>
          </m:sup>
        </m:sSup>
      </m:oMath>
      <w:r w:rsidR="00990B31">
        <w:rPr>
          <w:rFonts w:eastAsia="Yu Gothic Light"/>
        </w:rPr>
        <w:t xml:space="preserve"> </w:t>
      </w:r>
      <w:r w:rsidR="00990B31" w:rsidRPr="00EA2A48">
        <w:rPr>
          <w:rFonts w:eastAsia="Yu Gothic Light"/>
        </w:rPr>
        <w:t xml:space="preserve">is the volume of gasoline, gasoline </w:t>
      </w:r>
      <w:proofErr w:type="spellStart"/>
      <w:r w:rsidR="00990B31" w:rsidRPr="00EA2A48">
        <w:rPr>
          <w:rFonts w:eastAsia="Yu Gothic Light"/>
        </w:rPr>
        <w:t>blendstocks</w:t>
      </w:r>
      <w:proofErr w:type="spellEnd"/>
      <w:r w:rsidR="00990B31" w:rsidRPr="00EA2A48">
        <w:rPr>
          <w:rFonts w:eastAsia="Yu Gothic Light"/>
        </w:rPr>
        <w:t xml:space="preserve">, and diesel in gallons per quarter or per year produced at the refinery and sold, supplied, or offered for sale in California by the refinery involved in the </w:t>
      </w:r>
      <w:r w:rsidR="00990B31" w:rsidRPr="006D3419">
        <w:rPr>
          <w:rFonts w:eastAsia="Yu Gothic Light"/>
        </w:rPr>
        <w:t>Refinery Investment Credit Program</w:t>
      </w:r>
      <w:r w:rsidR="00990B31" w:rsidRPr="00EA2A48">
        <w:rPr>
          <w:rFonts w:eastAsia="Yu Gothic Light"/>
        </w:rPr>
        <w:t>; and</w:t>
      </w:r>
    </w:p>
    <w:p w14:paraId="4BEB2114" w14:textId="77777777" w:rsidR="00990B31" w:rsidRDefault="00000000" w:rsidP="006D0464">
      <w:pPr>
        <w:ind w:left="2880"/>
        <w:rPr>
          <w:rFonts w:eastAsia="Yu Gothic Light"/>
        </w:rPr>
      </w:pPr>
      <m:oMath>
        <m:sSup>
          <m:sSupPr>
            <m:ctrlPr>
              <w:rPr>
                <w:rFonts w:ascii="Cambria Math" w:hAnsi="Cambria Math"/>
                <w:i/>
              </w:rPr>
            </m:ctrlPr>
          </m:sSupPr>
          <m:e>
            <m:r>
              <w:rPr>
                <w:rFonts w:ascii="Cambria Math" w:hAnsi="Cambria Math"/>
              </w:rPr>
              <m:t>Volume</m:t>
            </m:r>
          </m:e>
          <m:sup>
            <m:r>
              <w:rPr>
                <w:rFonts w:ascii="Cambria Math" w:hAnsi="Cambria Math"/>
              </w:rPr>
              <m:t>Total</m:t>
            </m:r>
          </m:sup>
        </m:sSup>
        <m:r>
          <w:rPr>
            <w:rFonts w:ascii="Cambria Math" w:hAnsi="Cambria Math"/>
          </w:rPr>
          <m:t xml:space="preserve"> </m:t>
        </m:r>
      </m:oMath>
      <w:r w:rsidR="00990B31" w:rsidRPr="00EA2A48">
        <w:rPr>
          <w:rFonts w:eastAsia="Yu Gothic Light"/>
        </w:rPr>
        <w:t>is the total volume of gasoline, gasoline blendstocks, and diesel in gallons produced at the refinery per quarter or per year.</w:t>
      </w:r>
    </w:p>
    <w:p w14:paraId="1D448D00" w14:textId="77777777" w:rsidR="00990B31" w:rsidRPr="00EA2A48" w:rsidRDefault="00990B31" w:rsidP="00990B31">
      <w:pPr>
        <w:pStyle w:val="Heading3"/>
        <w:keepNext w:val="0"/>
        <w:keepLines w:val="0"/>
        <w:rPr>
          <w:rFonts w:eastAsia="Yu Gothic Light"/>
        </w:rPr>
      </w:pPr>
      <w:r w:rsidRPr="001118A8">
        <w:rPr>
          <w:rFonts w:eastAsia="Yu Gothic Light"/>
          <w:i/>
          <w:iCs/>
        </w:rPr>
        <w:lastRenderedPageBreak/>
        <w:t>Application Contents and Submittal.</w:t>
      </w:r>
      <w:r w:rsidRPr="00EA2A48">
        <w:rPr>
          <w:rFonts w:eastAsia="Yu Gothic Light"/>
        </w:rPr>
        <w:t xml:space="preserve"> Unless otherwise noted, an application for refinery investment credits must comply with the following requirements:</w:t>
      </w:r>
    </w:p>
    <w:p w14:paraId="69E1EAD3" w14:textId="77777777" w:rsidR="00990B31" w:rsidRPr="00EA2A48" w:rsidRDefault="00990B31" w:rsidP="00990B31">
      <w:pPr>
        <w:pStyle w:val="Heading4"/>
        <w:keepNext w:val="0"/>
        <w:keepLines w:val="0"/>
        <w:rPr>
          <w:rFonts w:eastAsia="Yu Gothic Light"/>
        </w:rPr>
      </w:pPr>
      <w:r w:rsidRPr="00EA2A48">
        <w:rPr>
          <w:rFonts w:eastAsia="Yu Gothic Light"/>
        </w:rPr>
        <w:t>An application must contain the following summary material:</w:t>
      </w:r>
    </w:p>
    <w:p w14:paraId="1AFA98D7" w14:textId="77777777" w:rsidR="00990B31" w:rsidRPr="00EA2A48" w:rsidRDefault="00990B31" w:rsidP="00990B31">
      <w:pPr>
        <w:pStyle w:val="Heading5"/>
        <w:keepNext w:val="0"/>
        <w:keepLines w:val="0"/>
        <w:rPr>
          <w:rFonts w:eastAsia="Yu Gothic Light"/>
        </w:rPr>
      </w:pPr>
      <w:r w:rsidRPr="00EA2A48">
        <w:rPr>
          <w:rFonts w:eastAsia="Yu Gothic Light"/>
        </w:rPr>
        <w:t>A complete description of the refinery investment credit project and how emissions are reduced;</w:t>
      </w:r>
    </w:p>
    <w:p w14:paraId="1AC63112" w14:textId="77777777" w:rsidR="00990B31" w:rsidRPr="00EA2A48" w:rsidRDefault="00990B31" w:rsidP="00990B31">
      <w:pPr>
        <w:pStyle w:val="Heading5"/>
        <w:keepNext w:val="0"/>
        <w:keepLines w:val="0"/>
        <w:rPr>
          <w:rFonts w:eastAsia="Yu Gothic Light"/>
        </w:rPr>
      </w:pPr>
      <w:r w:rsidRPr="00EA2A48">
        <w:rPr>
          <w:rFonts w:eastAsia="Yu Gothic Light"/>
        </w:rPr>
        <w:t>An engineering drawing(s) or process flow diagram(s) that illustrates the project and clearly identifies the system boundaries, relevant process equipment, mass flows, and energy flows necessary to calculate the refinery investment credits, including any directly affected or indirectly affected processing units (at least first order indirect impacts) and a whole refinery diagram if requested; and</w:t>
      </w:r>
    </w:p>
    <w:p w14:paraId="40554586" w14:textId="77777777" w:rsidR="00990B31" w:rsidRPr="00EA2A48" w:rsidRDefault="00990B31" w:rsidP="00990B31">
      <w:pPr>
        <w:pStyle w:val="Heading5"/>
        <w:keepNext w:val="0"/>
        <w:keepLines w:val="0"/>
        <w:rPr>
          <w:rFonts w:eastAsia="Yu Gothic Light"/>
        </w:rPr>
      </w:pPr>
      <w:r w:rsidRPr="00EA2A48">
        <w:rPr>
          <w:rFonts w:eastAsia="Yu Gothic Light"/>
        </w:rPr>
        <w:t>A preliminary estimate of the refinery investment credit, calculated as required in section 95489(e)(2), including descriptions and copies of any available production and operational data including energy use and other technical documentation utilized in support of the calculation. The application must contain process-specific data showing that the reductions are part of the transportation fuel pathway.</w:t>
      </w:r>
    </w:p>
    <w:p w14:paraId="2258F22F" w14:textId="77777777" w:rsidR="00990B31" w:rsidRPr="00EA2A48" w:rsidRDefault="00990B31" w:rsidP="00990B31">
      <w:pPr>
        <w:pStyle w:val="Heading5"/>
        <w:keepNext w:val="0"/>
        <w:keepLines w:val="0"/>
        <w:rPr>
          <w:rFonts w:eastAsia="Yu Gothic Light"/>
        </w:rPr>
      </w:pPr>
      <w:r w:rsidRPr="00EA2A48">
        <w:rPr>
          <w:rFonts w:eastAsia="Yu Gothic Light"/>
        </w:rPr>
        <w:t>Supporting documents demonstrating that second or higher order indirect impacts are not significant beyond the identified project system boundary.</w:t>
      </w:r>
    </w:p>
    <w:p w14:paraId="494FBA02" w14:textId="77777777" w:rsidR="00990B31" w:rsidRPr="00EA2A48" w:rsidRDefault="00990B31" w:rsidP="00990B31">
      <w:pPr>
        <w:pStyle w:val="Heading4"/>
        <w:keepNext w:val="0"/>
        <w:keepLines w:val="0"/>
        <w:rPr>
          <w:rFonts w:eastAsia="Yu Gothic Light"/>
        </w:rPr>
      </w:pPr>
      <w:r w:rsidRPr="00EA2A48">
        <w:rPr>
          <w:rFonts w:eastAsia="Yu Gothic Light"/>
        </w:rPr>
        <w:t>An application must include a list of references covering all information sources used in the calculation of refinery investment credit. The reference list must meet the requirements of section 95488.7(a)(2)(D).</w:t>
      </w:r>
    </w:p>
    <w:p w14:paraId="129FBCC4" w14:textId="77777777" w:rsidR="00990B31" w:rsidRPr="00EA2A48" w:rsidRDefault="00990B31" w:rsidP="00990B31">
      <w:pPr>
        <w:pStyle w:val="Heading4"/>
        <w:keepNext w:val="0"/>
        <w:keepLines w:val="0"/>
        <w:rPr>
          <w:rFonts w:eastAsia="Yu Gothic Light"/>
        </w:rPr>
      </w:pPr>
      <w:r w:rsidRPr="00EA2A48">
        <w:rPr>
          <w:rFonts w:eastAsia="Yu Gothic Light"/>
        </w:rPr>
        <w:t>An application must include a signed transmittal letter from the applicant attesting to the veracity of the information in the application packet and declaring that the information submitted accurately represents the actual and/or intended long-term, steady-state operation of the refinery investment credit project described in the application packet. The transmittal letter must meet the requirements of section 95488.8(a)(3)(A) through (D).</w:t>
      </w:r>
    </w:p>
    <w:p w14:paraId="15195D1C" w14:textId="77777777" w:rsidR="00990B31" w:rsidRPr="00EA2A48" w:rsidRDefault="00990B31" w:rsidP="00990B31">
      <w:pPr>
        <w:pStyle w:val="Heading4"/>
        <w:keepNext w:val="0"/>
        <w:keepLines w:val="0"/>
        <w:rPr>
          <w:rFonts w:eastAsia="Yu Gothic Light"/>
        </w:rPr>
      </w:pPr>
      <w:r w:rsidRPr="00EA2A48">
        <w:rPr>
          <w:rFonts w:eastAsia="Yu Gothic Light"/>
        </w:rPr>
        <w:t xml:space="preserve">CBI must be </w:t>
      </w:r>
      <w:proofErr w:type="gramStart"/>
      <w:r w:rsidRPr="00EA2A48">
        <w:rPr>
          <w:rFonts w:eastAsia="Yu Gothic Light"/>
        </w:rPr>
        <w:t>designated</w:t>
      </w:r>
      <w:proofErr w:type="gramEnd"/>
      <w:r w:rsidRPr="00EA2A48">
        <w:rPr>
          <w:rFonts w:eastAsia="Yu Gothic Light"/>
        </w:rPr>
        <w:t xml:space="preserve"> and a redacted version of any submitted documents designated to include CBI must be provided pursuant to the requirements described in section 95488.8(c).</w:t>
      </w:r>
    </w:p>
    <w:p w14:paraId="0915AD9A" w14:textId="77777777" w:rsidR="00990B31" w:rsidRPr="00EA2A48" w:rsidRDefault="00990B31" w:rsidP="00990B31">
      <w:pPr>
        <w:pStyle w:val="Heading4"/>
        <w:keepNext w:val="0"/>
        <w:keepLines w:val="0"/>
        <w:rPr>
          <w:rFonts w:eastAsia="Yu Gothic Light"/>
        </w:rPr>
      </w:pPr>
      <w:r w:rsidRPr="00EA2A48">
        <w:rPr>
          <w:rFonts w:eastAsia="Yu Gothic Light"/>
        </w:rPr>
        <w:t xml:space="preserve">An application must include all relevant documentation identifying any changes, including decreases or increases, in criteria air </w:t>
      </w:r>
      <w:r w:rsidRPr="00EA2A48">
        <w:rPr>
          <w:rFonts w:eastAsia="Yu Gothic Light"/>
        </w:rPr>
        <w:lastRenderedPageBreak/>
        <w:t>pollutant or toxic air contaminant emissions based on local air permits and supporting permit documentation from the refinery investment credit project. An applicant must include a signed transmittal letter from the applicant attesting that any net increases in emissions from the refinery investment credit project are mitigated in accordance with all local, state, and national environmental and health and safety regulations.</w:t>
      </w:r>
    </w:p>
    <w:p w14:paraId="1FB1A9CA" w14:textId="77777777" w:rsidR="00990B31" w:rsidRPr="00EA2A48" w:rsidRDefault="00990B31" w:rsidP="00990B31">
      <w:pPr>
        <w:pStyle w:val="Heading4"/>
        <w:keepNext w:val="0"/>
        <w:keepLines w:val="0"/>
        <w:rPr>
          <w:rFonts w:eastAsia="Yu Gothic Light"/>
        </w:rPr>
      </w:pPr>
      <w:r w:rsidRPr="00EA2A48">
        <w:rPr>
          <w:rFonts w:eastAsia="Yu Gothic Light"/>
        </w:rPr>
        <w:t>An applicant that submits any information or documentation in support of a proposed refinery investment credit must include a written statement clearly showing that the applicant understands and agrees that all information in the application not identified as confidential business information is subject to public disclosure pursuant to California Code of Regulations, title 17, sections 91000 through 91022 and the California Public Records Act (Government Code, §§ .6250 et seq.), and that information claimed by the applicant to be confidential might later be disclosed under section 91022 if the Board determines the information is subject to disclosure.</w:t>
      </w:r>
    </w:p>
    <w:p w14:paraId="7DCB70BD" w14:textId="0A9628EE" w:rsidR="00990B31" w:rsidRPr="00EA2A48" w:rsidRDefault="00990B31" w:rsidP="00990B31">
      <w:pPr>
        <w:pStyle w:val="Heading4"/>
        <w:keepNext w:val="0"/>
        <w:keepLines w:val="0"/>
        <w:rPr>
          <w:rFonts w:eastAsia="Yu Gothic Light"/>
        </w:rPr>
      </w:pPr>
      <w:r w:rsidRPr="00EA2A48">
        <w:rPr>
          <w:rFonts w:eastAsia="Yu Gothic Light"/>
        </w:rPr>
        <w:t xml:space="preserve">An application, supporting documents, and all other relevant data or calculation or other documentation must be submitted electronically via the </w:t>
      </w:r>
      <w:del w:id="4881" w:author="CARB" w:date="2023-12-19T12:12:00Z">
        <w:r w:rsidR="00EA2A48" w:rsidRPr="00EA2A48">
          <w:rPr>
            <w:rFonts w:eastAsia="Yu Gothic Light"/>
          </w:rPr>
          <w:delText>AFP</w:delText>
        </w:r>
      </w:del>
      <w:ins w:id="4882" w:author="CARB" w:date="2023-12-19T12:12:00Z">
        <w:r>
          <w:rPr>
            <w:rFonts w:eastAsia="Yu Gothic Light"/>
          </w:rPr>
          <w:t>LRT-CBTS</w:t>
        </w:r>
      </w:ins>
      <w:r w:rsidRPr="00EA2A48">
        <w:rPr>
          <w:rFonts w:eastAsia="Yu Gothic Light"/>
        </w:rPr>
        <w:t xml:space="preserve"> unless the Executive Officer has approved or requested another format.</w:t>
      </w:r>
    </w:p>
    <w:p w14:paraId="00B0F202" w14:textId="77777777" w:rsidR="00990B31" w:rsidRPr="00EA2A48" w:rsidRDefault="00990B31" w:rsidP="00990B31">
      <w:pPr>
        <w:pStyle w:val="Heading4"/>
        <w:keepNext w:val="0"/>
        <w:keepLines w:val="0"/>
        <w:rPr>
          <w:rFonts w:eastAsia="Yu Gothic Light"/>
        </w:rPr>
      </w:pPr>
      <w:r w:rsidRPr="00EA2A48">
        <w:rPr>
          <w:rFonts w:eastAsia="Yu Gothic Light"/>
        </w:rPr>
        <w:t>Applications for process improvement projects must be submitted on or before December 31, 2025.</w:t>
      </w:r>
    </w:p>
    <w:p w14:paraId="1F40E735" w14:textId="77777777" w:rsidR="00990B31" w:rsidRPr="00EA2A48" w:rsidRDefault="00990B31" w:rsidP="00990B31">
      <w:pPr>
        <w:pStyle w:val="Heading3"/>
        <w:keepNext w:val="0"/>
        <w:keepLines w:val="0"/>
        <w:rPr>
          <w:rFonts w:eastAsia="Yu Gothic Light"/>
        </w:rPr>
      </w:pPr>
      <w:r w:rsidRPr="002A1D1C">
        <w:rPr>
          <w:rFonts w:eastAsia="Yu Gothic Light"/>
          <w:i/>
          <w:iCs/>
        </w:rPr>
        <w:t>Application Approval Process.</w:t>
      </w:r>
      <w:r w:rsidRPr="00EA2A48">
        <w:rPr>
          <w:rFonts w:eastAsia="Yu Gothic Light"/>
        </w:rPr>
        <w:t xml:space="preserve"> An application must be approved by the Executive Officer before the refinery investment credit project can generate credits under the LCFS regulation.</w:t>
      </w:r>
    </w:p>
    <w:p w14:paraId="17F2A3BD" w14:textId="77777777" w:rsidR="00990B31" w:rsidRPr="00EA2A48" w:rsidRDefault="00990B31" w:rsidP="00990B31">
      <w:pPr>
        <w:pStyle w:val="Heading4"/>
        <w:keepNext w:val="0"/>
        <w:keepLines w:val="0"/>
        <w:rPr>
          <w:rFonts w:eastAsia="Yu Gothic Light"/>
        </w:rPr>
      </w:pPr>
      <w:r w:rsidRPr="00EA2A48">
        <w:rPr>
          <w:rFonts w:eastAsia="Yu Gothic Light"/>
        </w:rPr>
        <w:t>After receipt of an application designated by the applicant as ready for formal evaluation, the Executive Officer will advise the applicant in writing either that:</w:t>
      </w:r>
    </w:p>
    <w:p w14:paraId="52805393" w14:textId="77777777" w:rsidR="00990B31" w:rsidRPr="00EA2A48" w:rsidRDefault="00990B31" w:rsidP="00990B31">
      <w:pPr>
        <w:pStyle w:val="Heading5"/>
        <w:keepNext w:val="0"/>
        <w:keepLines w:val="0"/>
        <w:rPr>
          <w:rFonts w:eastAsia="Yu Gothic Light"/>
        </w:rPr>
      </w:pPr>
      <w:r w:rsidRPr="00EA2A48">
        <w:rPr>
          <w:rFonts w:eastAsia="Yu Gothic Light"/>
        </w:rPr>
        <w:t xml:space="preserve">The project system boundary is </w:t>
      </w:r>
      <w:proofErr w:type="gramStart"/>
      <w:r w:rsidRPr="00EA2A48">
        <w:rPr>
          <w:rFonts w:eastAsia="Yu Gothic Light"/>
        </w:rPr>
        <w:t>appropriate</w:t>
      </w:r>
      <w:proofErr w:type="gramEnd"/>
      <w:r w:rsidRPr="00EA2A48">
        <w:rPr>
          <w:rFonts w:eastAsia="Yu Gothic Light"/>
        </w:rPr>
        <w:t xml:space="preserve"> and the application is complete, or</w:t>
      </w:r>
    </w:p>
    <w:p w14:paraId="201322A8" w14:textId="3DACE5A3" w:rsidR="00990B31" w:rsidRDefault="00990B31" w:rsidP="00990B31">
      <w:pPr>
        <w:pStyle w:val="Heading5"/>
        <w:keepNext w:val="0"/>
        <w:keepLines w:val="0"/>
        <w:rPr>
          <w:rFonts w:eastAsia="Yu Gothic Light"/>
        </w:rPr>
      </w:pPr>
      <w:r w:rsidRPr="00EA2A48">
        <w:rPr>
          <w:rFonts w:eastAsia="Yu Gothic Light"/>
        </w:rPr>
        <w:t>The application is incomplete, in which case the Executive Officer will identify which requirements of section 95489(e) have not been met. The applicant may submit additional information to correct deficiencies identified by the Executive Officer. If the applicant is unable to achieve a complete application within 180</w:t>
      </w:r>
      <w:del w:id="4883" w:author="CARB" w:date="2023-12-19T12:12:00Z">
        <w:r w:rsidR="00EA2A48" w:rsidRPr="00EA2A48">
          <w:rPr>
            <w:rFonts w:eastAsia="Yu Gothic Light"/>
          </w:rPr>
          <w:delText xml:space="preserve"> calendar</w:delText>
        </w:r>
      </w:del>
      <w:r w:rsidRPr="00EA2A48">
        <w:rPr>
          <w:rFonts w:eastAsia="Yu Gothic Light"/>
        </w:rPr>
        <w:t xml:space="preserve"> days of the Executive Officer's receipt of the original application, the application will </w:t>
      </w:r>
      <w:r w:rsidRPr="00EA2A48">
        <w:rPr>
          <w:rFonts w:eastAsia="Yu Gothic Light"/>
        </w:rPr>
        <w:lastRenderedPageBreak/>
        <w:t>be denied on that basis, and the applicant will be informed in writing.</w:t>
      </w:r>
    </w:p>
    <w:p w14:paraId="19254693" w14:textId="2CF27A61" w:rsidR="00990B31" w:rsidRPr="00D61417" w:rsidRDefault="00EA2A48" w:rsidP="00893322">
      <w:pPr>
        <w:pStyle w:val="Heading4"/>
        <w:keepNext w:val="0"/>
        <w:keepLines w:val="0"/>
        <w:rPr>
          <w:ins w:id="4884" w:author="CARB" w:date="2023-12-19T12:12:00Z"/>
        </w:rPr>
      </w:pPr>
      <w:del w:id="4885" w:author="CARB" w:date="2023-12-19T12:12:00Z">
        <w:r w:rsidRPr="00EA2A48">
          <w:rPr>
            <w:rFonts w:eastAsia="Yu Gothic Light"/>
          </w:rPr>
          <w:delText xml:space="preserve">After accepting an application as complete, the Executive Officer will post the application at http://www.arb.ca.gov/fuels/lcfs/lcfs.htm. </w:delText>
        </w:r>
      </w:del>
      <w:ins w:id="4886" w:author="CARB" w:date="2023-12-19T12:12:00Z">
        <w:r w:rsidR="00990B31" w:rsidRPr="007526E3">
          <w:t>If the Executive Officer deems the application ready for validation, the applicant will be notified accordingly and provided with a list of eligibility requirements and comparison baseline inputs required for validation. The applicant must seek the services of an Executive Officer accredited verification body for validation as specified in section 95500 before the application can be accessed by the verification body. A positive or qualified positive validation statement must be received by the Executive Officer from the verification body in order for CARB’s evaluation and certification of the project application to proceed. In cases where a single applicant or a joint applicant does not complete validation, the application will be denied without prejudice. In cases where an applicant cannot complete validation within six months of the verification body receiving the application from CARB, or receives an adverse validation statement, the application will be denied without prejudice</w:t>
        </w:r>
        <w:r w:rsidR="00990B31" w:rsidRPr="009F2CB8">
          <w:rPr>
            <w:u w:val="single"/>
          </w:rPr>
          <w:t>.</w:t>
        </w:r>
      </w:ins>
    </w:p>
    <w:p w14:paraId="46112A14" w14:textId="55CFF87A" w:rsidR="00990B31" w:rsidRPr="00EA2A48" w:rsidRDefault="00990B31" w:rsidP="00990B31">
      <w:pPr>
        <w:pStyle w:val="Heading4"/>
        <w:keepNext w:val="0"/>
        <w:keepLines w:val="0"/>
        <w:numPr>
          <w:numberingChange w:id="4887" w:author="CARB" w:date="2023-12-19T12:12:00Z" w:original="(%4:2:3:)"/>
        </w:numPr>
        <w:rPr>
          <w:rFonts w:eastAsia="Yu Gothic Light"/>
        </w:rPr>
      </w:pPr>
      <w:ins w:id="4888" w:author="CARB" w:date="2023-12-19T12:12:00Z">
        <w:r w:rsidRPr="00EA2A48">
          <w:rPr>
            <w:rFonts w:eastAsia="Yu Gothic Light"/>
          </w:rPr>
          <w:t xml:space="preserve">After </w:t>
        </w:r>
        <w:r>
          <w:rPr>
            <w:rFonts w:eastAsia="Yu Gothic Light"/>
          </w:rPr>
          <w:t>receiving a positive or qualified positive validation statement</w:t>
        </w:r>
        <w:r w:rsidRPr="00EA2A48">
          <w:rPr>
            <w:rFonts w:eastAsia="Yu Gothic Light"/>
          </w:rPr>
          <w:t xml:space="preserve">, the Executive Officer will post the application at http://www.arb.ca.gov/fuels/lcfs/lcfs.htm. </w:t>
        </w:r>
      </w:ins>
      <w:r w:rsidRPr="00EA2A48">
        <w:rPr>
          <w:rFonts w:eastAsia="Yu Gothic Light"/>
        </w:rPr>
        <w:t xml:space="preserve">Public comments will be accepted for </w:t>
      </w:r>
      <w:del w:id="4889" w:author="CARB" w:date="2023-12-19T12:12:00Z">
        <w:r w:rsidR="00EA2A48" w:rsidRPr="00EA2A48">
          <w:rPr>
            <w:rFonts w:eastAsia="Yu Gothic Light"/>
          </w:rPr>
          <w:delText>10 calendar</w:delText>
        </w:r>
      </w:del>
      <w:ins w:id="4890" w:author="CARB" w:date="2023-12-19T12:12:00Z">
        <w:r w:rsidR="00DC56AA">
          <w:rPr>
            <w:rFonts w:eastAsia="Yu Gothic Light"/>
          </w:rPr>
          <w:t>14</w:t>
        </w:r>
        <w:r w:rsidRPr="00EA2A48">
          <w:rPr>
            <w:rFonts w:eastAsia="Yu Gothic Light"/>
          </w:rPr>
          <w:t xml:space="preserve"> </w:t>
        </w:r>
      </w:ins>
      <w:r w:rsidRPr="00EA2A48">
        <w:rPr>
          <w:rFonts w:eastAsia="Yu Gothic Light"/>
        </w:rPr>
        <w:t xml:space="preserve"> days following the date on which the application was posted. Only comments related to potential factual or methodological errors may be considered. The Executive Officer will forward to the applicant all comments identifying potential factual or methodological errors. Within 30</w:t>
      </w:r>
      <w:del w:id="4891" w:author="CARB" w:date="2023-12-19T12:12:00Z">
        <w:r w:rsidR="00EA2A48" w:rsidRPr="00EA2A48">
          <w:rPr>
            <w:rFonts w:eastAsia="Yu Gothic Light"/>
          </w:rPr>
          <w:delText xml:space="preserve"> business</w:delText>
        </w:r>
      </w:del>
      <w:r w:rsidRPr="00EA2A48">
        <w:rPr>
          <w:rFonts w:eastAsia="Yu Gothic Light"/>
        </w:rPr>
        <w:t xml:space="preserve"> days, the applicant must either submit revisions to its application to the Executive Officer, or submit a detailed written response to the Executive Officer explaining why no revisions are necessary.</w:t>
      </w:r>
    </w:p>
    <w:p w14:paraId="1B880F58" w14:textId="77777777" w:rsidR="00990B31" w:rsidRDefault="00990B31" w:rsidP="00990B31">
      <w:pPr>
        <w:pStyle w:val="Heading4"/>
        <w:keepNext w:val="0"/>
        <w:keepLines w:val="0"/>
        <w:numPr>
          <w:numberingChange w:id="4892" w:author="CARB" w:date="2023-12-19T12:12:00Z" w:original="(%4:3:3:)"/>
        </w:numPr>
        <w:rPr>
          <w:rFonts w:eastAsia="Yu Gothic Light"/>
        </w:rPr>
      </w:pPr>
      <w:r w:rsidRPr="00EA2A48">
        <w:rPr>
          <w:rFonts w:eastAsia="Yu Gothic Light"/>
        </w:rPr>
        <w:t>If the Executive Officer finds that an application meets the requirements set forth in section 95489(e), the Executive Officer will take final action to approve the refinery investment credit project. The Executive Officer may prescribe conditions of approval that contain special limitations, recordkeeping and reporting requirements, and operational conditions that the Executive Officer determines should apply to the project. If the Executive Officer finds that an application does not meet the requirements of section 95489(e), the application will not be approved, and the applicant will be notified in writing, and the basis for the disapproval will be identified.</w:t>
      </w:r>
    </w:p>
    <w:p w14:paraId="4DC160C9" w14:textId="267C3A29" w:rsidR="00990B31" w:rsidRPr="007526E3" w:rsidRDefault="00EA2A48" w:rsidP="00893322">
      <w:pPr>
        <w:pStyle w:val="Heading4"/>
        <w:keepNext w:val="0"/>
        <w:keepLines w:val="0"/>
        <w:rPr>
          <w:ins w:id="4893" w:author="CARB" w:date="2023-12-19T12:12:00Z"/>
        </w:rPr>
      </w:pPr>
      <w:del w:id="4894" w:author="CARB" w:date="2023-12-19T12:12:00Z">
        <w:r w:rsidRPr="00975289">
          <w:rPr>
            <w:rFonts w:eastAsia="Yu Gothic Light"/>
            <w:i/>
          </w:rPr>
          <w:lastRenderedPageBreak/>
          <w:delText>Credit Review and Issuance.</w:delText>
        </w:r>
      </w:del>
      <w:ins w:id="4895" w:author="CARB" w:date="2023-12-19T12:12:00Z">
        <w:r w:rsidR="00990B31" w:rsidRPr="007526E3">
          <w:t>The Executive Officer shall not approve an application if the Executive Officer determines, based upon the information submitted in the application and any other available information, that:</w:t>
        </w:r>
      </w:ins>
    </w:p>
    <w:p w14:paraId="0EAAD33E" w14:textId="77777777" w:rsidR="00990B31" w:rsidRPr="007526E3" w:rsidRDefault="00990B31" w:rsidP="00893322">
      <w:pPr>
        <w:pStyle w:val="Heading5"/>
        <w:keepNext w:val="0"/>
        <w:keepLines w:val="0"/>
        <w:rPr>
          <w:ins w:id="4896" w:author="CARB" w:date="2023-12-19T12:12:00Z"/>
        </w:rPr>
      </w:pPr>
      <w:ins w:id="4897" w:author="CARB" w:date="2023-12-19T12:12:00Z">
        <w:r w:rsidRPr="007526E3">
          <w:t>The proposed project does not meet the requirements set forth in section 95489(e).</w:t>
        </w:r>
      </w:ins>
    </w:p>
    <w:p w14:paraId="4A76AB4B" w14:textId="77777777" w:rsidR="00990B31" w:rsidRPr="00D61417" w:rsidRDefault="00990B31" w:rsidP="00893322">
      <w:pPr>
        <w:pStyle w:val="Heading5"/>
        <w:keepNext w:val="0"/>
        <w:keepLines w:val="0"/>
        <w:rPr>
          <w:ins w:id="4898" w:author="CARB" w:date="2023-12-19T12:12:00Z"/>
        </w:rPr>
      </w:pPr>
      <w:ins w:id="4899" w:author="CARB" w:date="2023-12-19T12:12:00Z">
        <w:r w:rsidRPr="007526E3">
          <w:t>Based upon the application information submitted pursuant to this section, the applicant’s greenhouse gas emissions calculations cannot be replicated.</w:t>
        </w:r>
      </w:ins>
    </w:p>
    <w:p w14:paraId="459637CF" w14:textId="2821C31A" w:rsidR="00990B31" w:rsidRPr="00EA2A48" w:rsidRDefault="00495C29" w:rsidP="00990B31">
      <w:pPr>
        <w:pStyle w:val="Heading3"/>
        <w:keepNext w:val="0"/>
        <w:keepLines w:val="0"/>
        <w:rPr>
          <w:rFonts w:eastAsia="Yu Gothic Light"/>
        </w:rPr>
      </w:pPr>
      <w:ins w:id="4900" w:author="CARB" w:date="2023-12-19T12:12:00Z">
        <w:r>
          <w:rPr>
            <w:rFonts w:eastAsia="Yu Gothic Light"/>
            <w:i/>
            <w:iCs/>
          </w:rPr>
          <w:t xml:space="preserve">Reporting, </w:t>
        </w:r>
        <w:r w:rsidR="00990B31" w:rsidRPr="00975289">
          <w:rPr>
            <w:rFonts w:eastAsia="Yu Gothic Light"/>
            <w:i/>
            <w:iCs/>
          </w:rPr>
          <w:t>Credit Review</w:t>
        </w:r>
        <w:r>
          <w:rPr>
            <w:rFonts w:eastAsia="Yu Gothic Light"/>
            <w:i/>
            <w:iCs/>
          </w:rPr>
          <w:t>,</w:t>
        </w:r>
        <w:r w:rsidR="00990B31" w:rsidRPr="00975289">
          <w:rPr>
            <w:rFonts w:eastAsia="Yu Gothic Light"/>
            <w:i/>
            <w:iCs/>
          </w:rPr>
          <w:t xml:space="preserve"> and Issuance.</w:t>
        </w:r>
        <w:r w:rsidR="00990B31" w:rsidRPr="00EA2A48">
          <w:rPr>
            <w:rFonts w:eastAsia="Yu Gothic Light"/>
          </w:rPr>
          <w:t xml:space="preserve"> </w:t>
        </w:r>
        <w:r>
          <w:rPr>
            <w:rFonts w:eastAsia="Yu Gothic Light"/>
          </w:rPr>
          <w:t>For each approved refinery investment credit project, the regulated entity must report quarterly or annually through a Project Report. A regulated entity electing to report annually is required to submit its annual Project Report to CARB for the previous compliance year by April 30 of each year.</w:t>
        </w:r>
      </w:ins>
      <w:r>
        <w:rPr>
          <w:rFonts w:eastAsia="Yu Gothic Light"/>
        </w:rPr>
        <w:t xml:space="preserve"> </w:t>
      </w:r>
      <w:r w:rsidR="00990B31" w:rsidRPr="00EA2A48">
        <w:rPr>
          <w:rFonts w:eastAsia="Yu Gothic Light"/>
        </w:rPr>
        <w:t>Credits for refinery investment projects may be generated quarterly or annually, at the discretion of the credit generating party.</w:t>
      </w:r>
    </w:p>
    <w:p w14:paraId="2EE7D8B1" w14:textId="77777777" w:rsidR="00990B31" w:rsidRDefault="00990B31" w:rsidP="00990B31">
      <w:pPr>
        <w:pStyle w:val="Heading4"/>
        <w:keepNext w:val="0"/>
        <w:keepLines w:val="0"/>
        <w:rPr>
          <w:rFonts w:eastAsia="Yu Gothic Light"/>
        </w:rPr>
      </w:pPr>
      <w:r w:rsidRPr="00EA2A48">
        <w:rPr>
          <w:rFonts w:eastAsia="Yu Gothic Light"/>
        </w:rPr>
        <w:t>Upon the completion of reporting period in which a positive or qualified positive verification statement for the applicable Project Reports per section 95500(e) is received, the Executive Officer will determine the number of credits to be issued to the applicants. An adverse verification statement would result in no credit issuance and Executive Officer investigation.</w:t>
      </w:r>
    </w:p>
    <w:p w14:paraId="0F70C5A3" w14:textId="77777777" w:rsidR="00990B31" w:rsidRPr="007526E3" w:rsidRDefault="00990B31" w:rsidP="00893322">
      <w:pPr>
        <w:pStyle w:val="Heading4"/>
        <w:keepNext w:val="0"/>
        <w:keepLines w:val="0"/>
        <w:rPr>
          <w:ins w:id="4901" w:author="CARB" w:date="2023-12-19T12:12:00Z"/>
        </w:rPr>
      </w:pPr>
      <w:ins w:id="4902" w:author="CARB" w:date="2023-12-19T12:12:00Z">
        <w:r w:rsidRPr="007526E3">
          <w:t>Except for CCS projects, the crediting period for projects eligible for credit generation pursuant to section 95489(e) will end no later than December 31, 2040.</w:t>
        </w:r>
      </w:ins>
    </w:p>
    <w:p w14:paraId="745AAEB1" w14:textId="75E57C10" w:rsidR="00990B31" w:rsidRPr="00EA2A48" w:rsidRDefault="00990B31" w:rsidP="00990B31">
      <w:pPr>
        <w:pStyle w:val="Heading3"/>
        <w:keepNext w:val="0"/>
        <w:keepLines w:val="0"/>
        <w:rPr>
          <w:rFonts w:eastAsia="Yu Gothic Light"/>
        </w:rPr>
      </w:pPr>
      <w:r w:rsidRPr="00975289">
        <w:rPr>
          <w:rFonts w:eastAsia="Yu Gothic Light"/>
          <w:i/>
          <w:iCs/>
        </w:rPr>
        <w:t>Recordkeeping.</w:t>
      </w:r>
      <w:r w:rsidRPr="00EA2A48">
        <w:rPr>
          <w:rFonts w:eastAsia="Yu Gothic Light"/>
        </w:rPr>
        <w:t xml:space="preserve"> For each approved refinery investment credit project</w:t>
      </w:r>
      <w:ins w:id="4903" w:author="CARB" w:date="2023-12-19T12:12:00Z">
        <w:r w:rsidR="00495C29">
          <w:rPr>
            <w:rFonts w:eastAsia="Yu Gothic Light"/>
          </w:rPr>
          <w:t>,</w:t>
        </w:r>
      </w:ins>
      <w:r w:rsidRPr="00EA2A48">
        <w:rPr>
          <w:rFonts w:eastAsia="Yu Gothic Light"/>
        </w:rPr>
        <w:t xml:space="preserve"> the </w:t>
      </w:r>
      <w:del w:id="4904" w:author="CARB" w:date="2023-12-19T12:12:00Z">
        <w:r w:rsidR="00EA2A48" w:rsidRPr="00EA2A48">
          <w:rPr>
            <w:rFonts w:eastAsia="Yu Gothic Light"/>
          </w:rPr>
          <w:delText>refinery</w:delText>
        </w:r>
      </w:del>
      <w:ins w:id="4905" w:author="CARB" w:date="2023-12-19T12:12:00Z">
        <w:r w:rsidR="00495C29">
          <w:rPr>
            <w:rFonts w:eastAsia="Yu Gothic Light"/>
          </w:rPr>
          <w:t>regulated entity</w:t>
        </w:r>
      </w:ins>
      <w:r w:rsidRPr="00EA2A48">
        <w:rPr>
          <w:rFonts w:eastAsia="Yu Gothic Light"/>
        </w:rPr>
        <w:t xml:space="preserve"> must compile and retain records pursuant to section 95491.1(a)(2) showing compliance with all limitation and recordkeeping requirements identified by the Executive Officer pursuant to section 95489(e)(4)(</w:t>
      </w:r>
      <w:del w:id="4906" w:author="CARB" w:date="2023-12-19T12:12:00Z">
        <w:r w:rsidR="00EA2A48" w:rsidRPr="00EA2A48">
          <w:rPr>
            <w:rFonts w:eastAsia="Yu Gothic Light"/>
          </w:rPr>
          <w:delText>C</w:delText>
        </w:r>
      </w:del>
      <w:ins w:id="4907" w:author="CARB" w:date="2023-12-19T12:12:00Z">
        <w:r w:rsidR="00B1753A">
          <w:rPr>
            <w:rFonts w:eastAsia="Yu Gothic Light"/>
          </w:rPr>
          <w:t>E</w:t>
        </w:r>
      </w:ins>
      <w:r w:rsidRPr="00EA2A48">
        <w:rPr>
          <w:rFonts w:eastAsia="Yu Gothic Light"/>
        </w:rPr>
        <w:t>), above.</w:t>
      </w:r>
    </w:p>
    <w:p w14:paraId="55ECAA25" w14:textId="28CC779F" w:rsidR="00990B31" w:rsidRPr="00EA2A48" w:rsidRDefault="00990B31" w:rsidP="00990B31">
      <w:pPr>
        <w:pStyle w:val="Heading2"/>
        <w:keepNext w:val="0"/>
        <w:keepLines w:val="0"/>
        <w:rPr>
          <w:rFonts w:eastAsia="Yu Gothic Light"/>
        </w:rPr>
      </w:pPr>
      <w:r w:rsidRPr="00813D61">
        <w:rPr>
          <w:rFonts w:eastAsia="Yu Gothic Light"/>
          <w:i/>
          <w:iCs/>
        </w:rPr>
        <w:t>Renewable Hydrogen Refinery Credit Program.</w:t>
      </w:r>
      <w:r w:rsidRPr="00EA2A48">
        <w:rPr>
          <w:rFonts w:eastAsia="Yu Gothic Light"/>
        </w:rPr>
        <w:t xml:space="preserve"> A refinery</w:t>
      </w:r>
      <w:ins w:id="4908" w:author="CARB" w:date="2023-12-19T12:12:00Z">
        <w:r>
          <w:rPr>
            <w:rFonts w:eastAsia="Yu Gothic Light"/>
          </w:rPr>
          <w:t xml:space="preserve">, or a hydrogen production facility </w:t>
        </w:r>
        <w:r w:rsidR="6168DF98" w:rsidRPr="0BB1F519">
          <w:rPr>
            <w:rFonts w:eastAsia="Yu Gothic Light"/>
          </w:rPr>
          <w:t>physically</w:t>
        </w:r>
        <w:r w:rsidRPr="0BB1F519">
          <w:rPr>
            <w:rFonts w:eastAsia="Yu Gothic Light"/>
          </w:rPr>
          <w:t xml:space="preserve"> </w:t>
        </w:r>
        <w:r>
          <w:rPr>
            <w:rFonts w:eastAsia="Yu Gothic Light"/>
          </w:rPr>
          <w:t>providing hydrogen to a refinery,</w:t>
        </w:r>
      </w:ins>
      <w:r w:rsidRPr="00EA2A48">
        <w:rPr>
          <w:rFonts w:eastAsia="Yu Gothic Light"/>
        </w:rPr>
        <w:t xml:space="preserve"> may receive credit for greenhouse gas emission reductions from the production of CARBOB or diesel fuel that is partially or wholly derived from renewable hydrogen.</w:t>
      </w:r>
      <w:r>
        <w:rPr>
          <w:rFonts w:eastAsia="Yu Gothic Light"/>
        </w:rPr>
        <w:t xml:space="preserve"> </w:t>
      </w:r>
      <w:ins w:id="4909" w:author="CARB" w:date="2023-12-19T12:12:00Z">
        <w:r>
          <w:rPr>
            <w:rFonts w:eastAsia="Yu Gothic Light"/>
          </w:rPr>
          <w:t>For projects at hydrogen production facilities not owned by the refinery, the refinery and hydrogen production facility must apply as joint applicants.</w:t>
        </w:r>
        <w:r w:rsidRPr="00EA2A48">
          <w:rPr>
            <w:rFonts w:eastAsia="Yu Gothic Light"/>
          </w:rPr>
          <w:t xml:space="preserve"> </w:t>
        </w:r>
      </w:ins>
      <w:r w:rsidRPr="00EA2A48">
        <w:rPr>
          <w:rFonts w:eastAsia="Yu Gothic Light"/>
        </w:rPr>
        <w:t xml:space="preserve">Any such </w:t>
      </w:r>
      <w:proofErr w:type="gramStart"/>
      <w:r w:rsidRPr="00EA2A48">
        <w:rPr>
          <w:rFonts w:eastAsia="Yu Gothic Light"/>
        </w:rPr>
        <w:t>credits</w:t>
      </w:r>
      <w:proofErr w:type="gramEnd"/>
      <w:r w:rsidRPr="00EA2A48">
        <w:rPr>
          <w:rFonts w:eastAsia="Yu Gothic Light"/>
        </w:rPr>
        <w:t xml:space="preserve"> must be based on fuel volumes sold, supplied, or offered for sale in California as set forth below.</w:t>
      </w:r>
    </w:p>
    <w:p w14:paraId="7348325E" w14:textId="77777777" w:rsidR="00990B31" w:rsidRPr="00EA2A48" w:rsidRDefault="00990B31" w:rsidP="00990B31">
      <w:pPr>
        <w:pStyle w:val="Heading3"/>
        <w:keepNext w:val="0"/>
        <w:keepLines w:val="0"/>
        <w:rPr>
          <w:rFonts w:eastAsia="Yu Gothic Light"/>
        </w:rPr>
      </w:pPr>
      <w:r w:rsidRPr="00813D61">
        <w:rPr>
          <w:rFonts w:eastAsia="Yu Gothic Light"/>
          <w:i/>
          <w:iCs/>
        </w:rPr>
        <w:t>General Requirements</w:t>
      </w:r>
      <w:r w:rsidRPr="00EA2A48">
        <w:rPr>
          <w:rFonts w:eastAsia="Yu Gothic Light"/>
        </w:rPr>
        <w:t>.</w:t>
      </w:r>
    </w:p>
    <w:p w14:paraId="33C133B0" w14:textId="77777777" w:rsidR="00990B31" w:rsidRPr="00EA2A48" w:rsidRDefault="00990B31" w:rsidP="00990B31">
      <w:pPr>
        <w:pStyle w:val="Heading4"/>
        <w:keepNext w:val="0"/>
        <w:keepLines w:val="0"/>
        <w:rPr>
          <w:rFonts w:eastAsia="Yu Gothic Light"/>
        </w:rPr>
      </w:pPr>
      <w:r w:rsidRPr="00EA2A48">
        <w:rPr>
          <w:rFonts w:eastAsia="Yu Gothic Light"/>
        </w:rPr>
        <w:lastRenderedPageBreak/>
        <w:t>In order to receive a renewable hydrogen refinery credit, a refiner must produce CARBOB or diesel fuel that is partially or wholly derived from renewable hydrogen.</w:t>
      </w:r>
    </w:p>
    <w:p w14:paraId="15E8C460" w14:textId="77777777" w:rsidR="00990B31" w:rsidRDefault="00990B31" w:rsidP="00990B31">
      <w:pPr>
        <w:pStyle w:val="Heading4"/>
        <w:keepNext w:val="0"/>
        <w:keepLines w:val="0"/>
        <w:rPr>
          <w:rFonts w:eastAsia="Yu Gothic Light"/>
        </w:rPr>
      </w:pPr>
      <w:r w:rsidRPr="00EA2A48">
        <w:rPr>
          <w:rFonts w:eastAsia="Yu Gothic Light"/>
        </w:rPr>
        <w:t>The applicant must demonstrate that any net increases in criteria air pollutant or toxic air contaminant emissions from the renewable hydrogen refinery credit project are mitigated in accordance with all local, state, and national environmental and health and safety regulations.</w:t>
      </w:r>
    </w:p>
    <w:p w14:paraId="1DC25DC2" w14:textId="77777777" w:rsidR="00990B31" w:rsidRPr="00AB044E" w:rsidRDefault="00990B31" w:rsidP="00514B34">
      <w:pPr>
        <w:pStyle w:val="Heading4"/>
        <w:keepNext w:val="0"/>
        <w:keepLines w:val="0"/>
        <w:rPr>
          <w:ins w:id="4910" w:author="CARB" w:date="2023-12-19T12:12:00Z"/>
        </w:rPr>
      </w:pPr>
      <w:ins w:id="4911" w:author="CARB" w:date="2023-12-19T12:12:00Z">
        <w:r w:rsidRPr="007526E3">
          <w:t>The project operator must submit a written application to the Executive Officer. If the project involves renewable natural gas or electricity produced by a third party and delivered to the refinery or hydrogen production facility, both the refinery or hydrogen production facility and the third party must apply and will be considered joint applicant project operator for approval of the project. If more than one refinery or hydrogen production facility receives renewable natural gas or electricity from a single third-party facility, each refinery or hydrogen production facility must submit an independent application with the third party as a joint applicant on each submittal.</w:t>
        </w:r>
      </w:ins>
    </w:p>
    <w:p w14:paraId="4493AEDF" w14:textId="77777777" w:rsidR="00990B31" w:rsidRPr="007526E3" w:rsidRDefault="00990B31" w:rsidP="00893322">
      <w:pPr>
        <w:pStyle w:val="Heading4"/>
        <w:keepNext w:val="0"/>
        <w:keepLines w:val="0"/>
        <w:rPr>
          <w:ins w:id="4912" w:author="CARB" w:date="2023-12-19T12:12:00Z"/>
        </w:rPr>
      </w:pPr>
      <w:ins w:id="4913" w:author="CARB" w:date="2023-12-19T12:12:00Z">
        <w:r w:rsidRPr="007526E3">
          <w:t>Applications submitted pursuant to section 95489(f) must demonstrate a generation of at least 10,000 credits or one percent of the facility’s annual pre-project emissions, whichever is less.</w:t>
        </w:r>
      </w:ins>
    </w:p>
    <w:p w14:paraId="70A88138" w14:textId="77777777" w:rsidR="00990B31" w:rsidRPr="007526E3" w:rsidRDefault="00990B31" w:rsidP="00893322">
      <w:pPr>
        <w:pStyle w:val="Heading4"/>
        <w:keepNext w:val="0"/>
        <w:keepLines w:val="0"/>
        <w:rPr>
          <w:ins w:id="4914" w:author="CARB" w:date="2023-12-19T12:12:00Z"/>
        </w:rPr>
      </w:pPr>
      <w:ins w:id="4915" w:author="CARB" w:date="2023-12-19T12:12:00Z">
        <w:r w:rsidRPr="007526E3">
          <w:t>Renewable or low-CI energy sources that are used to produce renewable hydrogen and generate LCFS credit may not also claim renewable energy certificates or other environmental attributes recognized or credited by any other jurisdiction or regulatory program, other than the market-based compliance mechanism set forth in title 17, California Code of Regulations Chapter 1, Subchapter 10, article 5 (commencing with section 95800). Any renewable energy certificates or other environmental attributes associated with the energy used to produce renewable hydrogen must be retired on behalf of the LCFS.</w:t>
        </w:r>
      </w:ins>
    </w:p>
    <w:p w14:paraId="0B7223E1" w14:textId="77777777" w:rsidR="00990B31" w:rsidRPr="00EA2A48" w:rsidRDefault="00990B31" w:rsidP="00990B31">
      <w:pPr>
        <w:pStyle w:val="Heading3"/>
        <w:keepNext w:val="0"/>
        <w:keepLines w:val="0"/>
        <w:rPr>
          <w:rFonts w:eastAsia="Yu Gothic Light"/>
        </w:rPr>
      </w:pPr>
      <w:r w:rsidRPr="00813D61">
        <w:rPr>
          <w:rFonts w:eastAsia="Yu Gothic Light"/>
          <w:i/>
          <w:iCs/>
        </w:rPr>
        <w:t>Calculation of Credits</w:t>
      </w:r>
      <w:r w:rsidRPr="00EA2A48">
        <w:rPr>
          <w:rFonts w:eastAsia="Yu Gothic Light"/>
        </w:rPr>
        <w:t>.</w:t>
      </w:r>
    </w:p>
    <w:p w14:paraId="34D71CD2" w14:textId="77777777" w:rsidR="00990B31" w:rsidRPr="00EA2A48" w:rsidRDefault="00990B31" w:rsidP="00990B31">
      <w:pPr>
        <w:pStyle w:val="Heading4"/>
        <w:keepNext w:val="0"/>
        <w:keepLines w:val="0"/>
        <w:rPr>
          <w:rFonts w:eastAsia="Yu Gothic Light"/>
        </w:rPr>
      </w:pPr>
      <w:r w:rsidRPr="00EA2A48">
        <w:rPr>
          <w:rFonts w:eastAsia="Yu Gothic Light"/>
        </w:rPr>
        <w:t>For CARBOB or diesel fuel that is partially or wholly derived from renewable hydrogen produced from RNG that displaces fossil natural gas in a steam methane reforming unit, the calculation of credits generated quarterly or annually must be as follows:</w:t>
      </w:r>
    </w:p>
    <w:p w14:paraId="3B7972F7" w14:textId="77777777" w:rsidR="00990B31" w:rsidRPr="00EA2A48" w:rsidRDefault="00000000" w:rsidP="006D0464">
      <w:pPr>
        <w:ind w:left="2160"/>
        <w:rPr>
          <w:rFonts w:eastAsia="Yu Gothic Light"/>
        </w:rPr>
      </w:pPr>
      <m:oMath>
        <m:sSubSup>
          <m:sSubSupPr>
            <m:ctrlPr>
              <w:rPr>
                <w:rFonts w:ascii="Cambria Math" w:hAnsi="Cambria Math"/>
                <w:i/>
              </w:rPr>
            </m:ctrlPr>
          </m:sSubSupPr>
          <m:e>
            <m:r>
              <w:rPr>
                <w:rFonts w:ascii="Cambria Math" w:hAnsi="Cambria Math"/>
              </w:rPr>
              <m:t>Credits</m:t>
            </m:r>
          </m:e>
          <m:sub>
            <m:r>
              <w:rPr>
                <w:rFonts w:ascii="Cambria Math" w:hAnsi="Cambria Math"/>
              </w:rPr>
              <m:t xml:space="preserve">RIC </m:t>
            </m:r>
          </m:sub>
          <m:sup>
            <m:r>
              <w:rPr>
                <w:rFonts w:ascii="Cambria Math" w:hAnsi="Cambria Math"/>
              </w:rPr>
              <m:t>H</m:t>
            </m:r>
          </m:sup>
        </m:sSubSup>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CI</m:t>
                </m:r>
              </m:e>
              <m:sub>
                <m:r>
                  <w:rPr>
                    <w:rFonts w:ascii="Cambria Math" w:hAnsi="Cambria Math"/>
                  </w:rPr>
                  <m:t>NG</m:t>
                </m:r>
              </m:sub>
            </m:sSub>
            <m:r>
              <w:rPr>
                <w:rFonts w:ascii="Cambria Math" w:hAnsi="Cambria Math"/>
              </w:rPr>
              <m:t>-</m:t>
            </m:r>
            <m:sSub>
              <m:sSubPr>
                <m:ctrlPr>
                  <w:rPr>
                    <w:rFonts w:ascii="Cambria Math" w:hAnsi="Cambria Math"/>
                    <w:i/>
                  </w:rPr>
                </m:ctrlPr>
              </m:sSubPr>
              <m:e>
                <m:r>
                  <w:rPr>
                    <w:rFonts w:ascii="Cambria Math" w:hAnsi="Cambria Math"/>
                  </w:rPr>
                  <m:t>CI</m:t>
                </m:r>
              </m:e>
              <m:sub>
                <m:r>
                  <w:rPr>
                    <w:rFonts w:ascii="Cambria Math" w:hAnsi="Cambria Math"/>
                  </w:rPr>
                  <m:t>RNG</m:t>
                </m:r>
              </m:sub>
            </m:sSub>
          </m:e>
        </m:d>
        <m:r>
          <w:rPr>
            <w:rFonts w:ascii="Cambria Math" w:hAnsi="Cambria Math"/>
          </w:rPr>
          <m:t xml:space="preserve"> × </m:t>
        </m:r>
        <m:sSub>
          <m:sSubPr>
            <m:ctrlPr>
              <w:rPr>
                <w:rFonts w:ascii="Cambria Math" w:hAnsi="Cambria Math"/>
                <w:i/>
              </w:rPr>
            </m:ctrlPr>
          </m:sSubPr>
          <m:e>
            <m:r>
              <w:rPr>
                <w:rFonts w:ascii="Cambria Math" w:hAnsi="Cambria Math"/>
              </w:rPr>
              <m:t>E</m:t>
            </m:r>
          </m:e>
          <m:sub>
            <m:r>
              <w:rPr>
                <w:rFonts w:ascii="Cambria Math" w:hAnsi="Cambria Math"/>
              </w:rPr>
              <m:t>RNG</m:t>
            </m:r>
          </m:sub>
        </m:sSub>
        <m:r>
          <w:rPr>
            <w:rFonts w:ascii="Cambria Math" w:hAnsi="Cambria Math"/>
          </w:rPr>
          <m:t xml:space="preserve"> ×C× </m:t>
        </m:r>
        <m:f>
          <m:fPr>
            <m:ctrlPr>
              <w:rPr>
                <w:rFonts w:ascii="Cambria Math" w:hAnsi="Cambria Math"/>
                <w:i/>
              </w:rPr>
            </m:ctrlPr>
          </m:fPr>
          <m:num>
            <m:sSup>
              <m:sSupPr>
                <m:ctrlPr>
                  <w:rPr>
                    <w:rFonts w:ascii="Cambria Math" w:hAnsi="Cambria Math"/>
                    <w:i/>
                  </w:rPr>
                </m:ctrlPr>
              </m:sSupPr>
              <m:e>
                <m:r>
                  <w:rPr>
                    <w:rFonts w:ascii="Cambria Math" w:eastAsiaTheme="minorEastAsia" w:hAnsi="Cambria Math"/>
                  </w:rPr>
                  <m:t>Volume</m:t>
                </m:r>
              </m:e>
              <m:sup>
                <m:r>
                  <w:rPr>
                    <w:rFonts w:ascii="Cambria Math" w:eastAsiaTheme="minorEastAsia" w:hAnsi="Cambria Math"/>
                  </w:rPr>
                  <m:t>XD</m:t>
                </m:r>
              </m:sup>
            </m:sSup>
          </m:num>
          <m:den>
            <m:sSup>
              <m:sSupPr>
                <m:ctrlPr>
                  <w:rPr>
                    <w:rFonts w:ascii="Cambria Math" w:hAnsi="Cambria Math"/>
                    <w:i/>
                  </w:rPr>
                </m:ctrlPr>
              </m:sSupPr>
              <m:e>
                <m:r>
                  <w:rPr>
                    <w:rFonts w:ascii="Cambria Math" w:eastAsiaTheme="minorEastAsia" w:hAnsi="Cambria Math"/>
                  </w:rPr>
                  <m:t>Volume</m:t>
                </m:r>
              </m:e>
              <m:sup>
                <m:r>
                  <w:rPr>
                    <w:rFonts w:ascii="Cambria Math" w:eastAsiaTheme="minorEastAsia" w:hAnsi="Cambria Math"/>
                  </w:rPr>
                  <m:t>Total</m:t>
                </m:r>
              </m:sup>
            </m:sSup>
            <m:r>
              <w:rPr>
                <w:rFonts w:ascii="Cambria Math" w:hAnsi="Cambria Math"/>
              </w:rPr>
              <m:t xml:space="preserve"> </m:t>
            </m:r>
          </m:den>
        </m:f>
      </m:oMath>
      <w:r w:rsidR="00990B31" w:rsidRPr="00EA2A48">
        <w:rPr>
          <w:rFonts w:eastAsia="Yu Gothic Light"/>
        </w:rPr>
        <w:t xml:space="preserve">  </w:t>
      </w:r>
      <w:r w:rsidR="00990B31" w:rsidRPr="00EA2A48">
        <w:rPr>
          <w:rFonts w:eastAsia="Yu Gothic Light"/>
        </w:rPr>
        <w:tab/>
      </w:r>
    </w:p>
    <w:p w14:paraId="3D3C3CEE" w14:textId="77777777" w:rsidR="00990B31" w:rsidRPr="00EA2A48" w:rsidRDefault="00990B31" w:rsidP="006D0464">
      <w:pPr>
        <w:ind w:left="2160"/>
        <w:rPr>
          <w:rFonts w:eastAsia="Yu Gothic Light"/>
        </w:rPr>
      </w:pPr>
      <w:r w:rsidRPr="00EA2A48">
        <w:rPr>
          <w:rFonts w:eastAsia="Yu Gothic Light"/>
        </w:rPr>
        <w:t>where:</w:t>
      </w:r>
    </w:p>
    <w:p w14:paraId="4AFA5013" w14:textId="77777777" w:rsidR="00990B31" w:rsidRPr="00EA2A48" w:rsidRDefault="00000000" w:rsidP="006D0464">
      <w:pPr>
        <w:ind w:left="2160"/>
        <w:rPr>
          <w:rFonts w:eastAsia="Yu Gothic Light"/>
        </w:rPr>
      </w:pPr>
      <m:oMath>
        <m:sSubSup>
          <m:sSubSupPr>
            <m:ctrlPr>
              <w:rPr>
                <w:rFonts w:ascii="Cambria Math" w:hAnsi="Cambria Math"/>
                <w:i/>
              </w:rPr>
            </m:ctrlPr>
          </m:sSubSupPr>
          <m:e>
            <m:r>
              <w:rPr>
                <w:rFonts w:ascii="Cambria Math" w:hAnsi="Cambria Math"/>
              </w:rPr>
              <m:t>Credits</m:t>
            </m:r>
          </m:e>
          <m:sub>
            <m:r>
              <w:rPr>
                <w:rFonts w:ascii="Cambria Math" w:hAnsi="Cambria Math"/>
              </w:rPr>
              <m:t xml:space="preserve">RIC </m:t>
            </m:r>
          </m:sub>
          <m:sup>
            <m:r>
              <w:rPr>
                <w:rFonts w:ascii="Cambria Math" w:hAnsi="Cambria Math"/>
              </w:rPr>
              <m:t>H</m:t>
            </m:r>
          </m:sup>
        </m:sSubSup>
      </m:oMath>
      <w:r w:rsidR="00990B31">
        <w:rPr>
          <w:rFonts w:eastAsia="Yu Gothic Light"/>
        </w:rPr>
        <w:t xml:space="preserve"> </w:t>
      </w:r>
      <w:r w:rsidR="00990B31" w:rsidRPr="00EA2A48">
        <w:rPr>
          <w:rFonts w:eastAsia="Yu Gothic Light"/>
        </w:rPr>
        <w:t>is the amount of LCFS credits generated (a zero or positive value), in metric tons, by renewable hydrogen;</w:t>
      </w:r>
    </w:p>
    <w:p w14:paraId="7FDECC07" w14:textId="77777777" w:rsidR="00990B31" w:rsidRPr="00EA2A48" w:rsidRDefault="00000000" w:rsidP="006D0464">
      <w:pPr>
        <w:ind w:left="2160"/>
        <w:rPr>
          <w:rFonts w:eastAsia="Yu Gothic Light"/>
        </w:rPr>
      </w:pPr>
      <m:oMath>
        <m:sSub>
          <m:sSubPr>
            <m:ctrlPr>
              <w:rPr>
                <w:rFonts w:ascii="Cambria Math" w:hAnsi="Cambria Math"/>
                <w:i/>
              </w:rPr>
            </m:ctrlPr>
          </m:sSubPr>
          <m:e>
            <m:r>
              <w:rPr>
                <w:rFonts w:ascii="Cambria Math" w:hAnsi="Cambria Math"/>
              </w:rPr>
              <m:t>CI</m:t>
            </m:r>
          </m:e>
          <m:sub>
            <m:r>
              <w:rPr>
                <w:rFonts w:ascii="Cambria Math" w:hAnsi="Cambria Math"/>
              </w:rPr>
              <m:t>NG</m:t>
            </m:r>
          </m:sub>
        </m:sSub>
        <m:r>
          <w:rPr>
            <w:rFonts w:ascii="Cambria Math" w:hAnsi="Cambria Math"/>
          </w:rPr>
          <m:t xml:space="preserve"> </m:t>
        </m:r>
      </m:oMath>
      <w:r w:rsidR="00990B31" w:rsidRPr="00EA2A48">
        <w:rPr>
          <w:rFonts w:eastAsia="Yu Gothic Light"/>
        </w:rPr>
        <w:t>is the well-to-hydrogen production carbon intensity of North American pipeline natural gas in gCO</w:t>
      </w:r>
      <w:r w:rsidR="00990B31" w:rsidRPr="005A354D">
        <w:rPr>
          <w:rFonts w:eastAsia="Yu Gothic Light"/>
          <w:vertAlign w:val="subscript"/>
        </w:rPr>
        <w:t>2</w:t>
      </w:r>
      <w:r w:rsidR="00990B31" w:rsidRPr="00EA2A48">
        <w:rPr>
          <w:rFonts w:eastAsia="Yu Gothic Light"/>
        </w:rPr>
        <w:t>e/MJ calculated using the same feedstock assumptions and pipeline distance as the Lookup Table pathway for Pipeline Average North American Fossil Natural Gas (CNGF);</w:t>
      </w:r>
    </w:p>
    <w:p w14:paraId="214634A9" w14:textId="29F1E90A" w:rsidR="00990B31" w:rsidRPr="00EA2A48" w:rsidRDefault="00000000" w:rsidP="006D0464">
      <w:pPr>
        <w:ind w:left="2160"/>
        <w:rPr>
          <w:rFonts w:eastAsia="Yu Gothic Light"/>
        </w:rPr>
      </w:pPr>
      <m:oMath>
        <m:sSub>
          <m:sSubPr>
            <m:ctrlPr>
              <w:rPr>
                <w:rFonts w:ascii="Cambria Math" w:hAnsi="Cambria Math"/>
                <w:i/>
              </w:rPr>
            </m:ctrlPr>
          </m:sSubPr>
          <m:e>
            <m:r>
              <w:rPr>
                <w:rFonts w:ascii="Cambria Math" w:hAnsi="Cambria Math"/>
              </w:rPr>
              <m:t>CI</m:t>
            </m:r>
          </m:e>
          <m:sub>
            <m:r>
              <w:rPr>
                <w:rFonts w:ascii="Cambria Math" w:hAnsi="Cambria Math"/>
              </w:rPr>
              <m:t>RNG</m:t>
            </m:r>
          </m:sub>
        </m:sSub>
      </m:oMath>
      <w:r w:rsidR="00990B31" w:rsidRPr="1D99422B">
        <w:rPr>
          <w:rFonts w:eastAsia="Yu Gothic Light"/>
        </w:rPr>
        <w:t xml:space="preserve"> </w:t>
      </w:r>
      <w:r w:rsidR="00990B31" w:rsidRPr="00EA2A48">
        <w:rPr>
          <w:rFonts w:eastAsia="Yu Gothic Light"/>
        </w:rPr>
        <w:t>is the well-to-hydrogen production carbon intensity of the RNG in gCO</w:t>
      </w:r>
      <w:r w:rsidR="00990B31" w:rsidRPr="0067764E">
        <w:rPr>
          <w:rFonts w:eastAsia="Yu Gothic Light"/>
          <w:vertAlign w:val="subscript"/>
        </w:rPr>
        <w:t>2</w:t>
      </w:r>
      <w:r w:rsidR="00990B31" w:rsidRPr="00EA2A48">
        <w:rPr>
          <w:rFonts w:eastAsia="Yu Gothic Light"/>
        </w:rPr>
        <w:t>e/MJ and must be determined using the CA</w:t>
      </w:r>
      <w:del w:id="4916" w:author="CARB" w:date="2023-12-19T12:12:00Z">
        <w:r w:rsidR="00931468">
          <w:rPr>
            <w:rFonts w:eastAsia="Yu Gothic Light"/>
          </w:rPr>
          <w:noBreakHyphen/>
        </w:r>
        <w:r w:rsidR="00EA2A48" w:rsidRPr="00EA2A48">
          <w:rPr>
            <w:rFonts w:eastAsia="Yu Gothic Light"/>
          </w:rPr>
          <w:delText>GREET</w:delText>
        </w:r>
        <w:r w:rsidR="00931468">
          <w:rPr>
            <w:rFonts w:eastAsia="Yu Gothic Light"/>
          </w:rPr>
          <w:delText> </w:delText>
        </w:r>
        <w:r w:rsidR="00EA2A48" w:rsidRPr="00EA2A48">
          <w:rPr>
            <w:rFonts w:eastAsia="Yu Gothic Light"/>
          </w:rPr>
          <w:delText>3</w:delText>
        </w:r>
      </w:del>
      <w:ins w:id="4917" w:author="CARB" w:date="2023-12-19T12:12:00Z">
        <w:r w:rsidR="00990B31" w:rsidRPr="00EA2A48">
          <w:rPr>
            <w:rFonts w:eastAsia="Yu Gothic Light"/>
          </w:rPr>
          <w:t>-GREET4</w:t>
        </w:r>
      </w:ins>
      <w:r w:rsidR="00990B31" w:rsidRPr="00EA2A48">
        <w:rPr>
          <w:rFonts w:eastAsia="Yu Gothic Light"/>
        </w:rPr>
        <w:t>.0</w:t>
      </w:r>
      <w:ins w:id="4918" w:author="CARB" w:date="2023-12-19T12:12:00Z">
        <w:r w:rsidR="00990B31">
          <w:rPr>
            <w:rFonts w:eastAsia="Yu Gothic Light"/>
          </w:rPr>
          <w:noBreakHyphen/>
        </w:r>
      </w:ins>
      <w:r w:rsidR="00990B31" w:rsidRPr="00EA2A48">
        <w:rPr>
          <w:rFonts w:eastAsia="Yu Gothic Light"/>
        </w:rPr>
        <w:t xml:space="preserve"> model unless the Executive Officer has approved the use of a method that is at least equivalent to the calculation methodology used by CA</w:t>
      </w:r>
      <w:del w:id="4919" w:author="CARB" w:date="2023-12-19T12:12:00Z">
        <w:r w:rsidR="00EA2A48" w:rsidRPr="00EA2A48">
          <w:rPr>
            <w:rFonts w:eastAsia="Yu Gothic Light"/>
          </w:rPr>
          <w:delText xml:space="preserve"> </w:delText>
        </w:r>
      </w:del>
      <w:ins w:id="4920" w:author="CARB" w:date="2023-12-19T12:12:00Z">
        <w:r w:rsidR="00990B31" w:rsidRPr="00EA2A48">
          <w:rPr>
            <w:rFonts w:eastAsia="Yu Gothic Light"/>
          </w:rPr>
          <w:t>-</w:t>
        </w:r>
      </w:ins>
      <w:r w:rsidR="00990B31" w:rsidRPr="00EA2A48">
        <w:rPr>
          <w:rFonts w:eastAsia="Yu Gothic Light"/>
        </w:rPr>
        <w:t>GREET</w:t>
      </w:r>
      <w:del w:id="4921" w:author="CARB" w:date="2023-12-19T12:12:00Z">
        <w:r w:rsidR="00EA2A48" w:rsidRPr="00EA2A48">
          <w:rPr>
            <w:rFonts w:eastAsia="Yu Gothic Light"/>
          </w:rPr>
          <w:delText>3</w:delText>
        </w:r>
      </w:del>
      <w:ins w:id="4922" w:author="CARB" w:date="2023-12-19T12:12:00Z">
        <w:r w:rsidR="00990B31" w:rsidRPr="00EA2A48">
          <w:rPr>
            <w:rFonts w:eastAsia="Yu Gothic Light"/>
          </w:rPr>
          <w:t>4</w:t>
        </w:r>
      </w:ins>
      <w:r w:rsidR="00990B31" w:rsidRPr="00EA2A48">
        <w:rPr>
          <w:rFonts w:eastAsia="Yu Gothic Light"/>
        </w:rPr>
        <w:t xml:space="preserve">.0 model. The process for obtaining </w:t>
      </w:r>
      <m:oMath>
        <m:sSub>
          <m:sSubPr>
            <m:ctrlPr>
              <w:rPr>
                <w:rFonts w:ascii="Cambria Math" w:hAnsi="Cambria Math"/>
                <w:i/>
              </w:rPr>
            </m:ctrlPr>
          </m:sSubPr>
          <m:e>
            <m:r>
              <w:rPr>
                <w:rFonts w:ascii="Cambria Math" w:hAnsi="Cambria Math"/>
              </w:rPr>
              <m:t>CI</m:t>
            </m:r>
          </m:e>
          <m:sub>
            <m:r>
              <w:rPr>
                <w:rFonts w:ascii="Cambria Math" w:hAnsi="Cambria Math"/>
              </w:rPr>
              <m:t>RNG</m:t>
            </m:r>
          </m:sub>
        </m:sSub>
      </m:oMath>
      <w:r w:rsidR="00990B31" w:rsidRPr="1D99422B">
        <w:rPr>
          <w:rFonts w:eastAsia="Yu Gothic Light"/>
        </w:rPr>
        <w:t xml:space="preserve"> </w:t>
      </w:r>
      <w:r w:rsidR="00990B31" w:rsidRPr="00EA2A48">
        <w:rPr>
          <w:rFonts w:eastAsia="Yu Gothic Light"/>
        </w:rPr>
        <w:t>will be identical to Tier 2 fuel pathway applications, and the life cycle steps evaluated will stop at hydrogen production at the refinery;</w:t>
      </w:r>
    </w:p>
    <w:p w14:paraId="1D5F04A6" w14:textId="4085E61F" w:rsidR="00990B31" w:rsidRPr="00EA2A48" w:rsidRDefault="00000000" w:rsidP="006D0464">
      <w:pPr>
        <w:ind w:left="2160"/>
        <w:rPr>
          <w:rFonts w:eastAsia="Yu Gothic Light"/>
        </w:rPr>
      </w:pPr>
      <m:oMath>
        <m:sSub>
          <m:sSubPr>
            <m:ctrlPr>
              <w:rPr>
                <w:rFonts w:ascii="Cambria Math" w:hAnsi="Cambria Math"/>
                <w:i/>
              </w:rPr>
            </m:ctrlPr>
          </m:sSubPr>
          <m:e>
            <m:r>
              <w:rPr>
                <w:rFonts w:ascii="Cambria Math" w:hAnsi="Cambria Math"/>
              </w:rPr>
              <m:t>E</m:t>
            </m:r>
          </m:e>
          <m:sub>
            <m:r>
              <w:rPr>
                <w:rFonts w:ascii="Cambria Math" w:hAnsi="Cambria Math"/>
              </w:rPr>
              <m:t>RNG</m:t>
            </m:r>
          </m:sub>
        </m:sSub>
        <m:r>
          <w:rPr>
            <w:rFonts w:ascii="Cambria Math" w:hAnsi="Cambria Math"/>
          </w:rPr>
          <m:t xml:space="preserve"> </m:t>
        </m:r>
      </m:oMath>
      <w:r w:rsidR="00990B31" w:rsidRPr="00EA2A48">
        <w:rPr>
          <w:rFonts w:eastAsia="Yu Gothic Light"/>
        </w:rPr>
        <w:t xml:space="preserve">is the amount of RNG in MJ </w:t>
      </w:r>
      <w:del w:id="4923" w:author="CARB" w:date="2023-12-19T12:12:00Z">
        <w:r w:rsidR="00EA2A48" w:rsidRPr="00EA2A48">
          <w:rPr>
            <w:rFonts w:eastAsia="Yu Gothic Light"/>
          </w:rPr>
          <w:delText>delivered</w:delText>
        </w:r>
      </w:del>
      <w:ins w:id="4924" w:author="CARB" w:date="2023-12-19T12:12:00Z">
        <w:r w:rsidR="00990B31">
          <w:rPr>
            <w:rFonts w:eastAsia="Yu Gothic Light"/>
          </w:rPr>
          <w:t>that displaces fossil natural gas for hydrogen production at</w:t>
        </w:r>
        <w:r w:rsidR="00990B31" w:rsidRPr="00EA2A48">
          <w:rPr>
            <w:rFonts w:eastAsia="Yu Gothic Light"/>
          </w:rPr>
          <w:t xml:space="preserve"> a refinery</w:t>
        </w:r>
        <w:r w:rsidR="00990B31">
          <w:rPr>
            <w:rFonts w:eastAsia="Yu Gothic Light"/>
          </w:rPr>
          <w:t xml:space="preserve"> or a facility providing hydrogen</w:t>
        </w:r>
      </w:ins>
      <w:r w:rsidR="00990B31">
        <w:rPr>
          <w:rFonts w:eastAsia="Yu Gothic Light"/>
        </w:rPr>
        <w:t xml:space="preserve"> to a refinery</w:t>
      </w:r>
      <w:r w:rsidR="00990B31" w:rsidRPr="00EA2A48">
        <w:rPr>
          <w:rFonts w:eastAsia="Yu Gothic Light"/>
        </w:rPr>
        <w:t xml:space="preserve"> per quarter or per year; </w:t>
      </w:r>
    </w:p>
    <w:p w14:paraId="61421232" w14:textId="77777777" w:rsidR="00990B31" w:rsidRPr="00EA2A48" w:rsidRDefault="00000000" w:rsidP="006D0464">
      <w:pPr>
        <w:ind w:left="2160"/>
        <w:rPr>
          <w:rFonts w:eastAsia="Yu Gothic Light"/>
        </w:rPr>
      </w:pPr>
      <m:oMath>
        <m:sSup>
          <m:sSupPr>
            <m:ctrlPr>
              <w:rPr>
                <w:rFonts w:ascii="Cambria Math" w:hAnsi="Cambria Math"/>
                <w:i/>
              </w:rPr>
            </m:ctrlPr>
          </m:sSupPr>
          <m:e>
            <m:r>
              <w:rPr>
                <w:rFonts w:ascii="Cambria Math" w:eastAsiaTheme="minorEastAsia" w:hAnsi="Cambria Math"/>
              </w:rPr>
              <m:t>Volume</m:t>
            </m:r>
          </m:e>
          <m:sup>
            <m:r>
              <w:rPr>
                <w:rFonts w:ascii="Cambria Math" w:eastAsiaTheme="minorEastAsia" w:hAnsi="Cambria Math"/>
              </w:rPr>
              <m:t>XD</m:t>
            </m:r>
          </m:sup>
        </m:sSup>
      </m:oMath>
      <w:r w:rsidR="00990B31">
        <w:rPr>
          <w:rFonts w:eastAsia="Yu Gothic Light"/>
        </w:rPr>
        <w:t xml:space="preserve"> </w:t>
      </w:r>
      <w:r w:rsidR="00990B31" w:rsidRPr="00EA2A48">
        <w:rPr>
          <w:rFonts w:eastAsia="Yu Gothic Light"/>
        </w:rPr>
        <w:t xml:space="preserve">is the volume of gasoline, gasoline </w:t>
      </w:r>
      <w:proofErr w:type="spellStart"/>
      <w:r w:rsidR="00990B31" w:rsidRPr="00EA2A48">
        <w:rPr>
          <w:rFonts w:eastAsia="Yu Gothic Light"/>
        </w:rPr>
        <w:t>blendstocks</w:t>
      </w:r>
      <w:proofErr w:type="spellEnd"/>
      <w:r w:rsidR="00990B31" w:rsidRPr="00EA2A48">
        <w:rPr>
          <w:rFonts w:eastAsia="Yu Gothic Light"/>
        </w:rPr>
        <w:t>, and diesel in gallons per quarter or per year produced at the refinery and sold, supplied, or offered for sale in California by the refinery;</w:t>
      </w:r>
    </w:p>
    <w:p w14:paraId="3EC0E35A" w14:textId="77777777" w:rsidR="00990B31" w:rsidRPr="00EA2A48" w:rsidRDefault="00000000" w:rsidP="006D0464">
      <w:pPr>
        <w:ind w:left="2160"/>
        <w:rPr>
          <w:rFonts w:eastAsia="Yu Gothic Light"/>
        </w:rPr>
      </w:pPr>
      <m:oMath>
        <m:sSup>
          <m:sSupPr>
            <m:ctrlPr>
              <w:rPr>
                <w:rFonts w:ascii="Cambria Math" w:hAnsi="Cambria Math"/>
                <w:i/>
              </w:rPr>
            </m:ctrlPr>
          </m:sSupPr>
          <m:e>
            <m:r>
              <w:rPr>
                <w:rFonts w:ascii="Cambria Math" w:eastAsiaTheme="minorEastAsia" w:hAnsi="Cambria Math"/>
              </w:rPr>
              <m:t>Volume</m:t>
            </m:r>
          </m:e>
          <m:sup>
            <m:r>
              <w:rPr>
                <w:rFonts w:ascii="Cambria Math" w:eastAsiaTheme="minorEastAsia" w:hAnsi="Cambria Math"/>
              </w:rPr>
              <m:t>Total</m:t>
            </m:r>
          </m:sup>
        </m:sSup>
        <m:r>
          <w:rPr>
            <w:rFonts w:ascii="Cambria Math" w:hAnsi="Cambria Math"/>
          </w:rPr>
          <m:t xml:space="preserve"> </m:t>
        </m:r>
      </m:oMath>
      <w:r w:rsidR="00990B31" w:rsidRPr="00EA2A48">
        <w:rPr>
          <w:rFonts w:eastAsia="Yu Gothic Light"/>
        </w:rPr>
        <w:t>is the total volume of gasoline, gasoline blendstocks, and diesel in gallons produced at the refinery per quarter or per year; and</w:t>
      </w:r>
    </w:p>
    <w:p w14:paraId="08DECFB6" w14:textId="77777777" w:rsidR="00990B31" w:rsidRPr="00AF1CD2" w:rsidRDefault="00990B31" w:rsidP="006D0464">
      <w:pPr>
        <w:ind w:left="2160"/>
        <w:rPr>
          <w:rFonts w:eastAsia="Yu Gothic Light"/>
        </w:rPr>
      </w:pPr>
      <m:oMathPara>
        <m:oMathParaPr>
          <m:jc m:val="left"/>
        </m:oMathParaPr>
        <m:oMath>
          <m:r>
            <w:rPr>
              <w:rFonts w:ascii="Cambria Math" w:hAnsi="Cambria Math"/>
            </w:rPr>
            <m:t>C=1.0 ×</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 xml:space="preserve"> </m:t>
          </m:r>
          <m:f>
            <m:fPr>
              <m:ctrlPr>
                <w:rPr>
                  <w:rFonts w:ascii="Cambria Math" w:hAnsi="Cambria Math"/>
                  <w:i/>
                </w:rPr>
              </m:ctrlPr>
            </m:fPr>
            <m:num>
              <m:r>
                <w:rPr>
                  <w:rFonts w:ascii="Cambria Math" w:hAnsi="Cambria Math"/>
                </w:rPr>
                <m:t>MT</m:t>
              </m:r>
            </m:num>
            <m:den>
              <m:r>
                <w:rPr>
                  <w:rFonts w:ascii="Cambria Math" w:hAnsi="Cambria Math"/>
                </w:rPr>
                <m:t>gCO2e</m:t>
              </m:r>
            </m:den>
          </m:f>
        </m:oMath>
      </m:oMathPara>
    </w:p>
    <w:p w14:paraId="66D32EB0" w14:textId="77777777" w:rsidR="00990B31" w:rsidRPr="00EA2A48" w:rsidRDefault="00990B31" w:rsidP="00990B31">
      <w:pPr>
        <w:pStyle w:val="Heading4"/>
        <w:keepNext w:val="0"/>
        <w:keepLines w:val="0"/>
        <w:rPr>
          <w:rFonts w:eastAsia="Yu Gothic Light"/>
        </w:rPr>
      </w:pPr>
      <w:r w:rsidRPr="00EA2A48">
        <w:rPr>
          <w:rFonts w:eastAsia="Yu Gothic Light"/>
        </w:rPr>
        <w:t>For CARBOB or diesel fuel that is partially or wholly derived from renewable hydrogen produced from other production processes, such as electrolysis using renewable electricity or syngas from biomass gasification, the calculation of credits generated quarterly or annually must be as follows:</w:t>
      </w:r>
    </w:p>
    <w:p w14:paraId="4EB31145" w14:textId="77777777" w:rsidR="00990B31" w:rsidRPr="00EA2A48" w:rsidRDefault="00000000" w:rsidP="006D0464">
      <w:pPr>
        <w:ind w:left="2160"/>
        <w:rPr>
          <w:rFonts w:eastAsia="Yu Gothic Light"/>
        </w:rPr>
      </w:pPr>
      <m:oMath>
        <m:sSubSup>
          <m:sSubSupPr>
            <m:ctrlPr>
              <w:rPr>
                <w:rFonts w:ascii="Cambria Math" w:hAnsi="Cambria Math"/>
                <w:i/>
              </w:rPr>
            </m:ctrlPr>
          </m:sSubSupPr>
          <m:e>
            <m:r>
              <w:rPr>
                <w:rFonts w:ascii="Cambria Math" w:hAnsi="Cambria Math"/>
              </w:rPr>
              <m:t>Credits</m:t>
            </m:r>
          </m:e>
          <m:sub>
            <m:r>
              <w:rPr>
                <w:rFonts w:ascii="Cambria Math" w:hAnsi="Cambria Math"/>
              </w:rPr>
              <m:t xml:space="preserve">RIC </m:t>
            </m:r>
          </m:sub>
          <m:sup>
            <m:r>
              <w:rPr>
                <w:rFonts w:ascii="Cambria Math" w:hAnsi="Cambria Math"/>
              </w:rPr>
              <m:t>H</m:t>
            </m:r>
          </m:sup>
        </m:sSubSup>
        <m:r>
          <w:rPr>
            <w:rFonts w:ascii="Cambria Math" w:hAnsi="Cambria Math"/>
          </w:rPr>
          <m:t>=</m:t>
        </m:r>
        <m:d>
          <m:dPr>
            <m:ctrlPr>
              <w:rPr>
                <w:rFonts w:ascii="Cambria Math" w:hAnsi="Cambria Math"/>
                <w:i/>
              </w:rPr>
            </m:ctrlPr>
          </m:dPr>
          <m:e>
            <m:sSubSup>
              <m:sSubSupPr>
                <m:ctrlPr>
                  <w:rPr>
                    <w:rFonts w:ascii="Cambria Math" w:hAnsi="Cambria Math"/>
                    <w:i/>
                  </w:rPr>
                </m:ctrlPr>
              </m:sSubSupPr>
              <m:e>
                <m:r>
                  <w:rPr>
                    <w:rFonts w:ascii="Cambria Math" w:hAnsi="Cambria Math"/>
                  </w:rPr>
                  <m:t>CI</m:t>
                </m:r>
              </m:e>
              <m:sub>
                <m:r>
                  <w:rPr>
                    <w:rFonts w:ascii="Cambria Math" w:hAnsi="Cambria Math"/>
                  </w:rPr>
                  <m:t>Fossil</m:t>
                </m:r>
              </m:sub>
              <m:sup>
                <m:r>
                  <w:rPr>
                    <w:rFonts w:ascii="Cambria Math" w:hAnsi="Cambria Math"/>
                  </w:rPr>
                  <m:t>H</m:t>
                </m:r>
              </m:sup>
            </m:sSubSup>
            <m:r>
              <w:rPr>
                <w:rFonts w:ascii="Cambria Math" w:hAnsi="Cambria Math"/>
              </w:rPr>
              <m:t>-</m:t>
            </m:r>
            <m:sSubSup>
              <m:sSubSupPr>
                <m:ctrlPr>
                  <w:rPr>
                    <w:rFonts w:ascii="Cambria Math" w:hAnsi="Cambria Math"/>
                    <w:i/>
                  </w:rPr>
                </m:ctrlPr>
              </m:sSubSupPr>
              <m:e>
                <m:r>
                  <w:rPr>
                    <w:rFonts w:ascii="Cambria Math" w:hAnsi="Cambria Math"/>
                  </w:rPr>
                  <m:t>CI</m:t>
                </m:r>
              </m:e>
              <m:sub>
                <m:r>
                  <w:rPr>
                    <w:rFonts w:ascii="Cambria Math" w:hAnsi="Cambria Math"/>
                  </w:rPr>
                  <m:t>Renewable</m:t>
                </m:r>
              </m:sub>
              <m:sup>
                <m:r>
                  <w:rPr>
                    <w:rFonts w:ascii="Cambria Math" w:hAnsi="Cambria Math"/>
                  </w:rPr>
                  <m:t>H</m:t>
                </m:r>
              </m:sup>
            </m:sSubSup>
          </m:e>
        </m:d>
        <m:r>
          <w:rPr>
            <w:rFonts w:ascii="Cambria Math" w:hAnsi="Cambria Math"/>
          </w:rPr>
          <m:t xml:space="preserve"> × </m:t>
        </m:r>
        <m:sSubSup>
          <m:sSubSupPr>
            <m:ctrlPr>
              <w:rPr>
                <w:rFonts w:ascii="Cambria Math" w:hAnsi="Cambria Math"/>
                <w:i/>
              </w:rPr>
            </m:ctrlPr>
          </m:sSubSupPr>
          <m:e>
            <m:r>
              <w:rPr>
                <w:rFonts w:ascii="Cambria Math" w:hAnsi="Cambria Math"/>
              </w:rPr>
              <m:t>D</m:t>
            </m:r>
          </m:e>
          <m:sub>
            <m:r>
              <w:rPr>
                <w:rFonts w:ascii="Cambria Math" w:hAnsi="Cambria Math"/>
              </w:rPr>
              <m:t>Renewable</m:t>
            </m:r>
          </m:sub>
          <m:sup>
            <m:r>
              <w:rPr>
                <w:rFonts w:ascii="Cambria Math" w:hAnsi="Cambria Math"/>
              </w:rPr>
              <m:t>H</m:t>
            </m:r>
          </m:sup>
        </m:sSubSup>
        <m:r>
          <w:rPr>
            <w:rFonts w:ascii="Cambria Math" w:hAnsi="Cambria Math"/>
          </w:rPr>
          <m:t xml:space="preserve"> × </m:t>
        </m:r>
        <m:sSubSup>
          <m:sSubSupPr>
            <m:ctrlPr>
              <w:rPr>
                <w:rFonts w:ascii="Cambria Math" w:hAnsi="Cambria Math"/>
                <w:i/>
              </w:rPr>
            </m:ctrlPr>
          </m:sSubSupPr>
          <m:e>
            <m:r>
              <w:rPr>
                <w:rFonts w:ascii="Cambria Math" w:hAnsi="Cambria Math"/>
              </w:rPr>
              <m:t>M</m:t>
            </m:r>
          </m:e>
          <m:sub>
            <m:r>
              <w:rPr>
                <w:rFonts w:ascii="Cambria Math" w:hAnsi="Cambria Math"/>
              </w:rPr>
              <m:t>Renewable</m:t>
            </m:r>
          </m:sub>
          <m:sup>
            <m:r>
              <w:rPr>
                <w:rFonts w:ascii="Cambria Math" w:hAnsi="Cambria Math"/>
              </w:rPr>
              <m:t>H</m:t>
            </m:r>
          </m:sup>
        </m:sSubSup>
        <m:r>
          <w:rPr>
            <w:rFonts w:ascii="Cambria Math" w:hAnsi="Cambria Math"/>
          </w:rPr>
          <m:t xml:space="preserve"> ×C × </m:t>
        </m:r>
        <m:f>
          <m:fPr>
            <m:ctrlPr>
              <w:rPr>
                <w:rFonts w:ascii="Cambria Math" w:hAnsi="Cambria Math"/>
                <w:i/>
              </w:rPr>
            </m:ctrlPr>
          </m:fPr>
          <m:num>
            <m:sSup>
              <m:sSupPr>
                <m:ctrlPr>
                  <w:rPr>
                    <w:rFonts w:ascii="Cambria Math" w:hAnsi="Cambria Math"/>
                    <w:i/>
                  </w:rPr>
                </m:ctrlPr>
              </m:sSupPr>
              <m:e>
                <m:r>
                  <w:rPr>
                    <w:rFonts w:ascii="Cambria Math" w:eastAsiaTheme="minorEastAsia" w:hAnsi="Cambria Math"/>
                  </w:rPr>
                  <m:t>Volume</m:t>
                </m:r>
              </m:e>
              <m:sup>
                <m:r>
                  <w:rPr>
                    <w:rFonts w:ascii="Cambria Math" w:eastAsiaTheme="minorEastAsia" w:hAnsi="Cambria Math"/>
                  </w:rPr>
                  <m:t>XD</m:t>
                </m:r>
              </m:sup>
            </m:sSup>
          </m:num>
          <m:den>
            <m:sSup>
              <m:sSupPr>
                <m:ctrlPr>
                  <w:rPr>
                    <w:rFonts w:ascii="Cambria Math" w:hAnsi="Cambria Math"/>
                    <w:i/>
                  </w:rPr>
                </m:ctrlPr>
              </m:sSupPr>
              <m:e>
                <m:r>
                  <w:rPr>
                    <w:rFonts w:ascii="Cambria Math" w:eastAsiaTheme="minorEastAsia" w:hAnsi="Cambria Math"/>
                  </w:rPr>
                  <m:t>Volume</m:t>
                </m:r>
              </m:e>
              <m:sup>
                <m:r>
                  <w:rPr>
                    <w:rFonts w:ascii="Cambria Math" w:eastAsiaTheme="minorEastAsia" w:hAnsi="Cambria Math"/>
                  </w:rPr>
                  <m:t>Total</m:t>
                </m:r>
              </m:sup>
            </m:sSup>
            <m:r>
              <w:rPr>
                <w:rFonts w:ascii="Cambria Math" w:hAnsi="Cambria Math"/>
              </w:rPr>
              <m:t xml:space="preserve"> </m:t>
            </m:r>
          </m:den>
        </m:f>
        <m:r>
          <w:rPr>
            <w:rFonts w:ascii="Cambria Math" w:hAnsi="Cambria Math"/>
          </w:rPr>
          <m:t xml:space="preserve"> </m:t>
        </m:r>
      </m:oMath>
      <w:r w:rsidR="00990B31" w:rsidRPr="00EA2A48">
        <w:rPr>
          <w:rFonts w:eastAsia="Yu Gothic Light"/>
        </w:rPr>
        <w:t xml:space="preserve">  </w:t>
      </w:r>
    </w:p>
    <w:p w14:paraId="46AA5D28" w14:textId="77777777" w:rsidR="00990B31" w:rsidRPr="00EA2A48" w:rsidRDefault="00990B31" w:rsidP="006D0464">
      <w:pPr>
        <w:ind w:left="2160"/>
        <w:rPr>
          <w:rFonts w:eastAsia="Yu Gothic Light"/>
        </w:rPr>
      </w:pPr>
      <w:r w:rsidRPr="00EA2A48">
        <w:rPr>
          <w:rFonts w:eastAsia="Yu Gothic Light"/>
        </w:rPr>
        <w:t>where:</w:t>
      </w:r>
    </w:p>
    <w:p w14:paraId="10C4A040" w14:textId="77777777" w:rsidR="00990B31" w:rsidRPr="00EA2A48" w:rsidRDefault="00000000" w:rsidP="006D0464">
      <w:pPr>
        <w:ind w:left="2160"/>
        <w:rPr>
          <w:rFonts w:eastAsia="Yu Gothic Light"/>
        </w:rPr>
      </w:pPr>
      <m:oMath>
        <m:sSubSup>
          <m:sSubSupPr>
            <m:ctrlPr>
              <w:rPr>
                <w:rFonts w:ascii="Cambria Math" w:hAnsi="Cambria Math"/>
                <w:i/>
              </w:rPr>
            </m:ctrlPr>
          </m:sSubSupPr>
          <m:e>
            <m:r>
              <w:rPr>
                <w:rFonts w:ascii="Cambria Math" w:hAnsi="Cambria Math"/>
              </w:rPr>
              <m:t>Credits</m:t>
            </m:r>
          </m:e>
          <m:sub>
            <m:r>
              <w:rPr>
                <w:rFonts w:ascii="Cambria Math" w:hAnsi="Cambria Math"/>
              </w:rPr>
              <m:t xml:space="preserve">RIC </m:t>
            </m:r>
          </m:sub>
          <m:sup>
            <m:r>
              <w:rPr>
                <w:rFonts w:ascii="Cambria Math" w:hAnsi="Cambria Math"/>
              </w:rPr>
              <m:t>H</m:t>
            </m:r>
          </m:sup>
        </m:sSubSup>
      </m:oMath>
      <w:r w:rsidR="00990B31" w:rsidRPr="00EA2A48">
        <w:rPr>
          <w:rFonts w:eastAsia="Yu Gothic Light"/>
        </w:rPr>
        <w:t>is the amount of LCFS credits generated (a zero or positive value), in metric tons, by renewable hydrogen;</w:t>
      </w:r>
    </w:p>
    <w:p w14:paraId="62446D1F" w14:textId="25CB406A" w:rsidR="00990B31" w:rsidRPr="00EA2A48" w:rsidRDefault="00000000" w:rsidP="006D0464">
      <w:pPr>
        <w:ind w:left="2160"/>
        <w:rPr>
          <w:rFonts w:eastAsia="Yu Gothic Light"/>
        </w:rPr>
      </w:pPr>
      <m:oMath>
        <m:sSubSup>
          <m:sSubSupPr>
            <m:ctrlPr>
              <w:rPr>
                <w:rFonts w:ascii="Cambria Math" w:hAnsi="Cambria Math"/>
                <w:i/>
              </w:rPr>
            </m:ctrlPr>
          </m:sSubSupPr>
          <m:e>
            <m:r>
              <w:rPr>
                <w:rFonts w:ascii="Cambria Math" w:hAnsi="Cambria Math"/>
              </w:rPr>
              <m:t>CI</m:t>
            </m:r>
          </m:e>
          <m:sub>
            <m:r>
              <w:rPr>
                <w:rFonts w:ascii="Cambria Math" w:hAnsi="Cambria Math"/>
              </w:rPr>
              <m:t>Fossil</m:t>
            </m:r>
          </m:sub>
          <m:sup>
            <m:r>
              <w:rPr>
                <w:rFonts w:ascii="Cambria Math" w:hAnsi="Cambria Math"/>
              </w:rPr>
              <m:t>H</m:t>
            </m:r>
          </m:sup>
        </m:sSubSup>
        <m:r>
          <w:rPr>
            <w:rFonts w:ascii="Cambria Math" w:hAnsi="Cambria Math"/>
          </w:rPr>
          <m:t xml:space="preserve"> </m:t>
        </m:r>
      </m:oMath>
      <w:r w:rsidR="00990B31" w:rsidRPr="00EA2A48">
        <w:rPr>
          <w:rFonts w:eastAsia="Yu Gothic Light"/>
        </w:rPr>
        <w:t>is the carbon intensity of fossil hydrogen in gCO</w:t>
      </w:r>
      <w:r w:rsidR="00990B31" w:rsidRPr="000D1822">
        <w:rPr>
          <w:rFonts w:eastAsia="Yu Gothic Light"/>
          <w:vertAlign w:val="subscript"/>
        </w:rPr>
        <w:t>2</w:t>
      </w:r>
      <w:r w:rsidR="00990B31" w:rsidRPr="00EA2A48">
        <w:rPr>
          <w:rFonts w:eastAsia="Yu Gothic Light"/>
        </w:rPr>
        <w:t>e/MJ delivered or produced at the refinery, as determined using the CA</w:t>
      </w:r>
      <w:del w:id="4925" w:author="CARB" w:date="2023-12-19T12:12:00Z">
        <w:r w:rsidR="00437E87">
          <w:rPr>
            <w:rFonts w:eastAsia="Yu Gothic Light"/>
          </w:rPr>
          <w:noBreakHyphen/>
        </w:r>
      </w:del>
      <w:ins w:id="4926" w:author="CARB" w:date="2023-12-19T12:12:00Z">
        <w:r w:rsidR="00990B31" w:rsidRPr="00EA2A48">
          <w:rPr>
            <w:rFonts w:eastAsia="Yu Gothic Light"/>
          </w:rPr>
          <w:t>-</w:t>
        </w:r>
      </w:ins>
      <w:r w:rsidR="00990B31" w:rsidRPr="00EA2A48">
        <w:rPr>
          <w:rFonts w:eastAsia="Yu Gothic Light"/>
        </w:rPr>
        <w:lastRenderedPageBreak/>
        <w:t>GREET</w:t>
      </w:r>
      <w:del w:id="4927" w:author="CARB" w:date="2023-12-19T12:12:00Z">
        <w:r w:rsidR="00EA2A48" w:rsidRPr="00EA2A48">
          <w:rPr>
            <w:rFonts w:eastAsia="Yu Gothic Light"/>
          </w:rPr>
          <w:delText>3</w:delText>
        </w:r>
      </w:del>
      <w:ins w:id="4928" w:author="CARB" w:date="2023-12-19T12:12:00Z">
        <w:r w:rsidR="00990B31" w:rsidRPr="00EA2A48">
          <w:rPr>
            <w:rFonts w:eastAsia="Yu Gothic Light"/>
          </w:rPr>
          <w:t>4</w:t>
        </w:r>
      </w:ins>
      <w:r w:rsidR="00990B31" w:rsidRPr="00EA2A48">
        <w:rPr>
          <w:rFonts w:eastAsia="Yu Gothic Light"/>
        </w:rPr>
        <w:t>.0</w:t>
      </w:r>
      <w:ins w:id="4929" w:author="CARB" w:date="2023-12-19T12:12:00Z">
        <w:r w:rsidR="00990B31">
          <w:rPr>
            <w:rFonts w:eastAsia="Yu Gothic Light"/>
          </w:rPr>
          <w:noBreakHyphen/>
        </w:r>
      </w:ins>
      <w:r w:rsidR="00990B31" w:rsidRPr="00EA2A48">
        <w:rPr>
          <w:rFonts w:eastAsia="Yu Gothic Light"/>
        </w:rPr>
        <w:t xml:space="preserve"> model or similar models approved by the Executive Officer. The process for obtaining </w:t>
      </w:r>
      <m:oMath>
        <m:sSubSup>
          <m:sSubSupPr>
            <m:ctrlPr>
              <w:rPr>
                <w:rFonts w:ascii="Cambria Math" w:hAnsi="Cambria Math"/>
                <w:i/>
              </w:rPr>
            </m:ctrlPr>
          </m:sSubSupPr>
          <m:e>
            <m:r>
              <w:rPr>
                <w:rFonts w:ascii="Cambria Math" w:hAnsi="Cambria Math"/>
              </w:rPr>
              <m:t>CI</m:t>
            </m:r>
          </m:e>
          <m:sub>
            <m:r>
              <w:rPr>
                <w:rFonts w:ascii="Cambria Math" w:hAnsi="Cambria Math"/>
              </w:rPr>
              <m:t>Fossil</m:t>
            </m:r>
          </m:sub>
          <m:sup>
            <m:r>
              <w:rPr>
                <w:rFonts w:ascii="Cambria Math" w:hAnsi="Cambria Math"/>
              </w:rPr>
              <m:t>H</m:t>
            </m:r>
          </m:sup>
        </m:sSubSup>
        <m:r>
          <w:rPr>
            <w:rFonts w:ascii="Cambria Math" w:hAnsi="Cambria Math"/>
          </w:rPr>
          <m:t xml:space="preserve"> </m:t>
        </m:r>
      </m:oMath>
      <w:r w:rsidR="00990B31" w:rsidRPr="00EA2A48">
        <w:rPr>
          <w:rFonts w:eastAsia="Yu Gothic Light"/>
        </w:rPr>
        <w:t>must comply with the requirements in sections 95488 to 95488.10;</w:t>
      </w:r>
    </w:p>
    <w:p w14:paraId="761B2F1A" w14:textId="0172EA12" w:rsidR="00990B31" w:rsidRPr="00EA2A48" w:rsidRDefault="00000000" w:rsidP="006D0464">
      <w:pPr>
        <w:ind w:left="2160"/>
        <w:rPr>
          <w:rFonts w:eastAsia="Yu Gothic Light"/>
        </w:rPr>
      </w:pPr>
      <m:oMath>
        <m:sSubSup>
          <m:sSubSupPr>
            <m:ctrlPr>
              <w:rPr>
                <w:rFonts w:ascii="Cambria Math" w:hAnsi="Cambria Math"/>
                <w:i/>
              </w:rPr>
            </m:ctrlPr>
          </m:sSubSupPr>
          <m:e>
            <m:r>
              <w:rPr>
                <w:rFonts w:ascii="Cambria Math" w:hAnsi="Cambria Math"/>
              </w:rPr>
              <m:t>CI</m:t>
            </m:r>
          </m:e>
          <m:sub>
            <m:r>
              <w:rPr>
                <w:rFonts w:ascii="Cambria Math" w:hAnsi="Cambria Math"/>
              </w:rPr>
              <m:t>Renewable</m:t>
            </m:r>
          </m:sub>
          <m:sup>
            <m:r>
              <w:rPr>
                <w:rFonts w:ascii="Cambria Math" w:hAnsi="Cambria Math"/>
              </w:rPr>
              <m:t>H</m:t>
            </m:r>
          </m:sup>
        </m:sSubSup>
      </m:oMath>
      <w:r w:rsidR="00990B31" w:rsidRPr="1D99422B">
        <w:rPr>
          <w:rFonts w:eastAsia="Yu Gothic Light"/>
        </w:rPr>
        <w:t xml:space="preserve"> </w:t>
      </w:r>
      <w:r w:rsidR="00990B31" w:rsidRPr="00EA2A48">
        <w:rPr>
          <w:rFonts w:eastAsia="Yu Gothic Light"/>
        </w:rPr>
        <w:t>is the carbon intensity of renewable hydrogen in gCO</w:t>
      </w:r>
      <w:r w:rsidR="00990B31" w:rsidRPr="007A16C0">
        <w:rPr>
          <w:rFonts w:eastAsia="Yu Gothic Light"/>
          <w:vertAlign w:val="subscript"/>
        </w:rPr>
        <w:t>2</w:t>
      </w:r>
      <w:r w:rsidR="00990B31" w:rsidRPr="00EA2A48">
        <w:rPr>
          <w:rFonts w:eastAsia="Yu Gothic Light"/>
        </w:rPr>
        <w:t>e/MJ delivered or produced at the refinery, as determined using the CA-GREET</w:t>
      </w:r>
      <w:del w:id="4930" w:author="CARB" w:date="2023-12-19T12:12:00Z">
        <w:r w:rsidR="00EA2A48" w:rsidRPr="00EA2A48">
          <w:rPr>
            <w:rFonts w:eastAsia="Yu Gothic Light"/>
          </w:rPr>
          <w:delText>3</w:delText>
        </w:r>
      </w:del>
      <w:ins w:id="4931" w:author="CARB" w:date="2023-12-19T12:12:00Z">
        <w:r w:rsidR="00990B31" w:rsidRPr="00EA2A48">
          <w:rPr>
            <w:rFonts w:eastAsia="Yu Gothic Light"/>
          </w:rPr>
          <w:t>4</w:t>
        </w:r>
      </w:ins>
      <w:r w:rsidR="00990B31" w:rsidRPr="00EA2A48">
        <w:rPr>
          <w:rFonts w:eastAsia="Yu Gothic Light"/>
        </w:rPr>
        <w:t xml:space="preserve">.0 model. The process for obtaining </w:t>
      </w:r>
      <m:oMath>
        <m:sSubSup>
          <m:sSubSupPr>
            <m:ctrlPr>
              <w:rPr>
                <w:rFonts w:ascii="Cambria Math" w:hAnsi="Cambria Math"/>
                <w:i/>
              </w:rPr>
            </m:ctrlPr>
          </m:sSubSupPr>
          <m:e>
            <m:r>
              <w:rPr>
                <w:rFonts w:ascii="Cambria Math" w:hAnsi="Cambria Math"/>
              </w:rPr>
              <m:t>CI</m:t>
            </m:r>
          </m:e>
          <m:sub>
            <m:r>
              <w:rPr>
                <w:rFonts w:ascii="Cambria Math" w:hAnsi="Cambria Math"/>
              </w:rPr>
              <m:t>Renewable</m:t>
            </m:r>
          </m:sub>
          <m:sup>
            <m:r>
              <w:rPr>
                <w:rFonts w:ascii="Cambria Math" w:hAnsi="Cambria Math"/>
              </w:rPr>
              <m:t>H</m:t>
            </m:r>
          </m:sup>
        </m:sSubSup>
      </m:oMath>
      <w:r w:rsidR="00990B31" w:rsidRPr="1D99422B">
        <w:rPr>
          <w:rFonts w:eastAsia="Yu Gothic Light"/>
        </w:rPr>
        <w:t xml:space="preserve"> </w:t>
      </w:r>
      <w:r w:rsidR="00990B31" w:rsidRPr="00EA2A48">
        <w:rPr>
          <w:rFonts w:eastAsia="Yu Gothic Light"/>
        </w:rPr>
        <w:t>must comply with the requirements in sections 95488 to 95488.10;</w:t>
      </w:r>
    </w:p>
    <w:p w14:paraId="0BEAE76B" w14:textId="77777777" w:rsidR="00990B31" w:rsidRPr="00EA2A48" w:rsidRDefault="00000000" w:rsidP="006D0464">
      <w:pPr>
        <w:ind w:left="2160"/>
        <w:rPr>
          <w:rFonts w:eastAsia="Yu Gothic Light"/>
        </w:rPr>
      </w:pPr>
      <m:oMath>
        <m:sSubSup>
          <m:sSubSupPr>
            <m:ctrlPr>
              <w:rPr>
                <w:rFonts w:ascii="Cambria Math" w:hAnsi="Cambria Math"/>
                <w:i/>
              </w:rPr>
            </m:ctrlPr>
          </m:sSubSupPr>
          <m:e>
            <m:r>
              <w:rPr>
                <w:rFonts w:ascii="Cambria Math" w:hAnsi="Cambria Math"/>
              </w:rPr>
              <m:t>M</m:t>
            </m:r>
          </m:e>
          <m:sub>
            <m:r>
              <w:rPr>
                <w:rFonts w:ascii="Cambria Math" w:hAnsi="Cambria Math"/>
              </w:rPr>
              <m:t>Renewable</m:t>
            </m:r>
          </m:sub>
          <m:sup>
            <m:r>
              <w:rPr>
                <w:rFonts w:ascii="Cambria Math" w:hAnsi="Cambria Math"/>
              </w:rPr>
              <m:t>H</m:t>
            </m:r>
          </m:sup>
        </m:sSubSup>
      </m:oMath>
      <w:r w:rsidR="00990B31">
        <w:rPr>
          <w:rFonts w:eastAsia="Yu Gothic Light"/>
        </w:rPr>
        <w:t xml:space="preserve"> </w:t>
      </w:r>
      <w:r w:rsidR="00990B31" w:rsidRPr="00EA2A48">
        <w:rPr>
          <w:rFonts w:eastAsia="Yu Gothic Light"/>
        </w:rPr>
        <w:t xml:space="preserve">is the amount of renewable hydrogen in kg per quarter or per year; </w:t>
      </w:r>
    </w:p>
    <w:p w14:paraId="4DBCA7CC" w14:textId="77777777" w:rsidR="00990B31" w:rsidRPr="00EA2A48" w:rsidRDefault="00000000" w:rsidP="006D0464">
      <w:pPr>
        <w:ind w:left="2160"/>
        <w:rPr>
          <w:rFonts w:eastAsia="Yu Gothic Light"/>
        </w:rPr>
      </w:pPr>
      <m:oMath>
        <m:sSubSup>
          <m:sSubSupPr>
            <m:ctrlPr>
              <w:rPr>
                <w:rFonts w:ascii="Cambria Math" w:hAnsi="Cambria Math"/>
                <w:i/>
              </w:rPr>
            </m:ctrlPr>
          </m:sSubSupPr>
          <m:e>
            <m:r>
              <w:rPr>
                <w:rFonts w:ascii="Cambria Math" w:hAnsi="Cambria Math"/>
              </w:rPr>
              <m:t>D</m:t>
            </m:r>
          </m:e>
          <m:sub>
            <m:r>
              <w:rPr>
                <w:rFonts w:ascii="Cambria Math" w:hAnsi="Cambria Math"/>
              </w:rPr>
              <m:t>Renewable</m:t>
            </m:r>
          </m:sub>
          <m:sup>
            <m:r>
              <w:rPr>
                <w:rFonts w:ascii="Cambria Math" w:hAnsi="Cambria Math"/>
              </w:rPr>
              <m:t>H</m:t>
            </m:r>
          </m:sup>
        </m:sSubSup>
        <m:r>
          <w:rPr>
            <w:rFonts w:ascii="Cambria Math" w:hAnsi="Cambria Math"/>
          </w:rPr>
          <m:t xml:space="preserve"> </m:t>
        </m:r>
      </m:oMath>
      <w:r w:rsidR="00990B31" w:rsidRPr="00EA2A48">
        <w:rPr>
          <w:rFonts w:eastAsia="Yu Gothic Light"/>
        </w:rPr>
        <w:t>is the energy density of hydrogen in MJ/kg from Table</w:t>
      </w:r>
      <w:r w:rsidR="00990B31">
        <w:rPr>
          <w:rFonts w:eastAsia="Yu Gothic Light"/>
        </w:rPr>
        <w:t> </w:t>
      </w:r>
      <w:r w:rsidR="00990B31" w:rsidRPr="00EA2A48">
        <w:rPr>
          <w:rFonts w:eastAsia="Yu Gothic Light"/>
        </w:rPr>
        <w:t xml:space="preserve">4; </w:t>
      </w:r>
    </w:p>
    <w:p w14:paraId="597E123A" w14:textId="77777777" w:rsidR="00990B31" w:rsidRPr="00EA2A48" w:rsidRDefault="00000000" w:rsidP="006D0464">
      <w:pPr>
        <w:ind w:left="2160"/>
        <w:rPr>
          <w:rFonts w:eastAsia="Yu Gothic Light"/>
        </w:rPr>
      </w:pPr>
      <m:oMath>
        <m:sSup>
          <m:sSupPr>
            <m:ctrlPr>
              <w:rPr>
                <w:rFonts w:ascii="Cambria Math" w:hAnsi="Cambria Math"/>
                <w:i/>
              </w:rPr>
            </m:ctrlPr>
          </m:sSupPr>
          <m:e>
            <m:r>
              <w:rPr>
                <w:rFonts w:ascii="Cambria Math" w:eastAsiaTheme="minorEastAsia" w:hAnsi="Cambria Math"/>
              </w:rPr>
              <m:t>Volume</m:t>
            </m:r>
          </m:e>
          <m:sup>
            <m:r>
              <w:rPr>
                <w:rFonts w:ascii="Cambria Math" w:eastAsiaTheme="minorEastAsia" w:hAnsi="Cambria Math"/>
              </w:rPr>
              <m:t>XD</m:t>
            </m:r>
          </m:sup>
        </m:sSup>
      </m:oMath>
      <w:r w:rsidR="00990B31">
        <w:rPr>
          <w:rFonts w:eastAsia="Yu Gothic Light"/>
        </w:rPr>
        <w:t xml:space="preserve"> </w:t>
      </w:r>
      <w:r w:rsidR="00990B31" w:rsidRPr="00EA2A48">
        <w:rPr>
          <w:rFonts w:eastAsia="Yu Gothic Light"/>
        </w:rPr>
        <w:t xml:space="preserve">is the volume of gasoline, gasoline </w:t>
      </w:r>
      <w:proofErr w:type="spellStart"/>
      <w:r w:rsidR="00990B31" w:rsidRPr="00EA2A48">
        <w:rPr>
          <w:rFonts w:eastAsia="Yu Gothic Light"/>
        </w:rPr>
        <w:t>blendstocks</w:t>
      </w:r>
      <w:proofErr w:type="spellEnd"/>
      <w:r w:rsidR="00990B31" w:rsidRPr="00EA2A48">
        <w:rPr>
          <w:rFonts w:eastAsia="Yu Gothic Light"/>
        </w:rPr>
        <w:t xml:space="preserve">, and diesel in gallons per quarter or per year sold, supplied, or offered for sale in California by the refinery involved in the </w:t>
      </w:r>
      <w:r w:rsidR="00990B31" w:rsidRPr="00F36043">
        <w:rPr>
          <w:rFonts w:eastAsia="Yu Gothic Light"/>
        </w:rPr>
        <w:t>Renewable Hydrogen Refinery Credit Program</w:t>
      </w:r>
      <w:r w:rsidR="00990B31" w:rsidRPr="00EA2A48">
        <w:rPr>
          <w:rFonts w:eastAsia="Yu Gothic Light"/>
        </w:rPr>
        <w:t xml:space="preserve">; </w:t>
      </w:r>
    </w:p>
    <w:p w14:paraId="548E2219" w14:textId="77777777" w:rsidR="00990B31" w:rsidRPr="00EA2A48" w:rsidRDefault="00000000" w:rsidP="006D0464">
      <w:pPr>
        <w:ind w:left="2160"/>
        <w:rPr>
          <w:rFonts w:eastAsia="Yu Gothic Light"/>
        </w:rPr>
      </w:pPr>
      <m:oMath>
        <m:sSup>
          <m:sSupPr>
            <m:ctrlPr>
              <w:rPr>
                <w:rFonts w:ascii="Cambria Math" w:hAnsi="Cambria Math"/>
                <w:i/>
              </w:rPr>
            </m:ctrlPr>
          </m:sSupPr>
          <m:e>
            <m:r>
              <w:rPr>
                <w:rFonts w:ascii="Cambria Math" w:eastAsiaTheme="minorEastAsia" w:hAnsi="Cambria Math"/>
              </w:rPr>
              <m:t>Volume</m:t>
            </m:r>
          </m:e>
          <m:sup>
            <m:r>
              <w:rPr>
                <w:rFonts w:ascii="Cambria Math" w:eastAsiaTheme="minorEastAsia" w:hAnsi="Cambria Math"/>
              </w:rPr>
              <m:t>Total</m:t>
            </m:r>
          </m:sup>
        </m:sSup>
        <m:r>
          <w:rPr>
            <w:rFonts w:ascii="Cambria Math" w:hAnsi="Cambria Math"/>
          </w:rPr>
          <m:t xml:space="preserve"> </m:t>
        </m:r>
      </m:oMath>
      <w:r w:rsidR="00990B31" w:rsidRPr="00EA2A48">
        <w:rPr>
          <w:rFonts w:eastAsia="Yu Gothic Light"/>
        </w:rPr>
        <w:t>is the total volume of gasoline, gasoline blendstocks, and diesel in gallons produced at the refinery per quarter or per year; and</w:t>
      </w:r>
    </w:p>
    <w:p w14:paraId="6BBEE98D" w14:textId="77777777" w:rsidR="00990B31" w:rsidRPr="00897666" w:rsidRDefault="00990B31" w:rsidP="006D0464">
      <w:pPr>
        <w:ind w:left="2160"/>
        <w:rPr>
          <w:rFonts w:eastAsia="Yu Gothic Light"/>
        </w:rPr>
      </w:pPr>
      <m:oMathPara>
        <m:oMathParaPr>
          <m:jc m:val="left"/>
        </m:oMathParaPr>
        <m:oMath>
          <m:r>
            <w:rPr>
              <w:rFonts w:ascii="Cambria Math" w:hAnsi="Cambria Math"/>
            </w:rPr>
            <m:t>C=1.0 ×</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 xml:space="preserve"> </m:t>
          </m:r>
          <m:f>
            <m:fPr>
              <m:ctrlPr>
                <w:rPr>
                  <w:rFonts w:ascii="Cambria Math" w:hAnsi="Cambria Math"/>
                  <w:i/>
                </w:rPr>
              </m:ctrlPr>
            </m:fPr>
            <m:num>
              <m:r>
                <w:rPr>
                  <w:rFonts w:ascii="Cambria Math" w:hAnsi="Cambria Math"/>
                </w:rPr>
                <m:t>MT</m:t>
              </m:r>
            </m:num>
            <m:den>
              <m:r>
                <w:rPr>
                  <w:rFonts w:ascii="Cambria Math" w:hAnsi="Cambria Math"/>
                </w:rPr>
                <m:t>gCO2e</m:t>
              </m:r>
            </m:den>
          </m:f>
        </m:oMath>
      </m:oMathPara>
    </w:p>
    <w:p w14:paraId="69CBCFE9" w14:textId="77777777" w:rsidR="00990B31" w:rsidRPr="00EA2A48" w:rsidRDefault="00990B31" w:rsidP="00990B31">
      <w:pPr>
        <w:pStyle w:val="Heading3"/>
        <w:keepNext w:val="0"/>
        <w:keepLines w:val="0"/>
        <w:rPr>
          <w:rFonts w:eastAsia="Yu Gothic Light"/>
        </w:rPr>
      </w:pPr>
      <w:r w:rsidRPr="00E159C2">
        <w:rPr>
          <w:rFonts w:eastAsia="Yu Gothic Light"/>
          <w:i/>
          <w:iCs/>
        </w:rPr>
        <w:t>Application Contents and Submittal.</w:t>
      </w:r>
      <w:r w:rsidRPr="00EA2A48">
        <w:rPr>
          <w:rFonts w:eastAsia="Yu Gothic Light"/>
        </w:rPr>
        <w:t xml:space="preserve"> Unless otherwise noted, an application for renewable hydrogen credits must comply with the following requirements:</w:t>
      </w:r>
    </w:p>
    <w:p w14:paraId="4AF410BC" w14:textId="77777777" w:rsidR="00990B31" w:rsidRPr="00EA2A48" w:rsidRDefault="00990B31" w:rsidP="00990B31">
      <w:pPr>
        <w:pStyle w:val="Heading4"/>
        <w:keepNext w:val="0"/>
        <w:keepLines w:val="0"/>
        <w:rPr>
          <w:rFonts w:eastAsia="Yu Gothic Light"/>
        </w:rPr>
      </w:pPr>
      <w:r w:rsidRPr="00EA2A48">
        <w:rPr>
          <w:rFonts w:eastAsia="Yu Gothic Light"/>
        </w:rPr>
        <w:t>An application must contain the following summary material:</w:t>
      </w:r>
    </w:p>
    <w:p w14:paraId="1032D624" w14:textId="77777777" w:rsidR="00990B31" w:rsidRPr="00EA2A48" w:rsidRDefault="00990B31" w:rsidP="00990B31">
      <w:pPr>
        <w:pStyle w:val="Heading5"/>
        <w:keepNext w:val="0"/>
        <w:keepLines w:val="0"/>
        <w:rPr>
          <w:rFonts w:eastAsia="Yu Gothic Light"/>
        </w:rPr>
      </w:pPr>
      <w:r w:rsidRPr="00EA2A48">
        <w:rPr>
          <w:rFonts w:eastAsia="Yu Gothic Light"/>
        </w:rPr>
        <w:t>A complete description of the production of CARBOB or diesel fuel with hydrogen and how renewable hydrogen is replacing fossil hydrogen in that process;</w:t>
      </w:r>
    </w:p>
    <w:p w14:paraId="094DCE64" w14:textId="77777777" w:rsidR="00990B31" w:rsidRPr="00EA2A48" w:rsidRDefault="00990B31" w:rsidP="00990B31">
      <w:pPr>
        <w:pStyle w:val="Heading5"/>
        <w:keepNext w:val="0"/>
        <w:keepLines w:val="0"/>
        <w:rPr>
          <w:rFonts w:eastAsia="Yu Gothic Light"/>
        </w:rPr>
      </w:pPr>
      <w:r w:rsidRPr="00EA2A48">
        <w:rPr>
          <w:rFonts w:eastAsia="Yu Gothic Light"/>
        </w:rPr>
        <w:t>Purchase records identifying the renewable hydrogen and/or renewable feedstock used to produce the renewable hydrogen; and</w:t>
      </w:r>
    </w:p>
    <w:p w14:paraId="08F3855C" w14:textId="77777777" w:rsidR="00990B31" w:rsidRPr="00EA2A48" w:rsidRDefault="00990B31" w:rsidP="00990B31">
      <w:pPr>
        <w:pStyle w:val="Heading5"/>
        <w:keepNext w:val="0"/>
        <w:keepLines w:val="0"/>
        <w:rPr>
          <w:rFonts w:eastAsia="Yu Gothic Light"/>
        </w:rPr>
      </w:pPr>
      <w:r w:rsidRPr="00EA2A48">
        <w:rPr>
          <w:rFonts w:eastAsia="Yu Gothic Light"/>
        </w:rPr>
        <w:t>A preliminary estimate of the renewable hydrogen refinery credit, calculated as required in section 95489(f)(2), including descriptions and copies of production and operational data, including energy use, and other technical documentation utilized in support of the calculation. The application must contain process-specific data showing that the reductions are part of the transportation fuel pathway.</w:t>
      </w:r>
    </w:p>
    <w:p w14:paraId="014FC24A" w14:textId="77777777" w:rsidR="00990B31" w:rsidRPr="00EA2A48" w:rsidRDefault="00990B31" w:rsidP="00990B31">
      <w:pPr>
        <w:pStyle w:val="Heading4"/>
        <w:keepNext w:val="0"/>
        <w:keepLines w:val="0"/>
        <w:rPr>
          <w:rFonts w:eastAsia="Yu Gothic Light"/>
        </w:rPr>
      </w:pPr>
      <w:r w:rsidRPr="00EA2A48">
        <w:rPr>
          <w:rFonts w:eastAsia="Yu Gothic Light"/>
        </w:rPr>
        <w:lastRenderedPageBreak/>
        <w:t>An application must include a list of references covering all information sources used in the calculation of renewable hydrogen refinery credit project. The reference list must meet the requirements of section 95488.7(a)(2)(D).</w:t>
      </w:r>
    </w:p>
    <w:p w14:paraId="6BDD3645" w14:textId="77777777" w:rsidR="00990B31" w:rsidRPr="00EA2A48" w:rsidRDefault="00990B31" w:rsidP="00990B31">
      <w:pPr>
        <w:pStyle w:val="Heading4"/>
        <w:keepNext w:val="0"/>
        <w:keepLines w:val="0"/>
        <w:rPr>
          <w:rFonts w:eastAsia="Yu Gothic Light"/>
        </w:rPr>
      </w:pPr>
      <w:r w:rsidRPr="00EA2A48">
        <w:rPr>
          <w:rFonts w:eastAsia="Yu Gothic Light"/>
        </w:rPr>
        <w:t>An application must include a signed transmittal letter from the applicant attesting under penalty of perjury under California law, to the veracity of the information in the application packet and declaring that the information submitted accurately represents the actual and/or intended long-term, steady-state operation of renewable hydrogen refinery credit project described in the application packet. The transmittal letter must meet the requirements of section 95488.8(a)(3)(A) through (D).</w:t>
      </w:r>
    </w:p>
    <w:p w14:paraId="2077E769" w14:textId="77777777" w:rsidR="00990B31" w:rsidRPr="00EA2A48" w:rsidRDefault="00990B31" w:rsidP="00990B31">
      <w:pPr>
        <w:pStyle w:val="Heading4"/>
        <w:keepNext w:val="0"/>
        <w:keepLines w:val="0"/>
        <w:rPr>
          <w:rFonts w:eastAsia="Yu Gothic Light"/>
        </w:rPr>
      </w:pPr>
      <w:r w:rsidRPr="00EA2A48">
        <w:rPr>
          <w:rFonts w:eastAsia="Yu Gothic Light"/>
        </w:rPr>
        <w:t xml:space="preserve">CBI must be </w:t>
      </w:r>
      <w:proofErr w:type="gramStart"/>
      <w:r w:rsidRPr="00EA2A48">
        <w:rPr>
          <w:rFonts w:eastAsia="Yu Gothic Light"/>
        </w:rPr>
        <w:t>designated</w:t>
      </w:r>
      <w:proofErr w:type="gramEnd"/>
      <w:r w:rsidRPr="00EA2A48">
        <w:rPr>
          <w:rFonts w:eastAsia="Yu Gothic Light"/>
        </w:rPr>
        <w:t xml:space="preserve"> and a redacted version of any submitted documents designated to include CBI must be provided pursuant to the requirements described in section 95488.8(c).</w:t>
      </w:r>
    </w:p>
    <w:p w14:paraId="32F56D34" w14:textId="77777777" w:rsidR="00990B31" w:rsidRPr="00EA2A48" w:rsidRDefault="00990B31" w:rsidP="00990B31">
      <w:pPr>
        <w:pStyle w:val="Heading4"/>
        <w:keepNext w:val="0"/>
        <w:keepLines w:val="0"/>
        <w:rPr>
          <w:rFonts w:eastAsia="Yu Gothic Light"/>
        </w:rPr>
      </w:pPr>
      <w:r w:rsidRPr="00EA2A48">
        <w:rPr>
          <w:rFonts w:eastAsia="Yu Gothic Light"/>
        </w:rPr>
        <w:t>An application must include all relevant documentation identifying any changes, including decreases or increases, in criteria air pollutant or toxic air contaminant emissions based on local air permits from the renewable hydrogen refinery credit project. An applicant must include a signed transmittal letter from the applicant attesting that any net increases in emissions from renewable hydrogen refinery credit project are mitigated in accordance with all local, state, and national environmental and health and safety regulations.</w:t>
      </w:r>
    </w:p>
    <w:p w14:paraId="0C6B375D" w14:textId="308A5390" w:rsidR="00990B31" w:rsidRPr="00EA2A48" w:rsidRDefault="00990B31" w:rsidP="00990B31">
      <w:pPr>
        <w:pStyle w:val="Heading4"/>
        <w:keepNext w:val="0"/>
        <w:keepLines w:val="0"/>
        <w:rPr>
          <w:rFonts w:eastAsia="Yu Gothic Light"/>
        </w:rPr>
      </w:pPr>
      <w:r w:rsidRPr="00EA2A48">
        <w:rPr>
          <w:rFonts w:eastAsia="Yu Gothic Light"/>
        </w:rPr>
        <w:t xml:space="preserve">An application, supporting documents, and all other relevant data or calculation or other documentation must be submitted electronically via the </w:t>
      </w:r>
      <w:del w:id="4932" w:author="CARB" w:date="2023-12-19T12:12:00Z">
        <w:r w:rsidR="00EA2A48" w:rsidRPr="00EA2A48">
          <w:rPr>
            <w:rFonts w:eastAsia="Yu Gothic Light"/>
          </w:rPr>
          <w:delText>AFP</w:delText>
        </w:r>
      </w:del>
      <w:ins w:id="4933" w:author="CARB" w:date="2023-12-19T12:12:00Z">
        <w:r>
          <w:rPr>
            <w:rFonts w:eastAsia="Yu Gothic Light"/>
          </w:rPr>
          <w:t>LRT-CBTS</w:t>
        </w:r>
      </w:ins>
      <w:r w:rsidRPr="00EA2A48">
        <w:rPr>
          <w:rFonts w:eastAsia="Yu Gothic Light"/>
        </w:rPr>
        <w:t xml:space="preserve"> unless the Executive Officer has approved or requested another format.</w:t>
      </w:r>
    </w:p>
    <w:p w14:paraId="0837AB9A" w14:textId="77777777" w:rsidR="00990B31" w:rsidRPr="00EA2A48" w:rsidRDefault="00990B31" w:rsidP="00990B31">
      <w:pPr>
        <w:pStyle w:val="Heading3"/>
        <w:keepNext w:val="0"/>
        <w:keepLines w:val="0"/>
        <w:rPr>
          <w:rFonts w:eastAsia="Yu Gothic Light"/>
        </w:rPr>
      </w:pPr>
      <w:r w:rsidRPr="4F10FDBC">
        <w:rPr>
          <w:rFonts w:eastAsia="Yu Gothic Light"/>
          <w:i/>
          <w:iCs/>
        </w:rPr>
        <w:t>Application Approval Process.</w:t>
      </w:r>
      <w:r w:rsidRPr="4F10FDBC">
        <w:rPr>
          <w:rFonts w:eastAsia="Yu Gothic Light"/>
        </w:rPr>
        <w:t xml:space="preserve"> An application must be approved by the Executive Officer before the renewable hydrogen refinery credit project can generate credits under the LCFS regulation.</w:t>
      </w:r>
    </w:p>
    <w:p w14:paraId="5ABEEAFE" w14:textId="45B4766F" w:rsidR="00990B31" w:rsidRPr="00EA2A48" w:rsidRDefault="00EA2A48" w:rsidP="00990B31">
      <w:pPr>
        <w:pStyle w:val="Heading4"/>
        <w:keepNext w:val="0"/>
        <w:keepLines w:val="0"/>
        <w:rPr>
          <w:rFonts w:eastAsia="Yu Gothic Light"/>
        </w:rPr>
      </w:pPr>
      <w:del w:id="4934" w:author="CARB" w:date="2023-12-19T12:12:00Z">
        <w:r w:rsidRPr="00EA2A48">
          <w:rPr>
            <w:rFonts w:eastAsia="Yu Gothic Light"/>
          </w:rPr>
          <w:delText>Within 30 calendar days of</w:delText>
        </w:r>
      </w:del>
      <w:ins w:id="4935" w:author="CARB" w:date="2023-12-19T12:12:00Z">
        <w:r w:rsidR="00990B31">
          <w:rPr>
            <w:rFonts w:eastAsia="Yu Gothic Light"/>
          </w:rPr>
          <w:t>Following</w:t>
        </w:r>
      </w:ins>
      <w:r w:rsidR="00990B31" w:rsidRPr="00EA2A48">
        <w:rPr>
          <w:rFonts w:eastAsia="Yu Gothic Light"/>
        </w:rPr>
        <w:t xml:space="preserve"> receipt of an application designated by the applicant as ready for formal evaluation, the Executive Officer will advise the applicant in writing either that:</w:t>
      </w:r>
    </w:p>
    <w:p w14:paraId="6949E704" w14:textId="77777777" w:rsidR="00990B31" w:rsidRPr="00EA2A48" w:rsidRDefault="00990B31" w:rsidP="00990B31">
      <w:pPr>
        <w:pStyle w:val="Heading5"/>
        <w:keepNext w:val="0"/>
        <w:keepLines w:val="0"/>
        <w:rPr>
          <w:rFonts w:eastAsia="Yu Gothic Light"/>
        </w:rPr>
      </w:pPr>
      <w:r w:rsidRPr="00EA2A48">
        <w:rPr>
          <w:rFonts w:eastAsia="Yu Gothic Light"/>
        </w:rPr>
        <w:t>The application is complete, or</w:t>
      </w:r>
    </w:p>
    <w:p w14:paraId="53306F00" w14:textId="77777777" w:rsidR="00990B31" w:rsidRDefault="00990B31" w:rsidP="00990B31">
      <w:pPr>
        <w:pStyle w:val="Heading5"/>
        <w:keepNext w:val="0"/>
        <w:keepLines w:val="0"/>
        <w:rPr>
          <w:rFonts w:eastAsia="Yu Gothic Light"/>
        </w:rPr>
      </w:pPr>
      <w:r w:rsidRPr="00EA2A48">
        <w:rPr>
          <w:rFonts w:eastAsia="Yu Gothic Light"/>
        </w:rPr>
        <w:t xml:space="preserve">The application is incomplete, in which case the Executive Officer will identify which requirements of section 95489(f) have not been met. The applicant may submit additional information to correct deficiencies identified by the Executive Officer. If the applicant is unable to achieve a complete </w:t>
      </w:r>
      <w:r w:rsidRPr="00EA2A48">
        <w:rPr>
          <w:rFonts w:eastAsia="Yu Gothic Light"/>
        </w:rPr>
        <w:lastRenderedPageBreak/>
        <w:t>application within 180 days of the Executive Officer's receipt of the original application, the application will be denied on that basis, and the applicant will be informed in writing.</w:t>
      </w:r>
    </w:p>
    <w:p w14:paraId="041F3815" w14:textId="77777777" w:rsidR="00990B31" w:rsidRDefault="00990B31" w:rsidP="00893322">
      <w:pPr>
        <w:pStyle w:val="Heading4"/>
        <w:keepNext w:val="0"/>
        <w:keepLines w:val="0"/>
        <w:rPr>
          <w:ins w:id="4936" w:author="CARB" w:date="2023-12-19T12:12:00Z"/>
        </w:rPr>
      </w:pPr>
      <w:ins w:id="4937" w:author="CARB" w:date="2023-12-19T12:12:00Z">
        <w:r w:rsidRPr="007526E3">
          <w:t>If the Executive Officer deems the application ready for validation, the applicant will be notified accordingly and provided with a list of eligibility requirements and comparison baseline inputs required for validation. The applicant must seek the services of an Executive Officer accredited verification body for validation as specified in section 95500 before the application can be accessed by the verification body. A positive or qualified positive validation statement must be received by the Executive Officer from the verification body in order for CARB’s evaluation and certification of the project application to proceed. In cases where a single applicant or a joint applicant does not complete validation, the application will be denied without prejudice. In cases where an applicant cannot complete validation within six months of the verification body receiving the application from CARB, or receives an adverse validation statement, the application will be denied without prejudice.</w:t>
        </w:r>
      </w:ins>
    </w:p>
    <w:p w14:paraId="63DD25F6" w14:textId="4BF1E25D" w:rsidR="000331DD" w:rsidRPr="00222BB3" w:rsidRDefault="000331DD" w:rsidP="00893322">
      <w:pPr>
        <w:pStyle w:val="Heading4"/>
        <w:keepNext w:val="0"/>
        <w:keepLines w:val="0"/>
        <w:rPr>
          <w:ins w:id="4938" w:author="CARB" w:date="2023-12-19T12:12:00Z"/>
        </w:rPr>
      </w:pPr>
      <w:ins w:id="4939" w:author="CARB" w:date="2023-12-19T12:12:00Z">
        <w:r w:rsidRPr="00222BB3">
          <w:t xml:space="preserve">After receiving a positive or qualified positive validation statement, the Executive Officer will post the application at </w:t>
        </w:r>
      </w:ins>
      <w:hyperlink r:id="rId17" w:tgtFrame="_blank" w:history="1">
        <w:r w:rsidRPr="00222BB3">
          <w:rPr>
            <w:rStyle w:val="Hyperlink"/>
            <w:u w:val="none"/>
          </w:rPr>
          <w:t>http://www.arb.ca.gov/fuels/lcfs/lcfs.htm</w:t>
        </w:r>
      </w:hyperlink>
      <w:ins w:id="4940" w:author="CARB" w:date="2023-12-19T12:12:00Z">
        <w:r w:rsidRPr="00222BB3">
          <w:t xml:space="preserve">. Public comments will be accepted for </w:t>
        </w:r>
        <w:r w:rsidR="00581D2E">
          <w:t>14</w:t>
        </w:r>
        <w:r w:rsidRPr="00222BB3">
          <w:t xml:space="preserve"> days following the date on which the application was posted.  Only comments related to potential factual or methodological errors may be considered.  The Executive Officer will forward to the applicant all comments identifying potential factual or methodological errors. Within 30 days, the applicant must either submit revisions to its application to the Executive Officer, or submit a detailed written response to the Executive Officer explaining why no revisions are necessary. </w:t>
        </w:r>
      </w:ins>
    </w:p>
    <w:p w14:paraId="3CB73261" w14:textId="77777777" w:rsidR="00990B31" w:rsidRDefault="00990B31" w:rsidP="00893322">
      <w:pPr>
        <w:pStyle w:val="Heading4"/>
        <w:keepNext w:val="0"/>
        <w:keepLines w:val="0"/>
        <w:rPr>
          <w:ins w:id="4941" w:author="CARB" w:date="2023-12-19T12:12:00Z"/>
        </w:rPr>
      </w:pPr>
      <w:ins w:id="4942" w:author="CARB" w:date="2023-12-19T12:12:00Z">
        <w:r>
          <w:t>The Executive Officer shall not approve an application if the Executive Officer determines, based upon the information submitted in the application and any other available information, that:</w:t>
        </w:r>
      </w:ins>
    </w:p>
    <w:p w14:paraId="5B148848" w14:textId="77777777" w:rsidR="00990B31" w:rsidRPr="001B1892" w:rsidRDefault="00990B31" w:rsidP="00893322">
      <w:pPr>
        <w:pStyle w:val="Heading5"/>
        <w:keepNext w:val="0"/>
        <w:keepLines w:val="0"/>
        <w:rPr>
          <w:ins w:id="4943" w:author="CARB" w:date="2023-12-19T12:12:00Z"/>
        </w:rPr>
      </w:pPr>
      <w:ins w:id="4944" w:author="CARB" w:date="2023-12-19T12:12:00Z">
        <w:r w:rsidRPr="001B1892">
          <w:t>The proposed project does not meet the requirements set forth in section 95489(f).</w:t>
        </w:r>
      </w:ins>
    </w:p>
    <w:p w14:paraId="3DBD1237" w14:textId="412F2323" w:rsidR="00990B31" w:rsidRPr="007526E3" w:rsidRDefault="00990B31" w:rsidP="00893322">
      <w:pPr>
        <w:pStyle w:val="Heading5"/>
        <w:keepNext w:val="0"/>
        <w:keepLines w:val="0"/>
        <w:rPr>
          <w:ins w:id="4945" w:author="CARB" w:date="2023-12-19T12:12:00Z"/>
        </w:rPr>
      </w:pPr>
      <w:ins w:id="4946" w:author="CARB" w:date="2023-12-19T12:12:00Z">
        <w:r w:rsidRPr="001B1892">
          <w:t>Based upon the application information submitted pursuant to this section, the applicant’s greenhouse gas emissions calculations cannot be replicated</w:t>
        </w:r>
        <w:r w:rsidR="00DD1019">
          <w:t>.</w:t>
        </w:r>
      </w:ins>
    </w:p>
    <w:p w14:paraId="19709C94" w14:textId="77777777" w:rsidR="00990B31" w:rsidRPr="00A92B5E" w:rsidRDefault="00990B31" w:rsidP="00893322">
      <w:pPr>
        <w:pStyle w:val="Heading4"/>
        <w:keepNext w:val="0"/>
        <w:keepLines w:val="0"/>
        <w:numPr>
          <w:numberingChange w:id="4947" w:author="CARB" w:date="2023-12-19T12:12:00Z" w:original="(%4:2:3:)"/>
        </w:numPr>
      </w:pPr>
      <w:r w:rsidRPr="14D6E132">
        <w:rPr>
          <w:rFonts w:eastAsia="Yu Gothic Light"/>
        </w:rPr>
        <w:t xml:space="preserve">If the Executive Officer finds that an application meets the requirements set forth in section 95489(f), the Executive Officer will </w:t>
      </w:r>
      <w:r w:rsidRPr="14D6E132">
        <w:rPr>
          <w:rFonts w:eastAsia="Yu Gothic Light"/>
        </w:rPr>
        <w:lastRenderedPageBreak/>
        <w:t>take final action to approve the renewable hydrogen refinery credit project. The Executive Officer may prescribe conditions of approval that contain special limitations, recordkeeping and reporting requirements, and operational conditions that the Executive Officer determines should apply to the project. If the Executive Officer finds that an application does not meet the requirements of section 95489(f), the application will not be approved, and the applicant will be notified in writing, and the basis for the disapproval will be identified.</w:t>
      </w:r>
    </w:p>
    <w:p w14:paraId="2528B06A" w14:textId="37304B5E" w:rsidR="00990B31" w:rsidRPr="00EA2A48" w:rsidRDefault="00EA2A48" w:rsidP="00990B31">
      <w:pPr>
        <w:pStyle w:val="Heading3"/>
        <w:keepNext w:val="0"/>
        <w:keepLines w:val="0"/>
        <w:rPr>
          <w:rFonts w:eastAsia="Yu Gothic Light"/>
        </w:rPr>
      </w:pPr>
      <w:del w:id="4948" w:author="CARB" w:date="2023-12-19T12:12:00Z">
        <w:r w:rsidRPr="00147985">
          <w:rPr>
            <w:rFonts w:eastAsia="Yu Gothic Light"/>
            <w:i/>
            <w:iCs/>
          </w:rPr>
          <w:delText>Credit Review and Issuance.</w:delText>
        </w:r>
      </w:del>
      <w:ins w:id="4949" w:author="CARB" w:date="2023-12-19T12:12:00Z">
        <w:r w:rsidR="00CB1D6D">
          <w:rPr>
            <w:rFonts w:eastAsia="Yu Gothic Light"/>
            <w:i/>
            <w:iCs/>
          </w:rPr>
          <w:t xml:space="preserve">Reporting, </w:t>
        </w:r>
        <w:r w:rsidR="00990B31" w:rsidRPr="4F10FDBC">
          <w:rPr>
            <w:rFonts w:eastAsia="Yu Gothic Light"/>
            <w:i/>
            <w:iCs/>
          </w:rPr>
          <w:t>Credit Review</w:t>
        </w:r>
        <w:r w:rsidR="00CB1D6D">
          <w:rPr>
            <w:rFonts w:eastAsia="Yu Gothic Light"/>
            <w:i/>
            <w:iCs/>
          </w:rPr>
          <w:t>,</w:t>
        </w:r>
        <w:r w:rsidR="00990B31" w:rsidRPr="4F10FDBC">
          <w:rPr>
            <w:rFonts w:eastAsia="Yu Gothic Light"/>
            <w:i/>
            <w:iCs/>
          </w:rPr>
          <w:t xml:space="preserve"> and Issuance.</w:t>
        </w:r>
        <w:r w:rsidR="00990B31" w:rsidRPr="4F10FDBC">
          <w:rPr>
            <w:rFonts w:eastAsia="Yu Gothic Light"/>
          </w:rPr>
          <w:t xml:space="preserve"> </w:t>
        </w:r>
        <w:r w:rsidR="00CB1D6D">
          <w:rPr>
            <w:rFonts w:eastAsia="Yu Gothic Light"/>
          </w:rPr>
          <w:t>For each approved renewable hydrogen refinery credit project, the regulated entity must report quarterly or annually through a Project Report. A regulated entity electing to report annually is required to submit its annual Project Report to CARB for the previous compliance year by April 30 of each year.</w:t>
        </w:r>
      </w:ins>
      <w:r w:rsidR="00CB1D6D">
        <w:rPr>
          <w:rFonts w:eastAsia="Yu Gothic Light"/>
        </w:rPr>
        <w:t xml:space="preserve"> </w:t>
      </w:r>
      <w:r w:rsidR="00990B31" w:rsidRPr="4F10FDBC">
        <w:rPr>
          <w:rFonts w:eastAsia="Yu Gothic Light"/>
        </w:rPr>
        <w:t>Credits for renewable hydrogen refinery projects may be generated quarterly or annually, at the discretion of the credit generating party.</w:t>
      </w:r>
    </w:p>
    <w:p w14:paraId="25048683" w14:textId="77777777" w:rsidR="00990B31" w:rsidRDefault="00990B31" w:rsidP="00990B31">
      <w:pPr>
        <w:pStyle w:val="Heading4"/>
        <w:keepNext w:val="0"/>
        <w:keepLines w:val="0"/>
        <w:rPr>
          <w:rFonts w:eastAsia="Yu Gothic Light"/>
        </w:rPr>
      </w:pPr>
      <w:r w:rsidRPr="00EA2A48">
        <w:rPr>
          <w:rFonts w:eastAsia="Yu Gothic Light"/>
        </w:rPr>
        <w:t>Upon the completion of reporting period in which a positive or qualified positive verification statement for the applicable Project Reports per section 95500(e) is received, the Executive Officer will determine the number of credits to be issued to the applicants. An adverse verification statement would result in no credit issuance and Executive Officer investigation.</w:t>
      </w:r>
    </w:p>
    <w:p w14:paraId="39A90550" w14:textId="77777777" w:rsidR="00990B31" w:rsidRPr="007526E3" w:rsidRDefault="00990B31" w:rsidP="00893322">
      <w:pPr>
        <w:pStyle w:val="Heading4"/>
        <w:keepNext w:val="0"/>
        <w:keepLines w:val="0"/>
        <w:rPr>
          <w:ins w:id="4950" w:author="CARB" w:date="2023-12-19T12:12:00Z"/>
        </w:rPr>
      </w:pPr>
      <w:ins w:id="4951" w:author="CARB" w:date="2023-12-19T12:12:00Z">
        <w:r w:rsidRPr="007526E3">
          <w:t>The crediting period for projects eligible for credit generation pursuant to section 95489(f) will end no later than December 31, 2040.</w:t>
        </w:r>
      </w:ins>
    </w:p>
    <w:p w14:paraId="243DB0F8" w14:textId="615E3882" w:rsidR="00990B31" w:rsidRPr="00EA2A48" w:rsidRDefault="00990B31" w:rsidP="00990B31">
      <w:pPr>
        <w:pStyle w:val="Heading3"/>
        <w:keepNext w:val="0"/>
        <w:keepLines w:val="0"/>
        <w:rPr>
          <w:rFonts w:eastAsia="Yu Gothic Light"/>
        </w:rPr>
      </w:pPr>
      <w:r w:rsidRPr="4F10FDBC">
        <w:rPr>
          <w:rFonts w:eastAsia="Yu Gothic Light"/>
          <w:i/>
          <w:iCs/>
        </w:rPr>
        <w:t>Recordkeeping.</w:t>
      </w:r>
      <w:r w:rsidRPr="4F10FDBC">
        <w:rPr>
          <w:rFonts w:eastAsia="Yu Gothic Light"/>
        </w:rPr>
        <w:t xml:space="preserve"> For each approved renewable hydrogen refinery credit project, the </w:t>
      </w:r>
      <w:del w:id="4952" w:author="CARB" w:date="2023-12-19T12:12:00Z">
        <w:r w:rsidR="00EA2A48" w:rsidRPr="00EA2A48">
          <w:rPr>
            <w:rFonts w:eastAsia="Yu Gothic Light"/>
          </w:rPr>
          <w:delText>refinery</w:delText>
        </w:r>
      </w:del>
      <w:ins w:id="4953" w:author="CARB" w:date="2023-12-19T12:12:00Z">
        <w:r w:rsidR="00CB1D6D">
          <w:rPr>
            <w:rFonts w:eastAsia="Yu Gothic Light"/>
          </w:rPr>
          <w:t>regulated entity</w:t>
        </w:r>
      </w:ins>
      <w:r w:rsidRPr="4F10FDBC">
        <w:rPr>
          <w:rFonts w:eastAsia="Yu Gothic Light"/>
        </w:rPr>
        <w:t xml:space="preserve"> must compile and retain records pursuant to section 95491.1(a)(2) showing compliance with all limitation and recordkeeping requirements identified by the Executive Officer pursuant to section 95489(f)(4)(</w:t>
      </w:r>
      <w:del w:id="4954" w:author="CARB" w:date="2023-12-19T12:12:00Z">
        <w:r w:rsidR="00EA2A48" w:rsidRPr="00EA2A48">
          <w:rPr>
            <w:rFonts w:eastAsia="Yu Gothic Light"/>
          </w:rPr>
          <w:delText>B</w:delText>
        </w:r>
      </w:del>
      <w:ins w:id="4955" w:author="CARB" w:date="2023-12-19T12:12:00Z">
        <w:r w:rsidR="00CB1D6D">
          <w:rPr>
            <w:rFonts w:eastAsia="Yu Gothic Light"/>
          </w:rPr>
          <w:t>E</w:t>
        </w:r>
      </w:ins>
      <w:r w:rsidRPr="4F10FDBC">
        <w:rPr>
          <w:rFonts w:eastAsia="Yu Gothic Light"/>
        </w:rPr>
        <w:t>), above.</w:t>
      </w:r>
    </w:p>
    <w:p w14:paraId="6DBAEAF0" w14:textId="741972C8" w:rsidR="00084D93" w:rsidRPr="006D0464" w:rsidRDefault="00990B31" w:rsidP="006D0464">
      <w:pPr>
        <w:rPr>
          <w:sz w:val="20"/>
          <w:szCs w:val="18"/>
        </w:rPr>
      </w:pPr>
      <w:r w:rsidRPr="006D0464">
        <w:rPr>
          <w:sz w:val="20"/>
          <w:szCs w:val="18"/>
        </w:rPr>
        <w:t xml:space="preserve">NOTE: Authority cited: Sections 38510, 38530, 38560, 38560.5, 38571, 38580, 39600, 39601, 41510, 41511 and 43018, Health and Safety Code; 42 U.S.C. section 7545; and </w:t>
      </w:r>
      <w:r w:rsidRPr="006D0464">
        <w:rPr>
          <w:i/>
          <w:sz w:val="20"/>
          <w:szCs w:val="18"/>
        </w:rPr>
        <w:t xml:space="preserve">Western Oil and Gas </w:t>
      </w:r>
      <w:proofErr w:type="spellStart"/>
      <w:r w:rsidRPr="006D0464">
        <w:rPr>
          <w:i/>
          <w:sz w:val="20"/>
          <w:szCs w:val="18"/>
        </w:rPr>
        <w:t>Ass'n</w:t>
      </w:r>
      <w:proofErr w:type="spellEnd"/>
      <w:r w:rsidRPr="006D0464">
        <w:rPr>
          <w:i/>
          <w:sz w:val="20"/>
          <w:szCs w:val="18"/>
        </w:rPr>
        <w:t xml:space="preserve"> v. Orange County Air Pollution Control District</w:t>
      </w:r>
      <w:r w:rsidRPr="006D0464">
        <w:rPr>
          <w:sz w:val="20"/>
          <w:szCs w:val="18"/>
        </w:rPr>
        <w:t xml:space="preserve">, 14 Cal.3d 411, 121 </w:t>
      </w:r>
      <w:proofErr w:type="spellStart"/>
      <w:r w:rsidRPr="006D0464">
        <w:rPr>
          <w:sz w:val="20"/>
          <w:szCs w:val="18"/>
        </w:rPr>
        <w:t>Cal.Rptr</w:t>
      </w:r>
      <w:proofErr w:type="spellEnd"/>
      <w:r w:rsidRPr="006D0464">
        <w:rPr>
          <w:sz w:val="20"/>
          <w:szCs w:val="18"/>
        </w:rPr>
        <w:t xml:space="preserve">. 249 (1975). Reference: Sections 38501, 38510, 39515, 39516, 38571, 38580, 39000, 39001, 39002, 39003, 39515, 39516, 41510, 41511 and 43000, Health and Safety Code; Section 25000.5, Public Resources Code; and </w:t>
      </w:r>
      <w:r w:rsidRPr="006D0464">
        <w:rPr>
          <w:i/>
          <w:sz w:val="20"/>
          <w:szCs w:val="18"/>
        </w:rPr>
        <w:t xml:space="preserve">Western Oil and Gas </w:t>
      </w:r>
      <w:proofErr w:type="spellStart"/>
      <w:r w:rsidRPr="006D0464">
        <w:rPr>
          <w:i/>
          <w:sz w:val="20"/>
          <w:szCs w:val="18"/>
        </w:rPr>
        <w:t>Ass'n</w:t>
      </w:r>
      <w:proofErr w:type="spellEnd"/>
      <w:r w:rsidRPr="006D0464">
        <w:rPr>
          <w:i/>
          <w:sz w:val="20"/>
          <w:szCs w:val="18"/>
        </w:rPr>
        <w:t xml:space="preserve"> v. Orange County Air Pollution Control District</w:t>
      </w:r>
      <w:r w:rsidRPr="006D0464">
        <w:rPr>
          <w:sz w:val="20"/>
          <w:szCs w:val="18"/>
        </w:rPr>
        <w:t xml:space="preserve">, 14 Cal.3d 411, 121 </w:t>
      </w:r>
      <w:proofErr w:type="spellStart"/>
      <w:r w:rsidRPr="006D0464">
        <w:rPr>
          <w:sz w:val="20"/>
          <w:szCs w:val="18"/>
        </w:rPr>
        <w:t>Cal.Rptr</w:t>
      </w:r>
      <w:proofErr w:type="spellEnd"/>
      <w:r w:rsidRPr="006D0464">
        <w:rPr>
          <w:sz w:val="20"/>
          <w:szCs w:val="18"/>
        </w:rPr>
        <w:t>. 249 (1975).</w:t>
      </w:r>
    </w:p>
    <w:p w14:paraId="36D3F904" w14:textId="77777777" w:rsidR="00990B31" w:rsidRPr="001E1C22" w:rsidRDefault="00990B31" w:rsidP="00990B31">
      <w:pPr>
        <w:pStyle w:val="Heading1"/>
        <w:keepNext w:val="0"/>
        <w:keepLines w:val="0"/>
        <w:rPr>
          <w:rFonts w:eastAsia="Yu Gothic Light"/>
        </w:rPr>
      </w:pPr>
      <w:r w:rsidRPr="14D6E132">
        <w:rPr>
          <w:rFonts w:eastAsia="Yu Gothic Light"/>
        </w:rPr>
        <w:t>95490. Provisions for Fuels Produced Using Carbon Capture and Sequestration.</w:t>
      </w:r>
    </w:p>
    <w:p w14:paraId="7D04E3CB" w14:textId="0E988183" w:rsidR="00990B31" w:rsidRPr="001E1C22" w:rsidRDefault="00990B31" w:rsidP="00893322">
      <w:pPr>
        <w:pStyle w:val="Heading2"/>
        <w:keepNext w:val="0"/>
        <w:keepLines w:val="0"/>
      </w:pPr>
      <w:r w:rsidRPr="00B908B9">
        <w:rPr>
          <w:i/>
        </w:rPr>
        <w:t>Eligibility.</w:t>
      </w:r>
      <w:r w:rsidRPr="001E1C22">
        <w:t xml:space="preserve"> The following entities are eligible to submit </w:t>
      </w:r>
      <w:del w:id="4956" w:author="CARB" w:date="2023-12-19T12:12:00Z">
        <w:r w:rsidR="001E1C22" w:rsidRPr="001E1C22">
          <w:rPr>
            <w:rFonts w:eastAsia="Yu Gothic Light"/>
          </w:rPr>
          <w:delText xml:space="preserve">project </w:delText>
        </w:r>
      </w:del>
      <w:r w:rsidRPr="001E1C22">
        <w:t xml:space="preserve">applications and, if approved, receive </w:t>
      </w:r>
      <w:del w:id="4957" w:author="CARB" w:date="2023-12-19T12:12:00Z">
        <w:r w:rsidR="001E1C22" w:rsidRPr="001E1C22">
          <w:rPr>
            <w:rFonts w:eastAsia="Yu Gothic Light"/>
          </w:rPr>
          <w:delText xml:space="preserve">CCS </w:delText>
        </w:r>
      </w:del>
      <w:r w:rsidRPr="001E1C22">
        <w:t>credits</w:t>
      </w:r>
      <w:ins w:id="4958" w:author="CARB" w:date="2023-12-19T12:12:00Z">
        <w:r w:rsidR="00E63BAE">
          <w:t xml:space="preserve"> associated with net GHG reductions from CCS </w:t>
        </w:r>
        <w:r w:rsidR="00E63BAE">
          <w:lastRenderedPageBreak/>
          <w:t>projects</w:t>
        </w:r>
      </w:ins>
      <w:r w:rsidRPr="001E1C22">
        <w:t>, in accordance with following protocol which is incorporated herein by reference and is referred to as the “CCS Protocol” hereafter.</w:t>
      </w:r>
    </w:p>
    <w:p w14:paraId="3FA3DEAE" w14:textId="77777777" w:rsidR="00990B31" w:rsidRPr="001E1C22" w:rsidRDefault="00990B31" w:rsidP="00EE6A79">
      <w:pPr>
        <w:ind w:left="720"/>
      </w:pPr>
      <w:r w:rsidRPr="001E1C22">
        <w:t>Industrial Strategies Division, California Air Resources Board. August 13, 2018. Carbon Capture and Sequestration Protocol under the Low Carbon Fuel Standard.</w:t>
      </w:r>
    </w:p>
    <w:p w14:paraId="0CA27D79" w14:textId="0BAD3C42" w:rsidR="00990B31" w:rsidRPr="001E1C22" w:rsidRDefault="00990B31" w:rsidP="00990B31">
      <w:pPr>
        <w:pStyle w:val="Heading3"/>
        <w:keepNext w:val="0"/>
        <w:keepLines w:val="0"/>
        <w:rPr>
          <w:rFonts w:eastAsia="Yu Gothic Light"/>
        </w:rPr>
      </w:pPr>
      <w:r w:rsidRPr="001E1C22">
        <w:rPr>
          <w:rFonts w:eastAsia="Yu Gothic Light"/>
        </w:rPr>
        <w:t xml:space="preserve">Alternative fuel producers, </w:t>
      </w:r>
      <w:ins w:id="4959" w:author="CARB" w:date="2023-12-19T12:12:00Z">
        <w:r w:rsidR="008A5520">
          <w:rPr>
            <w:rFonts w:eastAsia="Yu Gothic Light"/>
          </w:rPr>
          <w:t>petroleum</w:t>
        </w:r>
        <w:r w:rsidR="00BE40FA">
          <w:rPr>
            <w:rFonts w:eastAsia="Yu Gothic Light"/>
          </w:rPr>
          <w:t xml:space="preserve"> </w:t>
        </w:r>
      </w:ins>
      <w:r w:rsidRPr="001E1C22">
        <w:rPr>
          <w:rFonts w:eastAsia="Yu Gothic Light"/>
        </w:rPr>
        <w:t xml:space="preserve">refineries, and oil </w:t>
      </w:r>
      <w:del w:id="4960" w:author="CARB" w:date="2023-12-19T12:12:00Z">
        <w:r w:rsidR="001E1C22" w:rsidRPr="001E1C22">
          <w:rPr>
            <w:rFonts w:eastAsia="Yu Gothic Light"/>
          </w:rPr>
          <w:delText xml:space="preserve">and gas </w:delText>
        </w:r>
      </w:del>
      <w:r w:rsidRPr="001E1C22">
        <w:rPr>
          <w:rFonts w:eastAsia="Yu Gothic Light"/>
        </w:rPr>
        <w:t>producers that capture CO</w:t>
      </w:r>
      <w:r w:rsidRPr="00CB7987">
        <w:rPr>
          <w:rFonts w:eastAsia="Yu Gothic Light"/>
          <w:vertAlign w:val="subscript"/>
        </w:rPr>
        <w:t>2</w:t>
      </w:r>
      <w:r w:rsidRPr="001E1C22">
        <w:rPr>
          <w:rFonts w:eastAsia="Yu Gothic Light"/>
        </w:rPr>
        <w:t xml:space="preserve"> on-site</w:t>
      </w:r>
      <w:ins w:id="4961" w:author="CARB" w:date="2023-12-19T12:12:00Z">
        <w:r w:rsidR="000926F2">
          <w:rPr>
            <w:rFonts w:eastAsia="Yu Gothic Light"/>
          </w:rPr>
          <w:t>, including at the location of the production of hydrogen used as an intermediate input,</w:t>
        </w:r>
      </w:ins>
      <w:r w:rsidRPr="001E1C22">
        <w:rPr>
          <w:rFonts w:eastAsia="Yu Gothic Light"/>
        </w:rPr>
        <w:t xml:space="preserve"> and geologically sequester CO</w:t>
      </w:r>
      <w:r w:rsidRPr="00CB7987">
        <w:rPr>
          <w:rFonts w:eastAsia="Yu Gothic Light"/>
          <w:vertAlign w:val="subscript"/>
        </w:rPr>
        <w:t>2</w:t>
      </w:r>
      <w:r w:rsidRPr="001E1C22">
        <w:rPr>
          <w:rFonts w:eastAsia="Yu Gothic Light"/>
        </w:rPr>
        <w:t xml:space="preserve"> either on-site or off</w:t>
      </w:r>
      <w:r>
        <w:rPr>
          <w:rFonts w:eastAsia="Yu Gothic Light"/>
        </w:rPr>
        <w:noBreakHyphen/>
      </w:r>
      <w:r w:rsidRPr="001E1C22">
        <w:rPr>
          <w:rFonts w:eastAsia="Yu Gothic Light"/>
        </w:rPr>
        <w:t>site.</w:t>
      </w:r>
    </w:p>
    <w:p w14:paraId="50B450A4" w14:textId="0FED7643" w:rsidR="00990B31" w:rsidRDefault="00990B31" w:rsidP="00990B31">
      <w:pPr>
        <w:pStyle w:val="Heading3"/>
        <w:keepNext w:val="0"/>
        <w:keepLines w:val="0"/>
        <w:rPr>
          <w:ins w:id="4962" w:author="CARB" w:date="2023-12-19T12:12:00Z"/>
          <w:rFonts w:eastAsia="Yu Gothic Light"/>
        </w:rPr>
      </w:pPr>
      <w:r w:rsidRPr="001E1C22">
        <w:rPr>
          <w:rFonts w:eastAsia="Yu Gothic Light"/>
        </w:rPr>
        <w:t>An entity that employs direct air capture to remove CO</w:t>
      </w:r>
      <w:r w:rsidRPr="0076699C">
        <w:rPr>
          <w:rFonts w:eastAsia="Yu Gothic Light"/>
          <w:vertAlign w:val="subscript"/>
        </w:rPr>
        <w:t>2</w:t>
      </w:r>
      <w:r w:rsidRPr="001E1C22">
        <w:rPr>
          <w:rFonts w:eastAsia="Yu Gothic Light"/>
        </w:rPr>
        <w:t xml:space="preserve"> from the atmosphere </w:t>
      </w:r>
      <w:ins w:id="4963" w:author="CARB" w:date="2023-12-19T12:12:00Z">
        <w:r>
          <w:rPr>
            <w:rFonts w:eastAsia="Yu Gothic Light"/>
          </w:rPr>
          <w:t xml:space="preserve">using chemical and/or physical separation </w:t>
        </w:r>
      </w:ins>
      <w:r w:rsidRPr="001E1C22">
        <w:rPr>
          <w:rFonts w:eastAsia="Yu Gothic Light"/>
        </w:rPr>
        <w:t>and geologically sequester the CO</w:t>
      </w:r>
      <w:r w:rsidRPr="0076699C">
        <w:rPr>
          <w:rFonts w:eastAsia="Yu Gothic Light"/>
          <w:vertAlign w:val="subscript"/>
        </w:rPr>
        <w:t>2</w:t>
      </w:r>
      <w:del w:id="4964" w:author="CARB" w:date="2023-12-19T12:12:00Z">
        <w:r w:rsidR="001E1C22" w:rsidRPr="001E1C22">
          <w:rPr>
            <w:rFonts w:eastAsia="Yu Gothic Light"/>
          </w:rPr>
          <w:delText xml:space="preserve">. </w:delText>
        </w:r>
      </w:del>
    </w:p>
    <w:p w14:paraId="30867A92" w14:textId="77777777" w:rsidR="00990B31" w:rsidRDefault="00990B31" w:rsidP="00893322">
      <w:pPr>
        <w:pStyle w:val="Heading4"/>
        <w:keepNext w:val="0"/>
        <w:keepLines w:val="0"/>
        <w:rPr>
          <w:ins w:id="4965" w:author="CARB" w:date="2023-12-19T12:12:00Z"/>
        </w:rPr>
      </w:pPr>
      <w:ins w:id="4966" w:author="CARB" w:date="2023-12-19T12:12:00Z">
        <w:r>
          <w:t>Direct air capture and sequestration projects must be physically located in the United States.</w:t>
        </w:r>
      </w:ins>
    </w:p>
    <w:p w14:paraId="32190875" w14:textId="77777777" w:rsidR="00990B31" w:rsidRPr="007526E3" w:rsidRDefault="00990B31">
      <w:pPr>
        <w:pStyle w:val="Heading4"/>
        <w:keepNext w:val="0"/>
        <w:keepLines w:val="0"/>
        <w:numPr>
          <w:numberingChange w:id="4967" w:author="CARB" w:date="2023-12-19T12:12:00Z" w:original="(%3:2:0:)"/>
        </w:numPr>
        <w:pPrChange w:id="4968" w:author="CARB" w:date="2023-12-19T12:12:00Z">
          <w:pPr>
            <w:pStyle w:val="Heading3"/>
            <w:keepNext w:val="0"/>
            <w:keepLines w:val="0"/>
          </w:pPr>
        </w:pPrChange>
      </w:pPr>
      <w:r>
        <w:t>If CO</w:t>
      </w:r>
      <w:r w:rsidRPr="14D6E132">
        <w:rPr>
          <w:vertAlign w:val="subscript"/>
        </w:rPr>
        <w:t>2</w:t>
      </w:r>
      <w:r>
        <w:t xml:space="preserve"> derived from direct air capture is converted to fuels, it is not eligible for project-based CCS credits.</w:t>
      </w:r>
      <w:ins w:id="4969" w:author="CARB" w:date="2023-12-19T12:12:00Z">
        <w:r>
          <w:t xml:space="preserve"> </w:t>
        </w:r>
      </w:ins>
      <w:r>
        <w:t xml:space="preserve"> However, applicants may apply for fuel pathway certification using the Tier 2 pathway application process as described in section 95488.7.</w:t>
      </w:r>
    </w:p>
    <w:p w14:paraId="05664D0B" w14:textId="77777777" w:rsidR="00990B31" w:rsidRPr="001E1C22" w:rsidRDefault="00990B31" w:rsidP="00990B31">
      <w:pPr>
        <w:pStyle w:val="Heading2"/>
        <w:keepNext w:val="0"/>
        <w:keepLines w:val="0"/>
        <w:rPr>
          <w:rFonts w:eastAsia="Yu Gothic Light"/>
        </w:rPr>
      </w:pPr>
      <w:r w:rsidRPr="00CB7987">
        <w:rPr>
          <w:rFonts w:eastAsia="Yu Gothic Light"/>
          <w:i/>
          <w:iCs/>
        </w:rPr>
        <w:t>General Requirements</w:t>
      </w:r>
      <w:r w:rsidRPr="001E1C22">
        <w:rPr>
          <w:rFonts w:eastAsia="Yu Gothic Light"/>
        </w:rPr>
        <w:t>.</w:t>
      </w:r>
    </w:p>
    <w:p w14:paraId="40A65EFC" w14:textId="77777777" w:rsidR="00990B31" w:rsidRPr="001E1C22" w:rsidRDefault="00990B31" w:rsidP="00990B31">
      <w:pPr>
        <w:pStyle w:val="Heading3"/>
        <w:keepNext w:val="0"/>
        <w:keepLines w:val="0"/>
        <w:rPr>
          <w:rFonts w:eastAsia="Yu Gothic Light"/>
        </w:rPr>
      </w:pPr>
      <w:r w:rsidRPr="001E1C22">
        <w:rPr>
          <w:rFonts w:eastAsia="Yu Gothic Light"/>
        </w:rPr>
        <w:t>Projects and fuel pathways claiming CCS credits must comply with the CCS Protocol. To be considered in compliance with the CCS protocol, a project must be issued executive orders and meet all the requirements throughout the project life in accordance with the permanence requirements of the CCS protocol.</w:t>
      </w:r>
    </w:p>
    <w:p w14:paraId="4996C808" w14:textId="77777777" w:rsidR="00990B31" w:rsidRPr="001E1C22" w:rsidRDefault="00990B31" w:rsidP="00990B31">
      <w:pPr>
        <w:pStyle w:val="Heading3"/>
        <w:keepNext w:val="0"/>
        <w:keepLines w:val="0"/>
        <w:rPr>
          <w:rFonts w:eastAsia="Yu Gothic Light"/>
        </w:rPr>
      </w:pPr>
      <w:r w:rsidRPr="001E1C22">
        <w:rPr>
          <w:rFonts w:eastAsia="Yu Gothic Light"/>
        </w:rPr>
        <w:t>Credit determination for any project that utilizes CCS must be performed in accordance with the accounting requirements of the CCS protocol.</w:t>
      </w:r>
    </w:p>
    <w:p w14:paraId="3884B69F" w14:textId="77777777" w:rsidR="00990B31" w:rsidRPr="001E1C22" w:rsidRDefault="00990B31" w:rsidP="00990B31">
      <w:pPr>
        <w:pStyle w:val="Heading3"/>
        <w:keepNext w:val="0"/>
        <w:keepLines w:val="0"/>
        <w:rPr>
          <w:rFonts w:eastAsia="Yu Gothic Light"/>
        </w:rPr>
      </w:pPr>
      <w:r w:rsidRPr="001E1C22">
        <w:rPr>
          <w:rFonts w:eastAsia="Yu Gothic Light"/>
        </w:rPr>
        <w:t>Except for direct air capture and sequestration projects, credits must be prorated based on the volumes delivered to California.</w:t>
      </w:r>
    </w:p>
    <w:p w14:paraId="565EB1D3" w14:textId="23DEAA5B" w:rsidR="00990B31" w:rsidRPr="001E1C22" w:rsidRDefault="00990B31" w:rsidP="00990B31">
      <w:pPr>
        <w:pStyle w:val="Heading3"/>
        <w:keepNext w:val="0"/>
        <w:keepLines w:val="0"/>
        <w:rPr>
          <w:rFonts w:eastAsia="Yu Gothic Light"/>
        </w:rPr>
      </w:pPr>
      <w:r w:rsidRPr="001E1C22">
        <w:rPr>
          <w:rFonts w:eastAsia="Yu Gothic Light"/>
        </w:rPr>
        <w:t xml:space="preserve">CCS credits generated by crude oil </w:t>
      </w:r>
      <w:del w:id="4970" w:author="CARB" w:date="2023-12-19T12:12:00Z">
        <w:r w:rsidR="001E1C22" w:rsidRPr="001E1C22">
          <w:rPr>
            <w:rFonts w:eastAsia="Yu Gothic Light"/>
          </w:rPr>
          <w:delText xml:space="preserve">and gas </w:delText>
        </w:r>
      </w:del>
      <w:r w:rsidRPr="001E1C22">
        <w:rPr>
          <w:rFonts w:eastAsia="Yu Gothic Light"/>
        </w:rPr>
        <w:t>producers must be claimed under the Innovative Crude Provision (section 95489(c)).</w:t>
      </w:r>
    </w:p>
    <w:p w14:paraId="09D8D11C" w14:textId="303A1982" w:rsidR="00990B31" w:rsidRPr="001E1C22" w:rsidRDefault="00990B31" w:rsidP="00990B31">
      <w:pPr>
        <w:pStyle w:val="Heading3"/>
        <w:keepNext w:val="0"/>
        <w:keepLines w:val="0"/>
        <w:rPr>
          <w:rFonts w:eastAsia="Yu Gothic Light"/>
        </w:rPr>
      </w:pPr>
      <w:r w:rsidRPr="001E1C22">
        <w:rPr>
          <w:rFonts w:eastAsia="Yu Gothic Light"/>
        </w:rPr>
        <w:t xml:space="preserve">CCS credits </w:t>
      </w:r>
      <w:del w:id="4971" w:author="CARB" w:date="2023-12-19T12:12:00Z">
        <w:r w:rsidR="001E1C22" w:rsidRPr="001E1C22">
          <w:rPr>
            <w:rFonts w:eastAsia="Yu Gothic Light"/>
          </w:rPr>
          <w:delText xml:space="preserve">generated </w:delText>
        </w:r>
      </w:del>
      <w:r w:rsidRPr="001E1C22">
        <w:rPr>
          <w:rFonts w:eastAsia="Yu Gothic Light"/>
        </w:rPr>
        <w:t>by refiners must be claimed under the Refinery Investment Credit Program (section 95489(e)).</w:t>
      </w:r>
    </w:p>
    <w:p w14:paraId="5DDAD066" w14:textId="5078AD9F" w:rsidR="00990B31" w:rsidRPr="001E1C22" w:rsidRDefault="001E1C22" w:rsidP="00990B31">
      <w:pPr>
        <w:pStyle w:val="Heading3"/>
        <w:keepNext w:val="0"/>
        <w:keepLines w:val="0"/>
        <w:rPr>
          <w:rFonts w:eastAsia="Yu Gothic Light"/>
        </w:rPr>
      </w:pPr>
      <w:del w:id="4972" w:author="CARB" w:date="2023-12-19T12:12:00Z">
        <w:r w:rsidRPr="001E1C22">
          <w:rPr>
            <w:rFonts w:eastAsia="Yu Gothic Light"/>
          </w:rPr>
          <w:delText>The amount</w:delText>
        </w:r>
      </w:del>
      <w:ins w:id="4973" w:author="CARB" w:date="2023-12-19T12:12:00Z">
        <w:r w:rsidR="00B23C97">
          <w:rPr>
            <w:rFonts w:eastAsia="Yu Gothic Light"/>
          </w:rPr>
          <w:t>A Tier 2 pathway application must be submitted pursuant to section 95488.7 to capture the GHG reduction benefit</w:t>
        </w:r>
      </w:ins>
      <w:r w:rsidR="00B23C97">
        <w:rPr>
          <w:rFonts w:eastAsia="Yu Gothic Light"/>
        </w:rPr>
        <w:t xml:space="preserve"> of </w:t>
      </w:r>
      <w:del w:id="4974" w:author="CARB" w:date="2023-12-19T12:12:00Z">
        <w:r w:rsidRPr="001E1C22">
          <w:rPr>
            <w:rFonts w:eastAsia="Yu Gothic Light"/>
          </w:rPr>
          <w:delText>net CO</w:delText>
        </w:r>
        <w:r w:rsidRPr="008D3408">
          <w:rPr>
            <w:rFonts w:eastAsia="Yu Gothic Light"/>
            <w:vertAlign w:val="subscript"/>
          </w:rPr>
          <w:delText>2</w:delText>
        </w:r>
        <w:r w:rsidRPr="001E1C22">
          <w:rPr>
            <w:rFonts w:eastAsia="Yu Gothic Light"/>
          </w:rPr>
          <w:delText xml:space="preserve"> sequestered by</w:delText>
        </w:r>
      </w:del>
      <w:ins w:id="4975" w:author="CARB" w:date="2023-12-19T12:12:00Z">
        <w:r w:rsidR="00B23C97">
          <w:rPr>
            <w:rFonts w:eastAsia="Yu Gothic Light"/>
          </w:rPr>
          <w:t>CCS associated with</w:t>
        </w:r>
      </w:ins>
      <w:r w:rsidR="00B23C97">
        <w:rPr>
          <w:rFonts w:eastAsia="Yu Gothic Light"/>
        </w:rPr>
        <w:t xml:space="preserve"> alternative fuel producers</w:t>
      </w:r>
      <w:del w:id="4976" w:author="CARB" w:date="2023-12-19T12:12:00Z">
        <w:r w:rsidRPr="001E1C22">
          <w:rPr>
            <w:rFonts w:eastAsia="Yu Gothic Light"/>
          </w:rPr>
          <w:delText xml:space="preserve"> can be </w:delText>
        </w:r>
        <w:r w:rsidRPr="001E1C22">
          <w:rPr>
            <w:rFonts w:eastAsia="Yu Gothic Light"/>
          </w:rPr>
          <w:lastRenderedPageBreak/>
          <w:delText>used to adjust the carbon intensities</w:delText>
        </w:r>
      </w:del>
      <w:ins w:id="4977" w:author="CARB" w:date="2023-12-19T12:12:00Z">
        <w:r w:rsidR="00B23C97">
          <w:rPr>
            <w:rFonts w:eastAsia="Yu Gothic Light"/>
          </w:rPr>
          <w:t>. The GHG reduction benefit</w:t>
        </w:r>
      </w:ins>
      <w:r w:rsidR="00B23C97">
        <w:rPr>
          <w:rFonts w:eastAsia="Yu Gothic Light"/>
        </w:rPr>
        <w:t xml:space="preserve"> of </w:t>
      </w:r>
      <w:ins w:id="4978" w:author="CARB" w:date="2023-12-19T12:12:00Z">
        <w:r w:rsidR="00B23C97">
          <w:rPr>
            <w:rFonts w:eastAsia="Yu Gothic Light"/>
          </w:rPr>
          <w:t xml:space="preserve">CCS is reflected in </w:t>
        </w:r>
      </w:ins>
      <w:r w:rsidR="00B23C97">
        <w:rPr>
          <w:rFonts w:eastAsia="Yu Gothic Light"/>
        </w:rPr>
        <w:t xml:space="preserve">the </w:t>
      </w:r>
      <w:del w:id="4979" w:author="CARB" w:date="2023-12-19T12:12:00Z">
        <w:r w:rsidRPr="001E1C22">
          <w:rPr>
            <w:rFonts w:eastAsia="Yu Gothic Light"/>
          </w:rPr>
          <w:delText xml:space="preserve">associated </w:delText>
        </w:r>
      </w:del>
      <w:ins w:id="4980" w:author="CARB" w:date="2023-12-19T12:12:00Z">
        <w:r w:rsidR="00B23C97">
          <w:rPr>
            <w:rFonts w:eastAsia="Yu Gothic Light"/>
          </w:rPr>
          <w:t xml:space="preserve">CI score of the Tier 2 </w:t>
        </w:r>
      </w:ins>
      <w:r w:rsidR="00B23C97">
        <w:rPr>
          <w:rFonts w:eastAsia="Yu Gothic Light"/>
        </w:rPr>
        <w:t>fuel pathway</w:t>
      </w:r>
      <w:del w:id="4981" w:author="CARB" w:date="2023-12-19T12:12:00Z">
        <w:r w:rsidRPr="001E1C22">
          <w:rPr>
            <w:rFonts w:eastAsia="Yu Gothic Light"/>
          </w:rPr>
          <w:delText>s</w:delText>
        </w:r>
      </w:del>
      <w:r w:rsidR="00392737">
        <w:rPr>
          <w:rFonts w:eastAsia="Yu Gothic Light"/>
        </w:rPr>
        <w:t>.</w:t>
      </w:r>
    </w:p>
    <w:p w14:paraId="2E79BFDC" w14:textId="77777777" w:rsidR="00990B31" w:rsidRDefault="00990B31" w:rsidP="00990B31">
      <w:pPr>
        <w:pStyle w:val="Heading3"/>
        <w:keepNext w:val="0"/>
        <w:keepLines w:val="0"/>
        <w:rPr>
          <w:rFonts w:eastAsia="Yu Gothic Light"/>
        </w:rPr>
      </w:pPr>
      <w:r w:rsidRPr="001E1C22">
        <w:rPr>
          <w:rFonts w:eastAsia="Yu Gothic Light"/>
        </w:rPr>
        <w:t xml:space="preserve">Projects utilizing CCS must undergo verification under section 95500 in order to receive </w:t>
      </w:r>
      <w:proofErr w:type="gramStart"/>
      <w:r w:rsidRPr="001E1C22">
        <w:rPr>
          <w:rFonts w:eastAsia="Yu Gothic Light"/>
        </w:rPr>
        <w:t>credits</w:t>
      </w:r>
      <w:proofErr w:type="gramEnd"/>
      <w:r w:rsidRPr="001E1C22">
        <w:rPr>
          <w:rFonts w:eastAsia="Yu Gothic Light"/>
        </w:rPr>
        <w:t>.</w:t>
      </w:r>
    </w:p>
    <w:p w14:paraId="0FC2167E" w14:textId="22DDF1C4" w:rsidR="00990B31" w:rsidRPr="007F72EA" w:rsidRDefault="00990B31" w:rsidP="00D61417">
      <w:pPr>
        <w:pStyle w:val="Heading3"/>
        <w:keepNext w:val="0"/>
        <w:keepLines w:val="0"/>
        <w:rPr>
          <w:ins w:id="4982" w:author="CARB" w:date="2023-12-19T12:12:00Z"/>
        </w:rPr>
      </w:pPr>
      <w:ins w:id="4983" w:author="CARB" w:date="2023-12-19T12:12:00Z">
        <w:r w:rsidRPr="007F72EA">
          <w:t>For direct air capture operations only, the greenhouse gas emissions for electricity used by the capture facility must be calculated as follows:</w:t>
        </w:r>
      </w:ins>
    </w:p>
    <w:p w14:paraId="23E5A2C3" w14:textId="77777777" w:rsidR="00990B31" w:rsidRPr="007526E3" w:rsidRDefault="00990B31" w:rsidP="00D61417">
      <w:pPr>
        <w:pStyle w:val="Heading4"/>
        <w:keepNext w:val="0"/>
        <w:keepLines w:val="0"/>
        <w:rPr>
          <w:ins w:id="4984" w:author="CARB" w:date="2023-12-19T12:12:00Z"/>
        </w:rPr>
      </w:pPr>
      <w:ins w:id="4985" w:author="CARB" w:date="2023-12-19T12:12:00Z">
        <w:r w:rsidRPr="007526E3">
          <w:t>For electricity generated onsite (i.e., behind the meter), the greenhouse gas emissions must be calculated using the CA-GREET4.0 emission factors for the specific electricity supply.</w:t>
        </w:r>
      </w:ins>
    </w:p>
    <w:p w14:paraId="3BA1D527" w14:textId="3E72F003" w:rsidR="00990B31" w:rsidRPr="00514B34" w:rsidRDefault="00973AD4" w:rsidP="00D61417">
      <w:pPr>
        <w:pStyle w:val="Heading4"/>
        <w:keepNext w:val="0"/>
        <w:keepLines w:val="0"/>
        <w:rPr>
          <w:ins w:id="4986" w:author="CARB" w:date="2023-12-19T12:12:00Z"/>
        </w:rPr>
      </w:pPr>
      <w:ins w:id="4987" w:author="CARB" w:date="2023-12-19T12:12:00Z">
        <w:r>
          <w:t>G</w:t>
        </w:r>
        <w:r w:rsidR="00990B31" w:rsidRPr="00514B34">
          <w:t>rid electricity used</w:t>
        </w:r>
        <w:r w:rsidR="00990B31" w:rsidRPr="007526E3">
          <w:t xml:space="preserve"> in direct air capture can be claimed as low-CI electricity </w:t>
        </w:r>
        <w:r w:rsidR="00D1016D">
          <w:t>as specified in section 95488.8(</w:t>
        </w:r>
        <w:proofErr w:type="spellStart"/>
        <w:r w:rsidR="00D1016D">
          <w:t>i</w:t>
        </w:r>
        <w:proofErr w:type="spellEnd"/>
        <w:r w:rsidR="00D1016D">
          <w:t>)(1)(C).</w:t>
        </w:r>
        <w:r w:rsidR="00990B31" w:rsidRPr="00514B34">
          <w:t>:</w:t>
        </w:r>
      </w:ins>
    </w:p>
    <w:p w14:paraId="3AEF8936" w14:textId="6D463EF3" w:rsidR="00990B31" w:rsidRPr="006F2A86" w:rsidRDefault="00990B31" w:rsidP="00514B34">
      <w:pPr>
        <w:pStyle w:val="Heading4"/>
        <w:keepNext w:val="0"/>
        <w:keepLines w:val="0"/>
        <w:rPr>
          <w:ins w:id="4988" w:author="CARB" w:date="2023-12-19T12:12:00Z"/>
        </w:rPr>
      </w:pPr>
      <w:ins w:id="4989" w:author="CARB" w:date="2023-12-19T12:12:00Z">
        <w:r w:rsidRPr="00514B34">
          <w:t xml:space="preserve">If new or expanded purchased low-CI electricity cannot be demonstrated, the greenhouse gas emissions must be calculated using CA-GREET4.0 (e.g., </w:t>
        </w:r>
        <w:proofErr w:type="spellStart"/>
        <w:r w:rsidRPr="00514B34">
          <w:t>eGRID</w:t>
        </w:r>
        <w:proofErr w:type="spellEnd"/>
        <w:r w:rsidRPr="00514B34">
          <w:t xml:space="preserve"> U.S. subregion</w:t>
        </w:r>
        <w:r w:rsidR="0071578E">
          <w:t xml:space="preserve"> if applicable</w:t>
        </w:r>
        <w:r w:rsidRPr="007526E3">
          <w:t>) emission factors.</w:t>
        </w:r>
      </w:ins>
    </w:p>
    <w:p w14:paraId="126FA886" w14:textId="77777777" w:rsidR="00990B31" w:rsidRPr="001E1C22" w:rsidRDefault="00990B31" w:rsidP="00990B31">
      <w:pPr>
        <w:pStyle w:val="Heading2"/>
        <w:keepNext w:val="0"/>
        <w:keepLines w:val="0"/>
        <w:rPr>
          <w:rFonts w:eastAsia="Yu Gothic Light"/>
        </w:rPr>
      </w:pPr>
      <w:r w:rsidRPr="008D3408">
        <w:rPr>
          <w:rFonts w:eastAsia="Yu Gothic Light"/>
          <w:i/>
          <w:iCs/>
        </w:rPr>
        <w:t>Application Contents and Submittal.</w:t>
      </w:r>
      <w:r w:rsidRPr="001E1C22">
        <w:rPr>
          <w:rFonts w:eastAsia="Yu Gothic Light"/>
        </w:rPr>
        <w:t xml:space="preserve"> Unless otherwise noted, an application for CCS credits must comply with the following requirements:</w:t>
      </w:r>
    </w:p>
    <w:p w14:paraId="60A0D03B" w14:textId="77777777" w:rsidR="00990B31" w:rsidRPr="001E1C22" w:rsidRDefault="00990B31" w:rsidP="00990B31">
      <w:pPr>
        <w:pStyle w:val="Heading3"/>
        <w:keepNext w:val="0"/>
        <w:keepLines w:val="0"/>
        <w:rPr>
          <w:rFonts w:eastAsia="Yu Gothic Light"/>
        </w:rPr>
      </w:pPr>
      <w:r w:rsidRPr="001E1C22">
        <w:rPr>
          <w:rFonts w:eastAsia="Yu Gothic Light"/>
        </w:rPr>
        <w:t>An application must be filed jointly by an entity that captures CO</w:t>
      </w:r>
      <w:r w:rsidRPr="008D3408">
        <w:rPr>
          <w:rFonts w:eastAsia="Yu Gothic Light"/>
          <w:vertAlign w:val="subscript"/>
        </w:rPr>
        <w:t>2</w:t>
      </w:r>
      <w:ins w:id="4990" w:author="CARB" w:date="2023-12-19T12:12:00Z">
        <w:r>
          <w:rPr>
            <w:rFonts w:eastAsia="Yu Gothic Light"/>
          </w:rPr>
          <w:t>, an entity that transports the CO</w:t>
        </w:r>
        <w:r>
          <w:rPr>
            <w:rFonts w:eastAsia="Yu Gothic Light"/>
            <w:vertAlign w:val="subscript"/>
          </w:rPr>
          <w:t>2</w:t>
        </w:r>
        <w:r>
          <w:rPr>
            <w:rFonts w:eastAsia="Yu Gothic Light"/>
          </w:rPr>
          <w:t>,</w:t>
        </w:r>
      </w:ins>
      <w:r w:rsidRPr="001E1C22">
        <w:rPr>
          <w:rFonts w:eastAsia="Yu Gothic Light"/>
        </w:rPr>
        <w:t xml:space="preserve"> and an entity that sequesters the resultant CO</w:t>
      </w:r>
      <w:r w:rsidRPr="008D3408">
        <w:rPr>
          <w:rFonts w:eastAsia="Yu Gothic Light"/>
          <w:vertAlign w:val="subscript"/>
        </w:rPr>
        <w:t>2</w:t>
      </w:r>
      <w:r w:rsidRPr="001E1C22">
        <w:rPr>
          <w:rFonts w:eastAsia="Yu Gothic Light"/>
        </w:rPr>
        <w:t>, unless the same entity is responsible for CO</w:t>
      </w:r>
      <w:r w:rsidRPr="008D3408">
        <w:rPr>
          <w:rFonts w:eastAsia="Yu Gothic Light"/>
          <w:vertAlign w:val="subscript"/>
        </w:rPr>
        <w:t>2</w:t>
      </w:r>
      <w:r w:rsidRPr="001E1C22">
        <w:rPr>
          <w:rFonts w:eastAsia="Yu Gothic Light"/>
        </w:rPr>
        <w:t xml:space="preserve"> capture</w:t>
      </w:r>
      <w:ins w:id="4991" w:author="CARB" w:date="2023-12-19T12:12:00Z">
        <w:r>
          <w:rPr>
            <w:rFonts w:eastAsia="Yu Gothic Light"/>
          </w:rPr>
          <w:t>, transport,</w:t>
        </w:r>
      </w:ins>
      <w:r w:rsidRPr="001E1C22">
        <w:rPr>
          <w:rFonts w:eastAsia="Yu Gothic Light"/>
        </w:rPr>
        <w:t xml:space="preserve"> and sequestration.</w:t>
      </w:r>
    </w:p>
    <w:p w14:paraId="14614014" w14:textId="77777777" w:rsidR="00990B31" w:rsidRPr="001E1C22" w:rsidRDefault="00990B31" w:rsidP="00990B31">
      <w:pPr>
        <w:pStyle w:val="Heading3"/>
        <w:keepNext w:val="0"/>
        <w:keepLines w:val="0"/>
        <w:rPr>
          <w:rFonts w:eastAsia="Yu Gothic Light"/>
        </w:rPr>
      </w:pPr>
      <w:r w:rsidRPr="001E1C22">
        <w:rPr>
          <w:rFonts w:eastAsia="Yu Gothic Light"/>
        </w:rPr>
        <w:t>An application must contain the following materials:</w:t>
      </w:r>
    </w:p>
    <w:p w14:paraId="71E3EE2B" w14:textId="77777777" w:rsidR="00990B31" w:rsidRPr="001E1C22" w:rsidRDefault="00990B31" w:rsidP="00990B31">
      <w:pPr>
        <w:pStyle w:val="Heading4"/>
        <w:keepNext w:val="0"/>
        <w:keepLines w:val="0"/>
        <w:rPr>
          <w:rFonts w:eastAsia="Yu Gothic Light"/>
        </w:rPr>
      </w:pPr>
      <w:r w:rsidRPr="001E1C22">
        <w:rPr>
          <w:rFonts w:eastAsia="Yu Gothic Light"/>
        </w:rPr>
        <w:t>A complete description of the CCS project and how greenhouse gas emissions are reduced;</w:t>
      </w:r>
      <w:ins w:id="4992" w:author="CARB" w:date="2023-12-19T12:12:00Z">
        <w:r>
          <w:rPr>
            <w:rFonts w:eastAsia="Yu Gothic Light"/>
          </w:rPr>
          <w:t xml:space="preserve"> </w:t>
        </w:r>
        <w:r w:rsidRPr="007526E3">
          <w:rPr>
            <w:rFonts w:eastAsia="Yu Gothic Light"/>
          </w:rPr>
          <w:t>to be eligible for LCFS credits, a CCS project sequestering CO</w:t>
        </w:r>
        <w:r w:rsidRPr="007526E3">
          <w:rPr>
            <w:rFonts w:eastAsia="Yu Gothic Light"/>
            <w:vertAlign w:val="subscript"/>
          </w:rPr>
          <w:t>2</w:t>
        </w:r>
        <w:r w:rsidRPr="007526E3">
          <w:rPr>
            <w:rFonts w:eastAsia="Yu Gothic Light"/>
          </w:rPr>
          <w:t xml:space="preserve"> that is already being captured and used productively in industry must demonstrate a net reduction in greenhouse gas emissions by providing evidence that the marginal new source of CO</w:t>
        </w:r>
        <w:r w:rsidRPr="007526E3">
          <w:rPr>
            <w:rFonts w:eastAsia="Yu Gothic Light"/>
            <w:vertAlign w:val="subscript"/>
          </w:rPr>
          <w:t>2</w:t>
        </w:r>
        <w:r w:rsidRPr="007526E3">
          <w:rPr>
            <w:rFonts w:eastAsia="Yu Gothic Light"/>
          </w:rPr>
          <w:t xml:space="preserve"> replacing the prior industrial use is newly installed or expanded capture from anthropogenic sources;</w:t>
        </w:r>
      </w:ins>
    </w:p>
    <w:p w14:paraId="5034DC95" w14:textId="77777777" w:rsidR="00990B31" w:rsidRPr="001E1C22" w:rsidRDefault="00990B31" w:rsidP="00990B31">
      <w:pPr>
        <w:pStyle w:val="Heading4"/>
        <w:keepNext w:val="0"/>
        <w:keepLines w:val="0"/>
        <w:rPr>
          <w:rFonts w:eastAsia="Yu Gothic Light"/>
        </w:rPr>
      </w:pPr>
      <w:r w:rsidRPr="001E1C22">
        <w:rPr>
          <w:rFonts w:eastAsia="Yu Gothic Light"/>
        </w:rPr>
        <w:t>An engineering drawing(s) or process flow diagram(s) that illustrates the project and clearly identifies the system boundaries, relevant process equipment, mass flows, including the quantity of CO</w:t>
      </w:r>
      <w:r w:rsidRPr="003934F1">
        <w:rPr>
          <w:rFonts w:eastAsia="Yu Gothic Light"/>
          <w:vertAlign w:val="subscript"/>
        </w:rPr>
        <w:t>2</w:t>
      </w:r>
      <w:r w:rsidRPr="001E1C22">
        <w:rPr>
          <w:rFonts w:eastAsia="Yu Gothic Light"/>
        </w:rPr>
        <w:t xml:space="preserve"> injected into pipeline or delivered by other modes of transport for CO</w:t>
      </w:r>
      <w:r w:rsidRPr="003934F1">
        <w:rPr>
          <w:rFonts w:eastAsia="Yu Gothic Light"/>
          <w:vertAlign w:val="subscript"/>
        </w:rPr>
        <w:t>2</w:t>
      </w:r>
      <w:r w:rsidRPr="001E1C22">
        <w:rPr>
          <w:rFonts w:eastAsia="Yu Gothic Light"/>
        </w:rPr>
        <w:t xml:space="preserve"> injection, and energy flows necessary to calculate the CCS credit;</w:t>
      </w:r>
    </w:p>
    <w:p w14:paraId="16FF2ECD" w14:textId="77777777" w:rsidR="00990B31" w:rsidRPr="001E1C22" w:rsidRDefault="00990B31" w:rsidP="00990B31">
      <w:pPr>
        <w:pStyle w:val="Heading4"/>
        <w:keepNext w:val="0"/>
        <w:keepLines w:val="0"/>
        <w:rPr>
          <w:rFonts w:eastAsia="Yu Gothic Light"/>
        </w:rPr>
      </w:pPr>
      <w:r w:rsidRPr="001E1C22">
        <w:rPr>
          <w:rFonts w:eastAsia="Yu Gothic Light"/>
        </w:rPr>
        <w:t xml:space="preserve">A description of all combustion and electricity-powered equipment within the system boundaries, including their respective capacities, </w:t>
      </w:r>
      <w:r w:rsidRPr="001E1C22">
        <w:rPr>
          <w:rFonts w:eastAsia="Yu Gothic Light"/>
        </w:rPr>
        <w:lastRenderedPageBreak/>
        <w:t>sizes, or rated power, fuel utilization type, fuel shares, energy efficiency (lower heating value basis), and proposed use;</w:t>
      </w:r>
    </w:p>
    <w:p w14:paraId="56B32CD0" w14:textId="77777777" w:rsidR="00990B31" w:rsidRPr="001E1C22" w:rsidRDefault="00990B31" w:rsidP="00990B31">
      <w:pPr>
        <w:pStyle w:val="Heading4"/>
        <w:keepNext w:val="0"/>
        <w:keepLines w:val="0"/>
        <w:rPr>
          <w:rFonts w:eastAsia="Yu Gothic Light"/>
        </w:rPr>
      </w:pPr>
      <w:r w:rsidRPr="001E1C22">
        <w:rPr>
          <w:rFonts w:eastAsia="Yu Gothic Light"/>
        </w:rPr>
        <w:t>A description of all sources of flared, vented, and fugitive emissions within the system boundaries, including the compositions and quantities of the flared, vented, and fugitive emission streams leaving the system boundaries;</w:t>
      </w:r>
    </w:p>
    <w:p w14:paraId="32CB0633" w14:textId="77777777" w:rsidR="00990B31" w:rsidRPr="001E1C22" w:rsidRDefault="00990B31" w:rsidP="00990B31">
      <w:pPr>
        <w:pStyle w:val="Heading4"/>
        <w:keepNext w:val="0"/>
        <w:keepLines w:val="0"/>
        <w:rPr>
          <w:rFonts w:eastAsia="Yu Gothic Light"/>
        </w:rPr>
      </w:pPr>
      <w:r w:rsidRPr="001E1C22">
        <w:rPr>
          <w:rFonts w:eastAsia="Yu Gothic Light"/>
        </w:rPr>
        <w:t>Receipts/invoices for energy use and chemicals;</w:t>
      </w:r>
    </w:p>
    <w:p w14:paraId="31B995D0" w14:textId="77777777" w:rsidR="00990B31" w:rsidRPr="001E1C22" w:rsidRDefault="00990B31" w:rsidP="00990B31">
      <w:pPr>
        <w:pStyle w:val="Heading4"/>
        <w:keepNext w:val="0"/>
        <w:keepLines w:val="0"/>
        <w:rPr>
          <w:rFonts w:eastAsia="Yu Gothic Light"/>
        </w:rPr>
      </w:pPr>
      <w:r w:rsidRPr="001E1C22">
        <w:rPr>
          <w:rFonts w:eastAsia="Yu Gothic Light"/>
        </w:rPr>
        <w:t>An estimate of the CCS credit, calculated in accordance with the accounting requirements of the CCS Protocol including descriptions and copies of production and operational data or other technical; and documentation utilized in support of the calculation. The application must contain process-specific data showing that the reductions are part of the CCS project, and</w:t>
      </w:r>
    </w:p>
    <w:p w14:paraId="37B52AC0" w14:textId="77777777" w:rsidR="00990B31" w:rsidRPr="001E1C22" w:rsidRDefault="00990B31" w:rsidP="00990B31">
      <w:pPr>
        <w:pStyle w:val="Heading4"/>
        <w:keepNext w:val="0"/>
        <w:keepLines w:val="0"/>
        <w:rPr>
          <w:rFonts w:eastAsia="Yu Gothic Light"/>
        </w:rPr>
      </w:pPr>
      <w:r w:rsidRPr="001E1C22">
        <w:rPr>
          <w:rFonts w:eastAsia="Yu Gothic Light"/>
        </w:rPr>
        <w:t>Executive orders issued pursuant to the permanence requirements of the CCS protocol, certifying the sequestration site as capable of permanently storing CO</w:t>
      </w:r>
      <w:r w:rsidRPr="00414649">
        <w:rPr>
          <w:rFonts w:eastAsia="Yu Gothic Light"/>
          <w:vertAlign w:val="subscript"/>
        </w:rPr>
        <w:t>2</w:t>
      </w:r>
      <w:r w:rsidRPr="001E1C22">
        <w:rPr>
          <w:rFonts w:eastAsia="Yu Gothic Light"/>
        </w:rPr>
        <w:t xml:space="preserve"> and authorizing operation and credit generation.</w:t>
      </w:r>
    </w:p>
    <w:p w14:paraId="3C35C797" w14:textId="77777777" w:rsidR="00990B31" w:rsidRPr="001E1C22" w:rsidRDefault="00990B31" w:rsidP="00990B31">
      <w:pPr>
        <w:pStyle w:val="Heading3"/>
        <w:keepNext w:val="0"/>
        <w:keepLines w:val="0"/>
        <w:rPr>
          <w:rFonts w:eastAsia="Yu Gothic Light"/>
        </w:rPr>
      </w:pPr>
      <w:r w:rsidRPr="001E1C22">
        <w:rPr>
          <w:rFonts w:eastAsia="Yu Gothic Light"/>
        </w:rPr>
        <w:t>An application must include a list of references covering all information sources used in the calculation of the CCS credit. The reference list must meet the requirements of section 95489(c)(2)(E).</w:t>
      </w:r>
    </w:p>
    <w:p w14:paraId="7636BC67" w14:textId="77777777" w:rsidR="00990B31" w:rsidRPr="001E1C22" w:rsidRDefault="00990B31" w:rsidP="00990B31">
      <w:pPr>
        <w:pStyle w:val="Heading3"/>
        <w:keepNext w:val="0"/>
        <w:keepLines w:val="0"/>
        <w:rPr>
          <w:rFonts w:eastAsia="Yu Gothic Light"/>
        </w:rPr>
      </w:pPr>
      <w:r w:rsidRPr="001E1C22">
        <w:rPr>
          <w:rFonts w:eastAsia="Yu Gothic Light"/>
        </w:rPr>
        <w:t>An application must include a signed transmittal letter from the applicant attesting to the veracity of the information in the application packet and declaring that the information submitted accurately represents the actual CCS project greenhouse gas emissions reductions. The transmittal letter must be the original copy, be on company letterhead, be signed by an officer of the applicant with authority to attest to the veracity of the information in the application and to sign on behalf of the applicant.</w:t>
      </w:r>
    </w:p>
    <w:p w14:paraId="2CE69F60" w14:textId="77777777" w:rsidR="00990B31" w:rsidRPr="001E1C22" w:rsidRDefault="00990B31" w:rsidP="00990B31">
      <w:pPr>
        <w:pStyle w:val="Heading3"/>
        <w:keepNext w:val="0"/>
        <w:keepLines w:val="0"/>
        <w:rPr>
          <w:rFonts w:eastAsia="Yu Gothic Light"/>
        </w:rPr>
      </w:pPr>
      <w:r w:rsidRPr="001E1C22">
        <w:rPr>
          <w:rFonts w:eastAsia="Yu Gothic Light"/>
        </w:rPr>
        <w:t xml:space="preserve">CBI must be </w:t>
      </w:r>
      <w:proofErr w:type="gramStart"/>
      <w:r w:rsidRPr="001E1C22">
        <w:rPr>
          <w:rFonts w:eastAsia="Yu Gothic Light"/>
        </w:rPr>
        <w:t>designated</w:t>
      </w:r>
      <w:proofErr w:type="gramEnd"/>
      <w:r w:rsidRPr="001E1C22">
        <w:rPr>
          <w:rFonts w:eastAsia="Yu Gothic Light"/>
        </w:rPr>
        <w:t xml:space="preserve"> and a redacted version of any submitted documents designated to include CBI must be provided pursuant to the requirements described in section 95488.8(c).</w:t>
      </w:r>
    </w:p>
    <w:p w14:paraId="267CE557" w14:textId="77777777" w:rsidR="00990B31" w:rsidRPr="001E1C22" w:rsidRDefault="00990B31" w:rsidP="00990B31">
      <w:pPr>
        <w:pStyle w:val="Heading3"/>
        <w:keepNext w:val="0"/>
        <w:keepLines w:val="0"/>
        <w:rPr>
          <w:rFonts w:eastAsia="Yu Gothic Light"/>
        </w:rPr>
      </w:pPr>
      <w:r w:rsidRPr="001E1C22">
        <w:rPr>
          <w:rFonts w:eastAsia="Yu Gothic Light"/>
        </w:rPr>
        <w:t>An applicant that submits any information or documentation in support of a proposed CCS project must include a written statement clearly showing that the applicant understands and agrees that all information in the application not identified as confidential business information is subject to public disclosure pursuant to California Code of Regulations, title 17, sections 91000 through 91022 and the California Public Records Act (Government Code, §§ 6250 et seq.), and that information claimed by the applicant to be confidential might later be disclosed under section 91022 if the Board determines the information is subject to disclosure.</w:t>
      </w:r>
    </w:p>
    <w:p w14:paraId="20770EAD" w14:textId="77777777" w:rsidR="00990B31" w:rsidRPr="001E1C22" w:rsidRDefault="00990B31" w:rsidP="00990B31">
      <w:pPr>
        <w:pStyle w:val="Heading3"/>
        <w:keepNext w:val="0"/>
        <w:keepLines w:val="0"/>
        <w:rPr>
          <w:rFonts w:eastAsia="Yu Gothic Light"/>
        </w:rPr>
      </w:pPr>
      <w:r w:rsidRPr="001E1C22">
        <w:rPr>
          <w:rFonts w:eastAsia="Yu Gothic Light"/>
        </w:rPr>
        <w:lastRenderedPageBreak/>
        <w:t>An application, supporting documents, and all other relevant data or calculation or other documentation must be submitted electronically via the AFP unless the Executive Officer has approved or requested another format.</w:t>
      </w:r>
    </w:p>
    <w:p w14:paraId="127AD50C" w14:textId="77777777" w:rsidR="00990B31" w:rsidRPr="001E1C22" w:rsidRDefault="00990B31" w:rsidP="00990B31">
      <w:pPr>
        <w:pStyle w:val="Heading2"/>
        <w:keepNext w:val="0"/>
        <w:keepLines w:val="0"/>
        <w:rPr>
          <w:rFonts w:eastAsia="Yu Gothic Light"/>
        </w:rPr>
      </w:pPr>
      <w:r w:rsidRPr="009E18ED">
        <w:rPr>
          <w:rFonts w:eastAsia="Yu Gothic Light"/>
          <w:i/>
          <w:iCs/>
        </w:rPr>
        <w:t>Application Approval Process.</w:t>
      </w:r>
      <w:r w:rsidRPr="001E1C22">
        <w:rPr>
          <w:rFonts w:eastAsia="Yu Gothic Light"/>
        </w:rPr>
        <w:t xml:space="preserve"> The Executive Officer must approve an application before the CCS project can generate credits under the LCFS regulation.</w:t>
      </w:r>
    </w:p>
    <w:p w14:paraId="0D4BEACE" w14:textId="77777777" w:rsidR="00990B31" w:rsidRPr="001E1C22" w:rsidRDefault="00990B31" w:rsidP="00990B31">
      <w:pPr>
        <w:pStyle w:val="Heading3"/>
        <w:keepNext w:val="0"/>
        <w:keepLines w:val="0"/>
        <w:rPr>
          <w:rFonts w:eastAsia="Yu Gothic Light"/>
        </w:rPr>
      </w:pPr>
      <w:r>
        <w:rPr>
          <w:rFonts w:eastAsia="Yu Gothic Light"/>
        </w:rPr>
        <w:t>A</w:t>
      </w:r>
      <w:r w:rsidRPr="001E1C22">
        <w:rPr>
          <w:rFonts w:eastAsia="Yu Gothic Light"/>
        </w:rPr>
        <w:t>fter receipt of an application designated by the applicant as ready for formal evaluation, the Executive Officer will advise the applicant in writing either that:</w:t>
      </w:r>
    </w:p>
    <w:p w14:paraId="347B9237" w14:textId="77777777" w:rsidR="00990B31" w:rsidRPr="001E1C22" w:rsidRDefault="00990B31" w:rsidP="00990B31">
      <w:pPr>
        <w:pStyle w:val="Heading4"/>
        <w:keepNext w:val="0"/>
        <w:keepLines w:val="0"/>
        <w:rPr>
          <w:rFonts w:eastAsia="Yu Gothic Light"/>
        </w:rPr>
      </w:pPr>
      <w:r w:rsidRPr="001E1C22">
        <w:rPr>
          <w:rFonts w:eastAsia="Yu Gothic Light"/>
        </w:rPr>
        <w:t>The application is complete, or</w:t>
      </w:r>
    </w:p>
    <w:p w14:paraId="03A5165C" w14:textId="77777777" w:rsidR="00990B31" w:rsidRPr="001E1C22" w:rsidRDefault="00990B31" w:rsidP="00990B31">
      <w:pPr>
        <w:pStyle w:val="Heading4"/>
        <w:keepNext w:val="0"/>
        <w:keepLines w:val="0"/>
        <w:rPr>
          <w:rFonts w:eastAsia="Yu Gothic Light"/>
        </w:rPr>
      </w:pPr>
      <w:r w:rsidRPr="001E1C22">
        <w:rPr>
          <w:rFonts w:eastAsia="Yu Gothic Light"/>
        </w:rPr>
        <w:t>The application is incomplete, in which case the Executive Officer will identify which requirements have not been met. The applicant may submit additional information within 30 days to correct deficiencies identified by the Executive Officer, otherwise, the application will be rejected.</w:t>
      </w:r>
    </w:p>
    <w:p w14:paraId="6F577ABF" w14:textId="22A075F5" w:rsidR="00990B31" w:rsidRPr="001E1C22" w:rsidRDefault="00990B31" w:rsidP="00990B31">
      <w:pPr>
        <w:pStyle w:val="Heading3"/>
        <w:keepNext w:val="0"/>
        <w:keepLines w:val="0"/>
        <w:rPr>
          <w:rFonts w:eastAsia="Yu Gothic Light"/>
        </w:rPr>
      </w:pPr>
      <w:r w:rsidRPr="36AEDAC2">
        <w:rPr>
          <w:rFonts w:eastAsia="Yu Gothic Light"/>
        </w:rPr>
        <w:t xml:space="preserve">After accepting an application as complete, the Executive Officer will post the application on the LCFS </w:t>
      </w:r>
      <w:del w:id="4993" w:author="CARB" w:date="2023-12-19T12:12:00Z">
        <w:r w:rsidR="001E1C22" w:rsidRPr="001E1C22">
          <w:rPr>
            <w:rFonts w:eastAsia="Yu Gothic Light"/>
          </w:rPr>
          <w:delText>web site</w:delText>
        </w:r>
      </w:del>
      <w:ins w:id="4994" w:author="CARB" w:date="2023-12-19T12:12:00Z">
        <w:r w:rsidRPr="36AEDAC2">
          <w:rPr>
            <w:rFonts w:eastAsia="Yu Gothic Light"/>
          </w:rPr>
          <w:t>website</w:t>
        </w:r>
      </w:ins>
      <w:r w:rsidRPr="36AEDAC2">
        <w:rPr>
          <w:rFonts w:eastAsia="Yu Gothic Light"/>
        </w:rPr>
        <w:t xml:space="preserve">. Public comments will be accepted for </w:t>
      </w:r>
      <w:del w:id="4995" w:author="CARB" w:date="2023-12-19T12:12:00Z">
        <w:r w:rsidR="001E1C22" w:rsidRPr="001E1C22">
          <w:rPr>
            <w:rFonts w:eastAsia="Yu Gothic Light"/>
          </w:rPr>
          <w:delText>10 calendar</w:delText>
        </w:r>
      </w:del>
      <w:ins w:id="4996" w:author="CARB" w:date="2023-12-19T12:12:00Z">
        <w:r w:rsidR="00900D21">
          <w:rPr>
            <w:rFonts w:eastAsia="Yu Gothic Light"/>
          </w:rPr>
          <w:t>14</w:t>
        </w:r>
      </w:ins>
      <w:r w:rsidRPr="36AEDAC2">
        <w:rPr>
          <w:rFonts w:eastAsia="Yu Gothic Light"/>
        </w:rPr>
        <w:t xml:space="preserve"> days following the date on which the application was posted. Only comments related to potential factual or methodological errors may be considered. The Executive Officer will forward to the applicant all comments identifying potential factual or methodological errors. Within 30</w:t>
      </w:r>
      <w:del w:id="4997" w:author="CARB" w:date="2023-12-19T12:12:00Z">
        <w:r w:rsidR="001E1C22" w:rsidRPr="001E1C22">
          <w:rPr>
            <w:rFonts w:eastAsia="Yu Gothic Light"/>
          </w:rPr>
          <w:delText xml:space="preserve"> business</w:delText>
        </w:r>
      </w:del>
      <w:r w:rsidRPr="36AEDAC2">
        <w:rPr>
          <w:rFonts w:eastAsia="Yu Gothic Light"/>
        </w:rPr>
        <w:t xml:space="preserve"> days, the applicant must either submit revisions to its application to the Executive Officer, or submit a detailed written response to the Executive Officer explaining why no revisions are necessary.</w:t>
      </w:r>
    </w:p>
    <w:p w14:paraId="0A0CDB7D" w14:textId="77777777" w:rsidR="00990B31" w:rsidRPr="001E1C22" w:rsidRDefault="00990B31" w:rsidP="00990B31">
      <w:pPr>
        <w:pStyle w:val="Heading3"/>
        <w:keepNext w:val="0"/>
        <w:keepLines w:val="0"/>
        <w:rPr>
          <w:rFonts w:eastAsia="Yu Gothic Light"/>
        </w:rPr>
      </w:pPr>
      <w:r w:rsidRPr="001E1C22">
        <w:rPr>
          <w:rFonts w:eastAsia="Yu Gothic Light"/>
        </w:rPr>
        <w:t>If the Executive Officer finds that an application meets the requirements set forth in section 95490(b), the Executive Officer will take final action to approve the CCS project. The Executive Officer may prescribe conditions of approval that contain special limitations, recordkeeping and reporting requirements, and operational conditions that the Executive Officer determines should apply to the project. If the Executive Officer finds that an application does not meet the requirements of section 95490(b), the application will not be approved, the applicant will be notified in writing, and the basis for the disapproval will be identified.</w:t>
      </w:r>
    </w:p>
    <w:p w14:paraId="2A4D05AE" w14:textId="02AC5B48" w:rsidR="00990B31" w:rsidRPr="001E1C22" w:rsidRDefault="00990B31" w:rsidP="00990B31">
      <w:pPr>
        <w:pStyle w:val="Heading2"/>
        <w:keepNext w:val="0"/>
        <w:keepLines w:val="0"/>
        <w:rPr>
          <w:rFonts w:eastAsia="Yu Gothic Light"/>
        </w:rPr>
      </w:pPr>
      <w:r w:rsidRPr="006833B6">
        <w:rPr>
          <w:rFonts w:eastAsia="Yu Gothic Light"/>
          <w:i/>
          <w:iCs/>
        </w:rPr>
        <w:t>Reporting.</w:t>
      </w:r>
      <w:r w:rsidRPr="001E1C22">
        <w:rPr>
          <w:rFonts w:eastAsia="Yu Gothic Light"/>
        </w:rPr>
        <w:t xml:space="preserve"> Each CCS project operator must </w:t>
      </w:r>
      <w:del w:id="4998" w:author="CARB" w:date="2023-12-19T12:12:00Z">
        <w:r w:rsidR="001E1C22" w:rsidRPr="001E1C22">
          <w:rPr>
            <w:rFonts w:eastAsia="Yu Gothic Light"/>
          </w:rPr>
          <w:delText>submit</w:delText>
        </w:r>
      </w:del>
      <w:ins w:id="4999" w:author="CARB" w:date="2023-12-19T12:12:00Z">
        <w:r>
          <w:rPr>
            <w:rFonts w:eastAsia="Yu Gothic Light"/>
          </w:rPr>
          <w:t>report</w:t>
        </w:r>
      </w:ins>
      <w:r w:rsidRPr="001E1C22">
        <w:rPr>
          <w:rFonts w:eastAsia="Yu Gothic Light"/>
        </w:rPr>
        <w:t xml:space="preserve"> to the Executive Officer the net amount of annual sequestered CO</w:t>
      </w:r>
      <w:r w:rsidRPr="0043591B">
        <w:rPr>
          <w:rFonts w:eastAsia="Yu Gothic Light"/>
          <w:vertAlign w:val="subscript"/>
        </w:rPr>
        <w:t>2</w:t>
      </w:r>
      <w:r w:rsidRPr="001E1C22">
        <w:rPr>
          <w:rFonts w:eastAsia="Yu Gothic Light"/>
        </w:rPr>
        <w:t xml:space="preserve"> and meet</w:t>
      </w:r>
      <w:r>
        <w:rPr>
          <w:rFonts w:eastAsia="Yu Gothic Light"/>
        </w:rPr>
        <w:t xml:space="preserve"> </w:t>
      </w:r>
      <w:del w:id="5000" w:author="CARB" w:date="2023-12-19T12:12:00Z">
        <w:r w:rsidR="001E1C22" w:rsidRPr="001E1C22">
          <w:rPr>
            <w:rFonts w:eastAsia="Yu Gothic Light"/>
          </w:rPr>
          <w:delText>the</w:delText>
        </w:r>
      </w:del>
      <w:ins w:id="5001" w:author="CARB" w:date="2023-12-19T12:12:00Z">
        <w:r>
          <w:rPr>
            <w:rFonts w:eastAsia="Yu Gothic Light"/>
          </w:rPr>
          <w:t>all other applicable</w:t>
        </w:r>
      </w:ins>
      <w:r w:rsidRPr="001E1C22">
        <w:rPr>
          <w:rFonts w:eastAsia="Yu Gothic Light"/>
        </w:rPr>
        <w:t xml:space="preserve"> reporting requirements in accordance with the CCS Protocol</w:t>
      </w:r>
      <w:del w:id="5002" w:author="CARB" w:date="2023-12-19T12:12:00Z">
        <w:r w:rsidR="001E1C22" w:rsidRPr="001E1C22">
          <w:rPr>
            <w:rFonts w:eastAsia="Yu Gothic Light"/>
          </w:rPr>
          <w:delText>.</w:delText>
        </w:r>
      </w:del>
      <w:ins w:id="5003" w:author="CARB" w:date="2023-12-19T12:12:00Z">
        <w:r>
          <w:rPr>
            <w:rFonts w:eastAsia="Yu Gothic Light"/>
          </w:rPr>
          <w:t xml:space="preserve"> and section 95490(d)(3)</w:t>
        </w:r>
        <w:r w:rsidRPr="001E1C22">
          <w:rPr>
            <w:rFonts w:eastAsia="Yu Gothic Light"/>
          </w:rPr>
          <w:t>.</w:t>
        </w:r>
      </w:ins>
    </w:p>
    <w:p w14:paraId="67DFB1AF" w14:textId="29368A63" w:rsidR="00990B31" w:rsidRPr="001E1C22" w:rsidRDefault="00990B31" w:rsidP="00990B31">
      <w:pPr>
        <w:pStyle w:val="Heading2"/>
        <w:keepNext w:val="0"/>
        <w:keepLines w:val="0"/>
        <w:rPr>
          <w:ins w:id="5004" w:author="CARB" w:date="2023-12-19T12:12:00Z"/>
          <w:rFonts w:eastAsia="Yu Gothic Light"/>
        </w:rPr>
      </w:pPr>
      <w:r w:rsidRPr="006833B6">
        <w:rPr>
          <w:rFonts w:eastAsia="Yu Gothic Light"/>
          <w:i/>
          <w:iCs/>
        </w:rPr>
        <w:t>Credit Review and Issuance.</w:t>
      </w:r>
      <w:r w:rsidRPr="001E1C22">
        <w:rPr>
          <w:rFonts w:eastAsia="Yu Gothic Light"/>
        </w:rPr>
        <w:t xml:space="preserve"> </w:t>
      </w:r>
      <w:del w:id="5005" w:author="CARB" w:date="2023-12-19T12:12:00Z">
        <w:r w:rsidR="001E1C22" w:rsidRPr="001E1C22">
          <w:rPr>
            <w:rFonts w:eastAsia="Yu Gothic Light"/>
          </w:rPr>
          <w:delText xml:space="preserve">Credits for </w:delText>
        </w:r>
      </w:del>
      <w:ins w:id="5006" w:author="CARB" w:date="2023-12-19T12:12:00Z">
        <w:r w:rsidR="009E1990">
          <w:rPr>
            <w:rFonts w:eastAsia="Yu Gothic Light"/>
          </w:rPr>
          <w:t>A CCS project can receive LCFS credits either under the project-based provisions or through a Tier 2 fuel pathway.</w:t>
        </w:r>
      </w:ins>
    </w:p>
    <w:p w14:paraId="0C7A361E" w14:textId="2C67B868" w:rsidR="00D037AF" w:rsidRDefault="00D037AF">
      <w:pPr>
        <w:pStyle w:val="Heading3"/>
        <w:keepNext w:val="0"/>
        <w:keepLines w:val="0"/>
        <w:numPr>
          <w:numberingChange w:id="5007" w:author="CARB" w:date="2023-12-19T12:12:00Z" w:original="(%2:6:4:)"/>
        </w:numPr>
        <w:rPr>
          <w:rFonts w:eastAsia="Yu Gothic Light"/>
        </w:rPr>
        <w:pPrChange w:id="5008" w:author="CARB" w:date="2023-12-19T12:12:00Z">
          <w:pPr>
            <w:pStyle w:val="Heading2"/>
            <w:keepNext w:val="0"/>
            <w:keepLines w:val="0"/>
          </w:pPr>
        </w:pPrChange>
      </w:pPr>
      <w:ins w:id="5009" w:author="CARB" w:date="2023-12-19T12:12:00Z">
        <w:r>
          <w:rPr>
            <w:rFonts w:eastAsia="Yu Gothic Light"/>
          </w:rPr>
          <w:lastRenderedPageBreak/>
          <w:t xml:space="preserve">For each approved CCS innovative crude project (section 95489(c)(1)(A)2.), refinery investment credit project (section 95489(e)(1)(D)1.), or </w:t>
        </w:r>
      </w:ins>
      <w:r>
        <w:rPr>
          <w:rFonts w:eastAsia="Yu Gothic Light"/>
        </w:rPr>
        <w:t xml:space="preserve">direct air capture </w:t>
      </w:r>
      <w:ins w:id="5010" w:author="CARB" w:date="2023-12-19T12:12:00Z">
        <w:r>
          <w:rPr>
            <w:rFonts w:eastAsia="Yu Gothic Light"/>
          </w:rPr>
          <w:t xml:space="preserve">and sequestration project (section 95490(a)(2)), the regulated entity must report quarterly or annually through a Project Report. A regulated entity electing to report annually is required to submit its annual Project Report to CARB for the previous compliance year by April 30 of each year. Credits for these </w:t>
        </w:r>
      </w:ins>
      <w:r>
        <w:rPr>
          <w:rFonts w:eastAsia="Yu Gothic Light"/>
        </w:rPr>
        <w:t xml:space="preserve">projects may be generated quarterly or annually, </w:t>
      </w:r>
      <w:del w:id="5011" w:author="CARB" w:date="2023-12-19T12:12:00Z">
        <w:r w:rsidR="001E1C22" w:rsidRPr="001E1C22">
          <w:rPr>
            <w:rFonts w:eastAsia="Yu Gothic Light"/>
          </w:rPr>
          <w:delText>at the discretion of the credit generating party.</w:delText>
        </w:r>
      </w:del>
      <w:ins w:id="5012" w:author="CARB" w:date="2023-12-19T12:12:00Z">
        <w:r>
          <w:rPr>
            <w:rFonts w:eastAsia="Yu Gothic Light"/>
          </w:rPr>
          <w:t xml:space="preserve">consistent with the reporting schedule. </w:t>
        </w:r>
      </w:ins>
    </w:p>
    <w:p w14:paraId="0BB07FBD" w14:textId="6CE63278" w:rsidR="00990B31" w:rsidRPr="001E1C22" w:rsidRDefault="00990B31">
      <w:pPr>
        <w:pStyle w:val="Heading3"/>
        <w:keepNext w:val="0"/>
        <w:keepLines w:val="0"/>
        <w:numPr>
          <w:ilvl w:val="0"/>
          <w:numId w:val="0"/>
          <w:numberingChange w:id="5013" w:author="CARB" w:date="2023-12-19T12:12:00Z" w:original="(%3:1:0:)"/>
        </w:numPr>
        <w:ind w:left="1440"/>
        <w:rPr>
          <w:rFonts w:eastAsia="Yu Gothic Light"/>
        </w:rPr>
        <w:pPrChange w:id="5014" w:author="CARB" w:date="2023-12-19T12:12:00Z">
          <w:pPr>
            <w:pStyle w:val="Heading3"/>
            <w:keepNext w:val="0"/>
            <w:keepLines w:val="0"/>
          </w:pPr>
        </w:pPrChange>
      </w:pPr>
      <w:r w:rsidRPr="001E1C22">
        <w:rPr>
          <w:rFonts w:eastAsia="Yu Gothic Light"/>
        </w:rPr>
        <w:t>Upon the completion of reporting period in which a positive or qualified positive verification statement for the applicable Project R ports per section 95500(e) is received, the Executive Officer will determine the number of credits to be issued to the applicants. An adverse verification statement would result in no credit issuance and Executive Officer investigation.</w:t>
      </w:r>
    </w:p>
    <w:p w14:paraId="7EC4BFAA" w14:textId="2C2C9A81" w:rsidR="009D0775" w:rsidRPr="00D61417" w:rsidRDefault="00474A6D" w:rsidP="00893322">
      <w:pPr>
        <w:pStyle w:val="Heading3"/>
        <w:keepNext w:val="0"/>
        <w:keepLines w:val="0"/>
        <w:rPr>
          <w:ins w:id="5015" w:author="CARB" w:date="2023-12-19T12:12:00Z"/>
        </w:rPr>
      </w:pPr>
      <w:ins w:id="5016" w:author="CARB" w:date="2023-12-19T12:12:00Z">
        <w:r w:rsidRPr="00474A6D">
          <w:t>For a certified Tier 2 fuel pathway that incorporates a CCS project, credits for fuel transactions reported quarterly using the certified pathway CI will be generated for the given quarter, pursuant to section 95486.1. Fuel pathway holders must include the operational data from the fuel production and the CCS project in their Annual Fuel Pathway Reports, pursuant to section 95488.10. Entities required to obtain verification of their Annual Fuel Pathway Reports must comply with the requirements in section 95500(b).</w:t>
        </w:r>
      </w:ins>
    </w:p>
    <w:p w14:paraId="0D211E20" w14:textId="77777777" w:rsidR="00990B31" w:rsidRPr="001E1C22" w:rsidRDefault="00990B31" w:rsidP="00990B31">
      <w:pPr>
        <w:pStyle w:val="Heading2"/>
        <w:keepNext w:val="0"/>
        <w:keepLines w:val="0"/>
        <w:rPr>
          <w:rFonts w:eastAsia="Yu Gothic Light"/>
        </w:rPr>
      </w:pPr>
      <w:r w:rsidRPr="00FF69C7">
        <w:rPr>
          <w:rFonts w:eastAsia="Yu Gothic Light"/>
          <w:i/>
          <w:iCs/>
        </w:rPr>
        <w:t>Recordkeeping.</w:t>
      </w:r>
      <w:r w:rsidRPr="001E1C22">
        <w:rPr>
          <w:rFonts w:eastAsia="Yu Gothic Light"/>
        </w:rPr>
        <w:t xml:space="preserve"> Pursuant to section 95491.1 and the CCS Protocol, each applicant that receives approval as a CCS credit generator must maintain records for the CCS project, including records necessary to verify permanent sequestration. At a minimum, the following records must be kept:</w:t>
      </w:r>
    </w:p>
    <w:p w14:paraId="4A8D6866" w14:textId="77777777" w:rsidR="00990B31" w:rsidRPr="001E1C22" w:rsidRDefault="00990B31" w:rsidP="00990B31">
      <w:pPr>
        <w:pStyle w:val="Heading3"/>
        <w:keepNext w:val="0"/>
        <w:keepLines w:val="0"/>
        <w:rPr>
          <w:rFonts w:eastAsia="Yu Gothic Light"/>
        </w:rPr>
      </w:pPr>
      <w:r w:rsidRPr="001E1C22">
        <w:rPr>
          <w:rFonts w:eastAsia="Yu Gothic Light"/>
        </w:rPr>
        <w:t>The quarterly volume of alternative fuel, petroleum fuel, crude oil/natural gas produced and delivered to California;</w:t>
      </w:r>
    </w:p>
    <w:p w14:paraId="2DEAE26E" w14:textId="77777777" w:rsidR="00990B31" w:rsidRPr="001E1C22" w:rsidRDefault="00990B31" w:rsidP="00990B31">
      <w:pPr>
        <w:pStyle w:val="Heading3"/>
        <w:keepNext w:val="0"/>
        <w:keepLines w:val="0"/>
        <w:rPr>
          <w:rFonts w:eastAsia="Yu Gothic Light"/>
        </w:rPr>
      </w:pPr>
      <w:r w:rsidRPr="001E1C22">
        <w:rPr>
          <w:rFonts w:eastAsia="Yu Gothic Light"/>
        </w:rPr>
        <w:t>Energy use and chemical use data for the carbon capture facility and CO</w:t>
      </w:r>
      <w:r w:rsidRPr="00360D5A">
        <w:rPr>
          <w:rFonts w:eastAsia="Yu Gothic Light"/>
          <w:vertAlign w:val="subscript"/>
        </w:rPr>
        <w:t>2</w:t>
      </w:r>
      <w:r w:rsidRPr="001E1C22">
        <w:rPr>
          <w:rFonts w:eastAsia="Yu Gothic Light"/>
        </w:rPr>
        <w:t xml:space="preserve"> injection facility;</w:t>
      </w:r>
    </w:p>
    <w:p w14:paraId="26FD537B" w14:textId="77777777" w:rsidR="00990B31" w:rsidRPr="001E1C22" w:rsidRDefault="00990B31" w:rsidP="00990B31">
      <w:pPr>
        <w:pStyle w:val="Heading3"/>
        <w:keepNext w:val="0"/>
        <w:keepLines w:val="0"/>
        <w:rPr>
          <w:rFonts w:eastAsia="Yu Gothic Light"/>
        </w:rPr>
      </w:pPr>
      <w:r w:rsidRPr="001E1C22">
        <w:rPr>
          <w:rFonts w:eastAsia="Yu Gothic Light"/>
        </w:rPr>
        <w:t>The Accounting Protocol and Permanence Protocol documents; and</w:t>
      </w:r>
    </w:p>
    <w:p w14:paraId="5F784E07" w14:textId="77777777" w:rsidR="00990B31" w:rsidRPr="001E1C22" w:rsidRDefault="00990B31" w:rsidP="00990B31">
      <w:pPr>
        <w:pStyle w:val="Heading3"/>
        <w:keepNext w:val="0"/>
        <w:keepLines w:val="0"/>
        <w:rPr>
          <w:rFonts w:eastAsia="Yu Gothic Light"/>
        </w:rPr>
      </w:pPr>
      <w:r w:rsidRPr="001E1C22">
        <w:rPr>
          <w:rFonts w:eastAsia="Yu Gothic Light"/>
        </w:rPr>
        <w:t>Any additional records that the Executive Officer requires to be kept in pursuant to section 95490(d)(3).</w:t>
      </w:r>
    </w:p>
    <w:p w14:paraId="2556532A" w14:textId="77777777" w:rsidR="00990B31" w:rsidRPr="001E1C22" w:rsidRDefault="00990B31" w:rsidP="00990B31">
      <w:pPr>
        <w:pStyle w:val="Heading2"/>
        <w:keepNext w:val="0"/>
        <w:keepLines w:val="0"/>
        <w:rPr>
          <w:rFonts w:eastAsia="Yu Gothic Light"/>
        </w:rPr>
      </w:pPr>
      <w:r w:rsidRPr="00A3473F">
        <w:rPr>
          <w:rFonts w:eastAsia="Yu Gothic Light"/>
          <w:i/>
          <w:iCs/>
        </w:rPr>
        <w:t>CO</w:t>
      </w:r>
      <w:r w:rsidRPr="00A3473F">
        <w:rPr>
          <w:rFonts w:eastAsia="Yu Gothic Light"/>
          <w:i/>
          <w:iCs/>
          <w:vertAlign w:val="subscript"/>
        </w:rPr>
        <w:t>2</w:t>
      </w:r>
      <w:r w:rsidRPr="00A3473F">
        <w:rPr>
          <w:rFonts w:eastAsia="Yu Gothic Light"/>
          <w:i/>
          <w:iCs/>
        </w:rPr>
        <w:t xml:space="preserve"> Leakage and Credit Invalidation</w:t>
      </w:r>
      <w:r w:rsidRPr="001E1C22">
        <w:rPr>
          <w:rFonts w:eastAsia="Yu Gothic Light"/>
        </w:rPr>
        <w:t>.</w:t>
      </w:r>
    </w:p>
    <w:p w14:paraId="7BC125F4" w14:textId="77777777" w:rsidR="00990B31" w:rsidRPr="001E1C22" w:rsidRDefault="00990B31" w:rsidP="00990B31">
      <w:pPr>
        <w:pStyle w:val="Heading3"/>
        <w:keepNext w:val="0"/>
        <w:keepLines w:val="0"/>
        <w:rPr>
          <w:rFonts w:eastAsia="Yu Gothic Light"/>
        </w:rPr>
      </w:pPr>
      <w:r w:rsidRPr="001E1C22">
        <w:rPr>
          <w:rFonts w:eastAsia="Yu Gothic Light"/>
        </w:rPr>
        <w:t>Credits for verified greenhouse gas emission reductions can be invalidated if the sequestered CO</w:t>
      </w:r>
      <w:r w:rsidRPr="00A26625">
        <w:rPr>
          <w:rFonts w:eastAsia="Yu Gothic Light"/>
          <w:vertAlign w:val="subscript"/>
        </w:rPr>
        <w:t>2</w:t>
      </w:r>
      <w:r w:rsidRPr="001E1C22">
        <w:rPr>
          <w:rFonts w:eastAsia="Yu Gothic Light"/>
        </w:rPr>
        <w:t xml:space="preserve"> associated with them is released or otherwise leaked to the atmosphere.</w:t>
      </w:r>
    </w:p>
    <w:p w14:paraId="3BDA0E95" w14:textId="77777777" w:rsidR="00990B31" w:rsidRPr="001E1C22" w:rsidRDefault="00990B31" w:rsidP="00990B31">
      <w:pPr>
        <w:pStyle w:val="Heading3"/>
        <w:keepNext w:val="0"/>
        <w:keepLines w:val="0"/>
        <w:rPr>
          <w:rFonts w:eastAsia="Yu Gothic Light"/>
        </w:rPr>
      </w:pPr>
      <w:r w:rsidRPr="001E1C22">
        <w:rPr>
          <w:rFonts w:eastAsia="Yu Gothic Light"/>
        </w:rPr>
        <w:lastRenderedPageBreak/>
        <w:t>The number of invalidated credits is equal to the quantity of CO</w:t>
      </w:r>
      <w:r w:rsidRPr="00A26625">
        <w:rPr>
          <w:rFonts w:eastAsia="Yu Gothic Light"/>
          <w:vertAlign w:val="subscript"/>
        </w:rPr>
        <w:t>2</w:t>
      </w:r>
      <w:r w:rsidRPr="001E1C22">
        <w:rPr>
          <w:rFonts w:eastAsia="Yu Gothic Light"/>
        </w:rPr>
        <w:t xml:space="preserve"> released or leaked from the sequestration zone (CO</w:t>
      </w:r>
      <w:r w:rsidRPr="00A26625">
        <w:rPr>
          <w:rFonts w:eastAsia="Yu Gothic Light"/>
          <w:vertAlign w:val="subscript"/>
        </w:rPr>
        <w:t>2</w:t>
      </w:r>
      <w:r w:rsidRPr="00A26625">
        <w:rPr>
          <w:rFonts w:eastAsia="Yu Gothic Light"/>
          <w:vertAlign w:val="superscript"/>
        </w:rPr>
        <w:t>leakage</w:t>
      </w:r>
      <w:r w:rsidRPr="001E1C22">
        <w:rPr>
          <w:rFonts w:eastAsia="Yu Gothic Light"/>
        </w:rPr>
        <w:t>), which must be determined in accordance with the CCS Protocol.</w:t>
      </w:r>
    </w:p>
    <w:p w14:paraId="376E373B" w14:textId="77777777" w:rsidR="00990B31" w:rsidRPr="001E1C22" w:rsidRDefault="00990B31" w:rsidP="00990B31">
      <w:pPr>
        <w:pStyle w:val="Heading3"/>
        <w:keepNext w:val="0"/>
        <w:keepLines w:val="0"/>
        <w:rPr>
          <w:rFonts w:eastAsia="Yu Gothic Light"/>
        </w:rPr>
      </w:pPr>
      <w:r w:rsidRPr="001E1C22">
        <w:rPr>
          <w:rFonts w:eastAsia="Yu Gothic Light"/>
        </w:rPr>
        <w:t>Prior to 50 years post-injection:</w:t>
      </w:r>
    </w:p>
    <w:p w14:paraId="1A49A8C1" w14:textId="77777777" w:rsidR="00990B31" w:rsidRPr="001E1C22" w:rsidRDefault="00990B31" w:rsidP="00990B31">
      <w:pPr>
        <w:pStyle w:val="Heading4"/>
        <w:keepNext w:val="0"/>
        <w:keepLines w:val="0"/>
        <w:rPr>
          <w:rFonts w:eastAsia="Yu Gothic Light"/>
        </w:rPr>
      </w:pPr>
      <w:r w:rsidRPr="001E1C22">
        <w:rPr>
          <w:rFonts w:eastAsia="Yu Gothic Light"/>
        </w:rPr>
        <w:t>The Executive Officer may retire credits from the buffer account, up to and including the project's total contribution, to count toward the number of invalidated credits.</w:t>
      </w:r>
    </w:p>
    <w:p w14:paraId="16DBB12F" w14:textId="77777777" w:rsidR="00990B31" w:rsidRPr="001E1C22" w:rsidRDefault="00990B31" w:rsidP="00990B31">
      <w:pPr>
        <w:pStyle w:val="Heading4"/>
        <w:keepNext w:val="0"/>
        <w:keepLines w:val="0"/>
        <w:rPr>
          <w:rFonts w:eastAsia="Yu Gothic Light"/>
        </w:rPr>
      </w:pPr>
      <w:r w:rsidRPr="001E1C22">
        <w:rPr>
          <w:rFonts w:eastAsia="Yu Gothic Light"/>
        </w:rPr>
        <w:t>The project operator must retire credits for any balance after retiring credits pursuant to 95490(h)(3)(A).</w:t>
      </w:r>
    </w:p>
    <w:p w14:paraId="05290CFA" w14:textId="77777777" w:rsidR="00990B31" w:rsidRPr="001E1C22" w:rsidRDefault="00990B31" w:rsidP="00990B31">
      <w:pPr>
        <w:pStyle w:val="Heading4"/>
        <w:keepNext w:val="0"/>
        <w:keepLines w:val="0"/>
        <w:rPr>
          <w:rFonts w:eastAsia="Yu Gothic Light"/>
        </w:rPr>
      </w:pPr>
      <w:r w:rsidRPr="001E1C22">
        <w:rPr>
          <w:rFonts w:eastAsia="Yu Gothic Light"/>
        </w:rPr>
        <w:t xml:space="preserve">The Executive Officer may retire credits from the buffer account equivalent to </w:t>
      </w:r>
      <w:proofErr w:type="gramStart"/>
      <w:r w:rsidRPr="001E1C22">
        <w:rPr>
          <w:rFonts w:eastAsia="Yu Gothic Light"/>
        </w:rPr>
        <w:t>remaining</w:t>
      </w:r>
      <w:proofErr w:type="gramEnd"/>
      <w:r w:rsidRPr="001E1C22">
        <w:rPr>
          <w:rFonts w:eastAsia="Yu Gothic Light"/>
        </w:rPr>
        <w:t xml:space="preserve"> outstanding balance after retiring credits pursuant to 95490(h)(3)(A) and (B).</w:t>
      </w:r>
    </w:p>
    <w:p w14:paraId="12E38F71" w14:textId="77777777" w:rsidR="00990B31" w:rsidRPr="001E1C22" w:rsidRDefault="00990B31" w:rsidP="00990B31">
      <w:pPr>
        <w:pStyle w:val="Heading3"/>
        <w:keepNext w:val="0"/>
        <w:keepLines w:val="0"/>
        <w:rPr>
          <w:rFonts w:eastAsia="Yu Gothic Light"/>
        </w:rPr>
      </w:pPr>
      <w:r w:rsidRPr="001E1C22">
        <w:rPr>
          <w:rFonts w:eastAsia="Yu Gothic Light"/>
        </w:rPr>
        <w:t>After 50 years post-injection:</w:t>
      </w:r>
    </w:p>
    <w:p w14:paraId="3F029381" w14:textId="77777777" w:rsidR="00990B31" w:rsidRPr="001E1C22" w:rsidRDefault="00990B31" w:rsidP="00990B31">
      <w:pPr>
        <w:pStyle w:val="Heading4"/>
        <w:keepNext w:val="0"/>
        <w:keepLines w:val="0"/>
        <w:rPr>
          <w:rFonts w:eastAsia="Yu Gothic Light"/>
        </w:rPr>
      </w:pPr>
      <w:r w:rsidRPr="001E1C22">
        <w:rPr>
          <w:rFonts w:eastAsia="Yu Gothic Light"/>
        </w:rPr>
        <w:t xml:space="preserve">The project operator is no longer responsible </w:t>
      </w:r>
      <w:proofErr w:type="gramStart"/>
      <w:r w:rsidRPr="001E1C22">
        <w:rPr>
          <w:rFonts w:eastAsia="Yu Gothic Light"/>
        </w:rPr>
        <w:t>to make</w:t>
      </w:r>
      <w:proofErr w:type="gramEnd"/>
      <w:r w:rsidRPr="001E1C22">
        <w:rPr>
          <w:rFonts w:eastAsia="Yu Gothic Light"/>
        </w:rPr>
        <w:t xml:space="preserve"> up any credits found to be invalid due to leakage.</w:t>
      </w:r>
    </w:p>
    <w:p w14:paraId="60E19134" w14:textId="77777777" w:rsidR="00990B31" w:rsidRPr="001E1C22" w:rsidRDefault="00990B31" w:rsidP="00990B31">
      <w:pPr>
        <w:pStyle w:val="Heading4"/>
        <w:keepNext w:val="0"/>
        <w:keepLines w:val="0"/>
        <w:rPr>
          <w:rFonts w:eastAsia="Yu Gothic Light"/>
        </w:rPr>
      </w:pPr>
      <w:r w:rsidRPr="001E1C22">
        <w:rPr>
          <w:rFonts w:eastAsia="Yu Gothic Light"/>
        </w:rPr>
        <w:t>The Executive Officer may retire credits from the buffer account to cover any credits found to be invalid due to leakage.</w:t>
      </w:r>
    </w:p>
    <w:p w14:paraId="488C73D2" w14:textId="789931DF" w:rsidR="00084D93" w:rsidRPr="006D0464" w:rsidRDefault="00990B31" w:rsidP="006D0464">
      <w:pPr>
        <w:rPr>
          <w:sz w:val="20"/>
          <w:szCs w:val="18"/>
        </w:rPr>
      </w:pPr>
      <w:r w:rsidRPr="006D0464">
        <w:rPr>
          <w:sz w:val="20"/>
          <w:szCs w:val="18"/>
        </w:rPr>
        <w:t xml:space="preserve">NOTE: Authority cited: Sections 38510, 38530, 38560, 38560.5, 38571, 38580, 39600, 39601, 41510, 41511 and 43018, Health and Safety Code; 42 U.S.C. section 7545; and </w:t>
      </w:r>
      <w:r w:rsidRPr="006D0464">
        <w:rPr>
          <w:i/>
          <w:sz w:val="20"/>
          <w:szCs w:val="18"/>
        </w:rPr>
        <w:t xml:space="preserve">Western Oil and Gas </w:t>
      </w:r>
      <w:proofErr w:type="spellStart"/>
      <w:r w:rsidRPr="006D0464">
        <w:rPr>
          <w:i/>
          <w:sz w:val="20"/>
          <w:szCs w:val="18"/>
        </w:rPr>
        <w:t>Ass'n</w:t>
      </w:r>
      <w:proofErr w:type="spellEnd"/>
      <w:r w:rsidRPr="006D0464">
        <w:rPr>
          <w:i/>
          <w:sz w:val="20"/>
          <w:szCs w:val="18"/>
        </w:rPr>
        <w:t xml:space="preserve"> v. Orange County Air Pollution Control District</w:t>
      </w:r>
      <w:r w:rsidRPr="006D0464">
        <w:rPr>
          <w:sz w:val="20"/>
          <w:szCs w:val="18"/>
        </w:rPr>
        <w:t xml:space="preserve">, 14 Cal.3d 411, 121 </w:t>
      </w:r>
      <w:proofErr w:type="spellStart"/>
      <w:r w:rsidRPr="006D0464">
        <w:rPr>
          <w:sz w:val="20"/>
          <w:szCs w:val="18"/>
        </w:rPr>
        <w:t>Cal.Rptr</w:t>
      </w:r>
      <w:proofErr w:type="spellEnd"/>
      <w:r w:rsidRPr="006D0464">
        <w:rPr>
          <w:sz w:val="20"/>
          <w:szCs w:val="18"/>
        </w:rPr>
        <w:t xml:space="preserve">. 249 (1975). Reference: Sections 38501, 38510, 39515, 39516, 38571, 38580, 39000, 39001, 39002, 39003, 39515, 39516, 41510, 41511 and 43000, Health and Safety Code; Section 25000.5, Public Resources Code; and </w:t>
      </w:r>
      <w:r w:rsidRPr="006D0464">
        <w:rPr>
          <w:i/>
          <w:sz w:val="20"/>
          <w:szCs w:val="18"/>
        </w:rPr>
        <w:t xml:space="preserve">Western Oil and Gas </w:t>
      </w:r>
      <w:proofErr w:type="spellStart"/>
      <w:r w:rsidRPr="006D0464">
        <w:rPr>
          <w:i/>
          <w:sz w:val="20"/>
          <w:szCs w:val="18"/>
        </w:rPr>
        <w:t>Ass'n</w:t>
      </w:r>
      <w:proofErr w:type="spellEnd"/>
      <w:r w:rsidRPr="006D0464">
        <w:rPr>
          <w:i/>
          <w:sz w:val="20"/>
          <w:szCs w:val="18"/>
        </w:rPr>
        <w:t xml:space="preserve"> v. Orange County Air Pollution Control District</w:t>
      </w:r>
      <w:r w:rsidRPr="006D0464">
        <w:rPr>
          <w:sz w:val="20"/>
          <w:szCs w:val="18"/>
        </w:rPr>
        <w:t xml:space="preserve">, 14 Cal.3d 411, 121 </w:t>
      </w:r>
      <w:proofErr w:type="spellStart"/>
      <w:r w:rsidRPr="006D0464">
        <w:rPr>
          <w:sz w:val="20"/>
          <w:szCs w:val="18"/>
        </w:rPr>
        <w:t>Cal.Rptr</w:t>
      </w:r>
      <w:proofErr w:type="spellEnd"/>
      <w:r w:rsidRPr="006D0464">
        <w:rPr>
          <w:sz w:val="20"/>
          <w:szCs w:val="18"/>
        </w:rPr>
        <w:t>. 249 (1975).</w:t>
      </w:r>
    </w:p>
    <w:p w14:paraId="4F4429C3" w14:textId="77777777" w:rsidR="00990B31" w:rsidRPr="00ED0612" w:rsidRDefault="00990B31" w:rsidP="00990B31">
      <w:pPr>
        <w:pStyle w:val="Heading1"/>
        <w:keepNext w:val="0"/>
        <w:keepLines w:val="0"/>
        <w:rPr>
          <w:rFonts w:eastAsia="Yu Gothic Light"/>
        </w:rPr>
      </w:pPr>
      <w:r w:rsidRPr="14D6E132">
        <w:rPr>
          <w:rFonts w:eastAsia="Yu Gothic Light"/>
        </w:rPr>
        <w:t>95491. Fuel Transactions and Compliance Reporting.</w:t>
      </w:r>
    </w:p>
    <w:p w14:paraId="0502FBF4" w14:textId="77777777" w:rsidR="00990B31" w:rsidRPr="00ED0612" w:rsidRDefault="00990B31" w:rsidP="00CB6999">
      <w:r w:rsidRPr="00ED0612">
        <w:t>A fuel reporting entity must submit to the Executive Officer Quarterly Fuel Transactions Reports and Annual Compliance Reports, as specified in this section.</w:t>
      </w:r>
    </w:p>
    <w:p w14:paraId="5E887882" w14:textId="77777777" w:rsidR="00990B31" w:rsidRPr="00ED0612" w:rsidRDefault="00990B31" w:rsidP="00990B31">
      <w:pPr>
        <w:pStyle w:val="Heading2"/>
        <w:keepNext w:val="0"/>
        <w:keepLines w:val="0"/>
        <w:rPr>
          <w:rFonts w:eastAsia="Yu Gothic Light"/>
        </w:rPr>
      </w:pPr>
      <w:r w:rsidRPr="004F5241">
        <w:rPr>
          <w:rFonts w:eastAsia="Yu Gothic Light"/>
          <w:i/>
          <w:iCs/>
        </w:rPr>
        <w:t>Online Reporting.</w:t>
      </w:r>
      <w:r w:rsidRPr="00ED0612">
        <w:rPr>
          <w:rFonts w:eastAsia="Yu Gothic Light"/>
        </w:rPr>
        <w:t xml:space="preserve"> The annual compliance and quarterly fuel transactions reports must be submitted using the LRT-CBTS. Prior to use, a fuel reporting entity must first register in the LRT-CBTS pursuant to section 95483.2.</w:t>
      </w:r>
    </w:p>
    <w:p w14:paraId="34840E43" w14:textId="77777777" w:rsidR="00990B31" w:rsidRPr="00ED0612" w:rsidRDefault="00990B31" w:rsidP="00CB6999">
      <w:pPr>
        <w:ind w:left="720"/>
      </w:pPr>
      <w:r w:rsidRPr="00ED0612">
        <w:t xml:space="preserve">The fuel reporting entity is solely responsible for ensuring that the Executive Officer receives </w:t>
      </w:r>
      <w:proofErr w:type="gramStart"/>
      <w:r w:rsidRPr="00ED0612">
        <w:t>its</w:t>
      </w:r>
      <w:proofErr w:type="gramEnd"/>
      <w:r w:rsidRPr="00ED0612">
        <w:t xml:space="preserve"> quarterly fuel transactions reports and annual compliance reports by the deadlines specified in this section. The Executive Officer shall not be responsible for failure of electronically submitted reports to be transmitted to the Executive Officer. The reports must contain a statement attesting to the report's accuracy and validity. The Executive Officer shall not deem an electronically submitted report to be valid unless the report is accompanied by a </w:t>
      </w:r>
      <w:r w:rsidRPr="00ED0612">
        <w:lastRenderedPageBreak/>
        <w:t xml:space="preserve">digital signature that meets the requirements of </w:t>
      </w:r>
      <w:proofErr w:type="gramStart"/>
      <w:r w:rsidRPr="00ED0612">
        <w:t>California</w:t>
      </w:r>
      <w:proofErr w:type="gramEnd"/>
      <w:r w:rsidRPr="00ED0612">
        <w:t xml:space="preserve"> Code of Regulations, title 2, sections 22000 et seq.</w:t>
      </w:r>
    </w:p>
    <w:p w14:paraId="4923DD8E" w14:textId="77777777" w:rsidR="00990B31" w:rsidRPr="00ED0612" w:rsidRDefault="00990B31" w:rsidP="00990B31">
      <w:pPr>
        <w:pStyle w:val="Heading2"/>
        <w:keepNext w:val="0"/>
        <w:keepLines w:val="0"/>
        <w:rPr>
          <w:rFonts w:eastAsia="Yu Gothic Light"/>
        </w:rPr>
      </w:pPr>
      <w:r w:rsidRPr="004F5241">
        <w:rPr>
          <w:rFonts w:eastAsia="Yu Gothic Light"/>
          <w:i/>
          <w:iCs/>
        </w:rPr>
        <w:t>Reporting Frequency and Deadlines</w:t>
      </w:r>
      <w:r w:rsidRPr="00ED0612">
        <w:rPr>
          <w:rFonts w:eastAsia="Yu Gothic Light"/>
        </w:rPr>
        <w:t>.</w:t>
      </w:r>
    </w:p>
    <w:p w14:paraId="7FF779C8" w14:textId="77777777" w:rsidR="00990B31" w:rsidRPr="00ED0612" w:rsidRDefault="00990B31" w:rsidP="00990B31">
      <w:pPr>
        <w:pStyle w:val="Heading3"/>
        <w:keepNext w:val="0"/>
        <w:keepLines w:val="0"/>
        <w:rPr>
          <w:rFonts w:eastAsia="Yu Gothic Light"/>
        </w:rPr>
      </w:pPr>
      <w:r w:rsidRPr="004F5241">
        <w:rPr>
          <w:rFonts w:eastAsia="Yu Gothic Light"/>
          <w:i/>
          <w:iCs/>
        </w:rPr>
        <w:t>Quarterly Fuel Transactions Data:</w:t>
      </w:r>
      <w:r w:rsidRPr="00ED0612">
        <w:rPr>
          <w:rFonts w:eastAsia="Yu Gothic Light"/>
        </w:rPr>
        <w:t xml:space="preserve"> The data for the quarterly fuel transactions report for each fuel type must be uploaded in the LRT-CBTS within the first 45 days after the end of the quarter. During the subsequent 45 days, fuel reporting entities shall use the reconciliation tools provided in the LRT-CBTS and in conjunction with business partners to complete any necessary report corrections, if applicable.</w:t>
      </w:r>
    </w:p>
    <w:p w14:paraId="5407EEC2" w14:textId="77777777" w:rsidR="00990B31" w:rsidRPr="00ED0612" w:rsidRDefault="00990B31" w:rsidP="00990B31">
      <w:pPr>
        <w:pStyle w:val="Heading3"/>
        <w:keepNext w:val="0"/>
        <w:keepLines w:val="0"/>
        <w:rPr>
          <w:rFonts w:eastAsia="Yu Gothic Light"/>
        </w:rPr>
      </w:pPr>
      <w:r w:rsidRPr="00A20029">
        <w:rPr>
          <w:rFonts w:eastAsia="Yu Gothic Light"/>
          <w:i/>
          <w:iCs/>
        </w:rPr>
        <w:t>Quarterly Fuel Transactions Reports.</w:t>
      </w:r>
      <w:r w:rsidRPr="00ED0612">
        <w:rPr>
          <w:rFonts w:eastAsia="Yu Gothic Light"/>
        </w:rPr>
        <w:t xml:space="preserve"> Unless expressly provided elsewhere in this </w:t>
      </w:r>
      <w:proofErr w:type="spellStart"/>
      <w:r w:rsidRPr="00ED0612">
        <w:rPr>
          <w:rFonts w:eastAsia="Yu Gothic Light"/>
        </w:rPr>
        <w:t>subarticle</w:t>
      </w:r>
      <w:proofErr w:type="spellEnd"/>
      <w:r w:rsidRPr="00ED0612">
        <w:rPr>
          <w:rFonts w:eastAsia="Yu Gothic Light"/>
        </w:rPr>
        <w:t>, quarterly fuel transactions reports must be submitted in LRT-CBTS by:</w:t>
      </w:r>
    </w:p>
    <w:p w14:paraId="4F5F611E" w14:textId="221A405B" w:rsidR="00990B31" w:rsidRPr="00ED0612" w:rsidRDefault="00990B31" w:rsidP="00CB6999">
      <w:pPr>
        <w:ind w:left="2160"/>
      </w:pPr>
      <w:r w:rsidRPr="36AEDAC2">
        <w:t>June 30</w:t>
      </w:r>
      <w:del w:id="5017" w:author="CARB" w:date="2023-12-19T12:12:00Z">
        <w:r w:rsidR="00ED0612" w:rsidRPr="00ED0612">
          <w:delText>th</w:delText>
        </w:r>
      </w:del>
      <w:r w:rsidRPr="36AEDAC2">
        <w:t xml:space="preserve"> - for the first calendar quarter covering January through March;</w:t>
      </w:r>
    </w:p>
    <w:p w14:paraId="191D912B" w14:textId="64239CFA" w:rsidR="00990B31" w:rsidRPr="00ED0612" w:rsidRDefault="00990B31" w:rsidP="00CB6999">
      <w:pPr>
        <w:ind w:left="2160"/>
      </w:pPr>
      <w:r w:rsidRPr="36AEDAC2">
        <w:t>September 30</w:t>
      </w:r>
      <w:del w:id="5018" w:author="CARB" w:date="2023-12-19T12:12:00Z">
        <w:r w:rsidR="00ED0612" w:rsidRPr="00ED0612">
          <w:delText>th</w:delText>
        </w:r>
      </w:del>
      <w:r w:rsidRPr="36AEDAC2">
        <w:t xml:space="preserve"> - for the second calendar quarter covering April through June;</w:t>
      </w:r>
    </w:p>
    <w:p w14:paraId="1E56ED39" w14:textId="454A0C52" w:rsidR="00990B31" w:rsidRPr="00ED0612" w:rsidRDefault="00990B31" w:rsidP="00CB6999">
      <w:pPr>
        <w:ind w:left="2160"/>
      </w:pPr>
      <w:r w:rsidRPr="36AEDAC2">
        <w:t>December 31</w:t>
      </w:r>
      <w:del w:id="5019" w:author="CARB" w:date="2023-12-19T12:12:00Z">
        <w:r w:rsidR="00ED0612" w:rsidRPr="00ED0612">
          <w:delText>st</w:delText>
        </w:r>
      </w:del>
      <w:r w:rsidRPr="36AEDAC2">
        <w:t xml:space="preserve"> - for the third calendar quarter covering July through September; and</w:t>
      </w:r>
    </w:p>
    <w:p w14:paraId="07D76BF1" w14:textId="44C7760A" w:rsidR="00990B31" w:rsidRPr="00ED0612" w:rsidRDefault="00990B31" w:rsidP="00CB6999">
      <w:pPr>
        <w:ind w:left="2160"/>
      </w:pPr>
      <w:r w:rsidRPr="36AEDAC2">
        <w:t>March 31</w:t>
      </w:r>
      <w:del w:id="5020" w:author="CARB" w:date="2023-12-19T12:12:00Z">
        <w:r w:rsidR="00ED0612" w:rsidRPr="00ED0612">
          <w:delText>st</w:delText>
        </w:r>
      </w:del>
      <w:r w:rsidRPr="36AEDAC2">
        <w:t xml:space="preserve"> - for the fourth calendar quarter of the prior year covering October through December.</w:t>
      </w:r>
    </w:p>
    <w:p w14:paraId="6E54B3EC" w14:textId="330825B7" w:rsidR="00990B31" w:rsidRPr="00ED0612" w:rsidRDefault="00990B31" w:rsidP="00990B31">
      <w:pPr>
        <w:pStyle w:val="Heading3"/>
        <w:keepNext w:val="0"/>
        <w:keepLines w:val="0"/>
        <w:rPr>
          <w:rFonts w:eastAsia="Yu Gothic Light"/>
        </w:rPr>
      </w:pPr>
      <w:r w:rsidRPr="36AEDAC2">
        <w:rPr>
          <w:rFonts w:eastAsia="Yu Gothic Light"/>
          <w:i/>
          <w:iCs/>
        </w:rPr>
        <w:t>Annual Compliance Reports.</w:t>
      </w:r>
      <w:r w:rsidRPr="36AEDAC2">
        <w:rPr>
          <w:rFonts w:eastAsia="Yu Gothic Light"/>
        </w:rPr>
        <w:t xml:space="preserve"> An annual compliance report for the prior calendar year must be submitted in LRT-CBTS by April 30</w:t>
      </w:r>
      <w:del w:id="5021" w:author="CARB" w:date="2023-12-19T12:12:00Z">
        <w:r w:rsidR="00ED0612" w:rsidRPr="00ED0612">
          <w:rPr>
            <w:rFonts w:eastAsia="Yu Gothic Light"/>
          </w:rPr>
          <w:delText>th</w:delText>
        </w:r>
      </w:del>
      <w:r w:rsidRPr="36AEDAC2">
        <w:rPr>
          <w:rFonts w:eastAsia="Yu Gothic Light"/>
        </w:rPr>
        <w:t xml:space="preserve"> of each year.</w:t>
      </w:r>
    </w:p>
    <w:p w14:paraId="4287477D" w14:textId="77777777" w:rsidR="00990B31" w:rsidRPr="00ED0612" w:rsidRDefault="00990B31" w:rsidP="00990B31">
      <w:pPr>
        <w:pStyle w:val="Heading2"/>
        <w:keepNext w:val="0"/>
        <w:keepLines w:val="0"/>
        <w:rPr>
          <w:rFonts w:eastAsia="Yu Gothic Light"/>
        </w:rPr>
      </w:pPr>
      <w:r w:rsidRPr="00A20029">
        <w:rPr>
          <w:rFonts w:eastAsia="Yu Gothic Light"/>
          <w:i/>
          <w:iCs/>
        </w:rPr>
        <w:t>General Reporting Requirements for Quarterly Fuel Transactions Reports.</w:t>
      </w:r>
      <w:r w:rsidRPr="00ED0612">
        <w:rPr>
          <w:rFonts w:eastAsia="Yu Gothic Light"/>
        </w:rPr>
        <w:t xml:space="preserve"> For each of its transportation fuels, a fuel reporting entity must submit a quarterly fuel transactions report that contains the information specified below and summarized in Table 11:</w:t>
      </w:r>
    </w:p>
    <w:p w14:paraId="5ACE6FD5" w14:textId="77777777" w:rsidR="00990B31" w:rsidRPr="00ED0612" w:rsidRDefault="00990B31" w:rsidP="00990B31">
      <w:pPr>
        <w:pStyle w:val="Heading3"/>
        <w:keepNext w:val="0"/>
        <w:keepLines w:val="0"/>
        <w:rPr>
          <w:rFonts w:eastAsia="Yu Gothic Light"/>
        </w:rPr>
      </w:pPr>
      <w:r w:rsidRPr="00ED0612">
        <w:rPr>
          <w:rFonts w:eastAsia="Yu Gothic Light"/>
        </w:rPr>
        <w:t>All applicable transaction types listed for each fuel type in 95491 (d) below and defined in section 95481 must be included in each quarterly fuel transactions report.</w:t>
      </w:r>
    </w:p>
    <w:p w14:paraId="3CA52E06" w14:textId="77777777" w:rsidR="00990B31" w:rsidRPr="00ED0612" w:rsidRDefault="00990B31" w:rsidP="00990B31">
      <w:pPr>
        <w:pStyle w:val="Heading3"/>
        <w:keepNext w:val="0"/>
        <w:keepLines w:val="0"/>
        <w:rPr>
          <w:rFonts w:eastAsia="Yu Gothic Light"/>
        </w:rPr>
      </w:pPr>
      <w:r w:rsidRPr="00ED0612">
        <w:rPr>
          <w:rFonts w:eastAsia="Yu Gothic Light"/>
        </w:rPr>
        <w:t>Information that must be reported are as follows: Organization FEIN, Reporting Period (year and quarter), FPC, Fuel Amount, Transaction Type, Transaction Date, Business Partner (if applicable), Aggregated Transaction Indicator, Fuel Application, Production Company ID and Facility ID (if applicable).</w:t>
      </w:r>
    </w:p>
    <w:p w14:paraId="27E36862" w14:textId="77777777" w:rsidR="00990B31" w:rsidRPr="00ED0612" w:rsidRDefault="00990B31" w:rsidP="00990B31">
      <w:pPr>
        <w:pStyle w:val="Heading2"/>
        <w:keepNext w:val="0"/>
        <w:keepLines w:val="0"/>
        <w:rPr>
          <w:rFonts w:eastAsia="Yu Gothic Light"/>
        </w:rPr>
      </w:pPr>
      <w:r w:rsidRPr="00A20029">
        <w:rPr>
          <w:rFonts w:eastAsia="Yu Gothic Light"/>
          <w:i/>
          <w:iCs/>
        </w:rPr>
        <w:t>Specific Reporting Requirements for Quarterly Fuel Transactions Reports.</w:t>
      </w:r>
      <w:r w:rsidRPr="00ED0612">
        <w:rPr>
          <w:rFonts w:eastAsia="Yu Gothic Light"/>
        </w:rPr>
        <w:t xml:space="preserve"> In addition to all requirements specified in section 95491(c), for each of its transportation fuels, a fuel reporting entity must submit a quarterly fuel </w:t>
      </w:r>
      <w:r w:rsidRPr="00ED0612">
        <w:rPr>
          <w:rFonts w:eastAsia="Yu Gothic Light"/>
        </w:rPr>
        <w:lastRenderedPageBreak/>
        <w:t>transactions report that contains the information specified below and summarized in Table 11:</w:t>
      </w:r>
    </w:p>
    <w:p w14:paraId="5A284706" w14:textId="77777777" w:rsidR="00990B31" w:rsidRPr="00ED0612" w:rsidRDefault="00990B31" w:rsidP="00990B31">
      <w:pPr>
        <w:pStyle w:val="Heading3"/>
        <w:keepNext w:val="0"/>
        <w:keepLines w:val="0"/>
        <w:rPr>
          <w:rFonts w:eastAsia="Yu Gothic Light"/>
        </w:rPr>
      </w:pPr>
      <w:r w:rsidRPr="00A20029">
        <w:rPr>
          <w:rFonts w:eastAsia="Yu Gothic Light"/>
          <w:i/>
          <w:iCs/>
        </w:rPr>
        <w:t xml:space="preserve">Specific Quarterly Reporting Parameters for Liquid Fuels including Gasoline, Diesel, Diesel Fuel Blends, </w:t>
      </w:r>
      <w:ins w:id="5022" w:author="CARB" w:date="2023-12-19T12:12:00Z">
        <w:r w:rsidRPr="48F9DB61">
          <w:rPr>
            <w:rFonts w:eastAsia="Yu Gothic Light"/>
            <w:i/>
            <w:iCs/>
          </w:rPr>
          <w:t xml:space="preserve">Fossil Jet Fuel, and </w:t>
        </w:r>
      </w:ins>
      <w:r w:rsidRPr="48F9DB61">
        <w:rPr>
          <w:rFonts w:eastAsia="Yu Gothic Light"/>
          <w:i/>
          <w:iCs/>
        </w:rPr>
        <w:t xml:space="preserve">Alternative </w:t>
      </w:r>
      <w:r w:rsidRPr="00A20029">
        <w:rPr>
          <w:rFonts w:eastAsia="Yu Gothic Light"/>
          <w:i/>
          <w:iCs/>
        </w:rPr>
        <w:t>Fuels, and Alternative Jet Fuel</w:t>
      </w:r>
      <w:r w:rsidRPr="00ED0612">
        <w:rPr>
          <w:rFonts w:eastAsia="Yu Gothic Light"/>
        </w:rPr>
        <w:t>.</w:t>
      </w:r>
    </w:p>
    <w:p w14:paraId="56399FB3" w14:textId="77777777" w:rsidR="00990B31" w:rsidRPr="00ED0612" w:rsidRDefault="00990B31" w:rsidP="00990B31">
      <w:pPr>
        <w:pStyle w:val="Heading4"/>
        <w:keepNext w:val="0"/>
        <w:keepLines w:val="0"/>
        <w:rPr>
          <w:rFonts w:eastAsia="Yu Gothic Light"/>
        </w:rPr>
      </w:pPr>
      <w:r w:rsidRPr="00ED0612">
        <w:rPr>
          <w:rFonts w:eastAsia="Yu Gothic Light"/>
        </w:rPr>
        <w:t>The applicable transaction types, defined in section 95481, are as follows: Production in California, Production for Import, Import, Purchased with Obligation, Purchased without Obligation, Sold with Obligation, Sold without Obligation, Export, Loss of Inventory, Gain of Inventory, and Not Used for Transportation. The transaction type “Production for Import” is to be reported by out-of-state producers who choose to be the first fuel reporting entity for fuel imported into California. The transaction type “Import” is to be reported by non-producers who choose to be the first fuel reporting entity for out-of-state fuel imported into California. The following information are to be reported:</w:t>
      </w:r>
    </w:p>
    <w:p w14:paraId="7BB06CCA" w14:textId="77777777" w:rsidR="00990B31" w:rsidRPr="00ED0612" w:rsidRDefault="00990B31" w:rsidP="00990B31">
      <w:pPr>
        <w:pStyle w:val="Heading5"/>
        <w:keepNext w:val="0"/>
        <w:keepLines w:val="0"/>
        <w:rPr>
          <w:rFonts w:eastAsia="Yu Gothic Light"/>
        </w:rPr>
      </w:pPr>
      <w:r w:rsidRPr="00ED0612">
        <w:rPr>
          <w:rFonts w:eastAsia="Yu Gothic Light"/>
        </w:rPr>
        <w:t xml:space="preserve">Production Company ID and Facility ID for each </w:t>
      </w:r>
      <w:proofErr w:type="spellStart"/>
      <w:r w:rsidRPr="00ED0612">
        <w:rPr>
          <w:rFonts w:eastAsia="Yu Gothic Light"/>
        </w:rPr>
        <w:t>blendstock</w:t>
      </w:r>
      <w:proofErr w:type="spellEnd"/>
      <w:r w:rsidRPr="00ED0612">
        <w:rPr>
          <w:rFonts w:eastAsia="Yu Gothic Light"/>
        </w:rPr>
        <w:t>. CARBOB and diesel fuel are exempt from this requirement.</w:t>
      </w:r>
    </w:p>
    <w:p w14:paraId="3A4A8EA0" w14:textId="77777777" w:rsidR="00990B31" w:rsidRPr="00ED0612" w:rsidRDefault="00990B31" w:rsidP="00990B31">
      <w:pPr>
        <w:pStyle w:val="Heading5"/>
        <w:keepNext w:val="0"/>
        <w:keepLines w:val="0"/>
        <w:rPr>
          <w:rFonts w:eastAsia="Yu Gothic Light"/>
        </w:rPr>
      </w:pPr>
      <w:r w:rsidRPr="00ED0612">
        <w:rPr>
          <w:rFonts w:eastAsia="Yu Gothic Light"/>
        </w:rPr>
        <w:t xml:space="preserve">The certified fuel pathway code (FPC) of each </w:t>
      </w:r>
      <w:proofErr w:type="spellStart"/>
      <w:r w:rsidRPr="00ED0612">
        <w:rPr>
          <w:rFonts w:eastAsia="Yu Gothic Light"/>
        </w:rPr>
        <w:t>blendstock</w:t>
      </w:r>
      <w:proofErr w:type="spellEnd"/>
      <w:r w:rsidRPr="00ED0612">
        <w:rPr>
          <w:rFonts w:eastAsia="Yu Gothic Light"/>
        </w:rPr>
        <w:t>.</w:t>
      </w:r>
    </w:p>
    <w:p w14:paraId="594E52BC" w14:textId="77777777" w:rsidR="00990B31" w:rsidRPr="00ED0612" w:rsidRDefault="00990B31" w:rsidP="00990B31">
      <w:pPr>
        <w:pStyle w:val="Heading5"/>
        <w:keepNext w:val="0"/>
        <w:keepLines w:val="0"/>
        <w:rPr>
          <w:rFonts w:eastAsia="Yu Gothic Light"/>
        </w:rPr>
      </w:pPr>
      <w:r w:rsidRPr="00ED0612">
        <w:rPr>
          <w:rFonts w:eastAsia="Yu Gothic Light"/>
        </w:rPr>
        <w:t xml:space="preserve">The volume (in gal) of each </w:t>
      </w:r>
      <w:proofErr w:type="spellStart"/>
      <w:r w:rsidRPr="00ED0612">
        <w:rPr>
          <w:rFonts w:eastAsia="Yu Gothic Light"/>
        </w:rPr>
        <w:t>blendstock</w:t>
      </w:r>
      <w:proofErr w:type="spellEnd"/>
      <w:r w:rsidRPr="00ED0612">
        <w:rPr>
          <w:rFonts w:eastAsia="Yu Gothic Light"/>
        </w:rPr>
        <w:t xml:space="preserve"> per reporting period. For purposes of this provision only, except as provided in subsection 4. below, the fuel reporting entity may report the total volume of each </w:t>
      </w:r>
      <w:proofErr w:type="spellStart"/>
      <w:r w:rsidRPr="00ED0612">
        <w:rPr>
          <w:rFonts w:eastAsia="Yu Gothic Light"/>
        </w:rPr>
        <w:t>blendstock</w:t>
      </w:r>
      <w:proofErr w:type="spellEnd"/>
      <w:r w:rsidRPr="00ED0612">
        <w:rPr>
          <w:rFonts w:eastAsia="Yu Gothic Light"/>
        </w:rPr>
        <w:t xml:space="preserve"> aggregated for each distinct carbon intensity value (e.g., X gallons of </w:t>
      </w:r>
      <w:proofErr w:type="spellStart"/>
      <w:r w:rsidRPr="00ED0612">
        <w:rPr>
          <w:rFonts w:eastAsia="Yu Gothic Light"/>
        </w:rPr>
        <w:t>blendstock</w:t>
      </w:r>
      <w:proofErr w:type="spellEnd"/>
      <w:r w:rsidRPr="00ED0612">
        <w:rPr>
          <w:rFonts w:eastAsia="Yu Gothic Light"/>
        </w:rPr>
        <w:t xml:space="preserve"> with A gCO</w:t>
      </w:r>
      <w:r w:rsidRPr="00676B25">
        <w:rPr>
          <w:rFonts w:eastAsia="Yu Gothic Light"/>
          <w:vertAlign w:val="subscript"/>
        </w:rPr>
        <w:t>2</w:t>
      </w:r>
      <w:r w:rsidRPr="00ED0612">
        <w:rPr>
          <w:rFonts w:eastAsia="Yu Gothic Light"/>
        </w:rPr>
        <w:t xml:space="preserve">e/MJ, Y gallons of </w:t>
      </w:r>
      <w:proofErr w:type="spellStart"/>
      <w:r w:rsidRPr="00ED0612">
        <w:rPr>
          <w:rFonts w:eastAsia="Yu Gothic Light"/>
        </w:rPr>
        <w:t>blendstock</w:t>
      </w:r>
      <w:proofErr w:type="spellEnd"/>
      <w:r w:rsidRPr="00ED0612">
        <w:rPr>
          <w:rFonts w:eastAsia="Yu Gothic Light"/>
        </w:rPr>
        <w:t xml:space="preserve"> with B gCO</w:t>
      </w:r>
      <w:r w:rsidRPr="00676B25">
        <w:rPr>
          <w:rFonts w:eastAsia="Yu Gothic Light"/>
          <w:vertAlign w:val="subscript"/>
        </w:rPr>
        <w:t>2</w:t>
      </w:r>
      <w:r w:rsidRPr="00ED0612">
        <w:rPr>
          <w:rFonts w:eastAsia="Yu Gothic Light"/>
        </w:rPr>
        <w:t>e/MJ).</w:t>
      </w:r>
    </w:p>
    <w:p w14:paraId="2CC8E27F" w14:textId="77777777" w:rsidR="00990B31" w:rsidRPr="00ED0612" w:rsidRDefault="00990B31" w:rsidP="00990B31">
      <w:pPr>
        <w:pStyle w:val="Heading5"/>
        <w:keepNext w:val="0"/>
        <w:keepLines w:val="0"/>
        <w:rPr>
          <w:rFonts w:eastAsia="Yu Gothic Light"/>
        </w:rPr>
      </w:pPr>
      <w:r w:rsidRPr="00ED0612">
        <w:rPr>
          <w:rFonts w:eastAsia="Yu Gothic Light"/>
        </w:rPr>
        <w:t>A producer of CARBOB, gasoline, or diesel fuel must report, for each of its refineries, the MCON or other crude oil name designation, volume (in gal), and Country (or State) of origin for each crude supplied to the refinery during the quarter.</w:t>
      </w:r>
    </w:p>
    <w:p w14:paraId="31A5E0B4" w14:textId="77777777" w:rsidR="00990B31" w:rsidRPr="00ED0612" w:rsidRDefault="00990B31" w:rsidP="00990B31">
      <w:pPr>
        <w:pStyle w:val="Heading4"/>
        <w:keepNext w:val="0"/>
        <w:keepLines w:val="0"/>
        <w:rPr>
          <w:rFonts w:eastAsia="Yu Gothic Light"/>
        </w:rPr>
      </w:pPr>
      <w:r w:rsidRPr="00676B25">
        <w:rPr>
          <w:rFonts w:eastAsia="Yu Gothic Light"/>
          <w:i/>
          <w:iCs w:val="0"/>
        </w:rPr>
        <w:t>Temperature Correction.</w:t>
      </w:r>
      <w:r w:rsidRPr="00ED0612">
        <w:rPr>
          <w:rFonts w:eastAsia="Yu Gothic Light"/>
        </w:rPr>
        <w:t xml:space="preserve"> All liquid fuel volumes reported in the LRT-CBTS must be adjusted to standard temperature conditions of 60°F as follows:</w:t>
      </w:r>
    </w:p>
    <w:p w14:paraId="43AA2691" w14:textId="77777777" w:rsidR="00990B31" w:rsidRPr="00ED0612" w:rsidRDefault="00990B31" w:rsidP="00990B31">
      <w:pPr>
        <w:pStyle w:val="Heading5"/>
        <w:keepNext w:val="0"/>
        <w:keepLines w:val="0"/>
        <w:rPr>
          <w:rFonts w:eastAsia="Yu Gothic Light"/>
        </w:rPr>
      </w:pPr>
      <w:r w:rsidRPr="00ED0612">
        <w:rPr>
          <w:rFonts w:eastAsia="Yu Gothic Light"/>
        </w:rPr>
        <w:t>For ethanol, the following formula must be used:</w:t>
      </w:r>
    </w:p>
    <w:p w14:paraId="719665F5" w14:textId="77777777" w:rsidR="00990B31" w:rsidRPr="00576641" w:rsidRDefault="00000000" w:rsidP="00990B31">
      <w:pPr>
        <w:pStyle w:val="Body1"/>
        <w:ind w:left="2880"/>
        <w:outlineLvl w:val="9"/>
        <w:rPr>
          <w:rFonts w:ascii="Cambria Math" w:hAnsi="Cambria Math" w:cs="Arial"/>
          <w:oMath/>
        </w:rPr>
      </w:pPr>
      <m:oMathPara>
        <m:oMathParaPr>
          <m:jc m:val="left"/>
        </m:oMathParaPr>
        <m:oMath>
          <m:sSub>
            <m:sSubPr>
              <m:ctrlPr>
                <w:rPr>
                  <w:rFonts w:ascii="Cambria Math" w:hAnsi="Cambria Math" w:cs="Arial"/>
                  <w:i/>
                </w:rPr>
              </m:ctrlPr>
            </m:sSubPr>
            <m:e>
              <m:r>
                <w:rPr>
                  <w:rFonts w:ascii="Cambria Math" w:hAnsi="Cambria Math" w:cs="Arial"/>
                </w:rPr>
                <m:t>V</m:t>
              </m:r>
            </m:e>
            <m:sub>
              <m:r>
                <w:rPr>
                  <w:rFonts w:ascii="Cambria Math" w:hAnsi="Cambria Math" w:cs="Arial"/>
                </w:rPr>
                <m:t>s,e</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V</m:t>
              </m:r>
            </m:e>
            <m:sub>
              <m:r>
                <w:rPr>
                  <w:rFonts w:ascii="Cambria Math" w:hAnsi="Cambria Math" w:cs="Arial"/>
                  <w:vertAlign w:val="subscript"/>
                </w:rPr>
                <m:t>a,e</m:t>
              </m:r>
            </m:sub>
          </m:sSub>
          <m:r>
            <w:rPr>
              <w:rFonts w:ascii="Cambria Math" w:hAnsi="Cambria Math" w:cs="Arial"/>
              <w:vertAlign w:val="subscript"/>
            </w:rPr>
            <m:t xml:space="preserve"> </m:t>
          </m:r>
          <m:r>
            <w:rPr>
              <w:rFonts w:ascii="Cambria Math" w:hAnsi="Cambria Math" w:cs="Arial"/>
            </w:rPr>
            <m:t>× (-0.0006301× T + 1.0378)</m:t>
          </m:r>
        </m:oMath>
      </m:oMathPara>
    </w:p>
    <w:p w14:paraId="31D26DAD" w14:textId="77777777" w:rsidR="00990B31" w:rsidRPr="00ED0612" w:rsidRDefault="00990B31" w:rsidP="008A3EF8">
      <w:pPr>
        <w:spacing w:before="160"/>
        <w:ind w:left="2880"/>
      </w:pPr>
      <w:r w:rsidRPr="00ED0612">
        <w:t>where:</w:t>
      </w:r>
    </w:p>
    <w:p w14:paraId="70C6617B" w14:textId="77777777" w:rsidR="00990B31" w:rsidRPr="00ED0612" w:rsidRDefault="00000000" w:rsidP="008A3EF8">
      <w:pPr>
        <w:ind w:left="2880"/>
      </w:pPr>
      <m:oMath>
        <m:sSub>
          <m:sSubPr>
            <m:ctrlPr>
              <w:rPr>
                <w:rFonts w:ascii="Cambria Math" w:hAnsi="Cambria Math" w:cs="Arial"/>
                <w:i/>
              </w:rPr>
            </m:ctrlPr>
          </m:sSubPr>
          <m:e>
            <m:r>
              <w:rPr>
                <w:rFonts w:ascii="Cambria Math" w:hAnsi="Cambria Math" w:cs="Arial"/>
              </w:rPr>
              <m:t>V</m:t>
            </m:r>
          </m:e>
          <m:sub>
            <m:r>
              <w:rPr>
                <w:rFonts w:ascii="Cambria Math" w:hAnsi="Cambria Math" w:cs="Arial"/>
              </w:rPr>
              <m:t>s,e</m:t>
            </m:r>
          </m:sub>
        </m:sSub>
      </m:oMath>
      <w:r w:rsidR="00990B31" w:rsidRPr="00ED0612">
        <w:t xml:space="preserve"> is the standardized volume of ethanol at 60°F, in gallons;</w:t>
      </w:r>
    </w:p>
    <w:p w14:paraId="0596B182" w14:textId="77777777" w:rsidR="00990B31" w:rsidRPr="00ED0612" w:rsidRDefault="00000000" w:rsidP="008A3EF8">
      <w:pPr>
        <w:ind w:left="2880"/>
      </w:pPr>
      <m:oMath>
        <m:sSub>
          <m:sSubPr>
            <m:ctrlPr>
              <w:rPr>
                <w:rFonts w:ascii="Cambria Math" w:hAnsi="Cambria Math" w:cs="Arial"/>
                <w:i/>
              </w:rPr>
            </m:ctrlPr>
          </m:sSubPr>
          <m:e>
            <m:r>
              <w:rPr>
                <w:rFonts w:ascii="Cambria Math" w:hAnsi="Cambria Math" w:cs="Arial"/>
              </w:rPr>
              <m:t>V</m:t>
            </m:r>
          </m:e>
          <m:sub>
            <m:r>
              <w:rPr>
                <w:rFonts w:ascii="Cambria Math" w:hAnsi="Cambria Math" w:cs="Arial"/>
              </w:rPr>
              <m:t>a,e</m:t>
            </m:r>
          </m:sub>
        </m:sSub>
      </m:oMath>
      <w:r w:rsidR="00990B31">
        <w:t xml:space="preserve"> </w:t>
      </w:r>
      <w:r w:rsidR="00990B31" w:rsidRPr="00ED0612">
        <w:t>is the actual volume of ethanol, in gallons; and</w:t>
      </w:r>
    </w:p>
    <w:p w14:paraId="01248B97" w14:textId="77777777" w:rsidR="00990B31" w:rsidRPr="00ED0612" w:rsidRDefault="00990B31" w:rsidP="008A3EF8">
      <w:pPr>
        <w:ind w:left="2880"/>
      </w:pPr>
      <m:oMath>
        <m:r>
          <w:rPr>
            <w:rFonts w:ascii="Cambria Math" w:hAnsi="Cambria Math" w:cs="Arial"/>
          </w:rPr>
          <w:lastRenderedPageBreak/>
          <m:t>T</m:t>
        </m:r>
      </m:oMath>
      <w:r w:rsidRPr="00ED0612">
        <w:t xml:space="preserve"> is the actual temperature of the batch, in °F.</w:t>
      </w:r>
    </w:p>
    <w:p w14:paraId="720BDEA5" w14:textId="77777777" w:rsidR="00990B31" w:rsidRPr="00ED0612" w:rsidRDefault="00990B31" w:rsidP="00990B31">
      <w:pPr>
        <w:pStyle w:val="Heading5"/>
        <w:keepNext w:val="0"/>
        <w:keepLines w:val="0"/>
        <w:rPr>
          <w:rFonts w:eastAsia="Yu Gothic Light"/>
        </w:rPr>
      </w:pPr>
      <w:r w:rsidRPr="00ED0612">
        <w:rPr>
          <w:rFonts w:eastAsia="Yu Gothic Light"/>
        </w:rPr>
        <w:t>For biodiesel, one of the following two methodologies must be used:</w:t>
      </w:r>
    </w:p>
    <w:p w14:paraId="4C694206" w14:textId="77777777" w:rsidR="00990B31" w:rsidRPr="00ED0612" w:rsidRDefault="00000000" w:rsidP="00990B31">
      <w:pPr>
        <w:pStyle w:val="Heading6"/>
        <w:keepNext w:val="0"/>
        <w:keepLines w:val="0"/>
        <w:rPr>
          <w:rFonts w:eastAsia="Yu Gothic Light"/>
        </w:rPr>
      </w:pPr>
      <m:oMath>
        <m:sSub>
          <m:sSubPr>
            <m:ctrlPr>
              <w:rPr>
                <w:rFonts w:ascii="Cambria Math" w:hAnsi="Cambria Math" w:cs="Arial"/>
                <w:i/>
              </w:rPr>
            </m:ctrlPr>
          </m:sSubPr>
          <m:e>
            <m:r>
              <w:rPr>
                <w:rFonts w:ascii="Cambria Math" w:hAnsi="Cambria Math" w:cs="Arial"/>
              </w:rPr>
              <m:t>V</m:t>
            </m:r>
          </m:e>
          <m:sub>
            <m:r>
              <w:rPr>
                <w:rFonts w:ascii="Cambria Math" w:hAnsi="Cambria Math" w:cs="Arial"/>
              </w:rPr>
              <m:t>s,b</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V</m:t>
            </m:r>
          </m:e>
          <m:sub>
            <m:r>
              <w:rPr>
                <w:rFonts w:ascii="Cambria Math" w:hAnsi="Cambria Math" w:cs="Arial"/>
                <w:vertAlign w:val="subscript"/>
              </w:rPr>
              <m:t>a,b</m:t>
            </m:r>
          </m:sub>
        </m:sSub>
        <m:r>
          <w:rPr>
            <w:rFonts w:ascii="Cambria Math" w:hAnsi="Cambria Math" w:cs="Arial"/>
            <w:vertAlign w:val="subscript"/>
          </w:rPr>
          <m:t xml:space="preserve"> </m:t>
        </m:r>
        <m:r>
          <w:rPr>
            <w:rFonts w:ascii="Cambria Math" w:hAnsi="Cambria Math" w:cs="Arial"/>
          </w:rPr>
          <m:t xml:space="preserve">× (-0.00045767× T + </m:t>
        </m:r>
        <m:r>
          <m:rPr>
            <m:sty m:val="p"/>
          </m:rPr>
          <w:rPr>
            <w:rFonts w:ascii="Cambria Math" w:hAnsi="Cambria Math" w:cs="Arial"/>
          </w:rPr>
          <m:t>1.02746025</m:t>
        </m:r>
        <m:r>
          <w:rPr>
            <w:rFonts w:ascii="Cambria Math" w:hAnsi="Cambria Math" w:cs="Arial"/>
          </w:rPr>
          <m:t>)</m:t>
        </m:r>
      </m:oMath>
    </w:p>
    <w:p w14:paraId="7D16BCB6" w14:textId="77777777" w:rsidR="00990B31" w:rsidRPr="00ED0612" w:rsidRDefault="00990B31" w:rsidP="00A13C0F">
      <w:pPr>
        <w:ind w:left="3600"/>
      </w:pPr>
      <w:r w:rsidRPr="00ED0612">
        <w:t>where:</w:t>
      </w:r>
    </w:p>
    <w:p w14:paraId="6C529ED5" w14:textId="77777777" w:rsidR="00990B31" w:rsidRPr="00ED0612" w:rsidRDefault="00000000" w:rsidP="00A13C0F">
      <w:pPr>
        <w:ind w:left="3600"/>
      </w:pPr>
      <m:oMath>
        <m:sSub>
          <m:sSubPr>
            <m:ctrlPr>
              <w:rPr>
                <w:rFonts w:ascii="Cambria Math" w:hAnsi="Cambria Math" w:cs="Arial"/>
                <w:i/>
              </w:rPr>
            </m:ctrlPr>
          </m:sSubPr>
          <m:e>
            <m:r>
              <w:rPr>
                <w:rFonts w:ascii="Cambria Math" w:hAnsi="Cambria Math" w:cs="Arial"/>
              </w:rPr>
              <m:t>V</m:t>
            </m:r>
          </m:e>
          <m:sub>
            <m:r>
              <w:rPr>
                <w:rFonts w:ascii="Cambria Math" w:hAnsi="Cambria Math" w:cs="Arial"/>
              </w:rPr>
              <m:t>s,b</m:t>
            </m:r>
          </m:sub>
        </m:sSub>
      </m:oMath>
      <w:r w:rsidR="00990B31">
        <w:t xml:space="preserve"> </w:t>
      </w:r>
      <w:r w:rsidR="00990B31" w:rsidRPr="00ED0612">
        <w:t>is the standardized volume of biodiesel at 60°F, in gallons;</w:t>
      </w:r>
    </w:p>
    <w:p w14:paraId="38A43004" w14:textId="77777777" w:rsidR="00990B31" w:rsidRPr="00ED0612" w:rsidRDefault="00000000" w:rsidP="00A13C0F">
      <w:pPr>
        <w:ind w:left="3600"/>
      </w:pPr>
      <m:oMath>
        <m:sSub>
          <m:sSubPr>
            <m:ctrlPr>
              <w:rPr>
                <w:rFonts w:ascii="Cambria Math" w:hAnsi="Cambria Math" w:cs="Arial"/>
                <w:i/>
              </w:rPr>
            </m:ctrlPr>
          </m:sSubPr>
          <m:e>
            <m:r>
              <w:rPr>
                <w:rFonts w:ascii="Cambria Math" w:hAnsi="Cambria Math" w:cs="Arial"/>
              </w:rPr>
              <m:t>V</m:t>
            </m:r>
          </m:e>
          <m:sub>
            <m:r>
              <w:rPr>
                <w:rFonts w:ascii="Cambria Math" w:hAnsi="Cambria Math" w:cs="Arial"/>
                <w:vertAlign w:val="subscript"/>
              </w:rPr>
              <m:t>a,b</m:t>
            </m:r>
          </m:sub>
        </m:sSub>
      </m:oMath>
      <w:r w:rsidR="00990B31">
        <w:t xml:space="preserve"> </w:t>
      </w:r>
      <w:r w:rsidR="00990B31" w:rsidRPr="00ED0612">
        <w:t>is the actual volume of biodiesel, in gallons; and</w:t>
      </w:r>
    </w:p>
    <w:p w14:paraId="0DD2CCD1" w14:textId="77777777" w:rsidR="00990B31" w:rsidRPr="00ED0612" w:rsidRDefault="00990B31" w:rsidP="00A13C0F">
      <w:pPr>
        <w:ind w:left="3600"/>
      </w:pPr>
      <m:oMath>
        <m:r>
          <w:rPr>
            <w:rFonts w:ascii="Cambria Math" w:hAnsi="Cambria Math" w:cs="Arial"/>
          </w:rPr>
          <m:t>T</m:t>
        </m:r>
      </m:oMath>
      <w:r w:rsidRPr="00ED0612">
        <w:t xml:space="preserve"> is the actual temperature of the batch, in °F.</w:t>
      </w:r>
    </w:p>
    <w:p w14:paraId="6B082CB7" w14:textId="77777777" w:rsidR="00990B31" w:rsidRPr="00ED0612" w:rsidRDefault="00990B31" w:rsidP="00990B31">
      <w:pPr>
        <w:pStyle w:val="Heading6"/>
        <w:keepNext w:val="0"/>
        <w:keepLines w:val="0"/>
        <w:rPr>
          <w:rFonts w:eastAsia="Yu Gothic Light"/>
        </w:rPr>
      </w:pPr>
      <w:r w:rsidRPr="00ED0612">
        <w:rPr>
          <w:rFonts w:eastAsia="Yu Gothic Light"/>
        </w:rPr>
        <w:t>The standardized volume of biodiesel at 60°F, in gallons, as calculated from the use of the American Petroleum Institute Refined Products Table 6B, as referenced in ASTM D1250-08 (Reapproved 2013), which is incorporated herein by reference, or by comparable means that can be demonstrated to a verifier or the Executive Officer to be consistent with these standard methods.</w:t>
      </w:r>
    </w:p>
    <w:p w14:paraId="33A84A90" w14:textId="77777777" w:rsidR="00990B31" w:rsidRPr="00ED0612" w:rsidRDefault="00990B31" w:rsidP="00990B31">
      <w:pPr>
        <w:pStyle w:val="Heading5"/>
        <w:keepNext w:val="0"/>
        <w:keepLines w:val="0"/>
        <w:rPr>
          <w:rFonts w:eastAsia="Yu Gothic Light"/>
        </w:rPr>
      </w:pPr>
      <w:r w:rsidRPr="00ED0612">
        <w:rPr>
          <w:rFonts w:eastAsia="Yu Gothic Light"/>
        </w:rPr>
        <w:t>For other liquid fuels, the volume correction to standard conditions must be calculated by the methods described in the American Petroleum Institute (API) Manual of Petroleum Measurement Standards Chapter 11 - Physical Properties Data (May 2004), the ASTM Standard Guide for Use of the Petroleum Measurement Tables, ASTM D1250-08 (Reapproved 2013), or the API Technical Data Book - Petroleum Refining Chapter 6 - Density (Sixth Edition, April 1997), all three of which are incorporated herein by reference, or by comparable means that can be demonstrated to a verifier or the Executive Officer to be consistent with these standard methods.</w:t>
      </w:r>
    </w:p>
    <w:p w14:paraId="5A41474F" w14:textId="77777777" w:rsidR="00990B31" w:rsidRPr="00ED0612" w:rsidRDefault="00990B31" w:rsidP="00990B31">
      <w:pPr>
        <w:pStyle w:val="Heading4"/>
        <w:keepNext w:val="0"/>
        <w:keepLines w:val="0"/>
        <w:rPr>
          <w:rFonts w:eastAsia="Yu Gothic Light"/>
        </w:rPr>
      </w:pPr>
      <w:r w:rsidRPr="00B36963">
        <w:rPr>
          <w:rFonts w:eastAsia="Yu Gothic Light"/>
          <w:i/>
          <w:iCs w:val="0"/>
        </w:rPr>
        <w:t>Fuel Pathway Allocation for Produced Fuel.</w:t>
      </w:r>
      <w:r w:rsidRPr="00ED0612">
        <w:rPr>
          <w:rFonts w:eastAsia="Yu Gothic Light"/>
        </w:rPr>
        <w:t xml:space="preserve"> If a fuel production facility simultaneously processes multiple feedstocks, the producer or fuel reporting entity must associate each portion of the total fuel produced with processed feedstock during each reporting period (calendar quarter). Feedstock quantities must not be counted more than once for any fuel produced. The fuel reporting entity must use one of the following methods to allocate feedstock to the quantities of produced fuel reported under each certified FPC.</w:t>
      </w:r>
    </w:p>
    <w:p w14:paraId="1559891A" w14:textId="77777777" w:rsidR="00990B31" w:rsidRPr="00ED0612" w:rsidRDefault="00990B31" w:rsidP="00990B31">
      <w:pPr>
        <w:pStyle w:val="Heading5"/>
        <w:keepNext w:val="0"/>
        <w:keepLines w:val="0"/>
        <w:rPr>
          <w:rFonts w:eastAsia="Yu Gothic Light"/>
        </w:rPr>
      </w:pPr>
      <w:r w:rsidRPr="00ED0612">
        <w:rPr>
          <w:rFonts w:eastAsia="Yu Gothic Light"/>
        </w:rPr>
        <w:lastRenderedPageBreak/>
        <w:t>The quantity of fuel reported for a fuel pathway code must be determined using the following method:</w:t>
      </w:r>
    </w:p>
    <w:p w14:paraId="26ED7766" w14:textId="77777777" w:rsidR="00990B31" w:rsidRPr="00ED0612" w:rsidRDefault="00000000" w:rsidP="00990B31">
      <w:pPr>
        <w:pStyle w:val="Heading6"/>
        <w:keepNext w:val="0"/>
        <w:keepLines w:val="0"/>
        <w:rPr>
          <w:rFonts w:eastAsia="Yu Gothic Light"/>
        </w:rPr>
      </w:pPr>
      <m:oMath>
        <m:sSubSup>
          <m:sSubSupPr>
            <m:ctrlPr>
              <w:rPr>
                <w:rFonts w:ascii="Cambria Math" w:eastAsia="Arial Unicode MS" w:hAnsi="Cambria Math" w:cs="Times New Roman"/>
                <w:i/>
                <w:color w:val="000000"/>
                <w:szCs w:val="24"/>
              </w:rPr>
            </m:ctrlPr>
          </m:sSubSupPr>
          <m:e>
            <m:r>
              <w:rPr>
                <w:rFonts w:ascii="Cambria Math" w:eastAsia="Arial Unicode MS" w:hAnsi="Cambria Math" w:cs="Times New Roman"/>
                <w:color w:val="000000"/>
                <w:szCs w:val="24"/>
              </w:rPr>
              <m:t>Q</m:t>
            </m:r>
          </m:e>
          <m:sub>
            <m:r>
              <w:rPr>
                <w:rFonts w:ascii="Cambria Math" w:eastAsia="Arial Unicode MS" w:hAnsi="Cambria Math" w:cs="Times New Roman"/>
                <w:color w:val="000000"/>
                <w:szCs w:val="24"/>
              </w:rPr>
              <m:t>Fuel i</m:t>
            </m:r>
          </m:sub>
          <m:sup>
            <m:r>
              <w:rPr>
                <w:rFonts w:ascii="Cambria Math" w:eastAsia="Arial Unicode MS" w:hAnsi="Cambria Math" w:cs="Times New Roman"/>
                <w:color w:val="000000"/>
                <w:szCs w:val="24"/>
              </w:rPr>
              <m:t>n</m:t>
            </m:r>
          </m:sup>
        </m:sSubSup>
        <m:r>
          <w:rPr>
            <w:rFonts w:ascii="Cambria Math" w:eastAsia="Arial Unicode MS" w:hAnsi="Cambria Math" w:cs="Times New Roman"/>
            <w:color w:val="000000"/>
            <w:szCs w:val="24"/>
          </w:rPr>
          <m:t>=</m:t>
        </m:r>
        <m:sSub>
          <m:sSubPr>
            <m:ctrlPr>
              <w:rPr>
                <w:rFonts w:ascii="Cambria Math" w:eastAsia="Arial Unicode MS" w:hAnsi="Cambria Math" w:cs="Times New Roman"/>
                <w:i/>
                <w:color w:val="000000"/>
                <w:szCs w:val="24"/>
              </w:rPr>
            </m:ctrlPr>
          </m:sSubPr>
          <m:e>
            <m:r>
              <w:rPr>
                <w:rFonts w:ascii="Cambria Math" w:eastAsia="Arial Unicode MS" w:hAnsi="Cambria Math" w:cs="Times New Roman"/>
                <w:color w:val="000000"/>
                <w:szCs w:val="24"/>
              </w:rPr>
              <m:t>Y</m:t>
            </m:r>
          </m:e>
          <m:sub>
            <m:r>
              <w:rPr>
                <w:rFonts w:ascii="Cambria Math" w:eastAsia="Arial Unicode MS" w:hAnsi="Cambria Math" w:cs="Times New Roman"/>
                <w:color w:val="000000"/>
                <w:szCs w:val="24"/>
              </w:rPr>
              <m:t>average yield</m:t>
            </m:r>
          </m:sub>
        </m:sSub>
        <m:r>
          <w:rPr>
            <w:rFonts w:ascii="Cambria Math" w:eastAsia="Arial Unicode MS" w:hAnsi="Cambria Math" w:cs="Times New Roman"/>
            <w:color w:val="000000"/>
            <w:szCs w:val="24"/>
          </w:rPr>
          <m:t>×</m:t>
        </m:r>
        <m:sSubSup>
          <m:sSubSupPr>
            <m:ctrlPr>
              <w:rPr>
                <w:rFonts w:ascii="Cambria Math" w:eastAsia="Arial Unicode MS" w:hAnsi="Cambria Math" w:cs="Times New Roman"/>
                <w:i/>
                <w:color w:val="000000"/>
                <w:szCs w:val="24"/>
              </w:rPr>
            </m:ctrlPr>
          </m:sSubSupPr>
          <m:e>
            <m:r>
              <w:rPr>
                <w:rFonts w:ascii="Cambria Math" w:eastAsia="Arial Unicode MS" w:hAnsi="Cambria Math" w:cs="Times New Roman"/>
                <w:color w:val="000000"/>
                <w:szCs w:val="24"/>
              </w:rPr>
              <m:t>Q</m:t>
            </m:r>
          </m:e>
          <m:sub>
            <m:r>
              <w:rPr>
                <w:rFonts w:ascii="Cambria Math" w:eastAsia="Arial Unicode MS" w:hAnsi="Cambria Math" w:cs="Times New Roman"/>
                <w:color w:val="000000"/>
                <w:szCs w:val="24"/>
              </w:rPr>
              <m:t>Feedstock i</m:t>
            </m:r>
          </m:sub>
          <m:sup>
            <m:r>
              <w:rPr>
                <w:rFonts w:ascii="Cambria Math" w:eastAsia="Arial Unicode MS" w:hAnsi="Cambria Math" w:cs="Times New Roman"/>
                <w:color w:val="000000"/>
                <w:szCs w:val="24"/>
              </w:rPr>
              <m:t>n</m:t>
            </m:r>
          </m:sup>
        </m:sSubSup>
      </m:oMath>
    </w:p>
    <w:p w14:paraId="7F0A4C6F" w14:textId="77777777" w:rsidR="00990B31" w:rsidRPr="00ED0612" w:rsidRDefault="00990B31" w:rsidP="00A13C0F">
      <w:pPr>
        <w:ind w:left="3600"/>
      </w:pPr>
      <w:r w:rsidRPr="00ED0612">
        <w:t>where:</w:t>
      </w:r>
    </w:p>
    <w:p w14:paraId="492329FF" w14:textId="77777777" w:rsidR="00990B31" w:rsidRPr="00ED0612" w:rsidRDefault="00000000" w:rsidP="00A13C0F">
      <w:pPr>
        <w:ind w:left="3600"/>
      </w:pPr>
      <m:oMath>
        <m:sSubSup>
          <m:sSubSupPr>
            <m:ctrlPr>
              <w:rPr>
                <w:rFonts w:ascii="Cambria Math" w:eastAsia="Arial Unicode MS" w:hAnsi="Cambria Math" w:cs="Times New Roman"/>
                <w:i/>
                <w:color w:val="000000"/>
                <w:szCs w:val="24"/>
              </w:rPr>
            </m:ctrlPr>
          </m:sSubSupPr>
          <m:e>
            <m:r>
              <w:rPr>
                <w:rFonts w:ascii="Cambria Math" w:eastAsia="Arial Unicode MS" w:hAnsi="Cambria Math" w:cs="Times New Roman"/>
                <w:color w:val="000000"/>
                <w:szCs w:val="24"/>
              </w:rPr>
              <m:t>Q</m:t>
            </m:r>
          </m:e>
          <m:sub>
            <m:r>
              <w:rPr>
                <w:rFonts w:ascii="Cambria Math" w:eastAsia="Arial Unicode MS" w:hAnsi="Cambria Math" w:cs="Times New Roman"/>
                <w:color w:val="000000"/>
                <w:szCs w:val="24"/>
              </w:rPr>
              <m:t>Fuel i</m:t>
            </m:r>
          </m:sub>
          <m:sup>
            <m:r>
              <w:rPr>
                <w:rFonts w:ascii="Cambria Math" w:eastAsia="Arial Unicode MS" w:hAnsi="Cambria Math" w:cs="Times New Roman"/>
                <w:color w:val="000000"/>
                <w:szCs w:val="24"/>
              </w:rPr>
              <m:t>n</m:t>
            </m:r>
          </m:sup>
        </m:sSubSup>
      </m:oMath>
      <w:r w:rsidR="00990B31">
        <w:rPr>
          <w:color w:val="000000"/>
          <w:szCs w:val="24"/>
        </w:rPr>
        <w:t xml:space="preserve"> </w:t>
      </w:r>
      <w:r w:rsidR="00990B31" w:rsidRPr="00ED0612">
        <w:t xml:space="preserve">is the quantity of produced fuel with a fuel pathway </w:t>
      </w:r>
      <w:proofErr w:type="spellStart"/>
      <w:r w:rsidR="00990B31" w:rsidRPr="00AC1260">
        <w:rPr>
          <w:rFonts w:ascii="Cambria" w:eastAsia="Arial Unicode MS" w:hAnsi="Cambria" w:cs="Arial"/>
          <w:i/>
          <w:color w:val="000000"/>
          <w:szCs w:val="24"/>
        </w:rPr>
        <w:t>i</w:t>
      </w:r>
      <w:proofErr w:type="spellEnd"/>
      <w:r w:rsidR="00990B31" w:rsidRPr="00ED0612">
        <w:t xml:space="preserve"> at a production facility during reporting period </w:t>
      </w:r>
      <w:r w:rsidR="00990B31" w:rsidRPr="00AC1260">
        <w:rPr>
          <w:rFonts w:ascii="Cambria" w:eastAsia="Arial Unicode MS" w:hAnsi="Cambria" w:cs="Arial"/>
          <w:i/>
          <w:color w:val="000000"/>
          <w:szCs w:val="24"/>
        </w:rPr>
        <w:t>n</w:t>
      </w:r>
      <w:r w:rsidR="00990B31" w:rsidRPr="00ED0612">
        <w:t>;</w:t>
      </w:r>
    </w:p>
    <w:p w14:paraId="650EF639" w14:textId="77777777" w:rsidR="00990B31" w:rsidRPr="00ED0612" w:rsidRDefault="00000000" w:rsidP="00A13C0F">
      <w:pPr>
        <w:ind w:left="3600"/>
      </w:pPr>
      <m:oMath>
        <m:sSub>
          <m:sSubPr>
            <m:ctrlPr>
              <w:rPr>
                <w:rFonts w:ascii="Cambria Math" w:eastAsia="Arial Unicode MS" w:hAnsi="Cambria Math" w:cs="Times New Roman"/>
                <w:i/>
                <w:color w:val="000000"/>
                <w:szCs w:val="24"/>
              </w:rPr>
            </m:ctrlPr>
          </m:sSubPr>
          <m:e>
            <m:r>
              <w:rPr>
                <w:rFonts w:ascii="Cambria Math" w:eastAsia="Arial Unicode MS" w:hAnsi="Cambria Math" w:cs="Times New Roman"/>
                <w:color w:val="000000"/>
                <w:szCs w:val="24"/>
              </w:rPr>
              <m:t>Y</m:t>
            </m:r>
          </m:e>
          <m:sub>
            <m:r>
              <w:rPr>
                <w:rFonts w:ascii="Cambria Math" w:eastAsia="Arial Unicode MS" w:hAnsi="Cambria Math" w:cs="Times New Roman"/>
                <w:color w:val="000000"/>
                <w:szCs w:val="24"/>
              </w:rPr>
              <m:t>average yield</m:t>
            </m:r>
          </m:sub>
        </m:sSub>
      </m:oMath>
      <w:r w:rsidR="00990B31">
        <w:rPr>
          <w:color w:val="000000"/>
          <w:szCs w:val="24"/>
        </w:rPr>
        <w:t xml:space="preserve"> </w:t>
      </w:r>
      <w:r w:rsidR="00990B31" w:rsidRPr="00ED0612">
        <w:t>is the facility’s average production yield for all feedstocks as determined during pathway certification; and</w:t>
      </w:r>
    </w:p>
    <w:p w14:paraId="0A08D9B4" w14:textId="77777777" w:rsidR="00990B31" w:rsidRPr="00ED0612" w:rsidRDefault="00000000" w:rsidP="00A13C0F">
      <w:pPr>
        <w:ind w:left="3600"/>
      </w:pPr>
      <m:oMath>
        <m:sSubSup>
          <m:sSubSupPr>
            <m:ctrlPr>
              <w:rPr>
                <w:rFonts w:ascii="Cambria Math" w:eastAsia="Arial Unicode MS" w:hAnsi="Cambria Math" w:cs="Times New Roman"/>
                <w:i/>
                <w:color w:val="000000"/>
                <w:szCs w:val="24"/>
              </w:rPr>
            </m:ctrlPr>
          </m:sSubSupPr>
          <m:e>
            <m:r>
              <w:rPr>
                <w:rFonts w:ascii="Cambria Math" w:eastAsia="Arial Unicode MS" w:hAnsi="Cambria Math" w:cs="Times New Roman"/>
                <w:color w:val="000000"/>
                <w:szCs w:val="24"/>
              </w:rPr>
              <m:t>Q</m:t>
            </m:r>
          </m:e>
          <m:sub>
            <m:r>
              <w:rPr>
                <w:rFonts w:ascii="Cambria Math" w:eastAsia="Arial Unicode MS" w:hAnsi="Cambria Math" w:cs="Times New Roman"/>
                <w:color w:val="000000"/>
                <w:szCs w:val="24"/>
              </w:rPr>
              <m:t>Feedstock i</m:t>
            </m:r>
          </m:sub>
          <m:sup>
            <m:r>
              <w:rPr>
                <w:rFonts w:ascii="Cambria Math" w:eastAsia="Arial Unicode MS" w:hAnsi="Cambria Math" w:cs="Times New Roman"/>
                <w:color w:val="000000"/>
                <w:szCs w:val="24"/>
              </w:rPr>
              <m:t>n</m:t>
            </m:r>
          </m:sup>
        </m:sSubSup>
      </m:oMath>
      <w:r w:rsidR="00990B31">
        <w:rPr>
          <w:color w:val="000000"/>
          <w:szCs w:val="24"/>
        </w:rPr>
        <w:t xml:space="preserve"> </w:t>
      </w:r>
      <w:r w:rsidR="00990B31" w:rsidRPr="00ED0612">
        <w:t xml:space="preserve">is the quantity of feedstock counted as processed for a fuel pathway </w:t>
      </w:r>
      <w:proofErr w:type="spellStart"/>
      <w:r w:rsidR="00990B31" w:rsidRPr="00AC1260">
        <w:rPr>
          <w:rFonts w:ascii="Cambria" w:eastAsia="Arial Unicode MS" w:hAnsi="Cambria" w:cs="Arial"/>
          <w:i/>
          <w:color w:val="000000"/>
          <w:szCs w:val="24"/>
        </w:rPr>
        <w:t>i</w:t>
      </w:r>
      <w:proofErr w:type="spellEnd"/>
      <w:r w:rsidR="00990B31" w:rsidRPr="00ED0612">
        <w:t xml:space="preserve"> at a production facility during reporting period n and the quantity of feedstock inventory associated with the fuel pathway </w:t>
      </w:r>
      <w:proofErr w:type="spellStart"/>
      <w:r w:rsidR="00990B31" w:rsidRPr="00AC1260">
        <w:rPr>
          <w:rFonts w:ascii="Cambria" w:eastAsia="Arial Unicode MS" w:hAnsi="Cambria" w:cs="Arial"/>
          <w:i/>
          <w:color w:val="000000"/>
          <w:szCs w:val="24"/>
        </w:rPr>
        <w:t>i</w:t>
      </w:r>
      <w:proofErr w:type="spellEnd"/>
      <w:r w:rsidR="00990B31" w:rsidRPr="00ED0612">
        <w:t xml:space="preserve"> must be greater than or equal to zero at the end of each reporting period.</w:t>
      </w:r>
    </w:p>
    <w:p w14:paraId="10947E93" w14:textId="77777777" w:rsidR="00990B31" w:rsidRPr="00ED0612" w:rsidRDefault="00990B31" w:rsidP="00990B31">
      <w:pPr>
        <w:pStyle w:val="Heading6"/>
        <w:keepNext w:val="0"/>
        <w:keepLines w:val="0"/>
        <w:rPr>
          <w:rFonts w:eastAsia="Yu Gothic Light"/>
        </w:rPr>
      </w:pPr>
      <w:r w:rsidRPr="00ED0612">
        <w:rPr>
          <w:rFonts w:eastAsia="Yu Gothic Light"/>
        </w:rPr>
        <w:t>If the actual quantity of fuel produced during a reporting period is greater than the quantity calculated using a. above, and all feedstocks in inventory and received by the production facility during the reporting period were included in the fuel pathway application, the excess fuel must be reported under a fuel pathway with the highest CI among all pathways certified for the fuel production facility.</w:t>
      </w:r>
    </w:p>
    <w:p w14:paraId="2BC87903" w14:textId="77777777" w:rsidR="00990B31" w:rsidRPr="00ED0612" w:rsidRDefault="00990B31" w:rsidP="00990B31">
      <w:pPr>
        <w:pStyle w:val="Heading5"/>
        <w:keepNext w:val="0"/>
        <w:keepLines w:val="0"/>
        <w:rPr>
          <w:rFonts w:eastAsia="Yu Gothic Light"/>
        </w:rPr>
      </w:pPr>
      <w:r w:rsidRPr="00ED0612">
        <w:rPr>
          <w:rFonts w:eastAsia="Yu Gothic Light"/>
        </w:rPr>
        <w:t>Paragraph 1. above notwithstanding, a different allocation methodology may be used with the Executive Officer approval. The methodology must be submitted to the Executive Officer at the time of fuel pathway application and be included in the monitoring plan for verifier's review.</w:t>
      </w:r>
    </w:p>
    <w:p w14:paraId="44D736FD" w14:textId="77777777" w:rsidR="00990B31" w:rsidRPr="00ED0612" w:rsidRDefault="00990B31" w:rsidP="00990B31">
      <w:pPr>
        <w:pStyle w:val="Heading5"/>
        <w:keepNext w:val="0"/>
        <w:keepLines w:val="0"/>
        <w:rPr>
          <w:rFonts w:eastAsia="Yu Gothic Light"/>
        </w:rPr>
      </w:pPr>
      <w:r w:rsidRPr="00ED0612">
        <w:rPr>
          <w:rFonts w:eastAsia="Yu Gothic Light"/>
        </w:rPr>
        <w:t>Facilities with multiple certified fuel pathways that do not use feedstock inventory accounting must include chemical analysis data supporting the calculated yield (i.e. the converted fraction of measured feedstock) in annual Fuel Pathway Reports. The producer or fuel reporting entity must use the yield calculated from the most recent prior analysis to determine the quantities of fuel to allocate to each FPC.</w:t>
      </w:r>
    </w:p>
    <w:p w14:paraId="0F656C05" w14:textId="77777777" w:rsidR="00990B31" w:rsidRPr="00ED0612" w:rsidRDefault="00990B31" w:rsidP="00990B31">
      <w:pPr>
        <w:pStyle w:val="Heading4"/>
        <w:keepNext w:val="0"/>
        <w:keepLines w:val="0"/>
        <w:rPr>
          <w:rFonts w:eastAsia="Yu Gothic Light"/>
        </w:rPr>
      </w:pPr>
      <w:r w:rsidRPr="00D12CB4">
        <w:rPr>
          <w:rFonts w:eastAsia="Yu Gothic Light"/>
          <w:i/>
          <w:iCs w:val="0"/>
        </w:rPr>
        <w:t>Exports.</w:t>
      </w:r>
      <w:r w:rsidRPr="00ED0612">
        <w:rPr>
          <w:rFonts w:eastAsia="Yu Gothic Light"/>
        </w:rPr>
        <w:t xml:space="preserve"> If fuel reported in the LRT-CBTS is subsequently exported out of California, the export must be reported in the LRT-CBTS by </w:t>
      </w:r>
      <w:r w:rsidRPr="00ED0612">
        <w:rPr>
          <w:rFonts w:eastAsia="Yu Gothic Light"/>
        </w:rPr>
        <w:lastRenderedPageBreak/>
        <w:t>the entity responsible for reporting export as described in subsection 95483(a).</w:t>
      </w:r>
    </w:p>
    <w:p w14:paraId="40EDA2B4" w14:textId="5A9BAD47" w:rsidR="00990B31" w:rsidRPr="00ED0612" w:rsidRDefault="00990B31" w:rsidP="00990B31">
      <w:pPr>
        <w:pStyle w:val="Heading5"/>
        <w:keepNext w:val="0"/>
        <w:keepLines w:val="0"/>
        <w:rPr>
          <w:rFonts w:eastAsia="Yu Gothic Light"/>
        </w:rPr>
      </w:pPr>
      <w:r w:rsidRPr="36AEDAC2">
        <w:rPr>
          <w:rFonts w:eastAsia="Yu Gothic Light"/>
          <w:i/>
          <w:iCs/>
        </w:rPr>
        <w:t>Reporting Fuel Blends.</w:t>
      </w:r>
      <w:r w:rsidRPr="36AEDAC2">
        <w:rPr>
          <w:rFonts w:eastAsia="Yu Gothic Light"/>
        </w:rPr>
        <w:t xml:space="preserve"> When reporting export of fuel blends, the amount of each </w:t>
      </w:r>
      <w:proofErr w:type="spellStart"/>
      <w:r w:rsidRPr="36AEDAC2">
        <w:rPr>
          <w:rFonts w:eastAsia="Yu Gothic Light"/>
        </w:rPr>
        <w:t>blendstock</w:t>
      </w:r>
      <w:proofErr w:type="spellEnd"/>
      <w:r w:rsidRPr="36AEDAC2">
        <w:rPr>
          <w:rFonts w:eastAsia="Yu Gothic Light"/>
        </w:rPr>
        <w:t xml:space="preserve"> shall be reported in the LRT-CBTS. If the accurate blend percentage of each </w:t>
      </w:r>
      <w:proofErr w:type="spellStart"/>
      <w:r w:rsidRPr="36AEDAC2">
        <w:rPr>
          <w:rFonts w:eastAsia="Yu Gothic Light"/>
        </w:rPr>
        <w:t>blendstock</w:t>
      </w:r>
      <w:proofErr w:type="spellEnd"/>
      <w:r w:rsidRPr="36AEDAC2">
        <w:rPr>
          <w:rFonts w:eastAsia="Yu Gothic Light"/>
        </w:rPr>
        <w:t xml:space="preserve"> is not known then default blend percentage values provided on the LCFS </w:t>
      </w:r>
      <w:del w:id="5023" w:author="CARB" w:date="2023-12-19T12:12:00Z">
        <w:r w:rsidR="00ED0612" w:rsidRPr="00ED0612">
          <w:rPr>
            <w:rFonts w:eastAsia="Yu Gothic Light"/>
          </w:rPr>
          <w:delText>web site</w:delText>
        </w:r>
      </w:del>
      <w:ins w:id="5024" w:author="CARB" w:date="2023-12-19T12:12:00Z">
        <w:r w:rsidRPr="36AEDAC2">
          <w:rPr>
            <w:rFonts w:eastAsia="Yu Gothic Light"/>
          </w:rPr>
          <w:t>website</w:t>
        </w:r>
      </w:ins>
      <w:r w:rsidRPr="36AEDAC2">
        <w:rPr>
          <w:rFonts w:eastAsia="Yu Gothic Light"/>
        </w:rPr>
        <w:t xml:space="preserve"> shall be used for reporting the exports. Default blend percentage values are based on prior year average values.</w:t>
      </w:r>
    </w:p>
    <w:p w14:paraId="7787B7A4" w14:textId="77777777" w:rsidR="00990B31" w:rsidRPr="00ED0612" w:rsidRDefault="00990B31" w:rsidP="00990B31">
      <w:pPr>
        <w:pStyle w:val="Heading5"/>
        <w:keepNext w:val="0"/>
        <w:keepLines w:val="0"/>
        <w:rPr>
          <w:rFonts w:eastAsia="Yu Gothic Light"/>
        </w:rPr>
      </w:pPr>
      <w:r w:rsidRPr="00D12CB4">
        <w:rPr>
          <w:rFonts w:eastAsia="Yu Gothic Light"/>
          <w:i/>
          <w:iCs/>
        </w:rPr>
        <w:t>Substitute Pathways.</w:t>
      </w:r>
      <w:r w:rsidRPr="00ED0612">
        <w:rPr>
          <w:rFonts w:eastAsia="Yu Gothic Light"/>
        </w:rPr>
        <w:t xml:space="preserve"> When an FPC is not available for reporting a fuel in the LRT-CBTS, a fuel reporting entity must use the Substitute pathway corresponding to its fuel type, pursuant to section 95488.9(d).</w:t>
      </w:r>
    </w:p>
    <w:p w14:paraId="2C9D1021" w14:textId="77777777" w:rsidR="00990B31" w:rsidRPr="00ED0612" w:rsidRDefault="00990B31" w:rsidP="00990B31">
      <w:pPr>
        <w:pStyle w:val="Heading3"/>
        <w:keepNext w:val="0"/>
        <w:keepLines w:val="0"/>
        <w:rPr>
          <w:rFonts w:eastAsia="Yu Gothic Light"/>
        </w:rPr>
      </w:pPr>
      <w:r w:rsidRPr="00D12CB4">
        <w:rPr>
          <w:rFonts w:eastAsia="Yu Gothic Light"/>
          <w:i/>
          <w:iCs/>
        </w:rPr>
        <w:t>Specific Quarterly Reporting Parameters for Natural Gas (including CNG, LNG, and L-CNG).</w:t>
      </w:r>
      <w:r w:rsidRPr="00ED0612">
        <w:rPr>
          <w:rFonts w:eastAsia="Yu Gothic Light"/>
        </w:rPr>
        <w:t xml:space="preserve"> For each fueling facility to which CNG, LNG, and L</w:t>
      </w:r>
      <w:r>
        <w:rPr>
          <w:rFonts w:eastAsia="Yu Gothic Light"/>
        </w:rPr>
        <w:noBreakHyphen/>
      </w:r>
      <w:r w:rsidRPr="00ED0612">
        <w:rPr>
          <w:rFonts w:eastAsia="Yu Gothic Light"/>
        </w:rPr>
        <w:t>CNG, is supplied as a transportation fuel:</w:t>
      </w:r>
    </w:p>
    <w:p w14:paraId="20809E14" w14:textId="77777777" w:rsidR="00990B31" w:rsidRPr="00ED0612" w:rsidRDefault="00990B31" w:rsidP="00990B31">
      <w:pPr>
        <w:pStyle w:val="Heading4"/>
        <w:keepNext w:val="0"/>
        <w:keepLines w:val="0"/>
        <w:rPr>
          <w:rFonts w:eastAsia="Yu Gothic Light"/>
        </w:rPr>
      </w:pPr>
      <w:r w:rsidRPr="00ED0612">
        <w:rPr>
          <w:rFonts w:eastAsia="Yu Gothic Light"/>
        </w:rPr>
        <w:t xml:space="preserve">The quantity of fuel dispensed must be reported per FSE, as set forth in section 95483.2(b), with a certified FPC and with transaction type “NGV Fueling.” For CNG and L-CNG, the quantity of fuel dispensed (in </w:t>
      </w:r>
      <w:proofErr w:type="spellStart"/>
      <w:r w:rsidRPr="00ED0612">
        <w:rPr>
          <w:rFonts w:eastAsia="Yu Gothic Light"/>
        </w:rPr>
        <w:t>Therms</w:t>
      </w:r>
      <w:proofErr w:type="spellEnd"/>
      <w:r w:rsidRPr="00ED0612">
        <w:rPr>
          <w:rFonts w:eastAsia="Yu Gothic Light"/>
        </w:rPr>
        <w:t xml:space="preserve"> at Higher Heating Value (HHV)) per reporting period separately for all light/medium-duty vehicles (LDV &amp; MDV), for heavy-duty vehicles with compression ignition engines (HDV-CIE), and for heavy-duty vehicles with spark ignition engines (HDV-SIE). For LNG, the volume of fuel dispensed (in gal) per reporting period separately for all LDV/MDV, for HDV</w:t>
      </w:r>
      <w:r>
        <w:rPr>
          <w:rFonts w:eastAsia="Yu Gothic Light"/>
        </w:rPr>
        <w:noBreakHyphen/>
      </w:r>
      <w:r w:rsidRPr="00ED0612">
        <w:rPr>
          <w:rFonts w:eastAsia="Yu Gothic Light"/>
        </w:rPr>
        <w:t>CIE, and for HDV-SIE.</w:t>
      </w:r>
    </w:p>
    <w:p w14:paraId="013D21D0" w14:textId="77777777" w:rsidR="00990B31" w:rsidRPr="00ED0612" w:rsidRDefault="00990B31" w:rsidP="00990B31">
      <w:pPr>
        <w:pStyle w:val="Heading4"/>
        <w:keepNext w:val="0"/>
        <w:keepLines w:val="0"/>
        <w:rPr>
          <w:rFonts w:eastAsia="Yu Gothic Light"/>
        </w:rPr>
      </w:pPr>
      <w:r w:rsidRPr="00ED0612">
        <w:rPr>
          <w:rFonts w:eastAsia="Yu Gothic Light"/>
        </w:rPr>
        <w:t>For Bio-CNG, Bio-LNG, and Bio-L-CNG: Biomethane production Company ID and Facility ID.</w:t>
      </w:r>
    </w:p>
    <w:p w14:paraId="2146D30D" w14:textId="77777777" w:rsidR="00990B31" w:rsidRPr="00ED0612" w:rsidRDefault="00990B31" w:rsidP="00990B31">
      <w:pPr>
        <w:pStyle w:val="Heading4"/>
        <w:keepNext w:val="0"/>
        <w:keepLines w:val="0"/>
        <w:rPr>
          <w:rFonts w:eastAsia="Yu Gothic Light"/>
        </w:rPr>
      </w:pPr>
      <w:r w:rsidRPr="00ED0612">
        <w:rPr>
          <w:rFonts w:eastAsia="Yu Gothic Light"/>
        </w:rPr>
        <w:t xml:space="preserve">The total quantity of fuel, summed across all FPCs, </w:t>
      </w:r>
      <w:proofErr w:type="gramStart"/>
      <w:r w:rsidRPr="00ED0612">
        <w:rPr>
          <w:rFonts w:eastAsia="Yu Gothic Light"/>
        </w:rPr>
        <w:t>dispensed</w:t>
      </w:r>
      <w:proofErr w:type="gramEnd"/>
      <w:r w:rsidRPr="00ED0612">
        <w:rPr>
          <w:rFonts w:eastAsia="Yu Gothic Light"/>
        </w:rPr>
        <w:t xml:space="preserve"> for transportation purpose through the FSE during the reporting period.</w:t>
      </w:r>
    </w:p>
    <w:p w14:paraId="351B4CD3" w14:textId="77777777" w:rsidR="00990B31" w:rsidRPr="00ED0612" w:rsidRDefault="00990B31" w:rsidP="00990B31">
      <w:pPr>
        <w:pStyle w:val="Heading4"/>
        <w:keepNext w:val="0"/>
        <w:keepLines w:val="0"/>
        <w:rPr>
          <w:rFonts w:eastAsia="Yu Gothic Light"/>
        </w:rPr>
      </w:pPr>
      <w:r w:rsidRPr="00ED0612">
        <w:rPr>
          <w:rFonts w:eastAsia="Yu Gothic Light"/>
        </w:rPr>
        <w:t>When the vehicle application is unknown, for the purpose of reporting, a fueling event of less than 3,500 MJ (30 gasoline gallon equivalents) of fuel dispensed must be reported as NGV Fueling of LDV/MDV. A fueling event of 3,500 MJ or more must be reported as NGV Fueling of HDV.</w:t>
      </w:r>
    </w:p>
    <w:p w14:paraId="735F1B58" w14:textId="77777777" w:rsidR="00990B31" w:rsidRPr="00ED0612" w:rsidRDefault="00990B31" w:rsidP="00990B31">
      <w:pPr>
        <w:pStyle w:val="Heading3"/>
        <w:keepNext w:val="0"/>
        <w:keepLines w:val="0"/>
        <w:rPr>
          <w:rFonts w:eastAsia="Yu Gothic Light"/>
        </w:rPr>
      </w:pPr>
      <w:r w:rsidRPr="00A22011">
        <w:rPr>
          <w:rFonts w:eastAsia="Yu Gothic Light"/>
          <w:i/>
          <w:iCs/>
        </w:rPr>
        <w:t>Specific Quarterly Reporting Parameters for Electricity used as a Transportation Fuel</w:t>
      </w:r>
      <w:r w:rsidRPr="00ED0612">
        <w:rPr>
          <w:rFonts w:eastAsia="Yu Gothic Light"/>
        </w:rPr>
        <w:t>.</w:t>
      </w:r>
    </w:p>
    <w:p w14:paraId="22A8FB9D" w14:textId="77777777" w:rsidR="00990B31" w:rsidRPr="00ED0612" w:rsidRDefault="00990B31" w:rsidP="00990B31">
      <w:pPr>
        <w:pStyle w:val="Heading4"/>
        <w:keepNext w:val="0"/>
        <w:keepLines w:val="0"/>
        <w:rPr>
          <w:rFonts w:eastAsia="Yu Gothic Light"/>
        </w:rPr>
      </w:pPr>
      <w:r w:rsidRPr="00A22011">
        <w:rPr>
          <w:rFonts w:eastAsia="Yu Gothic Light"/>
          <w:i/>
          <w:iCs w:val="0"/>
        </w:rPr>
        <w:t>For Non-Metered Residential EV charging</w:t>
      </w:r>
      <w:r w:rsidRPr="00ED0612">
        <w:rPr>
          <w:rFonts w:eastAsia="Yu Gothic Light"/>
        </w:rPr>
        <w:t>.</w:t>
      </w:r>
    </w:p>
    <w:p w14:paraId="47C982D6" w14:textId="77777777" w:rsidR="00990B31" w:rsidRPr="00ED0612" w:rsidRDefault="00990B31" w:rsidP="00990B31">
      <w:pPr>
        <w:pStyle w:val="Heading5"/>
        <w:keepNext w:val="0"/>
        <w:keepLines w:val="0"/>
        <w:rPr>
          <w:rFonts w:eastAsia="Yu Gothic Light"/>
        </w:rPr>
      </w:pPr>
      <w:r w:rsidRPr="00ED0612">
        <w:rPr>
          <w:rFonts w:eastAsia="Yu Gothic Light"/>
        </w:rPr>
        <w:lastRenderedPageBreak/>
        <w:t>Within the first 45 days after the end of the quarter, the EDU must provide the Executive Officer Daily Average EV Electricity Use data for the calculation of credits for non-metered charging from the prior quarter. The Executive Officer shall use the method set forth in subsection 95486.1(c)(1), to calculate any credits generated for the quarter and place them into the EDU's LRT-CBTS account; and</w:t>
      </w:r>
    </w:p>
    <w:p w14:paraId="215367CB" w14:textId="77777777" w:rsidR="00ED0612" w:rsidRPr="00ED0612" w:rsidRDefault="00ED0612" w:rsidP="00F701A2">
      <w:pPr>
        <w:pStyle w:val="Heading5"/>
        <w:keepNext w:val="0"/>
        <w:keepLines w:val="0"/>
        <w:spacing w:line="259" w:lineRule="auto"/>
        <w:rPr>
          <w:del w:id="5025" w:author="CARB" w:date="2023-12-19T12:12:00Z"/>
          <w:rFonts w:eastAsia="Yu Gothic Light"/>
        </w:rPr>
      </w:pPr>
      <w:del w:id="5026" w:author="CARB" w:date="2023-12-19T12:12:00Z">
        <w:r w:rsidRPr="00ED0612">
          <w:rPr>
            <w:rFonts w:eastAsia="Yu Gothic Light"/>
          </w:rPr>
          <w:delText>The LSE must use all credit proceeds to benefit current or future EV drivers in California;</w:delText>
        </w:r>
      </w:del>
    </w:p>
    <w:p w14:paraId="17C198E9" w14:textId="77777777" w:rsidR="00ED0612" w:rsidRPr="00ED0612" w:rsidRDefault="00ED0612" w:rsidP="00F701A2">
      <w:pPr>
        <w:pStyle w:val="Heading5"/>
        <w:keepNext w:val="0"/>
        <w:keepLines w:val="0"/>
        <w:spacing w:line="259" w:lineRule="auto"/>
        <w:rPr>
          <w:del w:id="5027" w:author="CARB" w:date="2023-12-19T12:12:00Z"/>
          <w:rFonts w:eastAsia="Yu Gothic Light"/>
        </w:rPr>
      </w:pPr>
      <w:del w:id="5028" w:author="CARB" w:date="2023-12-19T12:12:00Z">
        <w:r w:rsidRPr="00ED0612">
          <w:rPr>
            <w:rFonts w:eastAsia="Yu Gothic Light"/>
          </w:rPr>
          <w:delText>The LSE must educate the public and customers on the benefits of EV transportation (including environmental benefits and costs of EV charging, or total cost of ownership, as compared to gasoline);</w:delText>
        </w:r>
      </w:del>
    </w:p>
    <w:p w14:paraId="7913E507" w14:textId="77777777" w:rsidR="00ED0612" w:rsidRPr="00ED0612" w:rsidRDefault="00ED0612" w:rsidP="00F701A2">
      <w:pPr>
        <w:pStyle w:val="Heading5"/>
        <w:keepNext w:val="0"/>
        <w:keepLines w:val="0"/>
        <w:spacing w:line="259" w:lineRule="auto"/>
        <w:rPr>
          <w:del w:id="5029" w:author="CARB" w:date="2023-12-19T12:12:00Z"/>
          <w:rFonts w:eastAsia="Yu Gothic Light"/>
        </w:rPr>
      </w:pPr>
      <w:del w:id="5030" w:author="CARB" w:date="2023-12-19T12:12:00Z">
        <w:r w:rsidRPr="00ED0612">
          <w:rPr>
            <w:rFonts w:eastAsia="Yu Gothic Light"/>
          </w:rPr>
          <w:delText>The LSE must provide rate options that encourage off-peak charging and minimize adverse impacts to the electrical grid;</w:delText>
        </w:r>
      </w:del>
    </w:p>
    <w:p w14:paraId="0B463B34" w14:textId="77777777" w:rsidR="00ED0612" w:rsidRPr="00ED0612" w:rsidRDefault="00ED0612" w:rsidP="00F701A2">
      <w:pPr>
        <w:pStyle w:val="Heading5"/>
        <w:keepNext w:val="0"/>
        <w:keepLines w:val="0"/>
        <w:spacing w:line="259" w:lineRule="auto"/>
        <w:rPr>
          <w:del w:id="5031" w:author="CARB" w:date="2023-12-19T12:12:00Z"/>
          <w:rFonts w:eastAsia="Yu Gothic Light"/>
        </w:rPr>
      </w:pPr>
      <w:del w:id="5032" w:author="CARB" w:date="2023-12-19T12:12:00Z">
        <w:r w:rsidRPr="00ED0612">
          <w:rPr>
            <w:rFonts w:eastAsia="Yu Gothic Light"/>
          </w:rPr>
          <w:delText>The LSE must include, in the Annual Compliance Report, the following supplemental information: an itemized summary of efforts to meet requirements 1. through 3. above and costs associated with meeting the requirements. Investor-owned utilities must also provide an unredacted copy of the annual implementation report required under Order 4 of Public Utilities Commission of California (PUC) Decision 14-12-083, or any successor PUC Decisions.</w:delText>
        </w:r>
      </w:del>
    </w:p>
    <w:p w14:paraId="2059DE88" w14:textId="77777777" w:rsidR="00ED0612" w:rsidRPr="00ED0612" w:rsidRDefault="00ED0612" w:rsidP="00F701A2">
      <w:pPr>
        <w:pStyle w:val="Heading5"/>
        <w:keepNext w:val="0"/>
        <w:keepLines w:val="0"/>
        <w:spacing w:line="259" w:lineRule="auto"/>
        <w:rPr>
          <w:del w:id="5033" w:author="CARB" w:date="2023-12-19T12:12:00Z"/>
          <w:rFonts w:eastAsia="Yu Gothic Light"/>
        </w:rPr>
      </w:pPr>
      <w:del w:id="5034" w:author="CARB" w:date="2023-12-19T12:12:00Z">
        <w:r w:rsidRPr="00ED0612">
          <w:rPr>
            <w:rFonts w:eastAsia="Yu Gothic Light"/>
          </w:rPr>
          <w:delText>For claiming incremental credit for non-metered residential charging, the LSE must be able to provide, upon request of the Executive Officer: the VIN for each electric vehicle claimed and evidence of EV vehicle registration and low</w:delText>
        </w:r>
        <w:r w:rsidR="002C1D03">
          <w:rPr>
            <w:rFonts w:eastAsia="Yu Gothic Light"/>
          </w:rPr>
          <w:noBreakHyphen/>
        </w:r>
        <w:r w:rsidRPr="00ED0612">
          <w:rPr>
            <w:rFonts w:eastAsia="Yu Gothic Light"/>
          </w:rPr>
          <w:delText>carbon electricity supply at the same location.</w:delText>
        </w:r>
      </w:del>
    </w:p>
    <w:p w14:paraId="32BADA6E" w14:textId="77777777" w:rsidR="00ED0612" w:rsidRPr="00ED0612" w:rsidRDefault="00ED0612" w:rsidP="00F701A2">
      <w:pPr>
        <w:pStyle w:val="Heading5"/>
        <w:keepNext w:val="0"/>
        <w:keepLines w:val="0"/>
        <w:spacing w:line="259" w:lineRule="auto"/>
        <w:rPr>
          <w:del w:id="5035" w:author="CARB" w:date="2023-12-19T12:12:00Z"/>
          <w:rFonts w:eastAsia="Yu Gothic Light"/>
        </w:rPr>
      </w:pPr>
      <w:del w:id="5036" w:author="CARB" w:date="2023-12-19T12:12:00Z">
        <w:r w:rsidRPr="00ED0612">
          <w:rPr>
            <w:rFonts w:eastAsia="Yu Gothic Light"/>
          </w:rPr>
          <w:delText>A non-LSE credit generator must use credit proceeds to benefit EV drivers and their customers, and educate them about the benefits of EV transportation (including environmental benefits and costs of EV charging, or total cost of ownership, as compared to gasoline). The credit generator must include, in their Annual Compliance Report, an itemized summary of efforts and costs associated with meeting these requirements.</w:delText>
        </w:r>
      </w:del>
    </w:p>
    <w:p w14:paraId="3C379229" w14:textId="77777777" w:rsidR="00990B31" w:rsidRPr="00ED0612" w:rsidRDefault="00990B31" w:rsidP="00990B31">
      <w:pPr>
        <w:pStyle w:val="Heading4"/>
        <w:keepNext w:val="0"/>
        <w:keepLines w:val="0"/>
        <w:rPr>
          <w:rFonts w:eastAsia="Yu Gothic Light"/>
        </w:rPr>
      </w:pPr>
      <w:r w:rsidRPr="00A22011">
        <w:rPr>
          <w:rFonts w:eastAsia="Yu Gothic Light"/>
          <w:i/>
          <w:iCs w:val="0"/>
        </w:rPr>
        <w:t>For Metered Residential EV charging</w:t>
      </w:r>
      <w:r w:rsidRPr="00ED0612">
        <w:rPr>
          <w:rFonts w:eastAsia="Yu Gothic Light"/>
        </w:rPr>
        <w:t>.</w:t>
      </w:r>
    </w:p>
    <w:p w14:paraId="3AEF0F7A" w14:textId="77777777" w:rsidR="00990B31" w:rsidRPr="00ED0612" w:rsidRDefault="00990B31" w:rsidP="00990B31">
      <w:pPr>
        <w:pStyle w:val="Heading5"/>
        <w:keepNext w:val="0"/>
        <w:keepLines w:val="0"/>
        <w:rPr>
          <w:rFonts w:eastAsia="Yu Gothic Light"/>
        </w:rPr>
      </w:pPr>
      <w:r w:rsidRPr="00ED0612">
        <w:rPr>
          <w:rFonts w:eastAsia="Yu Gothic Light"/>
        </w:rPr>
        <w:lastRenderedPageBreak/>
        <w:t>For generating base credits, the quantity of electricity (in kWh) used for residential EV charging must be reported per FSE, as set forth in section 95483.2(b), using the Lookup Table pathway for California Average Grid Electricity and with transaction type “EV Charging - Grid.”</w:t>
      </w:r>
    </w:p>
    <w:p w14:paraId="00319A55" w14:textId="77777777" w:rsidR="00990B31" w:rsidRPr="00ED0612" w:rsidRDefault="00990B31" w:rsidP="00990B31">
      <w:pPr>
        <w:pStyle w:val="Heading5"/>
        <w:keepNext w:val="0"/>
        <w:keepLines w:val="0"/>
        <w:rPr>
          <w:rFonts w:eastAsia="Yu Gothic Light"/>
        </w:rPr>
      </w:pPr>
      <w:r w:rsidRPr="00ED0612">
        <w:rPr>
          <w:rFonts w:eastAsia="Yu Gothic Light"/>
        </w:rPr>
        <w:t>For generating incremental credit for low-CI electricity, the quantity of electricity (in kWh) used for residential EV charging must be reported per FSE, as set forth in section 95483.2(b), using a certified FPC and with transaction type “EV Charging - Non-Grid”, and the following requirements must be met:</w:t>
      </w:r>
    </w:p>
    <w:p w14:paraId="09FA6EA6" w14:textId="77777777" w:rsidR="00990B31" w:rsidRPr="00ED0612" w:rsidRDefault="00990B31" w:rsidP="00990B31">
      <w:pPr>
        <w:pStyle w:val="Heading6"/>
        <w:keepNext w:val="0"/>
        <w:keepLines w:val="0"/>
        <w:rPr>
          <w:rFonts w:eastAsia="Yu Gothic Light"/>
        </w:rPr>
      </w:pPr>
      <w:r w:rsidRPr="00ED0612">
        <w:rPr>
          <w:rFonts w:eastAsia="Yu Gothic Light"/>
        </w:rPr>
        <w:t>The reporting entity must be able to provide to the Executive Officer records, upon request, demonstrating that the low-CI electricity is supplied (including through book-and-claim accounting) to the same residences where the EV charging is taking place and during the period for which incremental credits are generated, and that any renewable energy certificates associated with the low-CI electricity were retired in the WREGIS for the purpose of LCFS credit generation;</w:t>
      </w:r>
    </w:p>
    <w:p w14:paraId="67737985" w14:textId="77777777" w:rsidR="00990B31" w:rsidRPr="00ED0612" w:rsidRDefault="00990B31" w:rsidP="00990B31">
      <w:pPr>
        <w:pStyle w:val="Heading6"/>
        <w:keepNext w:val="0"/>
        <w:keepLines w:val="0"/>
        <w:rPr>
          <w:rFonts w:eastAsia="Yu Gothic Light"/>
        </w:rPr>
      </w:pPr>
      <w:r w:rsidRPr="00ED0612">
        <w:rPr>
          <w:rFonts w:eastAsia="Yu Gothic Light"/>
        </w:rPr>
        <w:t>Records must be provided to the Executive Officer, upon request, demonstrating an EV is owned or leased by an individual dwelling at the claimed residence; and</w:t>
      </w:r>
    </w:p>
    <w:p w14:paraId="5409D9C5" w14:textId="77777777" w:rsidR="00990B31" w:rsidRPr="00ED0612" w:rsidRDefault="00990B31" w:rsidP="00990B31">
      <w:pPr>
        <w:pStyle w:val="Heading6"/>
        <w:keepNext w:val="0"/>
        <w:keepLines w:val="0"/>
        <w:rPr>
          <w:rFonts w:eastAsia="Yu Gothic Light"/>
        </w:rPr>
      </w:pPr>
      <w:r w:rsidRPr="00ED0612">
        <w:rPr>
          <w:rFonts w:eastAsia="Yu Gothic Light"/>
        </w:rPr>
        <w:t>Only a single entity can generate incremental credits using a low-CI pathway for the same FSE. If two or more entities report for the same FSE to generate incremental credits, no incremental credits will be issued for that FSE.</w:t>
      </w:r>
    </w:p>
    <w:p w14:paraId="18F42BCB" w14:textId="77777777" w:rsidR="00990B31" w:rsidRPr="00ED0612" w:rsidRDefault="00990B31" w:rsidP="00990B31">
      <w:pPr>
        <w:pStyle w:val="Heading5"/>
        <w:keepNext w:val="0"/>
        <w:keepLines w:val="0"/>
        <w:rPr>
          <w:rFonts w:eastAsia="Yu Gothic Light"/>
        </w:rPr>
      </w:pPr>
      <w:r w:rsidRPr="00ED0612">
        <w:rPr>
          <w:rFonts w:eastAsia="Yu Gothic Light"/>
        </w:rPr>
        <w:t>For generating incremental credit for smart charging, the quantity of electricity (in kWh) used for residential EV charging must be reported per FSE, as set forth in section 95483.2(b), using the smart charging pathway CI values and with transaction type “EV Charging - Smart Charging”, and the following requirements must be met:</w:t>
      </w:r>
    </w:p>
    <w:p w14:paraId="6A40BA53" w14:textId="77777777" w:rsidR="00990B31" w:rsidRPr="00ED0612" w:rsidRDefault="00990B31" w:rsidP="00990B31">
      <w:pPr>
        <w:pStyle w:val="Heading6"/>
        <w:keepNext w:val="0"/>
        <w:keepLines w:val="0"/>
        <w:rPr>
          <w:rFonts w:eastAsia="Yu Gothic Light"/>
        </w:rPr>
      </w:pPr>
      <w:r w:rsidRPr="00ED0612">
        <w:rPr>
          <w:rFonts w:eastAsia="Yu Gothic Light"/>
        </w:rPr>
        <w:t>The quantity of electricity used for each hourly window, as per Table 7-2 in section 95488.5(f), must be reported;</w:t>
      </w:r>
    </w:p>
    <w:p w14:paraId="5038E91A" w14:textId="77777777" w:rsidR="00990B31" w:rsidRPr="00ED0612" w:rsidRDefault="00990B31" w:rsidP="00990B31">
      <w:pPr>
        <w:pStyle w:val="Heading6"/>
        <w:keepNext w:val="0"/>
        <w:keepLines w:val="0"/>
        <w:rPr>
          <w:rFonts w:eastAsia="Yu Gothic Light"/>
        </w:rPr>
      </w:pPr>
      <w:r w:rsidRPr="00ED0612">
        <w:rPr>
          <w:rFonts w:eastAsia="Yu Gothic Light"/>
        </w:rPr>
        <w:lastRenderedPageBreak/>
        <w:t>The reporting entity must be able to provide documentation showing the quantity of electricity used during a reporting period broken down by hourly windows upon request by the Executive Officer;</w:t>
      </w:r>
    </w:p>
    <w:p w14:paraId="32537A50" w14:textId="77777777" w:rsidR="00990B31" w:rsidRPr="00ED0612" w:rsidRDefault="00990B31" w:rsidP="00990B31">
      <w:pPr>
        <w:pStyle w:val="Heading6"/>
        <w:keepNext w:val="0"/>
        <w:keepLines w:val="0"/>
        <w:rPr>
          <w:rFonts w:eastAsia="Yu Gothic Light"/>
        </w:rPr>
      </w:pPr>
      <w:r w:rsidRPr="00ED0612">
        <w:rPr>
          <w:rFonts w:eastAsia="Yu Gothic Light"/>
        </w:rPr>
        <w:t>Only a single entity can generate incremental credits for smart charging for the same FSE; and</w:t>
      </w:r>
    </w:p>
    <w:p w14:paraId="4788302B" w14:textId="77777777" w:rsidR="00990B31" w:rsidRPr="00ED0612" w:rsidRDefault="00990B31" w:rsidP="00990B31">
      <w:pPr>
        <w:pStyle w:val="Heading6"/>
        <w:keepNext w:val="0"/>
        <w:keepLines w:val="0"/>
        <w:rPr>
          <w:rFonts w:eastAsia="Yu Gothic Light"/>
        </w:rPr>
      </w:pPr>
      <w:r w:rsidRPr="00ED0612">
        <w:rPr>
          <w:rFonts w:eastAsia="Yu Gothic Light"/>
        </w:rPr>
        <w:t>Records must be provided to the Executive Officer, upon request, demonstrating the FSE was enrolled in a Time-of-Use rate plan during the reporting period, if offered by the LSE.</w:t>
      </w:r>
    </w:p>
    <w:p w14:paraId="4EACCB0B" w14:textId="77777777" w:rsidR="00990B31" w:rsidRPr="00ED0612" w:rsidRDefault="00990B31" w:rsidP="00990B31">
      <w:pPr>
        <w:pStyle w:val="Heading4"/>
        <w:keepNext w:val="0"/>
        <w:keepLines w:val="0"/>
        <w:rPr>
          <w:rFonts w:eastAsia="Yu Gothic Light"/>
        </w:rPr>
      </w:pPr>
      <w:r w:rsidRPr="00A22011">
        <w:rPr>
          <w:rFonts w:eastAsia="Yu Gothic Light"/>
          <w:i/>
          <w:iCs w:val="0"/>
        </w:rPr>
        <w:t>For Non-Residential EV Charging</w:t>
      </w:r>
      <w:r w:rsidRPr="00ED0612">
        <w:rPr>
          <w:rFonts w:eastAsia="Yu Gothic Light"/>
        </w:rPr>
        <w:t>.</w:t>
      </w:r>
    </w:p>
    <w:p w14:paraId="55F654A3" w14:textId="77777777" w:rsidR="00990B31" w:rsidRPr="00ED0612" w:rsidRDefault="00990B31" w:rsidP="00990B31">
      <w:pPr>
        <w:pStyle w:val="Heading5"/>
        <w:keepNext w:val="0"/>
        <w:keepLines w:val="0"/>
        <w:rPr>
          <w:rFonts w:eastAsia="Yu Gothic Light"/>
        </w:rPr>
      </w:pPr>
      <w:r w:rsidRPr="00ED0612">
        <w:rPr>
          <w:rFonts w:eastAsia="Yu Gothic Light"/>
        </w:rPr>
        <w:t>For generating credit using grid electricity, the quantity of electricity (in kWh) used for EV charging must be reported per FSE, as set forth in section 95483.2(b), using the Lookup Table pathway for California Average Grid Electricity and with transaction type “EV Charging - Grid.”</w:t>
      </w:r>
    </w:p>
    <w:p w14:paraId="6619E3C7" w14:textId="77777777" w:rsidR="00990B31" w:rsidRPr="00ED0612" w:rsidRDefault="00990B31" w:rsidP="00990B31">
      <w:pPr>
        <w:pStyle w:val="Heading5"/>
        <w:keepNext w:val="0"/>
        <w:keepLines w:val="0"/>
        <w:rPr>
          <w:rFonts w:eastAsia="Yu Gothic Light"/>
        </w:rPr>
      </w:pPr>
      <w:r w:rsidRPr="00ED0612">
        <w:rPr>
          <w:rFonts w:eastAsia="Yu Gothic Light"/>
        </w:rPr>
        <w:t>For generating credit using any low-CI electricity, the quantity of electricity (in kWh) used for EV charging must be reported per FSE, as set forth in section 95483.2(b), using a certified FPC and with transaction type “EV Charging - Non-Grid”, and the following requirements must be met:</w:t>
      </w:r>
    </w:p>
    <w:p w14:paraId="0A443F15" w14:textId="77777777" w:rsidR="00990B31" w:rsidRPr="00ED0612" w:rsidRDefault="00990B31" w:rsidP="00990B31">
      <w:pPr>
        <w:pStyle w:val="Heading6"/>
        <w:keepNext w:val="0"/>
        <w:keepLines w:val="0"/>
        <w:rPr>
          <w:rFonts w:eastAsia="Yu Gothic Light"/>
        </w:rPr>
      </w:pPr>
      <w:r w:rsidRPr="00ED0612">
        <w:rPr>
          <w:rFonts w:eastAsia="Yu Gothic Light"/>
        </w:rPr>
        <w:t>The reporting entity must be able to provide to the Executive Officer records, upon request, demonstrating that the low-CI electricity is supplied (including through book-and-claim accounting) to the FSE during the period for which incremental credits are generated, and that any renewable energy certificates associated with the low-CI electricity were retired in the WREGIS for the purpose of LCFS credit generation.</w:t>
      </w:r>
    </w:p>
    <w:p w14:paraId="7734D0C8" w14:textId="77777777" w:rsidR="00990B31" w:rsidRPr="00ED0612" w:rsidRDefault="00990B31" w:rsidP="00990B31">
      <w:pPr>
        <w:pStyle w:val="Heading5"/>
        <w:keepNext w:val="0"/>
        <w:keepLines w:val="0"/>
        <w:rPr>
          <w:rFonts w:eastAsia="Yu Gothic Light"/>
        </w:rPr>
      </w:pPr>
      <w:r w:rsidRPr="00ED0612">
        <w:rPr>
          <w:rFonts w:eastAsia="Yu Gothic Light"/>
        </w:rPr>
        <w:t>For generating credit for smart charging, the quantity of electricity (in kWh) used for EV charging must be reported per FSE, as set forth in section 95483.2(b), using the smart charging pathway CI values and with transaction type “EV Charging - Smart Charging”, and the following requirements must be met:</w:t>
      </w:r>
    </w:p>
    <w:p w14:paraId="403A85C9" w14:textId="77777777" w:rsidR="00990B31" w:rsidRPr="00ED0612" w:rsidRDefault="00990B31" w:rsidP="00990B31">
      <w:pPr>
        <w:pStyle w:val="Heading6"/>
        <w:keepNext w:val="0"/>
        <w:keepLines w:val="0"/>
        <w:rPr>
          <w:rFonts w:eastAsia="Yu Gothic Light"/>
        </w:rPr>
      </w:pPr>
      <w:r w:rsidRPr="00ED0612">
        <w:rPr>
          <w:rFonts w:eastAsia="Yu Gothic Light"/>
        </w:rPr>
        <w:t>The quantity of electricity used for each hourly window, as per Table 7-2 in section 95488.5(f), must be reported;</w:t>
      </w:r>
    </w:p>
    <w:p w14:paraId="202B570C" w14:textId="77777777" w:rsidR="00990B31" w:rsidRPr="00ED0612" w:rsidRDefault="00990B31" w:rsidP="00990B31">
      <w:pPr>
        <w:pStyle w:val="Heading6"/>
        <w:keepNext w:val="0"/>
        <w:keepLines w:val="0"/>
        <w:rPr>
          <w:rFonts w:eastAsia="Yu Gothic Light"/>
        </w:rPr>
      </w:pPr>
      <w:r w:rsidRPr="00ED0612">
        <w:rPr>
          <w:rFonts w:eastAsia="Yu Gothic Light"/>
        </w:rPr>
        <w:lastRenderedPageBreak/>
        <w:t>The reporting entity must be able to provide documentation showing the quantity of electricity used during a reporting period broken down by hourly windows upon request by the Executive Officer; and</w:t>
      </w:r>
    </w:p>
    <w:p w14:paraId="39B737D5" w14:textId="77777777" w:rsidR="00990B31" w:rsidRPr="00ED0612" w:rsidRDefault="00990B31" w:rsidP="00990B31">
      <w:pPr>
        <w:pStyle w:val="Heading6"/>
        <w:keepNext w:val="0"/>
        <w:keepLines w:val="0"/>
        <w:rPr>
          <w:rFonts w:eastAsia="Yu Gothic Light"/>
        </w:rPr>
      </w:pPr>
      <w:r w:rsidRPr="00ED0612">
        <w:rPr>
          <w:rFonts w:eastAsia="Yu Gothic Light"/>
        </w:rPr>
        <w:t>Records must be provided to the Executive Officer, upon request, demonstrating the FSE was enrolled in a Time-of-Use rate plan during the reporting period, if offered by the LSE.</w:t>
      </w:r>
    </w:p>
    <w:p w14:paraId="44E5C35D" w14:textId="77777777" w:rsidR="00990B31" w:rsidRPr="00ED0612" w:rsidRDefault="00990B31" w:rsidP="00990B31">
      <w:pPr>
        <w:pStyle w:val="Heading4"/>
        <w:keepNext w:val="0"/>
        <w:keepLines w:val="0"/>
        <w:rPr>
          <w:rFonts w:eastAsia="Yu Gothic Light"/>
        </w:rPr>
      </w:pPr>
      <w:r w:rsidRPr="00A22011">
        <w:rPr>
          <w:rFonts w:eastAsia="Yu Gothic Light"/>
          <w:i/>
          <w:iCs w:val="0"/>
        </w:rPr>
        <w:t>For Fixed Guideway Systems.</w:t>
      </w:r>
      <w:r w:rsidRPr="00ED0612">
        <w:rPr>
          <w:rFonts w:eastAsia="Yu Gothic Light"/>
        </w:rPr>
        <w:t xml:space="preserve"> The quantity of electricity used for transit propulsion (in kWh) must be reported per FSE with a certified FPC and with transaction type “Fixed Guideway Electricity Fueling.” FSE ID is assigned by system during the registration as specified in section 95843.2(b)(8).</w:t>
      </w:r>
    </w:p>
    <w:p w14:paraId="3D84B096" w14:textId="475E1368" w:rsidR="00990B31" w:rsidRPr="00ED0612" w:rsidRDefault="00990B31" w:rsidP="00990B31">
      <w:pPr>
        <w:pStyle w:val="Heading4"/>
        <w:keepNext w:val="0"/>
        <w:keepLines w:val="0"/>
        <w:rPr>
          <w:rFonts w:eastAsia="Yu Gothic Light"/>
        </w:rPr>
      </w:pPr>
      <w:r w:rsidRPr="00A22011">
        <w:rPr>
          <w:rFonts w:eastAsia="Yu Gothic Light"/>
          <w:i/>
          <w:iCs w:val="0"/>
        </w:rPr>
        <w:t>For Electric Forklifts.</w:t>
      </w:r>
      <w:r w:rsidRPr="00ED0612">
        <w:rPr>
          <w:rFonts w:eastAsia="Yu Gothic Light"/>
        </w:rPr>
        <w:t xml:space="preserve"> The quantity of electricity used (in kWh)</w:t>
      </w:r>
      <w:r>
        <w:rPr>
          <w:rFonts w:eastAsia="Yu Gothic Light"/>
        </w:rPr>
        <w:t xml:space="preserve"> </w:t>
      </w:r>
      <w:ins w:id="5037" w:author="CARB" w:date="2023-12-19T12:12:00Z">
        <w:r>
          <w:rPr>
            <w:rFonts w:eastAsia="Yu Gothic Light"/>
          </w:rPr>
          <w:t>dispensed</w:t>
        </w:r>
        <w:r w:rsidRPr="00ED0612">
          <w:rPr>
            <w:rFonts w:eastAsia="Yu Gothic Light"/>
          </w:rPr>
          <w:t xml:space="preserve"> </w:t>
        </w:r>
      </w:ins>
      <w:r w:rsidRPr="00ED0612">
        <w:rPr>
          <w:rFonts w:eastAsia="Yu Gothic Light"/>
        </w:rPr>
        <w:t>must be reported per FSE</w:t>
      </w:r>
      <w:ins w:id="5038" w:author="CARB" w:date="2023-12-19T12:12:00Z">
        <w:r>
          <w:rPr>
            <w:rFonts w:eastAsia="Yu Gothic Light"/>
          </w:rPr>
          <w:t>, as set forth in section 95483.2(b)(8),</w:t>
        </w:r>
      </w:ins>
      <w:r w:rsidRPr="00ED0612">
        <w:rPr>
          <w:rFonts w:eastAsia="Yu Gothic Light"/>
        </w:rPr>
        <w:t xml:space="preserve"> with a certified FPC and with transaction type “</w:t>
      </w:r>
      <w:del w:id="5039" w:author="CARB" w:date="2023-12-19T12:12:00Z">
        <w:r w:rsidR="00ED0612" w:rsidRPr="00ED0612">
          <w:rPr>
            <w:rFonts w:eastAsia="Yu Gothic Light"/>
          </w:rPr>
          <w:delText>EV Forklifts</w:delText>
        </w:r>
      </w:del>
      <w:ins w:id="5040" w:author="CARB" w:date="2023-12-19T12:12:00Z">
        <w:r w:rsidRPr="00ED0612">
          <w:rPr>
            <w:rFonts w:eastAsia="Yu Gothic Light"/>
          </w:rPr>
          <w:t>Forklift</w:t>
        </w:r>
        <w:r>
          <w:rPr>
            <w:rFonts w:eastAsia="Yu Gothic Light"/>
          </w:rPr>
          <w:t xml:space="preserve"> Electricity</w:t>
        </w:r>
      </w:ins>
      <w:r w:rsidRPr="00ED0612">
        <w:rPr>
          <w:rFonts w:eastAsia="Yu Gothic Light"/>
        </w:rPr>
        <w:t xml:space="preserve"> Fueling.”</w:t>
      </w:r>
      <w:del w:id="5041" w:author="CARB" w:date="2023-12-19T12:12:00Z">
        <w:r w:rsidR="00ED0612" w:rsidRPr="00ED0612">
          <w:rPr>
            <w:rFonts w:eastAsia="Yu Gothic Light"/>
          </w:rPr>
          <w:delText xml:space="preserve"> The quantity of electricity used in electric forklifts may be determined as follows:</w:delText>
        </w:r>
      </w:del>
    </w:p>
    <w:p w14:paraId="7F1B5053" w14:textId="77777777" w:rsidR="00ED0612" w:rsidRPr="00ED0612" w:rsidRDefault="00ED0612" w:rsidP="00F701A2">
      <w:pPr>
        <w:pStyle w:val="Heading5"/>
        <w:keepNext w:val="0"/>
        <w:keepLines w:val="0"/>
        <w:spacing w:line="259" w:lineRule="auto"/>
        <w:rPr>
          <w:del w:id="5042" w:author="CARB" w:date="2023-12-19T12:12:00Z"/>
          <w:rFonts w:eastAsia="Yu Gothic Light"/>
        </w:rPr>
      </w:pPr>
      <w:del w:id="5043" w:author="CARB" w:date="2023-12-19T12:12:00Z">
        <w:r w:rsidRPr="00ED0612">
          <w:rPr>
            <w:rFonts w:eastAsia="Yu Gothic Light"/>
          </w:rPr>
          <w:delText>Quantity of electricity used during a reporting period, as measured per FSE, as set forth in section 95483.2(b), and with transaction type “Forklift Electricity Fueling”, in the case of an electric forklift fleet owner or its designee generating credits; or</w:delText>
        </w:r>
      </w:del>
    </w:p>
    <w:p w14:paraId="55E56E4C" w14:textId="77777777" w:rsidR="00ED0612" w:rsidRPr="00ED0612" w:rsidRDefault="00ED0612" w:rsidP="00F701A2">
      <w:pPr>
        <w:pStyle w:val="Heading5"/>
        <w:keepNext w:val="0"/>
        <w:keepLines w:val="0"/>
        <w:spacing w:line="259" w:lineRule="auto"/>
        <w:rPr>
          <w:del w:id="5044" w:author="CARB" w:date="2023-12-19T12:12:00Z"/>
          <w:rFonts w:eastAsia="Yu Gothic Light"/>
        </w:rPr>
      </w:pPr>
      <w:del w:id="5045" w:author="CARB" w:date="2023-12-19T12:12:00Z">
        <w:r w:rsidRPr="00ED0612">
          <w:rPr>
            <w:rFonts w:eastAsia="Yu Gothic Light"/>
          </w:rPr>
          <w:delText>Quantity of electricity estimated using CARB approved methodology. The reporting entity must provide the number of electric forklifts in the fleet for generating credits; or</w:delText>
        </w:r>
      </w:del>
    </w:p>
    <w:p w14:paraId="5DC5340C" w14:textId="77777777" w:rsidR="00ED0612" w:rsidRPr="00ED0612" w:rsidRDefault="00ED0612" w:rsidP="00F701A2">
      <w:pPr>
        <w:pStyle w:val="Heading5"/>
        <w:keepNext w:val="0"/>
        <w:keepLines w:val="0"/>
        <w:spacing w:line="259" w:lineRule="auto"/>
        <w:rPr>
          <w:del w:id="5046" w:author="CARB" w:date="2023-12-19T12:12:00Z"/>
          <w:rFonts w:eastAsia="Yu Gothic Light"/>
        </w:rPr>
      </w:pPr>
      <w:del w:id="5047" w:author="CARB" w:date="2023-12-19T12:12:00Z">
        <w:r w:rsidRPr="00ED0612">
          <w:rPr>
            <w:rFonts w:eastAsia="Yu Gothic Light"/>
          </w:rPr>
          <w:delText>When electric forklift credits are claimed by an EDU, CARB staff will calculate the quantity of electricity supplied to electric forklifts in the EDUs service territory during a reporting period for the generation of credits. This reporting parameter is exempt from the quarterly reporting deadlines set forth in section 95491(b).</w:delText>
        </w:r>
      </w:del>
    </w:p>
    <w:p w14:paraId="1E0F02EC" w14:textId="77777777" w:rsidR="00990B31" w:rsidRPr="00ED0612" w:rsidRDefault="00990B31" w:rsidP="00990B31">
      <w:pPr>
        <w:pStyle w:val="Heading4"/>
        <w:keepNext w:val="0"/>
        <w:keepLines w:val="0"/>
        <w:rPr>
          <w:rFonts w:eastAsia="Yu Gothic Light"/>
        </w:rPr>
      </w:pPr>
      <w:r w:rsidRPr="00A26943">
        <w:rPr>
          <w:rFonts w:eastAsia="Yu Gothic Light"/>
          <w:i/>
          <w:iCs w:val="0"/>
        </w:rPr>
        <w:t>For Electric Transport Refrigeration Unit.</w:t>
      </w:r>
      <w:r w:rsidRPr="00ED0612">
        <w:rPr>
          <w:rFonts w:eastAsia="Yu Gothic Light"/>
        </w:rPr>
        <w:t xml:space="preserve"> The quantity of electricity (in kWh) dispensed must be reported per FSE, as set forth in section 95483.2(b), with a certified FPC and with transaction type “</w:t>
      </w:r>
      <w:proofErr w:type="spellStart"/>
      <w:r w:rsidRPr="00ED0612">
        <w:rPr>
          <w:rFonts w:eastAsia="Yu Gothic Light"/>
        </w:rPr>
        <w:t>eTRU</w:t>
      </w:r>
      <w:proofErr w:type="spellEnd"/>
      <w:r w:rsidRPr="00ED0612">
        <w:rPr>
          <w:rFonts w:eastAsia="Yu Gothic Light"/>
        </w:rPr>
        <w:t xml:space="preserve"> Fueling.”</w:t>
      </w:r>
    </w:p>
    <w:p w14:paraId="40EFD434" w14:textId="77777777" w:rsidR="00990B31" w:rsidRPr="00ED0612" w:rsidRDefault="00990B31" w:rsidP="00990B31">
      <w:pPr>
        <w:pStyle w:val="Heading4"/>
        <w:keepNext w:val="0"/>
        <w:keepLines w:val="0"/>
        <w:rPr>
          <w:rFonts w:eastAsia="Yu Gothic Light"/>
        </w:rPr>
      </w:pPr>
      <w:r w:rsidRPr="00A26943">
        <w:rPr>
          <w:rFonts w:eastAsia="Yu Gothic Light"/>
          <w:i/>
          <w:iCs w:val="0"/>
        </w:rPr>
        <w:t>Electric Cargo Handling Equipment.</w:t>
      </w:r>
      <w:r w:rsidRPr="00ED0612">
        <w:rPr>
          <w:rFonts w:eastAsia="Yu Gothic Light"/>
        </w:rPr>
        <w:t xml:space="preserve"> The quantity of electricity (in kWh) dispensed must be reported per FSE, as set forth in section </w:t>
      </w:r>
      <w:r w:rsidRPr="00ED0612">
        <w:rPr>
          <w:rFonts w:eastAsia="Yu Gothic Light"/>
        </w:rPr>
        <w:lastRenderedPageBreak/>
        <w:t>95483.2(b), with a certified FPC and with transaction type “</w:t>
      </w:r>
      <w:proofErr w:type="spellStart"/>
      <w:r w:rsidRPr="00ED0612">
        <w:rPr>
          <w:rFonts w:eastAsia="Yu Gothic Light"/>
        </w:rPr>
        <w:t>eCHE</w:t>
      </w:r>
      <w:proofErr w:type="spellEnd"/>
      <w:r w:rsidRPr="00ED0612">
        <w:rPr>
          <w:rFonts w:eastAsia="Yu Gothic Light"/>
        </w:rPr>
        <w:t xml:space="preserve"> Fueling.”</w:t>
      </w:r>
    </w:p>
    <w:p w14:paraId="4BAC98C5" w14:textId="77777777" w:rsidR="00990B31" w:rsidRPr="00ED0612" w:rsidRDefault="00990B31" w:rsidP="00990B31">
      <w:pPr>
        <w:pStyle w:val="Heading4"/>
        <w:keepNext w:val="0"/>
        <w:keepLines w:val="0"/>
        <w:rPr>
          <w:rFonts w:eastAsia="Yu Gothic Light"/>
        </w:rPr>
      </w:pPr>
      <w:r w:rsidRPr="00A26943">
        <w:rPr>
          <w:rFonts w:eastAsia="Yu Gothic Light"/>
          <w:i/>
          <w:iCs w:val="0"/>
        </w:rPr>
        <w:t>Electric Power for Ocean-going Vessel.</w:t>
      </w:r>
      <w:r w:rsidRPr="00ED0612">
        <w:rPr>
          <w:rFonts w:eastAsia="Yu Gothic Light"/>
        </w:rPr>
        <w:t xml:space="preserve"> The quantity of electricity (in kWh) dispensed must be reported per FSE, as set forth in section 95483.2(b), with a certified FPC and with transaction type “</w:t>
      </w:r>
      <w:proofErr w:type="spellStart"/>
      <w:r w:rsidRPr="00ED0612">
        <w:rPr>
          <w:rFonts w:eastAsia="Yu Gothic Light"/>
        </w:rPr>
        <w:t>eOGV</w:t>
      </w:r>
      <w:proofErr w:type="spellEnd"/>
      <w:r w:rsidRPr="00ED0612">
        <w:rPr>
          <w:rFonts w:eastAsia="Yu Gothic Light"/>
        </w:rPr>
        <w:t xml:space="preserve"> Fueling.”</w:t>
      </w:r>
    </w:p>
    <w:p w14:paraId="376D9B27" w14:textId="77777777" w:rsidR="00990B31" w:rsidRPr="00ED0612" w:rsidRDefault="00990B31" w:rsidP="00990B31">
      <w:pPr>
        <w:pStyle w:val="Heading4"/>
        <w:keepNext w:val="0"/>
        <w:keepLines w:val="0"/>
        <w:rPr>
          <w:rFonts w:eastAsia="Yu Gothic Light"/>
        </w:rPr>
      </w:pPr>
      <w:r w:rsidRPr="00A26943">
        <w:rPr>
          <w:rFonts w:eastAsia="Yu Gothic Light"/>
          <w:i/>
          <w:iCs w:val="0"/>
        </w:rPr>
        <w:t>Other Electric Transportation Applications.</w:t>
      </w:r>
      <w:r w:rsidRPr="00ED0612">
        <w:rPr>
          <w:rFonts w:eastAsia="Yu Gothic Light"/>
        </w:rPr>
        <w:t xml:space="preserve"> The quantity of electricity (in kWh) dispensed must be reported per FSE with a certified FPC and with transaction type made available by Executive Officer pursuant to section 95488.7.</w:t>
      </w:r>
    </w:p>
    <w:p w14:paraId="02E5FBFE" w14:textId="77777777" w:rsidR="00990B31" w:rsidRPr="00ED0612" w:rsidRDefault="00990B31" w:rsidP="00990B31">
      <w:pPr>
        <w:pStyle w:val="Heading3"/>
        <w:keepNext w:val="0"/>
        <w:keepLines w:val="0"/>
        <w:rPr>
          <w:rFonts w:eastAsia="Yu Gothic Light"/>
        </w:rPr>
      </w:pPr>
      <w:r w:rsidRPr="00A26943">
        <w:rPr>
          <w:rFonts w:eastAsia="Yu Gothic Light"/>
          <w:i/>
          <w:iCs/>
        </w:rPr>
        <w:t>Specific Quarterly Reporting Parameters for Hydrogen Used as a Transportation Fuel</w:t>
      </w:r>
      <w:r w:rsidRPr="00ED0612">
        <w:rPr>
          <w:rFonts w:eastAsia="Yu Gothic Light"/>
        </w:rPr>
        <w:t>.</w:t>
      </w:r>
    </w:p>
    <w:p w14:paraId="4C00E410" w14:textId="77777777" w:rsidR="00990B31" w:rsidRPr="00ED0612" w:rsidRDefault="00990B31" w:rsidP="00990B31">
      <w:pPr>
        <w:pStyle w:val="Heading4"/>
        <w:keepNext w:val="0"/>
        <w:keepLines w:val="0"/>
        <w:rPr>
          <w:rFonts w:eastAsia="Yu Gothic Light"/>
        </w:rPr>
      </w:pPr>
      <w:r w:rsidRPr="00ED0612">
        <w:rPr>
          <w:rFonts w:eastAsia="Yu Gothic Light"/>
        </w:rPr>
        <w:t>The quantity (in kg) of hydrogen fuel dispensed per FSE, as set forth in section 95483.2(b), with a certified FPC and with transaction type “FCV Fueling” by vehicle weight category: LDV &amp; MDV and HDV.</w:t>
      </w:r>
    </w:p>
    <w:p w14:paraId="593A1AC5" w14:textId="77777777" w:rsidR="00990B31" w:rsidRPr="00ED0612" w:rsidRDefault="00990B31" w:rsidP="00990B31">
      <w:pPr>
        <w:pStyle w:val="Heading4"/>
        <w:keepNext w:val="0"/>
        <w:keepLines w:val="0"/>
        <w:rPr>
          <w:rFonts w:eastAsia="Yu Gothic Light"/>
        </w:rPr>
      </w:pPr>
      <w:r w:rsidRPr="00ED0612">
        <w:rPr>
          <w:rFonts w:eastAsia="Yu Gothic Light"/>
        </w:rPr>
        <w:t>For hydrogen fuel cell forklifts, the amount of hydrogen fuel dispensed (in kg) per FSE with a certified FPC and with transaction type “Forklift Hydrogen Fueling.”</w:t>
      </w:r>
    </w:p>
    <w:p w14:paraId="2521EA0F" w14:textId="77777777" w:rsidR="00990B31" w:rsidRPr="00ED0612" w:rsidRDefault="00990B31" w:rsidP="00990B31">
      <w:pPr>
        <w:pStyle w:val="Heading4"/>
        <w:keepNext w:val="0"/>
        <w:keepLines w:val="0"/>
        <w:rPr>
          <w:rFonts w:eastAsia="Yu Gothic Light"/>
        </w:rPr>
      </w:pPr>
      <w:r w:rsidRPr="00ED0612">
        <w:rPr>
          <w:rFonts w:eastAsia="Yu Gothic Light"/>
        </w:rPr>
        <w:t>Production Company ID and Facility ID.</w:t>
      </w:r>
    </w:p>
    <w:p w14:paraId="61E09C04" w14:textId="1C47B04F" w:rsidR="0071578E" w:rsidRPr="00D61417" w:rsidRDefault="00A63DD3" w:rsidP="00893322">
      <w:pPr>
        <w:pStyle w:val="Heading4"/>
        <w:keepNext w:val="0"/>
        <w:keepLines w:val="0"/>
        <w:rPr>
          <w:ins w:id="5048" w:author="CARB" w:date="2023-12-19T12:12:00Z"/>
        </w:rPr>
      </w:pPr>
      <w:ins w:id="5049" w:author="CARB" w:date="2023-12-19T12:12:00Z">
        <w:r w:rsidRPr="00A63DD3">
          <w:t>For hydrogen reported with a pathway that utilizes book-and-claim accounting for electricity as specified in section 95488.8(</w:t>
        </w:r>
        <w:proofErr w:type="spellStart"/>
        <w:r w:rsidRPr="00A63DD3">
          <w:t>i</w:t>
        </w:r>
        <w:proofErr w:type="spellEnd"/>
        <w:r w:rsidRPr="00A63DD3">
          <w:t>)(1)(B) the reporting entity must be able to provide to the Executive Officer records, upon request, demonstrating that the low-CI electricity is supplied (including through book-and-claim accounting) to the FSE during the period, and that any renewable energy certificates associated with the low-CI electricity were transferred from the fuel pathway holder to the reporting entity and retired for the purpose of LCFS credit generation.</w:t>
        </w:r>
      </w:ins>
    </w:p>
    <w:p w14:paraId="211D09E8" w14:textId="77777777" w:rsidR="00990B31" w:rsidRPr="00ED0612" w:rsidRDefault="00990B31" w:rsidP="00990B31">
      <w:pPr>
        <w:pStyle w:val="Heading4"/>
        <w:keepNext w:val="0"/>
        <w:keepLines w:val="0"/>
        <w:numPr>
          <w:numberingChange w:id="5050" w:author="CARB" w:date="2023-12-19T12:12:00Z" w:original="(%4:4:3:)"/>
        </w:numPr>
        <w:rPr>
          <w:rFonts w:eastAsia="Yu Gothic Light"/>
        </w:rPr>
      </w:pPr>
      <w:r w:rsidRPr="00ED0612">
        <w:rPr>
          <w:rFonts w:eastAsia="Yu Gothic Light"/>
        </w:rPr>
        <w:t>For hydrogen reported with a pathway that claims carbon intensity reductions for shifts in time of electricity use for electrolytic hydrogen production, the quantity of electricity (in kWh) used to produce hydrogen for each hourly window must be reported with transaction type “FCV Fueling--Smart Electrolysis” and the following requirements must be met:</w:t>
      </w:r>
    </w:p>
    <w:p w14:paraId="7211D58E" w14:textId="77777777" w:rsidR="00990B31" w:rsidRPr="00ED0612" w:rsidRDefault="00990B31" w:rsidP="00990B31">
      <w:pPr>
        <w:pStyle w:val="Heading6"/>
        <w:keepNext w:val="0"/>
        <w:keepLines w:val="0"/>
        <w:rPr>
          <w:rFonts w:eastAsia="Yu Gothic Light"/>
        </w:rPr>
      </w:pPr>
      <w:r w:rsidRPr="00ED0612">
        <w:rPr>
          <w:rFonts w:eastAsia="Yu Gothic Light"/>
        </w:rPr>
        <w:t>The quantity of electricity used for each hourly window, as per Table 7-2 in section 95488.5(f), must be reported; and</w:t>
      </w:r>
    </w:p>
    <w:p w14:paraId="313AA558" w14:textId="77777777" w:rsidR="00990B31" w:rsidRPr="00ED0612" w:rsidRDefault="00990B31" w:rsidP="00990B31">
      <w:pPr>
        <w:pStyle w:val="Heading6"/>
        <w:keepNext w:val="0"/>
        <w:keepLines w:val="0"/>
        <w:rPr>
          <w:rFonts w:eastAsia="Yu Gothic Light"/>
        </w:rPr>
      </w:pPr>
      <w:r w:rsidRPr="00ED0612">
        <w:rPr>
          <w:rFonts w:eastAsia="Yu Gothic Light"/>
        </w:rPr>
        <w:lastRenderedPageBreak/>
        <w:t>The reporting entity must provide documentation showing the quantity of electricity used during a reporting period broken down by hourly windows, upon request by the Executive Officer.</w:t>
      </w:r>
    </w:p>
    <w:p w14:paraId="31E5E514" w14:textId="77777777" w:rsidR="00990B31" w:rsidRPr="00ED0612" w:rsidRDefault="00990B31" w:rsidP="00990B31">
      <w:pPr>
        <w:pStyle w:val="Heading3"/>
        <w:keepNext w:val="0"/>
        <w:keepLines w:val="0"/>
        <w:rPr>
          <w:rFonts w:eastAsia="Yu Gothic Light"/>
        </w:rPr>
      </w:pPr>
      <w:r w:rsidRPr="008A3568">
        <w:rPr>
          <w:rFonts w:eastAsia="Yu Gothic Light"/>
          <w:i/>
          <w:iCs/>
        </w:rPr>
        <w:t>Specific Quarterly Reporting Parameters for Propane</w:t>
      </w:r>
      <w:r w:rsidRPr="00ED0612">
        <w:rPr>
          <w:rFonts w:eastAsia="Yu Gothic Light"/>
        </w:rPr>
        <w:t>.</w:t>
      </w:r>
    </w:p>
    <w:p w14:paraId="5B920E60" w14:textId="77777777" w:rsidR="00990B31" w:rsidRPr="00ED0612" w:rsidRDefault="00990B31" w:rsidP="00990B31">
      <w:pPr>
        <w:pStyle w:val="Heading4"/>
        <w:keepNext w:val="0"/>
        <w:keepLines w:val="0"/>
        <w:rPr>
          <w:rFonts w:eastAsia="Yu Gothic Light"/>
        </w:rPr>
      </w:pPr>
      <w:r w:rsidRPr="00ED0612">
        <w:rPr>
          <w:rFonts w:eastAsia="Yu Gothic Light"/>
        </w:rPr>
        <w:t>The quantity (in gal) of propane dispensed per FSE, as set forth in section 95483.2(b), with a certified FPC and with transaction type “Propane Fueling.”</w:t>
      </w:r>
    </w:p>
    <w:p w14:paraId="0D3E581D" w14:textId="77777777" w:rsidR="00990B31" w:rsidRPr="00ED0612" w:rsidRDefault="00990B31" w:rsidP="00990B31">
      <w:pPr>
        <w:pStyle w:val="Heading4"/>
        <w:keepNext w:val="0"/>
        <w:keepLines w:val="0"/>
        <w:rPr>
          <w:rFonts w:eastAsia="Yu Gothic Light"/>
        </w:rPr>
      </w:pPr>
      <w:r w:rsidRPr="00ED0612">
        <w:rPr>
          <w:rFonts w:eastAsia="Yu Gothic Light"/>
        </w:rPr>
        <w:t>For renewable propane, the Production Company ID and Facility ID.</w:t>
      </w:r>
    </w:p>
    <w:p w14:paraId="2BC6FED8" w14:textId="77777777" w:rsidR="00990B31" w:rsidRPr="00ED0612" w:rsidRDefault="00990B31" w:rsidP="00990B31">
      <w:pPr>
        <w:pStyle w:val="Heading2"/>
        <w:keepNext w:val="0"/>
        <w:keepLines w:val="0"/>
        <w:rPr>
          <w:rFonts w:eastAsia="Yu Gothic Light"/>
        </w:rPr>
      </w:pPr>
      <w:r w:rsidRPr="008A3568">
        <w:rPr>
          <w:rFonts w:eastAsia="Yu Gothic Light"/>
          <w:i/>
          <w:iCs/>
        </w:rPr>
        <w:t>Reporting Requirements for Annual Compliance Reports.</w:t>
      </w:r>
      <w:r w:rsidRPr="00ED0612">
        <w:rPr>
          <w:rFonts w:eastAsia="Yu Gothic Light"/>
        </w:rPr>
        <w:t xml:space="preserve"> A fuel reporting entity and project operators must submit an annual compliance report that aggregates the quarterly fuel transactions reports and provides the additional information set forth below:</w:t>
      </w:r>
    </w:p>
    <w:p w14:paraId="0C2B61B0" w14:textId="77777777" w:rsidR="00990B31" w:rsidRPr="00ED0612" w:rsidRDefault="00990B31" w:rsidP="00990B31">
      <w:pPr>
        <w:pStyle w:val="Heading3"/>
        <w:keepNext w:val="0"/>
        <w:keepLines w:val="0"/>
        <w:rPr>
          <w:rFonts w:eastAsia="Yu Gothic Light"/>
        </w:rPr>
      </w:pPr>
      <w:r w:rsidRPr="00ED0612">
        <w:rPr>
          <w:rFonts w:eastAsia="Yu Gothic Light"/>
        </w:rPr>
        <w:t>LRT-CBTS generates an annual summary, for each fuel reporting entity and project operator, that includes the following:</w:t>
      </w:r>
    </w:p>
    <w:p w14:paraId="774F5FC5" w14:textId="77777777" w:rsidR="00990B31" w:rsidRPr="00ED0612" w:rsidRDefault="00990B31" w:rsidP="00990B31">
      <w:pPr>
        <w:pStyle w:val="Heading4"/>
        <w:keepNext w:val="0"/>
        <w:keepLines w:val="0"/>
        <w:rPr>
          <w:rFonts w:eastAsia="Yu Gothic Light"/>
        </w:rPr>
      </w:pPr>
      <w:r w:rsidRPr="00ED0612">
        <w:rPr>
          <w:rFonts w:eastAsia="Yu Gothic Light"/>
        </w:rPr>
        <w:t>The total credits and deficits generated by the fuel reporting entity and project operator in the compliance period, calculated in the LRT-CBTS as per sections 95486.1 and 95489;</w:t>
      </w:r>
    </w:p>
    <w:p w14:paraId="3B1A09AB" w14:textId="77777777" w:rsidR="00990B31" w:rsidRPr="00ED0612" w:rsidRDefault="00990B31" w:rsidP="00990B31">
      <w:pPr>
        <w:pStyle w:val="Heading4"/>
        <w:keepNext w:val="0"/>
        <w:keepLines w:val="0"/>
        <w:rPr>
          <w:rFonts w:eastAsia="Yu Gothic Light"/>
        </w:rPr>
      </w:pPr>
      <w:r w:rsidRPr="00ED0612">
        <w:rPr>
          <w:rFonts w:eastAsia="Yu Gothic Light"/>
        </w:rPr>
        <w:t>Any credits carried over from the previous compliance period;</w:t>
      </w:r>
    </w:p>
    <w:p w14:paraId="70F1BDC2" w14:textId="77777777" w:rsidR="00990B31" w:rsidRPr="00ED0612" w:rsidRDefault="00990B31" w:rsidP="00990B31">
      <w:pPr>
        <w:pStyle w:val="Heading4"/>
        <w:keepNext w:val="0"/>
        <w:keepLines w:val="0"/>
        <w:rPr>
          <w:rFonts w:eastAsia="Yu Gothic Light"/>
        </w:rPr>
      </w:pPr>
      <w:r w:rsidRPr="00ED0612">
        <w:rPr>
          <w:rFonts w:eastAsia="Yu Gothic Light"/>
        </w:rPr>
        <w:t>Any deficits carried over from the previous compliance period;</w:t>
      </w:r>
    </w:p>
    <w:p w14:paraId="0509B71D" w14:textId="77777777" w:rsidR="00990B31" w:rsidRPr="00ED0612" w:rsidRDefault="00990B31" w:rsidP="00990B31">
      <w:pPr>
        <w:pStyle w:val="Heading4"/>
        <w:keepNext w:val="0"/>
        <w:keepLines w:val="0"/>
        <w:rPr>
          <w:rFonts w:eastAsia="Yu Gothic Light"/>
        </w:rPr>
      </w:pPr>
      <w:r w:rsidRPr="00ED0612">
        <w:rPr>
          <w:rFonts w:eastAsia="Yu Gothic Light"/>
        </w:rPr>
        <w:t>The total credits acquired from another entity;</w:t>
      </w:r>
    </w:p>
    <w:p w14:paraId="60C27BEB" w14:textId="77777777" w:rsidR="00990B31" w:rsidRPr="00ED0612" w:rsidRDefault="00990B31" w:rsidP="00990B31">
      <w:pPr>
        <w:pStyle w:val="Heading4"/>
        <w:keepNext w:val="0"/>
        <w:keepLines w:val="0"/>
        <w:rPr>
          <w:rFonts w:eastAsia="Yu Gothic Light"/>
        </w:rPr>
      </w:pPr>
      <w:r w:rsidRPr="00ED0612">
        <w:rPr>
          <w:rFonts w:eastAsia="Yu Gothic Light"/>
        </w:rPr>
        <w:t>The total credits sold or otherwise transferred;</w:t>
      </w:r>
    </w:p>
    <w:p w14:paraId="2018E2E7" w14:textId="77777777" w:rsidR="00990B31" w:rsidRPr="00ED0612" w:rsidRDefault="00990B31" w:rsidP="00990B31">
      <w:pPr>
        <w:pStyle w:val="Heading4"/>
        <w:keepNext w:val="0"/>
        <w:keepLines w:val="0"/>
        <w:rPr>
          <w:rFonts w:eastAsia="Yu Gothic Light"/>
        </w:rPr>
      </w:pPr>
      <w:r w:rsidRPr="00ED0612">
        <w:rPr>
          <w:rFonts w:eastAsia="Yu Gothic Light"/>
        </w:rPr>
        <w:t>The total credits retired within the LCFS to meet compliance obligation per section 95485; and</w:t>
      </w:r>
    </w:p>
    <w:p w14:paraId="75C58D68" w14:textId="77777777" w:rsidR="00990B31" w:rsidRPr="00ED0612" w:rsidRDefault="00990B31" w:rsidP="00990B31">
      <w:pPr>
        <w:pStyle w:val="Heading4"/>
        <w:keepNext w:val="0"/>
        <w:keepLines w:val="0"/>
        <w:rPr>
          <w:rFonts w:eastAsia="Yu Gothic Light"/>
        </w:rPr>
      </w:pPr>
      <w:r w:rsidRPr="00ED0612">
        <w:rPr>
          <w:rFonts w:eastAsia="Yu Gothic Light"/>
        </w:rPr>
        <w:t>Total credits acquired from or pledged for sale into the CCM, if applicable;</w:t>
      </w:r>
    </w:p>
    <w:p w14:paraId="36CED8A6" w14:textId="77777777" w:rsidR="00990B31" w:rsidRPr="00ED0612" w:rsidRDefault="00990B31" w:rsidP="00990B31">
      <w:pPr>
        <w:pStyle w:val="Heading4"/>
        <w:keepNext w:val="0"/>
        <w:keepLines w:val="0"/>
        <w:rPr>
          <w:rFonts w:eastAsia="Yu Gothic Light"/>
        </w:rPr>
      </w:pPr>
      <w:r w:rsidRPr="00ED0612">
        <w:rPr>
          <w:rFonts w:eastAsia="Yu Gothic Light"/>
        </w:rPr>
        <w:t>Total credits purchased as carryback credits; and</w:t>
      </w:r>
    </w:p>
    <w:p w14:paraId="385A3A89" w14:textId="77777777" w:rsidR="00990B31" w:rsidRPr="00ED0612" w:rsidRDefault="00990B31" w:rsidP="00990B31">
      <w:pPr>
        <w:pStyle w:val="Heading4"/>
        <w:keepNext w:val="0"/>
        <w:keepLines w:val="0"/>
        <w:rPr>
          <w:rFonts w:eastAsia="Yu Gothic Light"/>
        </w:rPr>
      </w:pPr>
      <w:r w:rsidRPr="00ED0612">
        <w:rPr>
          <w:rFonts w:eastAsia="Yu Gothic Light"/>
        </w:rPr>
        <w:t>Any credits on administrative hold.</w:t>
      </w:r>
    </w:p>
    <w:p w14:paraId="788478A0" w14:textId="77777777" w:rsidR="00990B31" w:rsidRPr="00ED0612" w:rsidRDefault="00990B31" w:rsidP="00990B31">
      <w:pPr>
        <w:pStyle w:val="Heading3"/>
        <w:keepNext w:val="0"/>
        <w:keepLines w:val="0"/>
        <w:rPr>
          <w:rFonts w:eastAsia="Yu Gothic Light"/>
        </w:rPr>
      </w:pPr>
      <w:r w:rsidRPr="00ED0612">
        <w:rPr>
          <w:rFonts w:eastAsia="Yu Gothic Light"/>
        </w:rPr>
        <w:t>A producer of CARBOB, gasoline, or diesel fuel must report, for each of its refineries, the MCON or other crude oil name designation, amount (in gal), and Country (or State) of origin for each crude supplied to the refinery during the annual compliance period.</w:t>
      </w:r>
    </w:p>
    <w:p w14:paraId="0D1490AF" w14:textId="77777777" w:rsidR="00990B31" w:rsidRPr="00ED0612" w:rsidRDefault="00990B31" w:rsidP="00990B31">
      <w:pPr>
        <w:pStyle w:val="Heading3"/>
        <w:keepNext w:val="0"/>
        <w:keepLines w:val="0"/>
        <w:rPr>
          <w:rFonts w:eastAsia="Yu Gothic Light"/>
        </w:rPr>
      </w:pPr>
      <w:r w:rsidRPr="00ED0612">
        <w:rPr>
          <w:rFonts w:eastAsia="Yu Gothic Light"/>
        </w:rPr>
        <w:lastRenderedPageBreak/>
        <w:t>All pending credit transfers initiated during a compliance period must be completed prior to submittal of the annual compliance report, if possible. If there is still a pending outgoing credit transfer, the credits will be taken from the account of the Seller that initiated the transfer and the annual compliance report will reflect the adjusted credit balance. If there is a pending incoming credit transfer, the Buyer's annual report will not reflect the balance until the transfer is completed. Upon completion, the annual compliance report must be reopened and resubmitted with the adjusted credit balance.</w:t>
      </w:r>
    </w:p>
    <w:p w14:paraId="68FF351B" w14:textId="77777777" w:rsidR="00990B31" w:rsidRDefault="00990B31" w:rsidP="00990B31">
      <w:pPr>
        <w:pStyle w:val="Heading3"/>
        <w:keepNext w:val="0"/>
        <w:keepLines w:val="0"/>
        <w:rPr>
          <w:rFonts w:eastAsia="Yu Gothic Light"/>
        </w:rPr>
      </w:pPr>
      <w:r w:rsidRPr="00B13ED5">
        <w:rPr>
          <w:rFonts w:eastAsia="Yu Gothic Light"/>
          <w:i/>
          <w:iCs/>
        </w:rPr>
        <w:t>Attestations Regarding Environmental Attributes for Biomethane.</w:t>
      </w:r>
      <w:r w:rsidRPr="00ED0612">
        <w:rPr>
          <w:rFonts w:eastAsia="Yu Gothic Light"/>
        </w:rPr>
        <w:t xml:space="preserve"> Entities reporting bio-CNG, bio-LNG, and bio-L-CNG must submit the environmental attribute attestation pursuant to section 95488.8(</w:t>
      </w:r>
      <w:proofErr w:type="spellStart"/>
      <w:r w:rsidRPr="00ED0612">
        <w:rPr>
          <w:rFonts w:eastAsia="Yu Gothic Light"/>
        </w:rPr>
        <w:t>i</w:t>
      </w:r>
      <w:proofErr w:type="spellEnd"/>
      <w:r w:rsidRPr="00ED0612">
        <w:rPr>
          <w:rFonts w:eastAsia="Yu Gothic Light"/>
        </w:rPr>
        <w:t>)(2)(C) along with the annual compliance report in the LRT-CBTS.</w:t>
      </w:r>
    </w:p>
    <w:p w14:paraId="21A53B1B" w14:textId="77777777" w:rsidR="00990B31" w:rsidRDefault="00990B31" w:rsidP="00084D93">
      <w:pPr>
        <w:pStyle w:val="Heading3"/>
        <w:keepNext w:val="0"/>
        <w:keepLines w:val="0"/>
        <w:rPr>
          <w:ins w:id="5051" w:author="CARB" w:date="2023-12-19T12:12:00Z"/>
        </w:rPr>
      </w:pPr>
      <w:ins w:id="5052" w:author="CARB" w:date="2023-12-19T12:12:00Z">
        <w:r w:rsidRPr="00D61417">
          <w:rPr>
            <w:i/>
          </w:rPr>
          <w:t>Uses of Electricity Credit Proceeds</w:t>
        </w:r>
        <w:r>
          <w:t xml:space="preserve">. </w:t>
        </w:r>
        <w:r w:rsidRPr="00792171">
          <w:t>Entities generating credits from electricity must use all credit proceeds to further transportation electrification efforts in California. The credit generator must include, in their Annual Compliance Report, an itemized summary of efforts and costs associated with meeting this requirement.</w:t>
        </w:r>
      </w:ins>
    </w:p>
    <w:p w14:paraId="5AD93CAB" w14:textId="77777777" w:rsidR="00990B31" w:rsidRDefault="00990B31" w:rsidP="00084D93">
      <w:pPr>
        <w:pStyle w:val="Heading4"/>
        <w:keepNext w:val="0"/>
        <w:keepLines w:val="0"/>
        <w:rPr>
          <w:ins w:id="5053" w:author="CARB" w:date="2023-12-19T12:12:00Z"/>
        </w:rPr>
      </w:pPr>
      <w:ins w:id="5054" w:author="CARB" w:date="2023-12-19T12:12:00Z">
        <w:r>
          <w:t>Additional Reporting Requirements for Entities Generating Non-metered Base Credits.</w:t>
        </w:r>
      </w:ins>
    </w:p>
    <w:p w14:paraId="5AF95F5C" w14:textId="77777777" w:rsidR="00990B31" w:rsidRDefault="00990B31" w:rsidP="00084D93">
      <w:pPr>
        <w:pStyle w:val="Heading5"/>
        <w:keepNext w:val="0"/>
        <w:keepLines w:val="0"/>
        <w:rPr>
          <w:ins w:id="5055" w:author="CARB" w:date="2023-12-19T12:12:00Z"/>
        </w:rPr>
      </w:pPr>
      <w:ins w:id="5056" w:author="CARB" w:date="2023-12-19T12:12:00Z">
        <w:r w:rsidRPr="00D61417">
          <w:rPr>
            <w:i/>
          </w:rPr>
          <w:t>Reporting on Clean Fuel Reward Program Implementation</w:t>
        </w:r>
        <w:r>
          <w:t xml:space="preserve">. </w:t>
        </w:r>
        <w:r w:rsidRPr="00BD015A">
          <w:t>By April 30 the administrator of the Clean Fuel Reward program funded by LCFS credit proceeds shall submit a report to the Executive Officer describing the disposition of LCFS Clean Fuel Reward program funds from the previous calendar year. This report must include:</w:t>
        </w:r>
      </w:ins>
    </w:p>
    <w:p w14:paraId="2BCC3433" w14:textId="77777777" w:rsidR="00990B31" w:rsidRDefault="00990B31" w:rsidP="00084D93">
      <w:pPr>
        <w:pStyle w:val="Heading6"/>
        <w:keepNext w:val="0"/>
        <w:keepLines w:val="0"/>
        <w:rPr>
          <w:ins w:id="5057" w:author="CARB" w:date="2023-12-19T12:12:00Z"/>
        </w:rPr>
      </w:pPr>
      <w:ins w:id="5058" w:author="CARB" w:date="2023-12-19T12:12:00Z">
        <w:r w:rsidRPr="00BD015A">
          <w:t>The monetary value of LCFS credit proceeds received by the Clean Fuel Reward program; and</w:t>
        </w:r>
      </w:ins>
    </w:p>
    <w:p w14:paraId="53FB51F5" w14:textId="77777777" w:rsidR="00990B31" w:rsidRDefault="00990B31" w:rsidP="00084D93">
      <w:pPr>
        <w:pStyle w:val="Heading6"/>
        <w:keepNext w:val="0"/>
        <w:keepLines w:val="0"/>
        <w:rPr>
          <w:ins w:id="5059" w:author="CARB" w:date="2023-12-19T12:12:00Z"/>
        </w:rPr>
      </w:pPr>
      <w:ins w:id="5060" w:author="CARB" w:date="2023-12-19T12:12:00Z">
        <w:r w:rsidRPr="006D47B4">
          <w:t>A summary, detailed list, and explanation of administrative costs, including start-up costs, utility overhead costs, and costs for program-related marketing, education, and outreach activities.</w:t>
        </w:r>
      </w:ins>
    </w:p>
    <w:p w14:paraId="6B83FE24" w14:textId="41047D6C" w:rsidR="00990B31" w:rsidRDefault="00990B31" w:rsidP="00893322">
      <w:pPr>
        <w:pStyle w:val="Heading5"/>
        <w:keepNext w:val="0"/>
        <w:keepLines w:val="0"/>
        <w:rPr>
          <w:ins w:id="5061" w:author="CARB" w:date="2023-12-19T12:12:00Z"/>
        </w:rPr>
      </w:pPr>
      <w:ins w:id="5062" w:author="CARB" w:date="2023-12-19T12:12:00Z">
        <w:r w:rsidRPr="00514B34">
          <w:rPr>
            <w:i/>
            <w:iCs/>
          </w:rPr>
          <w:t>Holdback Equity Reporting Requirements</w:t>
        </w:r>
        <w:r>
          <w:t xml:space="preserve">. </w:t>
        </w:r>
        <w:r w:rsidRPr="0008395D">
          <w:t>EDUs must include a discussion on how their portfolio of holdback credit equity projects is consistent with the findings and recommendations of the SB 350 Low-Income Barriers Study, Part B report prepared by CARB (rev. Feb. 2018), incorporated herein</w:t>
        </w:r>
        <w:r w:rsidR="0057695D">
          <w:t xml:space="preserve"> by reference</w:t>
        </w:r>
        <w:r w:rsidRPr="0008395D">
          <w:t xml:space="preserve">. This discussion must include, as applicable, a description of how the projects: support increased access to clean transportation and </w:t>
        </w:r>
        <w:r w:rsidRPr="0008395D">
          <w:lastRenderedPageBreak/>
          <w:t>mobility options; consider, and to the extent feasible, either complement or build upon existing CARB, other State, or local incentive projects to diversify and maximize benefits from statewide investments; demonstrate partnership and support from local community-based organizations; and meet community-identified clean transportation needs.</w:t>
        </w:r>
      </w:ins>
    </w:p>
    <w:p w14:paraId="0820FB2F" w14:textId="77777777" w:rsidR="00990B31" w:rsidRPr="0025330F" w:rsidRDefault="00990B31" w:rsidP="00893322">
      <w:pPr>
        <w:pStyle w:val="Heading5"/>
        <w:keepNext w:val="0"/>
        <w:keepLines w:val="0"/>
        <w:rPr>
          <w:ins w:id="5063" w:author="CARB" w:date="2023-12-19T12:12:00Z"/>
        </w:rPr>
      </w:pPr>
      <w:ins w:id="5064" w:author="CARB" w:date="2023-12-19T12:12:00Z">
        <w:r>
          <w:t>Investor-owned utilities must also provide an unredacted copy of the annual implementation report required under Order 4 of Public Utilities Commission of California (PUC) Decision 1412-083, or any successor PUC Decisions.</w:t>
        </w:r>
      </w:ins>
    </w:p>
    <w:p w14:paraId="7450F15E" w14:textId="77777777" w:rsidR="00990B31" w:rsidRPr="00ED0612" w:rsidRDefault="00990B31" w:rsidP="00990B31">
      <w:pPr>
        <w:pStyle w:val="Heading2"/>
        <w:keepNext w:val="0"/>
        <w:keepLines w:val="0"/>
        <w:rPr>
          <w:rFonts w:eastAsia="Yu Gothic Light"/>
        </w:rPr>
      </w:pPr>
      <w:r w:rsidRPr="00B13ED5">
        <w:rPr>
          <w:rFonts w:eastAsia="Yu Gothic Light"/>
          <w:i/>
          <w:iCs/>
        </w:rPr>
        <w:t>Significant Figures.</w:t>
      </w:r>
      <w:r w:rsidRPr="00ED0612">
        <w:rPr>
          <w:rFonts w:eastAsia="Yu Gothic Light"/>
        </w:rPr>
        <w:t xml:space="preserve"> A regulated entity must report the following quantities as specified below:</w:t>
      </w:r>
    </w:p>
    <w:p w14:paraId="6048A54C" w14:textId="77777777" w:rsidR="00990B31" w:rsidRPr="00ED0612" w:rsidRDefault="00990B31" w:rsidP="00990B31">
      <w:pPr>
        <w:pStyle w:val="Heading3"/>
        <w:keepNext w:val="0"/>
        <w:keepLines w:val="0"/>
        <w:rPr>
          <w:rFonts w:eastAsia="Yu Gothic Light"/>
        </w:rPr>
      </w:pPr>
      <w:r w:rsidRPr="00ED0612">
        <w:rPr>
          <w:rFonts w:eastAsia="Yu Gothic Light"/>
        </w:rPr>
        <w:t>Carbon intensity, expressed to the same number of significant figures as shown in Tables 7-1, and 9;</w:t>
      </w:r>
    </w:p>
    <w:p w14:paraId="5DFA4214" w14:textId="77777777" w:rsidR="00990B31" w:rsidRPr="00ED0612" w:rsidRDefault="00990B31" w:rsidP="00990B31">
      <w:pPr>
        <w:pStyle w:val="Heading3"/>
        <w:keepNext w:val="0"/>
        <w:keepLines w:val="0"/>
        <w:rPr>
          <w:rFonts w:eastAsia="Yu Gothic Light"/>
        </w:rPr>
      </w:pPr>
      <w:r w:rsidRPr="00ED0612">
        <w:rPr>
          <w:rFonts w:eastAsia="Yu Gothic Light"/>
        </w:rPr>
        <w:t>Credits or deficits, expressed to the nearest whole metric ton CO</w:t>
      </w:r>
      <w:r w:rsidRPr="003D756E">
        <w:rPr>
          <w:rFonts w:eastAsia="Yu Gothic Light"/>
          <w:vertAlign w:val="subscript"/>
        </w:rPr>
        <w:t>2</w:t>
      </w:r>
      <w:r w:rsidRPr="00ED0612">
        <w:rPr>
          <w:rFonts w:eastAsia="Yu Gothic Light"/>
        </w:rPr>
        <w:t xml:space="preserve"> equivalent;</w:t>
      </w:r>
    </w:p>
    <w:p w14:paraId="64C5E190" w14:textId="77777777" w:rsidR="00990B31" w:rsidRPr="00ED0612" w:rsidRDefault="00990B31" w:rsidP="00990B31">
      <w:pPr>
        <w:pStyle w:val="Heading3"/>
        <w:keepNext w:val="0"/>
        <w:keepLines w:val="0"/>
        <w:rPr>
          <w:rFonts w:eastAsia="Yu Gothic Light"/>
        </w:rPr>
      </w:pPr>
      <w:r w:rsidRPr="00ED0612">
        <w:rPr>
          <w:rFonts w:eastAsia="Yu Gothic Light"/>
        </w:rPr>
        <w:t>Fuel amounts in units specified in sections 95491(d) and (e), expressed to the nearest whole unit applicable for that quantity; and</w:t>
      </w:r>
    </w:p>
    <w:p w14:paraId="166B4B86" w14:textId="77777777" w:rsidR="00990B31" w:rsidRPr="00ED0612" w:rsidRDefault="00990B31" w:rsidP="00990B31">
      <w:pPr>
        <w:pStyle w:val="Heading3"/>
        <w:keepNext w:val="0"/>
        <w:keepLines w:val="0"/>
        <w:rPr>
          <w:rFonts w:eastAsia="Yu Gothic Light"/>
        </w:rPr>
      </w:pPr>
      <w:r w:rsidRPr="00ED0612">
        <w:rPr>
          <w:rFonts w:eastAsia="Yu Gothic Light"/>
        </w:rPr>
        <w:t>Any other quantity must be expressed to the nearest whole unit applicable for that quantity.</w:t>
      </w:r>
    </w:p>
    <w:p w14:paraId="2D3D10F9" w14:textId="77777777" w:rsidR="00990B31" w:rsidRPr="00ED0612" w:rsidRDefault="00990B31" w:rsidP="00990B31">
      <w:pPr>
        <w:pStyle w:val="Heading2"/>
        <w:keepNext w:val="0"/>
        <w:keepLines w:val="0"/>
        <w:rPr>
          <w:rFonts w:eastAsia="Yu Gothic Light"/>
        </w:rPr>
      </w:pPr>
      <w:r w:rsidRPr="00ED0612">
        <w:rPr>
          <w:rFonts w:eastAsia="Yu Gothic Light"/>
        </w:rPr>
        <w:t>A fuel reporting entity must maintain a non-negative value for Total Obligated Amount and Total Amount, as defined in section 95481, for each FPC as summed across all quarterly data in the LRT-CBTS.</w:t>
      </w:r>
    </w:p>
    <w:p w14:paraId="1AC0EA44" w14:textId="77777777" w:rsidR="00990B31" w:rsidRPr="00ED0612" w:rsidRDefault="00990B31" w:rsidP="00990B31">
      <w:pPr>
        <w:pStyle w:val="Heading2"/>
        <w:keepNext w:val="0"/>
        <w:keepLines w:val="0"/>
        <w:rPr>
          <w:rFonts w:eastAsia="Yu Gothic Light"/>
        </w:rPr>
      </w:pPr>
      <w:r w:rsidRPr="005C3CF5">
        <w:rPr>
          <w:rFonts w:eastAsia="Yu Gothic Light"/>
          <w:i/>
          <w:iCs/>
        </w:rPr>
        <w:t>Correcting a Previously Submitted Report.</w:t>
      </w:r>
      <w:r w:rsidRPr="00ED0612">
        <w:rPr>
          <w:rFonts w:eastAsia="Yu Gothic Light"/>
        </w:rPr>
        <w:t xml:space="preserve"> Upon discovery of an error, a fuel reporting entity may request to have previously submitted quarterly reports for the current compliance periods reopened for corrective edits and resubmittal by submitting a Correction Request Form online in the LRT-CBTS. The fuel reporting entity is required to provide justification for the report corrections and indicate the specific corrections to be made to the report. Pursuant to section 95486(a)(2), no credits may be claimed, and no deficits may be eliminated, retroactively for a quarter for which the quarterly reporting deadline has passed. Each submitted request is subject to Executive Officer review and approval. Permission to correct a report does not preclude enforcement based on misreporting.</w:t>
      </w:r>
    </w:p>
    <w:p w14:paraId="75E7E2F4" w14:textId="77777777" w:rsidR="00990B31" w:rsidRPr="008C2369" w:rsidRDefault="00990B31" w:rsidP="00EE6A79">
      <w:pPr>
        <w:keepNext/>
        <w:jc w:val="center"/>
        <w:rPr>
          <w:b/>
        </w:rPr>
      </w:pPr>
      <w:r w:rsidRPr="008C2369">
        <w:rPr>
          <w:b/>
        </w:rPr>
        <w:lastRenderedPageBreak/>
        <w:t>Table 11. Summary Checklist of Quarterly and Annual Reporting Requirements.</w:t>
      </w:r>
    </w:p>
    <w:tbl>
      <w:tblPr>
        <w:tblW w:w="9524" w:type="dxa"/>
        <w:tblInd w:w="8" w:type="dxa"/>
        <w:shd w:val="clear" w:color="auto" w:fill="FFFFFF"/>
        <w:tblLayout w:type="fixed"/>
        <w:tblLook w:val="0000" w:firstRow="0" w:lastRow="0" w:firstColumn="0" w:lastColumn="0" w:noHBand="0" w:noVBand="0"/>
      </w:tblPr>
      <w:tblGrid>
        <w:gridCol w:w="2234"/>
        <w:gridCol w:w="1710"/>
        <w:gridCol w:w="1018"/>
        <w:gridCol w:w="78"/>
        <w:gridCol w:w="254"/>
        <w:gridCol w:w="1260"/>
        <w:gridCol w:w="1160"/>
        <w:gridCol w:w="1810"/>
        <w:tblGridChange w:id="5065">
          <w:tblGrid>
            <w:gridCol w:w="8"/>
            <w:gridCol w:w="2234"/>
            <w:gridCol w:w="1710"/>
            <w:gridCol w:w="1018"/>
            <w:gridCol w:w="78"/>
            <w:gridCol w:w="254"/>
            <w:gridCol w:w="1260"/>
            <w:gridCol w:w="1160"/>
            <w:gridCol w:w="1738"/>
            <w:gridCol w:w="72"/>
          </w:tblGrid>
        </w:tblGridChange>
      </w:tblGrid>
      <w:tr w:rsidR="00EE6A79" w:rsidRPr="00084D93" w14:paraId="37C27865" w14:textId="77777777" w:rsidTr="435E840E">
        <w:trPr>
          <w:cantSplit/>
          <w:trHeight w:val="345"/>
          <w:tblHeader/>
        </w:trPr>
        <w:tc>
          <w:tcPr>
            <w:tcW w:w="2234" w:type="dxa"/>
            <w:tcBorders>
              <w:top w:val="single" w:sz="6" w:space="0" w:color="C0C0C0"/>
              <w:left w:val="single" w:sz="6" w:space="0" w:color="C0C0C0"/>
              <w:bottom w:val="single" w:sz="6" w:space="0" w:color="C0C0C0"/>
              <w:right w:val="none" w:sz="16" w:space="0" w:color="000000" w:themeColor="text1"/>
            </w:tcBorders>
            <w:shd w:val="clear" w:color="auto" w:fill="D9D9D9" w:themeFill="background1" w:themeFillShade="D9"/>
            <w:tcMar>
              <w:top w:w="80" w:type="dxa"/>
              <w:left w:w="0" w:type="dxa"/>
              <w:bottom w:w="80" w:type="dxa"/>
              <w:right w:w="0" w:type="dxa"/>
            </w:tcMar>
            <w:vAlign w:val="center"/>
          </w:tcPr>
          <w:p w14:paraId="54255D9F" w14:textId="77777777" w:rsidR="00084D93" w:rsidRDefault="00990B31">
            <w:pPr>
              <w:keepNext/>
              <w:keepLines/>
              <w:spacing w:after="0"/>
              <w:jc w:val="center"/>
              <w:rPr>
                <w:ins w:id="5066" w:author="CARB" w:date="2023-12-19T12:12:00Z"/>
                <w:rFonts w:eastAsia="Arial Unicode MS" w:cs="Arial"/>
                <w:b/>
                <w:i/>
                <w:color w:val="000000"/>
                <w:u w:color="000000"/>
              </w:rPr>
            </w:pPr>
            <w:r w:rsidRPr="00084D93">
              <w:rPr>
                <w:rFonts w:eastAsia="Arial Unicode MS" w:cs="Arial"/>
                <w:b/>
                <w:i/>
                <w:color w:val="000000"/>
                <w:u w:color="000000"/>
              </w:rPr>
              <w:t>Parameters to</w:t>
            </w:r>
          </w:p>
          <w:p w14:paraId="5BFAA9F1" w14:textId="7E3F0EBD" w:rsidR="00990B31" w:rsidRPr="00084D93" w:rsidRDefault="00990B31" w:rsidP="00EE6A79">
            <w:pPr>
              <w:keepNext/>
              <w:keepLines/>
              <w:spacing w:after="0"/>
              <w:jc w:val="center"/>
              <w:rPr>
                <w:rFonts w:eastAsia="Arial Unicode MS" w:cs="Arial"/>
                <w:b/>
                <w:i/>
                <w:color w:val="000000"/>
                <w:u w:color="000000"/>
              </w:rPr>
            </w:pPr>
            <w:r w:rsidRPr="00084D93">
              <w:rPr>
                <w:rFonts w:eastAsia="Arial Unicode MS" w:cs="Arial"/>
                <w:b/>
                <w:i/>
                <w:color w:val="000000"/>
                <w:u w:color="000000"/>
              </w:rPr>
              <w:t xml:space="preserve"> Report</w:t>
            </w:r>
          </w:p>
        </w:tc>
        <w:tc>
          <w:tcPr>
            <w:tcW w:w="1710" w:type="dxa"/>
            <w:tcBorders>
              <w:top w:val="single" w:sz="6" w:space="0" w:color="C0C0C0"/>
              <w:left w:val="none" w:sz="16" w:space="0" w:color="000000" w:themeColor="text1"/>
              <w:bottom w:val="single" w:sz="6" w:space="0" w:color="C0C0C0"/>
              <w:right w:val="none" w:sz="16" w:space="0" w:color="000000" w:themeColor="text1"/>
            </w:tcBorders>
            <w:shd w:val="clear" w:color="auto" w:fill="D9D9D9" w:themeFill="background1" w:themeFillShade="D9"/>
            <w:tcMar>
              <w:top w:w="80" w:type="dxa"/>
              <w:left w:w="0" w:type="dxa"/>
              <w:bottom w:w="80" w:type="dxa"/>
              <w:right w:w="0" w:type="dxa"/>
            </w:tcMar>
            <w:vAlign w:val="center"/>
          </w:tcPr>
          <w:p w14:paraId="3A5673C5" w14:textId="77969944" w:rsidR="00990B31" w:rsidRPr="00084D93" w:rsidRDefault="00990B31" w:rsidP="00EE6A79">
            <w:pPr>
              <w:keepNext/>
              <w:keepLines/>
              <w:spacing w:after="0"/>
              <w:jc w:val="center"/>
              <w:rPr>
                <w:b/>
                <w:i/>
                <w:color w:val="000000"/>
                <w:rPrChange w:id="5067" w:author="CARB" w:date="2023-12-19T12:12:00Z">
                  <w:rPr>
                    <w:b/>
                    <w:i/>
                    <w:color w:val="000000"/>
                    <w:u w:color="000000"/>
                  </w:rPr>
                </w:rPrChange>
              </w:rPr>
            </w:pPr>
            <w:r w:rsidRPr="435E840E">
              <w:rPr>
                <w:b/>
                <w:i/>
                <w:color w:val="000000" w:themeColor="text1"/>
                <w:rPrChange w:id="5068" w:author="CARB" w:date="2023-12-19T12:12:00Z">
                  <w:rPr>
                    <w:b/>
                    <w:i/>
                    <w:color w:val="000000"/>
                    <w:u w:color="000000"/>
                  </w:rPr>
                </w:rPrChange>
              </w:rPr>
              <w:t>Gasoline</w:t>
            </w:r>
            <w:del w:id="5069" w:author="CARB" w:date="2023-12-19T12:12:00Z">
              <w:r w:rsidR="00740444" w:rsidRPr="0089219B">
                <w:rPr>
                  <w:rFonts w:eastAsia="Arial Unicode MS" w:cs="Arial"/>
                  <w:b/>
                  <w:i/>
                  <w:color w:val="000000"/>
                  <w:szCs w:val="24"/>
                  <w:u w:color="000000"/>
                </w:rPr>
                <w:delText xml:space="preserve"> &amp;</w:delText>
              </w:r>
            </w:del>
            <w:ins w:id="5070" w:author="CARB" w:date="2023-12-19T12:12:00Z">
              <w:r w:rsidR="00E1323D" w:rsidRPr="435E840E">
                <w:rPr>
                  <w:rFonts w:eastAsia="Arial Unicode MS" w:cs="Arial"/>
                  <w:b/>
                  <w:i/>
                  <w:color w:val="000000" w:themeColor="text1"/>
                </w:rPr>
                <w:t>,</w:t>
              </w:r>
              <w:r w:rsidRPr="435E840E">
                <w:rPr>
                  <w:rFonts w:eastAsia="Arial Unicode MS" w:cs="Arial"/>
                  <w:b/>
                  <w:i/>
                  <w:color w:val="000000" w:themeColor="text1"/>
                </w:rPr>
                <w:t xml:space="preserve"> </w:t>
              </w:r>
            </w:ins>
            <w:r w:rsidRPr="435E840E">
              <w:rPr>
                <w:b/>
                <w:i/>
                <w:color w:val="000000" w:themeColor="text1"/>
                <w:rPrChange w:id="5071" w:author="CARB" w:date="2023-12-19T12:12:00Z">
                  <w:rPr>
                    <w:b/>
                    <w:i/>
                    <w:color w:val="000000"/>
                    <w:u w:color="000000"/>
                  </w:rPr>
                </w:rPrChange>
              </w:rPr>
              <w:t xml:space="preserve"> Diesel </w:t>
            </w:r>
            <w:ins w:id="5072" w:author="CARB" w:date="2023-12-19T12:12:00Z">
              <w:r w:rsidR="00E1323D" w:rsidRPr="435E840E">
                <w:rPr>
                  <w:rFonts w:eastAsia="Arial Unicode MS" w:cs="Arial"/>
                  <w:b/>
                  <w:i/>
                  <w:color w:val="000000" w:themeColor="text1"/>
                </w:rPr>
                <w:t>&amp; Fossil Jet</w:t>
              </w:r>
              <w:r w:rsidRPr="435E840E">
                <w:rPr>
                  <w:rFonts w:eastAsia="Arial Unicode MS" w:cs="Arial"/>
                  <w:b/>
                  <w:i/>
                  <w:color w:val="000000" w:themeColor="text1"/>
                </w:rPr>
                <w:t xml:space="preserve"> </w:t>
              </w:r>
            </w:ins>
            <w:r w:rsidRPr="435E840E">
              <w:rPr>
                <w:b/>
                <w:i/>
                <w:color w:val="000000" w:themeColor="text1"/>
                <w:rPrChange w:id="5073" w:author="CARB" w:date="2023-12-19T12:12:00Z">
                  <w:rPr>
                    <w:b/>
                    <w:i/>
                    <w:color w:val="000000"/>
                    <w:u w:color="000000"/>
                  </w:rPr>
                </w:rPrChange>
              </w:rPr>
              <w:t>Fuel Blends</w:t>
            </w:r>
          </w:p>
        </w:tc>
        <w:tc>
          <w:tcPr>
            <w:tcW w:w="1350" w:type="dxa"/>
            <w:gridSpan w:val="3"/>
            <w:tcBorders>
              <w:top w:val="single" w:sz="6" w:space="0" w:color="C0C0C0"/>
              <w:left w:val="none" w:sz="16" w:space="0" w:color="000000" w:themeColor="text1"/>
              <w:bottom w:val="single" w:sz="6" w:space="0" w:color="C0C0C0"/>
              <w:right w:val="none" w:sz="16" w:space="0" w:color="000000" w:themeColor="text1"/>
            </w:tcBorders>
            <w:shd w:val="clear" w:color="auto" w:fill="D9D9D9" w:themeFill="background1" w:themeFillShade="D9"/>
            <w:tcMar>
              <w:top w:w="80" w:type="dxa"/>
              <w:left w:w="0" w:type="dxa"/>
              <w:bottom w:w="80" w:type="dxa"/>
              <w:right w:w="0" w:type="dxa"/>
            </w:tcMar>
            <w:vAlign w:val="center"/>
          </w:tcPr>
          <w:p w14:paraId="21A411A7" w14:textId="77777777" w:rsidR="00990B31" w:rsidRPr="00084D93" w:rsidRDefault="00990B31" w:rsidP="00EE6A79">
            <w:pPr>
              <w:keepNext/>
              <w:keepLines/>
              <w:spacing w:after="0"/>
              <w:jc w:val="center"/>
              <w:rPr>
                <w:rFonts w:eastAsia="Arial Unicode MS" w:cs="Arial"/>
                <w:b/>
                <w:i/>
                <w:color w:val="000000"/>
                <w:u w:color="000000"/>
              </w:rPr>
            </w:pPr>
            <w:r w:rsidRPr="00084D93">
              <w:rPr>
                <w:rFonts w:eastAsia="Arial Unicode MS" w:cs="Arial"/>
                <w:b/>
                <w:i/>
                <w:color w:val="000000"/>
                <w:u w:color="000000"/>
              </w:rPr>
              <w:t xml:space="preserve"> Natural Gas &amp; Propane</w:t>
            </w:r>
          </w:p>
        </w:tc>
        <w:tc>
          <w:tcPr>
            <w:tcW w:w="1260" w:type="dxa"/>
            <w:tcBorders>
              <w:top w:val="single" w:sz="6" w:space="0" w:color="C0C0C0"/>
              <w:left w:val="none" w:sz="16" w:space="0" w:color="000000" w:themeColor="text1"/>
              <w:bottom w:val="single" w:sz="6" w:space="0" w:color="C0C0C0"/>
              <w:right w:val="none" w:sz="16" w:space="0" w:color="000000" w:themeColor="text1"/>
            </w:tcBorders>
            <w:shd w:val="clear" w:color="auto" w:fill="D9D9D9" w:themeFill="background1" w:themeFillShade="D9"/>
            <w:tcMar>
              <w:top w:w="80" w:type="dxa"/>
              <w:left w:w="0" w:type="dxa"/>
              <w:bottom w:w="80" w:type="dxa"/>
              <w:right w:w="0" w:type="dxa"/>
            </w:tcMar>
            <w:vAlign w:val="center"/>
          </w:tcPr>
          <w:p w14:paraId="2E45F947" w14:textId="77777777" w:rsidR="00990B31" w:rsidRPr="00084D93" w:rsidRDefault="00990B31" w:rsidP="00EE6A79">
            <w:pPr>
              <w:keepNext/>
              <w:keepLines/>
              <w:spacing w:after="0"/>
              <w:jc w:val="center"/>
              <w:rPr>
                <w:rFonts w:eastAsia="Arial Unicode MS" w:cs="Arial"/>
                <w:b/>
                <w:i/>
                <w:color w:val="000000"/>
                <w:u w:color="000000"/>
              </w:rPr>
            </w:pPr>
            <w:r w:rsidRPr="00084D93">
              <w:rPr>
                <w:rFonts w:eastAsia="Arial Unicode MS" w:cs="Arial"/>
                <w:b/>
                <w:i/>
                <w:color w:val="000000"/>
                <w:u w:color="000000"/>
              </w:rPr>
              <w:t>Electricity</w:t>
            </w:r>
          </w:p>
        </w:tc>
        <w:tc>
          <w:tcPr>
            <w:tcW w:w="1160" w:type="dxa"/>
            <w:tcBorders>
              <w:top w:val="single" w:sz="6" w:space="0" w:color="C0C0C0"/>
              <w:left w:val="none" w:sz="16" w:space="0" w:color="000000" w:themeColor="text1"/>
              <w:bottom w:val="single" w:sz="6" w:space="0" w:color="C0C0C0"/>
              <w:right w:val="none" w:sz="16" w:space="0" w:color="000000" w:themeColor="text1"/>
            </w:tcBorders>
            <w:shd w:val="clear" w:color="auto" w:fill="D9D9D9" w:themeFill="background1" w:themeFillShade="D9"/>
            <w:tcMar>
              <w:top w:w="80" w:type="dxa"/>
              <w:left w:w="0" w:type="dxa"/>
              <w:bottom w:w="80" w:type="dxa"/>
              <w:right w:w="0" w:type="dxa"/>
            </w:tcMar>
            <w:vAlign w:val="center"/>
          </w:tcPr>
          <w:p w14:paraId="4D78E8D1" w14:textId="77777777" w:rsidR="00990B31" w:rsidRPr="00084D93" w:rsidRDefault="00990B31" w:rsidP="00EE6A79">
            <w:pPr>
              <w:keepNext/>
              <w:keepLines/>
              <w:spacing w:after="0"/>
              <w:jc w:val="center"/>
              <w:rPr>
                <w:rFonts w:eastAsia="Arial Unicode MS" w:cs="Arial"/>
                <w:b/>
                <w:i/>
                <w:color w:val="000000"/>
                <w:u w:color="000000"/>
              </w:rPr>
            </w:pPr>
            <w:r w:rsidRPr="00084D93">
              <w:rPr>
                <w:rFonts w:eastAsia="Arial Unicode MS" w:cs="Arial"/>
                <w:b/>
                <w:i/>
                <w:color w:val="000000"/>
                <w:u w:color="000000"/>
              </w:rPr>
              <w:t>Hydrogen</w:t>
            </w:r>
          </w:p>
        </w:tc>
        <w:tc>
          <w:tcPr>
            <w:tcW w:w="1810" w:type="dxa"/>
            <w:tcBorders>
              <w:top w:val="single" w:sz="6" w:space="0" w:color="C0C0C0"/>
              <w:left w:val="none" w:sz="16" w:space="0" w:color="000000" w:themeColor="text1"/>
              <w:bottom w:val="single" w:sz="6" w:space="0" w:color="C0C0C0"/>
              <w:right w:val="single" w:sz="6" w:space="0" w:color="C0C0C0"/>
            </w:tcBorders>
            <w:shd w:val="clear" w:color="auto" w:fill="D9D9D9" w:themeFill="background1" w:themeFillShade="D9"/>
            <w:tcMar>
              <w:top w:w="80" w:type="dxa"/>
              <w:left w:w="0" w:type="dxa"/>
              <w:bottom w:w="80" w:type="dxa"/>
              <w:right w:w="0" w:type="dxa"/>
            </w:tcMar>
            <w:vAlign w:val="center"/>
          </w:tcPr>
          <w:p w14:paraId="32887377" w14:textId="77777777" w:rsidR="00990B31" w:rsidRPr="00084D93" w:rsidRDefault="00990B31" w:rsidP="00EE6A79">
            <w:pPr>
              <w:keepNext/>
              <w:keepLines/>
              <w:spacing w:after="0"/>
              <w:jc w:val="center"/>
              <w:rPr>
                <w:rFonts w:eastAsia="Arial Unicode MS" w:cs="Arial"/>
                <w:b/>
                <w:i/>
                <w:color w:val="000000"/>
                <w:u w:color="000000"/>
              </w:rPr>
            </w:pPr>
            <w:r w:rsidRPr="00084D93">
              <w:rPr>
                <w:rFonts w:eastAsia="Arial Unicode MS" w:cs="Arial"/>
                <w:b/>
                <w:i/>
                <w:color w:val="000000"/>
                <w:u w:color="000000"/>
              </w:rPr>
              <w:t>Neat Ethanol, Biomass-Based Diesel Fuels, Alternative Jet Fuel &amp; Other Alternative Fuels</w:t>
            </w:r>
          </w:p>
        </w:tc>
      </w:tr>
      <w:tr w:rsidR="00990B31" w:rsidRPr="00084D93" w14:paraId="7AA35D9D" w14:textId="77777777" w:rsidTr="00084D93">
        <w:tblPrEx>
          <w:tblW w:w="9524" w:type="dxa"/>
          <w:tblInd w:w="8" w:type="dxa"/>
          <w:shd w:val="clear" w:color="auto" w:fill="FFFFFF"/>
          <w:tblLayout w:type="fixed"/>
          <w:tblLook w:val="0000" w:firstRow="0" w:lastRow="0" w:firstColumn="0" w:lastColumn="0" w:noHBand="0" w:noVBand="0"/>
          <w:tblPrExChange w:id="5074" w:author="CARB" w:date="2023-12-19T12:12:00Z">
            <w:tblPrEx>
              <w:tblW w:w="9460" w:type="dxa"/>
              <w:tblInd w:w="8" w:type="dxa"/>
              <w:shd w:val="clear" w:color="auto" w:fill="FFFFFF"/>
              <w:tblLayout w:type="fixed"/>
              <w:tblLook w:val="0000" w:firstRow="0" w:lastRow="0" w:firstColumn="0" w:lastColumn="0" w:noHBand="0" w:noVBand="0"/>
            </w:tblPrEx>
          </w:tblPrExChange>
        </w:tblPrEx>
        <w:trPr>
          <w:cantSplit/>
          <w:trHeight w:val="345"/>
          <w:trPrChange w:id="5075" w:author="CARB" w:date="2023-12-19T12:12:00Z">
            <w:trPr>
              <w:gridAfter w:val="0"/>
              <w:cantSplit/>
              <w:trHeight w:val="345"/>
            </w:trPr>
          </w:trPrChange>
        </w:trPr>
        <w:tc>
          <w:tcPr>
            <w:tcW w:w="9524" w:type="dxa"/>
            <w:gridSpan w:val="8"/>
            <w:tcBorders>
              <w:top w:val="single" w:sz="6" w:space="0" w:color="C0C0C0"/>
              <w:left w:val="single" w:sz="6" w:space="0" w:color="C0C0C0"/>
              <w:bottom w:val="single" w:sz="6" w:space="0" w:color="C0C0C0"/>
              <w:right w:val="single" w:sz="6" w:space="0" w:color="C0C0C0"/>
            </w:tcBorders>
            <w:shd w:val="clear" w:color="auto" w:fill="F3F3F3"/>
            <w:tcMar>
              <w:top w:w="80" w:type="dxa"/>
              <w:left w:w="0" w:type="dxa"/>
              <w:bottom w:w="80" w:type="dxa"/>
              <w:right w:w="0" w:type="dxa"/>
            </w:tcMar>
            <w:vAlign w:val="center"/>
            <w:tcPrChange w:id="5076" w:author="CARB" w:date="2023-12-19T12:12:00Z">
              <w:tcPr>
                <w:tcW w:w="9460" w:type="dxa"/>
                <w:gridSpan w:val="9"/>
                <w:tcBorders>
                  <w:top w:val="single" w:sz="6" w:space="0" w:color="C0C0C0"/>
                  <w:left w:val="single" w:sz="6" w:space="0" w:color="C0C0C0"/>
                  <w:bottom w:val="single" w:sz="6" w:space="0" w:color="C0C0C0"/>
                  <w:right w:val="single" w:sz="6" w:space="0" w:color="C0C0C0"/>
                </w:tcBorders>
                <w:shd w:val="clear" w:color="auto" w:fill="F3F3F3"/>
                <w:tcMar>
                  <w:top w:w="80" w:type="dxa"/>
                  <w:left w:w="0" w:type="dxa"/>
                  <w:bottom w:w="80" w:type="dxa"/>
                  <w:right w:w="0" w:type="dxa"/>
                </w:tcMar>
                <w:vAlign w:val="center"/>
              </w:tcPr>
            </w:tcPrChange>
          </w:tcPr>
          <w:p w14:paraId="3A917E34" w14:textId="77777777" w:rsidR="00990B31" w:rsidRPr="00084D93" w:rsidRDefault="00990B31" w:rsidP="00EE6A79">
            <w:pPr>
              <w:spacing w:after="0"/>
              <w:jc w:val="center"/>
              <w:rPr>
                <w:rFonts w:eastAsia="Arial Unicode MS" w:cs="Arial"/>
                <w:b/>
                <w:color w:val="000000"/>
                <w:u w:color="000000"/>
              </w:rPr>
            </w:pPr>
            <w:r w:rsidRPr="00084D93">
              <w:rPr>
                <w:rFonts w:eastAsia="Arial Unicode MS" w:cs="Arial"/>
                <w:b/>
                <w:color w:val="000000"/>
                <w:u w:color="000000"/>
              </w:rPr>
              <w:t xml:space="preserve">For Quarterly Reporting </w:t>
            </w:r>
          </w:p>
        </w:tc>
      </w:tr>
      <w:tr w:rsidR="00EE6A79" w:rsidRPr="00084D93" w14:paraId="2076B130" w14:textId="77777777" w:rsidTr="435E840E">
        <w:trPr>
          <w:cantSplit/>
          <w:trHeight w:val="345"/>
        </w:trPr>
        <w:tc>
          <w:tcPr>
            <w:tcW w:w="2234" w:type="dxa"/>
            <w:tcBorders>
              <w:top w:val="single" w:sz="6" w:space="0" w:color="C0C0C0"/>
              <w:left w:val="single" w:sz="6" w:space="0" w:color="C0C0C0"/>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684B503C" w14:textId="77777777" w:rsidR="00990B31" w:rsidRPr="00084D93" w:rsidRDefault="00990B31" w:rsidP="00EE6A79">
            <w:pPr>
              <w:spacing w:after="0"/>
              <w:rPr>
                <w:rFonts w:eastAsia="Arial Unicode MS" w:cs="Arial"/>
                <w:color w:val="000000"/>
                <w:u w:color="000000"/>
              </w:rPr>
            </w:pPr>
            <w:r w:rsidRPr="00084D93">
              <w:rPr>
                <w:rFonts w:eastAsia="Arial Unicode MS" w:cs="Arial"/>
                <w:color w:val="000000"/>
                <w:u w:color="000000"/>
              </w:rPr>
              <w:t xml:space="preserve">Organization FEIN </w:t>
            </w:r>
          </w:p>
        </w:tc>
        <w:tc>
          <w:tcPr>
            <w:tcW w:w="1710" w:type="dxa"/>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2C5205E9"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096"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61B975A3"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514"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22E2DEAF"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160" w:type="dxa"/>
            <w:tcBorders>
              <w:top w:val="single" w:sz="6" w:space="0" w:color="C0C0C0"/>
              <w:left w:val="none" w:sz="16" w:space="0" w:color="000000" w:themeColor="text1"/>
              <w:bottom w:val="single" w:sz="6" w:space="0" w:color="C0C0C0"/>
              <w:right w:val="none" w:sz="8" w:space="0" w:color="000000" w:themeColor="text1"/>
            </w:tcBorders>
            <w:shd w:val="clear" w:color="auto" w:fill="F3F3F3"/>
            <w:tcMar>
              <w:top w:w="80" w:type="dxa"/>
              <w:left w:w="0" w:type="dxa"/>
              <w:bottom w:w="80" w:type="dxa"/>
              <w:right w:w="0" w:type="dxa"/>
            </w:tcMar>
            <w:vAlign w:val="center"/>
          </w:tcPr>
          <w:p w14:paraId="7485ABB3"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810" w:type="dxa"/>
            <w:tcBorders>
              <w:top w:val="single" w:sz="6" w:space="0" w:color="C0C0C0"/>
              <w:left w:val="none" w:sz="8" w:space="0" w:color="000000" w:themeColor="text1"/>
              <w:bottom w:val="single" w:sz="6" w:space="0" w:color="C0C0C0"/>
              <w:right w:val="single" w:sz="6" w:space="0" w:color="C0C0C0"/>
            </w:tcBorders>
            <w:shd w:val="clear" w:color="auto" w:fill="F3F3F3"/>
            <w:tcMar>
              <w:top w:w="80" w:type="dxa"/>
              <w:left w:w="0" w:type="dxa"/>
              <w:bottom w:w="80" w:type="dxa"/>
              <w:right w:w="0" w:type="dxa"/>
            </w:tcMar>
            <w:vAlign w:val="center"/>
          </w:tcPr>
          <w:p w14:paraId="4718E0D9"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r>
      <w:tr w:rsidR="00EE6A79" w:rsidRPr="00084D93" w14:paraId="437F4F6F" w14:textId="77777777" w:rsidTr="435E840E">
        <w:trPr>
          <w:cantSplit/>
          <w:trHeight w:val="345"/>
        </w:trPr>
        <w:tc>
          <w:tcPr>
            <w:tcW w:w="2234" w:type="dxa"/>
            <w:tcBorders>
              <w:top w:val="single" w:sz="6" w:space="0" w:color="C0C0C0"/>
              <w:left w:val="single" w:sz="6" w:space="0" w:color="C0C0C0"/>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04783570" w14:textId="77777777" w:rsidR="00990B31" w:rsidRPr="00084D93" w:rsidRDefault="00990B31" w:rsidP="00EE6A79">
            <w:pPr>
              <w:spacing w:after="0"/>
              <w:rPr>
                <w:rFonts w:eastAsia="Arial Unicode MS" w:cs="Arial"/>
                <w:color w:val="000000"/>
                <w:u w:color="000000"/>
              </w:rPr>
            </w:pPr>
            <w:r w:rsidRPr="00084D93">
              <w:rPr>
                <w:rFonts w:eastAsia="Arial Unicode MS" w:cs="Arial"/>
                <w:color w:val="000000"/>
                <w:u w:color="000000"/>
              </w:rPr>
              <w:t>Reporting Period (year &amp; quarter)</w:t>
            </w:r>
          </w:p>
        </w:tc>
        <w:tc>
          <w:tcPr>
            <w:tcW w:w="1710" w:type="dxa"/>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12A6C99B"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096"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2390F077"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514"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0A65BEB4"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160" w:type="dxa"/>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7C51BF14"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810" w:type="dxa"/>
            <w:tcBorders>
              <w:top w:val="single" w:sz="6" w:space="0" w:color="C0C0C0"/>
              <w:left w:val="none" w:sz="16" w:space="0" w:color="000000" w:themeColor="text1"/>
              <w:bottom w:val="single" w:sz="6" w:space="0" w:color="C0C0C0"/>
              <w:right w:val="single" w:sz="6" w:space="0" w:color="C0C0C0"/>
            </w:tcBorders>
            <w:shd w:val="clear" w:color="auto" w:fill="E6E6E6"/>
            <w:tcMar>
              <w:top w:w="80" w:type="dxa"/>
              <w:left w:w="0" w:type="dxa"/>
              <w:bottom w:w="80" w:type="dxa"/>
              <w:right w:w="0" w:type="dxa"/>
            </w:tcMar>
            <w:vAlign w:val="center"/>
          </w:tcPr>
          <w:p w14:paraId="671C4B3D"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r>
      <w:tr w:rsidR="00EE6A79" w:rsidRPr="00084D93" w14:paraId="49FE0593" w14:textId="77777777" w:rsidTr="435E840E">
        <w:trPr>
          <w:cantSplit/>
          <w:trHeight w:val="345"/>
        </w:trPr>
        <w:tc>
          <w:tcPr>
            <w:tcW w:w="2234" w:type="dxa"/>
            <w:tcBorders>
              <w:top w:val="single" w:sz="6" w:space="0" w:color="C0C0C0"/>
              <w:left w:val="single" w:sz="6" w:space="0" w:color="C0C0C0"/>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06171ADD" w14:textId="77777777" w:rsidR="00990B31" w:rsidRPr="00084D93" w:rsidRDefault="00990B31" w:rsidP="00EE6A79">
            <w:pPr>
              <w:spacing w:after="0"/>
              <w:rPr>
                <w:rFonts w:eastAsia="Arial Unicode MS" w:cs="Arial"/>
                <w:color w:val="000000"/>
                <w:u w:color="000000"/>
              </w:rPr>
            </w:pPr>
            <w:r w:rsidRPr="00084D93">
              <w:rPr>
                <w:rFonts w:eastAsia="Arial Unicode MS" w:cs="Arial"/>
                <w:color w:val="000000"/>
                <w:u w:color="000000"/>
              </w:rPr>
              <w:t>Fuel Pathway Code</w:t>
            </w:r>
          </w:p>
        </w:tc>
        <w:tc>
          <w:tcPr>
            <w:tcW w:w="1710" w:type="dxa"/>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3F6E32FA"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096"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01A67E7C"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514"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6B4F1078"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160" w:type="dxa"/>
            <w:tcBorders>
              <w:top w:val="single" w:sz="6" w:space="0" w:color="C0C0C0"/>
              <w:left w:val="none" w:sz="16" w:space="0" w:color="000000" w:themeColor="text1"/>
              <w:bottom w:val="single" w:sz="6" w:space="0" w:color="C0C0C0"/>
              <w:right w:val="none" w:sz="8" w:space="0" w:color="000000" w:themeColor="text1"/>
            </w:tcBorders>
            <w:shd w:val="clear" w:color="auto" w:fill="F3F3F3"/>
            <w:tcMar>
              <w:top w:w="80" w:type="dxa"/>
              <w:left w:w="0" w:type="dxa"/>
              <w:bottom w:w="80" w:type="dxa"/>
              <w:right w:w="0" w:type="dxa"/>
            </w:tcMar>
            <w:vAlign w:val="center"/>
          </w:tcPr>
          <w:p w14:paraId="5337B8FD"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810" w:type="dxa"/>
            <w:tcBorders>
              <w:top w:val="single" w:sz="6" w:space="0" w:color="C0C0C0"/>
              <w:left w:val="none" w:sz="8" w:space="0" w:color="000000" w:themeColor="text1"/>
              <w:bottom w:val="single" w:sz="6" w:space="0" w:color="C0C0C0"/>
              <w:right w:val="single" w:sz="6" w:space="0" w:color="C0C0C0"/>
            </w:tcBorders>
            <w:shd w:val="clear" w:color="auto" w:fill="F3F3F3"/>
            <w:tcMar>
              <w:top w:w="80" w:type="dxa"/>
              <w:left w:w="0" w:type="dxa"/>
              <w:bottom w:w="80" w:type="dxa"/>
              <w:right w:w="0" w:type="dxa"/>
            </w:tcMar>
            <w:vAlign w:val="center"/>
          </w:tcPr>
          <w:p w14:paraId="1BC0AEC9"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r>
      <w:tr w:rsidR="00EE6A79" w:rsidRPr="00084D93" w14:paraId="7ACF0906" w14:textId="77777777" w:rsidTr="435E840E">
        <w:trPr>
          <w:cantSplit/>
          <w:trHeight w:val="345"/>
        </w:trPr>
        <w:tc>
          <w:tcPr>
            <w:tcW w:w="2234" w:type="dxa"/>
            <w:tcBorders>
              <w:top w:val="single" w:sz="6" w:space="0" w:color="C0C0C0"/>
              <w:left w:val="single" w:sz="6" w:space="0" w:color="C0C0C0"/>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3128A6DA" w14:textId="77777777" w:rsidR="00990B31" w:rsidRPr="00084D93" w:rsidRDefault="00990B31" w:rsidP="00EE6A79">
            <w:pPr>
              <w:spacing w:after="0"/>
              <w:rPr>
                <w:rFonts w:eastAsia="Arial Unicode MS" w:cs="Arial"/>
                <w:color w:val="000000"/>
                <w:u w:color="000000"/>
              </w:rPr>
            </w:pPr>
            <w:r w:rsidRPr="00084D93">
              <w:rPr>
                <w:rFonts w:eastAsia="Arial Unicode MS" w:cs="Arial"/>
                <w:color w:val="000000"/>
                <w:u w:color="000000"/>
              </w:rPr>
              <w:t>Transaction Type</w:t>
            </w:r>
          </w:p>
        </w:tc>
        <w:tc>
          <w:tcPr>
            <w:tcW w:w="1710" w:type="dxa"/>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7F95D9D9"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096"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32D3662D"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514"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73038810"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160" w:type="dxa"/>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6987C519"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810" w:type="dxa"/>
            <w:tcBorders>
              <w:top w:val="single" w:sz="6" w:space="0" w:color="C0C0C0"/>
              <w:left w:val="none" w:sz="16" w:space="0" w:color="000000" w:themeColor="text1"/>
              <w:bottom w:val="single" w:sz="6" w:space="0" w:color="C0C0C0"/>
              <w:right w:val="single" w:sz="6" w:space="0" w:color="C0C0C0"/>
            </w:tcBorders>
            <w:shd w:val="clear" w:color="auto" w:fill="E6E6E6"/>
            <w:tcMar>
              <w:top w:w="80" w:type="dxa"/>
              <w:left w:w="0" w:type="dxa"/>
              <w:bottom w:w="80" w:type="dxa"/>
              <w:right w:w="0" w:type="dxa"/>
            </w:tcMar>
            <w:vAlign w:val="center"/>
          </w:tcPr>
          <w:p w14:paraId="18A13084"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r>
      <w:tr w:rsidR="00EE6A79" w:rsidRPr="00084D93" w14:paraId="4013AA89" w14:textId="77777777" w:rsidTr="435E840E">
        <w:trPr>
          <w:cantSplit/>
          <w:trHeight w:val="345"/>
        </w:trPr>
        <w:tc>
          <w:tcPr>
            <w:tcW w:w="2234" w:type="dxa"/>
            <w:tcBorders>
              <w:top w:val="single" w:sz="6" w:space="0" w:color="C0C0C0"/>
              <w:left w:val="single" w:sz="6" w:space="0" w:color="C0C0C0"/>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739A198C" w14:textId="77777777" w:rsidR="00990B31" w:rsidRPr="00084D93" w:rsidRDefault="00990B31" w:rsidP="00EE6A79">
            <w:pPr>
              <w:spacing w:after="0"/>
              <w:rPr>
                <w:rFonts w:eastAsia="Arial Unicode MS" w:cs="Arial"/>
                <w:color w:val="000000"/>
                <w:u w:color="000000"/>
              </w:rPr>
            </w:pPr>
            <w:r w:rsidRPr="00084D93">
              <w:rPr>
                <w:rFonts w:eastAsia="Arial Unicode MS" w:cs="Arial"/>
                <w:color w:val="000000"/>
                <w:u w:color="000000"/>
              </w:rPr>
              <w:t xml:space="preserve">* Transaction Date </w:t>
            </w:r>
          </w:p>
        </w:tc>
        <w:tc>
          <w:tcPr>
            <w:tcW w:w="1710" w:type="dxa"/>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79D2FF20"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096"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2E9264CA"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514"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41315E18"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160" w:type="dxa"/>
            <w:tcBorders>
              <w:top w:val="single" w:sz="6" w:space="0" w:color="C0C0C0"/>
              <w:left w:val="none" w:sz="16" w:space="0" w:color="000000" w:themeColor="text1"/>
              <w:bottom w:val="single" w:sz="6" w:space="0" w:color="C0C0C0"/>
              <w:right w:val="none" w:sz="8" w:space="0" w:color="000000" w:themeColor="text1"/>
            </w:tcBorders>
            <w:shd w:val="clear" w:color="auto" w:fill="F3F3F3"/>
            <w:tcMar>
              <w:top w:w="80" w:type="dxa"/>
              <w:left w:w="0" w:type="dxa"/>
              <w:bottom w:w="80" w:type="dxa"/>
              <w:right w:w="0" w:type="dxa"/>
            </w:tcMar>
            <w:vAlign w:val="center"/>
          </w:tcPr>
          <w:p w14:paraId="1DF387DA"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810" w:type="dxa"/>
            <w:tcBorders>
              <w:top w:val="single" w:sz="6" w:space="0" w:color="C0C0C0"/>
              <w:left w:val="none" w:sz="8" w:space="0" w:color="000000" w:themeColor="text1"/>
              <w:bottom w:val="single" w:sz="6" w:space="0" w:color="C0C0C0"/>
              <w:right w:val="single" w:sz="6" w:space="0" w:color="C0C0C0"/>
            </w:tcBorders>
            <w:shd w:val="clear" w:color="auto" w:fill="F3F3F3"/>
            <w:tcMar>
              <w:top w:w="80" w:type="dxa"/>
              <w:left w:w="0" w:type="dxa"/>
              <w:bottom w:w="80" w:type="dxa"/>
              <w:right w:w="0" w:type="dxa"/>
            </w:tcMar>
            <w:vAlign w:val="center"/>
          </w:tcPr>
          <w:p w14:paraId="22AF7476"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r>
      <w:tr w:rsidR="00EE6A79" w:rsidRPr="00084D93" w14:paraId="611F7043" w14:textId="77777777" w:rsidTr="435E840E">
        <w:trPr>
          <w:cantSplit/>
          <w:trHeight w:val="345"/>
        </w:trPr>
        <w:tc>
          <w:tcPr>
            <w:tcW w:w="2234" w:type="dxa"/>
            <w:tcBorders>
              <w:top w:val="single" w:sz="6" w:space="0" w:color="C0C0C0"/>
              <w:left w:val="single" w:sz="6" w:space="0" w:color="C0C0C0"/>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4D82112D" w14:textId="77777777" w:rsidR="00990B31" w:rsidRPr="00084D93" w:rsidRDefault="00990B31" w:rsidP="00EE6A79">
            <w:pPr>
              <w:spacing w:after="0"/>
              <w:rPr>
                <w:rFonts w:eastAsia="Arial Unicode MS" w:cs="Arial"/>
                <w:color w:val="000000"/>
                <w:u w:color="000000"/>
              </w:rPr>
            </w:pPr>
            <w:r w:rsidRPr="00084D93">
              <w:rPr>
                <w:rFonts w:eastAsia="Arial Unicode MS" w:cs="Arial"/>
                <w:color w:val="000000"/>
                <w:u w:color="000000"/>
              </w:rPr>
              <w:t>Business Partner (if applicable)</w:t>
            </w:r>
          </w:p>
        </w:tc>
        <w:tc>
          <w:tcPr>
            <w:tcW w:w="1710" w:type="dxa"/>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11D9C929"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096"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6B06ED41"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514"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03C8BBC5" w14:textId="77777777" w:rsidR="00990B31" w:rsidRPr="00084D93" w:rsidRDefault="00990B31" w:rsidP="00EE6A79">
            <w:pPr>
              <w:spacing w:after="0"/>
              <w:jc w:val="center"/>
              <w:rPr>
                <w:rFonts w:eastAsia="Arial Unicode MS" w:cs="Arial"/>
                <w:strike/>
                <w:color w:val="000000"/>
                <w:u w:color="000000"/>
              </w:rPr>
            </w:pPr>
          </w:p>
        </w:tc>
        <w:tc>
          <w:tcPr>
            <w:tcW w:w="1160" w:type="dxa"/>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46D8306F" w14:textId="77777777" w:rsidR="00990B31" w:rsidRPr="00084D93" w:rsidRDefault="00990B31" w:rsidP="00EE6A79">
            <w:pPr>
              <w:spacing w:after="0"/>
              <w:jc w:val="center"/>
              <w:rPr>
                <w:rFonts w:eastAsia="Arial Unicode MS" w:cs="Arial"/>
                <w:strike/>
                <w:color w:val="000000"/>
                <w:u w:color="000000"/>
              </w:rPr>
            </w:pPr>
          </w:p>
        </w:tc>
        <w:tc>
          <w:tcPr>
            <w:tcW w:w="1810" w:type="dxa"/>
            <w:tcBorders>
              <w:top w:val="single" w:sz="6" w:space="0" w:color="C0C0C0"/>
              <w:left w:val="none" w:sz="16" w:space="0" w:color="000000" w:themeColor="text1"/>
              <w:bottom w:val="single" w:sz="6" w:space="0" w:color="C0C0C0"/>
              <w:right w:val="single" w:sz="6" w:space="0" w:color="C0C0C0"/>
            </w:tcBorders>
            <w:shd w:val="clear" w:color="auto" w:fill="E6E6E6"/>
            <w:tcMar>
              <w:top w:w="80" w:type="dxa"/>
              <w:left w:w="0" w:type="dxa"/>
              <w:bottom w:w="80" w:type="dxa"/>
              <w:right w:w="0" w:type="dxa"/>
            </w:tcMar>
            <w:vAlign w:val="center"/>
          </w:tcPr>
          <w:p w14:paraId="6EC6F12E"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r>
      <w:tr w:rsidR="00EE6A79" w:rsidRPr="00084D93" w14:paraId="7C679F72" w14:textId="77777777" w:rsidTr="435E840E">
        <w:trPr>
          <w:cantSplit/>
          <w:trHeight w:val="345"/>
        </w:trPr>
        <w:tc>
          <w:tcPr>
            <w:tcW w:w="2234" w:type="dxa"/>
            <w:tcBorders>
              <w:top w:val="single" w:sz="6" w:space="0" w:color="C0C0C0"/>
              <w:left w:val="single" w:sz="6" w:space="0" w:color="C0C0C0"/>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0E22B29A" w14:textId="77777777" w:rsidR="00990B31" w:rsidRPr="00084D93" w:rsidRDefault="00990B31" w:rsidP="00EE6A79">
            <w:pPr>
              <w:spacing w:after="0"/>
              <w:rPr>
                <w:rFonts w:eastAsia="Arial Unicode MS" w:cs="Arial"/>
                <w:color w:val="000000"/>
                <w:u w:color="000000"/>
              </w:rPr>
            </w:pPr>
            <w:r w:rsidRPr="00084D93">
              <w:rPr>
                <w:rFonts w:eastAsia="Arial Unicode MS" w:cs="Arial"/>
                <w:color w:val="000000"/>
                <w:u w:color="000000"/>
              </w:rPr>
              <w:t>Production Company ID and Facility ID</w:t>
            </w:r>
          </w:p>
        </w:tc>
        <w:tc>
          <w:tcPr>
            <w:tcW w:w="1710" w:type="dxa"/>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642A85E0"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096"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4E5ECA9A"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514"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258F42D3"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n/a</w:t>
            </w:r>
          </w:p>
        </w:tc>
        <w:tc>
          <w:tcPr>
            <w:tcW w:w="1160" w:type="dxa"/>
            <w:tcBorders>
              <w:top w:val="single" w:sz="6" w:space="0" w:color="C0C0C0"/>
              <w:left w:val="none" w:sz="16" w:space="0" w:color="000000" w:themeColor="text1"/>
              <w:bottom w:val="single" w:sz="6" w:space="0" w:color="C0C0C0"/>
              <w:right w:val="none" w:sz="8" w:space="0" w:color="000000" w:themeColor="text1"/>
            </w:tcBorders>
            <w:shd w:val="clear" w:color="auto" w:fill="F3F3F3"/>
            <w:tcMar>
              <w:top w:w="80" w:type="dxa"/>
              <w:left w:w="0" w:type="dxa"/>
              <w:bottom w:w="80" w:type="dxa"/>
              <w:right w:w="0" w:type="dxa"/>
            </w:tcMar>
            <w:vAlign w:val="center"/>
          </w:tcPr>
          <w:p w14:paraId="04035A12"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810" w:type="dxa"/>
            <w:tcBorders>
              <w:top w:val="single" w:sz="6" w:space="0" w:color="C0C0C0"/>
              <w:left w:val="none" w:sz="8" w:space="0" w:color="000000" w:themeColor="text1"/>
              <w:bottom w:val="single" w:sz="6" w:space="0" w:color="C0C0C0"/>
              <w:right w:val="single" w:sz="6" w:space="0" w:color="C0C0C0"/>
            </w:tcBorders>
            <w:shd w:val="clear" w:color="auto" w:fill="F3F3F3"/>
            <w:tcMar>
              <w:top w:w="80" w:type="dxa"/>
              <w:left w:w="0" w:type="dxa"/>
              <w:bottom w:w="80" w:type="dxa"/>
              <w:right w:w="0" w:type="dxa"/>
            </w:tcMar>
            <w:vAlign w:val="center"/>
          </w:tcPr>
          <w:p w14:paraId="0FA3079C"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r>
      <w:tr w:rsidR="00EE6A79" w:rsidRPr="00084D93" w14:paraId="6E982F07" w14:textId="77777777" w:rsidTr="435E840E">
        <w:trPr>
          <w:cantSplit/>
          <w:trHeight w:val="345"/>
        </w:trPr>
        <w:tc>
          <w:tcPr>
            <w:tcW w:w="2234" w:type="dxa"/>
            <w:tcBorders>
              <w:top w:val="single" w:sz="6" w:space="0" w:color="C0C0C0"/>
              <w:left w:val="single" w:sz="6" w:space="0" w:color="C0C0C0"/>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2E5CC5F6" w14:textId="77777777" w:rsidR="00990B31" w:rsidRPr="00084D93" w:rsidRDefault="00990B31" w:rsidP="00EE6A79">
            <w:pPr>
              <w:spacing w:after="0"/>
              <w:rPr>
                <w:rFonts w:eastAsia="Arial Unicode MS" w:cs="Arial"/>
                <w:color w:val="000000"/>
                <w:u w:color="000000"/>
              </w:rPr>
            </w:pPr>
            <w:r w:rsidRPr="00084D93">
              <w:rPr>
                <w:rFonts w:eastAsia="Arial Unicode MS" w:cs="Arial"/>
                <w:color w:val="000000"/>
                <w:u w:color="000000"/>
              </w:rPr>
              <w:t>Fueling Supply Equipment ID</w:t>
            </w:r>
          </w:p>
        </w:tc>
        <w:tc>
          <w:tcPr>
            <w:tcW w:w="1710" w:type="dxa"/>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3823376C"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n/a</w:t>
            </w:r>
          </w:p>
        </w:tc>
        <w:tc>
          <w:tcPr>
            <w:tcW w:w="1096"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3A1207E5"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514"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60C5B7FA"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160" w:type="dxa"/>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1C2FDF38"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810" w:type="dxa"/>
            <w:tcBorders>
              <w:top w:val="single" w:sz="6" w:space="0" w:color="C0C0C0"/>
              <w:left w:val="none" w:sz="16" w:space="0" w:color="000000" w:themeColor="text1"/>
              <w:bottom w:val="single" w:sz="6" w:space="0" w:color="C0C0C0"/>
              <w:right w:val="single" w:sz="6" w:space="0" w:color="C0C0C0"/>
            </w:tcBorders>
            <w:shd w:val="clear" w:color="auto" w:fill="E6E6E6"/>
            <w:tcMar>
              <w:top w:w="80" w:type="dxa"/>
              <w:left w:w="0" w:type="dxa"/>
              <w:bottom w:w="80" w:type="dxa"/>
              <w:right w:w="0" w:type="dxa"/>
            </w:tcMar>
            <w:vAlign w:val="center"/>
          </w:tcPr>
          <w:p w14:paraId="7393224F"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n/a</w:t>
            </w:r>
          </w:p>
        </w:tc>
      </w:tr>
      <w:tr w:rsidR="00EE6A79" w:rsidRPr="00084D93" w14:paraId="400B597E" w14:textId="77777777" w:rsidTr="435E840E">
        <w:trPr>
          <w:cantSplit/>
          <w:trHeight w:val="345"/>
        </w:trPr>
        <w:tc>
          <w:tcPr>
            <w:tcW w:w="2234" w:type="dxa"/>
            <w:tcBorders>
              <w:top w:val="single" w:sz="6" w:space="0" w:color="C0C0C0"/>
              <w:left w:val="single" w:sz="6" w:space="0" w:color="C0C0C0"/>
              <w:bottom w:val="single" w:sz="6" w:space="0" w:color="C0C0C0"/>
              <w:right w:val="none" w:sz="16" w:space="0" w:color="000000" w:themeColor="text1"/>
            </w:tcBorders>
            <w:shd w:val="clear" w:color="auto" w:fill="F2F2F2" w:themeFill="background1" w:themeFillShade="F2"/>
            <w:tcMar>
              <w:top w:w="80" w:type="dxa"/>
              <w:left w:w="0" w:type="dxa"/>
              <w:bottom w:w="80" w:type="dxa"/>
              <w:right w:w="0" w:type="dxa"/>
            </w:tcMar>
            <w:vAlign w:val="center"/>
          </w:tcPr>
          <w:p w14:paraId="5F5102F9" w14:textId="77777777" w:rsidR="00990B31" w:rsidRPr="00084D93" w:rsidRDefault="00990B31" w:rsidP="00EE6A79">
            <w:pPr>
              <w:spacing w:after="0"/>
              <w:rPr>
                <w:rFonts w:eastAsia="Arial Unicode MS" w:cs="Arial"/>
                <w:color w:val="000000"/>
                <w:u w:color="000000"/>
              </w:rPr>
            </w:pPr>
            <w:r w:rsidRPr="00084D93">
              <w:rPr>
                <w:rFonts w:eastAsia="Arial Unicode MS" w:cs="Arial"/>
                <w:color w:val="000000"/>
                <w:u w:color="000000"/>
              </w:rPr>
              <w:t>Vehicle Identifier (if applicable)</w:t>
            </w:r>
          </w:p>
        </w:tc>
        <w:tc>
          <w:tcPr>
            <w:tcW w:w="1710" w:type="dxa"/>
            <w:tcBorders>
              <w:top w:val="single" w:sz="6" w:space="0" w:color="C0C0C0"/>
              <w:left w:val="none" w:sz="16" w:space="0" w:color="000000" w:themeColor="text1"/>
              <w:bottom w:val="single" w:sz="6" w:space="0" w:color="C0C0C0"/>
              <w:right w:val="none" w:sz="16" w:space="0" w:color="000000" w:themeColor="text1"/>
            </w:tcBorders>
            <w:shd w:val="clear" w:color="auto" w:fill="F2F2F2" w:themeFill="background1" w:themeFillShade="F2"/>
            <w:tcMar>
              <w:top w:w="80" w:type="dxa"/>
              <w:left w:w="0" w:type="dxa"/>
              <w:bottom w:w="80" w:type="dxa"/>
              <w:right w:w="0" w:type="dxa"/>
            </w:tcMar>
            <w:vAlign w:val="center"/>
          </w:tcPr>
          <w:p w14:paraId="41EBE5CB"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n/a</w:t>
            </w:r>
          </w:p>
        </w:tc>
        <w:tc>
          <w:tcPr>
            <w:tcW w:w="1096"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F2F2F2" w:themeFill="background1" w:themeFillShade="F2"/>
            <w:tcMar>
              <w:top w:w="80" w:type="dxa"/>
              <w:left w:w="0" w:type="dxa"/>
              <w:bottom w:w="80" w:type="dxa"/>
              <w:right w:w="0" w:type="dxa"/>
            </w:tcMar>
            <w:vAlign w:val="center"/>
          </w:tcPr>
          <w:p w14:paraId="11DB86B3"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n/a</w:t>
            </w:r>
          </w:p>
        </w:tc>
        <w:tc>
          <w:tcPr>
            <w:tcW w:w="1514"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F2F2F2" w:themeFill="background1" w:themeFillShade="F2"/>
            <w:tcMar>
              <w:top w:w="80" w:type="dxa"/>
              <w:left w:w="0" w:type="dxa"/>
              <w:bottom w:w="80" w:type="dxa"/>
              <w:right w:w="0" w:type="dxa"/>
            </w:tcMar>
            <w:vAlign w:val="center"/>
          </w:tcPr>
          <w:p w14:paraId="2DCB2E5C"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160" w:type="dxa"/>
            <w:tcBorders>
              <w:top w:val="single" w:sz="6" w:space="0" w:color="C0C0C0"/>
              <w:left w:val="none" w:sz="16" w:space="0" w:color="000000" w:themeColor="text1"/>
              <w:bottom w:val="single" w:sz="6" w:space="0" w:color="C0C0C0"/>
              <w:right w:val="none" w:sz="16" w:space="0" w:color="000000" w:themeColor="text1"/>
            </w:tcBorders>
            <w:shd w:val="clear" w:color="auto" w:fill="F2F2F2" w:themeFill="background1" w:themeFillShade="F2"/>
            <w:tcMar>
              <w:top w:w="80" w:type="dxa"/>
              <w:left w:w="0" w:type="dxa"/>
              <w:bottom w:w="80" w:type="dxa"/>
              <w:right w:w="0" w:type="dxa"/>
            </w:tcMar>
            <w:vAlign w:val="center"/>
          </w:tcPr>
          <w:p w14:paraId="66BE5523"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n/a</w:t>
            </w:r>
          </w:p>
        </w:tc>
        <w:tc>
          <w:tcPr>
            <w:tcW w:w="1810" w:type="dxa"/>
            <w:tcBorders>
              <w:top w:val="single" w:sz="6" w:space="0" w:color="C0C0C0"/>
              <w:left w:val="none" w:sz="16" w:space="0" w:color="000000" w:themeColor="text1"/>
              <w:bottom w:val="single" w:sz="6" w:space="0" w:color="C0C0C0"/>
              <w:right w:val="single" w:sz="6" w:space="0" w:color="C0C0C0"/>
            </w:tcBorders>
            <w:shd w:val="clear" w:color="auto" w:fill="F2F2F2" w:themeFill="background1" w:themeFillShade="F2"/>
            <w:tcMar>
              <w:top w:w="80" w:type="dxa"/>
              <w:left w:w="0" w:type="dxa"/>
              <w:bottom w:w="80" w:type="dxa"/>
              <w:right w:w="0" w:type="dxa"/>
            </w:tcMar>
            <w:vAlign w:val="center"/>
          </w:tcPr>
          <w:p w14:paraId="2ED51820"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n/a</w:t>
            </w:r>
          </w:p>
        </w:tc>
      </w:tr>
      <w:tr w:rsidR="00EE6A79" w:rsidRPr="00084D93" w14:paraId="283060FB" w14:textId="77777777" w:rsidTr="435E840E">
        <w:trPr>
          <w:cantSplit/>
          <w:trHeight w:val="345"/>
        </w:trPr>
        <w:tc>
          <w:tcPr>
            <w:tcW w:w="2234" w:type="dxa"/>
            <w:tcBorders>
              <w:top w:val="single" w:sz="6" w:space="0" w:color="C0C0C0"/>
              <w:left w:val="single" w:sz="6" w:space="0" w:color="C0C0C0"/>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0E7516C3" w14:textId="77777777" w:rsidR="00990B31" w:rsidRPr="00084D93" w:rsidRDefault="00990B31" w:rsidP="00EE6A79">
            <w:pPr>
              <w:spacing w:after="0"/>
              <w:rPr>
                <w:rFonts w:eastAsia="Arial Unicode MS" w:cs="Arial"/>
                <w:color w:val="000000"/>
                <w:u w:color="000000"/>
              </w:rPr>
            </w:pPr>
            <w:r w:rsidRPr="00084D93">
              <w:rPr>
                <w:rFonts w:eastAsia="Arial Unicode MS" w:cs="Arial"/>
                <w:color w:val="000000"/>
                <w:u w:color="000000"/>
              </w:rPr>
              <w:t>Aggregated Transaction</w:t>
            </w:r>
          </w:p>
          <w:p w14:paraId="3CF6DE1A" w14:textId="77777777" w:rsidR="00990B31" w:rsidRPr="00084D93" w:rsidRDefault="00990B31" w:rsidP="00EE6A79">
            <w:pPr>
              <w:spacing w:after="0"/>
              <w:rPr>
                <w:rFonts w:eastAsia="Arial Unicode MS" w:cs="Arial"/>
                <w:color w:val="000000"/>
                <w:u w:color="000000"/>
              </w:rPr>
            </w:pPr>
            <w:r w:rsidRPr="00084D93">
              <w:rPr>
                <w:rFonts w:eastAsia="Arial Unicode MS" w:cs="Arial"/>
                <w:color w:val="000000"/>
                <w:u w:color="000000"/>
              </w:rPr>
              <w:t>Indicator (T/F)</w:t>
            </w:r>
          </w:p>
        </w:tc>
        <w:tc>
          <w:tcPr>
            <w:tcW w:w="1710" w:type="dxa"/>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65B36C2D"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096"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2F49E74B"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514"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413B0622"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n/a</w:t>
            </w:r>
          </w:p>
        </w:tc>
        <w:tc>
          <w:tcPr>
            <w:tcW w:w="1160" w:type="dxa"/>
            <w:tcBorders>
              <w:top w:val="single" w:sz="6" w:space="0" w:color="C0C0C0"/>
              <w:left w:val="none" w:sz="16" w:space="0" w:color="000000" w:themeColor="text1"/>
              <w:bottom w:val="single" w:sz="6" w:space="0" w:color="C0C0C0"/>
              <w:right w:val="none" w:sz="8" w:space="0" w:color="000000" w:themeColor="text1"/>
            </w:tcBorders>
            <w:shd w:val="clear" w:color="auto" w:fill="F3F3F3"/>
            <w:tcMar>
              <w:top w:w="80" w:type="dxa"/>
              <w:left w:w="0" w:type="dxa"/>
              <w:bottom w:w="80" w:type="dxa"/>
              <w:right w:w="0" w:type="dxa"/>
            </w:tcMar>
            <w:vAlign w:val="center"/>
          </w:tcPr>
          <w:p w14:paraId="106710AF"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810" w:type="dxa"/>
            <w:tcBorders>
              <w:top w:val="single" w:sz="6" w:space="0" w:color="C0C0C0"/>
              <w:left w:val="none" w:sz="8" w:space="0" w:color="000000" w:themeColor="text1"/>
              <w:bottom w:val="single" w:sz="6" w:space="0" w:color="C0C0C0"/>
              <w:right w:val="single" w:sz="6" w:space="0" w:color="C0C0C0"/>
            </w:tcBorders>
            <w:shd w:val="clear" w:color="auto" w:fill="F3F3F3"/>
            <w:tcMar>
              <w:top w:w="80" w:type="dxa"/>
              <w:left w:w="0" w:type="dxa"/>
              <w:bottom w:w="80" w:type="dxa"/>
              <w:right w:w="0" w:type="dxa"/>
            </w:tcMar>
            <w:vAlign w:val="center"/>
          </w:tcPr>
          <w:p w14:paraId="5CF7C43E"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r>
      <w:tr w:rsidR="00EE6A79" w:rsidRPr="00084D93" w14:paraId="5CB6CE31" w14:textId="77777777" w:rsidTr="435E840E">
        <w:trPr>
          <w:cantSplit/>
          <w:trHeight w:val="13"/>
        </w:trPr>
        <w:tc>
          <w:tcPr>
            <w:tcW w:w="2234" w:type="dxa"/>
            <w:tcBorders>
              <w:top w:val="single" w:sz="6" w:space="0" w:color="C0C0C0"/>
              <w:left w:val="single" w:sz="6" w:space="0" w:color="C0C0C0"/>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63054A95" w14:textId="77777777" w:rsidR="00990B31" w:rsidRPr="00084D93" w:rsidRDefault="00990B31" w:rsidP="00EE6A79">
            <w:pPr>
              <w:spacing w:after="0"/>
              <w:rPr>
                <w:rFonts w:eastAsia="Arial Unicode MS" w:cs="Arial"/>
                <w:color w:val="000000"/>
                <w:u w:color="000000"/>
              </w:rPr>
            </w:pPr>
            <w:r w:rsidRPr="00084D93">
              <w:rPr>
                <w:rFonts w:eastAsia="Arial Unicode MS" w:cs="Arial"/>
                <w:color w:val="000000"/>
                <w:u w:color="000000"/>
              </w:rPr>
              <w:t>Fuel Application</w:t>
            </w:r>
          </w:p>
        </w:tc>
        <w:tc>
          <w:tcPr>
            <w:tcW w:w="1710" w:type="dxa"/>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5D0B2851"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096"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1016A4BD"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514"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4FBA9D0F" w14:textId="77777777" w:rsidR="00990B31" w:rsidRPr="00084D93" w:rsidRDefault="00990B31" w:rsidP="00EE6A79">
            <w:pPr>
              <w:spacing w:after="0"/>
              <w:jc w:val="center"/>
              <w:rPr>
                <w:rFonts w:eastAsia="Arial Unicode MS" w:cs="Arial"/>
                <w:strike/>
                <w:color w:val="000000"/>
                <w:u w:color="000000"/>
              </w:rPr>
            </w:pPr>
            <w:r w:rsidRPr="00084D93">
              <w:rPr>
                <w:rFonts w:eastAsia="Arial Unicode MS" w:cs="Arial"/>
                <w:color w:val="000000"/>
                <w:u w:color="000000"/>
              </w:rPr>
              <w:t>x</w:t>
            </w:r>
          </w:p>
        </w:tc>
        <w:tc>
          <w:tcPr>
            <w:tcW w:w="1160" w:type="dxa"/>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45281D58"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810" w:type="dxa"/>
            <w:tcBorders>
              <w:top w:val="single" w:sz="6" w:space="0" w:color="C0C0C0"/>
              <w:left w:val="none" w:sz="16" w:space="0" w:color="000000" w:themeColor="text1"/>
              <w:bottom w:val="single" w:sz="6" w:space="0" w:color="C0C0C0"/>
              <w:right w:val="single" w:sz="6" w:space="0" w:color="C0C0C0"/>
            </w:tcBorders>
            <w:shd w:val="clear" w:color="auto" w:fill="E6E6E6"/>
            <w:tcMar>
              <w:top w:w="80" w:type="dxa"/>
              <w:left w:w="0" w:type="dxa"/>
              <w:bottom w:w="80" w:type="dxa"/>
              <w:right w:w="0" w:type="dxa"/>
            </w:tcMar>
            <w:vAlign w:val="center"/>
          </w:tcPr>
          <w:p w14:paraId="2EFA8B17"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r>
      <w:tr w:rsidR="00EE6A79" w:rsidRPr="00084D93" w14:paraId="39B722F3" w14:textId="77777777" w:rsidTr="435E840E">
        <w:trPr>
          <w:cantSplit/>
          <w:trHeight w:val="345"/>
        </w:trPr>
        <w:tc>
          <w:tcPr>
            <w:tcW w:w="2234" w:type="dxa"/>
            <w:tcBorders>
              <w:top w:val="single" w:sz="6" w:space="0" w:color="C0C0C0"/>
              <w:left w:val="single" w:sz="6" w:space="0" w:color="C0C0C0"/>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6C1109A9" w14:textId="77777777" w:rsidR="00990B31" w:rsidRPr="00084D93" w:rsidRDefault="00990B31" w:rsidP="00EE6A79">
            <w:pPr>
              <w:spacing w:after="0"/>
              <w:rPr>
                <w:rFonts w:eastAsia="Arial Unicode MS" w:cs="Arial"/>
                <w:strike/>
                <w:color w:val="000000"/>
                <w:u w:color="000000"/>
              </w:rPr>
            </w:pPr>
            <w:r w:rsidRPr="00084D93">
              <w:rPr>
                <w:rFonts w:eastAsia="Arial Unicode MS" w:cs="Arial"/>
                <w:color w:val="000000"/>
                <w:u w:color="000000"/>
              </w:rPr>
              <w:t xml:space="preserve">Amount of each gasoline and diesel </w:t>
            </w:r>
            <w:proofErr w:type="spellStart"/>
            <w:r w:rsidRPr="00084D93">
              <w:rPr>
                <w:rFonts w:eastAsia="Arial Unicode MS" w:cs="Arial"/>
                <w:color w:val="000000"/>
                <w:u w:color="000000"/>
              </w:rPr>
              <w:t>blendstock</w:t>
            </w:r>
            <w:proofErr w:type="spellEnd"/>
          </w:p>
        </w:tc>
        <w:tc>
          <w:tcPr>
            <w:tcW w:w="1710" w:type="dxa"/>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64AC8CC2"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096"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4AA0CBC3"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n/a</w:t>
            </w:r>
          </w:p>
        </w:tc>
        <w:tc>
          <w:tcPr>
            <w:tcW w:w="1514"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15B5D727"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n/a</w:t>
            </w:r>
          </w:p>
        </w:tc>
        <w:tc>
          <w:tcPr>
            <w:tcW w:w="1160" w:type="dxa"/>
            <w:tcBorders>
              <w:top w:val="single" w:sz="6" w:space="0" w:color="C0C0C0"/>
              <w:left w:val="none" w:sz="16" w:space="0" w:color="000000" w:themeColor="text1"/>
              <w:bottom w:val="single" w:sz="6" w:space="0" w:color="C0C0C0"/>
              <w:right w:val="none" w:sz="8" w:space="0" w:color="000000" w:themeColor="text1"/>
            </w:tcBorders>
            <w:shd w:val="clear" w:color="auto" w:fill="F3F3F3"/>
            <w:tcMar>
              <w:top w:w="80" w:type="dxa"/>
              <w:left w:w="0" w:type="dxa"/>
              <w:bottom w:w="80" w:type="dxa"/>
              <w:right w:w="0" w:type="dxa"/>
            </w:tcMar>
            <w:vAlign w:val="center"/>
          </w:tcPr>
          <w:p w14:paraId="7C0BA870" w14:textId="77777777" w:rsidR="00990B31" w:rsidRPr="00084D93" w:rsidRDefault="00990B31" w:rsidP="00EE6A79">
            <w:pPr>
              <w:spacing w:after="0"/>
              <w:jc w:val="center"/>
              <w:rPr>
                <w:rFonts w:eastAsia="Arial Unicode MS" w:cs="Arial"/>
                <w:strike/>
                <w:color w:val="000000"/>
                <w:u w:color="000000"/>
              </w:rPr>
            </w:pPr>
            <w:r w:rsidRPr="00084D93">
              <w:rPr>
                <w:rFonts w:eastAsia="Arial Unicode MS" w:cs="Arial"/>
                <w:color w:val="000000"/>
                <w:u w:color="000000"/>
              </w:rPr>
              <w:t>n/a</w:t>
            </w:r>
          </w:p>
        </w:tc>
        <w:tc>
          <w:tcPr>
            <w:tcW w:w="1810" w:type="dxa"/>
            <w:tcBorders>
              <w:top w:val="single" w:sz="6" w:space="0" w:color="C0C0C0"/>
              <w:left w:val="none" w:sz="8" w:space="0" w:color="000000" w:themeColor="text1"/>
              <w:bottom w:val="single" w:sz="6" w:space="0" w:color="C0C0C0"/>
              <w:right w:val="single" w:sz="6" w:space="0" w:color="C0C0C0"/>
            </w:tcBorders>
            <w:shd w:val="clear" w:color="auto" w:fill="F3F3F3"/>
            <w:tcMar>
              <w:top w:w="80" w:type="dxa"/>
              <w:left w:w="0" w:type="dxa"/>
              <w:bottom w:w="80" w:type="dxa"/>
              <w:right w:w="0" w:type="dxa"/>
            </w:tcMar>
            <w:vAlign w:val="center"/>
          </w:tcPr>
          <w:p w14:paraId="6649D682" w14:textId="77777777" w:rsidR="00990B31" w:rsidRPr="00084D93" w:rsidRDefault="00990B31" w:rsidP="00EE6A79">
            <w:pPr>
              <w:spacing w:after="0"/>
              <w:jc w:val="center"/>
              <w:rPr>
                <w:rFonts w:eastAsia="Arial Unicode MS" w:cs="Arial"/>
                <w:strike/>
                <w:color w:val="000000"/>
                <w:u w:color="000000"/>
              </w:rPr>
            </w:pPr>
            <w:r w:rsidRPr="00084D93">
              <w:rPr>
                <w:rFonts w:eastAsia="Arial Unicode MS" w:cs="Arial"/>
                <w:color w:val="000000"/>
                <w:u w:color="000000"/>
              </w:rPr>
              <w:t>n/a</w:t>
            </w:r>
          </w:p>
        </w:tc>
      </w:tr>
      <w:tr w:rsidR="00EE6A79" w:rsidRPr="00084D93" w14:paraId="7F523092" w14:textId="77777777" w:rsidTr="435E840E">
        <w:trPr>
          <w:cantSplit/>
          <w:trHeight w:val="345"/>
        </w:trPr>
        <w:tc>
          <w:tcPr>
            <w:tcW w:w="2234" w:type="dxa"/>
            <w:tcBorders>
              <w:top w:val="single" w:sz="6" w:space="0" w:color="C0C0C0"/>
              <w:left w:val="single" w:sz="6" w:space="0" w:color="C0C0C0"/>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41C4A96E" w14:textId="77777777" w:rsidR="00990B31" w:rsidRPr="00084D93" w:rsidRDefault="00990B31" w:rsidP="00EE6A79">
            <w:pPr>
              <w:spacing w:after="0"/>
              <w:rPr>
                <w:rFonts w:eastAsia="Arial Unicode MS" w:cs="Arial"/>
                <w:color w:val="000000"/>
                <w:u w:color="000000"/>
              </w:rPr>
            </w:pPr>
            <w:r w:rsidRPr="00084D93">
              <w:rPr>
                <w:rFonts w:eastAsia="Arial Unicode MS" w:cs="Arial"/>
                <w:color w:val="000000"/>
                <w:u w:color="000000"/>
              </w:rPr>
              <w:t>Amount of each fuel used as gasoline or diesel replacement</w:t>
            </w:r>
          </w:p>
        </w:tc>
        <w:tc>
          <w:tcPr>
            <w:tcW w:w="1710" w:type="dxa"/>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30A4C30B"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n/a</w:t>
            </w:r>
          </w:p>
        </w:tc>
        <w:tc>
          <w:tcPr>
            <w:tcW w:w="1096"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3BDB4DEB"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514"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674910CD"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160" w:type="dxa"/>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79167FE8"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810" w:type="dxa"/>
            <w:tcBorders>
              <w:top w:val="single" w:sz="6" w:space="0" w:color="C0C0C0"/>
              <w:left w:val="none" w:sz="16" w:space="0" w:color="000000" w:themeColor="text1"/>
              <w:bottom w:val="single" w:sz="6" w:space="0" w:color="C0C0C0"/>
              <w:right w:val="single" w:sz="6" w:space="0" w:color="C0C0C0"/>
            </w:tcBorders>
            <w:shd w:val="clear" w:color="auto" w:fill="E6E6E6"/>
            <w:tcMar>
              <w:top w:w="80" w:type="dxa"/>
              <w:left w:w="0" w:type="dxa"/>
              <w:bottom w:w="80" w:type="dxa"/>
              <w:right w:w="0" w:type="dxa"/>
            </w:tcMar>
            <w:vAlign w:val="center"/>
          </w:tcPr>
          <w:p w14:paraId="6F35D5A6"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r>
      <w:tr w:rsidR="00EE6A79" w:rsidRPr="00084D93" w14:paraId="408B0582" w14:textId="77777777" w:rsidTr="435E840E">
        <w:trPr>
          <w:cantSplit/>
          <w:trHeight w:val="345"/>
        </w:trPr>
        <w:tc>
          <w:tcPr>
            <w:tcW w:w="2234" w:type="dxa"/>
            <w:tcBorders>
              <w:top w:val="single" w:sz="6" w:space="0" w:color="C0C0C0"/>
              <w:left w:val="single" w:sz="6" w:space="0" w:color="C0C0C0"/>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0F1E4734" w14:textId="1306EA3C" w:rsidR="00990B31" w:rsidRPr="00084D93" w:rsidRDefault="00990B31" w:rsidP="00EE6A79">
            <w:pPr>
              <w:spacing w:after="0"/>
              <w:rPr>
                <w:rFonts w:eastAsia="Arial Unicode MS" w:cs="Arial"/>
                <w:strike/>
                <w:color w:val="000000"/>
                <w:u w:color="000000"/>
              </w:rPr>
            </w:pPr>
            <w:r w:rsidRPr="00084D93">
              <w:rPr>
                <w:rFonts w:eastAsia="Arial Unicode MS" w:cs="Arial"/>
                <w:color w:val="000000"/>
                <w:u w:color="000000"/>
              </w:rPr>
              <w:lastRenderedPageBreak/>
              <w:t xml:space="preserve">Amount of each fuel used as a </w:t>
            </w:r>
            <w:ins w:id="5077" w:author="CARB" w:date="2023-12-19T12:12:00Z">
              <w:r w:rsidR="0070569F">
                <w:rPr>
                  <w:rFonts w:eastAsia="Arial Unicode MS" w:cs="Arial"/>
                  <w:color w:val="000000"/>
                  <w:u w:color="000000"/>
                </w:rPr>
                <w:t xml:space="preserve">fossil </w:t>
              </w:r>
            </w:ins>
            <w:r w:rsidRPr="00084D93">
              <w:rPr>
                <w:rFonts w:eastAsia="Arial Unicode MS" w:cs="Arial"/>
                <w:color w:val="000000"/>
                <w:u w:color="000000"/>
              </w:rPr>
              <w:t>jet fuel replacement</w:t>
            </w:r>
          </w:p>
        </w:tc>
        <w:tc>
          <w:tcPr>
            <w:tcW w:w="1710" w:type="dxa"/>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179E5A9A" w14:textId="77777777" w:rsidR="00990B31" w:rsidRPr="00084D93" w:rsidRDefault="00990B31" w:rsidP="00EE6A79">
            <w:pPr>
              <w:spacing w:after="0"/>
              <w:jc w:val="center"/>
              <w:rPr>
                <w:rFonts w:eastAsia="Arial Unicode MS" w:cs="Arial"/>
                <w:strike/>
                <w:color w:val="000000"/>
                <w:u w:color="000000"/>
              </w:rPr>
            </w:pPr>
            <w:r w:rsidRPr="00084D93">
              <w:rPr>
                <w:rFonts w:eastAsia="Arial Unicode MS" w:cs="Arial"/>
                <w:color w:val="000000"/>
                <w:u w:color="000000"/>
              </w:rPr>
              <w:t>n/a</w:t>
            </w:r>
          </w:p>
        </w:tc>
        <w:tc>
          <w:tcPr>
            <w:tcW w:w="1096"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31068F14" w14:textId="77777777" w:rsidR="00990B31" w:rsidRPr="00084D93" w:rsidRDefault="00990B31" w:rsidP="00EE6A79">
            <w:pPr>
              <w:spacing w:after="0"/>
              <w:jc w:val="center"/>
              <w:rPr>
                <w:rFonts w:eastAsia="Arial Unicode MS" w:cs="Arial"/>
                <w:strike/>
                <w:color w:val="000000"/>
                <w:u w:color="000000"/>
              </w:rPr>
            </w:pPr>
            <w:r w:rsidRPr="00084D93">
              <w:rPr>
                <w:rFonts w:eastAsia="Arial Unicode MS" w:cs="Arial"/>
                <w:color w:val="000000"/>
                <w:u w:color="000000"/>
              </w:rPr>
              <w:t>n/a</w:t>
            </w:r>
          </w:p>
        </w:tc>
        <w:tc>
          <w:tcPr>
            <w:tcW w:w="1514"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63ABB087" w14:textId="77777777" w:rsidR="00990B31" w:rsidRPr="00084D93" w:rsidRDefault="00990B31" w:rsidP="00EE6A79">
            <w:pPr>
              <w:spacing w:after="0"/>
              <w:jc w:val="center"/>
              <w:rPr>
                <w:rFonts w:eastAsia="Arial Unicode MS" w:cs="Arial"/>
                <w:strike/>
                <w:color w:val="000000"/>
                <w:u w:color="000000"/>
              </w:rPr>
            </w:pPr>
            <w:r w:rsidRPr="00084D93">
              <w:rPr>
                <w:rFonts w:eastAsia="Arial Unicode MS" w:cs="Arial"/>
                <w:color w:val="000000"/>
                <w:u w:color="000000"/>
              </w:rPr>
              <w:t>n/a</w:t>
            </w:r>
          </w:p>
        </w:tc>
        <w:tc>
          <w:tcPr>
            <w:tcW w:w="1160" w:type="dxa"/>
            <w:tcBorders>
              <w:top w:val="single" w:sz="6" w:space="0" w:color="C0C0C0"/>
              <w:left w:val="none" w:sz="16" w:space="0" w:color="000000" w:themeColor="text1"/>
              <w:bottom w:val="single" w:sz="6" w:space="0" w:color="C0C0C0"/>
              <w:right w:val="none" w:sz="8" w:space="0" w:color="000000" w:themeColor="text1"/>
            </w:tcBorders>
            <w:shd w:val="clear" w:color="auto" w:fill="F3F3F3"/>
            <w:tcMar>
              <w:top w:w="80" w:type="dxa"/>
              <w:left w:w="0" w:type="dxa"/>
              <w:bottom w:w="80" w:type="dxa"/>
              <w:right w:w="0" w:type="dxa"/>
            </w:tcMar>
            <w:vAlign w:val="center"/>
          </w:tcPr>
          <w:p w14:paraId="4CA02912" w14:textId="77777777" w:rsidR="00990B31" w:rsidRPr="00084D93" w:rsidRDefault="00990B31" w:rsidP="00EE6A79">
            <w:pPr>
              <w:spacing w:after="0"/>
              <w:jc w:val="center"/>
              <w:rPr>
                <w:rFonts w:eastAsia="Arial Unicode MS" w:cs="Arial"/>
                <w:strike/>
                <w:color w:val="000000"/>
                <w:u w:color="000000"/>
              </w:rPr>
            </w:pPr>
            <w:r w:rsidRPr="00084D93">
              <w:rPr>
                <w:rFonts w:eastAsia="Arial Unicode MS" w:cs="Arial"/>
                <w:color w:val="000000"/>
                <w:u w:color="000000"/>
              </w:rPr>
              <w:t>n/a</w:t>
            </w:r>
          </w:p>
        </w:tc>
        <w:tc>
          <w:tcPr>
            <w:tcW w:w="1810" w:type="dxa"/>
            <w:tcBorders>
              <w:top w:val="single" w:sz="6" w:space="0" w:color="C0C0C0"/>
              <w:left w:val="none" w:sz="8" w:space="0" w:color="000000" w:themeColor="text1"/>
              <w:bottom w:val="single" w:sz="6" w:space="0" w:color="C0C0C0"/>
              <w:right w:val="single" w:sz="6" w:space="0" w:color="C0C0C0"/>
            </w:tcBorders>
            <w:shd w:val="clear" w:color="auto" w:fill="F3F3F3"/>
            <w:tcMar>
              <w:top w:w="80" w:type="dxa"/>
              <w:left w:w="0" w:type="dxa"/>
              <w:bottom w:w="80" w:type="dxa"/>
              <w:right w:w="0" w:type="dxa"/>
            </w:tcMar>
            <w:vAlign w:val="center"/>
          </w:tcPr>
          <w:p w14:paraId="3754854F" w14:textId="77777777" w:rsidR="00990B31" w:rsidRPr="00084D93" w:rsidRDefault="00990B31" w:rsidP="00EE6A79">
            <w:pPr>
              <w:spacing w:after="0"/>
              <w:jc w:val="center"/>
              <w:rPr>
                <w:rFonts w:eastAsia="Arial Unicode MS" w:cs="Arial"/>
                <w:strike/>
                <w:color w:val="000000"/>
                <w:u w:color="000000"/>
              </w:rPr>
            </w:pPr>
            <w:r w:rsidRPr="00084D93">
              <w:rPr>
                <w:rFonts w:eastAsia="Arial Unicode MS" w:cs="Arial"/>
                <w:color w:val="000000"/>
                <w:u w:color="000000"/>
              </w:rPr>
              <w:t>x</w:t>
            </w:r>
          </w:p>
        </w:tc>
      </w:tr>
      <w:tr w:rsidR="00EE6A79" w:rsidRPr="00084D93" w14:paraId="740FB0A6" w14:textId="77777777" w:rsidTr="435E840E">
        <w:trPr>
          <w:cantSplit/>
          <w:trHeight w:val="345"/>
        </w:trPr>
        <w:tc>
          <w:tcPr>
            <w:tcW w:w="2234" w:type="dxa"/>
            <w:tcBorders>
              <w:top w:val="single" w:sz="6" w:space="0" w:color="C0C0C0"/>
              <w:left w:val="single" w:sz="6" w:space="0" w:color="C0C0C0"/>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305F35F4" w14:textId="77777777" w:rsidR="00990B31" w:rsidRPr="00084D93" w:rsidRDefault="00990B31" w:rsidP="00EE6A79">
            <w:pPr>
              <w:spacing w:after="0"/>
              <w:rPr>
                <w:rFonts w:eastAsia="Arial Unicode MS" w:cs="Arial"/>
                <w:color w:val="000000"/>
                <w:u w:color="000000"/>
              </w:rPr>
            </w:pPr>
            <w:r w:rsidRPr="00084D93">
              <w:rPr>
                <w:rFonts w:eastAsia="Arial Unicode MS" w:cs="Arial"/>
                <w:color w:val="000000"/>
                <w:u w:color="000000"/>
              </w:rPr>
              <w:t>MCON or other crude oil name designation, volume (in gal), and country (or state) of origin for each crude supplied to the refinery</w:t>
            </w:r>
          </w:p>
        </w:tc>
        <w:tc>
          <w:tcPr>
            <w:tcW w:w="1710" w:type="dxa"/>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4FA5906E"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096"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1DA2AE0B"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n/a</w:t>
            </w:r>
          </w:p>
        </w:tc>
        <w:tc>
          <w:tcPr>
            <w:tcW w:w="1514"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04FBACEC"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n/a</w:t>
            </w:r>
          </w:p>
        </w:tc>
        <w:tc>
          <w:tcPr>
            <w:tcW w:w="1160" w:type="dxa"/>
            <w:tcBorders>
              <w:top w:val="single" w:sz="6" w:space="0" w:color="C0C0C0"/>
              <w:left w:val="none" w:sz="16" w:space="0" w:color="000000" w:themeColor="text1"/>
              <w:bottom w:val="single" w:sz="6" w:space="0" w:color="C0C0C0"/>
              <w:right w:val="none" w:sz="8" w:space="0" w:color="000000" w:themeColor="text1"/>
            </w:tcBorders>
            <w:shd w:val="clear" w:color="auto" w:fill="F3F3F3"/>
            <w:tcMar>
              <w:top w:w="80" w:type="dxa"/>
              <w:left w:w="0" w:type="dxa"/>
              <w:bottom w:w="80" w:type="dxa"/>
              <w:right w:w="0" w:type="dxa"/>
            </w:tcMar>
            <w:vAlign w:val="center"/>
          </w:tcPr>
          <w:p w14:paraId="462593CE"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n/a</w:t>
            </w:r>
          </w:p>
        </w:tc>
        <w:tc>
          <w:tcPr>
            <w:tcW w:w="1810" w:type="dxa"/>
            <w:tcBorders>
              <w:top w:val="single" w:sz="6" w:space="0" w:color="C0C0C0"/>
              <w:left w:val="none" w:sz="8" w:space="0" w:color="000000" w:themeColor="text1"/>
              <w:bottom w:val="single" w:sz="6" w:space="0" w:color="C0C0C0"/>
              <w:right w:val="single" w:sz="6" w:space="0" w:color="C0C0C0"/>
            </w:tcBorders>
            <w:shd w:val="clear" w:color="auto" w:fill="F3F3F3"/>
            <w:tcMar>
              <w:top w:w="80" w:type="dxa"/>
              <w:left w:w="0" w:type="dxa"/>
              <w:bottom w:w="80" w:type="dxa"/>
              <w:right w:w="0" w:type="dxa"/>
            </w:tcMar>
            <w:vAlign w:val="center"/>
          </w:tcPr>
          <w:p w14:paraId="2AA416E9"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n/a</w:t>
            </w:r>
          </w:p>
        </w:tc>
      </w:tr>
      <w:tr w:rsidR="00990B31" w:rsidRPr="00084D93" w14:paraId="7BF30BC4" w14:textId="77777777" w:rsidTr="435E840E">
        <w:trPr>
          <w:cantSplit/>
          <w:trHeight w:val="345"/>
          <w:ins w:id="5078" w:author="CARB" w:date="2023-12-19T12:12:00Z"/>
        </w:trPr>
        <w:tc>
          <w:tcPr>
            <w:tcW w:w="2234" w:type="dxa"/>
            <w:tcBorders>
              <w:top w:val="single" w:sz="6" w:space="0" w:color="C0C0C0"/>
              <w:left w:val="single" w:sz="6" w:space="0" w:color="C0C0C0"/>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18F8BF80" w14:textId="77777777" w:rsidR="00990B31" w:rsidRPr="00084D93" w:rsidRDefault="00990B31">
            <w:pPr>
              <w:spacing w:after="0"/>
              <w:rPr>
                <w:ins w:id="5079" w:author="CARB" w:date="2023-12-19T12:12:00Z"/>
                <w:rFonts w:eastAsia="Arial Unicode MS" w:cs="Arial"/>
                <w:color w:val="000000"/>
                <w:u w:color="000000"/>
              </w:rPr>
            </w:pPr>
            <w:ins w:id="5080" w:author="CARB" w:date="2023-12-19T12:12:00Z">
              <w:r w:rsidRPr="00084D93">
                <w:rPr>
                  <w:rFonts w:eastAsia="Arial Unicode MS" w:cs="Arial"/>
                  <w:color w:val="000000"/>
                  <w:u w:color="000000"/>
                </w:rPr>
                <w:t>ZEV Fueling Infrastructure Pathway Costs and Revenues (if applicable)</w:t>
              </w:r>
            </w:ins>
          </w:p>
        </w:tc>
        <w:tc>
          <w:tcPr>
            <w:tcW w:w="1710" w:type="dxa"/>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19D75A42" w14:textId="77777777" w:rsidR="00990B31" w:rsidRPr="00084D93" w:rsidRDefault="00990B31">
            <w:pPr>
              <w:spacing w:after="0"/>
              <w:jc w:val="center"/>
              <w:rPr>
                <w:ins w:id="5081" w:author="CARB" w:date="2023-12-19T12:12:00Z"/>
                <w:rFonts w:eastAsia="Arial Unicode MS" w:cs="Arial"/>
                <w:color w:val="000000"/>
                <w:u w:color="000000"/>
              </w:rPr>
            </w:pPr>
            <w:ins w:id="5082" w:author="CARB" w:date="2023-12-19T12:12:00Z">
              <w:r w:rsidRPr="00084D93">
                <w:rPr>
                  <w:rFonts w:eastAsia="Arial Unicode MS" w:cs="Arial"/>
                  <w:color w:val="000000"/>
                  <w:u w:color="000000"/>
                </w:rPr>
                <w:t>n/a</w:t>
              </w:r>
            </w:ins>
          </w:p>
        </w:tc>
        <w:tc>
          <w:tcPr>
            <w:tcW w:w="1096"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75AE57C3" w14:textId="77777777" w:rsidR="00990B31" w:rsidRPr="00084D93" w:rsidRDefault="00990B31">
            <w:pPr>
              <w:spacing w:after="0"/>
              <w:jc w:val="center"/>
              <w:rPr>
                <w:ins w:id="5083" w:author="CARB" w:date="2023-12-19T12:12:00Z"/>
                <w:rFonts w:eastAsia="Arial Unicode MS" w:cs="Arial"/>
                <w:color w:val="000000"/>
                <w:u w:color="000000"/>
              </w:rPr>
            </w:pPr>
            <w:ins w:id="5084" w:author="CARB" w:date="2023-12-19T12:12:00Z">
              <w:r w:rsidRPr="00084D93">
                <w:rPr>
                  <w:rFonts w:eastAsia="Arial Unicode MS" w:cs="Arial"/>
                  <w:color w:val="000000"/>
                  <w:u w:color="000000"/>
                </w:rPr>
                <w:t>n/a</w:t>
              </w:r>
            </w:ins>
          </w:p>
        </w:tc>
        <w:tc>
          <w:tcPr>
            <w:tcW w:w="1514"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3C69C01D" w14:textId="77777777" w:rsidR="00990B31" w:rsidRPr="00084D93" w:rsidRDefault="00990B31">
            <w:pPr>
              <w:spacing w:after="0"/>
              <w:jc w:val="center"/>
              <w:rPr>
                <w:ins w:id="5085" w:author="CARB" w:date="2023-12-19T12:12:00Z"/>
                <w:rFonts w:eastAsia="Arial Unicode MS" w:cs="Arial"/>
                <w:color w:val="000000"/>
                <w:u w:color="000000"/>
              </w:rPr>
            </w:pPr>
            <w:ins w:id="5086" w:author="CARB" w:date="2023-12-19T12:12:00Z">
              <w:r w:rsidRPr="00084D93">
                <w:rPr>
                  <w:rFonts w:eastAsia="Arial Unicode MS" w:cs="Arial"/>
                  <w:color w:val="000000"/>
                  <w:u w:color="000000"/>
                </w:rPr>
                <w:t>x</w:t>
              </w:r>
            </w:ins>
          </w:p>
        </w:tc>
        <w:tc>
          <w:tcPr>
            <w:tcW w:w="1160" w:type="dxa"/>
            <w:tcBorders>
              <w:top w:val="single" w:sz="6" w:space="0" w:color="C0C0C0"/>
              <w:left w:val="none" w:sz="16" w:space="0" w:color="000000" w:themeColor="text1"/>
              <w:bottom w:val="single" w:sz="6" w:space="0" w:color="C0C0C0"/>
              <w:right w:val="none" w:sz="8" w:space="0" w:color="000000" w:themeColor="text1"/>
            </w:tcBorders>
            <w:shd w:val="clear" w:color="auto" w:fill="F3F3F3"/>
            <w:tcMar>
              <w:top w:w="80" w:type="dxa"/>
              <w:left w:w="0" w:type="dxa"/>
              <w:bottom w:w="80" w:type="dxa"/>
              <w:right w:w="0" w:type="dxa"/>
            </w:tcMar>
            <w:vAlign w:val="center"/>
          </w:tcPr>
          <w:p w14:paraId="3FFBDE25" w14:textId="77777777" w:rsidR="00990B31" w:rsidRPr="00084D93" w:rsidRDefault="00990B31">
            <w:pPr>
              <w:spacing w:after="0"/>
              <w:jc w:val="center"/>
              <w:rPr>
                <w:ins w:id="5087" w:author="CARB" w:date="2023-12-19T12:12:00Z"/>
                <w:rFonts w:eastAsia="Arial Unicode MS" w:cs="Arial"/>
                <w:color w:val="000000"/>
                <w:u w:color="000000"/>
              </w:rPr>
            </w:pPr>
            <w:ins w:id="5088" w:author="CARB" w:date="2023-12-19T12:12:00Z">
              <w:r w:rsidRPr="00084D93">
                <w:rPr>
                  <w:rFonts w:eastAsia="Arial Unicode MS" w:cs="Arial"/>
                  <w:color w:val="000000"/>
                  <w:u w:color="000000"/>
                </w:rPr>
                <w:t>x</w:t>
              </w:r>
            </w:ins>
          </w:p>
        </w:tc>
        <w:tc>
          <w:tcPr>
            <w:tcW w:w="1810" w:type="dxa"/>
            <w:tcBorders>
              <w:top w:val="single" w:sz="6" w:space="0" w:color="C0C0C0"/>
              <w:left w:val="none" w:sz="8" w:space="0" w:color="000000" w:themeColor="text1"/>
              <w:bottom w:val="single" w:sz="6" w:space="0" w:color="C0C0C0"/>
              <w:right w:val="single" w:sz="6" w:space="0" w:color="C0C0C0"/>
            </w:tcBorders>
            <w:shd w:val="clear" w:color="auto" w:fill="F3F3F3"/>
            <w:tcMar>
              <w:top w:w="80" w:type="dxa"/>
              <w:left w:w="0" w:type="dxa"/>
              <w:bottom w:w="80" w:type="dxa"/>
              <w:right w:w="0" w:type="dxa"/>
            </w:tcMar>
            <w:vAlign w:val="center"/>
          </w:tcPr>
          <w:p w14:paraId="3C860177" w14:textId="77777777" w:rsidR="00990B31" w:rsidRPr="00084D93" w:rsidRDefault="00990B31">
            <w:pPr>
              <w:spacing w:after="0"/>
              <w:jc w:val="center"/>
              <w:rPr>
                <w:ins w:id="5089" w:author="CARB" w:date="2023-12-19T12:12:00Z"/>
                <w:rFonts w:eastAsia="Arial Unicode MS" w:cs="Arial"/>
                <w:color w:val="000000"/>
                <w:u w:color="000000"/>
              </w:rPr>
            </w:pPr>
            <w:ins w:id="5090" w:author="CARB" w:date="2023-12-19T12:12:00Z">
              <w:r w:rsidRPr="00084D93">
                <w:rPr>
                  <w:rFonts w:eastAsia="Arial Unicode MS" w:cs="Arial"/>
                  <w:color w:val="000000"/>
                  <w:u w:color="000000"/>
                </w:rPr>
                <w:t>n/a</w:t>
              </w:r>
            </w:ins>
          </w:p>
        </w:tc>
      </w:tr>
      <w:tr w:rsidR="00990B31" w:rsidRPr="00084D93" w14:paraId="39E6A998" w14:textId="77777777" w:rsidTr="00084D93">
        <w:tblPrEx>
          <w:tblW w:w="9524" w:type="dxa"/>
          <w:tblInd w:w="8" w:type="dxa"/>
          <w:shd w:val="clear" w:color="auto" w:fill="FFFFFF"/>
          <w:tblLayout w:type="fixed"/>
          <w:tblLook w:val="0000" w:firstRow="0" w:lastRow="0" w:firstColumn="0" w:lastColumn="0" w:noHBand="0" w:noVBand="0"/>
          <w:tblPrExChange w:id="5091" w:author="CARB" w:date="2023-12-19T12:12:00Z">
            <w:tblPrEx>
              <w:tblW w:w="9460" w:type="dxa"/>
              <w:tblInd w:w="8" w:type="dxa"/>
              <w:shd w:val="clear" w:color="auto" w:fill="FFFFFF"/>
              <w:tblLayout w:type="fixed"/>
              <w:tblLook w:val="0000" w:firstRow="0" w:lastRow="0" w:firstColumn="0" w:lastColumn="0" w:noHBand="0" w:noVBand="0"/>
            </w:tblPrEx>
          </w:tblPrExChange>
        </w:tblPrEx>
        <w:trPr>
          <w:cantSplit/>
          <w:trHeight w:val="391"/>
          <w:trPrChange w:id="5092" w:author="CARB" w:date="2023-12-19T12:12:00Z">
            <w:trPr>
              <w:gridAfter w:val="0"/>
              <w:cantSplit/>
              <w:trHeight w:val="391"/>
            </w:trPr>
          </w:trPrChange>
        </w:trPr>
        <w:tc>
          <w:tcPr>
            <w:tcW w:w="9524" w:type="dxa"/>
            <w:gridSpan w:val="8"/>
            <w:tcBorders>
              <w:top w:val="single" w:sz="6" w:space="0" w:color="C0C0C0"/>
              <w:left w:val="single" w:sz="6" w:space="0" w:color="C0C0C0"/>
              <w:bottom w:val="single" w:sz="6" w:space="0" w:color="C0C0C0"/>
              <w:right w:val="single" w:sz="6" w:space="0" w:color="C0C0C0"/>
            </w:tcBorders>
            <w:shd w:val="clear" w:color="auto" w:fill="F3F3F3"/>
            <w:tcMar>
              <w:top w:w="80" w:type="dxa"/>
              <w:left w:w="0" w:type="dxa"/>
              <w:bottom w:w="80" w:type="dxa"/>
              <w:right w:w="0" w:type="dxa"/>
            </w:tcMar>
            <w:vAlign w:val="center"/>
            <w:tcPrChange w:id="5093" w:author="CARB" w:date="2023-12-19T12:12:00Z">
              <w:tcPr>
                <w:tcW w:w="9460" w:type="dxa"/>
                <w:gridSpan w:val="9"/>
                <w:tcBorders>
                  <w:top w:val="single" w:sz="6" w:space="0" w:color="C0C0C0"/>
                  <w:left w:val="single" w:sz="6" w:space="0" w:color="C0C0C0"/>
                  <w:bottom w:val="single" w:sz="6" w:space="0" w:color="C0C0C0"/>
                  <w:right w:val="single" w:sz="6" w:space="0" w:color="C0C0C0"/>
                </w:tcBorders>
                <w:shd w:val="clear" w:color="auto" w:fill="F3F3F3"/>
                <w:tcMar>
                  <w:top w:w="80" w:type="dxa"/>
                  <w:left w:w="0" w:type="dxa"/>
                  <w:bottom w:w="80" w:type="dxa"/>
                  <w:right w:w="0" w:type="dxa"/>
                </w:tcMar>
                <w:vAlign w:val="center"/>
              </w:tcPr>
            </w:tcPrChange>
          </w:tcPr>
          <w:p w14:paraId="361760BB"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b/>
                <w:color w:val="000000"/>
                <w:u w:color="000000"/>
              </w:rPr>
              <w:t>For Annual Reporting (in addition to the items above)</w:t>
            </w:r>
          </w:p>
        </w:tc>
      </w:tr>
      <w:tr w:rsidR="00EE6A79" w:rsidRPr="00084D93" w14:paraId="1DF1D127" w14:textId="77777777" w:rsidTr="435E840E">
        <w:trPr>
          <w:cantSplit/>
          <w:trHeight w:val="345"/>
        </w:trPr>
        <w:tc>
          <w:tcPr>
            <w:tcW w:w="2234" w:type="dxa"/>
            <w:tcBorders>
              <w:top w:val="single" w:sz="6" w:space="0" w:color="C0C0C0"/>
              <w:left w:val="single" w:sz="6" w:space="0" w:color="C0C0C0"/>
              <w:bottom w:val="single" w:sz="6" w:space="0" w:color="C0C0C0"/>
              <w:right w:val="none" w:sz="16" w:space="0" w:color="000000" w:themeColor="text1"/>
            </w:tcBorders>
            <w:shd w:val="clear" w:color="auto" w:fill="F2F2F2" w:themeFill="background1" w:themeFillShade="F2"/>
            <w:tcMar>
              <w:top w:w="80" w:type="dxa"/>
              <w:left w:w="0" w:type="dxa"/>
              <w:bottom w:w="80" w:type="dxa"/>
              <w:right w:w="0" w:type="dxa"/>
            </w:tcMar>
            <w:vAlign w:val="center"/>
          </w:tcPr>
          <w:p w14:paraId="610506E1" w14:textId="77777777" w:rsidR="00990B31" w:rsidRPr="00084D93" w:rsidRDefault="00990B31" w:rsidP="00EE6A79">
            <w:pPr>
              <w:spacing w:after="0"/>
              <w:rPr>
                <w:rFonts w:eastAsia="Arial Unicode MS" w:cs="Arial"/>
                <w:color w:val="000000"/>
                <w:u w:color="000000"/>
              </w:rPr>
            </w:pPr>
            <w:r w:rsidRPr="00084D93">
              <w:rPr>
                <w:rFonts w:eastAsia="Arial Unicode MS" w:cs="Arial"/>
                <w:color w:val="000000"/>
                <w:u w:color="000000"/>
              </w:rPr>
              <w:t>***Credits and Deficits generated per year (MT)</w:t>
            </w:r>
          </w:p>
        </w:tc>
        <w:tc>
          <w:tcPr>
            <w:tcW w:w="1710" w:type="dxa"/>
            <w:tcBorders>
              <w:top w:val="single" w:sz="6" w:space="0" w:color="C0C0C0"/>
              <w:left w:val="none" w:sz="16" w:space="0" w:color="000000" w:themeColor="text1"/>
              <w:bottom w:val="single" w:sz="6" w:space="0" w:color="C0C0C0"/>
              <w:right w:val="none" w:sz="16" w:space="0" w:color="000000" w:themeColor="text1"/>
            </w:tcBorders>
            <w:shd w:val="clear" w:color="auto" w:fill="F2F2F2" w:themeFill="background1" w:themeFillShade="F2"/>
            <w:tcMar>
              <w:top w:w="80" w:type="dxa"/>
              <w:left w:w="0" w:type="dxa"/>
              <w:bottom w:w="80" w:type="dxa"/>
              <w:right w:w="0" w:type="dxa"/>
            </w:tcMar>
            <w:vAlign w:val="center"/>
          </w:tcPr>
          <w:p w14:paraId="18E5DDB4"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018" w:type="dxa"/>
            <w:tcBorders>
              <w:top w:val="single" w:sz="6" w:space="0" w:color="C0C0C0"/>
              <w:left w:val="none" w:sz="16" w:space="0" w:color="000000" w:themeColor="text1"/>
              <w:bottom w:val="single" w:sz="6" w:space="0" w:color="C0C0C0"/>
              <w:right w:val="none" w:sz="16" w:space="0" w:color="000000" w:themeColor="text1"/>
            </w:tcBorders>
            <w:shd w:val="clear" w:color="auto" w:fill="F2F2F2" w:themeFill="background1" w:themeFillShade="F2"/>
            <w:tcMar>
              <w:top w:w="80" w:type="dxa"/>
              <w:left w:w="0" w:type="dxa"/>
              <w:bottom w:w="80" w:type="dxa"/>
              <w:right w:w="0" w:type="dxa"/>
            </w:tcMar>
            <w:vAlign w:val="center"/>
          </w:tcPr>
          <w:p w14:paraId="4576EE73"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592" w:type="dxa"/>
            <w:gridSpan w:val="3"/>
            <w:tcBorders>
              <w:top w:val="single" w:sz="6" w:space="0" w:color="C0C0C0"/>
              <w:left w:val="none" w:sz="16" w:space="0" w:color="000000" w:themeColor="text1"/>
              <w:bottom w:val="single" w:sz="6" w:space="0" w:color="C0C0C0"/>
              <w:right w:val="none" w:sz="16" w:space="0" w:color="000000" w:themeColor="text1"/>
            </w:tcBorders>
            <w:shd w:val="clear" w:color="auto" w:fill="F2F2F2" w:themeFill="background1" w:themeFillShade="F2"/>
            <w:tcMar>
              <w:top w:w="80" w:type="dxa"/>
              <w:left w:w="0" w:type="dxa"/>
              <w:bottom w:w="80" w:type="dxa"/>
              <w:right w:w="0" w:type="dxa"/>
            </w:tcMar>
            <w:vAlign w:val="center"/>
          </w:tcPr>
          <w:p w14:paraId="7EA6841F"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160" w:type="dxa"/>
            <w:tcBorders>
              <w:top w:val="single" w:sz="6" w:space="0" w:color="C0C0C0"/>
              <w:left w:val="none" w:sz="16" w:space="0" w:color="000000" w:themeColor="text1"/>
              <w:bottom w:val="single" w:sz="6" w:space="0" w:color="C0C0C0"/>
              <w:right w:val="none" w:sz="8" w:space="0" w:color="000000" w:themeColor="text1"/>
            </w:tcBorders>
            <w:shd w:val="clear" w:color="auto" w:fill="F3F3F3"/>
            <w:tcMar>
              <w:top w:w="80" w:type="dxa"/>
              <w:left w:w="0" w:type="dxa"/>
              <w:bottom w:w="80" w:type="dxa"/>
              <w:right w:w="0" w:type="dxa"/>
            </w:tcMar>
            <w:vAlign w:val="center"/>
          </w:tcPr>
          <w:p w14:paraId="55278B00"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810" w:type="dxa"/>
            <w:tcBorders>
              <w:top w:val="single" w:sz="6" w:space="0" w:color="C0C0C0"/>
              <w:left w:val="none" w:sz="8" w:space="0" w:color="000000" w:themeColor="text1"/>
              <w:bottom w:val="single" w:sz="6" w:space="0" w:color="C0C0C0"/>
              <w:right w:val="single" w:sz="6" w:space="0" w:color="C0C0C0"/>
            </w:tcBorders>
            <w:shd w:val="clear" w:color="auto" w:fill="F3F3F3"/>
            <w:tcMar>
              <w:top w:w="80" w:type="dxa"/>
              <w:left w:w="0" w:type="dxa"/>
              <w:bottom w:w="80" w:type="dxa"/>
              <w:right w:w="0" w:type="dxa"/>
            </w:tcMar>
            <w:vAlign w:val="center"/>
          </w:tcPr>
          <w:p w14:paraId="690C7503"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r>
      <w:tr w:rsidR="00EE6A79" w:rsidRPr="00084D93" w14:paraId="1DF76F7F" w14:textId="77777777" w:rsidTr="435E840E">
        <w:trPr>
          <w:cantSplit/>
          <w:trHeight w:val="345"/>
        </w:trPr>
        <w:tc>
          <w:tcPr>
            <w:tcW w:w="2234" w:type="dxa"/>
            <w:tcBorders>
              <w:top w:val="single" w:sz="6" w:space="0" w:color="C0C0C0"/>
              <w:left w:val="single" w:sz="6" w:space="0" w:color="C0C0C0"/>
              <w:bottom w:val="single" w:sz="6" w:space="0" w:color="C0C0C0"/>
            </w:tcBorders>
            <w:shd w:val="clear" w:color="auto" w:fill="E6E6E6"/>
            <w:tcMar>
              <w:top w:w="80" w:type="dxa"/>
              <w:left w:w="0" w:type="dxa"/>
              <w:bottom w:w="80" w:type="dxa"/>
              <w:right w:w="0" w:type="dxa"/>
            </w:tcMar>
            <w:vAlign w:val="center"/>
          </w:tcPr>
          <w:p w14:paraId="60F18F92" w14:textId="77777777" w:rsidR="00990B31" w:rsidRPr="00084D93" w:rsidRDefault="00990B31" w:rsidP="00EE6A79">
            <w:pPr>
              <w:spacing w:after="0"/>
              <w:rPr>
                <w:rFonts w:eastAsia="Arial Unicode MS" w:cs="Arial"/>
                <w:color w:val="000000"/>
                <w:u w:color="000000"/>
              </w:rPr>
            </w:pPr>
            <w:r w:rsidRPr="00084D93">
              <w:rPr>
                <w:rFonts w:eastAsia="Arial Unicode MS" w:cs="Arial"/>
                <w:color w:val="000000"/>
                <w:u w:color="000000"/>
              </w:rPr>
              <w:t>***Credits/deficits carried over from the previous year (MT), if any</w:t>
            </w:r>
          </w:p>
        </w:tc>
        <w:tc>
          <w:tcPr>
            <w:tcW w:w="1710" w:type="dxa"/>
            <w:tcBorders>
              <w:top w:val="single" w:sz="6" w:space="0" w:color="C0C0C0"/>
              <w:bottom w:val="single" w:sz="6" w:space="0" w:color="C0C0C0"/>
            </w:tcBorders>
            <w:shd w:val="clear" w:color="auto" w:fill="E6E6E6"/>
            <w:tcMar>
              <w:top w:w="80" w:type="dxa"/>
              <w:left w:w="0" w:type="dxa"/>
              <w:bottom w:w="80" w:type="dxa"/>
              <w:right w:w="0" w:type="dxa"/>
            </w:tcMar>
            <w:vAlign w:val="center"/>
          </w:tcPr>
          <w:p w14:paraId="2E1DBC0A"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018" w:type="dxa"/>
            <w:tcBorders>
              <w:top w:val="single" w:sz="6" w:space="0" w:color="C0C0C0"/>
              <w:bottom w:val="single" w:sz="6" w:space="0" w:color="C0C0C0"/>
            </w:tcBorders>
            <w:shd w:val="clear" w:color="auto" w:fill="E6E6E6"/>
            <w:tcMar>
              <w:top w:w="80" w:type="dxa"/>
              <w:left w:w="0" w:type="dxa"/>
              <w:bottom w:w="80" w:type="dxa"/>
              <w:right w:w="0" w:type="dxa"/>
            </w:tcMar>
            <w:vAlign w:val="center"/>
          </w:tcPr>
          <w:p w14:paraId="45C3A9F8"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592" w:type="dxa"/>
            <w:gridSpan w:val="3"/>
            <w:tcBorders>
              <w:top w:val="single" w:sz="6" w:space="0" w:color="C0C0C0"/>
              <w:left w:val="nil"/>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7E5C5CDE"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160" w:type="dxa"/>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38639F51"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810" w:type="dxa"/>
            <w:tcBorders>
              <w:top w:val="single" w:sz="6" w:space="0" w:color="C0C0C0"/>
              <w:left w:val="none" w:sz="16" w:space="0" w:color="000000" w:themeColor="text1"/>
              <w:bottom w:val="single" w:sz="6" w:space="0" w:color="C0C0C0"/>
              <w:right w:val="single" w:sz="6" w:space="0" w:color="C0C0C0"/>
            </w:tcBorders>
            <w:shd w:val="clear" w:color="auto" w:fill="E6E6E6"/>
            <w:tcMar>
              <w:top w:w="80" w:type="dxa"/>
              <w:left w:w="0" w:type="dxa"/>
              <w:bottom w:w="80" w:type="dxa"/>
              <w:right w:w="0" w:type="dxa"/>
            </w:tcMar>
            <w:vAlign w:val="center"/>
          </w:tcPr>
          <w:p w14:paraId="60E3CB34"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r>
      <w:tr w:rsidR="00EE6A79" w:rsidRPr="00084D93" w14:paraId="001F1DD4" w14:textId="77777777" w:rsidTr="435E840E">
        <w:trPr>
          <w:cantSplit/>
          <w:trHeight w:val="345"/>
        </w:trPr>
        <w:tc>
          <w:tcPr>
            <w:tcW w:w="2234" w:type="dxa"/>
            <w:tcBorders>
              <w:top w:val="single" w:sz="6" w:space="0" w:color="C0C0C0"/>
              <w:left w:val="single" w:sz="6" w:space="0" w:color="C0C0C0"/>
              <w:bottom w:val="single" w:sz="6" w:space="0" w:color="C0C0C0"/>
              <w:right w:val="none" w:sz="16" w:space="0" w:color="000000" w:themeColor="text1"/>
            </w:tcBorders>
            <w:shd w:val="clear" w:color="auto" w:fill="F2F2F2" w:themeFill="background1" w:themeFillShade="F2"/>
            <w:tcMar>
              <w:top w:w="80" w:type="dxa"/>
              <w:left w:w="0" w:type="dxa"/>
              <w:bottom w:w="80" w:type="dxa"/>
              <w:right w:w="0" w:type="dxa"/>
            </w:tcMar>
            <w:vAlign w:val="center"/>
          </w:tcPr>
          <w:p w14:paraId="387D1A4D" w14:textId="77777777" w:rsidR="00990B31" w:rsidRPr="00084D93" w:rsidRDefault="00990B31" w:rsidP="00EE6A79">
            <w:pPr>
              <w:spacing w:after="0"/>
              <w:rPr>
                <w:rFonts w:eastAsia="Arial Unicode MS" w:cs="Arial"/>
                <w:color w:val="000000"/>
                <w:u w:color="000000"/>
              </w:rPr>
            </w:pPr>
            <w:r w:rsidRPr="00084D93">
              <w:rPr>
                <w:rFonts w:eastAsia="Arial Unicode MS" w:cs="Arial"/>
                <w:color w:val="000000"/>
                <w:u w:color="000000"/>
              </w:rPr>
              <w:t>***Credits acquired from another entity (MT), if any</w:t>
            </w:r>
          </w:p>
        </w:tc>
        <w:tc>
          <w:tcPr>
            <w:tcW w:w="1710" w:type="dxa"/>
            <w:tcBorders>
              <w:top w:val="single" w:sz="6" w:space="0" w:color="C0C0C0"/>
              <w:left w:val="none" w:sz="16" w:space="0" w:color="000000" w:themeColor="text1"/>
              <w:bottom w:val="single" w:sz="6" w:space="0" w:color="C0C0C0"/>
              <w:right w:val="none" w:sz="16" w:space="0" w:color="000000" w:themeColor="text1"/>
            </w:tcBorders>
            <w:shd w:val="clear" w:color="auto" w:fill="F2F2F2" w:themeFill="background1" w:themeFillShade="F2"/>
            <w:tcMar>
              <w:top w:w="80" w:type="dxa"/>
              <w:left w:w="0" w:type="dxa"/>
              <w:bottom w:w="80" w:type="dxa"/>
              <w:right w:w="0" w:type="dxa"/>
            </w:tcMar>
            <w:vAlign w:val="center"/>
          </w:tcPr>
          <w:p w14:paraId="3266DA89"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018" w:type="dxa"/>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2EDA7617"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592" w:type="dxa"/>
            <w:gridSpan w:val="3"/>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0DF10C4D"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160" w:type="dxa"/>
            <w:tcBorders>
              <w:top w:val="single" w:sz="6" w:space="0" w:color="C0C0C0"/>
              <w:left w:val="none" w:sz="16" w:space="0" w:color="000000" w:themeColor="text1"/>
              <w:bottom w:val="single" w:sz="6" w:space="0" w:color="C0C0C0"/>
              <w:right w:val="none" w:sz="8" w:space="0" w:color="000000" w:themeColor="text1"/>
            </w:tcBorders>
            <w:shd w:val="clear" w:color="auto" w:fill="F3F3F3"/>
            <w:tcMar>
              <w:top w:w="80" w:type="dxa"/>
              <w:left w:w="0" w:type="dxa"/>
              <w:bottom w:w="80" w:type="dxa"/>
              <w:right w:w="0" w:type="dxa"/>
            </w:tcMar>
            <w:vAlign w:val="center"/>
          </w:tcPr>
          <w:p w14:paraId="7371A56F"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810" w:type="dxa"/>
            <w:tcBorders>
              <w:top w:val="single" w:sz="6" w:space="0" w:color="C0C0C0"/>
              <w:left w:val="none" w:sz="8" w:space="0" w:color="000000" w:themeColor="text1"/>
              <w:bottom w:val="single" w:sz="6" w:space="0" w:color="C0C0C0"/>
              <w:right w:val="single" w:sz="6" w:space="0" w:color="C0C0C0"/>
            </w:tcBorders>
            <w:shd w:val="clear" w:color="auto" w:fill="F3F3F3"/>
            <w:tcMar>
              <w:top w:w="80" w:type="dxa"/>
              <w:left w:w="0" w:type="dxa"/>
              <w:bottom w:w="80" w:type="dxa"/>
              <w:right w:w="0" w:type="dxa"/>
            </w:tcMar>
            <w:vAlign w:val="center"/>
          </w:tcPr>
          <w:p w14:paraId="69E48DC1"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r>
      <w:tr w:rsidR="00EE6A79" w:rsidRPr="00084D93" w14:paraId="2F4AA07B" w14:textId="77777777" w:rsidTr="435E840E">
        <w:trPr>
          <w:cantSplit/>
          <w:trHeight w:val="345"/>
        </w:trPr>
        <w:tc>
          <w:tcPr>
            <w:tcW w:w="2234" w:type="dxa"/>
            <w:tcBorders>
              <w:top w:val="single" w:sz="6" w:space="0" w:color="C0C0C0"/>
              <w:left w:val="single" w:sz="6" w:space="0" w:color="C0C0C0"/>
              <w:bottom w:val="single" w:sz="6" w:space="0" w:color="C0C0C0"/>
            </w:tcBorders>
            <w:shd w:val="clear" w:color="auto" w:fill="E6E6E6"/>
            <w:tcMar>
              <w:top w:w="80" w:type="dxa"/>
              <w:left w:w="0" w:type="dxa"/>
              <w:bottom w:w="80" w:type="dxa"/>
              <w:right w:w="0" w:type="dxa"/>
            </w:tcMar>
            <w:vAlign w:val="center"/>
          </w:tcPr>
          <w:p w14:paraId="44C7F308" w14:textId="77777777" w:rsidR="00990B31" w:rsidRPr="00084D93" w:rsidRDefault="00990B31" w:rsidP="00EE6A79">
            <w:pPr>
              <w:spacing w:after="0"/>
              <w:rPr>
                <w:rFonts w:eastAsia="Arial Unicode MS" w:cs="Arial"/>
                <w:color w:val="000000"/>
                <w:u w:color="000000"/>
              </w:rPr>
            </w:pPr>
            <w:r w:rsidRPr="00084D93">
              <w:rPr>
                <w:rFonts w:eastAsia="Arial Unicode MS" w:cs="Arial"/>
                <w:color w:val="000000"/>
                <w:u w:color="000000"/>
              </w:rPr>
              <w:t>***Credits sold to another entity (MT), if any</w:t>
            </w:r>
          </w:p>
        </w:tc>
        <w:tc>
          <w:tcPr>
            <w:tcW w:w="1710" w:type="dxa"/>
            <w:tcBorders>
              <w:top w:val="single" w:sz="6" w:space="0" w:color="C0C0C0"/>
              <w:bottom w:val="single" w:sz="6" w:space="0" w:color="C0C0C0"/>
            </w:tcBorders>
            <w:shd w:val="clear" w:color="auto" w:fill="E6E6E6"/>
            <w:tcMar>
              <w:top w:w="80" w:type="dxa"/>
              <w:left w:w="0" w:type="dxa"/>
              <w:bottom w:w="80" w:type="dxa"/>
              <w:right w:w="0" w:type="dxa"/>
            </w:tcMar>
            <w:vAlign w:val="center"/>
          </w:tcPr>
          <w:p w14:paraId="45C34968"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018" w:type="dxa"/>
            <w:tcBorders>
              <w:top w:val="single" w:sz="6" w:space="0" w:color="C0C0C0"/>
              <w:left w:val="nil"/>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6FE3F84A"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592" w:type="dxa"/>
            <w:gridSpan w:val="3"/>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17B92319"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160" w:type="dxa"/>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3484456F"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810" w:type="dxa"/>
            <w:tcBorders>
              <w:top w:val="single" w:sz="6" w:space="0" w:color="C0C0C0"/>
              <w:left w:val="none" w:sz="16" w:space="0" w:color="000000" w:themeColor="text1"/>
              <w:bottom w:val="single" w:sz="6" w:space="0" w:color="C0C0C0"/>
              <w:right w:val="single" w:sz="6" w:space="0" w:color="C0C0C0"/>
            </w:tcBorders>
            <w:shd w:val="clear" w:color="auto" w:fill="E6E6E6"/>
            <w:tcMar>
              <w:top w:w="80" w:type="dxa"/>
              <w:left w:w="0" w:type="dxa"/>
              <w:bottom w:w="80" w:type="dxa"/>
              <w:right w:w="0" w:type="dxa"/>
            </w:tcMar>
            <w:vAlign w:val="center"/>
          </w:tcPr>
          <w:p w14:paraId="51687483"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r>
      <w:tr w:rsidR="00EE6A79" w:rsidRPr="00084D93" w14:paraId="321DA85B" w14:textId="77777777" w:rsidTr="435E840E">
        <w:trPr>
          <w:cantSplit/>
          <w:trHeight w:val="345"/>
        </w:trPr>
        <w:tc>
          <w:tcPr>
            <w:tcW w:w="2234" w:type="dxa"/>
            <w:tcBorders>
              <w:top w:val="single" w:sz="6" w:space="0" w:color="C0C0C0"/>
              <w:left w:val="single" w:sz="6" w:space="0" w:color="C0C0C0"/>
              <w:bottom w:val="single" w:sz="6" w:space="0" w:color="C0C0C0"/>
              <w:right w:val="none" w:sz="16" w:space="0" w:color="000000" w:themeColor="text1"/>
            </w:tcBorders>
            <w:shd w:val="clear" w:color="auto" w:fill="F2F2F2" w:themeFill="background1" w:themeFillShade="F2"/>
            <w:tcMar>
              <w:top w:w="80" w:type="dxa"/>
              <w:left w:w="0" w:type="dxa"/>
              <w:bottom w:w="80" w:type="dxa"/>
              <w:right w:w="0" w:type="dxa"/>
            </w:tcMar>
            <w:vAlign w:val="center"/>
          </w:tcPr>
          <w:p w14:paraId="5CFB4ED2" w14:textId="77777777" w:rsidR="00990B31" w:rsidRPr="00084D93" w:rsidRDefault="00990B31" w:rsidP="00EE6A79">
            <w:pPr>
              <w:spacing w:after="0"/>
              <w:rPr>
                <w:rFonts w:eastAsia="Arial Unicode MS" w:cs="Arial"/>
                <w:strike/>
                <w:color w:val="000000"/>
                <w:u w:color="000000"/>
              </w:rPr>
            </w:pPr>
            <w:r w:rsidRPr="00084D93">
              <w:rPr>
                <w:rFonts w:eastAsia="Arial Unicode MS" w:cs="Arial"/>
                <w:color w:val="000000"/>
                <w:u w:color="000000"/>
              </w:rPr>
              <w:t>***Credits pledged for sale into CCM (MT), if any</w:t>
            </w:r>
          </w:p>
        </w:tc>
        <w:tc>
          <w:tcPr>
            <w:tcW w:w="1710" w:type="dxa"/>
            <w:tcBorders>
              <w:top w:val="single" w:sz="6" w:space="0" w:color="C0C0C0"/>
              <w:left w:val="none" w:sz="16" w:space="0" w:color="000000" w:themeColor="text1"/>
              <w:bottom w:val="single" w:sz="6" w:space="0" w:color="C0C0C0"/>
              <w:right w:val="none" w:sz="16" w:space="0" w:color="000000" w:themeColor="text1"/>
            </w:tcBorders>
            <w:shd w:val="clear" w:color="auto" w:fill="F2F2F2" w:themeFill="background1" w:themeFillShade="F2"/>
            <w:tcMar>
              <w:top w:w="80" w:type="dxa"/>
              <w:left w:w="0" w:type="dxa"/>
              <w:bottom w:w="80" w:type="dxa"/>
              <w:right w:w="0" w:type="dxa"/>
            </w:tcMar>
            <w:vAlign w:val="center"/>
          </w:tcPr>
          <w:p w14:paraId="300BBAB6"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018" w:type="dxa"/>
            <w:tcBorders>
              <w:top w:val="single" w:sz="6" w:space="0" w:color="C0C0C0"/>
              <w:left w:val="none" w:sz="16" w:space="0" w:color="000000" w:themeColor="text1"/>
              <w:bottom w:val="single" w:sz="6" w:space="0" w:color="C0C0C0"/>
              <w:right w:val="none" w:sz="16" w:space="0" w:color="000000" w:themeColor="text1"/>
            </w:tcBorders>
            <w:shd w:val="clear" w:color="auto" w:fill="F2F2F2" w:themeFill="background1" w:themeFillShade="F2"/>
            <w:tcMar>
              <w:top w:w="80" w:type="dxa"/>
              <w:left w:w="0" w:type="dxa"/>
              <w:bottom w:w="80" w:type="dxa"/>
              <w:right w:w="0" w:type="dxa"/>
            </w:tcMar>
            <w:vAlign w:val="center"/>
          </w:tcPr>
          <w:p w14:paraId="4D06AB96" w14:textId="77777777" w:rsidR="00990B31" w:rsidRPr="00084D93" w:rsidRDefault="00990B31" w:rsidP="00EE6A79">
            <w:pPr>
              <w:tabs>
                <w:tab w:val="left" w:pos="225"/>
                <w:tab w:val="center" w:pos="333"/>
              </w:tabs>
              <w:spacing w:after="0"/>
              <w:jc w:val="center"/>
              <w:rPr>
                <w:rFonts w:eastAsia="Arial Unicode MS" w:cs="Arial"/>
                <w:color w:val="000000"/>
                <w:u w:color="000000"/>
              </w:rPr>
            </w:pPr>
            <w:r w:rsidRPr="00084D93">
              <w:rPr>
                <w:rFonts w:eastAsia="Arial Unicode MS" w:cs="Arial"/>
                <w:color w:val="000000"/>
                <w:u w:color="000000"/>
              </w:rPr>
              <w:t>x</w:t>
            </w:r>
          </w:p>
        </w:tc>
        <w:tc>
          <w:tcPr>
            <w:tcW w:w="1592" w:type="dxa"/>
            <w:gridSpan w:val="3"/>
            <w:tcBorders>
              <w:top w:val="single" w:sz="6" w:space="0" w:color="C0C0C0"/>
              <w:left w:val="none" w:sz="16" w:space="0" w:color="000000" w:themeColor="text1"/>
              <w:bottom w:val="single" w:sz="6" w:space="0" w:color="C0C0C0"/>
              <w:right w:val="none" w:sz="16" w:space="0" w:color="000000" w:themeColor="text1"/>
            </w:tcBorders>
            <w:shd w:val="clear" w:color="auto" w:fill="F2F2F2" w:themeFill="background1" w:themeFillShade="F2"/>
            <w:tcMar>
              <w:top w:w="80" w:type="dxa"/>
              <w:left w:w="0" w:type="dxa"/>
              <w:bottom w:w="80" w:type="dxa"/>
              <w:right w:w="0" w:type="dxa"/>
            </w:tcMar>
            <w:vAlign w:val="center"/>
          </w:tcPr>
          <w:p w14:paraId="13F180AC"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160" w:type="dxa"/>
            <w:tcBorders>
              <w:top w:val="single" w:sz="6" w:space="0" w:color="C0C0C0"/>
              <w:left w:val="none" w:sz="16" w:space="0" w:color="000000" w:themeColor="text1"/>
              <w:bottom w:val="single" w:sz="6" w:space="0" w:color="C0C0C0"/>
              <w:right w:val="none" w:sz="8" w:space="0" w:color="000000" w:themeColor="text1"/>
            </w:tcBorders>
            <w:shd w:val="clear" w:color="auto" w:fill="F2F2F2" w:themeFill="background1" w:themeFillShade="F2"/>
            <w:tcMar>
              <w:top w:w="80" w:type="dxa"/>
              <w:left w:w="0" w:type="dxa"/>
              <w:bottom w:w="80" w:type="dxa"/>
              <w:right w:w="0" w:type="dxa"/>
            </w:tcMar>
            <w:vAlign w:val="center"/>
          </w:tcPr>
          <w:p w14:paraId="32E1FE88"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810" w:type="dxa"/>
            <w:tcBorders>
              <w:top w:val="single" w:sz="6" w:space="0" w:color="C0C0C0"/>
              <w:left w:val="none" w:sz="8" w:space="0" w:color="000000" w:themeColor="text1"/>
              <w:bottom w:val="single" w:sz="6" w:space="0" w:color="C0C0C0"/>
              <w:right w:val="single" w:sz="6" w:space="0" w:color="C0C0C0"/>
            </w:tcBorders>
            <w:shd w:val="clear" w:color="auto" w:fill="F3F3F3"/>
            <w:tcMar>
              <w:top w:w="80" w:type="dxa"/>
              <w:left w:w="0" w:type="dxa"/>
              <w:bottom w:w="80" w:type="dxa"/>
              <w:right w:w="0" w:type="dxa"/>
            </w:tcMar>
            <w:vAlign w:val="center"/>
          </w:tcPr>
          <w:p w14:paraId="22EE7C27"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r>
      <w:tr w:rsidR="00EE6A79" w:rsidRPr="00084D93" w14:paraId="3DA33ABD" w14:textId="77777777" w:rsidTr="435E840E">
        <w:trPr>
          <w:cantSplit/>
          <w:trHeight w:val="345"/>
        </w:trPr>
        <w:tc>
          <w:tcPr>
            <w:tcW w:w="2234" w:type="dxa"/>
            <w:tcBorders>
              <w:top w:val="single" w:sz="6" w:space="0" w:color="C0C0C0"/>
              <w:left w:val="single" w:sz="6" w:space="0" w:color="C0C0C0"/>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36D069C6" w14:textId="77777777" w:rsidR="00990B31" w:rsidRPr="00084D93" w:rsidRDefault="00990B31" w:rsidP="00EE6A79">
            <w:pPr>
              <w:spacing w:after="0"/>
              <w:rPr>
                <w:rFonts w:eastAsia="Arial Unicode MS" w:cs="Arial"/>
                <w:color w:val="000000"/>
                <w:u w:color="000000"/>
              </w:rPr>
            </w:pPr>
            <w:r w:rsidRPr="00084D93">
              <w:rPr>
                <w:rFonts w:eastAsia="Arial Unicode MS" w:cs="Arial"/>
                <w:color w:val="000000"/>
                <w:u w:color="000000"/>
              </w:rPr>
              <w:lastRenderedPageBreak/>
              <w:t xml:space="preserve">***Credits retired within LCFS (MT) to meet compliance </w:t>
            </w:r>
            <w:proofErr w:type="gramStart"/>
            <w:r w:rsidRPr="00084D93">
              <w:rPr>
                <w:rFonts w:eastAsia="Arial Unicode MS" w:cs="Arial"/>
                <w:color w:val="000000"/>
                <w:u w:color="000000"/>
              </w:rPr>
              <w:t>obligation, if</w:t>
            </w:r>
            <w:proofErr w:type="gramEnd"/>
            <w:r w:rsidRPr="00084D93">
              <w:rPr>
                <w:rFonts w:eastAsia="Arial Unicode MS" w:cs="Arial"/>
                <w:color w:val="000000"/>
                <w:u w:color="000000"/>
              </w:rPr>
              <w:t xml:space="preserve"> any</w:t>
            </w:r>
          </w:p>
        </w:tc>
        <w:tc>
          <w:tcPr>
            <w:tcW w:w="1710" w:type="dxa"/>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7476AC0A"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018" w:type="dxa"/>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07B2F70B" w14:textId="77777777" w:rsidR="00990B31" w:rsidRPr="00084D93" w:rsidRDefault="00990B31" w:rsidP="00EE6A79">
            <w:pPr>
              <w:tabs>
                <w:tab w:val="left" w:pos="225"/>
                <w:tab w:val="center" w:pos="333"/>
              </w:tabs>
              <w:spacing w:after="0"/>
              <w:jc w:val="center"/>
              <w:rPr>
                <w:rFonts w:eastAsia="Arial Unicode MS" w:cs="Arial"/>
                <w:color w:val="000000"/>
                <w:u w:color="000000"/>
              </w:rPr>
            </w:pPr>
            <w:r w:rsidRPr="00084D93">
              <w:rPr>
                <w:rFonts w:eastAsia="Arial Unicode MS" w:cs="Arial"/>
                <w:color w:val="000000"/>
                <w:u w:color="000000"/>
              </w:rPr>
              <w:t>x</w:t>
            </w:r>
          </w:p>
        </w:tc>
        <w:tc>
          <w:tcPr>
            <w:tcW w:w="1592" w:type="dxa"/>
            <w:gridSpan w:val="3"/>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77BC1AC3"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160" w:type="dxa"/>
            <w:tcBorders>
              <w:top w:val="single" w:sz="6" w:space="0" w:color="C0C0C0"/>
              <w:left w:val="none" w:sz="16" w:space="0" w:color="000000" w:themeColor="text1"/>
              <w:bottom w:val="single" w:sz="6" w:space="0" w:color="C0C0C0"/>
              <w:right w:val="none" w:sz="16" w:space="0" w:color="000000" w:themeColor="text1"/>
            </w:tcBorders>
            <w:shd w:val="clear" w:color="auto" w:fill="E6E6E6"/>
            <w:tcMar>
              <w:top w:w="80" w:type="dxa"/>
              <w:left w:w="0" w:type="dxa"/>
              <w:bottom w:w="80" w:type="dxa"/>
              <w:right w:w="0" w:type="dxa"/>
            </w:tcMar>
            <w:vAlign w:val="center"/>
          </w:tcPr>
          <w:p w14:paraId="065BACC5"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810" w:type="dxa"/>
            <w:tcBorders>
              <w:top w:val="single" w:sz="6" w:space="0" w:color="C0C0C0"/>
              <w:left w:val="none" w:sz="16" w:space="0" w:color="000000" w:themeColor="text1"/>
              <w:bottom w:val="single" w:sz="6" w:space="0" w:color="C0C0C0"/>
              <w:right w:val="single" w:sz="6" w:space="0" w:color="C0C0C0"/>
            </w:tcBorders>
            <w:shd w:val="clear" w:color="auto" w:fill="E6E6E6"/>
            <w:tcMar>
              <w:top w:w="80" w:type="dxa"/>
              <w:left w:w="0" w:type="dxa"/>
              <w:bottom w:w="80" w:type="dxa"/>
              <w:right w:w="0" w:type="dxa"/>
            </w:tcMar>
            <w:vAlign w:val="center"/>
          </w:tcPr>
          <w:p w14:paraId="05FFB3D9"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r>
      <w:tr w:rsidR="00EE6A79" w:rsidRPr="00084D93" w14:paraId="34A18B94" w14:textId="77777777" w:rsidTr="435E840E">
        <w:trPr>
          <w:cantSplit/>
          <w:trHeight w:val="345"/>
        </w:trPr>
        <w:tc>
          <w:tcPr>
            <w:tcW w:w="2234" w:type="dxa"/>
            <w:tcBorders>
              <w:top w:val="single" w:sz="6" w:space="0" w:color="C0C0C0"/>
              <w:left w:val="single" w:sz="6" w:space="0" w:color="C0C0C0"/>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3A113343" w14:textId="77777777" w:rsidR="00990B31" w:rsidRPr="00084D93" w:rsidRDefault="00990B31" w:rsidP="00EE6A79">
            <w:pPr>
              <w:spacing w:after="0"/>
              <w:rPr>
                <w:rFonts w:eastAsia="Arial Unicode MS" w:cs="Arial"/>
                <w:color w:val="000000"/>
                <w:u w:color="000000"/>
              </w:rPr>
            </w:pPr>
            <w:r w:rsidRPr="00084D93">
              <w:rPr>
                <w:rFonts w:eastAsia="Arial Unicode MS" w:cs="Arial"/>
                <w:color w:val="000000"/>
                <w:u w:color="000000"/>
              </w:rPr>
              <w:t>MCON or other crude oil name designation, volume (in gal), and country (or state) of origin for each crude supplied to the refinery</w:t>
            </w:r>
          </w:p>
        </w:tc>
        <w:tc>
          <w:tcPr>
            <w:tcW w:w="1710" w:type="dxa"/>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40E85992"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x</w:t>
            </w:r>
          </w:p>
        </w:tc>
        <w:tc>
          <w:tcPr>
            <w:tcW w:w="1096"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2CC113C7"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n/a</w:t>
            </w:r>
          </w:p>
        </w:tc>
        <w:tc>
          <w:tcPr>
            <w:tcW w:w="1514" w:type="dxa"/>
            <w:gridSpan w:val="2"/>
            <w:tcBorders>
              <w:top w:val="single" w:sz="6" w:space="0" w:color="C0C0C0"/>
              <w:left w:val="none" w:sz="16" w:space="0" w:color="000000" w:themeColor="text1"/>
              <w:bottom w:val="single" w:sz="6" w:space="0" w:color="C0C0C0"/>
              <w:right w:val="none" w:sz="16" w:space="0" w:color="000000" w:themeColor="text1"/>
            </w:tcBorders>
            <w:shd w:val="clear" w:color="auto" w:fill="F3F3F3"/>
            <w:tcMar>
              <w:top w:w="80" w:type="dxa"/>
              <w:left w:w="0" w:type="dxa"/>
              <w:bottom w:w="80" w:type="dxa"/>
              <w:right w:w="0" w:type="dxa"/>
            </w:tcMar>
            <w:vAlign w:val="center"/>
          </w:tcPr>
          <w:p w14:paraId="062075B0"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n/a</w:t>
            </w:r>
          </w:p>
        </w:tc>
        <w:tc>
          <w:tcPr>
            <w:tcW w:w="1160" w:type="dxa"/>
            <w:tcBorders>
              <w:top w:val="single" w:sz="6" w:space="0" w:color="C0C0C0"/>
              <w:left w:val="none" w:sz="16" w:space="0" w:color="000000" w:themeColor="text1"/>
              <w:bottom w:val="single" w:sz="6" w:space="0" w:color="C0C0C0"/>
              <w:right w:val="none" w:sz="8" w:space="0" w:color="000000" w:themeColor="text1"/>
            </w:tcBorders>
            <w:shd w:val="clear" w:color="auto" w:fill="F3F3F3"/>
            <w:tcMar>
              <w:top w:w="80" w:type="dxa"/>
              <w:left w:w="0" w:type="dxa"/>
              <w:bottom w:w="80" w:type="dxa"/>
              <w:right w:w="0" w:type="dxa"/>
            </w:tcMar>
            <w:vAlign w:val="center"/>
          </w:tcPr>
          <w:p w14:paraId="264FA3DA"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n/a</w:t>
            </w:r>
          </w:p>
        </w:tc>
        <w:tc>
          <w:tcPr>
            <w:tcW w:w="1810" w:type="dxa"/>
            <w:tcBorders>
              <w:top w:val="single" w:sz="6" w:space="0" w:color="C0C0C0"/>
              <w:left w:val="none" w:sz="8" w:space="0" w:color="000000" w:themeColor="text1"/>
              <w:bottom w:val="single" w:sz="6" w:space="0" w:color="C0C0C0"/>
              <w:right w:val="single" w:sz="6" w:space="0" w:color="C0C0C0"/>
            </w:tcBorders>
            <w:shd w:val="clear" w:color="auto" w:fill="F3F3F3"/>
            <w:tcMar>
              <w:top w:w="80" w:type="dxa"/>
              <w:left w:w="0" w:type="dxa"/>
              <w:bottom w:w="80" w:type="dxa"/>
              <w:right w:w="0" w:type="dxa"/>
            </w:tcMar>
            <w:vAlign w:val="center"/>
          </w:tcPr>
          <w:p w14:paraId="584D9D8A" w14:textId="77777777" w:rsidR="00990B31" w:rsidRPr="00084D93" w:rsidRDefault="00990B31" w:rsidP="00EE6A79">
            <w:pPr>
              <w:spacing w:after="0"/>
              <w:jc w:val="center"/>
              <w:rPr>
                <w:rFonts w:eastAsia="Arial Unicode MS" w:cs="Arial"/>
                <w:color w:val="000000"/>
                <w:u w:color="000000"/>
              </w:rPr>
            </w:pPr>
            <w:r w:rsidRPr="00084D93">
              <w:rPr>
                <w:rFonts w:eastAsia="Arial Unicode MS" w:cs="Arial"/>
                <w:color w:val="000000"/>
                <w:u w:color="000000"/>
              </w:rPr>
              <w:t>n/a</w:t>
            </w:r>
          </w:p>
        </w:tc>
      </w:tr>
    </w:tbl>
    <w:p w14:paraId="34747B71" w14:textId="77777777" w:rsidR="00990B31" w:rsidRPr="002614A3" w:rsidRDefault="00990B31" w:rsidP="002614A3">
      <w:pPr>
        <w:spacing w:after="0"/>
        <w:rPr>
          <w:sz w:val="20"/>
          <w:szCs w:val="18"/>
        </w:rPr>
      </w:pPr>
      <w:r w:rsidRPr="002614A3">
        <w:rPr>
          <w:sz w:val="20"/>
          <w:szCs w:val="18"/>
        </w:rPr>
        <w:t>* Same as Title Transfer Date; For Aggregated Transactions enter the last day of the reporting period.</w:t>
      </w:r>
    </w:p>
    <w:p w14:paraId="73B06D3F" w14:textId="77777777" w:rsidR="00990B31" w:rsidRPr="002614A3" w:rsidRDefault="00990B31" w:rsidP="002614A3">
      <w:pPr>
        <w:spacing w:after="0"/>
        <w:rPr>
          <w:sz w:val="20"/>
          <w:szCs w:val="18"/>
        </w:rPr>
      </w:pPr>
      <w:r w:rsidRPr="002614A3">
        <w:rPr>
          <w:sz w:val="20"/>
          <w:szCs w:val="18"/>
        </w:rPr>
        <w:t>** Does not apply to CARBOB, Diesel Fuel, Fossil Propane, or Fossil NG.</w:t>
      </w:r>
    </w:p>
    <w:p w14:paraId="525C09DD" w14:textId="77777777" w:rsidR="00990B31" w:rsidRPr="002614A3" w:rsidRDefault="00990B31">
      <w:pPr>
        <w:spacing w:after="0"/>
        <w:rPr>
          <w:sz w:val="20"/>
          <w:szCs w:val="18"/>
        </w:rPr>
        <w:pPrChange w:id="5094" w:author="CARB" w:date="2023-12-19T12:12:00Z">
          <w:pPr>
            <w:spacing w:after="240"/>
          </w:pPr>
        </w:pPrChange>
      </w:pPr>
      <w:r w:rsidRPr="002614A3">
        <w:rPr>
          <w:sz w:val="20"/>
          <w:szCs w:val="18"/>
        </w:rPr>
        <w:t>*** Value will be calculated, stored and displayed in the LRT-CBTS.</w:t>
      </w:r>
    </w:p>
    <w:p w14:paraId="2FF3466B" w14:textId="77777777" w:rsidR="00990B31" w:rsidRPr="008C2369" w:rsidRDefault="00990B31" w:rsidP="008C2369">
      <w:pPr>
        <w:spacing w:before="160"/>
        <w:jc w:val="center"/>
        <w:rPr>
          <w:b/>
        </w:rPr>
      </w:pPr>
      <w:r w:rsidRPr="008C2369">
        <w:rPr>
          <w:b/>
        </w:rPr>
        <w:t>Table 12. Annual Compliance Calendar.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7290"/>
      </w:tblGrid>
      <w:tr w:rsidR="00990B31" w:rsidRPr="00CA4B78" w14:paraId="4805465E" w14:textId="77777777">
        <w:trPr>
          <w:jc w:val="center"/>
        </w:trPr>
        <w:tc>
          <w:tcPr>
            <w:tcW w:w="1728" w:type="dxa"/>
          </w:tcPr>
          <w:p w14:paraId="22E13643"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February 14</w:t>
            </w:r>
          </w:p>
        </w:tc>
        <w:tc>
          <w:tcPr>
            <w:tcW w:w="7290" w:type="dxa"/>
          </w:tcPr>
          <w:p w14:paraId="34EB7571" w14:textId="77777777" w:rsidR="00990B31" w:rsidRPr="00CA4B78" w:rsidRDefault="00990B31" w:rsidP="00EE6A79">
            <w:pPr>
              <w:autoSpaceDE w:val="0"/>
              <w:autoSpaceDN w:val="0"/>
              <w:adjustRightInd w:val="0"/>
              <w:spacing w:after="240"/>
              <w:rPr>
                <w:rFonts w:eastAsiaTheme="minorEastAsia" w:cs="Arial"/>
                <w:b/>
                <w:szCs w:val="24"/>
              </w:rPr>
            </w:pPr>
            <w:r w:rsidRPr="00CA4B78">
              <w:rPr>
                <w:rFonts w:eastAsiaTheme="minorEastAsia" w:cs="Arial"/>
                <w:szCs w:val="24"/>
              </w:rPr>
              <w:t>Upload all Q4 fuel transactions data in the LRT-CBTS and begin any needed reconciliation with business partners; Electrical Distribution Utility (EDU) that has opted into LCFS provide the data relevant to the calculation of base credits for non-metered EV charging for the prior quarter</w:t>
            </w:r>
          </w:p>
        </w:tc>
      </w:tr>
      <w:tr w:rsidR="00990B31" w:rsidRPr="00CA4B78" w14:paraId="5BEB1386" w14:textId="77777777">
        <w:trPr>
          <w:jc w:val="center"/>
        </w:trPr>
        <w:tc>
          <w:tcPr>
            <w:tcW w:w="1728" w:type="dxa"/>
          </w:tcPr>
          <w:p w14:paraId="0D696795"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March 31</w:t>
            </w:r>
          </w:p>
        </w:tc>
        <w:tc>
          <w:tcPr>
            <w:tcW w:w="7290" w:type="dxa"/>
          </w:tcPr>
          <w:p w14:paraId="1FB77408"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Submit final Q4 fuel transactions report; Submit Q4 Crude Oil Reports (MCON Reports)</w:t>
            </w:r>
          </w:p>
        </w:tc>
      </w:tr>
      <w:tr w:rsidR="00990B31" w:rsidRPr="00CA4B78" w14:paraId="7B053840" w14:textId="77777777">
        <w:trPr>
          <w:jc w:val="center"/>
        </w:trPr>
        <w:tc>
          <w:tcPr>
            <w:tcW w:w="1728" w:type="dxa"/>
          </w:tcPr>
          <w:p w14:paraId="6458D37E"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March 31</w:t>
            </w:r>
          </w:p>
        </w:tc>
        <w:tc>
          <w:tcPr>
            <w:tcW w:w="7290" w:type="dxa"/>
          </w:tcPr>
          <w:p w14:paraId="3EB6847B" w14:textId="27F9AB05"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Annual Fuel Pathway Reports</w:t>
            </w:r>
            <w:r w:rsidR="00C4275E">
              <w:rPr>
                <w:rFonts w:eastAsiaTheme="minorEastAsia" w:cs="Arial"/>
                <w:szCs w:val="24"/>
              </w:rPr>
              <w:t xml:space="preserve"> </w:t>
            </w:r>
            <w:ins w:id="5095" w:author="CARB" w:date="2023-12-19T12:12:00Z">
              <w:r w:rsidR="00C4275E">
                <w:rPr>
                  <w:rFonts w:eastAsiaTheme="minorEastAsia" w:cs="Arial"/>
                  <w:szCs w:val="24"/>
                </w:rPr>
                <w:t>and Annual Lo</w:t>
              </w:r>
              <w:r w:rsidR="003F1878">
                <w:rPr>
                  <w:rFonts w:eastAsiaTheme="minorEastAsia" w:cs="Arial"/>
                  <w:szCs w:val="24"/>
                </w:rPr>
                <w:t>w</w:t>
              </w:r>
              <w:r w:rsidR="00C4275E">
                <w:rPr>
                  <w:rFonts w:eastAsiaTheme="minorEastAsia" w:cs="Arial"/>
                  <w:szCs w:val="24"/>
                </w:rPr>
                <w:t>-Complexity/Low-Energy-Use</w:t>
              </w:r>
              <w:r w:rsidR="005479C4">
                <w:rPr>
                  <w:rFonts w:eastAsiaTheme="minorEastAsia" w:cs="Arial"/>
                  <w:szCs w:val="24"/>
                </w:rPr>
                <w:t xml:space="preserve"> Refinery (LC/LEU) Reports</w:t>
              </w:r>
              <w:r w:rsidRPr="00CA4B78">
                <w:rPr>
                  <w:rFonts w:eastAsiaTheme="minorEastAsia" w:cs="Arial"/>
                  <w:szCs w:val="24"/>
                </w:rPr>
                <w:t xml:space="preserve"> </w:t>
              </w:r>
            </w:ins>
            <w:r w:rsidRPr="00CA4B78">
              <w:rPr>
                <w:rFonts w:eastAsiaTheme="minorEastAsia" w:cs="Arial"/>
                <w:szCs w:val="24"/>
              </w:rPr>
              <w:t>are due to the Executive Officer</w:t>
            </w:r>
          </w:p>
        </w:tc>
      </w:tr>
      <w:tr w:rsidR="00990B31" w:rsidRPr="00CA4B78" w14:paraId="43071E88" w14:textId="77777777">
        <w:trPr>
          <w:jc w:val="center"/>
        </w:trPr>
        <w:tc>
          <w:tcPr>
            <w:tcW w:w="1728" w:type="dxa"/>
          </w:tcPr>
          <w:p w14:paraId="124BD9BA" w14:textId="77777777" w:rsidR="00990B31" w:rsidRPr="00CA4B78" w:rsidRDefault="00990B31" w:rsidP="00EE6A79">
            <w:pPr>
              <w:autoSpaceDE w:val="0"/>
              <w:autoSpaceDN w:val="0"/>
              <w:adjustRightInd w:val="0"/>
              <w:spacing w:after="240"/>
              <w:rPr>
                <w:rFonts w:eastAsiaTheme="minorEastAsia" w:cs="Arial"/>
                <w:szCs w:val="24"/>
                <w:lang w:eastAsia="ja-JP"/>
              </w:rPr>
            </w:pPr>
            <w:r w:rsidRPr="00CA4B78">
              <w:rPr>
                <w:rFonts w:eastAsiaTheme="minorEastAsia" w:cs="Arial"/>
                <w:szCs w:val="24"/>
                <w:lang w:eastAsia="ja-JP"/>
              </w:rPr>
              <w:t>First Monday of April</w:t>
            </w:r>
          </w:p>
        </w:tc>
        <w:tc>
          <w:tcPr>
            <w:tcW w:w="7290" w:type="dxa"/>
          </w:tcPr>
          <w:p w14:paraId="02EC6C65"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Call for credits to be pledged into the Credit Clearance Market (CCM); the new maximum price for credits is published</w:t>
            </w:r>
          </w:p>
        </w:tc>
      </w:tr>
      <w:tr w:rsidR="00990B31" w:rsidRPr="00CA4B78" w14:paraId="4C955832" w14:textId="77777777">
        <w:trPr>
          <w:jc w:val="center"/>
        </w:trPr>
        <w:tc>
          <w:tcPr>
            <w:tcW w:w="1728" w:type="dxa"/>
          </w:tcPr>
          <w:p w14:paraId="032B17F6"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April 30</w:t>
            </w:r>
          </w:p>
        </w:tc>
        <w:tc>
          <w:tcPr>
            <w:tcW w:w="7290" w:type="dxa"/>
          </w:tcPr>
          <w:p w14:paraId="2742E69A"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Submit final Annual Compliance Report for preceding year; demonstrate compliance; voluntary pledge of credits for sale into CCM</w:t>
            </w:r>
          </w:p>
        </w:tc>
      </w:tr>
      <w:tr w:rsidR="00990B31" w:rsidRPr="00CA4B78" w14:paraId="3050DAA6" w14:textId="77777777">
        <w:trPr>
          <w:jc w:val="center"/>
        </w:trPr>
        <w:tc>
          <w:tcPr>
            <w:tcW w:w="1728" w:type="dxa"/>
          </w:tcPr>
          <w:p w14:paraId="18655420"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lastRenderedPageBreak/>
              <w:t>April 30</w:t>
            </w:r>
          </w:p>
        </w:tc>
        <w:tc>
          <w:tcPr>
            <w:tcW w:w="7290" w:type="dxa"/>
          </w:tcPr>
          <w:p w14:paraId="025920ED"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Compliance Plan Implementation Report due if entity has an Approved Compliance Plan</w:t>
            </w:r>
          </w:p>
        </w:tc>
      </w:tr>
      <w:tr w:rsidR="00990B31" w:rsidRPr="00CA4B78" w14:paraId="0D009A16" w14:textId="77777777">
        <w:trPr>
          <w:jc w:val="center"/>
        </w:trPr>
        <w:tc>
          <w:tcPr>
            <w:tcW w:w="1728" w:type="dxa"/>
          </w:tcPr>
          <w:p w14:paraId="28E0CEC7"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April 30</w:t>
            </w:r>
          </w:p>
        </w:tc>
        <w:tc>
          <w:tcPr>
            <w:tcW w:w="7290" w:type="dxa"/>
          </w:tcPr>
          <w:p w14:paraId="536962D0" w14:textId="6782C83A" w:rsidR="00990B31" w:rsidRPr="00CA4B78" w:rsidRDefault="00990B31" w:rsidP="00EE6A79">
            <w:pPr>
              <w:autoSpaceDE w:val="0"/>
              <w:autoSpaceDN w:val="0"/>
              <w:adjustRightInd w:val="0"/>
              <w:spacing w:after="240"/>
              <w:rPr>
                <w:rFonts w:eastAsiaTheme="minorEastAsia" w:cs="Arial"/>
                <w:szCs w:val="24"/>
              </w:rPr>
            </w:pPr>
            <w:r w:rsidRPr="57B32550">
              <w:rPr>
                <w:rFonts w:eastAsiaTheme="minorEastAsia" w:cs="Arial"/>
              </w:rPr>
              <w:t>Annual Crude Oil Reports (</w:t>
            </w:r>
            <w:ins w:id="5096" w:author="CARB" w:date="2023-12-19T12:12:00Z">
              <w:r w:rsidR="004D3E16">
                <w:rPr>
                  <w:rFonts w:eastAsiaTheme="minorEastAsia" w:cs="Arial"/>
                </w:rPr>
                <w:t xml:space="preserve">Annual </w:t>
              </w:r>
            </w:ins>
            <w:r w:rsidRPr="57B32550">
              <w:rPr>
                <w:rFonts w:eastAsiaTheme="minorEastAsia" w:cs="Arial"/>
              </w:rPr>
              <w:t>MCON Reports</w:t>
            </w:r>
            <w:del w:id="5097" w:author="CARB" w:date="2023-12-19T12:12:00Z">
              <w:r w:rsidR="00BF6E62" w:rsidRPr="00BF6E62">
                <w:rPr>
                  <w:rFonts w:eastAsiaTheme="minorEastAsia" w:cs="Arial"/>
                </w:rPr>
                <w:delText>)</w:delText>
              </w:r>
            </w:del>
            <w:ins w:id="5098" w:author="CARB" w:date="2023-12-19T12:12:00Z">
              <w:r w:rsidRPr="57B32550">
                <w:rPr>
                  <w:rFonts w:eastAsiaTheme="minorEastAsia" w:cs="Arial"/>
                </w:rPr>
                <w:t>)</w:t>
              </w:r>
              <w:r w:rsidR="004D3E16">
                <w:rPr>
                  <w:rFonts w:eastAsiaTheme="minorEastAsia" w:cs="Arial"/>
                </w:rPr>
                <w:t>, Annual Low-Complexity</w:t>
              </w:r>
              <w:r w:rsidR="00B35812">
                <w:rPr>
                  <w:rFonts w:eastAsiaTheme="minorEastAsia" w:cs="Arial"/>
                </w:rPr>
                <w:t>/Low-Energy-Use Refinery (LC/LEU) Reports,</w:t>
              </w:r>
              <w:r w:rsidR="005479C4" w:rsidRPr="57B32550">
                <w:rPr>
                  <w:rFonts w:eastAsiaTheme="minorEastAsia" w:cs="Arial"/>
                </w:rPr>
                <w:t xml:space="preserve"> and Project Reports electing annual verification</w:t>
              </w:r>
            </w:ins>
            <w:r w:rsidRPr="57B32550">
              <w:rPr>
                <w:rFonts w:eastAsiaTheme="minorEastAsia" w:cs="Arial"/>
              </w:rPr>
              <w:t xml:space="preserve"> are due to the Executive Officer</w:t>
            </w:r>
          </w:p>
        </w:tc>
      </w:tr>
      <w:tr w:rsidR="00990B31" w:rsidRPr="00CA4B78" w14:paraId="5F73925D" w14:textId="77777777">
        <w:trPr>
          <w:jc w:val="center"/>
        </w:trPr>
        <w:tc>
          <w:tcPr>
            <w:tcW w:w="1728" w:type="dxa"/>
          </w:tcPr>
          <w:p w14:paraId="6B23ED45"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May 15</w:t>
            </w:r>
          </w:p>
        </w:tc>
        <w:tc>
          <w:tcPr>
            <w:tcW w:w="7290" w:type="dxa"/>
          </w:tcPr>
          <w:p w14:paraId="5C526182" w14:textId="77777777" w:rsidR="00990B31" w:rsidRPr="00CA4B78" w:rsidRDefault="00990B31" w:rsidP="00EE6A79">
            <w:pPr>
              <w:autoSpaceDE w:val="0"/>
              <w:autoSpaceDN w:val="0"/>
              <w:adjustRightInd w:val="0"/>
              <w:spacing w:after="0"/>
              <w:rPr>
                <w:rFonts w:eastAsiaTheme="minorEastAsia" w:cs="Arial"/>
                <w:b/>
                <w:szCs w:val="24"/>
              </w:rPr>
            </w:pPr>
            <w:r w:rsidRPr="00CA4B78">
              <w:rPr>
                <w:rFonts w:eastAsiaTheme="minorEastAsia" w:cs="Arial"/>
                <w:szCs w:val="24"/>
              </w:rPr>
              <w:t>Upload all Q1 fuel transactions data in the LRT-CBTS and begin any needed reconciliation with business partners; EDU that has opted into LCFS provide the data relevant to the calculation of base credits for non-metered EV charging for the prior quarter</w:t>
            </w:r>
          </w:p>
        </w:tc>
      </w:tr>
      <w:tr w:rsidR="00990B31" w:rsidRPr="00CA4B78" w14:paraId="3AC09ED2" w14:textId="77777777">
        <w:trPr>
          <w:jc w:val="center"/>
        </w:trPr>
        <w:tc>
          <w:tcPr>
            <w:tcW w:w="1728" w:type="dxa"/>
          </w:tcPr>
          <w:p w14:paraId="6FC2E754"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May 15</w:t>
            </w:r>
          </w:p>
        </w:tc>
        <w:tc>
          <w:tcPr>
            <w:tcW w:w="7290" w:type="dxa"/>
          </w:tcPr>
          <w:p w14:paraId="233170C9"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Executive Officer announces whether CCM will occur</w:t>
            </w:r>
          </w:p>
        </w:tc>
      </w:tr>
      <w:tr w:rsidR="00990B31" w:rsidRPr="00CA4B78" w14:paraId="433E6CBA" w14:textId="77777777">
        <w:trPr>
          <w:jc w:val="center"/>
        </w:trPr>
        <w:tc>
          <w:tcPr>
            <w:tcW w:w="1728" w:type="dxa"/>
          </w:tcPr>
          <w:p w14:paraId="0A99A2ED"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June 1</w:t>
            </w:r>
          </w:p>
        </w:tc>
        <w:tc>
          <w:tcPr>
            <w:tcW w:w="7290" w:type="dxa"/>
          </w:tcPr>
          <w:p w14:paraId="430C2042"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Executive Officer posts list of CCM buyers and sellers</w:t>
            </w:r>
          </w:p>
        </w:tc>
      </w:tr>
      <w:tr w:rsidR="00990B31" w:rsidRPr="00CA4B78" w14:paraId="0F45B109" w14:textId="77777777">
        <w:trPr>
          <w:jc w:val="center"/>
        </w:trPr>
        <w:tc>
          <w:tcPr>
            <w:tcW w:w="1728" w:type="dxa"/>
          </w:tcPr>
          <w:p w14:paraId="4CDDF2DC"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June 1</w:t>
            </w:r>
          </w:p>
        </w:tc>
        <w:tc>
          <w:tcPr>
            <w:tcW w:w="7290" w:type="dxa"/>
          </w:tcPr>
          <w:p w14:paraId="79BAD336" w14:textId="1F484319"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CCM for prior compliance year, if one occurs, opens and remains in effect until it closes on August 30</w:t>
            </w:r>
            <w:del w:id="5099" w:author="CARB" w:date="2023-12-19T12:12:00Z">
              <w:r w:rsidR="00BF6E62" w:rsidRPr="00BF6E62">
                <w:rPr>
                  <w:rFonts w:eastAsiaTheme="minorEastAsia" w:cs="Arial"/>
                  <w:vertAlign w:val="superscript"/>
                </w:rPr>
                <w:delText>th</w:delText>
              </w:r>
            </w:del>
          </w:p>
        </w:tc>
      </w:tr>
      <w:tr w:rsidR="00990B31" w:rsidRPr="00CA4B78" w14:paraId="4E20CA6F" w14:textId="77777777">
        <w:trPr>
          <w:jc w:val="center"/>
        </w:trPr>
        <w:tc>
          <w:tcPr>
            <w:tcW w:w="1728" w:type="dxa"/>
          </w:tcPr>
          <w:p w14:paraId="7FA567D4" w14:textId="77777777" w:rsidR="00990B31" w:rsidRPr="00CA4B78" w:rsidRDefault="00990B31" w:rsidP="00EE6A79">
            <w:pPr>
              <w:autoSpaceDE w:val="0"/>
              <w:autoSpaceDN w:val="0"/>
              <w:adjustRightInd w:val="0"/>
              <w:spacing w:after="240"/>
              <w:rPr>
                <w:rFonts w:eastAsiaTheme="minorEastAsia" w:cs="Arial"/>
                <w:szCs w:val="24"/>
                <w:lang w:eastAsia="ja-JP"/>
              </w:rPr>
            </w:pPr>
            <w:r w:rsidRPr="00CA4B78">
              <w:rPr>
                <w:rFonts w:eastAsiaTheme="minorEastAsia" w:cs="Arial"/>
                <w:szCs w:val="24"/>
                <w:lang w:eastAsia="ja-JP"/>
              </w:rPr>
              <w:t>June 1</w:t>
            </w:r>
          </w:p>
        </w:tc>
        <w:tc>
          <w:tcPr>
            <w:tcW w:w="7290" w:type="dxa"/>
          </w:tcPr>
          <w:p w14:paraId="078D2DC0"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New maximum credit price for all LCFS credit transactions goes into effect</w:t>
            </w:r>
          </w:p>
        </w:tc>
      </w:tr>
      <w:tr w:rsidR="00990B31" w:rsidRPr="00CA4B78" w14:paraId="27DC11A6" w14:textId="77777777">
        <w:trPr>
          <w:jc w:val="center"/>
        </w:trPr>
        <w:tc>
          <w:tcPr>
            <w:tcW w:w="1728" w:type="dxa"/>
          </w:tcPr>
          <w:p w14:paraId="5B02DA31"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June 30</w:t>
            </w:r>
          </w:p>
        </w:tc>
        <w:tc>
          <w:tcPr>
            <w:tcW w:w="7290" w:type="dxa"/>
          </w:tcPr>
          <w:p w14:paraId="177969C9"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Submit final Q1 fuel transactions report; Submit Q1 Crude Oil Reports (MCON Reports)</w:t>
            </w:r>
          </w:p>
        </w:tc>
      </w:tr>
      <w:tr w:rsidR="00990B31" w:rsidRPr="00CA4B78" w14:paraId="678A9FD8" w14:textId="77777777">
        <w:trPr>
          <w:jc w:val="center"/>
        </w:trPr>
        <w:tc>
          <w:tcPr>
            <w:tcW w:w="1728" w:type="dxa"/>
          </w:tcPr>
          <w:p w14:paraId="409DC7AD"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August 14</w:t>
            </w:r>
          </w:p>
        </w:tc>
        <w:tc>
          <w:tcPr>
            <w:tcW w:w="7290" w:type="dxa"/>
          </w:tcPr>
          <w:p w14:paraId="0001FE6F" w14:textId="77777777" w:rsidR="00990B31" w:rsidRPr="00CA4B78" w:rsidRDefault="00990B31" w:rsidP="00EE6A79">
            <w:pPr>
              <w:autoSpaceDE w:val="0"/>
              <w:autoSpaceDN w:val="0"/>
              <w:adjustRightInd w:val="0"/>
              <w:spacing w:after="240"/>
              <w:rPr>
                <w:rFonts w:eastAsiaTheme="minorEastAsia" w:cs="Arial"/>
                <w:b/>
                <w:szCs w:val="24"/>
              </w:rPr>
            </w:pPr>
            <w:r w:rsidRPr="00CA4B78">
              <w:rPr>
                <w:rFonts w:eastAsiaTheme="minorEastAsia" w:cs="Arial"/>
                <w:szCs w:val="24"/>
              </w:rPr>
              <w:t>Upload all Q2 fuel transactions data in the LRT-CBTS and begin any needed reconciliation with business partners; EDU that has opted into LCFS provide the data relevant to the calculation of base credits for non-metered EV charging for the prior quarter</w:t>
            </w:r>
          </w:p>
        </w:tc>
      </w:tr>
      <w:tr w:rsidR="00990B31" w:rsidRPr="00CA4B78" w14:paraId="5FBE21A0" w14:textId="77777777">
        <w:trPr>
          <w:jc w:val="center"/>
        </w:trPr>
        <w:tc>
          <w:tcPr>
            <w:tcW w:w="1728" w:type="dxa"/>
          </w:tcPr>
          <w:p w14:paraId="4C231229" w14:textId="77777777" w:rsidR="00990B31" w:rsidRPr="00CA4B78" w:rsidRDefault="00990B31" w:rsidP="00EE6A79">
            <w:pPr>
              <w:autoSpaceDE w:val="0"/>
              <w:autoSpaceDN w:val="0"/>
              <w:adjustRightInd w:val="0"/>
              <w:spacing w:after="240"/>
              <w:rPr>
                <w:rFonts w:eastAsiaTheme="minorEastAsia" w:cs="Arial"/>
                <w:szCs w:val="24"/>
                <w:lang w:eastAsia="ja-JP"/>
              </w:rPr>
            </w:pPr>
            <w:r w:rsidRPr="00CA4B78">
              <w:rPr>
                <w:rFonts w:eastAsiaTheme="minorEastAsia" w:cs="Arial"/>
                <w:szCs w:val="24"/>
                <w:lang w:eastAsia="ja-JP"/>
              </w:rPr>
              <w:t>August 30</w:t>
            </w:r>
          </w:p>
        </w:tc>
        <w:tc>
          <w:tcPr>
            <w:tcW w:w="7290" w:type="dxa"/>
          </w:tcPr>
          <w:p w14:paraId="787C9DC9"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CCM for prior compliance year closes</w:t>
            </w:r>
          </w:p>
        </w:tc>
      </w:tr>
      <w:tr w:rsidR="00990B31" w:rsidRPr="00CA4B78" w14:paraId="635664C2" w14:textId="77777777">
        <w:trPr>
          <w:jc w:val="center"/>
        </w:trPr>
        <w:tc>
          <w:tcPr>
            <w:tcW w:w="1728" w:type="dxa"/>
          </w:tcPr>
          <w:p w14:paraId="1C1CEFD6"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August 31</w:t>
            </w:r>
          </w:p>
        </w:tc>
        <w:tc>
          <w:tcPr>
            <w:tcW w:w="7290" w:type="dxa"/>
          </w:tcPr>
          <w:p w14:paraId="1D29B01F"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Entities that bought and sold credits in the CCM submit amended Annual Compliance Report</w:t>
            </w:r>
          </w:p>
        </w:tc>
      </w:tr>
      <w:tr w:rsidR="00990B31" w:rsidRPr="00CA4B78" w14:paraId="50F47B20" w14:textId="77777777">
        <w:trPr>
          <w:jc w:val="center"/>
        </w:trPr>
        <w:tc>
          <w:tcPr>
            <w:tcW w:w="1728" w:type="dxa"/>
          </w:tcPr>
          <w:p w14:paraId="04645BF8" w14:textId="77777777" w:rsidR="00990B31" w:rsidRPr="00CA4B78" w:rsidRDefault="00990B31" w:rsidP="00EE6A79">
            <w:pPr>
              <w:autoSpaceDE w:val="0"/>
              <w:autoSpaceDN w:val="0"/>
              <w:adjustRightInd w:val="0"/>
              <w:spacing w:after="240"/>
              <w:rPr>
                <w:rFonts w:eastAsiaTheme="minorEastAsia" w:cs="Arial"/>
                <w:szCs w:val="24"/>
                <w:lang w:eastAsia="ja-JP"/>
              </w:rPr>
            </w:pPr>
            <w:r w:rsidRPr="00CA4B78">
              <w:rPr>
                <w:rFonts w:eastAsiaTheme="minorEastAsia" w:cs="Arial"/>
                <w:szCs w:val="24"/>
                <w:lang w:eastAsia="ja-JP"/>
              </w:rPr>
              <w:t>August 31</w:t>
            </w:r>
          </w:p>
        </w:tc>
        <w:tc>
          <w:tcPr>
            <w:tcW w:w="7290" w:type="dxa"/>
          </w:tcPr>
          <w:p w14:paraId="1928E561"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Entities that participated in two consecutive CCMs submit a Compliance Plan</w:t>
            </w:r>
          </w:p>
        </w:tc>
      </w:tr>
      <w:tr w:rsidR="00990B31" w:rsidRPr="00CA4B78" w14:paraId="30DB6C79" w14:textId="77777777">
        <w:trPr>
          <w:jc w:val="center"/>
        </w:trPr>
        <w:tc>
          <w:tcPr>
            <w:tcW w:w="1728" w:type="dxa"/>
          </w:tcPr>
          <w:p w14:paraId="4E246001"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August 31</w:t>
            </w:r>
          </w:p>
        </w:tc>
        <w:tc>
          <w:tcPr>
            <w:tcW w:w="7290" w:type="dxa"/>
          </w:tcPr>
          <w:p w14:paraId="6483D6FC" w14:textId="3242CA62"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 xml:space="preserve">Verification Statements for </w:t>
            </w:r>
            <w:ins w:id="5100" w:author="CARB" w:date="2023-12-19T12:12:00Z">
              <w:r w:rsidR="005479C4">
                <w:rPr>
                  <w:rFonts w:eastAsiaTheme="minorEastAsia" w:cs="Arial"/>
                  <w:szCs w:val="24"/>
                </w:rPr>
                <w:t xml:space="preserve">Annual </w:t>
              </w:r>
            </w:ins>
            <w:r w:rsidRPr="00CA4B78">
              <w:rPr>
                <w:rFonts w:eastAsiaTheme="minorEastAsia" w:cs="Arial"/>
                <w:szCs w:val="24"/>
              </w:rPr>
              <w:t xml:space="preserve">Fuel Pathway Reports, Quarterly Fuel Transactions Reports, </w:t>
            </w:r>
            <w:ins w:id="5101" w:author="CARB" w:date="2023-12-19T12:12:00Z">
              <w:r w:rsidR="005479C4">
                <w:rPr>
                  <w:rFonts w:eastAsiaTheme="minorEastAsia" w:cs="Arial"/>
                  <w:szCs w:val="24"/>
                </w:rPr>
                <w:t xml:space="preserve">Project Reports electing annual verification, Annual LC/LEU Reports, </w:t>
              </w:r>
            </w:ins>
            <w:r w:rsidRPr="00CA4B78">
              <w:rPr>
                <w:rFonts w:eastAsiaTheme="minorEastAsia" w:cs="Arial"/>
                <w:szCs w:val="24"/>
              </w:rPr>
              <w:t xml:space="preserve">and </w:t>
            </w:r>
            <w:del w:id="5102" w:author="CARB" w:date="2023-12-19T12:12:00Z">
              <w:r w:rsidR="00BF6E62" w:rsidRPr="00BF6E62">
                <w:rPr>
                  <w:rFonts w:eastAsiaTheme="minorEastAsia" w:cs="Arial"/>
                </w:rPr>
                <w:delText xml:space="preserve">Quarterly and </w:delText>
              </w:r>
            </w:del>
            <w:r w:rsidRPr="00CA4B78">
              <w:rPr>
                <w:rFonts w:eastAsiaTheme="minorEastAsia" w:cs="Arial"/>
                <w:szCs w:val="24"/>
              </w:rPr>
              <w:t>Annual Crude Oil Reports</w:t>
            </w:r>
            <w:r w:rsidR="00264DDC">
              <w:rPr>
                <w:rFonts w:eastAsiaTheme="minorEastAsia" w:cs="Arial"/>
                <w:szCs w:val="24"/>
              </w:rPr>
              <w:t xml:space="preserve"> </w:t>
            </w:r>
            <w:ins w:id="5103" w:author="CARB" w:date="2023-12-19T12:12:00Z">
              <w:r w:rsidR="00264DDC">
                <w:rPr>
                  <w:rFonts w:eastAsiaTheme="minorEastAsia" w:cs="Arial"/>
                  <w:szCs w:val="24"/>
                </w:rPr>
                <w:t>(MCON Reports)</w:t>
              </w:r>
              <w:r w:rsidRPr="00CA4B78">
                <w:rPr>
                  <w:rFonts w:eastAsiaTheme="minorEastAsia" w:cs="Arial"/>
                  <w:szCs w:val="24"/>
                </w:rPr>
                <w:t xml:space="preserve"> </w:t>
              </w:r>
            </w:ins>
            <w:r w:rsidRPr="00CA4B78">
              <w:rPr>
                <w:rFonts w:eastAsiaTheme="minorEastAsia" w:cs="Arial"/>
                <w:szCs w:val="24"/>
              </w:rPr>
              <w:t>are due to the Executive Officer</w:t>
            </w:r>
          </w:p>
        </w:tc>
      </w:tr>
      <w:tr w:rsidR="00990B31" w:rsidRPr="00CA4B78" w14:paraId="106BCAD8" w14:textId="77777777">
        <w:trPr>
          <w:jc w:val="center"/>
        </w:trPr>
        <w:tc>
          <w:tcPr>
            <w:tcW w:w="1728" w:type="dxa"/>
          </w:tcPr>
          <w:p w14:paraId="6CDD1926"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September 30</w:t>
            </w:r>
          </w:p>
        </w:tc>
        <w:tc>
          <w:tcPr>
            <w:tcW w:w="7290" w:type="dxa"/>
          </w:tcPr>
          <w:p w14:paraId="791AB3AC"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Submit final Q2 fuel transactions report; Submit Q2 Crude Oil Reports (MCON Reports)</w:t>
            </w:r>
          </w:p>
        </w:tc>
      </w:tr>
      <w:tr w:rsidR="00990B31" w:rsidRPr="00CA4B78" w14:paraId="19FC423A" w14:textId="77777777">
        <w:trPr>
          <w:jc w:val="center"/>
        </w:trPr>
        <w:tc>
          <w:tcPr>
            <w:tcW w:w="1728" w:type="dxa"/>
          </w:tcPr>
          <w:p w14:paraId="12516F9A"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lastRenderedPageBreak/>
              <w:t>November 14</w:t>
            </w:r>
          </w:p>
        </w:tc>
        <w:tc>
          <w:tcPr>
            <w:tcW w:w="7290" w:type="dxa"/>
          </w:tcPr>
          <w:p w14:paraId="59332416"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Upload all Q3 fuel transactions data in the LRT-CBTS and begin any needed reconciliation with business partners; EDU that has opted into LCFS provide the data relevant to the calculation of base credits for non-metered EV charging for the prior quarter</w:t>
            </w:r>
          </w:p>
        </w:tc>
      </w:tr>
      <w:tr w:rsidR="00990B31" w:rsidRPr="00CA4B78" w14:paraId="7D3ADB8B" w14:textId="77777777">
        <w:trPr>
          <w:jc w:val="center"/>
        </w:trPr>
        <w:tc>
          <w:tcPr>
            <w:tcW w:w="1728" w:type="dxa"/>
          </w:tcPr>
          <w:p w14:paraId="7D856390"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December 31</w:t>
            </w:r>
          </w:p>
        </w:tc>
        <w:tc>
          <w:tcPr>
            <w:tcW w:w="7290" w:type="dxa"/>
          </w:tcPr>
          <w:p w14:paraId="014989DF" w14:textId="77777777" w:rsidR="00990B31" w:rsidRPr="00CA4B78" w:rsidRDefault="00990B31" w:rsidP="00EE6A79">
            <w:pPr>
              <w:autoSpaceDE w:val="0"/>
              <w:autoSpaceDN w:val="0"/>
              <w:adjustRightInd w:val="0"/>
              <w:spacing w:after="240"/>
              <w:rPr>
                <w:rFonts w:eastAsiaTheme="minorEastAsia" w:cs="Arial"/>
                <w:szCs w:val="24"/>
              </w:rPr>
            </w:pPr>
            <w:r w:rsidRPr="00CA4B78">
              <w:rPr>
                <w:rFonts w:eastAsiaTheme="minorEastAsia" w:cs="Arial"/>
                <w:szCs w:val="24"/>
              </w:rPr>
              <w:t>Submit final Q3 fuel transactions report; Submit Q3 Crude Oil Reports (MCON Reports)</w:t>
            </w:r>
          </w:p>
        </w:tc>
      </w:tr>
    </w:tbl>
    <w:p w14:paraId="560551CA" w14:textId="7F5993C2" w:rsidR="00CA4B78" w:rsidRDefault="00990B31" w:rsidP="00F72709">
      <w:pPr>
        <w:spacing w:before="160"/>
        <w:rPr>
          <w:rFonts w:eastAsia="Yu Gothic Light"/>
          <w:sz w:val="20"/>
          <w:szCs w:val="20"/>
        </w:rPr>
      </w:pPr>
      <w:r w:rsidRPr="00BF6E62">
        <w:rPr>
          <w:rFonts w:eastAsia="Yu Gothic Light"/>
          <w:sz w:val="20"/>
          <w:szCs w:val="20"/>
        </w:rPr>
        <w:t xml:space="preserve">NOTE: Authority cited: Sections 38510, 38530, 38560, 38560.5, 38571, 38580, 39600, 39601, 41510, 41511 and 43018, Health and Safety Code; 42 U.S.C. section 7545; and </w:t>
      </w:r>
      <w:r w:rsidRPr="00FF576C">
        <w:rPr>
          <w:rFonts w:eastAsia="Yu Gothic Light"/>
          <w:i/>
          <w:iCs/>
          <w:sz w:val="20"/>
          <w:szCs w:val="20"/>
        </w:rPr>
        <w:t xml:space="preserve">Western Oil and Gas </w:t>
      </w:r>
      <w:proofErr w:type="spellStart"/>
      <w:r w:rsidRPr="00FF576C">
        <w:rPr>
          <w:rFonts w:eastAsia="Yu Gothic Light"/>
          <w:i/>
          <w:iCs/>
          <w:sz w:val="20"/>
          <w:szCs w:val="20"/>
        </w:rPr>
        <w:t>Ass'n</w:t>
      </w:r>
      <w:proofErr w:type="spellEnd"/>
      <w:r w:rsidRPr="00FF576C">
        <w:rPr>
          <w:rFonts w:eastAsia="Yu Gothic Light"/>
          <w:i/>
          <w:iCs/>
          <w:sz w:val="20"/>
          <w:szCs w:val="20"/>
        </w:rPr>
        <w:t xml:space="preserve"> v. Orange County Air Pollution Control District</w:t>
      </w:r>
      <w:r w:rsidRPr="00BF6E62">
        <w:rPr>
          <w:rFonts w:eastAsia="Yu Gothic Light"/>
          <w:sz w:val="20"/>
          <w:szCs w:val="20"/>
        </w:rPr>
        <w:t xml:space="preserve">, 14 Cal.3d 411, 121 </w:t>
      </w:r>
      <w:proofErr w:type="spellStart"/>
      <w:r w:rsidRPr="00BF6E62">
        <w:rPr>
          <w:rFonts w:eastAsia="Yu Gothic Light"/>
          <w:sz w:val="20"/>
          <w:szCs w:val="20"/>
        </w:rPr>
        <w:t>Cal.Rptr</w:t>
      </w:r>
      <w:proofErr w:type="spellEnd"/>
      <w:r w:rsidRPr="00BF6E62">
        <w:rPr>
          <w:rFonts w:eastAsia="Yu Gothic Light"/>
          <w:sz w:val="20"/>
          <w:szCs w:val="20"/>
        </w:rPr>
        <w:t xml:space="preserve">. 249 (1975). Reference: Sections 38501, 38510, 39515, 39516, 38571, 38580, 39000, 39001, 39002, 39003, 39515, 39516, 41510, 41511 and 43000, Health and Safety Code; Section 25000.5, Public Resources Code; and </w:t>
      </w:r>
      <w:r w:rsidRPr="00244721">
        <w:rPr>
          <w:rFonts w:eastAsia="Yu Gothic Light"/>
          <w:i/>
          <w:iCs/>
          <w:sz w:val="20"/>
          <w:szCs w:val="20"/>
        </w:rPr>
        <w:t xml:space="preserve">Western Oil and Gas </w:t>
      </w:r>
      <w:proofErr w:type="spellStart"/>
      <w:r w:rsidRPr="00244721">
        <w:rPr>
          <w:rFonts w:eastAsia="Yu Gothic Light"/>
          <w:i/>
          <w:iCs/>
          <w:sz w:val="20"/>
          <w:szCs w:val="20"/>
        </w:rPr>
        <w:t>Ass'n</w:t>
      </w:r>
      <w:proofErr w:type="spellEnd"/>
      <w:r w:rsidRPr="00244721">
        <w:rPr>
          <w:rFonts w:eastAsia="Yu Gothic Light"/>
          <w:i/>
          <w:iCs/>
          <w:sz w:val="20"/>
          <w:szCs w:val="20"/>
        </w:rPr>
        <w:t xml:space="preserve"> v. Orange County Air Pollution Control District</w:t>
      </w:r>
      <w:r w:rsidRPr="00BF6E62">
        <w:rPr>
          <w:rFonts w:eastAsia="Yu Gothic Light"/>
          <w:sz w:val="20"/>
          <w:szCs w:val="20"/>
        </w:rPr>
        <w:t xml:space="preserve">, 14 Cal.3d 411, 121 </w:t>
      </w:r>
      <w:proofErr w:type="spellStart"/>
      <w:r w:rsidRPr="00BF6E62">
        <w:rPr>
          <w:rFonts w:eastAsia="Yu Gothic Light"/>
          <w:sz w:val="20"/>
          <w:szCs w:val="20"/>
        </w:rPr>
        <w:t>Cal.Rptr</w:t>
      </w:r>
      <w:proofErr w:type="spellEnd"/>
      <w:r w:rsidRPr="00BF6E62">
        <w:rPr>
          <w:rFonts w:eastAsia="Yu Gothic Light"/>
          <w:sz w:val="20"/>
          <w:szCs w:val="20"/>
        </w:rPr>
        <w:t>. 249 (1975).</w:t>
      </w:r>
    </w:p>
    <w:p w14:paraId="251FA626" w14:textId="6E524304" w:rsidR="00990B31" w:rsidRPr="00ED0612" w:rsidRDefault="00990B31" w:rsidP="00990B31">
      <w:pPr>
        <w:pStyle w:val="Heading1"/>
        <w:keepNext w:val="0"/>
        <w:keepLines w:val="0"/>
        <w:rPr>
          <w:rFonts w:eastAsia="Yu Gothic Light"/>
        </w:rPr>
      </w:pPr>
      <w:r w:rsidRPr="14D6E132" w:rsidDel="00CA05BE">
        <w:rPr>
          <w:rFonts w:eastAsia="Yu Gothic Light"/>
        </w:rPr>
        <w:t>95491.</w:t>
      </w:r>
      <w:r w:rsidRPr="14D6E132">
        <w:rPr>
          <w:rFonts w:eastAsia="Yu Gothic Light"/>
        </w:rPr>
        <w:t>1. Recordkeeping and Auditing.</w:t>
      </w:r>
    </w:p>
    <w:p w14:paraId="4A35CBA2" w14:textId="475AE333" w:rsidR="00990B31" w:rsidRPr="00ED0612" w:rsidRDefault="00990B31" w:rsidP="00990B31">
      <w:pPr>
        <w:pStyle w:val="Heading2"/>
        <w:keepNext w:val="0"/>
        <w:keepLines w:val="0"/>
        <w:rPr>
          <w:rFonts w:eastAsia="Yu Gothic Light"/>
        </w:rPr>
      </w:pPr>
      <w:r w:rsidRPr="006253BA">
        <w:rPr>
          <w:rFonts w:eastAsia="Yu Gothic Light"/>
          <w:i/>
          <w:iCs/>
        </w:rPr>
        <w:t>Record Retention.</w:t>
      </w:r>
      <w:r w:rsidRPr="00ED0612">
        <w:rPr>
          <w:rFonts w:eastAsia="Yu Gothic Light"/>
        </w:rPr>
        <w:t xml:space="preserve"> Any record required to be maintained under this </w:t>
      </w:r>
      <w:proofErr w:type="spellStart"/>
      <w:r w:rsidRPr="00ED0612">
        <w:rPr>
          <w:rFonts w:eastAsia="Yu Gothic Light"/>
        </w:rPr>
        <w:t>subarticle</w:t>
      </w:r>
      <w:proofErr w:type="spellEnd"/>
      <w:r w:rsidRPr="00ED0612">
        <w:rPr>
          <w:rFonts w:eastAsia="Yu Gothic Light"/>
        </w:rPr>
        <w:t xml:space="preserve"> shall be retained for ten years. All data and calculations submitted by a regulated entity for demonstrating compliance, or generating credits or deficits are subject to inspection by the Executive Officer or a verification body accredited by the Executive Officer pursuant to section 95502, and must be made available within </w:t>
      </w:r>
      <w:del w:id="5104" w:author="CARB" w:date="2023-12-19T12:12:00Z">
        <w:r w:rsidR="00ED0612" w:rsidRPr="00ED0612">
          <w:rPr>
            <w:rFonts w:eastAsia="Yu Gothic Light"/>
          </w:rPr>
          <w:delText>20</w:delText>
        </w:r>
      </w:del>
      <w:ins w:id="5105" w:author="CARB" w:date="2023-12-19T12:12:00Z">
        <w:r w:rsidR="00552496">
          <w:rPr>
            <w:rFonts w:eastAsia="Yu Gothic Light"/>
          </w:rPr>
          <w:t>14</w:t>
        </w:r>
      </w:ins>
      <w:r w:rsidRPr="00ED0612">
        <w:rPr>
          <w:rFonts w:eastAsia="Yu Gothic Light"/>
        </w:rPr>
        <w:t xml:space="preserve"> days upon request of the Executive Officer.</w:t>
      </w:r>
    </w:p>
    <w:p w14:paraId="0CD1D8CD" w14:textId="77777777" w:rsidR="00990B31" w:rsidRPr="00ED0612" w:rsidRDefault="00990B31" w:rsidP="00990B31">
      <w:pPr>
        <w:pStyle w:val="Heading3"/>
        <w:keepNext w:val="0"/>
        <w:keepLines w:val="0"/>
        <w:rPr>
          <w:rFonts w:eastAsia="Yu Gothic Light"/>
        </w:rPr>
      </w:pPr>
      <w:r w:rsidRPr="00C8176F">
        <w:rPr>
          <w:rFonts w:eastAsia="Yu Gothic Light"/>
          <w:i/>
          <w:iCs/>
        </w:rPr>
        <w:t>Record Retention for Fuel Reporting Entities.</w:t>
      </w:r>
      <w:r w:rsidRPr="00ED0612">
        <w:rPr>
          <w:rFonts w:eastAsia="Yu Gothic Light"/>
        </w:rPr>
        <w:t xml:space="preserve"> Fuel reporting entities must maintain all records and calculations relied upon for data reported in the LRT-CBTS. These records include, but are not limited to:</w:t>
      </w:r>
    </w:p>
    <w:p w14:paraId="6976E6DE" w14:textId="77777777" w:rsidR="00990B31" w:rsidRPr="00ED0612" w:rsidRDefault="00990B31" w:rsidP="00990B31">
      <w:pPr>
        <w:pStyle w:val="Heading4"/>
        <w:keepNext w:val="0"/>
        <w:keepLines w:val="0"/>
        <w:rPr>
          <w:rFonts w:eastAsia="Yu Gothic Light"/>
        </w:rPr>
      </w:pPr>
      <w:r w:rsidRPr="00ED0612">
        <w:rPr>
          <w:rFonts w:eastAsia="Yu Gothic Light"/>
        </w:rPr>
        <w:t>Product transfer documents;</w:t>
      </w:r>
    </w:p>
    <w:p w14:paraId="1183CDE9" w14:textId="77777777" w:rsidR="00990B31" w:rsidRPr="00ED0612" w:rsidRDefault="00990B31" w:rsidP="00990B31">
      <w:pPr>
        <w:pStyle w:val="Heading4"/>
        <w:keepNext w:val="0"/>
        <w:keepLines w:val="0"/>
        <w:rPr>
          <w:rFonts w:eastAsia="Yu Gothic Light"/>
        </w:rPr>
      </w:pPr>
      <w:r w:rsidRPr="00ED0612">
        <w:rPr>
          <w:rFonts w:eastAsia="Yu Gothic Light"/>
        </w:rPr>
        <w:t>Copies of all data reports submitted to the Executive Officer;</w:t>
      </w:r>
    </w:p>
    <w:p w14:paraId="087F0F68" w14:textId="77777777" w:rsidR="00990B31" w:rsidRPr="00ED0612" w:rsidRDefault="00990B31" w:rsidP="00990B31">
      <w:pPr>
        <w:pStyle w:val="Heading4"/>
        <w:keepNext w:val="0"/>
        <w:keepLines w:val="0"/>
        <w:rPr>
          <w:rFonts w:eastAsia="Yu Gothic Light"/>
        </w:rPr>
      </w:pPr>
      <w:r w:rsidRPr="00ED0612">
        <w:rPr>
          <w:rFonts w:eastAsia="Yu Gothic Light"/>
        </w:rPr>
        <w:t>Records related to each fuel transaction;</w:t>
      </w:r>
    </w:p>
    <w:p w14:paraId="0D7EBF42" w14:textId="77777777" w:rsidR="00990B31" w:rsidRPr="00ED0612" w:rsidRDefault="00990B31" w:rsidP="00990B31">
      <w:pPr>
        <w:pStyle w:val="Heading4"/>
        <w:keepNext w:val="0"/>
        <w:keepLines w:val="0"/>
        <w:rPr>
          <w:rFonts w:eastAsia="Yu Gothic Light"/>
        </w:rPr>
      </w:pPr>
      <w:r w:rsidRPr="00ED0612">
        <w:rPr>
          <w:rFonts w:eastAsia="Yu Gothic Light"/>
        </w:rPr>
        <w:t>Records used for each credit transaction;</w:t>
      </w:r>
    </w:p>
    <w:p w14:paraId="527BFC79" w14:textId="77777777" w:rsidR="00990B31" w:rsidRPr="00ED0612" w:rsidRDefault="00990B31" w:rsidP="00990B31">
      <w:pPr>
        <w:pStyle w:val="Heading4"/>
        <w:keepNext w:val="0"/>
        <w:keepLines w:val="0"/>
        <w:rPr>
          <w:rFonts w:eastAsia="Yu Gothic Light"/>
        </w:rPr>
      </w:pPr>
      <w:r w:rsidRPr="00ED0612">
        <w:rPr>
          <w:rFonts w:eastAsia="Yu Gothic Light"/>
        </w:rPr>
        <w:t xml:space="preserve">Records related to FSE registration, including but not limited to copies of monthly utility bills, Bills of Lading, Division of Measurement Standards' certificates, and any other document used as a proof at the time of FSE registration pursuant to this </w:t>
      </w:r>
      <w:proofErr w:type="spellStart"/>
      <w:r w:rsidRPr="00ED0612">
        <w:rPr>
          <w:rFonts w:eastAsia="Yu Gothic Light"/>
        </w:rPr>
        <w:t>subarticle</w:t>
      </w:r>
      <w:proofErr w:type="spellEnd"/>
      <w:r w:rsidRPr="00ED0612">
        <w:rPr>
          <w:rFonts w:eastAsia="Yu Gothic Light"/>
        </w:rPr>
        <w:t>;</w:t>
      </w:r>
    </w:p>
    <w:p w14:paraId="7991A251" w14:textId="77777777" w:rsidR="00990B31" w:rsidRPr="00ED0612" w:rsidRDefault="00990B31" w:rsidP="00990B31">
      <w:pPr>
        <w:pStyle w:val="Heading4"/>
        <w:keepNext w:val="0"/>
        <w:keepLines w:val="0"/>
        <w:rPr>
          <w:rFonts w:eastAsia="Yu Gothic Light"/>
        </w:rPr>
      </w:pPr>
      <w:r w:rsidRPr="00ED0612">
        <w:rPr>
          <w:rFonts w:eastAsia="Yu Gothic Light"/>
        </w:rPr>
        <w:t>Chain of custody evidence for produced fuel imported into California;</w:t>
      </w:r>
    </w:p>
    <w:p w14:paraId="630D00FF" w14:textId="04CAEDF4" w:rsidR="00990B31" w:rsidRPr="00ED0612" w:rsidRDefault="00990B31" w:rsidP="00990B31">
      <w:pPr>
        <w:pStyle w:val="Heading4"/>
        <w:keepNext w:val="0"/>
        <w:keepLines w:val="0"/>
        <w:rPr>
          <w:rFonts w:eastAsia="Yu Gothic Light"/>
        </w:rPr>
      </w:pPr>
      <w:r w:rsidRPr="00ED0612">
        <w:rPr>
          <w:rFonts w:eastAsia="Yu Gothic Light"/>
        </w:rPr>
        <w:t>Attestations regarding environmental attributes associated with book-and-claim accounting for biomethane pursuant to 95488.8(</w:t>
      </w:r>
      <w:proofErr w:type="spellStart"/>
      <w:r w:rsidRPr="00ED0612">
        <w:rPr>
          <w:rFonts w:eastAsia="Yu Gothic Light"/>
        </w:rPr>
        <w:t>i</w:t>
      </w:r>
      <w:proofErr w:type="spellEnd"/>
      <w:r w:rsidRPr="00ED0612">
        <w:rPr>
          <w:rFonts w:eastAsia="Yu Gothic Light"/>
        </w:rPr>
        <w:t>)(2)(</w:t>
      </w:r>
      <w:del w:id="5106" w:author="CARB" w:date="2023-12-19T12:12:00Z">
        <w:r w:rsidR="00ED0612" w:rsidRPr="00ED0612">
          <w:rPr>
            <w:rFonts w:eastAsia="Yu Gothic Light"/>
          </w:rPr>
          <w:delText>C</w:delText>
        </w:r>
      </w:del>
      <w:ins w:id="5107" w:author="CARB" w:date="2023-12-19T12:12:00Z">
        <w:r>
          <w:rPr>
            <w:rFonts w:eastAsia="Yu Gothic Light"/>
          </w:rPr>
          <w:t>E</w:t>
        </w:r>
      </w:ins>
      <w:r w:rsidRPr="00ED0612">
        <w:rPr>
          <w:rFonts w:eastAsia="Yu Gothic Light"/>
        </w:rPr>
        <w:t>); and</w:t>
      </w:r>
    </w:p>
    <w:p w14:paraId="04EC3558" w14:textId="77777777" w:rsidR="00990B31" w:rsidRPr="00ED0612" w:rsidRDefault="00990B31" w:rsidP="00990B31">
      <w:pPr>
        <w:pStyle w:val="Heading4"/>
        <w:keepNext w:val="0"/>
        <w:keepLines w:val="0"/>
        <w:rPr>
          <w:rFonts w:eastAsia="Yu Gothic Light"/>
        </w:rPr>
      </w:pPr>
      <w:r w:rsidRPr="00ED0612">
        <w:rPr>
          <w:rFonts w:eastAsia="Yu Gothic Light"/>
        </w:rPr>
        <w:lastRenderedPageBreak/>
        <w:t>Records used for compliance or credit and deficit calculations.</w:t>
      </w:r>
    </w:p>
    <w:p w14:paraId="74C72A5C" w14:textId="77777777" w:rsidR="00990B31" w:rsidRPr="00ED0612" w:rsidRDefault="00990B31" w:rsidP="00990B31">
      <w:pPr>
        <w:pStyle w:val="Heading3"/>
        <w:keepNext w:val="0"/>
        <w:keepLines w:val="0"/>
        <w:rPr>
          <w:rFonts w:eastAsia="Yu Gothic Light"/>
        </w:rPr>
      </w:pPr>
      <w:r w:rsidRPr="00654326">
        <w:rPr>
          <w:rFonts w:eastAsia="Yu Gothic Light"/>
          <w:i/>
          <w:iCs/>
        </w:rPr>
        <w:t>Record Retention for Fuel Pathway Holders and Applicants.</w:t>
      </w:r>
      <w:r w:rsidRPr="00ED0612">
        <w:rPr>
          <w:rFonts w:eastAsia="Yu Gothic Light"/>
        </w:rPr>
        <w:t xml:space="preserve"> Fuel pathway holders and applicants must maintain all records relied upon in producing fuel pathway applications and annual Fuel Pathway Reports. The retained documents, including CI input source data and supplemental documentation, must be sufficient to allow for verification of each CI calculation. These records include but are not limited to:</w:t>
      </w:r>
    </w:p>
    <w:p w14:paraId="17B110DF" w14:textId="77777777" w:rsidR="00990B31" w:rsidRPr="00ED0612" w:rsidRDefault="00990B31" w:rsidP="00990B31">
      <w:pPr>
        <w:pStyle w:val="Heading4"/>
        <w:keepNext w:val="0"/>
        <w:keepLines w:val="0"/>
        <w:rPr>
          <w:rFonts w:eastAsia="Yu Gothic Light"/>
        </w:rPr>
      </w:pPr>
      <w:r w:rsidRPr="00ED0612">
        <w:rPr>
          <w:rFonts w:eastAsia="Yu Gothic Light"/>
        </w:rPr>
        <w:t>The quantity of fuel produced and subsequently sold in California under the certified fuel pathway. Sales invoices, contracts, and bills of lading for those fuel sales shall be retained.</w:t>
      </w:r>
    </w:p>
    <w:p w14:paraId="7EE101D1" w14:textId="77777777" w:rsidR="00990B31" w:rsidRPr="00ED0612" w:rsidRDefault="00990B31" w:rsidP="00990B31">
      <w:pPr>
        <w:pStyle w:val="Heading4"/>
        <w:keepNext w:val="0"/>
        <w:keepLines w:val="0"/>
        <w:rPr>
          <w:rFonts w:eastAsia="Yu Gothic Light"/>
        </w:rPr>
      </w:pPr>
      <w:r w:rsidRPr="00ED0612">
        <w:rPr>
          <w:rFonts w:eastAsia="Yu Gothic Light"/>
        </w:rPr>
        <w:t>The quantity of feedstocks purchased to produce the fuel specified in subsection (A) above. Invoices from the sellers and purchase contracts shall be retained. Records to support material balance and energy balance calculations for facilities processing multiple feedstocks.</w:t>
      </w:r>
    </w:p>
    <w:p w14:paraId="190FA1B8" w14:textId="77777777" w:rsidR="00990B31" w:rsidRPr="00ED0612" w:rsidRDefault="00990B31" w:rsidP="00990B31">
      <w:pPr>
        <w:pStyle w:val="Heading4"/>
        <w:keepNext w:val="0"/>
        <w:keepLines w:val="0"/>
        <w:rPr>
          <w:rFonts w:eastAsia="Yu Gothic Light"/>
        </w:rPr>
      </w:pPr>
      <w:r w:rsidRPr="00ED0612">
        <w:rPr>
          <w:rFonts w:eastAsia="Yu Gothic Light"/>
        </w:rPr>
        <w:t>The quantity of all forms of energy consumed to produce the fuel covered in subsection (A) above. All invoices for the purchase of process fuel, and all receipts for the sale of the fuel pathway applicant's finished fuel shall be maintained.</w:t>
      </w:r>
    </w:p>
    <w:p w14:paraId="07BBCDD0" w14:textId="77777777" w:rsidR="00990B31" w:rsidRPr="00ED0612" w:rsidRDefault="00990B31" w:rsidP="00990B31">
      <w:pPr>
        <w:pStyle w:val="Heading4"/>
        <w:keepNext w:val="0"/>
        <w:keepLines w:val="0"/>
        <w:rPr>
          <w:rFonts w:eastAsia="Yu Gothic Light"/>
        </w:rPr>
      </w:pPr>
      <w:r w:rsidRPr="00ED0612">
        <w:rPr>
          <w:rFonts w:eastAsia="Yu Gothic Light"/>
        </w:rPr>
        <w:t>Copies of the federal RFS Third Party Engineering Review Report, if required pursuant to 40 CFR 80.1450.</w:t>
      </w:r>
    </w:p>
    <w:p w14:paraId="4AD3605B" w14:textId="77777777" w:rsidR="00990B31" w:rsidRPr="00ED0612" w:rsidRDefault="00990B31" w:rsidP="00990B31">
      <w:pPr>
        <w:pStyle w:val="Heading4"/>
        <w:keepNext w:val="0"/>
        <w:keepLines w:val="0"/>
        <w:rPr>
          <w:rFonts w:eastAsia="Yu Gothic Light"/>
        </w:rPr>
      </w:pPr>
      <w:r w:rsidRPr="00ED0612">
        <w:rPr>
          <w:rFonts w:eastAsia="Yu Gothic Light"/>
        </w:rPr>
        <w:t>The quantity of all products co-produced with the fuel covered by certified LCFS pathway. Copies of invoices, contracts, and bills of lading covering those sales shall be retained. In addition, copies of the federal RFS Fuel Producer Co-products Report shall be retained, if applicable. If the amount of co-product produced exceeds the amount sold by five percent or more, full documentation of the fate of the unsold fractions shall be maintained.</w:t>
      </w:r>
    </w:p>
    <w:p w14:paraId="2A245AF3" w14:textId="77777777" w:rsidR="00990B31" w:rsidRPr="00ED0612" w:rsidRDefault="00990B31" w:rsidP="00990B31">
      <w:pPr>
        <w:pStyle w:val="Heading4"/>
        <w:keepNext w:val="0"/>
        <w:keepLines w:val="0"/>
        <w:rPr>
          <w:rFonts w:eastAsia="Yu Gothic Light"/>
        </w:rPr>
      </w:pPr>
      <w:r w:rsidRPr="00ED0612">
        <w:rPr>
          <w:rFonts w:eastAsia="Yu Gothic Light"/>
        </w:rPr>
        <w:t>Evidence demonstrating chain of custody from the point of origin along the supply chain to the fuel production facility is required for any feedstock defined as a specified source feedstock pursuant to section 95488.8(g). A copy of the federal RFS separated food waste plan required pursuant to 40 CFR 80.1450(b)(1)(vii)(B), if applicable.</w:t>
      </w:r>
    </w:p>
    <w:p w14:paraId="4FC1F897" w14:textId="77777777" w:rsidR="00990B31" w:rsidRPr="00ED0612" w:rsidRDefault="00990B31" w:rsidP="00990B31">
      <w:pPr>
        <w:pStyle w:val="Heading4"/>
        <w:keepNext w:val="0"/>
        <w:keepLines w:val="0"/>
        <w:rPr>
          <w:rFonts w:eastAsia="Yu Gothic Light"/>
        </w:rPr>
      </w:pPr>
      <w:r w:rsidRPr="00ED0612">
        <w:rPr>
          <w:rFonts w:eastAsia="Yu Gothic Light"/>
        </w:rPr>
        <w:t>Any additional records that the Executive Officer requests during pathway certification, and records that demonstrate compliance with all special limitations and operating conditions issued at the time of certification.</w:t>
      </w:r>
    </w:p>
    <w:p w14:paraId="5F6A8A4D" w14:textId="7817559F" w:rsidR="00990B31" w:rsidRPr="00ED0612" w:rsidRDefault="00990B31" w:rsidP="00990B31">
      <w:pPr>
        <w:pStyle w:val="Heading4"/>
        <w:keepNext w:val="0"/>
        <w:keepLines w:val="0"/>
        <w:rPr>
          <w:rFonts w:eastAsia="Yu Gothic Light"/>
        </w:rPr>
      </w:pPr>
      <w:r w:rsidRPr="00ED0612">
        <w:rPr>
          <w:rFonts w:eastAsia="Yu Gothic Light"/>
        </w:rPr>
        <w:lastRenderedPageBreak/>
        <w:t>Attestations regarding environmental attributes associated with book-and-claim accounting for biomethane pursuant to 95488.8(</w:t>
      </w:r>
      <w:proofErr w:type="spellStart"/>
      <w:r w:rsidRPr="00ED0612">
        <w:rPr>
          <w:rFonts w:eastAsia="Yu Gothic Light"/>
        </w:rPr>
        <w:t>i</w:t>
      </w:r>
      <w:proofErr w:type="spellEnd"/>
      <w:r w:rsidRPr="00ED0612">
        <w:rPr>
          <w:rFonts w:eastAsia="Yu Gothic Light"/>
        </w:rPr>
        <w:t>)(2)(</w:t>
      </w:r>
      <w:del w:id="5108" w:author="CARB" w:date="2023-12-19T12:12:00Z">
        <w:r w:rsidR="00ED0612" w:rsidRPr="00ED0612">
          <w:rPr>
            <w:rFonts w:eastAsia="Yu Gothic Light"/>
          </w:rPr>
          <w:delText>C</w:delText>
        </w:r>
      </w:del>
      <w:ins w:id="5109" w:author="CARB" w:date="2023-12-19T12:12:00Z">
        <w:r>
          <w:rPr>
            <w:rFonts w:eastAsia="Yu Gothic Light"/>
          </w:rPr>
          <w:t>E</w:t>
        </w:r>
      </w:ins>
      <w:r w:rsidRPr="00ED0612">
        <w:rPr>
          <w:rFonts w:eastAsia="Yu Gothic Light"/>
        </w:rPr>
        <w:t>).</w:t>
      </w:r>
    </w:p>
    <w:p w14:paraId="154896D3" w14:textId="77777777" w:rsidR="00990B31" w:rsidRPr="00ED0612" w:rsidRDefault="00990B31" w:rsidP="00990B31">
      <w:pPr>
        <w:pStyle w:val="Heading3"/>
        <w:keepNext w:val="0"/>
        <w:keepLines w:val="0"/>
        <w:rPr>
          <w:rFonts w:eastAsia="Yu Gothic Light"/>
        </w:rPr>
      </w:pPr>
      <w:r w:rsidRPr="004913D6">
        <w:rPr>
          <w:rFonts w:eastAsia="Yu Gothic Light"/>
          <w:i/>
          <w:iCs/>
        </w:rPr>
        <w:t>Record Retention for Verification Bodies.</w:t>
      </w:r>
      <w:r w:rsidRPr="00ED0612">
        <w:rPr>
          <w:rFonts w:eastAsia="Yu Gothic Light"/>
        </w:rPr>
        <w:t xml:space="preserve"> The verification body providing verification services pursuant to this </w:t>
      </w:r>
      <w:proofErr w:type="spellStart"/>
      <w:r w:rsidRPr="00ED0612">
        <w:rPr>
          <w:rFonts w:eastAsia="Yu Gothic Light"/>
        </w:rPr>
        <w:t>subarticle</w:t>
      </w:r>
      <w:proofErr w:type="spellEnd"/>
      <w:r w:rsidRPr="00ED0612">
        <w:rPr>
          <w:rFonts w:eastAsia="Yu Gothic Light"/>
        </w:rPr>
        <w:t xml:space="preserve"> must retain the following:</w:t>
      </w:r>
    </w:p>
    <w:p w14:paraId="1CCED0E1" w14:textId="77777777" w:rsidR="00990B31" w:rsidRPr="00ED0612" w:rsidRDefault="00990B31" w:rsidP="00990B31">
      <w:pPr>
        <w:pStyle w:val="Heading4"/>
        <w:keepNext w:val="0"/>
        <w:keepLines w:val="0"/>
        <w:rPr>
          <w:rFonts w:eastAsia="Yu Gothic Light"/>
        </w:rPr>
      </w:pPr>
      <w:r w:rsidRPr="00ED0612">
        <w:rPr>
          <w:rFonts w:eastAsia="Yu Gothic Light"/>
        </w:rPr>
        <w:t xml:space="preserve">The sampling plan </w:t>
      </w:r>
      <w:proofErr w:type="gramStart"/>
      <w:r w:rsidRPr="00ED0612">
        <w:rPr>
          <w:rFonts w:eastAsia="Yu Gothic Light"/>
        </w:rPr>
        <w:t>in</w:t>
      </w:r>
      <w:proofErr w:type="gramEnd"/>
      <w:r w:rsidRPr="00ED0612">
        <w:rPr>
          <w:rFonts w:eastAsia="Yu Gothic Light"/>
        </w:rPr>
        <w:t xml:space="preserve"> paper, electronic, or other format for a period of no less than ten years following the submission of each validation or verification statement. The sampling plan must be made available to the Executive Officer upon request.</w:t>
      </w:r>
    </w:p>
    <w:p w14:paraId="4530125E" w14:textId="77777777" w:rsidR="00990B31" w:rsidRPr="00ED0612" w:rsidRDefault="00990B31" w:rsidP="00990B31">
      <w:pPr>
        <w:pStyle w:val="Heading4"/>
        <w:keepNext w:val="0"/>
        <w:keepLines w:val="0"/>
        <w:rPr>
          <w:rFonts w:eastAsia="Yu Gothic Light"/>
        </w:rPr>
      </w:pPr>
      <w:r w:rsidRPr="00ED0612">
        <w:rPr>
          <w:rFonts w:eastAsia="Yu Gothic Light"/>
        </w:rPr>
        <w:t>All material received, reviewed, or generated to render a validation or verification statement for an entity required to validate and verify under LCFS. The documentation must allow for a transparent review of how a verification reached its conclusion in the validation or verification statement, including independent review.</w:t>
      </w:r>
    </w:p>
    <w:p w14:paraId="603D76B0" w14:textId="77777777" w:rsidR="00990B31" w:rsidRPr="00ED0612" w:rsidRDefault="00990B31" w:rsidP="00990B31">
      <w:pPr>
        <w:pStyle w:val="Heading2"/>
        <w:keepNext w:val="0"/>
        <w:keepLines w:val="0"/>
        <w:rPr>
          <w:rFonts w:eastAsia="Yu Gothic Light"/>
        </w:rPr>
      </w:pPr>
      <w:r w:rsidRPr="004913D6">
        <w:rPr>
          <w:rFonts w:eastAsia="Yu Gothic Light"/>
          <w:i/>
          <w:iCs/>
        </w:rPr>
        <w:t>Documenting Fuel Transfers Reported in the LRT-CBTS.</w:t>
      </w:r>
      <w:r w:rsidRPr="00ED0612">
        <w:rPr>
          <w:rFonts w:eastAsia="Yu Gothic Light"/>
        </w:rPr>
        <w:t xml:space="preserve"> A product transfer document provided by a fuel reporting entity pursuant to section 95483(a) must prominently state the information specified below.</w:t>
      </w:r>
    </w:p>
    <w:p w14:paraId="30FF3646" w14:textId="77777777" w:rsidR="00990B31" w:rsidRPr="00ED0612" w:rsidRDefault="00990B31" w:rsidP="00990B31">
      <w:pPr>
        <w:pStyle w:val="Heading3"/>
        <w:keepNext w:val="0"/>
        <w:keepLines w:val="0"/>
        <w:rPr>
          <w:rFonts w:eastAsia="Yu Gothic Light"/>
        </w:rPr>
      </w:pPr>
      <w:r w:rsidRPr="00ED0612">
        <w:rPr>
          <w:rFonts w:eastAsia="Yu Gothic Light"/>
        </w:rPr>
        <w:t>For transfers where an LCFS obligation to act as a credit or deficit generator is being passed to the recipient:</w:t>
      </w:r>
    </w:p>
    <w:p w14:paraId="49D1EA54" w14:textId="77777777" w:rsidR="00990B31" w:rsidRPr="00ED0612" w:rsidRDefault="00990B31" w:rsidP="00990B31">
      <w:pPr>
        <w:pStyle w:val="Heading4"/>
        <w:keepNext w:val="0"/>
        <w:keepLines w:val="0"/>
        <w:rPr>
          <w:rFonts w:eastAsia="Yu Gothic Light"/>
        </w:rPr>
      </w:pPr>
      <w:r w:rsidRPr="00ED0612">
        <w:rPr>
          <w:rFonts w:eastAsia="Yu Gothic Light"/>
        </w:rPr>
        <w:t>Transferor Company Name, Address and Contact Information;</w:t>
      </w:r>
    </w:p>
    <w:p w14:paraId="15177C9F" w14:textId="77777777" w:rsidR="00990B31" w:rsidRPr="00ED0612" w:rsidRDefault="00990B31" w:rsidP="00990B31">
      <w:pPr>
        <w:pStyle w:val="Heading4"/>
        <w:keepNext w:val="0"/>
        <w:keepLines w:val="0"/>
        <w:rPr>
          <w:rFonts w:eastAsia="Yu Gothic Light"/>
        </w:rPr>
      </w:pPr>
      <w:r w:rsidRPr="00ED0612">
        <w:rPr>
          <w:rFonts w:eastAsia="Yu Gothic Light"/>
        </w:rPr>
        <w:t>Recipient Company Name, Address and Contact Information;</w:t>
      </w:r>
    </w:p>
    <w:p w14:paraId="4114AD03" w14:textId="77777777" w:rsidR="00990B31" w:rsidRPr="00ED0612" w:rsidRDefault="00990B31" w:rsidP="00990B31">
      <w:pPr>
        <w:pStyle w:val="Heading4"/>
        <w:keepNext w:val="0"/>
        <w:keepLines w:val="0"/>
        <w:rPr>
          <w:rFonts w:eastAsia="Yu Gothic Light"/>
        </w:rPr>
      </w:pPr>
      <w:r w:rsidRPr="00ED0612">
        <w:rPr>
          <w:rFonts w:eastAsia="Yu Gothic Light"/>
        </w:rPr>
        <w:t>Transaction Date: Date of Title Transfer for Fuel;</w:t>
      </w:r>
    </w:p>
    <w:p w14:paraId="513E3058" w14:textId="77777777" w:rsidR="00990B31" w:rsidRPr="00ED0612" w:rsidRDefault="00990B31" w:rsidP="00990B31">
      <w:pPr>
        <w:pStyle w:val="Heading4"/>
        <w:keepNext w:val="0"/>
        <w:keepLines w:val="0"/>
        <w:rPr>
          <w:rFonts w:eastAsia="Yu Gothic Light"/>
        </w:rPr>
      </w:pPr>
      <w:r w:rsidRPr="00ED0612">
        <w:rPr>
          <w:rFonts w:eastAsia="Yu Gothic Light"/>
        </w:rPr>
        <w:t>Fuel Pathway Code (FPC) and Carbon Intensity (CI);</w:t>
      </w:r>
    </w:p>
    <w:p w14:paraId="59D17B28" w14:textId="77777777" w:rsidR="00990B31" w:rsidRPr="00ED0612" w:rsidRDefault="00990B31" w:rsidP="00990B31">
      <w:pPr>
        <w:pStyle w:val="Heading4"/>
        <w:keepNext w:val="0"/>
        <w:keepLines w:val="0"/>
        <w:rPr>
          <w:rFonts w:eastAsia="Yu Gothic Light"/>
        </w:rPr>
      </w:pPr>
      <w:r w:rsidRPr="00ED0612">
        <w:rPr>
          <w:rFonts w:eastAsia="Yu Gothic Light"/>
        </w:rPr>
        <w:t>Fuel Quantity and Units;</w:t>
      </w:r>
    </w:p>
    <w:p w14:paraId="546E898B" w14:textId="77777777" w:rsidR="00990B31" w:rsidRPr="00ED0612" w:rsidRDefault="00990B31" w:rsidP="00990B31">
      <w:pPr>
        <w:pStyle w:val="Heading4"/>
        <w:keepNext w:val="0"/>
        <w:keepLines w:val="0"/>
        <w:rPr>
          <w:rFonts w:eastAsia="Yu Gothic Light"/>
        </w:rPr>
      </w:pPr>
      <w:r w:rsidRPr="00ED0612">
        <w:rPr>
          <w:rFonts w:eastAsia="Yu Gothic Light"/>
        </w:rPr>
        <w:t>A statement identifying whether the LCFS obligation to act as a credit or deficit generator is passed to the recipient; and</w:t>
      </w:r>
    </w:p>
    <w:p w14:paraId="2F9F756F" w14:textId="77777777" w:rsidR="00990B31" w:rsidRPr="00ED0612" w:rsidRDefault="00990B31" w:rsidP="00990B31">
      <w:pPr>
        <w:pStyle w:val="Heading4"/>
        <w:keepNext w:val="0"/>
        <w:keepLines w:val="0"/>
        <w:rPr>
          <w:rFonts w:eastAsia="Yu Gothic Light"/>
        </w:rPr>
      </w:pPr>
      <w:r w:rsidRPr="00ED0612">
        <w:rPr>
          <w:rFonts w:eastAsia="Yu Gothic Light"/>
        </w:rPr>
        <w:t>Fuel Production Company ID and Facility ID as registered with RFS program or LCFS program. This does not apply to CARBOB, Diesel Fuel or Fossil NG.</w:t>
      </w:r>
    </w:p>
    <w:p w14:paraId="1368F84C" w14:textId="77777777" w:rsidR="00990B31" w:rsidRPr="00ED0612" w:rsidRDefault="00990B31" w:rsidP="00990B31">
      <w:pPr>
        <w:pStyle w:val="Heading3"/>
        <w:keepNext w:val="0"/>
        <w:keepLines w:val="0"/>
        <w:rPr>
          <w:rFonts w:eastAsia="Yu Gothic Light"/>
        </w:rPr>
      </w:pPr>
      <w:r w:rsidRPr="00ED0612">
        <w:rPr>
          <w:rFonts w:eastAsia="Yu Gothic Light"/>
        </w:rPr>
        <w:t>For transfers where the LCFS obligation to act as a credit or deficit generator was retained by the transferor, the following is to be provided to the recipient and passed along to any subsequent owner or supplier:</w:t>
      </w:r>
    </w:p>
    <w:p w14:paraId="3D0A2E56" w14:textId="77777777" w:rsidR="00990B31" w:rsidRPr="00ED0612" w:rsidRDefault="00990B31" w:rsidP="00990B31">
      <w:pPr>
        <w:pStyle w:val="Heading4"/>
        <w:keepNext w:val="0"/>
        <w:keepLines w:val="0"/>
        <w:rPr>
          <w:rFonts w:eastAsia="Yu Gothic Light"/>
        </w:rPr>
      </w:pPr>
      <w:r w:rsidRPr="00ED0612">
        <w:rPr>
          <w:rFonts w:eastAsia="Yu Gothic Light"/>
        </w:rPr>
        <w:t>All information identified in subsection 95491.1(b)(1). above as items (A) through (G);</w:t>
      </w:r>
    </w:p>
    <w:p w14:paraId="4AA071F5" w14:textId="77777777" w:rsidR="00990B31" w:rsidRPr="00ED0612" w:rsidRDefault="00990B31" w:rsidP="00990B31">
      <w:pPr>
        <w:pStyle w:val="Heading4"/>
        <w:keepNext w:val="0"/>
        <w:keepLines w:val="0"/>
        <w:rPr>
          <w:rFonts w:eastAsia="Yu Gothic Light"/>
        </w:rPr>
      </w:pPr>
      <w:r w:rsidRPr="00ED0612">
        <w:rPr>
          <w:rFonts w:eastAsia="Yu Gothic Light"/>
        </w:rPr>
        <w:lastRenderedPageBreak/>
        <w:t>The following notice reading as follows:</w:t>
      </w:r>
    </w:p>
    <w:p w14:paraId="0840A03F" w14:textId="77777777" w:rsidR="00990B31" w:rsidRPr="00ED0612" w:rsidRDefault="00990B31" w:rsidP="00EE6A79">
      <w:pPr>
        <w:ind w:left="2160"/>
        <w:rPr>
          <w:rFonts w:eastAsia="Yu Gothic Light"/>
        </w:rPr>
      </w:pPr>
      <w:r w:rsidRPr="00ED0612">
        <w:rPr>
          <w:rFonts w:eastAsia="Yu Gothic Light"/>
        </w:rPr>
        <w:t>“This transportation fuel has been reported to the CARB LCFS Program by &lt;</w:t>
      </w:r>
      <w:r w:rsidRPr="00FE6FE2">
        <w:rPr>
          <w:rFonts w:eastAsia="Yu Gothic Light"/>
          <w:i/>
          <w:iCs/>
        </w:rPr>
        <w:t>Insert name of Fuel Reporting Entity holding LCFS obligation to act as a credit or deficit generator</w:t>
      </w:r>
      <w:r w:rsidRPr="00ED0612">
        <w:rPr>
          <w:rFonts w:eastAsia="Yu Gothic Light"/>
        </w:rPr>
        <w:t>&gt; for intended use in California. If you export this fuel from California you must report to the CARB LCFS Program (www.arb.ca.gov/lcfsrt). Contact the CARB LCFS Administrator for assistance with reporting exported amounts (lrtadmin@arb.ca.gov).”</w:t>
      </w:r>
    </w:p>
    <w:p w14:paraId="32503501" w14:textId="77777777" w:rsidR="00990B31" w:rsidRPr="00ED0612" w:rsidRDefault="00990B31" w:rsidP="00990B31">
      <w:pPr>
        <w:pStyle w:val="Heading2"/>
        <w:keepNext w:val="0"/>
        <w:keepLines w:val="0"/>
        <w:rPr>
          <w:rFonts w:eastAsia="Yu Gothic Light"/>
        </w:rPr>
      </w:pPr>
      <w:r w:rsidRPr="0038320D">
        <w:rPr>
          <w:rFonts w:eastAsia="Yu Gothic Light"/>
          <w:i/>
          <w:iCs/>
        </w:rPr>
        <w:t>Monitoring Plan for Entities Required to Validate or Verify.</w:t>
      </w:r>
      <w:r w:rsidRPr="00ED0612">
        <w:rPr>
          <w:rFonts w:eastAsia="Yu Gothic Light"/>
        </w:rPr>
        <w:t xml:space="preserve"> Each entity responsible for obtaining a validation or verification statement under this </w:t>
      </w:r>
      <w:proofErr w:type="spellStart"/>
      <w:r w:rsidRPr="00ED0612">
        <w:rPr>
          <w:rFonts w:eastAsia="Yu Gothic Light"/>
        </w:rPr>
        <w:t>subarticle</w:t>
      </w:r>
      <w:proofErr w:type="spellEnd"/>
      <w:r w:rsidRPr="00ED0612">
        <w:rPr>
          <w:rFonts w:eastAsia="Yu Gothic Light"/>
        </w:rPr>
        <w:t xml:space="preserve"> must complete and retain for review by a verifier, or the Executive Officer, a written Monitoring Plan. Entities also reporting pursuant to MRR may use a single monitoring plan for both programs, so long as all of the following elements are included and clearly identified:</w:t>
      </w:r>
    </w:p>
    <w:p w14:paraId="4A0E2FF8" w14:textId="77777777" w:rsidR="00990B31" w:rsidRPr="00ED0612" w:rsidRDefault="00990B31" w:rsidP="00990B31">
      <w:pPr>
        <w:pStyle w:val="Heading3"/>
        <w:keepNext w:val="0"/>
        <w:keepLines w:val="0"/>
        <w:rPr>
          <w:rFonts w:eastAsia="Yu Gothic Light"/>
        </w:rPr>
      </w:pPr>
      <w:r w:rsidRPr="00ED0612">
        <w:rPr>
          <w:rFonts w:eastAsia="Yu Gothic Light"/>
        </w:rPr>
        <w:t>The monitoring plan must contain the following general items and associated references to more detailed information:</w:t>
      </w:r>
    </w:p>
    <w:p w14:paraId="1D53174F" w14:textId="77777777" w:rsidR="00990B31" w:rsidRPr="00ED0612" w:rsidRDefault="00990B31" w:rsidP="00990B31">
      <w:pPr>
        <w:pStyle w:val="Heading4"/>
        <w:keepNext w:val="0"/>
        <w:keepLines w:val="0"/>
        <w:rPr>
          <w:rFonts w:eastAsia="Yu Gothic Light"/>
        </w:rPr>
      </w:pPr>
      <w:r w:rsidRPr="00ED0612">
        <w:rPr>
          <w:rFonts w:eastAsia="Yu Gothic Light"/>
        </w:rPr>
        <w:t>Information to allow CARB and the verification team to develop a general understanding of boundaries and operations relevant to the entity, facility, or project, including participation in other markets and other third-party audit programs;</w:t>
      </w:r>
    </w:p>
    <w:p w14:paraId="17B1FFDA" w14:textId="77777777" w:rsidR="00990B31" w:rsidRPr="00ED0612" w:rsidRDefault="00990B31" w:rsidP="00990B31">
      <w:pPr>
        <w:pStyle w:val="Heading4"/>
        <w:keepNext w:val="0"/>
        <w:keepLines w:val="0"/>
        <w:rPr>
          <w:rFonts w:eastAsia="Yu Gothic Light"/>
        </w:rPr>
      </w:pPr>
      <w:r w:rsidRPr="00ED0612">
        <w:rPr>
          <w:rFonts w:eastAsia="Yu Gothic Light"/>
        </w:rPr>
        <w:t xml:space="preserve">Reference to management policies or practices applicable to reporting pursuant to this </w:t>
      </w:r>
      <w:proofErr w:type="spellStart"/>
      <w:r w:rsidRPr="00ED0612">
        <w:rPr>
          <w:rFonts w:eastAsia="Yu Gothic Light"/>
        </w:rPr>
        <w:t>subarticle</w:t>
      </w:r>
      <w:proofErr w:type="spellEnd"/>
      <w:r w:rsidRPr="00ED0612">
        <w:rPr>
          <w:rFonts w:eastAsia="Yu Gothic Light"/>
        </w:rPr>
        <w:t>, including recordkeeping;</w:t>
      </w:r>
    </w:p>
    <w:p w14:paraId="22B112FB" w14:textId="77777777" w:rsidR="00990B31" w:rsidRPr="00ED0612" w:rsidRDefault="00990B31" w:rsidP="00990B31">
      <w:pPr>
        <w:pStyle w:val="Heading4"/>
        <w:keepNext w:val="0"/>
        <w:keepLines w:val="0"/>
        <w:rPr>
          <w:rFonts w:eastAsia="Yu Gothic Light"/>
        </w:rPr>
      </w:pPr>
      <w:r w:rsidRPr="00ED0612">
        <w:rPr>
          <w:rFonts w:eastAsia="Yu Gothic Light"/>
        </w:rPr>
        <w:t xml:space="preserve">Explanation of the processes and methods used to collect necessary data for reporting pursuant to this </w:t>
      </w:r>
      <w:proofErr w:type="spellStart"/>
      <w:r w:rsidRPr="00ED0612">
        <w:rPr>
          <w:rFonts w:eastAsia="Yu Gothic Light"/>
        </w:rPr>
        <w:t>subarticle</w:t>
      </w:r>
      <w:proofErr w:type="spellEnd"/>
      <w:r w:rsidRPr="00ED0612">
        <w:rPr>
          <w:rFonts w:eastAsia="Yu Gothic Light"/>
        </w:rPr>
        <w:t>, including identification of changes made after January 1, 2019;</w:t>
      </w:r>
    </w:p>
    <w:p w14:paraId="7E31F747" w14:textId="77777777" w:rsidR="00990B31" w:rsidRPr="00ED0612" w:rsidRDefault="00990B31" w:rsidP="00990B31">
      <w:pPr>
        <w:pStyle w:val="Heading4"/>
        <w:keepNext w:val="0"/>
        <w:keepLines w:val="0"/>
        <w:rPr>
          <w:rFonts w:eastAsia="Yu Gothic Light"/>
        </w:rPr>
      </w:pPr>
      <w:r w:rsidRPr="00ED0612">
        <w:rPr>
          <w:rFonts w:eastAsia="Yu Gothic Light"/>
        </w:rPr>
        <w:t xml:space="preserve">Explanations and queries of source data to compile summary reports of intermediate and final data necessary for reporting pursuant to this </w:t>
      </w:r>
      <w:proofErr w:type="spellStart"/>
      <w:r w:rsidRPr="00ED0612">
        <w:rPr>
          <w:rFonts w:eastAsia="Yu Gothic Light"/>
        </w:rPr>
        <w:t>subarticle</w:t>
      </w:r>
      <w:proofErr w:type="spellEnd"/>
      <w:r w:rsidRPr="00ED0612">
        <w:rPr>
          <w:rFonts w:eastAsia="Yu Gothic Light"/>
        </w:rPr>
        <w:t>;</w:t>
      </w:r>
    </w:p>
    <w:p w14:paraId="5DE865AA" w14:textId="77777777" w:rsidR="00990B31" w:rsidRPr="00ED0612" w:rsidRDefault="00990B31" w:rsidP="00990B31">
      <w:pPr>
        <w:pStyle w:val="Heading4"/>
        <w:keepNext w:val="0"/>
        <w:keepLines w:val="0"/>
        <w:rPr>
          <w:rFonts w:eastAsia="Yu Gothic Light"/>
        </w:rPr>
      </w:pPr>
      <w:r w:rsidRPr="00ED0612">
        <w:rPr>
          <w:rFonts w:eastAsia="Yu Gothic Light"/>
        </w:rPr>
        <w:t>Reference to one or more simplified block diagrams that provide a clear visual representation of the relative locations and positions of measurement devices and sampling locations, as applicable, required for calculating reported data (e.g., temperature, total pressure, LHV or HHV, fuel consumption); the diagram(s) must include storage tanks for raw material, intermediate products, and finished products, fuel sources, combustion units, and production processes, as applicable;</w:t>
      </w:r>
    </w:p>
    <w:p w14:paraId="379102CD" w14:textId="77777777" w:rsidR="00990B31" w:rsidRPr="00ED0612" w:rsidRDefault="00990B31" w:rsidP="00990B31">
      <w:pPr>
        <w:pStyle w:val="Heading4"/>
        <w:keepNext w:val="0"/>
        <w:keepLines w:val="0"/>
        <w:rPr>
          <w:rFonts w:eastAsia="Yu Gothic Light"/>
        </w:rPr>
      </w:pPr>
      <w:r w:rsidRPr="00ED0612">
        <w:rPr>
          <w:rFonts w:eastAsia="Yu Gothic Light"/>
        </w:rPr>
        <w:t xml:space="preserve">Clear identification of all measurement devices supplying data necessary for reporting pursuant to this </w:t>
      </w:r>
      <w:proofErr w:type="spellStart"/>
      <w:r w:rsidRPr="00ED0612">
        <w:rPr>
          <w:rFonts w:eastAsia="Yu Gothic Light"/>
        </w:rPr>
        <w:t>subarticle</w:t>
      </w:r>
      <w:proofErr w:type="spellEnd"/>
      <w:r w:rsidRPr="00ED0612">
        <w:rPr>
          <w:rFonts w:eastAsia="Yu Gothic Light"/>
        </w:rPr>
        <w:t xml:space="preserve">, including identification of low flow cutoffs as applicable, with descriptions of </w:t>
      </w:r>
      <w:r w:rsidRPr="00ED0612">
        <w:rPr>
          <w:rFonts w:eastAsia="Yu Gothic Light"/>
        </w:rPr>
        <w:lastRenderedPageBreak/>
        <w:t>how data from measurement devices are incorporated into the submitted report;</w:t>
      </w:r>
    </w:p>
    <w:p w14:paraId="5125365B" w14:textId="77777777" w:rsidR="00990B31" w:rsidRPr="00ED0612" w:rsidRDefault="00990B31" w:rsidP="00990B31">
      <w:pPr>
        <w:pStyle w:val="Heading4"/>
        <w:keepNext w:val="0"/>
        <w:keepLines w:val="0"/>
        <w:rPr>
          <w:rFonts w:eastAsia="Yu Gothic Light"/>
        </w:rPr>
      </w:pPr>
      <w:r w:rsidRPr="00ED0612">
        <w:rPr>
          <w:rFonts w:eastAsia="Yu Gothic Light"/>
        </w:rPr>
        <w:t>Descriptions of measurement devices used to report LCFS data and how acceptable accuracy is demonstrated, e.g., installation, maintenance, and calibration method and frequency for internal meters or how the criteria in MRR section 95103(k)(7) are met to demonstrate meters are financial transaction meters such that the accuracy is acceptable; this provision does not apply to data reported in the LRT-CBTS for generating credits for EV charging;</w:t>
      </w:r>
    </w:p>
    <w:p w14:paraId="1BA330A1" w14:textId="77777777" w:rsidR="00990B31" w:rsidRPr="00ED0612" w:rsidRDefault="00990B31" w:rsidP="00990B31">
      <w:pPr>
        <w:pStyle w:val="Heading4"/>
        <w:keepNext w:val="0"/>
        <w:keepLines w:val="0"/>
        <w:rPr>
          <w:rFonts w:eastAsia="Yu Gothic Light"/>
        </w:rPr>
      </w:pPr>
      <w:r w:rsidRPr="00ED0612">
        <w:rPr>
          <w:rFonts w:eastAsia="Yu Gothic Light"/>
        </w:rPr>
        <w:t>Description of the procedures and methods that are used for quality assurance, maintenance, and repair of all continuous monitoring systems, flow meters, and other instrumentation used to provide data for LCFS reports;</w:t>
      </w:r>
    </w:p>
    <w:p w14:paraId="5E8D55B8" w14:textId="77777777" w:rsidR="00990B31" w:rsidRPr="00ED0612" w:rsidRDefault="00990B31" w:rsidP="00990B31">
      <w:pPr>
        <w:pStyle w:val="Heading4"/>
        <w:keepNext w:val="0"/>
        <w:keepLines w:val="0"/>
        <w:rPr>
          <w:rFonts w:eastAsia="Yu Gothic Light"/>
        </w:rPr>
      </w:pPr>
      <w:r w:rsidRPr="00ED0612">
        <w:rPr>
          <w:rFonts w:eastAsia="Yu Gothic Light"/>
        </w:rPr>
        <w:t xml:space="preserve">Original equipment manufacturer (OEM) documentation or other documentation that identifies instrument accuracy and required maintenance and calibration requirements for all measurement devices used to collect necessary data for reporting pursuant to this </w:t>
      </w:r>
      <w:proofErr w:type="spellStart"/>
      <w:r w:rsidRPr="00ED0612">
        <w:rPr>
          <w:rFonts w:eastAsia="Yu Gothic Light"/>
        </w:rPr>
        <w:t>subarticle</w:t>
      </w:r>
      <w:proofErr w:type="spellEnd"/>
      <w:r w:rsidRPr="00ED0612">
        <w:rPr>
          <w:rFonts w:eastAsia="Yu Gothic Light"/>
        </w:rPr>
        <w:t>;</w:t>
      </w:r>
    </w:p>
    <w:p w14:paraId="6F1E6DC0" w14:textId="77777777" w:rsidR="00990B31" w:rsidRPr="00ED0612" w:rsidRDefault="00990B31" w:rsidP="00990B31">
      <w:pPr>
        <w:pStyle w:val="Heading4"/>
        <w:keepNext w:val="0"/>
        <w:keepLines w:val="0"/>
        <w:rPr>
          <w:rFonts w:eastAsia="Yu Gothic Light"/>
        </w:rPr>
      </w:pPr>
      <w:r w:rsidRPr="00ED0612">
        <w:rPr>
          <w:rFonts w:eastAsia="Yu Gothic Light"/>
        </w:rPr>
        <w:t>The dates of measurement device calibration or inspection, and the dates of the next required calibration or inspection;</w:t>
      </w:r>
    </w:p>
    <w:p w14:paraId="7D654CE4" w14:textId="77777777" w:rsidR="00990B31" w:rsidRPr="00ED0612" w:rsidRDefault="00990B31" w:rsidP="00990B31">
      <w:pPr>
        <w:pStyle w:val="Heading4"/>
        <w:keepNext w:val="0"/>
        <w:keepLines w:val="0"/>
        <w:rPr>
          <w:rFonts w:eastAsia="Yu Gothic Light"/>
        </w:rPr>
      </w:pPr>
      <w:r w:rsidRPr="00ED0612">
        <w:rPr>
          <w:rFonts w:eastAsia="Yu Gothic Light"/>
        </w:rPr>
        <w:t>Requests for postponement of calibrations or inspections of internal meters and subsequent approvals by the Executive Officer. The entity must demonstrate that the accuracy of the measured data will be maintained pursuant to the measurement accuracy requirements of 95488.8(j);</w:t>
      </w:r>
    </w:p>
    <w:p w14:paraId="3243C7A2" w14:textId="77777777" w:rsidR="00990B31" w:rsidRPr="00ED0612" w:rsidRDefault="00990B31" w:rsidP="00990B31">
      <w:pPr>
        <w:pStyle w:val="Heading4"/>
        <w:keepNext w:val="0"/>
        <w:keepLines w:val="0"/>
        <w:rPr>
          <w:rFonts w:eastAsia="Yu Gothic Light"/>
        </w:rPr>
      </w:pPr>
      <w:r w:rsidRPr="00ED0612">
        <w:rPr>
          <w:rFonts w:eastAsia="Yu Gothic Light"/>
        </w:rPr>
        <w:t>A listing of the equation(s) used to calculate flows in mass, volume, or energy units of measurement, and equations from which any non-measured parameters are obtained, including meter software, and a description of the calculation of weighted average transport distance;</w:t>
      </w:r>
    </w:p>
    <w:p w14:paraId="6D4E4E9E" w14:textId="77777777" w:rsidR="00990B31" w:rsidRPr="00ED0612" w:rsidRDefault="00990B31" w:rsidP="00990B31">
      <w:pPr>
        <w:pStyle w:val="Heading4"/>
        <w:keepNext w:val="0"/>
        <w:keepLines w:val="0"/>
        <w:rPr>
          <w:rFonts w:eastAsia="Yu Gothic Light"/>
        </w:rPr>
      </w:pPr>
      <w:r w:rsidRPr="00ED0612">
        <w:rPr>
          <w:rFonts w:eastAsia="Yu Gothic Light"/>
        </w:rPr>
        <w:t>Identification of job titles and training practices for key personnel involved in LCFS data acquisition, monitoring, reporting, and report attestation, including reference to documented training procedures and training materials;</w:t>
      </w:r>
    </w:p>
    <w:p w14:paraId="702AE926" w14:textId="77777777" w:rsidR="00990B31" w:rsidRPr="00ED0612" w:rsidRDefault="00990B31" w:rsidP="00990B31">
      <w:pPr>
        <w:pStyle w:val="Heading4"/>
        <w:keepNext w:val="0"/>
        <w:keepLines w:val="0"/>
        <w:rPr>
          <w:rFonts w:eastAsia="Yu Gothic Light"/>
        </w:rPr>
      </w:pPr>
      <w:r w:rsidRPr="00ED0612">
        <w:rPr>
          <w:rFonts w:eastAsia="Yu Gothic Light"/>
        </w:rPr>
        <w:t>Records of corrective and subsequent preventative actions taken to address verifier and CARB findings of past nonconformance and material misstatements;</w:t>
      </w:r>
    </w:p>
    <w:p w14:paraId="393F4A6B" w14:textId="77777777" w:rsidR="00990B31" w:rsidRPr="00ED0612" w:rsidRDefault="00990B31" w:rsidP="00990B31">
      <w:pPr>
        <w:pStyle w:val="Heading4"/>
        <w:keepNext w:val="0"/>
        <w:keepLines w:val="0"/>
        <w:rPr>
          <w:rFonts w:eastAsia="Yu Gothic Light"/>
        </w:rPr>
      </w:pPr>
      <w:r w:rsidRPr="00ED0612">
        <w:rPr>
          <w:rFonts w:eastAsia="Yu Gothic Light"/>
        </w:rPr>
        <w:lastRenderedPageBreak/>
        <w:t>Log of modifications to fuel pathway report conducted after attestation in response to review by third-party verifier or CARB staff;</w:t>
      </w:r>
    </w:p>
    <w:p w14:paraId="4C16CF33" w14:textId="77777777" w:rsidR="00990B31" w:rsidRPr="00ED0612" w:rsidRDefault="00990B31" w:rsidP="00990B31">
      <w:pPr>
        <w:pStyle w:val="Heading4"/>
        <w:keepNext w:val="0"/>
        <w:keepLines w:val="0"/>
        <w:rPr>
          <w:rFonts w:eastAsia="Yu Gothic Light"/>
        </w:rPr>
      </w:pPr>
      <w:r w:rsidRPr="00ED0612">
        <w:rPr>
          <w:rFonts w:eastAsia="Yu Gothic Light"/>
        </w:rPr>
        <w:t>Written description of an internal audit program that includes data report review and documents ongoing efforts to improve the entity's LCFS reporting practices and procedures, if such an internal audit program exists; and</w:t>
      </w:r>
    </w:p>
    <w:p w14:paraId="2217B9B0" w14:textId="77777777" w:rsidR="00990B31" w:rsidRPr="00ED0612" w:rsidRDefault="00990B31" w:rsidP="00990B31">
      <w:pPr>
        <w:pStyle w:val="Heading4"/>
        <w:keepNext w:val="0"/>
        <w:keepLines w:val="0"/>
        <w:rPr>
          <w:rFonts w:eastAsia="Yu Gothic Light"/>
        </w:rPr>
      </w:pPr>
      <w:r w:rsidRPr="00ED0612">
        <w:rPr>
          <w:rFonts w:eastAsia="Yu Gothic Light"/>
        </w:rPr>
        <w:t>Methodology used to allocate the produced fuel quantity to each certified FPC.</w:t>
      </w:r>
    </w:p>
    <w:p w14:paraId="033B4678" w14:textId="77777777" w:rsidR="00990B31" w:rsidRPr="00ED0612" w:rsidRDefault="00990B31" w:rsidP="00990B31">
      <w:pPr>
        <w:pStyle w:val="Heading3"/>
        <w:keepNext w:val="0"/>
        <w:keepLines w:val="0"/>
        <w:rPr>
          <w:rFonts w:eastAsia="Yu Gothic Light"/>
        </w:rPr>
      </w:pPr>
      <w:r w:rsidRPr="00ED0612">
        <w:rPr>
          <w:rFonts w:eastAsia="Yu Gothic Light"/>
        </w:rPr>
        <w:t>The monitoring plan must also include the following elements specific to fuel pathway carbon intensity calculations and produced quantities of fuels per FPC, as applicable:</w:t>
      </w:r>
    </w:p>
    <w:p w14:paraId="140B1F8C" w14:textId="323CA681" w:rsidR="00990B31" w:rsidRPr="00ED0612" w:rsidRDefault="00990B31" w:rsidP="00990B31">
      <w:pPr>
        <w:pStyle w:val="Heading4"/>
        <w:keepNext w:val="0"/>
        <w:keepLines w:val="0"/>
        <w:rPr>
          <w:rFonts w:eastAsia="Yu Gothic Light"/>
        </w:rPr>
      </w:pPr>
      <w:r w:rsidRPr="00ED0612">
        <w:rPr>
          <w:rFonts w:eastAsia="Yu Gothic Light"/>
        </w:rPr>
        <w:t>Explanation of the processes and methods used to collect necessary data for fuel pathway application and Fuel Pathway Reports and all site-specific CA-</w:t>
      </w:r>
      <w:r w:rsidRPr="1D99422B">
        <w:rPr>
          <w:rFonts w:eastAsia="Yu Gothic Light"/>
        </w:rPr>
        <w:t>GREET</w:t>
      </w:r>
      <w:del w:id="5110" w:author="CARB" w:date="2023-12-19T12:12:00Z">
        <w:r w:rsidR="00ED0612" w:rsidRPr="00ED0612">
          <w:rPr>
            <w:rFonts w:eastAsia="Yu Gothic Light"/>
          </w:rPr>
          <w:delText>3</w:delText>
        </w:r>
      </w:del>
      <w:ins w:id="5111" w:author="CARB" w:date="2023-12-19T12:12:00Z">
        <w:r w:rsidRPr="1D99422B">
          <w:rPr>
            <w:rFonts w:eastAsia="Yu Gothic Light"/>
          </w:rPr>
          <w:t>4</w:t>
        </w:r>
      </w:ins>
      <w:r w:rsidRPr="1D99422B">
        <w:rPr>
          <w:rFonts w:eastAsia="Yu Gothic Light"/>
        </w:rPr>
        <w:t>.0</w:t>
      </w:r>
      <w:r w:rsidRPr="00ED0612">
        <w:rPr>
          <w:rFonts w:eastAsia="Yu Gothic Light"/>
        </w:rPr>
        <w:t xml:space="preserve"> inputs, as well as references to source data;</w:t>
      </w:r>
    </w:p>
    <w:p w14:paraId="09C5E8F3" w14:textId="77777777" w:rsidR="00990B31" w:rsidRPr="00ED0612" w:rsidRDefault="00990B31" w:rsidP="00990B31">
      <w:pPr>
        <w:pStyle w:val="Heading4"/>
        <w:keepNext w:val="0"/>
        <w:keepLines w:val="0"/>
        <w:rPr>
          <w:rFonts w:eastAsia="Yu Gothic Light"/>
        </w:rPr>
      </w:pPr>
      <w:r w:rsidRPr="00ED0612">
        <w:rPr>
          <w:rFonts w:eastAsia="Yu Gothic Light"/>
        </w:rPr>
        <w:t xml:space="preserve">Description of steps </w:t>
      </w:r>
      <w:proofErr w:type="gramStart"/>
      <w:r w:rsidRPr="00ED0612">
        <w:rPr>
          <w:rFonts w:eastAsia="Yu Gothic Light"/>
        </w:rPr>
        <w:t>taken</w:t>
      </w:r>
      <w:proofErr w:type="gramEnd"/>
      <w:r w:rsidRPr="00ED0612">
        <w:rPr>
          <w:rFonts w:eastAsia="Yu Gothic Light"/>
        </w:rPr>
        <w:t xml:space="preserve"> and calculations made to aggregate data into reporting categories, for example aggregation of quarterly fuel transactions per FPC;</w:t>
      </w:r>
    </w:p>
    <w:p w14:paraId="08866768" w14:textId="77777777" w:rsidR="00990B31" w:rsidRPr="00ED0612" w:rsidRDefault="00990B31" w:rsidP="00990B31">
      <w:pPr>
        <w:pStyle w:val="Heading4"/>
        <w:keepNext w:val="0"/>
        <w:keepLines w:val="0"/>
        <w:rPr>
          <w:rFonts w:eastAsia="Yu Gothic Light"/>
        </w:rPr>
      </w:pPr>
      <w:r w:rsidRPr="00ED0612">
        <w:rPr>
          <w:rFonts w:eastAsia="Yu Gothic Light"/>
        </w:rPr>
        <w:t>Methodology for assigning fuel volumes by FPC, if not using a method prescribed/suggested by CARB. If using a CARB suggested methodology, the methodology should be referenced;</w:t>
      </w:r>
    </w:p>
    <w:p w14:paraId="2739ABF1" w14:textId="77777777" w:rsidR="00990B31" w:rsidRPr="00ED0612" w:rsidRDefault="00990B31" w:rsidP="00990B31">
      <w:pPr>
        <w:pStyle w:val="Heading4"/>
        <w:keepNext w:val="0"/>
        <w:keepLines w:val="0"/>
        <w:rPr>
          <w:rFonts w:eastAsia="Yu Gothic Light"/>
        </w:rPr>
      </w:pPr>
      <w:r w:rsidRPr="00ED0612">
        <w:rPr>
          <w:rFonts w:eastAsia="Yu Gothic Light"/>
        </w:rPr>
        <w:t>Methodologies for testing conformance to specifications for feedstocks and produced fuels, particularly describing physical testing standards and processes;</w:t>
      </w:r>
    </w:p>
    <w:p w14:paraId="6A860800" w14:textId="77777777" w:rsidR="00990B31" w:rsidRPr="00ED0612" w:rsidRDefault="00990B31" w:rsidP="00990B31">
      <w:pPr>
        <w:pStyle w:val="Heading4"/>
        <w:keepNext w:val="0"/>
        <w:keepLines w:val="0"/>
        <w:rPr>
          <w:rFonts w:eastAsia="Yu Gothic Light"/>
        </w:rPr>
      </w:pPr>
      <w:r w:rsidRPr="00ED0612">
        <w:rPr>
          <w:rFonts w:eastAsia="Yu Gothic Light"/>
        </w:rPr>
        <w:t>Description of procedure taken to ensure measurement devices are performing in accordance with the measurement accuracy requirements of 95488.8(j);</w:t>
      </w:r>
    </w:p>
    <w:p w14:paraId="32EDE4D5" w14:textId="77777777" w:rsidR="00990B31" w:rsidRPr="00ED0612" w:rsidRDefault="00990B31" w:rsidP="00990B31">
      <w:pPr>
        <w:pStyle w:val="Heading4"/>
        <w:keepNext w:val="0"/>
        <w:keepLines w:val="0"/>
        <w:rPr>
          <w:rFonts w:eastAsia="Yu Gothic Light"/>
        </w:rPr>
      </w:pPr>
      <w:r w:rsidRPr="00ED0612">
        <w:rPr>
          <w:rFonts w:eastAsia="Yu Gothic Light"/>
        </w:rPr>
        <w:t>Methodology for monitoring and calculating weighted average feedstock transport distance and modes, including the specific documentation records that will be collected and retained on an ongoing basis;</w:t>
      </w:r>
    </w:p>
    <w:p w14:paraId="6B708A61" w14:textId="77777777" w:rsidR="00990B31" w:rsidRPr="00ED0612" w:rsidRDefault="00990B31" w:rsidP="00990B31">
      <w:pPr>
        <w:pStyle w:val="Heading4"/>
        <w:keepNext w:val="0"/>
        <w:keepLines w:val="0"/>
        <w:rPr>
          <w:rFonts w:eastAsia="Yu Gothic Light"/>
        </w:rPr>
      </w:pPr>
      <w:r w:rsidRPr="00ED0612">
        <w:rPr>
          <w:rFonts w:eastAsia="Yu Gothic Light"/>
        </w:rPr>
        <w:t>Methodology for monitoring and calculating fuel transport distance and modes, including the specific documentation records that will be collected and retained on an ongoing basis;</w:t>
      </w:r>
    </w:p>
    <w:p w14:paraId="5779A49F" w14:textId="438ED62F" w:rsidR="00990B31" w:rsidRPr="00ED0612" w:rsidRDefault="00990B31" w:rsidP="00990B31">
      <w:pPr>
        <w:pStyle w:val="Heading4"/>
        <w:keepNext w:val="0"/>
        <w:keepLines w:val="0"/>
        <w:rPr>
          <w:rFonts w:eastAsia="Yu Gothic Light"/>
        </w:rPr>
      </w:pPr>
      <w:r w:rsidRPr="00ED0612">
        <w:rPr>
          <w:rFonts w:eastAsia="Yu Gothic Light"/>
        </w:rPr>
        <w:t xml:space="preserve">References to contracts and accounting records that confirm fuel </w:t>
      </w:r>
      <w:r w:rsidR="004C535B">
        <w:rPr>
          <w:rFonts w:eastAsia="Yu Gothic Light"/>
        </w:rPr>
        <w:t>/</w:t>
      </w:r>
      <w:r w:rsidRPr="00ED0612">
        <w:rPr>
          <w:rFonts w:eastAsia="Yu Gothic Light"/>
        </w:rPr>
        <w:t xml:space="preserve">quantities were delivered into California for transportation use in CI </w:t>
      </w:r>
      <w:r w:rsidRPr="00ED0612">
        <w:rPr>
          <w:rFonts w:eastAsia="Yu Gothic Light"/>
        </w:rPr>
        <w:lastRenderedPageBreak/>
        <w:t>determination, and confirm feedstock and finished fuel transportation distance;</w:t>
      </w:r>
    </w:p>
    <w:p w14:paraId="70AD4B7D" w14:textId="77777777" w:rsidR="00990B31" w:rsidRPr="00ED0612" w:rsidRDefault="00990B31" w:rsidP="00990B31">
      <w:pPr>
        <w:pStyle w:val="Heading4"/>
        <w:keepNext w:val="0"/>
        <w:keepLines w:val="0"/>
        <w:rPr>
          <w:rFonts w:eastAsia="Yu Gothic Light"/>
        </w:rPr>
      </w:pPr>
      <w:r w:rsidRPr="00ED0612">
        <w:rPr>
          <w:rFonts w:eastAsia="Yu Gothic Light"/>
        </w:rPr>
        <w:t>All documentation required pursuant to 95488.8(g)(1)(B) for specified source feedstocks, defined in 95488.8(g)(1)(A);</w:t>
      </w:r>
    </w:p>
    <w:p w14:paraId="4335F18C" w14:textId="77777777" w:rsidR="00990B31" w:rsidRPr="00ED0612" w:rsidRDefault="00990B31" w:rsidP="00990B31">
      <w:pPr>
        <w:pStyle w:val="Heading3"/>
        <w:keepNext w:val="0"/>
        <w:keepLines w:val="0"/>
        <w:rPr>
          <w:rFonts w:eastAsia="Yu Gothic Light"/>
        </w:rPr>
      </w:pPr>
      <w:r w:rsidRPr="00ED0612">
        <w:rPr>
          <w:rFonts w:eastAsia="Yu Gothic Light"/>
        </w:rPr>
        <w:t>The monitoring plan must also include the following elements specific to quarterly fuel transactions reports for importers, exporters and producers of alternative fuels, gasoline and diesel, as well as quarterly reports of crude oil information, as applicable:</w:t>
      </w:r>
    </w:p>
    <w:p w14:paraId="07805A82" w14:textId="77777777" w:rsidR="00990B31" w:rsidRPr="00ED0612" w:rsidRDefault="00990B31" w:rsidP="00990B31">
      <w:pPr>
        <w:pStyle w:val="Heading4"/>
        <w:keepNext w:val="0"/>
        <w:keepLines w:val="0"/>
        <w:rPr>
          <w:rFonts w:eastAsia="Yu Gothic Light"/>
        </w:rPr>
      </w:pPr>
      <w:r w:rsidRPr="00ED0612">
        <w:rPr>
          <w:rFonts w:eastAsia="Yu Gothic Light"/>
        </w:rPr>
        <w:t>Documentation that can be used to justify transaction types reported for fuel in the LRT-CBTS must be referenced in the monitoring plan. This can pertain to the production amount, sale/purchase agreements and final fuel dispensing records.</w:t>
      </w:r>
    </w:p>
    <w:p w14:paraId="621CEE1D" w14:textId="77777777" w:rsidR="00990B31" w:rsidRPr="00ED0612" w:rsidRDefault="00990B31" w:rsidP="00990B31">
      <w:pPr>
        <w:pStyle w:val="Heading2"/>
        <w:keepNext w:val="0"/>
        <w:keepLines w:val="0"/>
        <w:rPr>
          <w:rFonts w:eastAsia="Yu Gothic Light"/>
        </w:rPr>
      </w:pPr>
      <w:r w:rsidRPr="00EC6E43">
        <w:rPr>
          <w:rFonts w:eastAsia="Yu Gothic Light"/>
          <w:i/>
          <w:iCs/>
        </w:rPr>
        <w:t>Verification Outcomes.</w:t>
      </w:r>
      <w:r w:rsidRPr="00ED0612">
        <w:rPr>
          <w:rFonts w:eastAsia="Yu Gothic Light"/>
        </w:rPr>
        <w:t xml:space="preserve"> Each entity responsible for obtaining a validation or verification statement under this </w:t>
      </w:r>
      <w:proofErr w:type="spellStart"/>
      <w:r w:rsidRPr="00ED0612">
        <w:rPr>
          <w:rFonts w:eastAsia="Yu Gothic Light"/>
        </w:rPr>
        <w:t>subarticle</w:t>
      </w:r>
      <w:proofErr w:type="spellEnd"/>
      <w:r w:rsidRPr="00ED0612">
        <w:rPr>
          <w:rFonts w:eastAsia="Yu Gothic Light"/>
        </w:rPr>
        <w:t xml:space="preserve"> must obtain third-party verification services from a verification body that meets the requirements specified in section 95502. A positive or qualified positive verification statement for the previous calendar year must be submitted to the Executive Officer by the verification body by August 31 in order to maintain a valid fuel pathway code for use in reporting fuel transactions for credit generation. An adverse transactions verification statement would result in Executive Officer investigation and possible enforcement action.</w:t>
      </w:r>
    </w:p>
    <w:p w14:paraId="0AE7B3EB" w14:textId="77777777" w:rsidR="00990B31" w:rsidRPr="00ED0612" w:rsidRDefault="00990B31" w:rsidP="00990B31">
      <w:pPr>
        <w:pStyle w:val="Heading2"/>
        <w:keepNext w:val="0"/>
        <w:keepLines w:val="0"/>
        <w:rPr>
          <w:rFonts w:eastAsia="Yu Gothic Light"/>
        </w:rPr>
      </w:pPr>
      <w:r w:rsidRPr="00EC6E43">
        <w:rPr>
          <w:rFonts w:eastAsia="Yu Gothic Light"/>
          <w:i/>
          <w:iCs/>
        </w:rPr>
        <w:t>Access to Records.</w:t>
      </w:r>
      <w:r w:rsidRPr="00ED0612">
        <w:rPr>
          <w:rFonts w:eastAsia="Yu Gothic Light"/>
        </w:rPr>
        <w:t xml:space="preserve"> Pursuant to H&amp;S section 41510, the Executive Officer has the right of entry to any premises used, leased, or controlled by a regulated entity in order to inspect and copy records relevant to the determination of compliance. Scheduling of access shall be arranged in advance where feasible and must not unreasonably disturb normal operations, provided, however that access shall not be unreasonably delayed.</w:t>
      </w:r>
    </w:p>
    <w:p w14:paraId="75EDE8A1" w14:textId="37248CE5" w:rsidR="00CA4B78" w:rsidRDefault="00990B31" w:rsidP="00F72709">
      <w:pPr>
        <w:rPr>
          <w:rFonts w:eastAsia="Yu Gothic Light"/>
          <w:sz w:val="20"/>
          <w:szCs w:val="20"/>
        </w:rPr>
      </w:pPr>
      <w:r w:rsidRPr="00292942">
        <w:rPr>
          <w:rFonts w:eastAsia="Yu Gothic Light"/>
          <w:sz w:val="20"/>
          <w:szCs w:val="20"/>
        </w:rPr>
        <w:t xml:space="preserve">NOTE: Authority cited: Sections 38510, 38530, 38560, 38560.5, 38571, 38580, 39600, 39601, 41510, 41511 and 43018, Health and Safety Code; 42 U.S.C. section 7545; and </w:t>
      </w:r>
      <w:r w:rsidRPr="00E650CB">
        <w:rPr>
          <w:rFonts w:eastAsia="Yu Gothic Light"/>
          <w:i/>
          <w:iCs/>
          <w:sz w:val="20"/>
          <w:szCs w:val="20"/>
        </w:rPr>
        <w:t xml:space="preserve">Western Oil and Gas </w:t>
      </w:r>
      <w:proofErr w:type="spellStart"/>
      <w:r w:rsidRPr="00E650CB">
        <w:rPr>
          <w:rFonts w:eastAsia="Yu Gothic Light"/>
          <w:i/>
          <w:iCs/>
          <w:sz w:val="20"/>
          <w:szCs w:val="20"/>
        </w:rPr>
        <w:t>Ass'n</w:t>
      </w:r>
      <w:proofErr w:type="spellEnd"/>
      <w:r w:rsidRPr="00E650CB">
        <w:rPr>
          <w:rFonts w:eastAsia="Yu Gothic Light"/>
          <w:i/>
          <w:iCs/>
          <w:sz w:val="20"/>
          <w:szCs w:val="20"/>
        </w:rPr>
        <w:t xml:space="preserve"> v. Orange County Air Pollution Control District</w:t>
      </w:r>
      <w:r w:rsidRPr="00292942">
        <w:rPr>
          <w:rFonts w:eastAsia="Yu Gothic Light"/>
          <w:sz w:val="20"/>
          <w:szCs w:val="20"/>
        </w:rPr>
        <w:t xml:space="preserve">, 14 Cal.3d 411, 121 </w:t>
      </w:r>
      <w:proofErr w:type="spellStart"/>
      <w:r w:rsidRPr="00292942">
        <w:rPr>
          <w:rFonts w:eastAsia="Yu Gothic Light"/>
          <w:sz w:val="20"/>
          <w:szCs w:val="20"/>
        </w:rPr>
        <w:t>Cal.Rptr</w:t>
      </w:r>
      <w:proofErr w:type="spellEnd"/>
      <w:r w:rsidRPr="00292942">
        <w:rPr>
          <w:rFonts w:eastAsia="Yu Gothic Light"/>
          <w:sz w:val="20"/>
          <w:szCs w:val="20"/>
        </w:rPr>
        <w:t xml:space="preserve">. 249 (1975). Reference: Sections 38501, 38510, 39515, 39516, 38571, 38580, 39000, 39001, 39002, 39003, 39515, 39516, 41510, 41511 and 43000, Health and Safety Code; Section 25000.5, Public Resources Code; and </w:t>
      </w:r>
      <w:r w:rsidRPr="00E650CB">
        <w:rPr>
          <w:rFonts w:eastAsia="Yu Gothic Light"/>
          <w:i/>
          <w:iCs/>
          <w:sz w:val="20"/>
          <w:szCs w:val="20"/>
        </w:rPr>
        <w:t xml:space="preserve">Western Oil and Gas </w:t>
      </w:r>
      <w:proofErr w:type="spellStart"/>
      <w:r w:rsidRPr="00E650CB">
        <w:rPr>
          <w:rFonts w:eastAsia="Yu Gothic Light"/>
          <w:i/>
          <w:iCs/>
          <w:sz w:val="20"/>
          <w:szCs w:val="20"/>
        </w:rPr>
        <w:t>Ass'n</w:t>
      </w:r>
      <w:proofErr w:type="spellEnd"/>
      <w:r w:rsidRPr="00E650CB">
        <w:rPr>
          <w:rFonts w:eastAsia="Yu Gothic Light"/>
          <w:i/>
          <w:iCs/>
          <w:sz w:val="20"/>
          <w:szCs w:val="20"/>
        </w:rPr>
        <w:t xml:space="preserve"> v. Orange County Air Pollution Control District</w:t>
      </w:r>
      <w:r w:rsidRPr="00292942">
        <w:rPr>
          <w:rFonts w:eastAsia="Yu Gothic Light"/>
          <w:sz w:val="20"/>
          <w:szCs w:val="20"/>
        </w:rPr>
        <w:t xml:space="preserve">, 14 Cal.3d 411, 121 </w:t>
      </w:r>
      <w:proofErr w:type="spellStart"/>
      <w:r w:rsidRPr="00292942">
        <w:rPr>
          <w:rFonts w:eastAsia="Yu Gothic Light"/>
          <w:sz w:val="20"/>
          <w:szCs w:val="20"/>
        </w:rPr>
        <w:t>Cal.Rptr</w:t>
      </w:r>
      <w:proofErr w:type="spellEnd"/>
      <w:r w:rsidRPr="00292942">
        <w:rPr>
          <w:rFonts w:eastAsia="Yu Gothic Light"/>
          <w:sz w:val="20"/>
          <w:szCs w:val="20"/>
        </w:rPr>
        <w:t>. 249 (1975).</w:t>
      </w:r>
    </w:p>
    <w:p w14:paraId="0B3DA169" w14:textId="453AAEB0" w:rsidR="00990B31" w:rsidRPr="00893322" w:rsidRDefault="00990B31" w:rsidP="00990B31">
      <w:pPr>
        <w:pStyle w:val="Heading1"/>
        <w:keepNext w:val="0"/>
        <w:keepLines w:val="0"/>
        <w:rPr>
          <w:rFonts w:eastAsia="Yu Gothic Light"/>
        </w:rPr>
      </w:pPr>
      <w:r w:rsidRPr="14D6E132">
        <w:rPr>
          <w:rFonts w:eastAsia="Yu Gothic Light"/>
        </w:rPr>
        <w:t>95492. Enforcement Protocols.</w:t>
      </w:r>
    </w:p>
    <w:p w14:paraId="4D61F2D4" w14:textId="1888E88A" w:rsidR="00D07918" w:rsidRPr="00893322" w:rsidRDefault="00D07918" w:rsidP="006F21C5">
      <w:pPr>
        <w:jc w:val="center"/>
        <w:rPr>
          <w:bCs/>
        </w:rPr>
      </w:pPr>
      <w:r w:rsidRPr="00893322">
        <w:rPr>
          <w:rFonts w:eastAsia="Yu Gothic Light" w:cstheme="majorBidi"/>
          <w:bCs/>
          <w:szCs w:val="32"/>
        </w:rPr>
        <w:t>*</w:t>
      </w:r>
      <w:r w:rsidR="002C4E35" w:rsidRPr="00893322">
        <w:rPr>
          <w:rFonts w:eastAsia="Yu Gothic Light" w:cstheme="majorBidi"/>
          <w:bCs/>
          <w:szCs w:val="32"/>
        </w:rPr>
        <w:t xml:space="preserve">    </w:t>
      </w:r>
      <w:r w:rsidRPr="00893322">
        <w:rPr>
          <w:rFonts w:eastAsia="Yu Gothic Light" w:cstheme="majorBidi"/>
          <w:bCs/>
          <w:szCs w:val="32"/>
        </w:rPr>
        <w:t>*</w:t>
      </w:r>
      <w:r w:rsidR="002C4E35" w:rsidRPr="00893322">
        <w:rPr>
          <w:rFonts w:eastAsia="Yu Gothic Light" w:cstheme="majorBidi"/>
          <w:bCs/>
          <w:szCs w:val="32"/>
        </w:rPr>
        <w:t xml:space="preserve">    </w:t>
      </w:r>
      <w:r w:rsidRPr="00893322">
        <w:rPr>
          <w:rFonts w:eastAsia="Yu Gothic Light" w:cstheme="majorBidi"/>
          <w:bCs/>
          <w:szCs w:val="32"/>
        </w:rPr>
        <w:t>*</w:t>
      </w:r>
      <w:r w:rsidR="002C4E35" w:rsidRPr="00893322">
        <w:rPr>
          <w:rFonts w:eastAsia="Yu Gothic Light" w:cstheme="majorBidi"/>
          <w:bCs/>
          <w:szCs w:val="32"/>
        </w:rPr>
        <w:t xml:space="preserve">    </w:t>
      </w:r>
      <w:r w:rsidRPr="00893322">
        <w:rPr>
          <w:rFonts w:eastAsia="Yu Gothic Light" w:cstheme="majorBidi"/>
          <w:bCs/>
          <w:szCs w:val="32"/>
        </w:rPr>
        <w:t>*</w:t>
      </w:r>
    </w:p>
    <w:p w14:paraId="480324E4" w14:textId="774C6462" w:rsidR="00990B31" w:rsidRPr="00893322" w:rsidRDefault="00990B31" w:rsidP="00990B31">
      <w:pPr>
        <w:pStyle w:val="Heading1"/>
        <w:keepNext w:val="0"/>
        <w:keepLines w:val="0"/>
        <w:rPr>
          <w:rFonts w:eastAsia="Yu Gothic Light"/>
        </w:rPr>
      </w:pPr>
      <w:r w:rsidRPr="14D6E132">
        <w:rPr>
          <w:rFonts w:eastAsia="Yu Gothic Light"/>
        </w:rPr>
        <w:t>95493. Jurisdiction.</w:t>
      </w:r>
    </w:p>
    <w:p w14:paraId="0B29CAD6" w14:textId="61211803" w:rsidR="006F21C5" w:rsidRPr="00893322" w:rsidRDefault="006F21C5" w:rsidP="006F21C5">
      <w:pPr>
        <w:jc w:val="center"/>
        <w:rPr>
          <w:bCs/>
        </w:rPr>
      </w:pPr>
      <w:r w:rsidRPr="00893322">
        <w:rPr>
          <w:rFonts w:eastAsia="Yu Gothic Light" w:cstheme="majorBidi"/>
          <w:bCs/>
          <w:szCs w:val="32"/>
        </w:rPr>
        <w:t>*</w:t>
      </w:r>
      <w:r w:rsidR="002C4E35" w:rsidRPr="00893322">
        <w:rPr>
          <w:rFonts w:eastAsia="Yu Gothic Light" w:cstheme="majorBidi"/>
          <w:bCs/>
          <w:szCs w:val="32"/>
        </w:rPr>
        <w:t xml:space="preserve">    </w:t>
      </w:r>
      <w:r w:rsidRPr="00893322">
        <w:rPr>
          <w:rFonts w:eastAsia="Yu Gothic Light" w:cstheme="majorBidi"/>
          <w:bCs/>
          <w:szCs w:val="32"/>
        </w:rPr>
        <w:t>*</w:t>
      </w:r>
      <w:r w:rsidR="002C4E35" w:rsidRPr="00893322">
        <w:rPr>
          <w:rFonts w:eastAsia="Yu Gothic Light" w:cstheme="majorBidi"/>
          <w:bCs/>
          <w:szCs w:val="32"/>
        </w:rPr>
        <w:t xml:space="preserve">    </w:t>
      </w:r>
      <w:r w:rsidRPr="00893322">
        <w:rPr>
          <w:rFonts w:eastAsia="Yu Gothic Light" w:cstheme="majorBidi"/>
          <w:bCs/>
          <w:szCs w:val="32"/>
        </w:rPr>
        <w:t>*</w:t>
      </w:r>
      <w:r w:rsidR="002C4E35" w:rsidRPr="00893322">
        <w:rPr>
          <w:rFonts w:eastAsia="Yu Gothic Light" w:cstheme="majorBidi"/>
          <w:bCs/>
          <w:szCs w:val="32"/>
        </w:rPr>
        <w:t xml:space="preserve">    </w:t>
      </w:r>
      <w:r w:rsidRPr="00893322">
        <w:rPr>
          <w:rFonts w:eastAsia="Yu Gothic Light" w:cstheme="majorBidi"/>
          <w:bCs/>
          <w:szCs w:val="32"/>
        </w:rPr>
        <w:t>*</w:t>
      </w:r>
    </w:p>
    <w:p w14:paraId="21302424" w14:textId="61BA0368" w:rsidR="00990B31" w:rsidRDefault="00990B31" w:rsidP="00990B31">
      <w:pPr>
        <w:pStyle w:val="Heading1"/>
        <w:keepNext w:val="0"/>
        <w:keepLines w:val="0"/>
        <w:rPr>
          <w:rFonts w:eastAsia="Yu Gothic Light"/>
        </w:rPr>
      </w:pPr>
      <w:r w:rsidRPr="14D6E132">
        <w:rPr>
          <w:rFonts w:eastAsia="Yu Gothic Light"/>
        </w:rPr>
        <w:lastRenderedPageBreak/>
        <w:t>95494. Violations.</w:t>
      </w:r>
    </w:p>
    <w:p w14:paraId="5EE17D1D" w14:textId="09E775D6" w:rsidR="006F21C5" w:rsidRPr="006F21C5" w:rsidRDefault="006F21C5" w:rsidP="006F21C5">
      <w:pPr>
        <w:jc w:val="center"/>
      </w:pPr>
      <w:r>
        <w:t>*</w:t>
      </w:r>
      <w:r w:rsidR="002C4E35">
        <w:t xml:space="preserve">    </w:t>
      </w:r>
      <w:r>
        <w:t>*</w:t>
      </w:r>
      <w:r w:rsidR="002C4E35">
        <w:t xml:space="preserve">    </w:t>
      </w:r>
      <w:r>
        <w:t>*</w:t>
      </w:r>
      <w:r w:rsidR="002C4E35">
        <w:t xml:space="preserve">    </w:t>
      </w:r>
      <w:r>
        <w:t>*</w:t>
      </w:r>
    </w:p>
    <w:p w14:paraId="0AFBB175" w14:textId="77777777" w:rsidR="00990B31" w:rsidRPr="00C44D93" w:rsidRDefault="00990B31" w:rsidP="00990B31">
      <w:pPr>
        <w:pStyle w:val="Heading1"/>
        <w:keepNext w:val="0"/>
        <w:keepLines w:val="0"/>
        <w:rPr>
          <w:rFonts w:eastAsia="Yu Gothic Light"/>
        </w:rPr>
      </w:pPr>
      <w:r w:rsidRPr="14D6E132">
        <w:rPr>
          <w:rFonts w:eastAsia="Yu Gothic Light"/>
        </w:rPr>
        <w:t xml:space="preserve">95495. Authority to Suspend, Revoke, Modify, or Invalidate. </w:t>
      </w:r>
    </w:p>
    <w:p w14:paraId="74D39B8F" w14:textId="77777777" w:rsidR="00990B31" w:rsidRPr="00C44D93" w:rsidRDefault="00990B31" w:rsidP="00990B31">
      <w:pPr>
        <w:pStyle w:val="Heading2"/>
        <w:keepNext w:val="0"/>
        <w:keepLines w:val="0"/>
        <w:rPr>
          <w:rFonts w:eastAsia="Yu Gothic Light"/>
        </w:rPr>
      </w:pPr>
      <w:r w:rsidRPr="00C44D93">
        <w:rPr>
          <w:rFonts w:eastAsia="Yu Gothic Light"/>
        </w:rPr>
        <w:t>If the Executive Officer determines that any basis for invalidation set forth in subsection (b)(1) below occurred, in addition to taking any enforcement action, he or she may: suspend, restrict, modify, or revoke an LRT-CBTS account; modify or delete a Certified CI; restrict, suspend, or invalidate credits; or recalculate the deficits in an LRT-CBTS account. For purposes of this section, “Certified CI” includes any determination relating to carbon intensity made pursuant to sections 95488 through 95488.10, or relating to a credit generating activity approved under section 95489.</w:t>
      </w:r>
    </w:p>
    <w:p w14:paraId="7503B6C8" w14:textId="77777777" w:rsidR="00990B31" w:rsidRPr="00C44D93" w:rsidRDefault="00990B31" w:rsidP="00990B31">
      <w:pPr>
        <w:pStyle w:val="Heading2"/>
        <w:keepNext w:val="0"/>
        <w:keepLines w:val="0"/>
        <w:rPr>
          <w:rFonts w:eastAsia="Yu Gothic Light"/>
        </w:rPr>
      </w:pPr>
      <w:r w:rsidRPr="00B96C88">
        <w:rPr>
          <w:rFonts w:eastAsia="Yu Gothic Light"/>
          <w:i/>
          <w:iCs/>
        </w:rPr>
        <w:t>Determination that a Credit, Deficit Calculation, or Certified CI is Invalid</w:t>
      </w:r>
      <w:r w:rsidRPr="00C44D93">
        <w:rPr>
          <w:rFonts w:eastAsia="Yu Gothic Light"/>
        </w:rPr>
        <w:t>.</w:t>
      </w:r>
    </w:p>
    <w:p w14:paraId="2A87FDFC" w14:textId="77777777" w:rsidR="00990B31" w:rsidRPr="00C44D93" w:rsidRDefault="00990B31" w:rsidP="00990B31">
      <w:pPr>
        <w:pStyle w:val="Heading3"/>
        <w:keepNext w:val="0"/>
        <w:keepLines w:val="0"/>
        <w:rPr>
          <w:rFonts w:eastAsia="Yu Gothic Light"/>
        </w:rPr>
      </w:pPr>
      <w:r w:rsidRPr="00B96C88">
        <w:rPr>
          <w:rFonts w:eastAsia="Yu Gothic Light"/>
          <w:i/>
          <w:iCs/>
        </w:rPr>
        <w:t>Basis for Invalidating.</w:t>
      </w:r>
      <w:r w:rsidRPr="00C44D93">
        <w:rPr>
          <w:rFonts w:eastAsia="Yu Gothic Light"/>
        </w:rPr>
        <w:t xml:space="preserve"> The Executive Officer may modify or delete a Certified CI and invalidate credits or recalculate deficits based on any of the following:</w:t>
      </w:r>
    </w:p>
    <w:p w14:paraId="3E27729B" w14:textId="77777777" w:rsidR="00990B31" w:rsidRPr="00C44D93" w:rsidRDefault="00990B31" w:rsidP="00990B31">
      <w:pPr>
        <w:pStyle w:val="Heading4"/>
        <w:keepNext w:val="0"/>
        <w:keepLines w:val="0"/>
        <w:rPr>
          <w:rFonts w:eastAsia="Yu Gothic Light"/>
        </w:rPr>
      </w:pPr>
      <w:r w:rsidRPr="00C44D93">
        <w:rPr>
          <w:rFonts w:eastAsia="Yu Gothic Light"/>
        </w:rPr>
        <w:t>Any of the information used to generate or support the Certified CI was incorrect for reasons including the omission of material information or changes to the process following submission;</w:t>
      </w:r>
    </w:p>
    <w:p w14:paraId="0A6477C8" w14:textId="77777777" w:rsidR="00990B31" w:rsidRPr="00C44D93" w:rsidRDefault="00990B31" w:rsidP="00990B31">
      <w:pPr>
        <w:pStyle w:val="Heading4"/>
        <w:keepNext w:val="0"/>
        <w:keepLines w:val="0"/>
        <w:rPr>
          <w:rFonts w:eastAsia="Yu Gothic Light"/>
        </w:rPr>
      </w:pPr>
      <w:r w:rsidRPr="00C44D93">
        <w:rPr>
          <w:rFonts w:eastAsia="Yu Gothic Light"/>
        </w:rPr>
        <w:t>Any material information submitted in connection with any Certified CI or credit transaction was incorrect;</w:t>
      </w:r>
    </w:p>
    <w:p w14:paraId="4B53F478" w14:textId="77777777" w:rsidR="00990B31" w:rsidRPr="00C44D93" w:rsidRDefault="00990B31" w:rsidP="00990B31">
      <w:pPr>
        <w:pStyle w:val="Heading4"/>
        <w:keepNext w:val="0"/>
        <w:keepLines w:val="0"/>
        <w:rPr>
          <w:rFonts w:eastAsia="Yu Gothic Light"/>
        </w:rPr>
      </w:pPr>
      <w:r w:rsidRPr="00C44D93">
        <w:rPr>
          <w:rFonts w:eastAsia="Yu Gothic Light"/>
        </w:rPr>
        <w:t>Fuel reported under a given pathway was produced or transported in a manner that varies in any way from the methods set forth in any corresponding pathway application documents submitted pursuant to sections 95488 through 95488.10;</w:t>
      </w:r>
    </w:p>
    <w:p w14:paraId="6ED67E00" w14:textId="77777777" w:rsidR="00990B31" w:rsidRPr="00C44D93" w:rsidRDefault="00990B31" w:rsidP="00990B31">
      <w:pPr>
        <w:pStyle w:val="Heading4"/>
        <w:keepNext w:val="0"/>
        <w:keepLines w:val="0"/>
        <w:rPr>
          <w:rFonts w:eastAsia="Yu Gothic Light"/>
        </w:rPr>
      </w:pPr>
      <w:r w:rsidRPr="00C44D93">
        <w:rPr>
          <w:rFonts w:eastAsia="Yu Gothic Light"/>
        </w:rPr>
        <w:t>Fuel transaction or other data reported into LRT-CBTS and used in calculating credits and deficits was incorrect or omitted material information;</w:t>
      </w:r>
    </w:p>
    <w:p w14:paraId="35ACC11C" w14:textId="77777777" w:rsidR="00990B31" w:rsidRPr="00C44D93" w:rsidRDefault="00990B31" w:rsidP="00990B31">
      <w:pPr>
        <w:pStyle w:val="Heading4"/>
        <w:keepNext w:val="0"/>
        <w:keepLines w:val="0"/>
        <w:rPr>
          <w:rFonts w:eastAsia="Yu Gothic Light"/>
        </w:rPr>
      </w:pPr>
      <w:r w:rsidRPr="00C44D93">
        <w:rPr>
          <w:rFonts w:eastAsia="Yu Gothic Light"/>
        </w:rPr>
        <w:t xml:space="preserve">Credits or deficits were generated or transferred in violation of any provision of this </w:t>
      </w:r>
      <w:proofErr w:type="spellStart"/>
      <w:r w:rsidRPr="00C44D93">
        <w:rPr>
          <w:rFonts w:eastAsia="Yu Gothic Light"/>
        </w:rPr>
        <w:t>subarticle</w:t>
      </w:r>
      <w:proofErr w:type="spellEnd"/>
      <w:r w:rsidRPr="00C44D93">
        <w:rPr>
          <w:rFonts w:eastAsia="Yu Gothic Light"/>
        </w:rPr>
        <w:t xml:space="preserve"> or in violation of other laws, statutes or regulations;</w:t>
      </w:r>
    </w:p>
    <w:p w14:paraId="3F79136F" w14:textId="77777777" w:rsidR="00990B31" w:rsidRPr="00C44D93" w:rsidRDefault="00990B31" w:rsidP="00990B31">
      <w:pPr>
        <w:pStyle w:val="Heading4"/>
        <w:keepNext w:val="0"/>
        <w:keepLines w:val="0"/>
        <w:rPr>
          <w:rFonts w:eastAsia="Yu Gothic Light"/>
        </w:rPr>
      </w:pPr>
      <w:r w:rsidRPr="00C44D93">
        <w:rPr>
          <w:rFonts w:eastAsia="Yu Gothic Light"/>
        </w:rPr>
        <w:t xml:space="preserve">A person obligated to provide records under this </w:t>
      </w:r>
      <w:proofErr w:type="spellStart"/>
      <w:r w:rsidRPr="00C44D93">
        <w:rPr>
          <w:rFonts w:eastAsia="Yu Gothic Light"/>
        </w:rPr>
        <w:t>subarticle</w:t>
      </w:r>
      <w:proofErr w:type="spellEnd"/>
      <w:r w:rsidRPr="00C44D93">
        <w:rPr>
          <w:rFonts w:eastAsia="Yu Gothic Light"/>
        </w:rPr>
        <w:t xml:space="preserve"> refused to provide such records or failed to produce them within the required time; and</w:t>
      </w:r>
    </w:p>
    <w:p w14:paraId="22EB4F02" w14:textId="77777777" w:rsidR="00990B31" w:rsidRDefault="00990B31" w:rsidP="00990B31">
      <w:pPr>
        <w:pStyle w:val="Heading4"/>
        <w:keepNext w:val="0"/>
        <w:keepLines w:val="0"/>
        <w:rPr>
          <w:rFonts w:eastAsia="Yu Gothic Light"/>
        </w:rPr>
      </w:pPr>
      <w:r w:rsidRPr="00C44D93">
        <w:rPr>
          <w:rFonts w:eastAsia="Yu Gothic Light"/>
        </w:rPr>
        <w:t>The sequestered CO</w:t>
      </w:r>
      <w:r w:rsidRPr="001266C4">
        <w:rPr>
          <w:rFonts w:eastAsia="Yu Gothic Light"/>
          <w:vertAlign w:val="subscript"/>
        </w:rPr>
        <w:t>2</w:t>
      </w:r>
      <w:r w:rsidRPr="00C44D93">
        <w:rPr>
          <w:rFonts w:eastAsia="Yu Gothic Light"/>
        </w:rPr>
        <w:t xml:space="preserve"> associated with credits generated for verified greenhouse gas emission reductions by a CCS project was released or otherwise leaked to the atmosphere.</w:t>
      </w:r>
    </w:p>
    <w:p w14:paraId="3842D6B8" w14:textId="0E1893D8" w:rsidR="00990B31" w:rsidRPr="00346CCE" w:rsidRDefault="005F4BDB" w:rsidP="00893322">
      <w:pPr>
        <w:pStyle w:val="Heading4"/>
        <w:keepNext w:val="0"/>
        <w:keepLines w:val="0"/>
        <w:rPr>
          <w:ins w:id="5112" w:author="CARB" w:date="2023-12-19T12:12:00Z"/>
        </w:rPr>
      </w:pPr>
      <w:ins w:id="5113" w:author="CARB" w:date="2023-12-19T12:12:00Z">
        <w:r>
          <w:lastRenderedPageBreak/>
          <w:t>C</w:t>
        </w:r>
        <w:r w:rsidR="00990B31">
          <w:t xml:space="preserve">redits </w:t>
        </w:r>
        <w:r>
          <w:t>were</w:t>
        </w:r>
        <w:r w:rsidR="00990B31">
          <w:t xml:space="preserve"> generated in violation of section 95491.2(b)(2)(C).</w:t>
        </w:r>
      </w:ins>
    </w:p>
    <w:p w14:paraId="77342642" w14:textId="77777777" w:rsidR="00990B31" w:rsidRPr="00C44D93" w:rsidRDefault="00990B31" w:rsidP="00990B31">
      <w:pPr>
        <w:pStyle w:val="Heading4"/>
        <w:keepNext w:val="0"/>
        <w:keepLines w:val="0"/>
        <w:numPr>
          <w:numberingChange w:id="5114" w:author="CARB" w:date="2023-12-19T12:12:00Z" w:original="(%4:8:3:)"/>
        </w:numPr>
        <w:rPr>
          <w:rFonts w:eastAsia="Yu Gothic Light"/>
        </w:rPr>
      </w:pPr>
      <w:r w:rsidRPr="14D6E132">
        <w:rPr>
          <w:rFonts w:eastAsia="Yu Gothic Light"/>
        </w:rPr>
        <w:t>For purposes of this section, “material information” means:</w:t>
      </w:r>
    </w:p>
    <w:p w14:paraId="26ACB4E1" w14:textId="57C47AC6" w:rsidR="00990B31" w:rsidRPr="00C44D93" w:rsidRDefault="00990B31" w:rsidP="00990B31">
      <w:pPr>
        <w:pStyle w:val="Heading5"/>
        <w:keepNext w:val="0"/>
        <w:keepLines w:val="0"/>
        <w:rPr>
          <w:rFonts w:eastAsia="Yu Gothic Light"/>
        </w:rPr>
      </w:pPr>
      <w:r w:rsidRPr="00C44D93">
        <w:rPr>
          <w:rFonts w:eastAsia="Yu Gothic Light"/>
        </w:rPr>
        <w:t>Information that would affect by any amount the Executive Officer’s determination of a carbon intensity score, expressed on a gCO</w:t>
      </w:r>
      <w:r w:rsidRPr="001266C4">
        <w:rPr>
          <w:rFonts w:eastAsia="Yu Gothic Light"/>
          <w:vertAlign w:val="subscript"/>
        </w:rPr>
        <w:t>2</w:t>
      </w:r>
      <w:r w:rsidRPr="00C44D93">
        <w:rPr>
          <w:rFonts w:eastAsia="Yu Gothic Light"/>
        </w:rPr>
        <w:t>e/MJ basis to two decimal places, or</w:t>
      </w:r>
    </w:p>
    <w:p w14:paraId="4AA3DBCD" w14:textId="77777777" w:rsidR="00990B31" w:rsidRPr="00C44D93" w:rsidRDefault="00990B31" w:rsidP="00990B31">
      <w:pPr>
        <w:pStyle w:val="Heading5"/>
        <w:keepNext w:val="0"/>
        <w:keepLines w:val="0"/>
        <w:rPr>
          <w:rFonts w:eastAsia="Yu Gothic Light"/>
        </w:rPr>
      </w:pPr>
      <w:r w:rsidRPr="00C44D93">
        <w:rPr>
          <w:rFonts w:eastAsia="Yu Gothic Light"/>
        </w:rPr>
        <w:t>Information that would affect by any whole integer the number of credits or deficits generated under sections 95486, 95486.1, 95486.2, 95489, or resulting from any transaction or other activity reported in the LRT-CBTS.</w:t>
      </w:r>
    </w:p>
    <w:p w14:paraId="0B342CEE" w14:textId="4D51E8A6" w:rsidR="00990B31" w:rsidRPr="00C44D93" w:rsidRDefault="00990B31" w:rsidP="00990B31">
      <w:pPr>
        <w:pStyle w:val="Heading3"/>
        <w:keepNext w:val="0"/>
        <w:keepLines w:val="0"/>
        <w:rPr>
          <w:rFonts w:eastAsia="Yu Gothic Light"/>
        </w:rPr>
      </w:pPr>
      <w:r w:rsidRPr="0083497E">
        <w:rPr>
          <w:rFonts w:eastAsia="Yu Gothic Light"/>
          <w:i/>
          <w:iCs/>
        </w:rPr>
        <w:t>Notice.</w:t>
      </w:r>
      <w:r w:rsidRPr="00C44D93">
        <w:rPr>
          <w:rFonts w:eastAsia="Yu Gothic Light"/>
        </w:rPr>
        <w:t xml:space="preserve"> Upon making an initial determination that a credit (other than a provisional credit), deficit calculation, or Certified CI (other than a </w:t>
      </w:r>
      <w:proofErr w:type="gramStart"/>
      <w:r w:rsidRPr="00C44D93">
        <w:rPr>
          <w:rFonts w:eastAsia="Yu Gothic Light"/>
        </w:rPr>
        <w:t>provisionally-certified</w:t>
      </w:r>
      <w:proofErr w:type="gramEnd"/>
      <w:r w:rsidRPr="00C44D93">
        <w:rPr>
          <w:rFonts w:eastAsia="Yu Gothic Light"/>
        </w:rPr>
        <w:t xml:space="preserve"> CI) may be subject to modification, deletion, recalculation, or invalidation under subsection (b)(1), above, the Executive Officer will notify all potentially affected parties, including those who hold or generate credits or deficits based on a Certified CI that may be invalid, and may notify any linked program. The notice shall state the reason for the initial determination, and may be distributed using the LRT CBTS. Any party receiving such notice may submit, within </w:t>
      </w:r>
      <w:del w:id="5115" w:author="CARB" w:date="2023-12-19T12:12:00Z">
        <w:r w:rsidR="00C44D93" w:rsidRPr="00C44D93">
          <w:rPr>
            <w:rFonts w:eastAsia="Yu Gothic Light"/>
          </w:rPr>
          <w:delText>20</w:delText>
        </w:r>
      </w:del>
      <w:ins w:id="5116" w:author="CARB" w:date="2023-12-19T12:12:00Z">
        <w:r w:rsidR="00116FA7">
          <w:rPr>
            <w:rFonts w:eastAsia="Yu Gothic Light"/>
          </w:rPr>
          <w:t>14</w:t>
        </w:r>
      </w:ins>
      <w:r w:rsidRPr="00C44D93">
        <w:rPr>
          <w:rFonts w:eastAsia="Yu Gothic Light"/>
        </w:rPr>
        <w:t xml:space="preserve"> days, any information that it wants the Executive Officer to consider. The Executive Officer may request information or documentation from any party likely to have information or records relevant to the validity of a credit, deficit calculation, or Certified CI. Within </w:t>
      </w:r>
      <w:del w:id="5117" w:author="CARB" w:date="2023-12-19T12:12:00Z">
        <w:r w:rsidR="00C44D93" w:rsidRPr="00C44D93">
          <w:rPr>
            <w:rFonts w:eastAsia="Yu Gothic Light"/>
          </w:rPr>
          <w:delText>20</w:delText>
        </w:r>
      </w:del>
      <w:ins w:id="5118" w:author="CARB" w:date="2023-12-19T12:12:00Z">
        <w:r w:rsidR="00116FA7">
          <w:rPr>
            <w:rFonts w:eastAsia="Yu Gothic Light"/>
          </w:rPr>
          <w:t>14</w:t>
        </w:r>
      </w:ins>
      <w:r w:rsidRPr="00C44D93">
        <w:rPr>
          <w:rFonts w:eastAsia="Yu Gothic Light"/>
        </w:rPr>
        <w:t xml:space="preserve"> days of any such request, a regulated entity shall make records and personnel available to assist the Executive Officer in determining the validity of the credit, deficit calculation, or Certified CI.</w:t>
      </w:r>
    </w:p>
    <w:p w14:paraId="6BAC57B0" w14:textId="77777777" w:rsidR="00990B31" w:rsidRPr="00C44D93" w:rsidRDefault="00990B31" w:rsidP="00990B31">
      <w:pPr>
        <w:pStyle w:val="Heading3"/>
        <w:keepNext w:val="0"/>
        <w:keepLines w:val="0"/>
        <w:rPr>
          <w:rFonts w:eastAsia="Yu Gothic Light"/>
        </w:rPr>
      </w:pPr>
      <w:r w:rsidRPr="0083497E">
        <w:rPr>
          <w:rFonts w:eastAsia="Yu Gothic Light"/>
          <w:i/>
          <w:iCs/>
        </w:rPr>
        <w:t>Interim Account Suspension.</w:t>
      </w:r>
      <w:r w:rsidRPr="00C44D93">
        <w:rPr>
          <w:rFonts w:eastAsia="Yu Gothic Light"/>
        </w:rPr>
        <w:t xml:space="preserve"> When the Executive Officer makes an initial determination pursuant to the preceding subsection, the Executive Officer may immediately take steps to suspend an </w:t>
      </w:r>
      <w:proofErr w:type="gramStart"/>
      <w:r w:rsidRPr="00C44D93">
        <w:rPr>
          <w:rFonts w:eastAsia="Yu Gothic Light"/>
        </w:rPr>
        <w:t>account</w:t>
      </w:r>
      <w:proofErr w:type="gramEnd"/>
      <w:r w:rsidRPr="00C44D93">
        <w:rPr>
          <w:rFonts w:eastAsia="Yu Gothic Light"/>
        </w:rPr>
        <w:t xml:space="preserve"> or a Certified CI as needed to prevent additional accrual of credits or deficits under the Certified CI and to prevent transfer of potentially invalid credits or deficits. Suspension of an account may include locking an account within the LRT</w:t>
      </w:r>
      <w:r>
        <w:rPr>
          <w:rFonts w:eastAsia="Yu Gothic Light"/>
        </w:rPr>
        <w:t>-</w:t>
      </w:r>
      <w:r w:rsidRPr="00C44D93">
        <w:rPr>
          <w:rFonts w:eastAsia="Yu Gothic Light"/>
        </w:rPr>
        <w:t>CBTS to prevent credit transfers or report alteration.</w:t>
      </w:r>
    </w:p>
    <w:p w14:paraId="4DACE1BD" w14:textId="5A571912" w:rsidR="00990B31" w:rsidRPr="00C44D93" w:rsidRDefault="00990B31" w:rsidP="00990B31">
      <w:pPr>
        <w:pStyle w:val="Heading3"/>
        <w:keepNext w:val="0"/>
        <w:keepLines w:val="0"/>
        <w:rPr>
          <w:rFonts w:eastAsia="Yu Gothic Light"/>
        </w:rPr>
      </w:pPr>
      <w:r w:rsidRPr="0083497E">
        <w:rPr>
          <w:rFonts w:eastAsia="Yu Gothic Light"/>
          <w:i/>
          <w:iCs/>
        </w:rPr>
        <w:t>Final Determination.</w:t>
      </w:r>
      <w:r w:rsidRPr="00C44D93">
        <w:rPr>
          <w:rFonts w:eastAsia="Yu Gothic Light"/>
        </w:rPr>
        <w:t xml:space="preserve"> Within </w:t>
      </w:r>
      <w:del w:id="5119" w:author="CARB" w:date="2023-12-19T12:12:00Z">
        <w:r w:rsidR="00C44D93" w:rsidRPr="00C44D93">
          <w:rPr>
            <w:rFonts w:eastAsia="Yu Gothic Light"/>
          </w:rPr>
          <w:delText>50</w:delText>
        </w:r>
      </w:del>
      <w:ins w:id="5120" w:author="CARB" w:date="2023-12-19T12:12:00Z">
        <w:r w:rsidR="00E3692A">
          <w:rPr>
            <w:rFonts w:eastAsia="Yu Gothic Light"/>
          </w:rPr>
          <w:t>30</w:t>
        </w:r>
      </w:ins>
      <w:r w:rsidRPr="00C44D93">
        <w:rPr>
          <w:rFonts w:eastAsia="Yu Gothic Light"/>
        </w:rPr>
        <w:t xml:space="preserve"> days after making an initial determination under sections 95495(b)(1) and (2), above, the Executive Officer shall make a final determination based on available information whether, in his or her judgment, any of the bases listed in subsection (b)(1) exists, and notify affected parties and any linked program. If the final determination invalidates credits or deficit calculations, the corresponding credits and deficits will be added to or subtracted from the appropriate LRT-CBTS accounts. Where such action creates a deficit in a past compliance period, the deficit holder has 60 days from the date of the final determination to </w:t>
      </w:r>
      <w:r w:rsidRPr="00C44D93">
        <w:rPr>
          <w:rFonts w:eastAsia="Yu Gothic Light"/>
        </w:rPr>
        <w:lastRenderedPageBreak/>
        <w:t>purchase sufficient credits to eliminate the entire deficit. A return to compliance does not preclude further enforcement actions.</w:t>
      </w:r>
    </w:p>
    <w:p w14:paraId="7C5CF197" w14:textId="77777777" w:rsidR="00990B31" w:rsidRPr="00C44D93" w:rsidRDefault="00990B31" w:rsidP="00990B31">
      <w:pPr>
        <w:pStyle w:val="Heading3"/>
        <w:keepNext w:val="0"/>
        <w:keepLines w:val="0"/>
        <w:rPr>
          <w:rFonts w:eastAsia="Yu Gothic Light"/>
        </w:rPr>
      </w:pPr>
      <w:r w:rsidRPr="00A25FD7">
        <w:rPr>
          <w:rFonts w:eastAsia="Yu Gothic Light"/>
          <w:i/>
          <w:iCs/>
        </w:rPr>
        <w:t>Adjustment of Invalidated Credits or Miscalculated Deficits.</w:t>
      </w:r>
      <w:r w:rsidRPr="00C44D93">
        <w:rPr>
          <w:rFonts w:eastAsia="Yu Gothic Light"/>
        </w:rPr>
        <w:t xml:space="preserve"> The Executive Officer will seek the following options to address any invalid credits or miscalculated deficits in the program:</w:t>
      </w:r>
    </w:p>
    <w:p w14:paraId="14AD1735" w14:textId="77777777" w:rsidR="00990B31" w:rsidRPr="00C44D93" w:rsidRDefault="00990B31" w:rsidP="00990B31">
      <w:pPr>
        <w:pStyle w:val="Heading4"/>
        <w:keepNext w:val="0"/>
        <w:keepLines w:val="0"/>
        <w:rPr>
          <w:rFonts w:eastAsia="Yu Gothic Light"/>
        </w:rPr>
      </w:pPr>
      <w:r w:rsidRPr="00C44D93">
        <w:rPr>
          <w:rFonts w:eastAsia="Yu Gothic Light"/>
        </w:rPr>
        <w:t>First, the Executive Officer may remove the invalid credits from, or add miscalculated deficits to, the account of the credit or deficit generator, or other entity deemed responsible for the invalidation or miscalculation in the final determination pursuant to section 95486. The entity is responsible for returning its account to compliance.</w:t>
      </w:r>
    </w:p>
    <w:p w14:paraId="4F600EB7" w14:textId="77777777" w:rsidR="00990B31" w:rsidRPr="00C44D93" w:rsidRDefault="00990B31" w:rsidP="00990B31">
      <w:pPr>
        <w:pStyle w:val="Heading4"/>
        <w:keepNext w:val="0"/>
        <w:keepLines w:val="0"/>
        <w:rPr>
          <w:rFonts w:eastAsia="Yu Gothic Light"/>
        </w:rPr>
      </w:pPr>
      <w:r w:rsidRPr="00C44D93">
        <w:rPr>
          <w:rFonts w:eastAsia="Yu Gothic Light"/>
        </w:rPr>
        <w:t>Next, the Executive Officer may choose to retire credits from the Buffer Account to address invalidated credits or uncovered deficits.</w:t>
      </w:r>
    </w:p>
    <w:p w14:paraId="332160BE" w14:textId="77777777" w:rsidR="00990B31" w:rsidRPr="00C44D93" w:rsidRDefault="00990B31" w:rsidP="00990B31">
      <w:pPr>
        <w:pStyle w:val="Heading4"/>
        <w:keepNext w:val="0"/>
        <w:keepLines w:val="0"/>
        <w:rPr>
          <w:rFonts w:eastAsia="Yu Gothic Light"/>
        </w:rPr>
      </w:pPr>
      <w:r w:rsidRPr="00C44D93">
        <w:rPr>
          <w:rFonts w:eastAsia="Yu Gothic Light"/>
        </w:rPr>
        <w:t>After exercising options in subsection (A) and (B) above, the Executive Officer may remove remaining invalid credits from an entity’s account that holds or previously held invalid credits. The entity is responsible for returning its account to compliance.</w:t>
      </w:r>
    </w:p>
    <w:p w14:paraId="22891FD5" w14:textId="77777777" w:rsidR="00990B31" w:rsidRPr="00C44D93" w:rsidRDefault="00990B31" w:rsidP="00990B31">
      <w:pPr>
        <w:pStyle w:val="Heading4"/>
        <w:keepNext w:val="0"/>
        <w:keepLines w:val="0"/>
        <w:rPr>
          <w:rFonts w:eastAsia="Yu Gothic Light"/>
        </w:rPr>
      </w:pPr>
      <w:r w:rsidRPr="00C44D93">
        <w:rPr>
          <w:rFonts w:eastAsia="Yu Gothic Light"/>
        </w:rPr>
        <w:t>The Executive Officer will not remove invalid credits from entities that purchased those credits in the Credit Clearance Market, pursuant to section 95485(c).</w:t>
      </w:r>
    </w:p>
    <w:p w14:paraId="0196FACF" w14:textId="237DFB50" w:rsidR="0012675F" w:rsidRPr="00044625" w:rsidRDefault="00990B31" w:rsidP="00044625">
      <w:pPr>
        <w:rPr>
          <w:sz w:val="20"/>
          <w:szCs w:val="18"/>
        </w:rPr>
      </w:pPr>
      <w:r w:rsidRPr="00044625">
        <w:rPr>
          <w:sz w:val="20"/>
          <w:szCs w:val="18"/>
        </w:rPr>
        <w:t xml:space="preserve">NOTE: Authority cited: Sections 38510, 38530, 38560, 38560.5, 38571, 38580, 39600, 39601, 41510, 41511, and 43018 Health and Safety Code; 42 U.S.C. section 7545, and </w:t>
      </w:r>
      <w:r w:rsidRPr="00044625">
        <w:rPr>
          <w:i/>
          <w:sz w:val="20"/>
          <w:szCs w:val="18"/>
        </w:rPr>
        <w:t xml:space="preserve">Western Oil and Gas </w:t>
      </w:r>
      <w:proofErr w:type="spellStart"/>
      <w:r w:rsidRPr="00044625">
        <w:rPr>
          <w:i/>
          <w:sz w:val="20"/>
          <w:szCs w:val="18"/>
        </w:rPr>
        <w:t>Ass’n</w:t>
      </w:r>
      <w:proofErr w:type="spellEnd"/>
      <w:r w:rsidRPr="00044625">
        <w:rPr>
          <w:i/>
          <w:sz w:val="20"/>
          <w:szCs w:val="18"/>
        </w:rPr>
        <w:t xml:space="preserve"> v. Orange County Air Pollution Control District</w:t>
      </w:r>
      <w:r w:rsidRPr="00044625">
        <w:rPr>
          <w:sz w:val="20"/>
          <w:szCs w:val="18"/>
        </w:rPr>
        <w:t xml:space="preserve">, 14 Cal.3d 411, 121 </w:t>
      </w:r>
      <w:proofErr w:type="spellStart"/>
      <w:r w:rsidRPr="00044625">
        <w:rPr>
          <w:sz w:val="20"/>
          <w:szCs w:val="18"/>
        </w:rPr>
        <w:t>Cal.Rptr</w:t>
      </w:r>
      <w:proofErr w:type="spellEnd"/>
      <w:r w:rsidRPr="00044625">
        <w:rPr>
          <w:sz w:val="20"/>
          <w:szCs w:val="18"/>
        </w:rPr>
        <w:t xml:space="preserve">. 249 (1975). Reference: Sections 38501, 38510, 39515, 39516, 38571, 38580, 39000, 39001, 39002, 39003, 39515, 39516, 41510, 41511 and 43000, Health and Safety Code; Section 25000.5, Public Resources Code; and </w:t>
      </w:r>
      <w:r w:rsidRPr="00044625">
        <w:rPr>
          <w:i/>
          <w:sz w:val="20"/>
          <w:szCs w:val="18"/>
        </w:rPr>
        <w:t xml:space="preserve">Western Oil and Gas </w:t>
      </w:r>
      <w:proofErr w:type="spellStart"/>
      <w:r w:rsidRPr="00044625">
        <w:rPr>
          <w:i/>
          <w:sz w:val="20"/>
          <w:szCs w:val="18"/>
        </w:rPr>
        <w:t>Ass’n</w:t>
      </w:r>
      <w:proofErr w:type="spellEnd"/>
      <w:r w:rsidRPr="00044625">
        <w:rPr>
          <w:i/>
          <w:sz w:val="20"/>
          <w:szCs w:val="18"/>
        </w:rPr>
        <w:t xml:space="preserve"> v. Orange County Air Pollution Control District</w:t>
      </w:r>
      <w:r w:rsidRPr="00044625">
        <w:rPr>
          <w:sz w:val="20"/>
          <w:szCs w:val="18"/>
        </w:rPr>
        <w:t xml:space="preserve">, 14 Cal.3d 411, 121 </w:t>
      </w:r>
      <w:proofErr w:type="spellStart"/>
      <w:r w:rsidRPr="00044625">
        <w:rPr>
          <w:sz w:val="20"/>
          <w:szCs w:val="18"/>
        </w:rPr>
        <w:t>Cal.Rptr</w:t>
      </w:r>
      <w:proofErr w:type="spellEnd"/>
      <w:r w:rsidRPr="00044625">
        <w:rPr>
          <w:sz w:val="20"/>
          <w:szCs w:val="18"/>
        </w:rPr>
        <w:t>. 249 (1975).</w:t>
      </w:r>
    </w:p>
    <w:p w14:paraId="1820952B" w14:textId="3E085BE4" w:rsidR="00990B31" w:rsidRPr="00C44D93" w:rsidRDefault="00990B31" w:rsidP="00990B31">
      <w:pPr>
        <w:pStyle w:val="Heading1"/>
        <w:keepNext w:val="0"/>
        <w:keepLines w:val="0"/>
        <w:rPr>
          <w:rFonts w:eastAsia="Yu Gothic Light"/>
        </w:rPr>
      </w:pPr>
      <w:r w:rsidRPr="14D6E132">
        <w:rPr>
          <w:rFonts w:eastAsia="Yu Gothic Light"/>
        </w:rPr>
        <w:t>95496. [Reserved].</w:t>
      </w:r>
    </w:p>
    <w:p w14:paraId="35074E6B" w14:textId="48B40A9F" w:rsidR="00990B31" w:rsidRPr="00C44D93" w:rsidRDefault="00990B31" w:rsidP="00990B31">
      <w:pPr>
        <w:pStyle w:val="Heading1"/>
        <w:keepNext w:val="0"/>
        <w:keepLines w:val="0"/>
        <w:rPr>
          <w:rFonts w:eastAsia="Yu Gothic Light"/>
        </w:rPr>
      </w:pPr>
      <w:r w:rsidRPr="14D6E132">
        <w:rPr>
          <w:rFonts w:eastAsia="Yu Gothic Light"/>
        </w:rPr>
        <w:t>95497. Severability.</w:t>
      </w:r>
    </w:p>
    <w:p w14:paraId="0C836AE5" w14:textId="38189AEF" w:rsidR="0092372A" w:rsidRDefault="0092372A" w:rsidP="0092372A">
      <w:pPr>
        <w:jc w:val="center"/>
      </w:pPr>
      <w:r>
        <w:t>*</w:t>
      </w:r>
      <w:r w:rsidR="002C4E35">
        <w:t xml:space="preserve">    </w:t>
      </w:r>
      <w:r>
        <w:t>*</w:t>
      </w:r>
      <w:r w:rsidR="002C4E35">
        <w:t xml:space="preserve">    </w:t>
      </w:r>
      <w:r>
        <w:t>*</w:t>
      </w:r>
      <w:r w:rsidR="002C4E35">
        <w:t xml:space="preserve">    </w:t>
      </w:r>
      <w:r>
        <w:t>*</w:t>
      </w:r>
    </w:p>
    <w:p w14:paraId="0DFF66DA" w14:textId="306E0442" w:rsidR="00990B31" w:rsidRPr="00130942" w:rsidRDefault="00990B31" w:rsidP="00990B31">
      <w:pPr>
        <w:pStyle w:val="Heading1"/>
        <w:keepNext w:val="0"/>
        <w:keepLines w:val="0"/>
        <w:rPr>
          <w:rFonts w:eastAsia="Yu Gothic Light"/>
        </w:rPr>
      </w:pPr>
      <w:r w:rsidRPr="00130942">
        <w:rPr>
          <w:rFonts w:eastAsia="Yu Gothic Light"/>
        </w:rPr>
        <w:t>95500. Requirements for Validation of Fuel Pathway Applications; and Verification of Annual Fuel Pathway Reports, Quarterly Fuel Transactions Reports, Crude Oil Quarterly and Annual Volumes Reports, Project Reports, and Low</w:t>
      </w:r>
      <w:ins w:id="5121" w:author="CARB" w:date="2023-12-19T12:12:00Z">
        <w:r w:rsidR="1A56D757" w:rsidRPr="00130942">
          <w:rPr>
            <w:rFonts w:eastAsia="Yu Gothic Light"/>
          </w:rPr>
          <w:t xml:space="preserve"> </w:t>
        </w:r>
      </w:ins>
      <w:r>
        <w:rPr>
          <w:rFonts w:eastAsia="Yu Gothic Light"/>
        </w:rPr>
        <w:noBreakHyphen/>
      </w:r>
      <w:r w:rsidRPr="00130942">
        <w:rPr>
          <w:rFonts w:eastAsia="Yu Gothic Light"/>
        </w:rPr>
        <w:t>Complexity/Low-Energy-Use Refinery Reports.</w:t>
      </w:r>
    </w:p>
    <w:p w14:paraId="1A198134" w14:textId="77777777" w:rsidR="00990B31" w:rsidRPr="00130942" w:rsidRDefault="00990B31" w:rsidP="00990B31">
      <w:pPr>
        <w:pStyle w:val="Heading2"/>
        <w:keepNext w:val="0"/>
        <w:keepLines w:val="0"/>
        <w:rPr>
          <w:rFonts w:eastAsia="Yu Gothic Light"/>
        </w:rPr>
      </w:pPr>
      <w:r w:rsidRPr="005C192A">
        <w:rPr>
          <w:rFonts w:eastAsia="Yu Gothic Light"/>
          <w:i/>
          <w:iCs/>
        </w:rPr>
        <w:t>Validation of Fuel Pathway Applications (CIs)</w:t>
      </w:r>
      <w:r w:rsidRPr="00130942">
        <w:rPr>
          <w:rFonts w:eastAsia="Yu Gothic Light"/>
        </w:rPr>
        <w:t>.</w:t>
      </w:r>
    </w:p>
    <w:p w14:paraId="5F7E70B8" w14:textId="77777777" w:rsidR="00990B31" w:rsidRPr="00130942" w:rsidRDefault="00990B31" w:rsidP="00990B31">
      <w:pPr>
        <w:pStyle w:val="Heading3"/>
        <w:keepNext w:val="0"/>
        <w:keepLines w:val="0"/>
        <w:rPr>
          <w:rFonts w:eastAsia="Yu Gothic Light"/>
        </w:rPr>
      </w:pPr>
      <w:r w:rsidRPr="005C192A">
        <w:rPr>
          <w:rFonts w:eastAsia="Yu Gothic Light"/>
          <w:i/>
          <w:iCs/>
        </w:rPr>
        <w:t>Applicability.</w:t>
      </w:r>
      <w:r w:rsidRPr="00130942">
        <w:rPr>
          <w:rFonts w:eastAsia="Yu Gothic Light"/>
        </w:rPr>
        <w:t xml:space="preserve"> The following entities must obtain the services of a verification body accredited by the Executive Officer for purposes of </w:t>
      </w:r>
      <w:r w:rsidRPr="00130942">
        <w:rPr>
          <w:rFonts w:eastAsia="Yu Gothic Light"/>
        </w:rPr>
        <w:lastRenderedPageBreak/>
        <w:t xml:space="preserve">conducting verification services, including required site visit(s), for each fuel pathway application submitted under this </w:t>
      </w:r>
      <w:proofErr w:type="spellStart"/>
      <w:r w:rsidRPr="00130942">
        <w:rPr>
          <w:rFonts w:eastAsia="Yu Gothic Light"/>
        </w:rPr>
        <w:t>subarticle</w:t>
      </w:r>
      <w:proofErr w:type="spellEnd"/>
      <w:r w:rsidRPr="00130942">
        <w:rPr>
          <w:rFonts w:eastAsia="Yu Gothic Light"/>
        </w:rPr>
        <w:t>.</w:t>
      </w:r>
    </w:p>
    <w:p w14:paraId="10B731F7" w14:textId="77777777" w:rsidR="00990B31" w:rsidRPr="00130942" w:rsidRDefault="00990B31" w:rsidP="00990B31">
      <w:pPr>
        <w:pStyle w:val="Heading4"/>
        <w:keepNext w:val="0"/>
        <w:keepLines w:val="0"/>
        <w:rPr>
          <w:rFonts w:eastAsia="Yu Gothic Light"/>
        </w:rPr>
      </w:pPr>
      <w:r w:rsidRPr="00130942">
        <w:rPr>
          <w:rFonts w:eastAsia="Yu Gothic Light"/>
        </w:rPr>
        <w:t>Fuel pathway applicants supplying site-specific CI data for the fuel pathway application, as specified in sections 95488.5 through 95488.8.</w:t>
      </w:r>
    </w:p>
    <w:p w14:paraId="5F049284" w14:textId="77777777" w:rsidR="00990B31" w:rsidRPr="00130942" w:rsidRDefault="00990B31" w:rsidP="00990B31">
      <w:pPr>
        <w:pStyle w:val="Heading4"/>
        <w:keepNext w:val="0"/>
        <w:keepLines w:val="0"/>
        <w:rPr>
          <w:rFonts w:eastAsia="Yu Gothic Light"/>
        </w:rPr>
      </w:pPr>
      <w:r w:rsidRPr="00130942">
        <w:rPr>
          <w:rFonts w:eastAsia="Yu Gothic Light"/>
        </w:rPr>
        <w:t>Specified source feedstock suppliers and other entities with site-specific CI data who apply for separate Executive Officer recognition as a joint applicant and elect to be responsible for separate validation and verification as specified in section 95488(b).</w:t>
      </w:r>
    </w:p>
    <w:p w14:paraId="4D75BE39" w14:textId="77777777" w:rsidR="00990B31" w:rsidRPr="00130942" w:rsidRDefault="00990B31" w:rsidP="00990B31">
      <w:pPr>
        <w:pStyle w:val="Heading2"/>
        <w:keepNext w:val="0"/>
        <w:keepLines w:val="0"/>
        <w:rPr>
          <w:rFonts w:eastAsia="Yu Gothic Light"/>
        </w:rPr>
      </w:pPr>
      <w:r w:rsidRPr="005C192A">
        <w:rPr>
          <w:rFonts w:eastAsia="Yu Gothic Light"/>
          <w:i/>
          <w:iCs/>
        </w:rPr>
        <w:t>Verification of Annual Fuel Pathway Report (</w:t>
      </w:r>
      <w:proofErr w:type="spellStart"/>
      <w:r w:rsidRPr="005C192A">
        <w:rPr>
          <w:rFonts w:eastAsia="Yu Gothic Light"/>
          <w:i/>
          <w:iCs/>
        </w:rPr>
        <w:t>Cls</w:t>
      </w:r>
      <w:proofErr w:type="spellEnd"/>
      <w:r w:rsidRPr="005C192A">
        <w:rPr>
          <w:rFonts w:eastAsia="Yu Gothic Light"/>
          <w:i/>
          <w:iCs/>
        </w:rPr>
        <w:t>)</w:t>
      </w:r>
      <w:r w:rsidRPr="00130942">
        <w:rPr>
          <w:rFonts w:eastAsia="Yu Gothic Light"/>
        </w:rPr>
        <w:t>.</w:t>
      </w:r>
    </w:p>
    <w:p w14:paraId="390F7C9B" w14:textId="77777777" w:rsidR="00990B31" w:rsidRPr="00130942" w:rsidRDefault="00990B31" w:rsidP="00990B31">
      <w:pPr>
        <w:pStyle w:val="Heading3"/>
        <w:keepNext w:val="0"/>
        <w:keepLines w:val="0"/>
        <w:rPr>
          <w:rFonts w:eastAsia="Yu Gothic Light"/>
        </w:rPr>
      </w:pPr>
      <w:r w:rsidRPr="00566EF0">
        <w:rPr>
          <w:rFonts w:eastAsia="Yu Gothic Light"/>
          <w:i/>
          <w:iCs/>
        </w:rPr>
        <w:t>Applicability.</w:t>
      </w:r>
      <w:r w:rsidRPr="00130942">
        <w:rPr>
          <w:rFonts w:eastAsia="Yu Gothic Light"/>
        </w:rPr>
        <w:t xml:space="preserve"> The following entities must obtain the services of a verification body accredited by the Executive Officer for purposes of conducting verification services, including required site visit(s), for each Fuel Pathway Report submitted under this </w:t>
      </w:r>
      <w:proofErr w:type="spellStart"/>
      <w:r w:rsidRPr="00130942">
        <w:rPr>
          <w:rFonts w:eastAsia="Yu Gothic Light"/>
        </w:rPr>
        <w:t>subarticle</w:t>
      </w:r>
      <w:proofErr w:type="spellEnd"/>
      <w:r w:rsidRPr="00130942">
        <w:rPr>
          <w:rFonts w:eastAsia="Yu Gothic Light"/>
        </w:rPr>
        <w:t>.</w:t>
      </w:r>
    </w:p>
    <w:p w14:paraId="222C0F5E" w14:textId="77777777" w:rsidR="00990B31" w:rsidRPr="00130942" w:rsidRDefault="00990B31" w:rsidP="00990B31">
      <w:pPr>
        <w:pStyle w:val="Heading4"/>
        <w:keepNext w:val="0"/>
        <w:keepLines w:val="0"/>
        <w:rPr>
          <w:rFonts w:eastAsia="Yu Gothic Light"/>
        </w:rPr>
      </w:pPr>
      <w:r w:rsidRPr="00130942">
        <w:rPr>
          <w:rFonts w:eastAsia="Yu Gothic Light"/>
        </w:rPr>
        <w:t>Holders of certified fuel pathways who supplied site-specific CI data for pathway certification and are required to update site</w:t>
      </w:r>
      <w:r>
        <w:rPr>
          <w:rFonts w:eastAsia="Yu Gothic Light"/>
        </w:rPr>
        <w:noBreakHyphen/>
      </w:r>
      <w:r w:rsidRPr="00130942">
        <w:rPr>
          <w:rFonts w:eastAsia="Yu Gothic Light"/>
        </w:rPr>
        <w:t xml:space="preserve">specific CI data on an annual basis, as specified in this </w:t>
      </w:r>
      <w:proofErr w:type="spellStart"/>
      <w:r w:rsidRPr="00130942">
        <w:rPr>
          <w:rFonts w:eastAsia="Yu Gothic Light"/>
        </w:rPr>
        <w:t>subarticle</w:t>
      </w:r>
      <w:proofErr w:type="spellEnd"/>
      <w:r w:rsidRPr="00130942">
        <w:rPr>
          <w:rFonts w:eastAsia="Yu Gothic Light"/>
        </w:rPr>
        <w:t>, are responsible for annual verification of their Fuel Pathway Report.</w:t>
      </w:r>
    </w:p>
    <w:p w14:paraId="0F564073" w14:textId="77777777" w:rsidR="00990B31" w:rsidRPr="00130942" w:rsidRDefault="00990B31" w:rsidP="00990B31">
      <w:pPr>
        <w:pStyle w:val="Heading4"/>
        <w:keepNext w:val="0"/>
        <w:keepLines w:val="0"/>
        <w:rPr>
          <w:rFonts w:eastAsia="Yu Gothic Light"/>
        </w:rPr>
      </w:pPr>
      <w:r w:rsidRPr="00130942">
        <w:rPr>
          <w:rFonts w:eastAsia="Yu Gothic Light"/>
        </w:rPr>
        <w:t>Specified source feedstock suppliers and other entities with site</w:t>
      </w:r>
      <w:r>
        <w:rPr>
          <w:rFonts w:eastAsia="Yu Gothic Light"/>
        </w:rPr>
        <w:noBreakHyphen/>
      </w:r>
      <w:r w:rsidRPr="00130942">
        <w:rPr>
          <w:rFonts w:eastAsia="Yu Gothic Light"/>
        </w:rPr>
        <w:t>specific CI data who apply for separate Executive Officer recognition as a joint applicant and elect to be responsible for separate validation and verification as specified in section 95488(b).</w:t>
      </w:r>
    </w:p>
    <w:p w14:paraId="7AF33133" w14:textId="77777777" w:rsidR="00990B31" w:rsidRPr="00130942" w:rsidRDefault="00990B31" w:rsidP="00990B31">
      <w:pPr>
        <w:pStyle w:val="Heading3"/>
        <w:keepNext w:val="0"/>
        <w:keepLines w:val="0"/>
        <w:rPr>
          <w:rFonts w:eastAsia="Yu Gothic Light"/>
        </w:rPr>
      </w:pPr>
      <w:r w:rsidRPr="00566EF0">
        <w:rPr>
          <w:rFonts w:eastAsia="Yu Gothic Light"/>
          <w:i/>
          <w:iCs/>
        </w:rPr>
        <w:t>Verification Schedule.</w:t>
      </w:r>
      <w:r w:rsidRPr="00130942">
        <w:rPr>
          <w:rFonts w:eastAsia="Yu Gothic Light"/>
        </w:rPr>
        <w:t xml:space="preserve"> Entities required to contract for verification of Fuel Pathway Reports (CI) must ensure a fuel pathway verification statement for each Fuel Pathway Report is submitted to the Executive Officer according to the following schedule.</w:t>
      </w:r>
    </w:p>
    <w:p w14:paraId="5EB35EEC" w14:textId="77777777" w:rsidR="00990B31" w:rsidRPr="00130942" w:rsidRDefault="00990B31" w:rsidP="00990B31">
      <w:pPr>
        <w:pStyle w:val="Heading4"/>
        <w:keepNext w:val="0"/>
        <w:keepLines w:val="0"/>
        <w:rPr>
          <w:rFonts w:eastAsia="Yu Gothic Light"/>
        </w:rPr>
      </w:pPr>
      <w:r w:rsidRPr="00566EF0">
        <w:rPr>
          <w:rFonts w:eastAsia="Yu Gothic Light"/>
          <w:i/>
          <w:iCs w:val="0"/>
        </w:rPr>
        <w:t>Annual Verification.</w:t>
      </w:r>
      <w:r w:rsidRPr="00130942">
        <w:rPr>
          <w:rFonts w:eastAsia="Yu Gothic Light"/>
        </w:rPr>
        <w:t xml:space="preserve"> Verification statements are due to the Executive Officer by August 31 of the year the annual Fuel Pathway Report is submitted, beginning in 2021 for 2020 data, unless eligible to defer verification, as specified in section 95500(b)(2)(B).</w:t>
      </w:r>
    </w:p>
    <w:p w14:paraId="224D6512" w14:textId="77777777" w:rsidR="00990B31" w:rsidRPr="00130942" w:rsidRDefault="00990B31" w:rsidP="00990B31">
      <w:pPr>
        <w:pStyle w:val="Heading4"/>
        <w:keepNext w:val="0"/>
        <w:keepLines w:val="0"/>
        <w:rPr>
          <w:rFonts w:eastAsia="Yu Gothic Light"/>
        </w:rPr>
      </w:pPr>
      <w:r w:rsidRPr="00566EF0">
        <w:rPr>
          <w:rFonts w:eastAsia="Yu Gothic Light"/>
          <w:i/>
          <w:iCs w:val="0"/>
        </w:rPr>
        <w:t>Deferred Verification.</w:t>
      </w:r>
      <w:r w:rsidRPr="00130942">
        <w:rPr>
          <w:rFonts w:eastAsia="Yu Gothic Light"/>
        </w:rPr>
        <w:t xml:space="preserve"> Fuel pathway holders producing alternative fuels may defer verification of their annual Fuel Pathway Reports for each production facility up to two years if the quantity of fuel produced at the production facility and reported by any entity does not result in 6,000 or more credits and</w:t>
      </w:r>
      <w:r>
        <w:rPr>
          <w:rFonts w:eastAsia="Yu Gothic Light"/>
        </w:rPr>
        <w:t xml:space="preserve"> </w:t>
      </w:r>
      <w:ins w:id="5122" w:author="CARB" w:date="2023-12-19T12:12:00Z">
        <w:r>
          <w:rPr>
            <w:rFonts w:eastAsia="Yu Gothic Light"/>
          </w:rPr>
          <w:t>also does not result in</w:t>
        </w:r>
        <w:r w:rsidRPr="00130942">
          <w:rPr>
            <w:rFonts w:eastAsia="Yu Gothic Light"/>
          </w:rPr>
          <w:t xml:space="preserve"> </w:t>
        </w:r>
      </w:ins>
      <w:r w:rsidRPr="00130942">
        <w:rPr>
          <w:rFonts w:eastAsia="Yu Gothic Light"/>
        </w:rPr>
        <w:t xml:space="preserve">6,000 or more deficits generated in LRT-CBTS during the prior calendar year and does not include a fuel pathway with biomethane </w:t>
      </w:r>
      <w:ins w:id="5123" w:author="CARB" w:date="2023-12-19T12:12:00Z">
        <w:r>
          <w:rPr>
            <w:rFonts w:eastAsia="Yu Gothic Light"/>
          </w:rPr>
          <w:t xml:space="preserve">or </w:t>
        </w:r>
        <w:r>
          <w:rPr>
            <w:rFonts w:eastAsia="Yu Gothic Light"/>
          </w:rPr>
          <w:lastRenderedPageBreak/>
          <w:t xml:space="preserve">hydrogen </w:t>
        </w:r>
      </w:ins>
      <w:r w:rsidRPr="00130942">
        <w:rPr>
          <w:rFonts w:eastAsia="Yu Gothic Light"/>
        </w:rPr>
        <w:t>supplied using book-and-claim accounting pursuant to section 95488.8(</w:t>
      </w:r>
      <w:proofErr w:type="spellStart"/>
      <w:r w:rsidRPr="00130942">
        <w:rPr>
          <w:rFonts w:eastAsia="Yu Gothic Light"/>
        </w:rPr>
        <w:t>i</w:t>
      </w:r>
      <w:proofErr w:type="spellEnd"/>
      <w:r w:rsidRPr="00130942">
        <w:rPr>
          <w:rFonts w:eastAsia="Yu Gothic Light"/>
        </w:rPr>
        <w:t>)(2).</w:t>
      </w:r>
      <w:ins w:id="5124" w:author="CARB" w:date="2023-12-19T12:12:00Z">
        <w:r>
          <w:rPr>
            <w:rFonts w:eastAsia="Yu Gothic Light"/>
          </w:rPr>
          <w:t xml:space="preserve"> Fuel pathway holders classified as joint applicants are not eligible to defer verification.</w:t>
        </w:r>
      </w:ins>
    </w:p>
    <w:p w14:paraId="0E2B1525" w14:textId="77777777" w:rsidR="00990B31" w:rsidRPr="00130942" w:rsidRDefault="00990B31" w:rsidP="00990B31">
      <w:pPr>
        <w:pStyle w:val="Heading2"/>
        <w:keepNext w:val="0"/>
        <w:keepLines w:val="0"/>
        <w:numPr>
          <w:ilvl w:val="0"/>
          <w:numId w:val="0"/>
        </w:numPr>
        <w:ind w:left="2160"/>
        <w:rPr>
          <w:rFonts w:eastAsia="Yu Gothic Light"/>
        </w:rPr>
      </w:pPr>
      <w:r w:rsidRPr="00130942">
        <w:rPr>
          <w:rFonts w:eastAsia="Yu Gothic Light"/>
        </w:rPr>
        <w:t xml:space="preserve">The verification body must submit fuel pathway verification statements to the Executive Officer for all prior unverified reports on </w:t>
      </w:r>
      <w:ins w:id="5125" w:author="CARB" w:date="2023-12-19T12:12:00Z">
        <w:r>
          <w:rPr>
            <w:rFonts w:eastAsia="Yu Gothic Light"/>
          </w:rPr>
          <w:t xml:space="preserve">or before </w:t>
        </w:r>
      </w:ins>
      <w:r w:rsidRPr="00130942">
        <w:rPr>
          <w:rFonts w:eastAsia="Yu Gothic Light"/>
        </w:rPr>
        <w:t>August 31 of the year verification is required</w:t>
      </w:r>
      <w:ins w:id="5126" w:author="CARB" w:date="2023-12-19T12:12:00Z">
        <w:r w:rsidRPr="00130942">
          <w:rPr>
            <w:rFonts w:eastAsia="Yu Gothic Light"/>
          </w:rPr>
          <w:t xml:space="preserve"> </w:t>
        </w:r>
        <w:r>
          <w:rPr>
            <w:rFonts w:eastAsia="Yu Gothic Light"/>
          </w:rPr>
          <w:t>or conducted</w:t>
        </w:r>
      </w:ins>
      <w:r>
        <w:rPr>
          <w:rFonts w:eastAsia="Yu Gothic Light"/>
        </w:rPr>
        <w:t xml:space="preserve"> </w:t>
      </w:r>
      <w:r w:rsidRPr="00130942">
        <w:rPr>
          <w:rFonts w:eastAsia="Yu Gothic Light"/>
        </w:rPr>
        <w:t>for the production facility.</w:t>
      </w:r>
    </w:p>
    <w:p w14:paraId="25D6E95C" w14:textId="77777777" w:rsidR="00990B31" w:rsidRPr="00130942" w:rsidRDefault="00990B31" w:rsidP="00990B31">
      <w:pPr>
        <w:pStyle w:val="Heading4"/>
        <w:keepNext w:val="0"/>
        <w:keepLines w:val="0"/>
        <w:rPr>
          <w:rFonts w:eastAsia="Yu Gothic Light"/>
        </w:rPr>
      </w:pPr>
      <w:r w:rsidRPr="00130942">
        <w:rPr>
          <w:rFonts w:eastAsia="Yu Gothic Light"/>
        </w:rPr>
        <w:t>Verification services may not begin until the entity required to contract for verification services attests that the data submitted to the Executive Officer is true, complete, and accurate by certifying under penalty of perjury under the laws of the State of California.</w:t>
      </w:r>
    </w:p>
    <w:p w14:paraId="40C33BC0" w14:textId="77777777" w:rsidR="00990B31" w:rsidRDefault="00990B31" w:rsidP="00044625">
      <w:pPr>
        <w:ind w:left="2160"/>
      </w:pPr>
      <w:r w:rsidRPr="00130942">
        <w:t xml:space="preserve">“Quarterly review” for purposes of this </w:t>
      </w:r>
      <w:proofErr w:type="spellStart"/>
      <w:r w:rsidRPr="00130942">
        <w:t>subarticle</w:t>
      </w:r>
      <w:proofErr w:type="spellEnd"/>
      <w:r w:rsidRPr="00130942">
        <w:t xml:space="preserve"> means a review process conducted by the verification team after quarterly data is submitted and before annual data is submitted and verified. </w:t>
      </w:r>
    </w:p>
    <w:p w14:paraId="1CD7F99D" w14:textId="77777777" w:rsidR="00990B31" w:rsidRPr="00130942" w:rsidRDefault="00990B31" w:rsidP="00044625">
      <w:pPr>
        <w:ind w:left="2160"/>
      </w:pPr>
      <w:r w:rsidRPr="00130942">
        <w:t>Quarterly review does not supersede the requirements for the verification team to consider all quarterly data submitted during annual verification. Quarterly review is optional for annual Fuel Pathway Reports, Quarterly Fuel Transactions Reports, and Crude Oil Quarterly and Annual Volumes Reports. Quarterly review must conform to the requirements for verification services in section</w:t>
      </w:r>
      <w:r>
        <w:t> </w:t>
      </w:r>
      <w:r w:rsidRPr="00130942">
        <w:t>95501. A verification statement and verification report are not submitted after quarterly review.</w:t>
      </w:r>
    </w:p>
    <w:p w14:paraId="248FACBE" w14:textId="77777777" w:rsidR="00990B31" w:rsidRPr="00130942" w:rsidRDefault="00990B31" w:rsidP="00044625">
      <w:pPr>
        <w:ind w:left="2160"/>
      </w:pPr>
      <w:r w:rsidRPr="00130942">
        <w:t>Quarterly review of operational CI data may only be included as part of annual verification services if the fuel pathway holder submits quarterly data to the Executive Officer. Quarterly review may only be conducted after the fuel pathway holder submits the report and attests that the statements and information submitted are true, accurate, and complete.</w:t>
      </w:r>
    </w:p>
    <w:p w14:paraId="36E2AB0C" w14:textId="77777777" w:rsidR="00990B31" w:rsidRPr="00130942" w:rsidRDefault="00990B31" w:rsidP="00990B31">
      <w:pPr>
        <w:pStyle w:val="Heading2"/>
        <w:keepNext w:val="0"/>
        <w:keepLines w:val="0"/>
        <w:rPr>
          <w:rFonts w:eastAsia="Yu Gothic Light"/>
        </w:rPr>
      </w:pPr>
      <w:r w:rsidRPr="009A2313">
        <w:rPr>
          <w:rFonts w:eastAsia="Yu Gothic Light"/>
          <w:i/>
          <w:iCs/>
        </w:rPr>
        <w:t>Verification of Quarterly Fuel Transactions Reports</w:t>
      </w:r>
      <w:r w:rsidRPr="00130942">
        <w:rPr>
          <w:rFonts w:eastAsia="Yu Gothic Light"/>
        </w:rPr>
        <w:t>.</w:t>
      </w:r>
    </w:p>
    <w:p w14:paraId="30C8C3C7" w14:textId="77777777" w:rsidR="00990B31" w:rsidRPr="00130942" w:rsidRDefault="00990B31" w:rsidP="00990B31">
      <w:pPr>
        <w:pStyle w:val="Heading3"/>
        <w:keepNext w:val="0"/>
        <w:keepLines w:val="0"/>
        <w:rPr>
          <w:rFonts w:eastAsia="Yu Gothic Light"/>
        </w:rPr>
      </w:pPr>
      <w:r w:rsidRPr="009A2313">
        <w:rPr>
          <w:rFonts w:eastAsia="Yu Gothic Light"/>
          <w:i/>
          <w:iCs/>
        </w:rPr>
        <w:t>Applicability.</w:t>
      </w:r>
      <w:r w:rsidRPr="00130942">
        <w:rPr>
          <w:rFonts w:eastAsia="Yu Gothic Light"/>
        </w:rPr>
        <w:t xml:space="preserve"> Entities submitting Quarterly Fuel Transactions Reports under this </w:t>
      </w:r>
      <w:proofErr w:type="spellStart"/>
      <w:r w:rsidRPr="00130942">
        <w:rPr>
          <w:rFonts w:eastAsia="Yu Gothic Light"/>
        </w:rPr>
        <w:t>subarticle</w:t>
      </w:r>
      <w:proofErr w:type="spellEnd"/>
      <w:r w:rsidRPr="00130942">
        <w:rPr>
          <w:rFonts w:eastAsia="Yu Gothic Light"/>
        </w:rPr>
        <w:t xml:space="preserve"> that include the following transaction types must obtain the services of a verification body accredited by the Executive Officer for purposes of conducting verification services, including required site visit(s). The scope of verification services would be limited to the following transaction types, including associated corrections submitted in annual reports under this </w:t>
      </w:r>
      <w:proofErr w:type="spellStart"/>
      <w:r w:rsidRPr="00130942">
        <w:rPr>
          <w:rFonts w:eastAsia="Yu Gothic Light"/>
        </w:rPr>
        <w:t>subarticle</w:t>
      </w:r>
      <w:proofErr w:type="spellEnd"/>
      <w:r w:rsidRPr="00130942">
        <w:rPr>
          <w:rFonts w:eastAsia="Yu Gothic Light"/>
        </w:rPr>
        <w:t>.</w:t>
      </w:r>
    </w:p>
    <w:p w14:paraId="210B69A9" w14:textId="77777777" w:rsidR="00990B31" w:rsidRPr="00130942" w:rsidRDefault="00990B31" w:rsidP="00990B31">
      <w:pPr>
        <w:pStyle w:val="Heading4"/>
        <w:keepNext w:val="0"/>
        <w:keepLines w:val="0"/>
        <w:rPr>
          <w:rFonts w:eastAsia="Yu Gothic Light"/>
        </w:rPr>
      </w:pPr>
      <w:r w:rsidRPr="00130942">
        <w:rPr>
          <w:rFonts w:eastAsia="Yu Gothic Light"/>
        </w:rPr>
        <w:t>For all liquid fuels:</w:t>
      </w:r>
    </w:p>
    <w:p w14:paraId="4DE12CFE" w14:textId="77777777" w:rsidR="00990B31" w:rsidRPr="00130942" w:rsidRDefault="00990B31" w:rsidP="00990B31">
      <w:pPr>
        <w:pStyle w:val="Heading5"/>
        <w:keepNext w:val="0"/>
        <w:keepLines w:val="0"/>
        <w:rPr>
          <w:rFonts w:eastAsia="Yu Gothic Light"/>
        </w:rPr>
      </w:pPr>
      <w:r w:rsidRPr="00130942">
        <w:rPr>
          <w:rFonts w:eastAsia="Yu Gothic Light"/>
        </w:rPr>
        <w:t>Production in California;</w:t>
      </w:r>
    </w:p>
    <w:p w14:paraId="5287F9BE" w14:textId="77777777" w:rsidR="00990B31" w:rsidRPr="00130942" w:rsidRDefault="00990B31" w:rsidP="00990B31">
      <w:pPr>
        <w:pStyle w:val="Heading5"/>
        <w:keepNext w:val="0"/>
        <w:keepLines w:val="0"/>
        <w:rPr>
          <w:rFonts w:eastAsia="Yu Gothic Light"/>
        </w:rPr>
      </w:pPr>
      <w:r w:rsidRPr="00130942">
        <w:rPr>
          <w:rFonts w:eastAsia="Yu Gothic Light"/>
        </w:rPr>
        <w:lastRenderedPageBreak/>
        <w:t>Production for Import;</w:t>
      </w:r>
    </w:p>
    <w:p w14:paraId="4584D653" w14:textId="77777777" w:rsidR="00990B31" w:rsidRPr="00130942" w:rsidRDefault="00990B31" w:rsidP="00990B31">
      <w:pPr>
        <w:pStyle w:val="Heading5"/>
        <w:keepNext w:val="0"/>
        <w:keepLines w:val="0"/>
        <w:rPr>
          <w:rFonts w:eastAsia="Yu Gothic Light"/>
        </w:rPr>
      </w:pPr>
      <w:r w:rsidRPr="00130942">
        <w:rPr>
          <w:rFonts w:eastAsia="Yu Gothic Light"/>
        </w:rPr>
        <w:t>Import;</w:t>
      </w:r>
    </w:p>
    <w:p w14:paraId="141F0200" w14:textId="77777777" w:rsidR="00990B31" w:rsidRPr="00130942" w:rsidRDefault="00990B31" w:rsidP="00990B31">
      <w:pPr>
        <w:pStyle w:val="Heading5"/>
        <w:keepNext w:val="0"/>
        <w:keepLines w:val="0"/>
        <w:rPr>
          <w:rFonts w:eastAsia="Yu Gothic Light"/>
        </w:rPr>
      </w:pPr>
      <w:r w:rsidRPr="00130942">
        <w:rPr>
          <w:rFonts w:eastAsia="Yu Gothic Light"/>
        </w:rPr>
        <w:t>Export;</w:t>
      </w:r>
    </w:p>
    <w:p w14:paraId="049C774C" w14:textId="77777777" w:rsidR="00990B31" w:rsidRPr="00130942" w:rsidRDefault="00990B31" w:rsidP="00990B31">
      <w:pPr>
        <w:pStyle w:val="Heading5"/>
        <w:keepNext w:val="0"/>
        <w:keepLines w:val="0"/>
        <w:rPr>
          <w:rFonts w:eastAsia="Yu Gothic Light"/>
        </w:rPr>
      </w:pPr>
      <w:r w:rsidRPr="00130942">
        <w:rPr>
          <w:rFonts w:eastAsia="Yu Gothic Light"/>
        </w:rPr>
        <w:t>Gain of Inventory;</w:t>
      </w:r>
    </w:p>
    <w:p w14:paraId="0199420E" w14:textId="77777777" w:rsidR="00990B31" w:rsidRPr="00130942" w:rsidRDefault="00990B31" w:rsidP="00990B31">
      <w:pPr>
        <w:pStyle w:val="Heading5"/>
        <w:keepNext w:val="0"/>
        <w:keepLines w:val="0"/>
        <w:rPr>
          <w:rFonts w:eastAsia="Yu Gothic Light"/>
        </w:rPr>
      </w:pPr>
      <w:r w:rsidRPr="00130942">
        <w:rPr>
          <w:rFonts w:eastAsia="Yu Gothic Light"/>
        </w:rPr>
        <w:t>Loss of Inventory; and</w:t>
      </w:r>
    </w:p>
    <w:p w14:paraId="6F87C356" w14:textId="77777777" w:rsidR="00990B31" w:rsidRDefault="00990B31" w:rsidP="00990B31">
      <w:pPr>
        <w:pStyle w:val="Heading5"/>
        <w:keepNext w:val="0"/>
        <w:keepLines w:val="0"/>
        <w:rPr>
          <w:rFonts w:eastAsia="Yu Gothic Light"/>
        </w:rPr>
      </w:pPr>
      <w:r w:rsidRPr="00130942">
        <w:rPr>
          <w:rFonts w:eastAsia="Yu Gothic Light"/>
        </w:rPr>
        <w:t>Not Used for Transportation</w:t>
      </w:r>
      <w:ins w:id="5127" w:author="CARB" w:date="2023-12-19T12:12:00Z">
        <w:r w:rsidRPr="48F9DB61">
          <w:rPr>
            <w:rFonts w:eastAsia="Yu Gothic Light"/>
          </w:rPr>
          <w:t>; and</w:t>
        </w:r>
      </w:ins>
      <w:r w:rsidRPr="00130942">
        <w:rPr>
          <w:rFonts w:eastAsia="Yu Gothic Light"/>
        </w:rPr>
        <w:t>.</w:t>
      </w:r>
    </w:p>
    <w:p w14:paraId="465DB98C" w14:textId="77777777" w:rsidR="00990B31" w:rsidRPr="006F2A86" w:rsidRDefault="00990B31" w:rsidP="00893322">
      <w:pPr>
        <w:pStyle w:val="Heading5"/>
        <w:keepNext w:val="0"/>
        <w:keepLines w:val="0"/>
        <w:rPr>
          <w:ins w:id="5128" w:author="CARB" w:date="2023-12-19T12:12:00Z"/>
        </w:rPr>
      </w:pPr>
      <w:ins w:id="5129" w:author="CARB" w:date="2023-12-19T12:12:00Z">
        <w:r>
          <w:t>Fossil Jet Fuel used for Intrastate Flight.</w:t>
        </w:r>
      </w:ins>
    </w:p>
    <w:p w14:paraId="14A40641" w14:textId="77777777" w:rsidR="00990B31" w:rsidRPr="00130942" w:rsidRDefault="00990B31" w:rsidP="007E14C0">
      <w:pPr>
        <w:pStyle w:val="Heading4"/>
        <w:keepNext w:val="0"/>
        <w:keepLines w:val="0"/>
        <w:rPr>
          <w:rFonts w:eastAsia="Yu Gothic Light"/>
        </w:rPr>
      </w:pPr>
      <w:r w:rsidRPr="00130942">
        <w:rPr>
          <w:rFonts w:eastAsia="Yu Gothic Light"/>
        </w:rPr>
        <w:t>NGV Fueling;</w:t>
      </w:r>
    </w:p>
    <w:p w14:paraId="7390AFA5" w14:textId="2FC31449" w:rsidR="00990B31" w:rsidRDefault="00990B31" w:rsidP="007E14C0">
      <w:pPr>
        <w:pStyle w:val="Heading4"/>
        <w:keepNext w:val="0"/>
        <w:keepLines w:val="0"/>
        <w:rPr>
          <w:ins w:id="5130" w:author="CARB" w:date="2023-12-19T12:12:00Z"/>
          <w:rFonts w:eastAsia="Yu Gothic Light"/>
        </w:rPr>
      </w:pPr>
      <w:r w:rsidRPr="00130942">
        <w:rPr>
          <w:rFonts w:eastAsia="Yu Gothic Light"/>
        </w:rPr>
        <w:t>Propane Fueling;</w:t>
      </w:r>
    </w:p>
    <w:p w14:paraId="10AF4A73" w14:textId="77777777" w:rsidR="00990B31" w:rsidRDefault="00990B31" w:rsidP="00893322">
      <w:pPr>
        <w:pStyle w:val="Heading4"/>
        <w:keepNext w:val="0"/>
        <w:keepLines w:val="0"/>
        <w:rPr>
          <w:ins w:id="5131" w:author="CARB" w:date="2023-12-19T12:12:00Z"/>
        </w:rPr>
      </w:pPr>
      <w:ins w:id="5132" w:author="CARB" w:date="2023-12-19T12:12:00Z">
        <w:r>
          <w:t>For the following hydrogen-based transaction types:</w:t>
        </w:r>
      </w:ins>
    </w:p>
    <w:p w14:paraId="2FC7DAD8" w14:textId="77777777" w:rsidR="00990B31" w:rsidRDefault="00990B31">
      <w:pPr>
        <w:pStyle w:val="Heading5"/>
        <w:keepNext w:val="0"/>
        <w:keepLines w:val="0"/>
        <w:numPr>
          <w:numberingChange w:id="5133" w:author="CARB" w:date="2023-12-19T12:12:00Z" w:original="(%4:3:3:)"/>
        </w:numPr>
        <w:pPrChange w:id="5134" w:author="CARB" w:date="2023-12-19T12:12:00Z">
          <w:pPr>
            <w:pStyle w:val="Heading4"/>
            <w:keepNext w:val="0"/>
            <w:keepLines w:val="0"/>
          </w:pPr>
        </w:pPrChange>
      </w:pPr>
      <w:ins w:id="5135" w:author="CARB" w:date="2023-12-19T12:12:00Z">
        <w:r>
          <w:t>Forklift Hydrogen Fueling;</w:t>
        </w:r>
      </w:ins>
      <w:r>
        <w:t xml:space="preserve"> and</w:t>
      </w:r>
    </w:p>
    <w:p w14:paraId="21236BBC" w14:textId="77777777" w:rsidR="00990B31" w:rsidRDefault="00990B31" w:rsidP="00893322">
      <w:pPr>
        <w:pStyle w:val="Heading5"/>
        <w:keepNext w:val="0"/>
        <w:keepLines w:val="0"/>
        <w:rPr>
          <w:ins w:id="5136" w:author="CARB" w:date="2023-12-19T12:12:00Z"/>
        </w:rPr>
      </w:pPr>
      <w:ins w:id="5137" w:author="CARB" w:date="2023-12-19T12:12:00Z">
        <w:r>
          <w:t>Fuel Cell Vehicle (FCV) Fueling</w:t>
        </w:r>
      </w:ins>
    </w:p>
    <w:p w14:paraId="66E8C7E9" w14:textId="77777777" w:rsidR="00990B31" w:rsidRDefault="00990B31" w:rsidP="00893322">
      <w:pPr>
        <w:pStyle w:val="Heading4"/>
        <w:keepNext w:val="0"/>
        <w:keepLines w:val="0"/>
        <w:rPr>
          <w:ins w:id="5138" w:author="CARB" w:date="2023-12-19T12:12:00Z"/>
        </w:rPr>
      </w:pPr>
      <w:ins w:id="5139" w:author="CARB" w:date="2023-12-19T12:12:00Z">
        <w:r>
          <w:t>For the following electricity-based transaction types:</w:t>
        </w:r>
      </w:ins>
    </w:p>
    <w:p w14:paraId="0B4A33D4" w14:textId="77777777" w:rsidR="00990B31" w:rsidRDefault="00990B31" w:rsidP="00893322">
      <w:pPr>
        <w:pStyle w:val="Heading5"/>
        <w:keepNext w:val="0"/>
        <w:keepLines w:val="0"/>
        <w:rPr>
          <w:ins w:id="5140" w:author="CARB" w:date="2023-12-19T12:12:00Z"/>
        </w:rPr>
      </w:pPr>
      <w:ins w:id="5141" w:author="CARB" w:date="2023-12-19T12:12:00Z">
        <w:r>
          <w:t>EV Charging except as specified under 95491(d)(3)(A);</w:t>
        </w:r>
      </w:ins>
    </w:p>
    <w:p w14:paraId="38B2FAFF" w14:textId="77777777" w:rsidR="00990B31" w:rsidRDefault="00990B31" w:rsidP="00893322">
      <w:pPr>
        <w:pStyle w:val="Heading5"/>
        <w:keepNext w:val="0"/>
        <w:keepLines w:val="0"/>
        <w:rPr>
          <w:ins w:id="5142" w:author="CARB" w:date="2023-12-19T12:12:00Z"/>
        </w:rPr>
      </w:pPr>
      <w:proofErr w:type="spellStart"/>
      <w:ins w:id="5143" w:author="CARB" w:date="2023-12-19T12:12:00Z">
        <w:r>
          <w:t>eTRU</w:t>
        </w:r>
        <w:proofErr w:type="spellEnd"/>
        <w:r>
          <w:t xml:space="preserve"> Fueling;</w:t>
        </w:r>
      </w:ins>
    </w:p>
    <w:p w14:paraId="4553DE34" w14:textId="77777777" w:rsidR="00990B31" w:rsidRDefault="00990B31" w:rsidP="00893322">
      <w:pPr>
        <w:pStyle w:val="Heading5"/>
        <w:keepNext w:val="0"/>
        <w:keepLines w:val="0"/>
        <w:rPr>
          <w:ins w:id="5144" w:author="CARB" w:date="2023-12-19T12:12:00Z"/>
        </w:rPr>
      </w:pPr>
      <w:proofErr w:type="spellStart"/>
      <w:ins w:id="5145" w:author="CARB" w:date="2023-12-19T12:12:00Z">
        <w:r>
          <w:t>eCHE</w:t>
        </w:r>
        <w:proofErr w:type="spellEnd"/>
        <w:r>
          <w:t xml:space="preserve"> Fueling;</w:t>
        </w:r>
      </w:ins>
    </w:p>
    <w:p w14:paraId="3D805B5D" w14:textId="77777777" w:rsidR="00990B31" w:rsidRDefault="00990B31" w:rsidP="00893322">
      <w:pPr>
        <w:pStyle w:val="Heading5"/>
        <w:keepNext w:val="0"/>
        <w:keepLines w:val="0"/>
        <w:rPr>
          <w:ins w:id="5146" w:author="CARB" w:date="2023-12-19T12:12:00Z"/>
        </w:rPr>
      </w:pPr>
      <w:proofErr w:type="spellStart"/>
      <w:ins w:id="5147" w:author="CARB" w:date="2023-12-19T12:12:00Z">
        <w:r>
          <w:t>eOGV</w:t>
        </w:r>
        <w:proofErr w:type="spellEnd"/>
        <w:r>
          <w:t xml:space="preserve"> Fueling;</w:t>
        </w:r>
      </w:ins>
    </w:p>
    <w:p w14:paraId="003DDCE6" w14:textId="77777777" w:rsidR="00990B31" w:rsidRDefault="00990B31" w:rsidP="00893322">
      <w:pPr>
        <w:pStyle w:val="Heading5"/>
        <w:keepNext w:val="0"/>
        <w:keepLines w:val="0"/>
        <w:rPr>
          <w:ins w:id="5148" w:author="CARB" w:date="2023-12-19T12:12:00Z"/>
        </w:rPr>
      </w:pPr>
      <w:ins w:id="5149" w:author="CARB" w:date="2023-12-19T12:12:00Z">
        <w:r>
          <w:t>Fixed Guideway Electricity Fueling; and</w:t>
        </w:r>
      </w:ins>
    </w:p>
    <w:p w14:paraId="60501C6C" w14:textId="77777777" w:rsidR="00990B31" w:rsidRPr="006F2A86" w:rsidRDefault="00990B31" w:rsidP="00893322">
      <w:pPr>
        <w:pStyle w:val="Heading5"/>
        <w:keepNext w:val="0"/>
        <w:keepLines w:val="0"/>
        <w:rPr>
          <w:ins w:id="5150" w:author="CARB" w:date="2023-12-19T12:12:00Z"/>
        </w:rPr>
      </w:pPr>
      <w:ins w:id="5151" w:author="CARB" w:date="2023-12-19T12:12:00Z">
        <w:r>
          <w:t>Forklift Electricity Fueling.</w:t>
        </w:r>
      </w:ins>
    </w:p>
    <w:p w14:paraId="7C5F5644" w14:textId="77777777" w:rsidR="00990B31" w:rsidRPr="00130942" w:rsidRDefault="00990B31" w:rsidP="007E14C0">
      <w:pPr>
        <w:pStyle w:val="Heading4"/>
        <w:keepNext w:val="0"/>
        <w:keepLines w:val="0"/>
        <w:numPr>
          <w:numberingChange w:id="5152" w:author="CARB" w:date="2023-12-19T12:12:00Z" w:original="(%4:4:3:)"/>
        </w:numPr>
        <w:rPr>
          <w:rFonts w:eastAsia="Yu Gothic Light"/>
        </w:rPr>
      </w:pPr>
      <w:r w:rsidRPr="14D6E132">
        <w:rPr>
          <w:rFonts w:eastAsia="Yu Gothic Light"/>
        </w:rPr>
        <w:t>FCV Fueling for hydrogen produced from biomethane supplied using book-and-claim accounting pursuant to section 95488.8(</w:t>
      </w:r>
      <w:proofErr w:type="spellStart"/>
      <w:r w:rsidRPr="14D6E132">
        <w:rPr>
          <w:rFonts w:eastAsia="Yu Gothic Light"/>
        </w:rPr>
        <w:t>i</w:t>
      </w:r>
      <w:proofErr w:type="spellEnd"/>
      <w:r w:rsidRPr="14D6E132">
        <w:rPr>
          <w:rFonts w:eastAsia="Yu Gothic Light"/>
        </w:rPr>
        <w:t>)(2).</w:t>
      </w:r>
    </w:p>
    <w:p w14:paraId="707D60AB" w14:textId="77777777" w:rsidR="00990B31" w:rsidRPr="00130942" w:rsidRDefault="00990B31" w:rsidP="00990B31">
      <w:pPr>
        <w:pStyle w:val="Heading3"/>
        <w:keepNext w:val="0"/>
        <w:keepLines w:val="0"/>
        <w:rPr>
          <w:rFonts w:eastAsia="Yu Gothic Light"/>
        </w:rPr>
      </w:pPr>
      <w:r w:rsidRPr="0034739C">
        <w:rPr>
          <w:rFonts w:eastAsia="Yu Gothic Light"/>
          <w:i/>
          <w:iCs/>
        </w:rPr>
        <w:t>Verification Schedule.</w:t>
      </w:r>
      <w:r w:rsidRPr="00130942">
        <w:rPr>
          <w:rFonts w:eastAsia="Yu Gothic Light"/>
        </w:rPr>
        <w:t xml:space="preserve"> Entities responsible for verification of Quarterly Fuel Transactions Reports must ensure a transactions data verification statement is submitted to the Executive Officer according to the following schedule.</w:t>
      </w:r>
    </w:p>
    <w:p w14:paraId="14F2649A" w14:textId="77777777" w:rsidR="00990B31" w:rsidRPr="00130942" w:rsidRDefault="00990B31" w:rsidP="00990B31">
      <w:pPr>
        <w:pStyle w:val="Heading4"/>
        <w:keepNext w:val="0"/>
        <w:keepLines w:val="0"/>
        <w:rPr>
          <w:rFonts w:eastAsia="Yu Gothic Light"/>
        </w:rPr>
      </w:pPr>
      <w:r w:rsidRPr="0034739C">
        <w:rPr>
          <w:rFonts w:eastAsia="Yu Gothic Light"/>
          <w:i/>
          <w:iCs w:val="0"/>
        </w:rPr>
        <w:t>Annual Verification.</w:t>
      </w:r>
      <w:r w:rsidRPr="00130942">
        <w:rPr>
          <w:rFonts w:eastAsia="Yu Gothic Light"/>
        </w:rPr>
        <w:t xml:space="preserve"> The entity required to contract for verification of Quarterly Fuel Transactions Reports must ensure a transactions verification statement is submitted annually by August 31, </w:t>
      </w:r>
      <w:r w:rsidRPr="00130942">
        <w:rPr>
          <w:rFonts w:eastAsia="Yu Gothic Light"/>
        </w:rPr>
        <w:lastRenderedPageBreak/>
        <w:t>beginning in 2021 for 2020 data, to the Executive Officer for the prior calendar year of data unless specified otherwise in sections 95500(c)(2)(B) or 95500(c)(2)(C).</w:t>
      </w:r>
    </w:p>
    <w:p w14:paraId="320A31C0" w14:textId="77777777" w:rsidR="00990B31" w:rsidRPr="00130942" w:rsidRDefault="00990B31" w:rsidP="00EE6A79">
      <w:pPr>
        <w:ind w:left="2160"/>
      </w:pPr>
      <w:r w:rsidRPr="00130942">
        <w:t>Quarterly review of a Quarterly Fuel Transactions Report may only be included as part of annual verification services after the entity submits the report and attests that the statements and information submitted are true, accurate, and complete.</w:t>
      </w:r>
    </w:p>
    <w:p w14:paraId="5A69AF8A" w14:textId="77777777" w:rsidR="00130942" w:rsidRPr="00130942" w:rsidRDefault="00990B31" w:rsidP="00F701A2">
      <w:pPr>
        <w:pStyle w:val="Heading4"/>
        <w:keepNext w:val="0"/>
        <w:keepLines w:val="0"/>
        <w:spacing w:line="259" w:lineRule="auto"/>
        <w:rPr>
          <w:del w:id="5153" w:author="CARB" w:date="2023-12-19T12:12:00Z"/>
          <w:rFonts w:eastAsia="Yu Gothic Light"/>
        </w:rPr>
      </w:pPr>
      <w:r w:rsidRPr="002C1F99">
        <w:rPr>
          <w:rFonts w:eastAsia="Yu Gothic Light"/>
          <w:i/>
          <w:iCs w:val="0"/>
        </w:rPr>
        <w:t>Deferred Verification.</w:t>
      </w:r>
      <w:r w:rsidRPr="002C1F99">
        <w:rPr>
          <w:i/>
          <w:rPrChange w:id="5154" w:author="CARB" w:date="2023-12-19T12:12:00Z">
            <w:rPr/>
          </w:rPrChange>
        </w:rPr>
        <w:t xml:space="preserve"> </w:t>
      </w:r>
      <w:del w:id="5155" w:author="CARB" w:date="2023-12-19T12:12:00Z">
        <w:r w:rsidR="00130942" w:rsidRPr="00130942">
          <w:rPr>
            <w:rFonts w:eastAsia="Yu Gothic Light"/>
          </w:rPr>
          <w:delText>Fuel pathway holders producing alternative fuels may defer annual verification of their Quarterly Fuel Transactions Reports for each production facility up to two years if the quantity of fuel produced at the production facility and reported by any entity does not result in 6,000 or more credits and 6,000 or more deficits generated in LRT-CBTS during the prior calendar year.</w:delText>
        </w:r>
      </w:del>
    </w:p>
    <w:p w14:paraId="058E1418" w14:textId="0C8B3738" w:rsidR="00990B31" w:rsidRPr="002C1F99" w:rsidRDefault="00990B31">
      <w:pPr>
        <w:pStyle w:val="Heading4"/>
        <w:keepNext w:val="0"/>
        <w:keepLines w:val="0"/>
        <w:rPr>
          <w:rFonts w:eastAsia="Yu Gothic Light"/>
        </w:rPr>
        <w:pPrChange w:id="5156" w:author="CARB" w:date="2023-12-19T12:12:00Z">
          <w:pPr>
            <w:ind w:left="2160"/>
          </w:pPr>
        </w:pPrChange>
      </w:pPr>
      <w:r w:rsidRPr="14D6E132">
        <w:rPr>
          <w:rFonts w:eastAsia="Yu Gothic Light"/>
        </w:rPr>
        <w:t>Fuel reporting entities</w:t>
      </w:r>
      <w:del w:id="5157" w:author="CARB" w:date="2023-12-19T12:12:00Z">
        <w:r w:rsidR="00130942" w:rsidRPr="00130942">
          <w:delText xml:space="preserve"> only reporting alternative fuel quantities using Lookup Table Pathways</w:delText>
        </w:r>
      </w:del>
      <w:r w:rsidRPr="14D6E132">
        <w:rPr>
          <w:rFonts w:eastAsia="Yu Gothic Light"/>
        </w:rPr>
        <w:t xml:space="preserve"> may defer annual verification of their Quarterly Fuel Transactions Reports up to two years if they do not generate 6,000 or more credits and 6,000 or more deficits in LRT-CBTS during the prior calendar year.</w:t>
      </w:r>
    </w:p>
    <w:p w14:paraId="36A58123" w14:textId="77777777" w:rsidR="00990B31" w:rsidRPr="00130942" w:rsidRDefault="00990B31" w:rsidP="00044625">
      <w:pPr>
        <w:ind w:left="2160"/>
      </w:pPr>
      <w:r w:rsidRPr="00130942">
        <w:t xml:space="preserve">Any fuel quantity reported under a pathway with </w:t>
      </w:r>
      <w:proofErr w:type="gramStart"/>
      <w:r w:rsidRPr="00130942">
        <w:t>biomethane</w:t>
      </w:r>
      <w:proofErr w:type="gramEnd"/>
      <w:ins w:id="5158" w:author="CARB" w:date="2023-12-19T12:12:00Z">
        <w:r w:rsidRPr="00130942">
          <w:t xml:space="preserve"> </w:t>
        </w:r>
        <w:r>
          <w:t>or hydrogen</w:t>
        </w:r>
      </w:ins>
      <w:r>
        <w:t xml:space="preserve"> </w:t>
      </w:r>
      <w:r w:rsidRPr="00130942">
        <w:t>supplied using book-and-claim accounting pursuant to section 95488.8(</w:t>
      </w:r>
      <w:proofErr w:type="spellStart"/>
      <w:r w:rsidRPr="00130942">
        <w:t>i</w:t>
      </w:r>
      <w:proofErr w:type="spellEnd"/>
      <w:r w:rsidRPr="00130942">
        <w:t>)(2) is not eligible for deferred verification.</w:t>
      </w:r>
    </w:p>
    <w:p w14:paraId="0657D9D6" w14:textId="53D228FF" w:rsidR="00990B31" w:rsidRPr="00130942" w:rsidRDefault="00990B31" w:rsidP="00044625">
      <w:pPr>
        <w:ind w:left="2160"/>
      </w:pPr>
      <w:r w:rsidRPr="00130942">
        <w:t xml:space="preserve">The verification body must submit transactions verification statements to the Executive Officer for all prior unverified reports on </w:t>
      </w:r>
      <w:ins w:id="5159" w:author="CARB" w:date="2023-12-19T12:12:00Z">
        <w:r>
          <w:t xml:space="preserve">or before </w:t>
        </w:r>
      </w:ins>
      <w:r w:rsidRPr="00130942">
        <w:t>August 31 of the year verification is required</w:t>
      </w:r>
      <w:r>
        <w:t xml:space="preserve"> </w:t>
      </w:r>
      <w:ins w:id="5160" w:author="CARB" w:date="2023-12-19T12:12:00Z">
        <w:r>
          <w:t>or conducted</w:t>
        </w:r>
        <w:r w:rsidRPr="00130942">
          <w:t xml:space="preserve"> </w:t>
        </w:r>
      </w:ins>
      <w:r w:rsidRPr="00130942">
        <w:t>for the</w:t>
      </w:r>
      <w:r>
        <w:t xml:space="preserve"> </w:t>
      </w:r>
      <w:del w:id="5161" w:author="CARB" w:date="2023-12-19T12:12:00Z">
        <w:r w:rsidR="00130942" w:rsidRPr="00130942">
          <w:delText>production facility</w:delText>
        </w:r>
      </w:del>
      <w:ins w:id="5162" w:author="CARB" w:date="2023-12-19T12:12:00Z">
        <w:r>
          <w:t>reporting entity</w:t>
        </w:r>
      </w:ins>
      <w:r w:rsidRPr="00130942">
        <w:t>.</w:t>
      </w:r>
    </w:p>
    <w:p w14:paraId="734C8A1B" w14:textId="77777777" w:rsidR="00990B31" w:rsidRPr="00130942" w:rsidRDefault="00990B31" w:rsidP="00990B31">
      <w:pPr>
        <w:pStyle w:val="Heading4"/>
        <w:keepNext w:val="0"/>
        <w:keepLines w:val="0"/>
        <w:rPr>
          <w:rFonts w:eastAsia="Yu Gothic Light"/>
        </w:rPr>
      </w:pPr>
      <w:r w:rsidRPr="006D79E6">
        <w:rPr>
          <w:rFonts w:eastAsia="Yu Gothic Light"/>
          <w:i/>
          <w:iCs w:val="0"/>
        </w:rPr>
        <w:t>Verification Exemption for Designated Liquid Fuel Transactions.</w:t>
      </w:r>
      <w:r w:rsidRPr="00130942">
        <w:rPr>
          <w:rFonts w:eastAsia="Yu Gothic Light"/>
        </w:rPr>
        <w:t xml:space="preserve"> Entities reporting fuel transactions as Export, Gain of Inventory, Loss of Inventory, and Not Used for Transportation, which do not result in 6,000 or more credits and 6,000 or more deficits generated in LRT-CBTS in a calendar year are exempt from verification of the Quarterly Fuel Transactions Reports for that calendar year if all the following conditions are met:</w:t>
      </w:r>
    </w:p>
    <w:p w14:paraId="5A5B23D2" w14:textId="77777777" w:rsidR="00990B31" w:rsidRPr="00130942" w:rsidRDefault="00990B31" w:rsidP="00990B31">
      <w:pPr>
        <w:pStyle w:val="Heading5"/>
        <w:keepNext w:val="0"/>
        <w:keepLines w:val="0"/>
        <w:rPr>
          <w:rFonts w:eastAsia="Yu Gothic Light"/>
        </w:rPr>
      </w:pPr>
      <w:r w:rsidRPr="00130942">
        <w:rPr>
          <w:rFonts w:eastAsia="Yu Gothic Light"/>
        </w:rPr>
        <w:t>The entity did not report any liquid fuel using the transaction types: Production in California, Production for Import, or Import; and</w:t>
      </w:r>
    </w:p>
    <w:p w14:paraId="757A0C6C" w14:textId="63C2CD64" w:rsidR="00990B31" w:rsidRPr="00130942" w:rsidRDefault="00990B31" w:rsidP="00990B31">
      <w:pPr>
        <w:pStyle w:val="Heading5"/>
        <w:keepNext w:val="0"/>
        <w:keepLines w:val="0"/>
        <w:rPr>
          <w:rFonts w:eastAsia="Yu Gothic Light"/>
        </w:rPr>
      </w:pPr>
      <w:r w:rsidRPr="4F10FDBC">
        <w:rPr>
          <w:rFonts w:eastAsia="Yu Gothic Light"/>
        </w:rPr>
        <w:t xml:space="preserve">The entity did not report any transactions specified in section 95500(c)(1)(B) </w:t>
      </w:r>
      <w:del w:id="5163" w:author="CARB" w:date="2023-12-19T12:12:00Z">
        <w:r w:rsidR="00130942" w:rsidRPr="00130942">
          <w:rPr>
            <w:rFonts w:eastAsia="Yu Gothic Light"/>
          </w:rPr>
          <w:delText>or</w:delText>
        </w:r>
      </w:del>
      <w:ins w:id="5164" w:author="CARB" w:date="2023-12-19T12:12:00Z">
        <w:r w:rsidRPr="4F10FDBC">
          <w:rPr>
            <w:rFonts w:eastAsia="Yu Gothic Light"/>
          </w:rPr>
          <w:t>through</w:t>
        </w:r>
      </w:ins>
      <w:r w:rsidRPr="4F10FDBC">
        <w:rPr>
          <w:rFonts w:eastAsia="Yu Gothic Light"/>
        </w:rPr>
        <w:t xml:space="preserve"> 95500(c)(1)(</w:t>
      </w:r>
      <w:del w:id="5165" w:author="CARB" w:date="2023-12-19T12:12:00Z">
        <w:r w:rsidR="00130942" w:rsidRPr="00130942">
          <w:rPr>
            <w:rFonts w:eastAsia="Yu Gothic Light"/>
          </w:rPr>
          <w:delText>C</w:delText>
        </w:r>
      </w:del>
      <w:ins w:id="5166" w:author="CARB" w:date="2023-12-19T12:12:00Z">
        <w:r w:rsidRPr="4F10FDBC">
          <w:rPr>
            <w:rFonts w:eastAsia="Yu Gothic Light"/>
          </w:rPr>
          <w:t>E</w:t>
        </w:r>
      </w:ins>
      <w:r w:rsidRPr="4F10FDBC">
        <w:rPr>
          <w:rFonts w:eastAsia="Yu Gothic Light"/>
        </w:rPr>
        <w:t>).</w:t>
      </w:r>
    </w:p>
    <w:p w14:paraId="663B82F8" w14:textId="77777777" w:rsidR="00990B31" w:rsidRPr="00130942" w:rsidRDefault="00990B31" w:rsidP="00990B31">
      <w:pPr>
        <w:pStyle w:val="Heading2"/>
        <w:keepNext w:val="0"/>
        <w:keepLines w:val="0"/>
        <w:rPr>
          <w:rFonts w:eastAsia="Yu Gothic Light"/>
        </w:rPr>
      </w:pPr>
      <w:r w:rsidRPr="006D79E6">
        <w:rPr>
          <w:rFonts w:eastAsia="Yu Gothic Light"/>
          <w:i/>
          <w:iCs/>
        </w:rPr>
        <w:lastRenderedPageBreak/>
        <w:t>Verification of Crude Oil Quarterly and Annual Volumes Reports</w:t>
      </w:r>
      <w:r w:rsidRPr="00130942">
        <w:rPr>
          <w:rFonts w:eastAsia="Yu Gothic Light"/>
        </w:rPr>
        <w:t>.</w:t>
      </w:r>
    </w:p>
    <w:p w14:paraId="141C4820" w14:textId="77777777" w:rsidR="00990B31" w:rsidRPr="00130942" w:rsidRDefault="00990B31" w:rsidP="00990B31">
      <w:pPr>
        <w:pStyle w:val="Heading3"/>
        <w:keepNext w:val="0"/>
        <w:keepLines w:val="0"/>
        <w:rPr>
          <w:rFonts w:eastAsia="Yu Gothic Light"/>
        </w:rPr>
      </w:pPr>
      <w:r w:rsidRPr="006D79E6">
        <w:rPr>
          <w:rFonts w:eastAsia="Yu Gothic Light"/>
          <w:i/>
          <w:iCs/>
        </w:rPr>
        <w:t>Applicability.</w:t>
      </w:r>
      <w:r w:rsidRPr="00130942">
        <w:rPr>
          <w:rFonts w:eastAsia="Yu Gothic Light"/>
        </w:rPr>
        <w:t xml:space="preserve"> Entities submitting crude oil volume data must obtain the services of a verification body accredited by the Executive Officer for purposes of conducting verification services, including required site visit(s), for Crude Oil Quarterly and Annual Volumes Reports submitted under this </w:t>
      </w:r>
      <w:proofErr w:type="spellStart"/>
      <w:r w:rsidRPr="00130942">
        <w:rPr>
          <w:rFonts w:eastAsia="Yu Gothic Light"/>
        </w:rPr>
        <w:t>subarticle</w:t>
      </w:r>
      <w:proofErr w:type="spellEnd"/>
      <w:r w:rsidRPr="00130942">
        <w:rPr>
          <w:rFonts w:eastAsia="Yu Gothic Light"/>
        </w:rPr>
        <w:t>.</w:t>
      </w:r>
    </w:p>
    <w:p w14:paraId="1C07B9E9" w14:textId="434E65B8" w:rsidR="00990B31" w:rsidRPr="00130942" w:rsidRDefault="00990B31" w:rsidP="00990B31">
      <w:pPr>
        <w:pStyle w:val="Heading3"/>
        <w:keepNext w:val="0"/>
        <w:keepLines w:val="0"/>
        <w:rPr>
          <w:rFonts w:eastAsia="Yu Gothic Light"/>
        </w:rPr>
      </w:pPr>
      <w:r w:rsidRPr="36AEDAC2">
        <w:rPr>
          <w:rFonts w:eastAsia="Yu Gothic Light"/>
          <w:i/>
          <w:iCs/>
        </w:rPr>
        <w:t>Verification Schedule.</w:t>
      </w:r>
      <w:r w:rsidRPr="36AEDAC2">
        <w:rPr>
          <w:rFonts w:eastAsia="Yu Gothic Light"/>
        </w:rPr>
        <w:t xml:space="preserve"> Entities required to contract for verification of Crude Oil Quarterly and Annual Volumes Reports must ensure a crude oil volume verification statement for the prior calendar year of data is submitted to the Executive Officer annually by August 31</w:t>
      </w:r>
      <w:del w:id="5167" w:author="CARB" w:date="2023-12-19T12:12:00Z">
        <w:r w:rsidR="00130942" w:rsidRPr="00130942">
          <w:rPr>
            <w:rFonts w:eastAsia="Yu Gothic Light"/>
          </w:rPr>
          <w:delText>st</w:delText>
        </w:r>
      </w:del>
      <w:r w:rsidRPr="36AEDAC2">
        <w:rPr>
          <w:rFonts w:eastAsia="Yu Gothic Light"/>
        </w:rPr>
        <w:t>, beginning in 2021 for 2020 data.</w:t>
      </w:r>
    </w:p>
    <w:p w14:paraId="6F73E1A7" w14:textId="77777777" w:rsidR="00990B31" w:rsidRPr="00130942" w:rsidRDefault="00990B31" w:rsidP="00044625">
      <w:pPr>
        <w:ind w:left="1440"/>
      </w:pPr>
      <w:proofErr w:type="gramStart"/>
      <w:r w:rsidRPr="00130942">
        <w:t>Quarterly</w:t>
      </w:r>
      <w:proofErr w:type="gramEnd"/>
      <w:r w:rsidRPr="00130942">
        <w:t xml:space="preserve"> review of a Crude Oil Quarterly Volumes Report may only be conducted as part of annual verification services after the entity submits the quarterly report and attests that the statements and information submitted are true, accurate, and complete.</w:t>
      </w:r>
    </w:p>
    <w:p w14:paraId="4BA4C4D8" w14:textId="77777777" w:rsidR="00990B31" w:rsidRPr="00130942" w:rsidRDefault="00990B31" w:rsidP="00990B31">
      <w:pPr>
        <w:pStyle w:val="Heading2"/>
        <w:keepNext w:val="0"/>
        <w:keepLines w:val="0"/>
        <w:rPr>
          <w:rFonts w:eastAsia="Yu Gothic Light"/>
        </w:rPr>
      </w:pPr>
      <w:r w:rsidRPr="001D325D">
        <w:rPr>
          <w:rFonts w:eastAsia="Yu Gothic Light"/>
          <w:i/>
          <w:iCs/>
        </w:rPr>
        <w:t>Verification of Project Reports</w:t>
      </w:r>
      <w:r w:rsidRPr="00130942">
        <w:rPr>
          <w:rFonts w:eastAsia="Yu Gothic Light"/>
        </w:rPr>
        <w:t>.</w:t>
      </w:r>
    </w:p>
    <w:p w14:paraId="0B207202" w14:textId="77777777" w:rsidR="00990B31" w:rsidRPr="00130942" w:rsidRDefault="00990B31" w:rsidP="00990B31">
      <w:pPr>
        <w:pStyle w:val="Heading3"/>
        <w:keepNext w:val="0"/>
        <w:keepLines w:val="0"/>
        <w:rPr>
          <w:rFonts w:eastAsia="Yu Gothic Light"/>
        </w:rPr>
      </w:pPr>
      <w:r w:rsidRPr="001D325D">
        <w:rPr>
          <w:rFonts w:eastAsia="Yu Gothic Light"/>
          <w:i/>
          <w:iCs/>
        </w:rPr>
        <w:t>Applicability.</w:t>
      </w:r>
      <w:r w:rsidRPr="00130942">
        <w:rPr>
          <w:rFonts w:eastAsia="Yu Gothic Light"/>
        </w:rPr>
        <w:t xml:space="preserve"> The following entities must obtain the services of a verification body accredited by the Executive Officer for purposes of conducting verification services, including required site visit(s), for Project Reports submitted under this </w:t>
      </w:r>
      <w:proofErr w:type="spellStart"/>
      <w:r w:rsidRPr="00130942">
        <w:rPr>
          <w:rFonts w:eastAsia="Yu Gothic Light"/>
        </w:rPr>
        <w:t>subarticle</w:t>
      </w:r>
      <w:proofErr w:type="spellEnd"/>
      <w:r w:rsidRPr="00130942">
        <w:rPr>
          <w:rFonts w:eastAsia="Yu Gothic Light"/>
        </w:rPr>
        <w:t>:</w:t>
      </w:r>
    </w:p>
    <w:p w14:paraId="76C25A8A" w14:textId="77777777" w:rsidR="00990B31" w:rsidRPr="00130942" w:rsidRDefault="00990B31" w:rsidP="00990B31">
      <w:pPr>
        <w:pStyle w:val="Heading4"/>
        <w:keepNext w:val="0"/>
        <w:keepLines w:val="0"/>
        <w:rPr>
          <w:rFonts w:eastAsia="Yu Gothic Light"/>
        </w:rPr>
      </w:pPr>
      <w:r w:rsidRPr="00130942">
        <w:rPr>
          <w:rFonts w:eastAsia="Yu Gothic Light"/>
        </w:rPr>
        <w:t>Project operators and joint applicants for refinery investment project reports;</w:t>
      </w:r>
    </w:p>
    <w:p w14:paraId="19185998" w14:textId="77777777" w:rsidR="00990B31" w:rsidRPr="00130942" w:rsidRDefault="00990B31" w:rsidP="00990B31">
      <w:pPr>
        <w:pStyle w:val="Heading4"/>
        <w:keepNext w:val="0"/>
        <w:keepLines w:val="0"/>
        <w:rPr>
          <w:rFonts w:eastAsia="Yu Gothic Light"/>
        </w:rPr>
      </w:pPr>
      <w:r w:rsidRPr="00130942">
        <w:rPr>
          <w:rFonts w:eastAsia="Yu Gothic Light"/>
        </w:rPr>
        <w:t>Project operators and joint applicants for innovative crude project reports;</w:t>
      </w:r>
    </w:p>
    <w:p w14:paraId="5631E0A1" w14:textId="77777777" w:rsidR="00990B31" w:rsidRPr="00130942" w:rsidRDefault="00990B31" w:rsidP="00990B31">
      <w:pPr>
        <w:pStyle w:val="Heading4"/>
        <w:keepNext w:val="0"/>
        <w:keepLines w:val="0"/>
        <w:rPr>
          <w:rFonts w:eastAsia="Yu Gothic Light"/>
        </w:rPr>
      </w:pPr>
      <w:r w:rsidRPr="00130942">
        <w:rPr>
          <w:rFonts w:eastAsia="Yu Gothic Light"/>
        </w:rPr>
        <w:t>Project operators and joint applicants for renewable hydrogen project reports; and</w:t>
      </w:r>
    </w:p>
    <w:p w14:paraId="5283541C" w14:textId="77777777" w:rsidR="00990B31" w:rsidRPr="00130942" w:rsidRDefault="00990B31" w:rsidP="00990B31">
      <w:pPr>
        <w:pStyle w:val="Heading4"/>
        <w:keepNext w:val="0"/>
        <w:keepLines w:val="0"/>
        <w:rPr>
          <w:rFonts w:eastAsia="Yu Gothic Light"/>
        </w:rPr>
      </w:pPr>
      <w:r w:rsidRPr="00130942">
        <w:rPr>
          <w:rFonts w:eastAsia="Yu Gothic Light"/>
        </w:rPr>
        <w:t>Project operators and joint applicants for direct air capture project reports.</w:t>
      </w:r>
    </w:p>
    <w:p w14:paraId="133E84ED" w14:textId="77777777" w:rsidR="00990B31" w:rsidRPr="00130942" w:rsidRDefault="00990B31" w:rsidP="00990B31">
      <w:pPr>
        <w:pStyle w:val="Heading3"/>
        <w:keepNext w:val="0"/>
        <w:keepLines w:val="0"/>
        <w:rPr>
          <w:rFonts w:eastAsia="Yu Gothic Light"/>
        </w:rPr>
      </w:pPr>
      <w:r w:rsidRPr="00BB642F">
        <w:rPr>
          <w:rFonts w:eastAsia="Yu Gothic Light"/>
          <w:i/>
          <w:iCs/>
        </w:rPr>
        <w:t>Verification Schedule.</w:t>
      </w:r>
      <w:r w:rsidRPr="00130942">
        <w:rPr>
          <w:rFonts w:eastAsia="Yu Gothic Light"/>
        </w:rPr>
        <w:t xml:space="preserve"> Entities submitting Project Reports may elect to conduct quarterly or annual verification. Entities must determine before the initial verification of a Project Report whether to conduct quarterly or annual verification. If an entity elects to conduct quarterly verification, it may only switch to annual verification at the beginning of a calendar year.</w:t>
      </w:r>
    </w:p>
    <w:p w14:paraId="607E27E6" w14:textId="77777777" w:rsidR="00990B31" w:rsidRPr="00130942" w:rsidRDefault="00990B31" w:rsidP="00044625">
      <w:pPr>
        <w:ind w:left="1440"/>
      </w:pPr>
      <w:r w:rsidRPr="00130942">
        <w:t>Entities electing quarterly verification must ensure each quarterly project data verification statement is submitted to the Executive Officer within five months of the Quarterly Project Report deadline beginning with 2020 data.</w:t>
      </w:r>
    </w:p>
    <w:p w14:paraId="62CD9E69" w14:textId="77777777" w:rsidR="00990B31" w:rsidRPr="00130942" w:rsidRDefault="00990B31" w:rsidP="00044625">
      <w:pPr>
        <w:ind w:left="1440"/>
      </w:pPr>
      <w:r w:rsidRPr="00130942">
        <w:lastRenderedPageBreak/>
        <w:t>Entities electing annual verification must ensure annual project data verification statements are submitted to the Executive Officer by August</w:t>
      </w:r>
      <w:r>
        <w:t> </w:t>
      </w:r>
      <w:r w:rsidRPr="00130942">
        <w:t xml:space="preserve">31, </w:t>
      </w:r>
      <w:proofErr w:type="gramStart"/>
      <w:r w:rsidRPr="00130942">
        <w:t>2021</w:t>
      </w:r>
      <w:proofErr w:type="gramEnd"/>
      <w:r w:rsidRPr="00130942">
        <w:t xml:space="preserve"> for submittal of 2020 data, and annually thereafter.</w:t>
      </w:r>
    </w:p>
    <w:p w14:paraId="054305A7" w14:textId="77777777" w:rsidR="00990B31" w:rsidRPr="00130942" w:rsidRDefault="00990B31" w:rsidP="00990B31">
      <w:pPr>
        <w:pStyle w:val="Heading2"/>
        <w:keepNext w:val="0"/>
        <w:keepLines w:val="0"/>
        <w:rPr>
          <w:rFonts w:eastAsia="Yu Gothic Light"/>
        </w:rPr>
      </w:pPr>
      <w:r w:rsidRPr="00BB642F">
        <w:rPr>
          <w:rFonts w:eastAsia="Yu Gothic Light"/>
          <w:i/>
          <w:iCs/>
        </w:rPr>
        <w:t>Verification of Low-Complexity/Low-Energy-Use Refinery Reports</w:t>
      </w:r>
      <w:r w:rsidRPr="00130942">
        <w:rPr>
          <w:rFonts w:eastAsia="Yu Gothic Light"/>
        </w:rPr>
        <w:t>.</w:t>
      </w:r>
    </w:p>
    <w:p w14:paraId="773C9388" w14:textId="77777777" w:rsidR="00990B31" w:rsidRPr="00130942" w:rsidRDefault="00990B31" w:rsidP="00990B31">
      <w:pPr>
        <w:pStyle w:val="Heading3"/>
        <w:keepNext w:val="0"/>
        <w:keepLines w:val="0"/>
        <w:rPr>
          <w:rFonts w:eastAsia="Yu Gothic Light"/>
        </w:rPr>
      </w:pPr>
      <w:r w:rsidRPr="00BB642F">
        <w:rPr>
          <w:rFonts w:eastAsia="Yu Gothic Light"/>
          <w:i/>
          <w:iCs/>
        </w:rPr>
        <w:t>Applicability.</w:t>
      </w:r>
      <w:r w:rsidRPr="00130942">
        <w:rPr>
          <w:rFonts w:eastAsia="Yu Gothic Light"/>
        </w:rPr>
        <w:t xml:space="preserve"> Entities submitting Low-Complexity/Low-Energy-Use refinery data must obtain the services of a verification body accredited by the Executive Officer for purposes of conducting verification services, including required site visit(s), for Low-Complexity/Low-Energy-Use Refinery Reports submitted under this </w:t>
      </w:r>
      <w:proofErr w:type="spellStart"/>
      <w:r w:rsidRPr="00130942">
        <w:rPr>
          <w:rFonts w:eastAsia="Yu Gothic Light"/>
        </w:rPr>
        <w:t>subarticle</w:t>
      </w:r>
      <w:proofErr w:type="spellEnd"/>
      <w:r w:rsidRPr="00130942">
        <w:rPr>
          <w:rFonts w:eastAsia="Yu Gothic Light"/>
        </w:rPr>
        <w:t>.</w:t>
      </w:r>
    </w:p>
    <w:p w14:paraId="69F4CDA0" w14:textId="77777777" w:rsidR="00990B31" w:rsidRPr="00130942" w:rsidRDefault="00990B31" w:rsidP="00990B31">
      <w:pPr>
        <w:pStyle w:val="Heading3"/>
        <w:keepNext w:val="0"/>
        <w:keepLines w:val="0"/>
        <w:rPr>
          <w:rFonts w:eastAsia="Yu Gothic Light"/>
        </w:rPr>
      </w:pPr>
      <w:r w:rsidRPr="00BB642F">
        <w:rPr>
          <w:rFonts w:eastAsia="Yu Gothic Light"/>
          <w:i/>
          <w:iCs/>
        </w:rPr>
        <w:t>Verification Schedule.</w:t>
      </w:r>
      <w:r w:rsidRPr="00130942">
        <w:rPr>
          <w:rFonts w:eastAsia="Yu Gothic Light"/>
        </w:rPr>
        <w:t xml:space="preserve"> The verification body must submit an annual verification statement to the Executive Officer for the prior calendar year by August 31, beginning in 2021 for 2020 data.</w:t>
      </w:r>
    </w:p>
    <w:p w14:paraId="6F8171D3" w14:textId="77777777" w:rsidR="00990B31" w:rsidRPr="00130942" w:rsidRDefault="00990B31" w:rsidP="00990B31">
      <w:pPr>
        <w:pStyle w:val="Heading2"/>
        <w:keepNext w:val="0"/>
        <w:keepLines w:val="0"/>
        <w:rPr>
          <w:rFonts w:eastAsia="Yu Gothic Light"/>
        </w:rPr>
      </w:pPr>
      <w:r w:rsidRPr="00BB642F">
        <w:rPr>
          <w:rFonts w:eastAsia="Yu Gothic Light"/>
          <w:i/>
          <w:iCs/>
        </w:rPr>
        <w:t>Verification Body and Individual Verifier Rotation Requirements.</w:t>
      </w:r>
      <w:r w:rsidRPr="00130942">
        <w:rPr>
          <w:rFonts w:eastAsia="Yu Gothic Light"/>
        </w:rPr>
        <w:t xml:space="preserve"> An entity that is required to contract for validation or verification must not use the same verification body or individual verifier(s) to perform validation and verification services under this </w:t>
      </w:r>
      <w:proofErr w:type="spellStart"/>
      <w:r w:rsidRPr="00130942">
        <w:rPr>
          <w:rFonts w:eastAsia="Yu Gothic Light"/>
        </w:rPr>
        <w:t>subarticle</w:t>
      </w:r>
      <w:proofErr w:type="spellEnd"/>
      <w:r w:rsidRPr="00130942">
        <w:rPr>
          <w:rFonts w:eastAsia="Yu Gothic Light"/>
        </w:rPr>
        <w:t xml:space="preserve"> for a period of more than six consecutive years, beginning January 1, 2020.</w:t>
      </w:r>
    </w:p>
    <w:p w14:paraId="53F8B1C6" w14:textId="77777777" w:rsidR="00990B31" w:rsidRPr="00130942" w:rsidRDefault="00990B31" w:rsidP="00044625">
      <w:pPr>
        <w:ind w:left="720"/>
      </w:pPr>
      <w:r w:rsidRPr="00130942">
        <w:t xml:space="preserve">The six-year period begins on the execution date of the entity's first contract for any validation or verification under this </w:t>
      </w:r>
      <w:proofErr w:type="spellStart"/>
      <w:r w:rsidRPr="00130942">
        <w:t>subarticle</w:t>
      </w:r>
      <w:proofErr w:type="spellEnd"/>
      <w:r w:rsidRPr="00130942">
        <w:t xml:space="preserve"> and ends on the date the final verification statement is submitted. The six-year limit does not reset upon a change in ownership or operational control of the entity required to contract for validation or verification services.</w:t>
      </w:r>
    </w:p>
    <w:p w14:paraId="06C8D82B" w14:textId="77777777" w:rsidR="00990B31" w:rsidRPr="00130942" w:rsidRDefault="00990B31" w:rsidP="00044625">
      <w:pPr>
        <w:ind w:left="720"/>
      </w:pPr>
      <w:r w:rsidRPr="00130942">
        <w:t>If the entity is required or elects to contract with another verification body or verifier(s), the entity may re-engage the previous verification body or verifier(s) only after three years, except in the case of a set-aside of a validation or verification statement as specified in section 95501. An entity required to contract for validation or verification services must, in time for the next verification, replace a verification body that has a suspended or revoked Executive Order pursuant to MRR section 95132(d), and included by reference in section 95502(a).</w:t>
      </w:r>
    </w:p>
    <w:p w14:paraId="621997ED" w14:textId="6702466B" w:rsidR="0012675F" w:rsidRPr="00044625" w:rsidRDefault="00990B31" w:rsidP="00044625">
      <w:pPr>
        <w:rPr>
          <w:sz w:val="20"/>
          <w:szCs w:val="18"/>
        </w:rPr>
      </w:pPr>
      <w:r w:rsidRPr="00044625">
        <w:rPr>
          <w:sz w:val="20"/>
          <w:szCs w:val="18"/>
        </w:rPr>
        <w:t xml:space="preserve">NOTE: Authority cited: Sections 38510, 38530, 38560, 38560.5, 38571, 38580, 39600, 39601, 41510, 41511 and 43018, Health and Safety Code; 42 U.S.C. section 7545; and </w:t>
      </w:r>
      <w:r w:rsidRPr="00044625">
        <w:rPr>
          <w:i/>
          <w:sz w:val="20"/>
          <w:szCs w:val="18"/>
        </w:rPr>
        <w:t xml:space="preserve">Western Oil and Gas </w:t>
      </w:r>
      <w:proofErr w:type="spellStart"/>
      <w:r w:rsidRPr="00044625">
        <w:rPr>
          <w:i/>
          <w:sz w:val="20"/>
          <w:szCs w:val="18"/>
        </w:rPr>
        <w:t>Ass'n</w:t>
      </w:r>
      <w:proofErr w:type="spellEnd"/>
      <w:r w:rsidRPr="00044625">
        <w:rPr>
          <w:i/>
          <w:sz w:val="20"/>
          <w:szCs w:val="18"/>
        </w:rPr>
        <w:t xml:space="preserve"> v. Orange County Air Pollution Control District</w:t>
      </w:r>
      <w:r w:rsidRPr="00044625">
        <w:rPr>
          <w:sz w:val="20"/>
          <w:szCs w:val="18"/>
        </w:rPr>
        <w:t xml:space="preserve">, 14 Cal.3d 411, 121 </w:t>
      </w:r>
      <w:proofErr w:type="spellStart"/>
      <w:r w:rsidRPr="00044625">
        <w:rPr>
          <w:sz w:val="20"/>
          <w:szCs w:val="18"/>
        </w:rPr>
        <w:t>Cal.Rptr</w:t>
      </w:r>
      <w:proofErr w:type="spellEnd"/>
      <w:r w:rsidRPr="00044625">
        <w:rPr>
          <w:sz w:val="20"/>
          <w:szCs w:val="18"/>
        </w:rPr>
        <w:t xml:space="preserve">. 249 (1975). Reference: Sections 38501, 38510, 39515, 39516, 38571, 38580, 39000, 39001, 39002, 39003, 39515, 39516, 41510, 41511 and 43000, Health and Safety Code; Section 25000.5, Public Resources Code; and </w:t>
      </w:r>
      <w:r w:rsidRPr="00044625">
        <w:rPr>
          <w:i/>
          <w:sz w:val="20"/>
          <w:szCs w:val="18"/>
        </w:rPr>
        <w:t xml:space="preserve">Western Oil and Gas </w:t>
      </w:r>
      <w:proofErr w:type="spellStart"/>
      <w:r w:rsidRPr="00044625">
        <w:rPr>
          <w:i/>
          <w:sz w:val="20"/>
          <w:szCs w:val="18"/>
        </w:rPr>
        <w:t>Ass'n</w:t>
      </w:r>
      <w:proofErr w:type="spellEnd"/>
      <w:r w:rsidRPr="00044625">
        <w:rPr>
          <w:i/>
          <w:sz w:val="20"/>
          <w:szCs w:val="18"/>
        </w:rPr>
        <w:t xml:space="preserve"> v. Orange County Air Pollution Control District</w:t>
      </w:r>
      <w:r w:rsidRPr="00044625">
        <w:rPr>
          <w:sz w:val="20"/>
          <w:szCs w:val="18"/>
        </w:rPr>
        <w:t xml:space="preserve">, 14 Cal.3d 411, 121 </w:t>
      </w:r>
      <w:proofErr w:type="spellStart"/>
      <w:r w:rsidRPr="00044625">
        <w:rPr>
          <w:sz w:val="20"/>
          <w:szCs w:val="18"/>
        </w:rPr>
        <w:t>Cal.Rptr</w:t>
      </w:r>
      <w:proofErr w:type="spellEnd"/>
      <w:r w:rsidRPr="00044625">
        <w:rPr>
          <w:sz w:val="20"/>
          <w:szCs w:val="18"/>
        </w:rPr>
        <w:t>. 249 (1975).</w:t>
      </w:r>
    </w:p>
    <w:p w14:paraId="0AE642AE" w14:textId="77777777" w:rsidR="00990B31" w:rsidRPr="00130942" w:rsidRDefault="00990B31" w:rsidP="00990B31">
      <w:pPr>
        <w:pStyle w:val="Heading1"/>
        <w:keepNext w:val="0"/>
        <w:keepLines w:val="0"/>
        <w:rPr>
          <w:rFonts w:eastAsia="Yu Gothic Light"/>
        </w:rPr>
      </w:pPr>
      <w:r w:rsidRPr="14D6E132">
        <w:rPr>
          <w:rFonts w:eastAsia="Yu Gothic Light"/>
        </w:rPr>
        <w:t>95501. Requirements for Validation and Verification Services.</w:t>
      </w:r>
    </w:p>
    <w:p w14:paraId="3E98D00C" w14:textId="77777777" w:rsidR="00990B31" w:rsidRPr="00130942" w:rsidRDefault="00990B31" w:rsidP="00044625">
      <w:r w:rsidRPr="00130942">
        <w:t xml:space="preserve">Validation and verification services must be performed by verification bodies accredited by the Executive Officer; in addition, such services must meet the following </w:t>
      </w:r>
      <w:r w:rsidRPr="00130942">
        <w:lastRenderedPageBreak/>
        <w:t>requirements (the general term “verification services” includes validation services for fuel pathway applications unless otherwise provided):</w:t>
      </w:r>
    </w:p>
    <w:p w14:paraId="0772371A" w14:textId="77777777" w:rsidR="00990B31" w:rsidRPr="00130942" w:rsidRDefault="00990B31" w:rsidP="00990B31">
      <w:pPr>
        <w:pStyle w:val="Heading2"/>
        <w:keepNext w:val="0"/>
        <w:keepLines w:val="0"/>
        <w:rPr>
          <w:rFonts w:eastAsia="Yu Gothic Light"/>
        </w:rPr>
      </w:pPr>
      <w:r w:rsidRPr="00BB642F">
        <w:rPr>
          <w:rFonts w:eastAsia="Yu Gothic Light"/>
          <w:i/>
          <w:iCs/>
        </w:rPr>
        <w:t>Notice of Verification Services.</w:t>
      </w:r>
      <w:r w:rsidRPr="00130942">
        <w:rPr>
          <w:rFonts w:eastAsia="Yu Gothic Light"/>
        </w:rPr>
        <w:t xml:space="preserve"> The verification body must submit a notice of validation or verification services to the Executive Officer.</w:t>
      </w:r>
    </w:p>
    <w:p w14:paraId="43B892A6" w14:textId="0FA2F5BA" w:rsidR="00990B31" w:rsidRPr="00130942" w:rsidRDefault="00990B31" w:rsidP="00044625">
      <w:pPr>
        <w:ind w:left="720"/>
      </w:pPr>
      <w:r w:rsidRPr="00130942">
        <w:t xml:space="preserve">For verification bodies, the notice must be submitted to the Executive Officer after the Executive Officer has provided a determination that the potential for a conflict of interest is acceptable, as specified in section 95503(e), and that verification services may proceed. The verification body may begin services for the entity required to contract for verification services after the notice is received by the Executive Officer, but the verification body must allow a minimum of 14 </w:t>
      </w:r>
      <w:del w:id="5168" w:author="CARB" w:date="2023-12-19T12:12:00Z">
        <w:r w:rsidR="00130942" w:rsidRPr="00130942">
          <w:delText xml:space="preserve">calendar </w:delText>
        </w:r>
      </w:del>
      <w:r w:rsidRPr="00130942">
        <w:t xml:space="preserve">days advance notice of the site visit unless an earlier date is approved by the Executive Officer in writing. In the event that the </w:t>
      </w:r>
      <w:proofErr w:type="gramStart"/>
      <w:r w:rsidRPr="00130942">
        <w:t>conflict of interest</w:t>
      </w:r>
      <w:proofErr w:type="gramEnd"/>
      <w:r w:rsidRPr="00130942">
        <w:t xml:space="preserve"> statement and the notice of verification services are submitted together, services cannot begin until </w:t>
      </w:r>
      <w:del w:id="5169" w:author="CARB" w:date="2023-12-19T12:12:00Z">
        <w:r w:rsidR="00130942" w:rsidRPr="00130942">
          <w:delText>ten calendar</w:delText>
        </w:r>
      </w:del>
      <w:ins w:id="5170" w:author="CARB" w:date="2023-12-19T12:12:00Z">
        <w:r w:rsidR="003468E3">
          <w:t>10</w:t>
        </w:r>
      </w:ins>
      <w:r w:rsidRPr="00130942">
        <w:t xml:space="preserve"> days after the Executive Officer has deemed acceptable the potential for conflict of interest as specified in 95503(e).</w:t>
      </w:r>
    </w:p>
    <w:p w14:paraId="1ADEB89B" w14:textId="77777777" w:rsidR="00990B31" w:rsidRPr="00130942" w:rsidRDefault="00990B31">
      <w:pPr>
        <w:ind w:left="720"/>
        <w:pPrChange w:id="5171" w:author="CARB" w:date="2023-12-19T12:12:00Z">
          <w:pPr>
            <w:ind w:firstLine="720"/>
          </w:pPr>
        </w:pPrChange>
      </w:pPr>
      <w:r w:rsidRPr="00130942">
        <w:t>The verifier's notice must include all the following information:</w:t>
      </w:r>
    </w:p>
    <w:p w14:paraId="6D5CE507" w14:textId="77777777" w:rsidR="00990B31" w:rsidRPr="00130942" w:rsidRDefault="00990B31" w:rsidP="00990B31">
      <w:pPr>
        <w:pStyle w:val="Heading3"/>
        <w:keepNext w:val="0"/>
        <w:keepLines w:val="0"/>
        <w:rPr>
          <w:rFonts w:eastAsia="Yu Gothic Light"/>
        </w:rPr>
      </w:pPr>
      <w:r w:rsidRPr="00130942">
        <w:rPr>
          <w:rFonts w:eastAsia="Yu Gothic Light"/>
        </w:rPr>
        <w:t>A list of personnel who will be designated to provide verification services as a verification team, including the names of each designated employee, the lead verifier, and all subcontractors, and a description of the roles and responsibilities each team member will have. The independent reviewer must also be listed separately.</w:t>
      </w:r>
    </w:p>
    <w:p w14:paraId="1FCB2BC4" w14:textId="77777777" w:rsidR="00990B31" w:rsidRPr="00130942" w:rsidRDefault="00990B31" w:rsidP="00990B31">
      <w:pPr>
        <w:pStyle w:val="Heading3"/>
        <w:keepNext w:val="0"/>
        <w:keepLines w:val="0"/>
        <w:rPr>
          <w:rFonts w:eastAsia="Yu Gothic Light"/>
        </w:rPr>
      </w:pPr>
      <w:r w:rsidRPr="00130942">
        <w:rPr>
          <w:rFonts w:eastAsia="Yu Gothic Light"/>
        </w:rPr>
        <w:t>Documentation that the verification team has the skills required to provide verification services for the entity required to contract for verification services and type of application or report. The notice must include a demonstration that the verification team includes at least one member with specified competency that is not also the independent reviewer, when required below:</w:t>
      </w:r>
    </w:p>
    <w:p w14:paraId="505AB92C" w14:textId="77777777" w:rsidR="00990B31" w:rsidRPr="00130942" w:rsidRDefault="00990B31" w:rsidP="00990B31">
      <w:pPr>
        <w:pStyle w:val="Heading4"/>
        <w:keepNext w:val="0"/>
        <w:keepLines w:val="0"/>
        <w:rPr>
          <w:rFonts w:eastAsia="Yu Gothic Light"/>
        </w:rPr>
      </w:pPr>
      <w:r w:rsidRPr="00130942">
        <w:rPr>
          <w:rFonts w:eastAsia="Yu Gothic Light"/>
        </w:rPr>
        <w:t>Specified competency as evidenced by experience in alternative fuel production technology and process engineering when providing validation services for fuel pathway applications or verification services for Fuel Pathway Reports;</w:t>
      </w:r>
    </w:p>
    <w:p w14:paraId="437EA4F3" w14:textId="77777777" w:rsidR="00990B31" w:rsidRPr="00130942" w:rsidRDefault="00990B31" w:rsidP="00990B31">
      <w:pPr>
        <w:pStyle w:val="Heading4"/>
        <w:keepNext w:val="0"/>
        <w:keepLines w:val="0"/>
        <w:rPr>
          <w:rFonts w:eastAsia="Yu Gothic Light"/>
        </w:rPr>
      </w:pPr>
      <w:r w:rsidRPr="00130942">
        <w:rPr>
          <w:rFonts w:eastAsia="Yu Gothic Light"/>
        </w:rPr>
        <w:t>Specified competency as evidenced by accreditation by the Executive Officer as an oil and gas systems specialist pursuant to MRR when providing verification services for Quarterly Fuels Transactions Reports submitted by producers and importers of gasoline or diesel, Crude Oil Quarterly and Annual Volumes Reports, and Project Reports as listed in section 95500.</w:t>
      </w:r>
    </w:p>
    <w:p w14:paraId="6C8AE18E" w14:textId="77777777" w:rsidR="00990B31" w:rsidRPr="00130942" w:rsidRDefault="00990B31" w:rsidP="00990B31">
      <w:pPr>
        <w:pStyle w:val="Heading3"/>
        <w:keepNext w:val="0"/>
        <w:keepLines w:val="0"/>
        <w:rPr>
          <w:rFonts w:eastAsia="Yu Gothic Light"/>
        </w:rPr>
      </w:pPr>
      <w:r w:rsidRPr="00130942">
        <w:rPr>
          <w:rFonts w:eastAsia="Yu Gothic Light"/>
        </w:rPr>
        <w:t>General information on the entity required to contract for verifications, including:</w:t>
      </w:r>
    </w:p>
    <w:p w14:paraId="26FBF847" w14:textId="77777777" w:rsidR="00990B31" w:rsidRPr="00130942" w:rsidRDefault="00990B31" w:rsidP="00990B31">
      <w:pPr>
        <w:pStyle w:val="Heading4"/>
        <w:keepNext w:val="0"/>
        <w:keepLines w:val="0"/>
        <w:rPr>
          <w:rFonts w:eastAsia="Yu Gothic Light"/>
        </w:rPr>
      </w:pPr>
      <w:r w:rsidRPr="00130942">
        <w:rPr>
          <w:rFonts w:eastAsia="Yu Gothic Light"/>
        </w:rPr>
        <w:lastRenderedPageBreak/>
        <w:t>The entity's name and the facilities and other locations that will be subject to verification services, and the contact, address, telephone number and e-mail address for the entity required to contract for verification services;</w:t>
      </w:r>
    </w:p>
    <w:p w14:paraId="2B7080A7" w14:textId="77777777" w:rsidR="00990B31" w:rsidRPr="00130942" w:rsidRDefault="00990B31" w:rsidP="00990B31">
      <w:pPr>
        <w:pStyle w:val="Heading4"/>
        <w:keepNext w:val="0"/>
        <w:keepLines w:val="0"/>
        <w:rPr>
          <w:rFonts w:eastAsia="Yu Gothic Light"/>
        </w:rPr>
      </w:pPr>
      <w:r w:rsidRPr="00130942">
        <w:rPr>
          <w:rFonts w:eastAsia="Yu Gothic Light"/>
        </w:rPr>
        <w:t>The LCFS ID(s) for the entity required to contract for verification services;</w:t>
      </w:r>
    </w:p>
    <w:p w14:paraId="16045DBD" w14:textId="77777777" w:rsidR="00990B31" w:rsidRPr="00130942" w:rsidRDefault="00990B31" w:rsidP="00990B31">
      <w:pPr>
        <w:pStyle w:val="Heading4"/>
        <w:keepNext w:val="0"/>
        <w:keepLines w:val="0"/>
        <w:rPr>
          <w:rFonts w:eastAsia="Yu Gothic Light"/>
        </w:rPr>
      </w:pPr>
      <w:r w:rsidRPr="00130942">
        <w:rPr>
          <w:rFonts w:eastAsia="Yu Gothic Light"/>
        </w:rPr>
        <w:t>The date(s) of the on-site visit, if required in section 95501(b)(3), with physical address and contact information;</w:t>
      </w:r>
    </w:p>
    <w:p w14:paraId="408CD1AF" w14:textId="77777777" w:rsidR="00990B31" w:rsidRPr="00130942" w:rsidRDefault="00990B31" w:rsidP="00990B31">
      <w:pPr>
        <w:pStyle w:val="Heading4"/>
        <w:keepNext w:val="0"/>
        <w:keepLines w:val="0"/>
        <w:rPr>
          <w:rFonts w:eastAsia="Yu Gothic Light"/>
        </w:rPr>
      </w:pPr>
      <w:r w:rsidRPr="00130942">
        <w:rPr>
          <w:rFonts w:eastAsia="Yu Gothic Light"/>
        </w:rPr>
        <w:t>A brief description of expected verification services to be performed, including expected completion date, and whether quarterly review is planned in the context of an annual verification requirement.</w:t>
      </w:r>
    </w:p>
    <w:p w14:paraId="7554FEFD" w14:textId="77777777" w:rsidR="00990B31" w:rsidRPr="00130942" w:rsidRDefault="00990B31" w:rsidP="00990B31">
      <w:pPr>
        <w:pStyle w:val="Heading3"/>
        <w:keepNext w:val="0"/>
        <w:keepLines w:val="0"/>
        <w:rPr>
          <w:rFonts w:eastAsia="Yu Gothic Light"/>
        </w:rPr>
      </w:pPr>
      <w:r w:rsidRPr="00130942">
        <w:rPr>
          <w:rFonts w:eastAsia="Yu Gothic Light"/>
        </w:rPr>
        <w:t>If any of the information under sections 95501(a)(1) or 95501(a)(2) changes after the notice is submitted to the Executive Officer, the verification body must notify the Executive Officer as soon as the change is made and submit an updated notice of verification services.</w:t>
      </w:r>
    </w:p>
    <w:p w14:paraId="58C716A3" w14:textId="77777777" w:rsidR="00990B31" w:rsidRPr="00130942" w:rsidRDefault="00990B31" w:rsidP="00044625">
      <w:pPr>
        <w:ind w:left="1440"/>
      </w:pPr>
      <w:r w:rsidRPr="00130942">
        <w:t>The verification body must also submit an updated conflict of interest self-evaluation form with an updated notice of verification services as soon as the change is made. The conflict of interest must be reevaluated pursuant to section 95503(e) and the Executive Officer must approve any changes in writing.</w:t>
      </w:r>
    </w:p>
    <w:p w14:paraId="68BC4640" w14:textId="77777777" w:rsidR="00990B31" w:rsidRPr="00130942" w:rsidRDefault="00990B31" w:rsidP="00990B31">
      <w:pPr>
        <w:pStyle w:val="Heading2"/>
        <w:keepNext w:val="0"/>
        <w:keepLines w:val="0"/>
        <w:rPr>
          <w:rFonts w:eastAsia="Yu Gothic Light"/>
        </w:rPr>
      </w:pPr>
      <w:r w:rsidRPr="00130942">
        <w:rPr>
          <w:rFonts w:eastAsia="Yu Gothic Light"/>
        </w:rPr>
        <w:t>Verification services must include, but are not limited to, the following:</w:t>
      </w:r>
    </w:p>
    <w:p w14:paraId="19DFF9B1" w14:textId="77777777" w:rsidR="00990B31" w:rsidRPr="00130942" w:rsidRDefault="00990B31" w:rsidP="00990B31">
      <w:pPr>
        <w:pStyle w:val="Heading3"/>
        <w:keepNext w:val="0"/>
        <w:keepLines w:val="0"/>
        <w:rPr>
          <w:rFonts w:eastAsia="Yu Gothic Light"/>
        </w:rPr>
      </w:pPr>
      <w:r w:rsidRPr="0088653B">
        <w:rPr>
          <w:rFonts w:eastAsia="Yu Gothic Light"/>
          <w:i/>
          <w:iCs/>
        </w:rPr>
        <w:t>Validation or Verification Plan.</w:t>
      </w:r>
      <w:r w:rsidRPr="00130942">
        <w:rPr>
          <w:rFonts w:eastAsia="Yu Gothic Light"/>
        </w:rPr>
        <w:t xml:space="preserve"> The verification team must develop a validation or verification plan based on the following:</w:t>
      </w:r>
    </w:p>
    <w:p w14:paraId="407AB91E" w14:textId="77777777" w:rsidR="00990B31" w:rsidRPr="00130942" w:rsidRDefault="00990B31" w:rsidP="00990B31">
      <w:pPr>
        <w:pStyle w:val="Heading4"/>
        <w:keepNext w:val="0"/>
        <w:keepLines w:val="0"/>
        <w:rPr>
          <w:rFonts w:eastAsia="Yu Gothic Light"/>
        </w:rPr>
      </w:pPr>
      <w:r w:rsidRPr="00130942">
        <w:rPr>
          <w:rFonts w:eastAsia="Yu Gothic Light"/>
        </w:rPr>
        <w:t>Information from the fuel pathway applicant, pathway holder, or reporting entity. Such information must include all the following:</w:t>
      </w:r>
    </w:p>
    <w:p w14:paraId="3F1C881E" w14:textId="77777777" w:rsidR="00990B31" w:rsidRPr="00130942" w:rsidRDefault="00990B31" w:rsidP="00990B31">
      <w:pPr>
        <w:pStyle w:val="Heading5"/>
        <w:keepNext w:val="0"/>
        <w:keepLines w:val="0"/>
        <w:rPr>
          <w:rFonts w:eastAsia="Yu Gothic Light"/>
        </w:rPr>
      </w:pPr>
      <w:r w:rsidRPr="00130942">
        <w:rPr>
          <w:rFonts w:eastAsia="Yu Gothic Light"/>
        </w:rPr>
        <w:t>Information to allow the verification team to develop an understanding of facility or entity boundaries, operations, accounting practices, type of LCFS report(s) the entity is responsible for, LCFS regulatory sections they are subject to, other renewable or low carbon fuels markets they participate in, and other mandatory or voluntary auditing programs they are subject to, as applicable;</w:t>
      </w:r>
    </w:p>
    <w:p w14:paraId="449EC708" w14:textId="77777777" w:rsidR="00990B31" w:rsidRPr="00130942" w:rsidRDefault="00990B31" w:rsidP="00990B31">
      <w:pPr>
        <w:pStyle w:val="Heading5"/>
        <w:keepNext w:val="0"/>
        <w:keepLines w:val="0"/>
        <w:rPr>
          <w:rFonts w:eastAsia="Yu Gothic Light"/>
        </w:rPr>
      </w:pPr>
      <w:r w:rsidRPr="00130942">
        <w:rPr>
          <w:rFonts w:eastAsia="Yu Gothic Light"/>
        </w:rPr>
        <w:t>Organizational chart and list of key personnel involved in developing applications and reports submitted to the Executive Officer, as specified in section 95500, and their qualifications, including training;</w:t>
      </w:r>
    </w:p>
    <w:p w14:paraId="1A465979" w14:textId="77777777" w:rsidR="00990B31" w:rsidRPr="0088653B" w:rsidRDefault="00990B31" w:rsidP="00990B31">
      <w:pPr>
        <w:pStyle w:val="Heading5"/>
        <w:keepNext w:val="0"/>
        <w:keepLines w:val="0"/>
        <w:rPr>
          <w:rFonts w:eastAsia="Yu Gothic Light"/>
        </w:rPr>
      </w:pPr>
      <w:r w:rsidRPr="00130942">
        <w:rPr>
          <w:rFonts w:eastAsia="Yu Gothic Light"/>
        </w:rPr>
        <w:lastRenderedPageBreak/>
        <w:t xml:space="preserve">Description of the specific methodologies used to quantify and report data, as required in this </w:t>
      </w:r>
      <w:proofErr w:type="spellStart"/>
      <w:r w:rsidRPr="00130942">
        <w:rPr>
          <w:rFonts w:eastAsia="Yu Gothic Light"/>
        </w:rPr>
        <w:t>subarticle</w:t>
      </w:r>
      <w:proofErr w:type="spellEnd"/>
      <w:r w:rsidRPr="00130942">
        <w:rPr>
          <w:rFonts w:eastAsia="Yu Gothic Light"/>
        </w:rPr>
        <w:t>, which are needed to develop the validation or verification plan, including but not limited to calibration procedures and logs for measurement devices capturing site-specific data;</w:t>
      </w:r>
    </w:p>
    <w:p w14:paraId="17E32916" w14:textId="77777777" w:rsidR="00990B31" w:rsidRPr="00130942" w:rsidRDefault="00990B31" w:rsidP="00990B31">
      <w:pPr>
        <w:pStyle w:val="Heading5"/>
        <w:keepNext w:val="0"/>
        <w:keepLines w:val="0"/>
        <w:rPr>
          <w:rFonts w:eastAsia="Yu Gothic Light"/>
        </w:rPr>
      </w:pPr>
      <w:r w:rsidRPr="00130942">
        <w:rPr>
          <w:rFonts w:eastAsia="Yu Gothic Light"/>
        </w:rPr>
        <w:t>Information about the data management systems and accounting procedures used to capture and track data for fuel pathway application and each type of report as needed to develop the validation or verification plan;</w:t>
      </w:r>
    </w:p>
    <w:p w14:paraId="00ABF854" w14:textId="77777777" w:rsidR="00990B31" w:rsidRPr="00130942" w:rsidRDefault="00990B31" w:rsidP="00990B31">
      <w:pPr>
        <w:pStyle w:val="Heading5"/>
        <w:keepNext w:val="0"/>
        <w:keepLines w:val="0"/>
        <w:rPr>
          <w:rFonts w:eastAsia="Yu Gothic Light"/>
        </w:rPr>
      </w:pPr>
      <w:r w:rsidRPr="00130942">
        <w:rPr>
          <w:rFonts w:eastAsia="Yu Gothic Light"/>
        </w:rPr>
        <w:t>Information about the entities in the supply chain upstream and downstream of the fuel producer that contribute to site-specific CI data, including a list of feedstock suppliers and contact names with physical addresses;</w:t>
      </w:r>
    </w:p>
    <w:p w14:paraId="60625EFE" w14:textId="77777777" w:rsidR="00990B31" w:rsidRPr="00130942" w:rsidRDefault="00990B31" w:rsidP="00990B31">
      <w:pPr>
        <w:pStyle w:val="Heading5"/>
        <w:keepNext w:val="0"/>
        <w:keepLines w:val="0"/>
        <w:rPr>
          <w:rFonts w:eastAsia="Yu Gothic Light"/>
        </w:rPr>
      </w:pPr>
      <w:r w:rsidRPr="00130942">
        <w:rPr>
          <w:rFonts w:eastAsia="Yu Gothic Light"/>
        </w:rPr>
        <w:t>Evidence demonstrating that any joint applicants are being separately verified and thus are outside the scope of the instant verification services being provided by the verification body; and</w:t>
      </w:r>
    </w:p>
    <w:p w14:paraId="38E3241F" w14:textId="77777777" w:rsidR="00990B31" w:rsidRPr="00130942" w:rsidRDefault="00990B31" w:rsidP="00990B31">
      <w:pPr>
        <w:pStyle w:val="Heading5"/>
        <w:keepNext w:val="0"/>
        <w:keepLines w:val="0"/>
        <w:rPr>
          <w:rFonts w:eastAsia="Yu Gothic Light"/>
        </w:rPr>
      </w:pPr>
      <w:r w:rsidRPr="00130942">
        <w:rPr>
          <w:rFonts w:eastAsia="Yu Gothic Light"/>
        </w:rPr>
        <w:t>Previous LCFS validation and verification reports, as applicable, and other audit reports including reports from production or management system certifications and internal audits.</w:t>
      </w:r>
    </w:p>
    <w:p w14:paraId="7CED8323" w14:textId="77777777" w:rsidR="00990B31" w:rsidRPr="00130942" w:rsidRDefault="00990B31" w:rsidP="00990B31">
      <w:pPr>
        <w:pStyle w:val="Heading4"/>
        <w:keepNext w:val="0"/>
        <w:keepLines w:val="0"/>
        <w:rPr>
          <w:rFonts w:eastAsia="Yu Gothic Light"/>
        </w:rPr>
      </w:pPr>
      <w:r w:rsidRPr="00130942">
        <w:rPr>
          <w:rFonts w:eastAsia="Yu Gothic Light"/>
        </w:rPr>
        <w:t>Timing of verification services. Such information must include:</w:t>
      </w:r>
    </w:p>
    <w:p w14:paraId="3ECCD9AA" w14:textId="77777777" w:rsidR="00990B31" w:rsidRPr="00130942" w:rsidRDefault="00990B31" w:rsidP="00990B31">
      <w:pPr>
        <w:pStyle w:val="Heading5"/>
        <w:keepNext w:val="0"/>
        <w:keepLines w:val="0"/>
        <w:rPr>
          <w:rFonts w:eastAsia="Yu Gothic Light"/>
        </w:rPr>
      </w:pPr>
      <w:r w:rsidRPr="00130942">
        <w:rPr>
          <w:rFonts w:eastAsia="Yu Gothic Light"/>
        </w:rPr>
        <w:t>Dates of proposed meetings and interviews with personnel of the entity required to contract for verification services;</w:t>
      </w:r>
    </w:p>
    <w:p w14:paraId="53C723A7" w14:textId="77777777" w:rsidR="00990B31" w:rsidRPr="00130942" w:rsidRDefault="00990B31" w:rsidP="00990B31">
      <w:pPr>
        <w:pStyle w:val="Heading5"/>
        <w:keepNext w:val="0"/>
        <w:keepLines w:val="0"/>
        <w:rPr>
          <w:rFonts w:eastAsia="Yu Gothic Light"/>
        </w:rPr>
      </w:pPr>
      <w:r w:rsidRPr="00130942">
        <w:rPr>
          <w:rFonts w:eastAsia="Yu Gothic Light"/>
        </w:rPr>
        <w:t>Dates of proposed site visits;</w:t>
      </w:r>
    </w:p>
    <w:p w14:paraId="19AF8FCB" w14:textId="77777777" w:rsidR="00990B31" w:rsidRPr="00130942" w:rsidRDefault="00990B31" w:rsidP="00990B31">
      <w:pPr>
        <w:pStyle w:val="Heading5"/>
        <w:keepNext w:val="0"/>
        <w:keepLines w:val="0"/>
        <w:rPr>
          <w:rFonts w:eastAsia="Yu Gothic Light"/>
        </w:rPr>
      </w:pPr>
      <w:r w:rsidRPr="00130942">
        <w:rPr>
          <w:rFonts w:eastAsia="Yu Gothic Light"/>
        </w:rPr>
        <w:t>Types of proposed document and data reviews and, if applicable, how quarterly review is planned in the context of an annual verification requirement;</w:t>
      </w:r>
    </w:p>
    <w:p w14:paraId="7F2C1537" w14:textId="77777777" w:rsidR="00990B31" w:rsidRPr="00130942" w:rsidRDefault="00990B31" w:rsidP="00990B31">
      <w:pPr>
        <w:pStyle w:val="Heading5"/>
        <w:keepNext w:val="0"/>
        <w:keepLines w:val="0"/>
        <w:rPr>
          <w:rFonts w:eastAsia="Yu Gothic Light"/>
        </w:rPr>
      </w:pPr>
      <w:r w:rsidRPr="00130942">
        <w:rPr>
          <w:rFonts w:eastAsia="Yu Gothic Light"/>
        </w:rPr>
        <w:t>Expected date for completing validation or verification services.</w:t>
      </w:r>
    </w:p>
    <w:p w14:paraId="5936E134" w14:textId="77777777" w:rsidR="00990B31" w:rsidRDefault="00990B31" w:rsidP="00990B31">
      <w:pPr>
        <w:pStyle w:val="Heading3"/>
        <w:keepNext w:val="0"/>
        <w:keepLines w:val="0"/>
        <w:rPr>
          <w:rFonts w:eastAsia="Yu Gothic Light"/>
        </w:rPr>
      </w:pPr>
      <w:r w:rsidRPr="00732181">
        <w:rPr>
          <w:rFonts w:eastAsia="Yu Gothic Light"/>
          <w:i/>
          <w:iCs/>
        </w:rPr>
        <w:t>Planning Meetings with the Entity Required to contract for Verification Services.</w:t>
      </w:r>
      <w:r w:rsidRPr="00130942">
        <w:rPr>
          <w:rFonts w:eastAsia="Yu Gothic Light"/>
        </w:rPr>
        <w:t xml:space="preserve"> The verification team must discuss with the entity contracting for verification services the scope of the verification services and request any information and documents needed for the verification services. </w:t>
      </w:r>
    </w:p>
    <w:p w14:paraId="296A7C68" w14:textId="77777777" w:rsidR="00990B31" w:rsidRPr="00130942" w:rsidRDefault="00990B31" w:rsidP="00EE6A79">
      <w:pPr>
        <w:ind w:left="1440"/>
      </w:pPr>
      <w:r w:rsidRPr="00130942">
        <w:t xml:space="preserve">The verification team must create a draft sampling plan and verification plan prior to the site visit. The verification team must also review the documents provided, and plan and conduct a review of original documents </w:t>
      </w:r>
      <w:r w:rsidRPr="00130942">
        <w:lastRenderedPageBreak/>
        <w:t>and supporting data for the verification services specified in section 95501.</w:t>
      </w:r>
    </w:p>
    <w:p w14:paraId="75336690" w14:textId="77777777" w:rsidR="00990B31" w:rsidRPr="00130942" w:rsidRDefault="00990B31" w:rsidP="00990B31">
      <w:pPr>
        <w:pStyle w:val="Heading3"/>
        <w:keepNext w:val="0"/>
        <w:keepLines w:val="0"/>
        <w:rPr>
          <w:rFonts w:eastAsia="Yu Gothic Light"/>
        </w:rPr>
      </w:pPr>
      <w:r w:rsidRPr="00765994">
        <w:rPr>
          <w:rFonts w:eastAsia="Yu Gothic Light"/>
          <w:i/>
          <w:iCs/>
        </w:rPr>
        <w:t>Site Visits.</w:t>
      </w:r>
      <w:r w:rsidRPr="00130942">
        <w:rPr>
          <w:rFonts w:eastAsia="Yu Gothic Light"/>
        </w:rPr>
        <w:t xml:space="preserve"> At least one lead LCFS verifier accredited by the Executive Officer on the verification team must, in addition to one visit to validate an application, annually visit each facility; and, if different from the fuel production facility, the central records location for which the records supporting an application or report subject to verification are submitted. Site visits, included voluntarily as part of a quarterly review, may not substitute for the required site visit for annual verification services, which must occur after all LCFS data for the prior calendar year has been submitted to the Executive Officer and attested to.</w:t>
      </w:r>
    </w:p>
    <w:p w14:paraId="4FF298C6" w14:textId="77777777" w:rsidR="00990B31" w:rsidRPr="00130942" w:rsidRDefault="00990B31" w:rsidP="00990B31">
      <w:pPr>
        <w:pStyle w:val="Heading4"/>
        <w:keepNext w:val="0"/>
        <w:keepLines w:val="0"/>
        <w:rPr>
          <w:rFonts w:eastAsia="Yu Gothic Light"/>
        </w:rPr>
      </w:pPr>
      <w:r w:rsidRPr="00130942">
        <w:rPr>
          <w:rFonts w:eastAsia="Yu Gothic Light"/>
        </w:rPr>
        <w:t>During site visits, the verification team member(s) must carry out tasks that, in the professional judgment of the team, are necessary, including the following:</w:t>
      </w:r>
    </w:p>
    <w:p w14:paraId="28DBC484" w14:textId="77777777" w:rsidR="00990B31" w:rsidRPr="00130942" w:rsidRDefault="00990B31" w:rsidP="00990B31">
      <w:pPr>
        <w:pStyle w:val="Heading5"/>
        <w:keepNext w:val="0"/>
        <w:keepLines w:val="0"/>
        <w:rPr>
          <w:rFonts w:eastAsia="Yu Gothic Light"/>
        </w:rPr>
      </w:pPr>
      <w:r w:rsidRPr="00130942">
        <w:rPr>
          <w:rFonts w:eastAsia="Yu Gothic Light"/>
        </w:rPr>
        <w:t>Review supporting evidence used to develop reports listed in section 95500 submitted to the Executive Officer;</w:t>
      </w:r>
    </w:p>
    <w:p w14:paraId="120EB49A" w14:textId="77777777" w:rsidR="00990B31" w:rsidRPr="00130942" w:rsidRDefault="00990B31" w:rsidP="00990B31">
      <w:pPr>
        <w:pStyle w:val="Heading5"/>
        <w:keepNext w:val="0"/>
        <w:keepLines w:val="0"/>
        <w:rPr>
          <w:rFonts w:eastAsia="Yu Gothic Light"/>
        </w:rPr>
      </w:pPr>
      <w:r w:rsidRPr="00130942">
        <w:rPr>
          <w:rFonts w:eastAsia="Yu Gothic Light"/>
        </w:rPr>
        <w:t>Interview key personnel, such as process engineers, metering experts, accounting personnel, and project operators, as well as staff involved in compiling data and preparing the LCFS reports;</w:t>
      </w:r>
    </w:p>
    <w:p w14:paraId="593337B5" w14:textId="77777777" w:rsidR="00990B31" w:rsidRPr="00130942" w:rsidRDefault="00990B31" w:rsidP="00990B31">
      <w:pPr>
        <w:pStyle w:val="Heading5"/>
        <w:keepNext w:val="0"/>
        <w:keepLines w:val="0"/>
        <w:rPr>
          <w:rFonts w:eastAsia="Yu Gothic Light"/>
        </w:rPr>
      </w:pPr>
      <w:r w:rsidRPr="00130942">
        <w:rPr>
          <w:rFonts w:eastAsia="Yu Gothic Light"/>
        </w:rPr>
        <w:t>Review and understand the data management systems and accounting practices used by the entity to acquire, process, track, and report LCFS data. The verification team member(s) must evaluate the uncertainty and effectiveness of these systems;</w:t>
      </w:r>
    </w:p>
    <w:p w14:paraId="1CED0AB3" w14:textId="77777777" w:rsidR="00990B31" w:rsidRPr="00130942" w:rsidRDefault="00990B31" w:rsidP="00990B31">
      <w:pPr>
        <w:pStyle w:val="Heading5"/>
        <w:keepNext w:val="0"/>
        <w:keepLines w:val="0"/>
        <w:rPr>
          <w:rFonts w:eastAsia="Yu Gothic Light"/>
        </w:rPr>
      </w:pPr>
      <w:r w:rsidRPr="00130942">
        <w:rPr>
          <w:rFonts w:eastAsia="Yu Gothic Light"/>
        </w:rPr>
        <w:t>Directly observe production equipment, confirming diagrams for processes, piping, and instrumentation; measurement system equipment; and accounting systems for data types determined in the sampling plan to be high risk;</w:t>
      </w:r>
    </w:p>
    <w:p w14:paraId="4CC036BD" w14:textId="77777777" w:rsidR="00990B31" w:rsidRPr="00130942" w:rsidRDefault="00990B31" w:rsidP="00990B31">
      <w:pPr>
        <w:pStyle w:val="Heading5"/>
        <w:keepNext w:val="0"/>
        <w:keepLines w:val="0"/>
        <w:rPr>
          <w:rFonts w:eastAsia="Yu Gothic Light"/>
        </w:rPr>
      </w:pPr>
      <w:r w:rsidRPr="00130942">
        <w:rPr>
          <w:rFonts w:eastAsia="Yu Gothic Light"/>
        </w:rPr>
        <w:t xml:space="preserve">Assess conformance with measurement accuracy requirements specified in this </w:t>
      </w:r>
      <w:proofErr w:type="spellStart"/>
      <w:r w:rsidRPr="00130942">
        <w:rPr>
          <w:rFonts w:eastAsia="Yu Gothic Light"/>
        </w:rPr>
        <w:t>subarticle</w:t>
      </w:r>
      <w:proofErr w:type="spellEnd"/>
      <w:r w:rsidRPr="00130942">
        <w:rPr>
          <w:rFonts w:eastAsia="Yu Gothic Light"/>
        </w:rPr>
        <w:t xml:space="preserve"> for measurement devices that do not meet criteria for financial transactions meters, assess the reasonableness of temporary measurement methods, assess conformance with the monitoring plan, and assess conformance with data capture requirements specified in this </w:t>
      </w:r>
      <w:proofErr w:type="spellStart"/>
      <w:r w:rsidRPr="00130942">
        <w:rPr>
          <w:rFonts w:eastAsia="Yu Gothic Light"/>
        </w:rPr>
        <w:t>subarticle</w:t>
      </w:r>
      <w:proofErr w:type="spellEnd"/>
      <w:r w:rsidRPr="00130942">
        <w:rPr>
          <w:rFonts w:eastAsia="Yu Gothic Light"/>
        </w:rPr>
        <w:t>, if applicable.</w:t>
      </w:r>
    </w:p>
    <w:p w14:paraId="0500D5F8" w14:textId="77777777" w:rsidR="00990B31" w:rsidRPr="00130942" w:rsidRDefault="00990B31" w:rsidP="00990B31">
      <w:pPr>
        <w:pStyle w:val="Heading5"/>
        <w:keepNext w:val="0"/>
        <w:keepLines w:val="0"/>
        <w:rPr>
          <w:rFonts w:eastAsia="Yu Gothic Light"/>
        </w:rPr>
      </w:pPr>
      <w:r w:rsidRPr="00130942">
        <w:rPr>
          <w:rFonts w:eastAsia="Yu Gothic Light"/>
        </w:rPr>
        <w:t>Review financial transactions to confirm complete and accurate reporting.</w:t>
      </w:r>
    </w:p>
    <w:p w14:paraId="0C1D2E63" w14:textId="77777777" w:rsidR="00990B31" w:rsidRPr="00130942" w:rsidRDefault="00990B31" w:rsidP="00990B31">
      <w:pPr>
        <w:pStyle w:val="Heading3"/>
        <w:keepNext w:val="0"/>
        <w:keepLines w:val="0"/>
        <w:rPr>
          <w:rFonts w:eastAsia="Yu Gothic Light"/>
        </w:rPr>
      </w:pPr>
      <w:r w:rsidRPr="00765994">
        <w:rPr>
          <w:rFonts w:eastAsia="Yu Gothic Light"/>
          <w:i/>
          <w:iCs/>
        </w:rPr>
        <w:lastRenderedPageBreak/>
        <w:t>Sampling Plan.</w:t>
      </w:r>
      <w:r w:rsidRPr="00130942">
        <w:rPr>
          <w:rFonts w:eastAsia="Yu Gothic Light"/>
        </w:rPr>
        <w:t xml:space="preserve"> As part of validating fuel pathway applications and verifying LCFS reports the verification team must develop a sampling plan that meets the following requirements:</w:t>
      </w:r>
    </w:p>
    <w:p w14:paraId="568954A5" w14:textId="77777777" w:rsidR="00990B31" w:rsidRPr="00130942" w:rsidRDefault="00990B31" w:rsidP="00990B31">
      <w:pPr>
        <w:pStyle w:val="Heading4"/>
        <w:keepNext w:val="0"/>
        <w:keepLines w:val="0"/>
        <w:rPr>
          <w:rFonts w:eastAsia="Yu Gothic Light"/>
        </w:rPr>
      </w:pPr>
      <w:r w:rsidRPr="00130942">
        <w:rPr>
          <w:rFonts w:eastAsia="Yu Gothic Light"/>
        </w:rPr>
        <w:t xml:space="preserve">The verification team must develop a sampling plan based on a strategic analysis developed from document reviews and interviews to assess the likely nature, scale and complexity of the verification services for the entity required to contract for verification services and type of report. The analysis must include a review </w:t>
      </w:r>
      <w:proofErr w:type="gramStart"/>
      <w:r w:rsidRPr="00130942">
        <w:rPr>
          <w:rFonts w:eastAsia="Yu Gothic Light"/>
        </w:rPr>
        <w:t>of:</w:t>
      </w:r>
      <w:proofErr w:type="gramEnd"/>
      <w:r w:rsidRPr="00130942">
        <w:rPr>
          <w:rFonts w:eastAsia="Yu Gothic Light"/>
        </w:rPr>
        <w:t xml:space="preserve"> the inputs for the development of the submitted applications and reports specified in section 95500; the rigor and appropriateness of data management systems; and the coordination within the responsible entity's organization to manage the operation and maintenance of equipment and systems used to complete applications and reports.</w:t>
      </w:r>
    </w:p>
    <w:p w14:paraId="6D811F1F" w14:textId="77777777" w:rsidR="00990B31" w:rsidRPr="00130942" w:rsidRDefault="00990B31" w:rsidP="00990B31">
      <w:pPr>
        <w:pStyle w:val="Heading4"/>
        <w:keepNext w:val="0"/>
        <w:keepLines w:val="0"/>
        <w:rPr>
          <w:rFonts w:eastAsia="Yu Gothic Light"/>
        </w:rPr>
      </w:pPr>
      <w:r w:rsidRPr="00130942">
        <w:rPr>
          <w:rFonts w:eastAsia="Yu Gothic Light"/>
        </w:rPr>
        <w:t>The sampling plan must include a ranking of data sources by relative contribution to the data type to be assessed for material misstatement and a ranking of data sources with the largest calculation uncertainty, including risk of incomplete reporting, based on type of report or application.</w:t>
      </w:r>
    </w:p>
    <w:p w14:paraId="0D93D8A8" w14:textId="77777777" w:rsidR="00990B31" w:rsidRPr="00130942" w:rsidRDefault="00990B31" w:rsidP="00990B31">
      <w:pPr>
        <w:pStyle w:val="Heading4"/>
        <w:keepNext w:val="0"/>
        <w:keepLines w:val="0"/>
        <w:rPr>
          <w:rFonts w:eastAsia="Yu Gothic Light"/>
        </w:rPr>
      </w:pPr>
      <w:r w:rsidRPr="00130942">
        <w:rPr>
          <w:rFonts w:eastAsia="Yu Gothic Light"/>
        </w:rPr>
        <w:t xml:space="preserve">The sampling plan must include a qualitative narrative of uncertainty risk assessment in the following areas as applicable in this </w:t>
      </w:r>
      <w:proofErr w:type="spellStart"/>
      <w:r w:rsidRPr="00130942">
        <w:rPr>
          <w:rFonts w:eastAsia="Yu Gothic Light"/>
        </w:rPr>
        <w:t>subarticle</w:t>
      </w:r>
      <w:proofErr w:type="spellEnd"/>
      <w:r w:rsidRPr="00130942">
        <w:rPr>
          <w:rFonts w:eastAsia="Yu Gothic Light"/>
        </w:rPr>
        <w:t>:</w:t>
      </w:r>
    </w:p>
    <w:p w14:paraId="7BEB6A30" w14:textId="77777777" w:rsidR="00990B31" w:rsidRPr="00130942" w:rsidRDefault="00990B31" w:rsidP="00990B31">
      <w:pPr>
        <w:pStyle w:val="Heading5"/>
        <w:keepNext w:val="0"/>
        <w:keepLines w:val="0"/>
        <w:rPr>
          <w:rFonts w:eastAsia="Yu Gothic Light"/>
        </w:rPr>
      </w:pPr>
      <w:r w:rsidRPr="00130942">
        <w:rPr>
          <w:rFonts w:eastAsia="Yu Gothic Light"/>
        </w:rPr>
        <w:t>Data acquisition equipment;</w:t>
      </w:r>
    </w:p>
    <w:p w14:paraId="1155A661" w14:textId="77777777" w:rsidR="00990B31" w:rsidRPr="00130942" w:rsidRDefault="00990B31" w:rsidP="00990B31">
      <w:pPr>
        <w:pStyle w:val="Heading5"/>
        <w:keepNext w:val="0"/>
        <w:keepLines w:val="0"/>
        <w:rPr>
          <w:rFonts w:eastAsia="Yu Gothic Light"/>
        </w:rPr>
      </w:pPr>
      <w:r w:rsidRPr="00130942">
        <w:rPr>
          <w:rFonts w:eastAsia="Yu Gothic Light"/>
        </w:rPr>
        <w:t>Data sampling and frequency;</w:t>
      </w:r>
    </w:p>
    <w:p w14:paraId="1DDCA34B" w14:textId="77777777" w:rsidR="00990B31" w:rsidRPr="00130942" w:rsidRDefault="00990B31" w:rsidP="00990B31">
      <w:pPr>
        <w:pStyle w:val="Heading5"/>
        <w:keepNext w:val="0"/>
        <w:keepLines w:val="0"/>
        <w:rPr>
          <w:rFonts w:eastAsia="Yu Gothic Light"/>
        </w:rPr>
      </w:pPr>
      <w:r w:rsidRPr="00130942">
        <w:rPr>
          <w:rFonts w:eastAsia="Yu Gothic Light"/>
        </w:rPr>
        <w:t>Data processing and tracking;</w:t>
      </w:r>
    </w:p>
    <w:p w14:paraId="347135BC" w14:textId="77777777" w:rsidR="00990B31" w:rsidRPr="00130942" w:rsidRDefault="00990B31" w:rsidP="00990B31">
      <w:pPr>
        <w:pStyle w:val="Heading5"/>
        <w:keepNext w:val="0"/>
        <w:keepLines w:val="0"/>
        <w:rPr>
          <w:rFonts w:eastAsia="Yu Gothic Light"/>
        </w:rPr>
      </w:pPr>
      <w:r w:rsidRPr="00130942">
        <w:rPr>
          <w:rFonts w:eastAsia="Yu Gothic Light"/>
        </w:rPr>
        <w:t>Tracking of fuel transportation into California to include modes of transportation and distances traveled, as applicable;</w:t>
      </w:r>
    </w:p>
    <w:p w14:paraId="76273DB1" w14:textId="77777777" w:rsidR="00990B31" w:rsidRPr="00130942" w:rsidRDefault="00990B31" w:rsidP="00990B31">
      <w:pPr>
        <w:pStyle w:val="Heading5"/>
        <w:keepNext w:val="0"/>
        <w:keepLines w:val="0"/>
        <w:rPr>
          <w:rFonts w:eastAsia="Yu Gothic Light"/>
        </w:rPr>
      </w:pPr>
      <w:r w:rsidRPr="00130942">
        <w:rPr>
          <w:rFonts w:eastAsia="Yu Gothic Light"/>
        </w:rPr>
        <w:t>CI calculations, as applicable;</w:t>
      </w:r>
    </w:p>
    <w:p w14:paraId="5A76ABAE" w14:textId="77777777" w:rsidR="00990B31" w:rsidRPr="00130942" w:rsidRDefault="00990B31" w:rsidP="00990B31">
      <w:pPr>
        <w:pStyle w:val="Heading5"/>
        <w:keepNext w:val="0"/>
        <w:keepLines w:val="0"/>
        <w:rPr>
          <w:rFonts w:eastAsia="Yu Gothic Light"/>
        </w:rPr>
      </w:pPr>
      <w:r w:rsidRPr="00130942">
        <w:rPr>
          <w:rFonts w:eastAsia="Yu Gothic Light"/>
        </w:rPr>
        <w:t>Fuel pathway code (FPC) allocation methodology, as applicable;</w:t>
      </w:r>
    </w:p>
    <w:p w14:paraId="15A52022" w14:textId="77777777" w:rsidR="00990B31" w:rsidRPr="00130942" w:rsidRDefault="00990B31" w:rsidP="00990B31">
      <w:pPr>
        <w:pStyle w:val="Heading5"/>
        <w:keepNext w:val="0"/>
        <w:keepLines w:val="0"/>
        <w:rPr>
          <w:rFonts w:eastAsia="Yu Gothic Light"/>
        </w:rPr>
      </w:pPr>
      <w:r w:rsidRPr="00130942">
        <w:rPr>
          <w:rFonts w:eastAsia="Yu Gothic Light"/>
        </w:rPr>
        <w:t>Management policies or practices in developing LCFS reports.</w:t>
      </w:r>
    </w:p>
    <w:p w14:paraId="7ACE7DBB" w14:textId="77777777" w:rsidR="00990B31" w:rsidRPr="00130942" w:rsidRDefault="00990B31" w:rsidP="00990B31">
      <w:pPr>
        <w:pStyle w:val="Heading4"/>
        <w:keepNext w:val="0"/>
        <w:keepLines w:val="0"/>
        <w:rPr>
          <w:rFonts w:eastAsia="Yu Gothic Light"/>
        </w:rPr>
      </w:pPr>
      <w:r w:rsidRPr="00130942">
        <w:rPr>
          <w:rFonts w:eastAsia="Yu Gothic Light"/>
        </w:rPr>
        <w:t>After completing the analysis required by sections 95501(b)(4)(A) through (C) above, the verification team must include in the sampling plan a list which includes the following:</w:t>
      </w:r>
    </w:p>
    <w:p w14:paraId="5EBA76C7" w14:textId="77777777" w:rsidR="00990B31" w:rsidRPr="00130942" w:rsidRDefault="00990B31" w:rsidP="00990B31">
      <w:pPr>
        <w:pStyle w:val="Heading5"/>
        <w:keepNext w:val="0"/>
        <w:keepLines w:val="0"/>
        <w:rPr>
          <w:rFonts w:eastAsia="Yu Gothic Light"/>
        </w:rPr>
      </w:pPr>
      <w:r w:rsidRPr="00130942">
        <w:rPr>
          <w:rFonts w:eastAsia="Yu Gothic Light"/>
        </w:rPr>
        <w:lastRenderedPageBreak/>
        <w:t>Data sources that will be targeted for document reviews, data checks as specified in 95501(b)(5), and an explanation of why they were chosen;</w:t>
      </w:r>
    </w:p>
    <w:p w14:paraId="326B9646" w14:textId="77777777" w:rsidR="00990B31" w:rsidRPr="00130942" w:rsidRDefault="00990B31" w:rsidP="00990B31">
      <w:pPr>
        <w:pStyle w:val="Heading5"/>
        <w:keepNext w:val="0"/>
        <w:keepLines w:val="0"/>
        <w:rPr>
          <w:rFonts w:eastAsia="Yu Gothic Light"/>
        </w:rPr>
      </w:pPr>
      <w:r w:rsidRPr="00130942">
        <w:rPr>
          <w:rFonts w:eastAsia="Yu Gothic Light"/>
        </w:rPr>
        <w:t>Methods used to conduct data checks for each data type;</w:t>
      </w:r>
    </w:p>
    <w:p w14:paraId="6470B712" w14:textId="77777777" w:rsidR="00990B31" w:rsidRPr="00130942" w:rsidRDefault="00990B31" w:rsidP="00990B31">
      <w:pPr>
        <w:pStyle w:val="Heading5"/>
        <w:keepNext w:val="0"/>
        <w:keepLines w:val="0"/>
        <w:rPr>
          <w:rFonts w:eastAsia="Yu Gothic Light"/>
        </w:rPr>
      </w:pPr>
      <w:r w:rsidRPr="00130942">
        <w:rPr>
          <w:rFonts w:eastAsia="Yu Gothic Light"/>
        </w:rPr>
        <w:t>A summary of the information analyzed in the data checks and document reviews conducted for each data type.</w:t>
      </w:r>
    </w:p>
    <w:p w14:paraId="532C1DDB" w14:textId="77777777" w:rsidR="00990B31" w:rsidRPr="00130942" w:rsidRDefault="00990B31" w:rsidP="00E85054">
      <w:pPr>
        <w:ind w:left="2160"/>
      </w:pPr>
      <w:r w:rsidRPr="00130942">
        <w:t>The sampling plan list must be updated and finalized prior to the completion of verification services. The final sampling plan must describe in detail how the identified risks were addressed during the verification. When quarterly reviews are conducted as part of annual verification services, the final sampling plan must describe in detail how the risks and issues identified for the annual data set were addressed during each quarterly review and final annual verification.</w:t>
      </w:r>
    </w:p>
    <w:p w14:paraId="5E823F1C" w14:textId="77777777" w:rsidR="00990B31" w:rsidRPr="00130942" w:rsidRDefault="00990B31" w:rsidP="00990B31">
      <w:pPr>
        <w:pStyle w:val="Heading4"/>
        <w:keepNext w:val="0"/>
        <w:keepLines w:val="0"/>
        <w:rPr>
          <w:rFonts w:eastAsia="Yu Gothic Light"/>
        </w:rPr>
      </w:pPr>
      <w:r w:rsidRPr="00F1016B">
        <w:rPr>
          <w:rFonts w:eastAsia="Yu Gothic Light"/>
          <w:i/>
          <w:iCs w:val="0"/>
        </w:rPr>
        <w:t>Specified Source Feedstocks.</w:t>
      </w:r>
      <w:r w:rsidRPr="00130942">
        <w:rPr>
          <w:rFonts w:eastAsia="Yu Gothic Light"/>
        </w:rPr>
        <w:t xml:space="preserve"> Specified source feedstocks included in fuel pathway applications and reports that require third-party verification must be included in the scope of verification services. When a fuel pathway does not require third-party validation or verification, e.g., Lookup Table pathways including hydrogen (gaseous and liquefied) from central SMR of biomethane, specified source feedstocks must be included in the scope of verification of the Quarterly Fuel Transactions Reports. The verification team must use professional judgment and include in its risk assessment and sampling plan its analysis of the need for a desk review or site visit for verification of any entity in the feedstock chain of custody. This analysis must include an evaluation of the need to trace feedstock through feedstock suppliers, including aggregators, storage or pretreatment facilities, and traders or brokers, to the point of origin as required in section 95488.8(g). If an error is detected during data checks of records maintained by the entity required to contract for verification services, the verification team must update its risk assessment and sampling plan to assure specified source feedstock characterization and quantities to the point of origin.</w:t>
      </w:r>
    </w:p>
    <w:p w14:paraId="45BC0C3C" w14:textId="77777777" w:rsidR="00990B31" w:rsidRPr="00130942" w:rsidRDefault="00990B31" w:rsidP="00990B31">
      <w:pPr>
        <w:pStyle w:val="Heading4"/>
        <w:keepNext w:val="0"/>
        <w:keepLines w:val="0"/>
        <w:rPr>
          <w:rFonts w:eastAsia="Yu Gothic Light"/>
        </w:rPr>
      </w:pPr>
      <w:r w:rsidRPr="00130942">
        <w:rPr>
          <w:rFonts w:eastAsia="Yu Gothic Light"/>
        </w:rPr>
        <w:t xml:space="preserve">The verification team must revise the sampling plan to describe tasks completed by the verification team as information becomes available and potential issues emerge with material misstatement or nonconformance with the requirements of this </w:t>
      </w:r>
      <w:proofErr w:type="spellStart"/>
      <w:r w:rsidRPr="00130942">
        <w:rPr>
          <w:rFonts w:eastAsia="Yu Gothic Light"/>
        </w:rPr>
        <w:t>subarticle</w:t>
      </w:r>
      <w:proofErr w:type="spellEnd"/>
      <w:r w:rsidRPr="00130942">
        <w:rPr>
          <w:rFonts w:eastAsia="Yu Gothic Light"/>
        </w:rPr>
        <w:t>.</w:t>
      </w:r>
    </w:p>
    <w:p w14:paraId="5A2E2553" w14:textId="77777777" w:rsidR="00990B31" w:rsidRPr="00130942" w:rsidRDefault="00990B31" w:rsidP="00990B31">
      <w:pPr>
        <w:pStyle w:val="Heading4"/>
        <w:keepNext w:val="0"/>
        <w:keepLines w:val="0"/>
        <w:rPr>
          <w:rFonts w:eastAsia="Yu Gothic Light"/>
        </w:rPr>
      </w:pPr>
      <w:r w:rsidRPr="00130942">
        <w:rPr>
          <w:rFonts w:eastAsia="Yu Gothic Light"/>
        </w:rPr>
        <w:t xml:space="preserve">The verification body must retain the sampling plan in paper or electronic format (which includes digital media) for a period of no less than ten years following the submission of each validation or </w:t>
      </w:r>
      <w:r w:rsidRPr="00130942">
        <w:rPr>
          <w:rFonts w:eastAsia="Yu Gothic Light"/>
        </w:rPr>
        <w:lastRenderedPageBreak/>
        <w:t>verification statement. The sampling plan must be made available to the Executive Officer upon request.</w:t>
      </w:r>
    </w:p>
    <w:p w14:paraId="375ABE97" w14:textId="77777777" w:rsidR="00990B31" w:rsidRPr="00130942" w:rsidRDefault="00990B31" w:rsidP="00990B31">
      <w:pPr>
        <w:pStyle w:val="Heading4"/>
        <w:keepNext w:val="0"/>
        <w:keepLines w:val="0"/>
        <w:rPr>
          <w:rFonts w:eastAsia="Yu Gothic Light"/>
        </w:rPr>
      </w:pPr>
      <w:r w:rsidRPr="00130942">
        <w:rPr>
          <w:rFonts w:eastAsia="Yu Gothic Light"/>
        </w:rPr>
        <w:t>The verification body must retain all material received, reviewed, or generated to render a validation or verification statement for the entity required to contract for verification services for a period of no less than ten years. The documentation must allow for a transparent review of how a verification body reached its conclusion in the validation or verification statement, including independent review.</w:t>
      </w:r>
    </w:p>
    <w:p w14:paraId="2F4E6DBD" w14:textId="77777777" w:rsidR="00990B31" w:rsidRPr="00130942" w:rsidRDefault="00990B31" w:rsidP="00990B31">
      <w:pPr>
        <w:pStyle w:val="Heading3"/>
        <w:keepNext w:val="0"/>
        <w:keepLines w:val="0"/>
        <w:rPr>
          <w:rFonts w:eastAsia="Yu Gothic Light"/>
        </w:rPr>
      </w:pPr>
      <w:r w:rsidRPr="00F1016B">
        <w:rPr>
          <w:rFonts w:eastAsia="Yu Gothic Light"/>
          <w:i/>
          <w:iCs/>
        </w:rPr>
        <w:t>Data Checks.</w:t>
      </w:r>
      <w:r w:rsidRPr="00130942">
        <w:rPr>
          <w:rFonts w:eastAsia="Yu Gothic Light"/>
        </w:rPr>
        <w:t xml:space="preserve"> To determine the reliability of the submitted data, the verification team must conduct data checks. Such data checks must focus on the most uncertain data and on data with the largest contributions to greenhouse gas emissions (including life cycle greenhouse gas emissions) and greenhouse gas emission reductions. The selection of data checks must meet all the following criteria:</w:t>
      </w:r>
    </w:p>
    <w:p w14:paraId="6ED4BF0E" w14:textId="77777777" w:rsidR="00990B31" w:rsidRPr="00130942" w:rsidRDefault="00990B31" w:rsidP="00990B31">
      <w:pPr>
        <w:pStyle w:val="Heading4"/>
        <w:keepNext w:val="0"/>
        <w:keepLines w:val="0"/>
        <w:rPr>
          <w:rFonts w:eastAsia="Yu Gothic Light"/>
        </w:rPr>
      </w:pPr>
      <w:r w:rsidRPr="00130942">
        <w:rPr>
          <w:rFonts w:eastAsia="Yu Gothic Light"/>
        </w:rPr>
        <w:t xml:space="preserve">The verification team must use data checks to ensure that the appropriate methodologies have been applied for the data submitted in applications and reports required in this </w:t>
      </w:r>
      <w:proofErr w:type="spellStart"/>
      <w:r w:rsidRPr="00130942">
        <w:rPr>
          <w:rFonts w:eastAsia="Yu Gothic Light"/>
        </w:rPr>
        <w:t>subarticle</w:t>
      </w:r>
      <w:proofErr w:type="spellEnd"/>
      <w:r w:rsidRPr="00130942">
        <w:rPr>
          <w:rFonts w:eastAsia="Yu Gothic Light"/>
        </w:rPr>
        <w:t>;</w:t>
      </w:r>
    </w:p>
    <w:p w14:paraId="72B25C4B" w14:textId="77777777" w:rsidR="00990B31" w:rsidRPr="00130942" w:rsidRDefault="00990B31" w:rsidP="00990B31">
      <w:pPr>
        <w:pStyle w:val="Heading4"/>
        <w:keepNext w:val="0"/>
        <w:keepLines w:val="0"/>
        <w:rPr>
          <w:rFonts w:eastAsia="Yu Gothic Light"/>
        </w:rPr>
      </w:pPr>
      <w:r w:rsidRPr="00130942">
        <w:rPr>
          <w:rFonts w:eastAsia="Yu Gothic Light"/>
        </w:rPr>
        <w:t xml:space="preserve">The verification team must choose data checks to ensure the accuracy of the data submitted in applications and reports required in this </w:t>
      </w:r>
      <w:proofErr w:type="spellStart"/>
      <w:r w:rsidRPr="00130942">
        <w:rPr>
          <w:rFonts w:eastAsia="Yu Gothic Light"/>
        </w:rPr>
        <w:t>subarticle</w:t>
      </w:r>
      <w:proofErr w:type="spellEnd"/>
      <w:r w:rsidRPr="00130942">
        <w:rPr>
          <w:rFonts w:eastAsia="Yu Gothic Light"/>
        </w:rPr>
        <w:t>;</w:t>
      </w:r>
    </w:p>
    <w:p w14:paraId="3F8B8BC7" w14:textId="77777777" w:rsidR="00990B31" w:rsidRPr="00130942" w:rsidRDefault="00990B31" w:rsidP="00990B31">
      <w:pPr>
        <w:pStyle w:val="Heading4"/>
        <w:keepNext w:val="0"/>
        <w:keepLines w:val="0"/>
        <w:rPr>
          <w:rFonts w:eastAsia="Yu Gothic Light"/>
        </w:rPr>
      </w:pPr>
      <w:r w:rsidRPr="00130942">
        <w:rPr>
          <w:rFonts w:eastAsia="Yu Gothic Light"/>
        </w:rPr>
        <w:t>The verification team must choose data checks based on the relative contribution to greenhouse gas emissions or reductions and the associated risks of contributing to material misstatement or nonconformance, as indicated in the sampling plan;</w:t>
      </w:r>
    </w:p>
    <w:p w14:paraId="677E25BC" w14:textId="77777777" w:rsidR="00990B31" w:rsidRPr="00130942" w:rsidRDefault="00990B31" w:rsidP="00990B31">
      <w:pPr>
        <w:pStyle w:val="Heading4"/>
        <w:keepNext w:val="0"/>
        <w:keepLines w:val="0"/>
        <w:rPr>
          <w:rFonts w:eastAsia="Yu Gothic Light"/>
        </w:rPr>
      </w:pPr>
      <w:r w:rsidRPr="00130942">
        <w:rPr>
          <w:rFonts w:eastAsia="Yu Gothic Light"/>
        </w:rPr>
        <w:t>The verification team must use professional judgment in establishing the extent of data checks for each data type, as indicated in the sampling plan, which are needed for the team to conclude with reasonable assurance whether the data type specified for the application or report is free of material misstatement. At a minimum, the data checks selected by the verification team must include the following:</w:t>
      </w:r>
    </w:p>
    <w:p w14:paraId="6D7A9255" w14:textId="77777777" w:rsidR="00990B31" w:rsidRPr="00130942" w:rsidRDefault="00990B31" w:rsidP="00990B31">
      <w:pPr>
        <w:pStyle w:val="Heading5"/>
        <w:keepNext w:val="0"/>
        <w:keepLines w:val="0"/>
        <w:rPr>
          <w:rFonts w:eastAsia="Yu Gothic Light"/>
        </w:rPr>
      </w:pPr>
      <w:r w:rsidRPr="00130942">
        <w:rPr>
          <w:rFonts w:eastAsia="Yu Gothic Light"/>
        </w:rPr>
        <w:t>Tracing data in the application or report to its origin;</w:t>
      </w:r>
    </w:p>
    <w:p w14:paraId="124CBC72" w14:textId="77777777" w:rsidR="00990B31" w:rsidRPr="00130942" w:rsidRDefault="00990B31" w:rsidP="00990B31">
      <w:pPr>
        <w:pStyle w:val="Heading5"/>
        <w:keepNext w:val="0"/>
        <w:keepLines w:val="0"/>
        <w:rPr>
          <w:rFonts w:eastAsia="Yu Gothic Light"/>
        </w:rPr>
      </w:pPr>
      <w:r w:rsidRPr="00130942">
        <w:rPr>
          <w:rFonts w:eastAsia="Yu Gothic Light"/>
        </w:rPr>
        <w:t>Reviewing the procedure for data compilation and collection;</w:t>
      </w:r>
    </w:p>
    <w:p w14:paraId="24E614BE" w14:textId="77777777" w:rsidR="00990B31" w:rsidRPr="00130942" w:rsidRDefault="00990B31" w:rsidP="00990B31">
      <w:pPr>
        <w:pStyle w:val="Heading5"/>
        <w:keepNext w:val="0"/>
        <w:keepLines w:val="0"/>
        <w:rPr>
          <w:rFonts w:eastAsia="Yu Gothic Light"/>
        </w:rPr>
      </w:pPr>
      <w:r w:rsidRPr="00130942">
        <w:rPr>
          <w:rFonts w:eastAsia="Yu Gothic Light"/>
        </w:rPr>
        <w:t>Recalculating intermediate and final data to check original calculations;</w:t>
      </w:r>
    </w:p>
    <w:p w14:paraId="29B680C3" w14:textId="77777777" w:rsidR="00990B31" w:rsidRPr="00130942" w:rsidRDefault="00990B31" w:rsidP="00990B31">
      <w:pPr>
        <w:pStyle w:val="Heading5"/>
        <w:keepNext w:val="0"/>
        <w:keepLines w:val="0"/>
        <w:rPr>
          <w:rFonts w:eastAsia="Yu Gothic Light"/>
        </w:rPr>
      </w:pPr>
      <w:r w:rsidRPr="00130942">
        <w:rPr>
          <w:rFonts w:eastAsia="Yu Gothic Light"/>
        </w:rPr>
        <w:lastRenderedPageBreak/>
        <w:t xml:space="preserve">Reviewing calculation methodologies used by the entity required to contract for verification services for conformance with this </w:t>
      </w:r>
      <w:proofErr w:type="spellStart"/>
      <w:r w:rsidRPr="00130942">
        <w:rPr>
          <w:rFonts w:eastAsia="Yu Gothic Light"/>
        </w:rPr>
        <w:t>subarticle</w:t>
      </w:r>
      <w:proofErr w:type="spellEnd"/>
      <w:r w:rsidRPr="00130942">
        <w:rPr>
          <w:rFonts w:eastAsia="Yu Gothic Light"/>
        </w:rPr>
        <w:t>; and</w:t>
      </w:r>
    </w:p>
    <w:p w14:paraId="5976741B" w14:textId="77777777" w:rsidR="00990B31" w:rsidRPr="00130942" w:rsidRDefault="00990B31" w:rsidP="00990B31">
      <w:pPr>
        <w:pStyle w:val="Heading5"/>
        <w:keepNext w:val="0"/>
        <w:keepLines w:val="0"/>
        <w:rPr>
          <w:rFonts w:eastAsia="Yu Gothic Light"/>
        </w:rPr>
      </w:pPr>
      <w:r w:rsidRPr="00130942">
        <w:rPr>
          <w:rFonts w:eastAsia="Yu Gothic Light"/>
        </w:rPr>
        <w:t xml:space="preserve">Reviewing meter and analytical instrumentation measurement accuracy and calibration for consistency with the requirements of this </w:t>
      </w:r>
      <w:proofErr w:type="spellStart"/>
      <w:r w:rsidRPr="00130942">
        <w:rPr>
          <w:rFonts w:eastAsia="Yu Gothic Light"/>
        </w:rPr>
        <w:t>subarticle</w:t>
      </w:r>
      <w:proofErr w:type="spellEnd"/>
      <w:r w:rsidRPr="00130942">
        <w:rPr>
          <w:rFonts w:eastAsia="Yu Gothic Light"/>
        </w:rPr>
        <w:t>.</w:t>
      </w:r>
    </w:p>
    <w:p w14:paraId="305123A6" w14:textId="77777777" w:rsidR="00990B31" w:rsidRPr="00130942" w:rsidRDefault="00990B31" w:rsidP="00990B31">
      <w:pPr>
        <w:pStyle w:val="Heading4"/>
        <w:keepNext w:val="0"/>
        <w:keepLines w:val="0"/>
        <w:rPr>
          <w:rFonts w:eastAsia="Yu Gothic Light"/>
        </w:rPr>
      </w:pPr>
      <w:r w:rsidRPr="00130942">
        <w:rPr>
          <w:rFonts w:eastAsia="Yu Gothic Light"/>
        </w:rPr>
        <w:t xml:space="preserve">The verification team is responsible for determining via data checks whether there is reasonable assurance that the application or report conforms to the requirements of this </w:t>
      </w:r>
      <w:proofErr w:type="spellStart"/>
      <w:r w:rsidRPr="00130942">
        <w:rPr>
          <w:rFonts w:eastAsia="Yu Gothic Light"/>
        </w:rPr>
        <w:t>subarticle</w:t>
      </w:r>
      <w:proofErr w:type="spellEnd"/>
      <w:r w:rsidRPr="00130942">
        <w:rPr>
          <w:rFonts w:eastAsia="Yu Gothic Light"/>
        </w:rPr>
        <w:t>.</w:t>
      </w:r>
    </w:p>
    <w:p w14:paraId="33D16A1A" w14:textId="77777777" w:rsidR="00990B31" w:rsidRPr="00130942" w:rsidRDefault="00990B31" w:rsidP="00990B31">
      <w:pPr>
        <w:pStyle w:val="Heading4"/>
        <w:keepNext w:val="0"/>
        <w:keepLines w:val="0"/>
        <w:rPr>
          <w:rFonts w:eastAsia="Yu Gothic Light"/>
        </w:rPr>
      </w:pPr>
      <w:r w:rsidRPr="00130942">
        <w:rPr>
          <w:rFonts w:eastAsia="Yu Gothic Light"/>
        </w:rPr>
        <w:t>The verification team must compare its own calculated results with the submitted data in order to confirm the extent and impact of any omissions and errors. Any discrepancies must be investigated. The comparison of data checks must also include a narrative to indicate which data were checked, the quantity of data evaluated for each data type, the percentage of reported source data covered by the data checks, and any separate discrepancies that were identified in the application or report.</w:t>
      </w:r>
    </w:p>
    <w:p w14:paraId="03E03646" w14:textId="77777777" w:rsidR="00990B31" w:rsidRPr="00130942" w:rsidRDefault="00990B31" w:rsidP="00990B31">
      <w:pPr>
        <w:pStyle w:val="Heading3"/>
        <w:keepNext w:val="0"/>
        <w:keepLines w:val="0"/>
        <w:rPr>
          <w:rFonts w:eastAsia="Yu Gothic Light"/>
        </w:rPr>
      </w:pPr>
      <w:r w:rsidRPr="00F1016B">
        <w:rPr>
          <w:rFonts w:eastAsia="Yu Gothic Light"/>
          <w:i/>
          <w:iCs/>
        </w:rPr>
        <w:t>Application and Report Modifications.</w:t>
      </w:r>
      <w:r w:rsidRPr="00130942">
        <w:rPr>
          <w:rFonts w:eastAsia="Yu Gothic Light"/>
        </w:rPr>
        <w:t xml:space="preserve"> As a result of data checks by the verification team and prior to completion of a validation or verification statement, the entity required to contract for verification services must fix all correctable errors that affect the data submitted in the application or reports specified in section 95500 and submit a revised application or report to the Executive Officer. Failure to do so before completion of verification services will result in an adverse verification statement. Failure to fix misreported data that do not affect credit or deficit calculations represents a nonconformance with this </w:t>
      </w:r>
      <w:proofErr w:type="spellStart"/>
      <w:r w:rsidRPr="00130942">
        <w:rPr>
          <w:rFonts w:eastAsia="Yu Gothic Light"/>
        </w:rPr>
        <w:t>subarticle</w:t>
      </w:r>
      <w:proofErr w:type="spellEnd"/>
      <w:r w:rsidRPr="00130942">
        <w:rPr>
          <w:rFonts w:eastAsia="Yu Gothic Light"/>
        </w:rPr>
        <w:t xml:space="preserve"> but does not, absent other errors, result in an adverse validation or verification statement.</w:t>
      </w:r>
    </w:p>
    <w:p w14:paraId="4B8ED234" w14:textId="77777777" w:rsidR="00990B31" w:rsidRPr="00130942" w:rsidRDefault="00990B31" w:rsidP="00E85054">
      <w:pPr>
        <w:ind w:left="1440"/>
      </w:pPr>
      <w:r w:rsidRPr="00130942">
        <w:t>The verification team must use professional judgment in identifying correctable errors as defined in section 95481(a), including determining whether differences are not errors but result from truncation or rounding or averaging.</w:t>
      </w:r>
    </w:p>
    <w:p w14:paraId="4122E643" w14:textId="77777777" w:rsidR="00990B31" w:rsidRPr="00130942" w:rsidRDefault="00990B31" w:rsidP="00E85054">
      <w:pPr>
        <w:ind w:left="1440"/>
      </w:pPr>
      <w:r w:rsidRPr="00130942">
        <w:t>The verification team must document the source of any difference identified, including whether the difference results in a correctable error or on the other hand, was the result of truncation, rounding, or averaging.</w:t>
      </w:r>
    </w:p>
    <w:p w14:paraId="72E87C37" w14:textId="77777777" w:rsidR="00990B31" w:rsidRPr="00130942" w:rsidRDefault="00990B31" w:rsidP="00990B31">
      <w:pPr>
        <w:pStyle w:val="Heading3"/>
        <w:keepNext w:val="0"/>
        <w:keepLines w:val="0"/>
        <w:rPr>
          <w:rFonts w:eastAsia="Yu Gothic Light"/>
        </w:rPr>
      </w:pPr>
      <w:r w:rsidRPr="00E016FA">
        <w:rPr>
          <w:rFonts w:eastAsia="Yu Gothic Light"/>
          <w:i/>
          <w:iCs/>
        </w:rPr>
        <w:t>Findings.</w:t>
      </w:r>
      <w:r w:rsidRPr="00130942">
        <w:rPr>
          <w:rFonts w:eastAsia="Yu Gothic Light"/>
        </w:rPr>
        <w:t xml:space="preserve"> To verify that the application or report is free of material misstatements, the verification team shall make its own calculation of the specified data types reported by substituting the checked data from 95501(b)(5). The verification team must determine whether there is reasonable assurance that the application or report does not contain a material misstatement, as defined for each application or report type in section 95481, and calculated pursuant to section 95501(b)(9) through </w:t>
      </w:r>
      <w:r w:rsidRPr="00130942">
        <w:rPr>
          <w:rFonts w:eastAsia="Yu Gothic Light"/>
        </w:rPr>
        <w:lastRenderedPageBreak/>
        <w:t xml:space="preserve">(11), using the units required by the applicable parts of this </w:t>
      </w:r>
      <w:proofErr w:type="spellStart"/>
      <w:r w:rsidRPr="00130942">
        <w:rPr>
          <w:rFonts w:eastAsia="Yu Gothic Light"/>
        </w:rPr>
        <w:t>subarticle</w:t>
      </w:r>
      <w:proofErr w:type="spellEnd"/>
      <w:r w:rsidRPr="00130942">
        <w:rPr>
          <w:rFonts w:eastAsia="Yu Gothic Light"/>
        </w:rPr>
        <w:t xml:space="preserve">. To assess conformance with this </w:t>
      </w:r>
      <w:proofErr w:type="spellStart"/>
      <w:r w:rsidRPr="00130942">
        <w:rPr>
          <w:rFonts w:eastAsia="Yu Gothic Light"/>
        </w:rPr>
        <w:t>subarticle</w:t>
      </w:r>
      <w:proofErr w:type="spellEnd"/>
      <w:r w:rsidRPr="00130942">
        <w:rPr>
          <w:rFonts w:eastAsia="Yu Gothic Light"/>
        </w:rPr>
        <w:t xml:space="preserve">, the verification team must review the methods and factors used to develop the application or report for adherence to the requirements of this </w:t>
      </w:r>
      <w:proofErr w:type="spellStart"/>
      <w:r w:rsidRPr="00130942">
        <w:rPr>
          <w:rFonts w:eastAsia="Yu Gothic Light"/>
        </w:rPr>
        <w:t>subarticle</w:t>
      </w:r>
      <w:proofErr w:type="spellEnd"/>
      <w:r w:rsidRPr="00130942">
        <w:rPr>
          <w:rFonts w:eastAsia="Yu Gothic Light"/>
        </w:rPr>
        <w:t xml:space="preserve"> and identify whether other requirements of this </w:t>
      </w:r>
      <w:proofErr w:type="spellStart"/>
      <w:r w:rsidRPr="00130942">
        <w:rPr>
          <w:rFonts w:eastAsia="Yu Gothic Light"/>
        </w:rPr>
        <w:t>subarticle</w:t>
      </w:r>
      <w:proofErr w:type="spellEnd"/>
      <w:r w:rsidRPr="00130942">
        <w:rPr>
          <w:rFonts w:eastAsia="Yu Gothic Light"/>
        </w:rPr>
        <w:t xml:space="preserve"> are met.</w:t>
      </w:r>
    </w:p>
    <w:p w14:paraId="5BF24F0D" w14:textId="77777777" w:rsidR="00990B31" w:rsidRPr="00130942" w:rsidRDefault="00990B31" w:rsidP="00990B31">
      <w:pPr>
        <w:pStyle w:val="Heading3"/>
        <w:keepNext w:val="0"/>
        <w:keepLines w:val="0"/>
        <w:rPr>
          <w:rFonts w:eastAsia="Yu Gothic Light"/>
        </w:rPr>
      </w:pPr>
      <w:r w:rsidRPr="00E016FA">
        <w:rPr>
          <w:rFonts w:eastAsia="Yu Gothic Light"/>
          <w:i/>
          <w:iCs/>
        </w:rPr>
        <w:t>Log of Issues.</w:t>
      </w:r>
      <w:r w:rsidRPr="00130942">
        <w:rPr>
          <w:rFonts w:eastAsia="Yu Gothic Light"/>
        </w:rPr>
        <w:t xml:space="preserve"> The verification team must keep a log that documents any issues identified in the course of verification services that may affect determinations of material misstatement and nonconformance, whether identified by the verifier, the entity required to contract for verification services, or the Executive Officer, regarding the original or subsequent application or report versions. The issues log must identify the regulatory section related to the nonconformance or potential nonconformance, if applicable, and indicate if the issues were corrected by the entity required to contract for verification services prior to completing the verification services. Any other concerns that the verification team has with the preparation of the application or report must be documented in the issues log and communicated to the entity required to contract for verification services during the course of the verification services. The log of issues must indicate whether each issue has a potential bearing on material misstatement, nonconformance, or both and whether an adverse verification statement may result if not addressed. If quarterly review is conducted before an annual verification, any issues identified must be formalized pursuant to this subsection in the log of issues during the quarterly review. The log of issues for the annual verification must include the cumulative record of issues from all quarterly reviews, as well as the annual verification.</w:t>
      </w:r>
    </w:p>
    <w:p w14:paraId="79CF9656" w14:textId="77777777" w:rsidR="00990B31" w:rsidRPr="00130942" w:rsidRDefault="00990B31" w:rsidP="00990B31">
      <w:pPr>
        <w:pStyle w:val="Heading3"/>
        <w:keepNext w:val="0"/>
        <w:keepLines w:val="0"/>
        <w:rPr>
          <w:rFonts w:eastAsia="Yu Gothic Light"/>
        </w:rPr>
      </w:pPr>
      <w:r w:rsidRPr="00E016FA">
        <w:rPr>
          <w:rFonts w:eastAsia="Yu Gothic Light"/>
          <w:i/>
          <w:iCs/>
        </w:rPr>
        <w:t>Material Misstatement Assessments for Fuel Pathways and Quarterly Fuel Transactions.</w:t>
      </w:r>
      <w:r w:rsidRPr="00130942">
        <w:rPr>
          <w:rFonts w:eastAsia="Yu Gothic Light"/>
        </w:rPr>
        <w:t xml:space="preserve"> Assessments of material misstatement are conducted separately on each calculated operational CI value and each quarterly fuel transaction quantity per FPC (expressed in units from the applicable sections of this </w:t>
      </w:r>
      <w:proofErr w:type="spellStart"/>
      <w:r w:rsidRPr="00130942">
        <w:rPr>
          <w:rFonts w:eastAsia="Yu Gothic Light"/>
        </w:rPr>
        <w:t>subarticle</w:t>
      </w:r>
      <w:proofErr w:type="spellEnd"/>
      <w:r w:rsidRPr="00130942">
        <w:rPr>
          <w:rFonts w:eastAsia="Yu Gothic Light"/>
        </w:rPr>
        <w:t>). Material misstatement assessments are not conducted for quarterly review.</w:t>
      </w:r>
    </w:p>
    <w:p w14:paraId="2BC761AC" w14:textId="631A77DF" w:rsidR="00990B31" w:rsidRDefault="00990B31" w:rsidP="00990B31">
      <w:pPr>
        <w:pStyle w:val="Heading4"/>
        <w:keepNext w:val="0"/>
        <w:keepLines w:val="0"/>
        <w:rPr>
          <w:rFonts w:eastAsia="Yu Gothic Light"/>
        </w:rPr>
      </w:pPr>
      <w:r w:rsidRPr="00E016FA">
        <w:rPr>
          <w:rFonts w:eastAsia="Yu Gothic Light"/>
          <w:i/>
          <w:iCs w:val="0"/>
        </w:rPr>
        <w:t>Operational CI.</w:t>
      </w:r>
      <w:r w:rsidRPr="00130942">
        <w:rPr>
          <w:rFonts w:eastAsia="Yu Gothic Light"/>
        </w:rPr>
        <w:t xml:space="preserve"> In assessing whether a fuel pathway application or fuel pathway report contains a material misstatement, as defined in section 95481(a), the verification team must populate a controlled version of the </w:t>
      </w:r>
      <w:del w:id="5172" w:author="CARB" w:date="2023-12-19T12:12:00Z">
        <w:r w:rsidR="00130942" w:rsidRPr="00130942">
          <w:rPr>
            <w:rFonts w:eastAsia="Yu Gothic Light"/>
          </w:rPr>
          <w:delText>Simplified</w:delText>
        </w:r>
      </w:del>
      <w:ins w:id="5173" w:author="CARB" w:date="2023-12-19T12:12:00Z">
        <w:r w:rsidR="00FD107F">
          <w:rPr>
            <w:rFonts w:eastAsia="Yu Gothic Light"/>
          </w:rPr>
          <w:t>Tier 1</w:t>
        </w:r>
      </w:ins>
      <w:r w:rsidRPr="00130942">
        <w:rPr>
          <w:rFonts w:eastAsia="Yu Gothic Light"/>
        </w:rPr>
        <w:t xml:space="preserve"> CI Calculator for Tier 1 pathways, or CARB-approved </w:t>
      </w:r>
      <w:r>
        <w:rPr>
          <w:rFonts w:eastAsia="Yu Gothic Light"/>
        </w:rPr>
        <w:t>CA-GREET</w:t>
      </w:r>
      <w:del w:id="5174" w:author="CARB" w:date="2023-12-19T12:12:00Z">
        <w:r w:rsidR="00130942" w:rsidRPr="00130942">
          <w:rPr>
            <w:rFonts w:eastAsia="Yu Gothic Light"/>
          </w:rPr>
          <w:delText>3</w:delText>
        </w:r>
      </w:del>
      <w:ins w:id="5175" w:author="CARB" w:date="2023-12-19T12:12:00Z">
        <w:r>
          <w:rPr>
            <w:rFonts w:eastAsia="Yu Gothic Light"/>
          </w:rPr>
          <w:t>4</w:t>
        </w:r>
      </w:ins>
      <w:r>
        <w:rPr>
          <w:rFonts w:eastAsia="Yu Gothic Light"/>
        </w:rPr>
        <w:t>.0</w:t>
      </w:r>
      <w:r w:rsidRPr="00130942">
        <w:rPr>
          <w:rFonts w:eastAsia="Yu Gothic Light"/>
        </w:rPr>
        <w:t xml:space="preserve"> for Tier 2 pathways, and determine whether any reported operational CI value contains a material misstatement using the following equations for relative error threshold and absolute error threshold. </w:t>
      </w:r>
    </w:p>
    <w:p w14:paraId="13AEDE27" w14:textId="53AD981E" w:rsidR="00225AB3" w:rsidRPr="00536D60" w:rsidRDefault="00990B31" w:rsidP="00536D60">
      <w:pPr>
        <w:pStyle w:val="Heading4"/>
        <w:keepNext w:val="0"/>
        <w:keepLines w:val="0"/>
        <w:numPr>
          <w:ilvl w:val="0"/>
          <w:numId w:val="0"/>
        </w:numPr>
        <w:ind w:left="2160"/>
        <w:rPr>
          <w:rFonts w:eastAsia="Yu Gothic Light"/>
        </w:rPr>
      </w:pPr>
      <w:r w:rsidRPr="00130942">
        <w:rPr>
          <w:rFonts w:eastAsia="Yu Gothic Light"/>
        </w:rPr>
        <w:t>The following calculations of relative error threshold, absolute error threshold, and percent error must be included in the final verification report pursuant to section 95501(c)(3)(A)8.</w:t>
      </w:r>
    </w:p>
    <w:p w14:paraId="213836CC" w14:textId="77777777" w:rsidR="00990B31" w:rsidRPr="00130942" w:rsidRDefault="00990B31" w:rsidP="00E85054">
      <w:pPr>
        <w:ind w:left="2160"/>
      </w:pPr>
      <w:r w:rsidRPr="00130942">
        <w:lastRenderedPageBreak/>
        <w:t>Each fuel pathway CI is subject to data checks in section 95501(b)(5) and must be assessed separately for material misstatement. One or more material misstatements results in a finding of material misstatement for the fuel pathway application or for the fuel pathway report.</w:t>
      </w:r>
    </w:p>
    <w:p w14:paraId="049AF738" w14:textId="77777777" w:rsidR="00990B31" w:rsidRPr="00F325B5" w:rsidRDefault="00990B31" w:rsidP="00E85054">
      <w:pPr>
        <w:ind w:left="2160"/>
      </w:pPr>
      <m:oMathPara>
        <m:oMathParaPr>
          <m:jc m:val="left"/>
        </m:oMathParaPr>
        <m:oMath>
          <m:r>
            <w:rPr>
              <w:rFonts w:ascii="Cambria Math" w:eastAsiaTheme="minorEastAsia" w:hAnsi="Cambria Math" w:cs="Arial"/>
              <w:szCs w:val="24"/>
            </w:rPr>
            <m:t xml:space="preserve">Percent error </m:t>
          </m:r>
          <m:d>
            <m:dPr>
              <m:ctrlPr>
                <w:rPr>
                  <w:rFonts w:ascii="Cambria Math" w:eastAsiaTheme="minorEastAsia" w:hAnsi="Cambria Math" w:cs="Arial"/>
                  <w:i/>
                  <w:szCs w:val="24"/>
                </w:rPr>
              </m:ctrlPr>
            </m:dPr>
            <m:e>
              <m:r>
                <w:rPr>
                  <w:rFonts w:ascii="Cambria Math" w:eastAsiaTheme="minorEastAsia" w:hAnsi="Cambria Math" w:cs="Arial"/>
                  <w:szCs w:val="24"/>
                </w:rPr>
                <m:t xml:space="preserve">CI </m:t>
              </m:r>
            </m:e>
          </m:d>
          <m:r>
            <w:rPr>
              <w:rFonts w:ascii="Cambria Math" w:eastAsiaTheme="minorEastAsia" w:hAnsi="Cambria Math" w:cs="Arial"/>
              <w:szCs w:val="24"/>
            </w:rPr>
            <m:t xml:space="preserve">= </m:t>
          </m:r>
          <m:f>
            <m:fPr>
              <m:ctrlPr>
                <w:rPr>
                  <w:rFonts w:ascii="Cambria Math" w:eastAsiaTheme="minorEastAsia" w:hAnsi="Cambria Math" w:cs="Arial"/>
                  <w:i/>
                  <w:szCs w:val="24"/>
                </w:rPr>
              </m:ctrlPr>
            </m:fPr>
            <m:num>
              <m:nary>
                <m:naryPr>
                  <m:chr m:val="∑"/>
                  <m:limLoc m:val="undOvr"/>
                  <m:subHide m:val="1"/>
                  <m:supHide m:val="1"/>
                  <m:ctrlPr>
                    <w:rPr>
                      <w:rFonts w:ascii="Cambria Math" w:eastAsiaTheme="minorEastAsia" w:hAnsi="Cambria Math" w:cs="Arial"/>
                      <w:i/>
                      <w:szCs w:val="24"/>
                    </w:rPr>
                  </m:ctrlPr>
                </m:naryPr>
                <m:sub/>
                <m:sup/>
                <m:e>
                  <m:r>
                    <w:rPr>
                      <w:rFonts w:ascii="Cambria Math" w:eastAsiaTheme="minorEastAsia" w:hAnsi="Cambria Math" w:cs="Arial"/>
                      <w:szCs w:val="24"/>
                    </w:rPr>
                    <m:t xml:space="preserve"> </m:t>
                  </m:r>
                  <m:d>
                    <m:dPr>
                      <m:begChr m:val="|"/>
                      <m:endChr m:val="|"/>
                      <m:ctrlPr>
                        <w:rPr>
                          <w:rFonts w:ascii="Cambria Math" w:eastAsiaTheme="minorEastAsia" w:hAnsi="Cambria Math" w:cs="Arial"/>
                          <w:i/>
                          <w:szCs w:val="24"/>
                        </w:rPr>
                      </m:ctrlPr>
                    </m:dPr>
                    <m:e>
                      <m:r>
                        <w:rPr>
                          <w:rFonts w:ascii="Cambria Math" w:eastAsiaTheme="minorEastAsia" w:hAnsi="Cambria Math" w:cs="Arial"/>
                          <w:szCs w:val="24"/>
                        </w:rPr>
                        <m:t xml:space="preserve"> Difference in CI </m:t>
                      </m:r>
                    </m:e>
                  </m:d>
                </m:e>
              </m:nary>
            </m:num>
            <m:den>
              <m:r>
                <w:rPr>
                  <w:rFonts w:ascii="Cambria Math" w:eastAsiaTheme="minorEastAsia" w:hAnsi="Cambria Math" w:cs="Arial"/>
                  <w:szCs w:val="24"/>
                </w:rPr>
                <m:t>| Reported Operational CI |</m:t>
              </m:r>
            </m:den>
          </m:f>
          <m:r>
            <w:rPr>
              <w:rFonts w:ascii="Cambria Math" w:eastAsiaTheme="minorEastAsia" w:hAnsi="Cambria Math" w:cs="Arial"/>
              <w:szCs w:val="24"/>
            </w:rPr>
            <m:t>x 100%</m:t>
          </m:r>
        </m:oMath>
      </m:oMathPara>
    </w:p>
    <w:p w14:paraId="480AE148" w14:textId="77777777" w:rsidR="00990B31" w:rsidRPr="00130942" w:rsidRDefault="00990B31" w:rsidP="00E85054">
      <w:pPr>
        <w:ind w:left="2160"/>
      </w:pPr>
      <m:oMath>
        <m:r>
          <w:rPr>
            <w:rFonts w:ascii="Cambria Math" w:eastAsiaTheme="minorEastAsia" w:hAnsi="Cambria Math" w:cs="Arial"/>
            <w:szCs w:val="24"/>
          </w:rPr>
          <m:t xml:space="preserve">Relative error threshold </m:t>
        </m:r>
        <m:d>
          <m:dPr>
            <m:ctrlPr>
              <w:rPr>
                <w:rFonts w:ascii="Cambria Math" w:eastAsiaTheme="minorEastAsia" w:hAnsi="Cambria Math" w:cs="Arial"/>
                <w:i/>
                <w:szCs w:val="24"/>
              </w:rPr>
            </m:ctrlPr>
          </m:dPr>
          <m:e>
            <m:r>
              <w:rPr>
                <w:rFonts w:ascii="Cambria Math" w:eastAsiaTheme="minorEastAsia" w:hAnsi="Cambria Math" w:cs="Arial"/>
                <w:szCs w:val="24"/>
              </w:rPr>
              <m:t>CI</m:t>
            </m:r>
          </m:e>
        </m:d>
        <m:r>
          <w:rPr>
            <w:rFonts w:ascii="Cambria Math" w:eastAsiaTheme="minorEastAsia" w:hAnsi="Cambria Math" w:cs="Arial"/>
            <w:szCs w:val="24"/>
          </w:rPr>
          <m:t xml:space="preserve"> </m:t>
        </m:r>
      </m:oMath>
      <w:r w:rsidRPr="00130942">
        <w:t xml:space="preserve">  </w:t>
      </w:r>
    </w:p>
    <w:p w14:paraId="64715B00" w14:textId="77777777" w:rsidR="00990B31" w:rsidRPr="00130942" w:rsidRDefault="00990B31" w:rsidP="00E85054">
      <w:pPr>
        <w:ind w:left="2160"/>
      </w:pPr>
      <m:oMath>
        <m:r>
          <w:rPr>
            <w:rFonts w:ascii="Cambria Math" w:eastAsiaTheme="minorEastAsia" w:hAnsi="Cambria Math" w:cs="Arial"/>
            <w:szCs w:val="24"/>
            <w:u w:val="single"/>
          </w:rPr>
          <m:t xml:space="preserve">=⎸Difference in CI ⎸≥0.05 x | Reported Operational CI Value |  </m:t>
        </m:r>
      </m:oMath>
      <w:r w:rsidRPr="00130942">
        <w:t xml:space="preserve">  </w:t>
      </w:r>
    </w:p>
    <w:p w14:paraId="6BBCF2A7" w14:textId="77777777" w:rsidR="00990B31" w:rsidRPr="00C23B98" w:rsidRDefault="00990B31" w:rsidP="00E85054">
      <w:pPr>
        <w:ind w:left="2160"/>
      </w:pPr>
      <m:oMathPara>
        <m:oMathParaPr>
          <m:jc m:val="left"/>
        </m:oMathParaPr>
        <m:oMath>
          <m:r>
            <w:rPr>
              <w:rFonts w:ascii="Cambria Math" w:eastAsiaTheme="minorEastAsia" w:hAnsi="Cambria Math" w:cs="Arial"/>
              <w:szCs w:val="24"/>
            </w:rPr>
            <m:t>Absolute error threshold (CI)</m:t>
          </m:r>
        </m:oMath>
      </m:oMathPara>
    </w:p>
    <w:p w14:paraId="4AB5E0D6" w14:textId="77777777" w:rsidR="00990B31" w:rsidRPr="00293B33" w:rsidRDefault="00990B31" w:rsidP="00E85054">
      <w:pPr>
        <w:ind w:left="2160"/>
      </w:pPr>
      <m:oMathPara>
        <m:oMathParaPr>
          <m:jc m:val="left"/>
        </m:oMathParaPr>
        <m:oMath>
          <m:r>
            <w:rPr>
              <w:rFonts w:ascii="Cambria Math" w:eastAsiaTheme="minorEastAsia" w:hAnsi="Cambria Math" w:cs="Arial"/>
              <w:szCs w:val="24"/>
              <w:u w:val="single"/>
            </w:rPr>
            <m:t>= ⎸Difference in CI ⎸≥2</m:t>
          </m:r>
          <m:r>
            <w:ins w:id="5176" w:author="CARB" w:date="2023-12-19T12:12:00Z">
              <w:rPr>
                <w:rFonts w:ascii="Cambria Math" w:eastAsiaTheme="minorEastAsia" w:hAnsi="Cambria Math" w:cs="Arial"/>
                <w:szCs w:val="24"/>
                <w:u w:val="single"/>
              </w:rPr>
              <m:t>.00</m:t>
            </w:ins>
          </m:r>
          <m:r>
            <w:rPr>
              <w:rFonts w:ascii="Cambria Math" w:eastAsiaTheme="minorEastAsia" w:hAnsi="Cambria Math" w:cs="Arial"/>
              <w:szCs w:val="24"/>
              <w:u w:val="single"/>
            </w:rPr>
            <m:t xml:space="preserve"> g</m:t>
          </m:r>
          <m:sSub>
            <m:sSubPr>
              <m:ctrlPr>
                <w:rPr>
                  <w:rFonts w:ascii="Cambria Math" w:eastAsiaTheme="minorEastAsia" w:hAnsi="Cambria Math" w:cs="Arial"/>
                  <w:i/>
                  <w:szCs w:val="24"/>
                  <w:u w:val="single"/>
                </w:rPr>
              </m:ctrlPr>
            </m:sSubPr>
            <m:e>
              <m:r>
                <w:rPr>
                  <w:rFonts w:ascii="Cambria Math" w:eastAsiaTheme="minorEastAsia" w:hAnsi="Cambria Math" w:cs="Arial"/>
                  <w:szCs w:val="24"/>
                  <w:u w:val="single"/>
                </w:rPr>
                <m:t>CO</m:t>
              </m:r>
            </m:e>
            <m:sub>
              <m:r>
                <w:rPr>
                  <w:rFonts w:ascii="Cambria Math" w:eastAsiaTheme="minorEastAsia" w:hAnsi="Cambria Math" w:cs="Arial"/>
                  <w:szCs w:val="24"/>
                  <w:u w:val="single"/>
                </w:rPr>
                <m:t>2</m:t>
              </m:r>
            </m:sub>
          </m:sSub>
          <m:r>
            <w:rPr>
              <w:rFonts w:ascii="Cambria Math" w:eastAsiaTheme="minorEastAsia" w:hAnsi="Cambria Math" w:cs="Arial"/>
              <w:szCs w:val="24"/>
              <w:u w:val="single"/>
            </w:rPr>
            <m:t>e/MJ</m:t>
          </m:r>
        </m:oMath>
      </m:oMathPara>
    </w:p>
    <w:p w14:paraId="3E7F486F" w14:textId="77777777" w:rsidR="00990B31" w:rsidRPr="00130942" w:rsidRDefault="00990B31" w:rsidP="00E85054">
      <w:pPr>
        <w:ind w:left="2160"/>
      </w:pPr>
      <w:r w:rsidRPr="00130942">
        <w:t>where:</w:t>
      </w:r>
    </w:p>
    <w:p w14:paraId="340AAA3C" w14:textId="77777777" w:rsidR="00990B31" w:rsidRPr="00130942" w:rsidRDefault="00990B31" w:rsidP="00E85054">
      <w:pPr>
        <w:ind w:left="2160"/>
      </w:pPr>
      <w:r w:rsidRPr="00130942">
        <w:rPr>
          <w:rFonts w:hint="eastAsia"/>
        </w:rPr>
        <w:t>“</w:t>
      </w:r>
      <m:oMath>
        <m:r>
          <w:rPr>
            <w:rFonts w:ascii="Cambria Math" w:eastAsiaTheme="minorEastAsia" w:hAnsi="Cambria Math" w:cs="Arial"/>
            <w:szCs w:val="24"/>
          </w:rPr>
          <m:t>Difference in CI</m:t>
        </m:r>
      </m:oMath>
      <w:r w:rsidRPr="00130942">
        <w:t xml:space="preserve">” means the absolute value result of the reported operational CI minus the verifier’s calculation of CI. The verifier’s calculation of CI is based on site-specific data inputs modified to include discrepancies, omissions, and misreporting found during the course of verification services; </w:t>
      </w:r>
    </w:p>
    <w:p w14:paraId="18318675" w14:textId="77777777" w:rsidR="00990B31" w:rsidRPr="00130942" w:rsidRDefault="00990B31" w:rsidP="00E85054">
      <w:pPr>
        <w:ind w:left="2160"/>
      </w:pPr>
      <w:r w:rsidRPr="00130942">
        <w:rPr>
          <w:rFonts w:hint="eastAsia"/>
        </w:rPr>
        <w:t>“</w:t>
      </w:r>
      <m:oMath>
        <m:r>
          <w:rPr>
            <w:rFonts w:ascii="Cambria Math" w:eastAsiaTheme="minorEastAsia" w:hAnsi="Cambria Math" w:cs="Arial"/>
            <w:szCs w:val="24"/>
          </w:rPr>
          <m:t>Discrepancies</m:t>
        </m:r>
      </m:oMath>
      <w:r w:rsidRPr="00130942">
        <w:t>” means any differences between the reported site</w:t>
      </w:r>
      <w:r>
        <w:noBreakHyphen/>
      </w:r>
      <w:r w:rsidRPr="00130942">
        <w:t>specific CI inputs and the verifier’s calculated site-specific CI inputs subject to data checks in section 95501(b)(5);</w:t>
      </w:r>
    </w:p>
    <w:p w14:paraId="3EFFF4FF" w14:textId="77777777" w:rsidR="00990B31" w:rsidRPr="00130942" w:rsidRDefault="00990B31" w:rsidP="00E85054">
      <w:pPr>
        <w:ind w:left="2160"/>
      </w:pPr>
      <w:r w:rsidRPr="00130942">
        <w:rPr>
          <w:rFonts w:hint="eastAsia"/>
        </w:rPr>
        <w:t>“</w:t>
      </w:r>
      <m:oMath>
        <m:r>
          <w:rPr>
            <w:rFonts w:ascii="Cambria Math" w:eastAsiaTheme="minorEastAsia" w:hAnsi="Cambria Math" w:cs="Arial"/>
            <w:szCs w:val="24"/>
          </w:rPr>
          <m:t>Omissions</m:t>
        </m:r>
      </m:oMath>
      <w:r w:rsidRPr="00130942">
        <w:t>” means any site-specific CI inputs or associated source data the verifier concludes must be part of the fuel pathway application or fuel pathway report, but were not included;</w:t>
      </w:r>
    </w:p>
    <w:p w14:paraId="7C66A0D7" w14:textId="77777777" w:rsidR="00990B31" w:rsidRPr="00130942" w:rsidRDefault="00990B31" w:rsidP="00E85054">
      <w:pPr>
        <w:ind w:left="2160"/>
      </w:pPr>
      <w:r w:rsidRPr="00130942">
        <w:rPr>
          <w:rFonts w:hint="eastAsia"/>
        </w:rPr>
        <w:t>“</w:t>
      </w:r>
      <m:oMath>
        <m:r>
          <w:rPr>
            <w:rFonts w:ascii="Cambria Math" w:eastAsiaTheme="minorEastAsia" w:hAnsi="Cambria Math" w:cs="Arial"/>
          </w:rPr>
          <m:t>Misreporting</m:t>
        </m:r>
      </m:oMath>
      <w:r w:rsidRPr="00130942">
        <w:t>” means duplicate, incomplete or other CI input data the verifier concludes should, or should not, be part of the fuel pathway application or fuel pathway report; and</w:t>
      </w:r>
    </w:p>
    <w:p w14:paraId="08355FE1" w14:textId="77777777" w:rsidR="00990B31" w:rsidRPr="00130942" w:rsidRDefault="00990B31" w:rsidP="00E85054">
      <w:pPr>
        <w:ind w:left="2160"/>
      </w:pPr>
      <w:r w:rsidRPr="00130942">
        <w:rPr>
          <w:rFonts w:hint="eastAsia"/>
        </w:rPr>
        <w:t>“</w:t>
      </w:r>
      <m:oMath>
        <m:r>
          <w:rPr>
            <w:rFonts w:ascii="Cambria Math" w:eastAsiaTheme="minorEastAsia" w:hAnsi="Cambria Math" w:cs="Arial"/>
            <w:szCs w:val="24"/>
          </w:rPr>
          <m:t>| Reported Operational CI Value |</m:t>
        </m:r>
      </m:oMath>
      <w:r w:rsidRPr="00130942">
        <w:t>” means the absolute value of the operational CI submitted in the fuel pathway application or fuel pathway report.</w:t>
      </w:r>
    </w:p>
    <w:p w14:paraId="02ABF350" w14:textId="77777777" w:rsidR="00990B31" w:rsidRPr="00130942" w:rsidRDefault="00990B31" w:rsidP="00990B31">
      <w:pPr>
        <w:pStyle w:val="Heading4"/>
        <w:keepNext w:val="0"/>
        <w:keepLines w:val="0"/>
        <w:rPr>
          <w:rFonts w:eastAsia="Yu Gothic Light"/>
        </w:rPr>
      </w:pPr>
      <w:r w:rsidRPr="007E648C">
        <w:rPr>
          <w:rFonts w:eastAsia="Yu Gothic Light"/>
          <w:i/>
          <w:iCs w:val="0"/>
        </w:rPr>
        <w:t>Quarterly Fuel Transaction Quantities per FPC.</w:t>
      </w:r>
      <w:r w:rsidRPr="00130942">
        <w:rPr>
          <w:rFonts w:eastAsia="Yu Gothic Light"/>
        </w:rPr>
        <w:t xml:space="preserve"> In assessing whether a quarterly fuel transaction report contains a material misstatement, as defined in section 95481(a), the verification team must determine whether any quarterly fuel transaction quantity per FPC specified in section 95500(c)(1) contains a material misstatement using the following equation. The reported quarterly fuel transaction quantity for an FPC contains a material misstatement if the 5</w:t>
      </w:r>
      <w:ins w:id="5177" w:author="CARB" w:date="2023-12-19T12:12:00Z">
        <w:r>
          <w:rPr>
            <w:rFonts w:eastAsia="Yu Gothic Light"/>
          </w:rPr>
          <w:t>.00</w:t>
        </w:r>
      </w:ins>
      <w:r w:rsidRPr="00130942">
        <w:rPr>
          <w:rFonts w:eastAsia="Yu Gothic Light"/>
        </w:rPr>
        <w:t xml:space="preserve"> percent error threshold is exceeded. The </w:t>
      </w:r>
      <w:r w:rsidRPr="00130942">
        <w:rPr>
          <w:rFonts w:eastAsia="Yu Gothic Light"/>
        </w:rPr>
        <w:lastRenderedPageBreak/>
        <w:t>following calculation of percent error must be included in the final verification report pursuant to section 95501(c)(3)(A)8.</w:t>
      </w:r>
    </w:p>
    <w:p w14:paraId="19A1FCDC" w14:textId="77777777" w:rsidR="00990B31" w:rsidRPr="00130942" w:rsidRDefault="00990B31" w:rsidP="005D4173">
      <w:pPr>
        <w:ind w:left="2160"/>
      </w:pPr>
      <w:r w:rsidRPr="00130942">
        <w:t>Each aggregated quarterly fuel quantity per FPC is subject to data checks in section 95501(b)(5) and must be assessed separately for material misstatement. One or more material misstatements results in a finding of material misstatement for the verification period.</w:t>
      </w:r>
    </w:p>
    <w:p w14:paraId="766E519F" w14:textId="77777777" w:rsidR="00990B31" w:rsidRPr="00873875" w:rsidRDefault="00990B31" w:rsidP="005D4173">
      <w:pPr>
        <w:ind w:left="2160"/>
        <w:rPr>
          <w:rFonts w:eastAsia="Yu Gothic Light"/>
        </w:rPr>
      </w:pPr>
      <m:oMathPara>
        <m:oMathParaPr>
          <m:jc m:val="left"/>
        </m:oMathParaPr>
        <m:oMath>
          <m:r>
            <w:rPr>
              <w:rFonts w:ascii="Cambria Math" w:hAnsi="Cambria Math"/>
            </w:rPr>
            <m:t xml:space="preserve">Percent error </m:t>
          </m:r>
          <m:d>
            <m:dPr>
              <m:ctrlPr>
                <w:rPr>
                  <w:rFonts w:ascii="Cambria Math" w:hAnsi="Cambria Math"/>
                  <w:i/>
                </w:rPr>
              </m:ctrlPr>
            </m:dPr>
            <m:e>
              <m:r>
                <w:rPr>
                  <w:rFonts w:ascii="Cambria Math" w:hAnsi="Cambria Math"/>
                </w:rPr>
                <m:t>fuel transaction quantity</m:t>
              </m:r>
            </m:e>
          </m:d>
        </m:oMath>
      </m:oMathPara>
    </w:p>
    <w:p w14:paraId="013E3F78" w14:textId="77777777" w:rsidR="00990B31" w:rsidRPr="00130942" w:rsidRDefault="00990B31" w:rsidP="005D4173">
      <w:pPr>
        <w:ind w:left="2160"/>
        <w:rPr>
          <w:rFonts w:eastAsia="Yu Gothic Light"/>
        </w:rPr>
      </w:pPr>
      <m:oMathPara>
        <m:oMath>
          <m:r>
            <w:rPr>
              <w:rFonts w:ascii="Cambria Math" w:hAnsi="Cambria Math"/>
            </w:rPr>
            <m:t xml:space="preserve">              =</m:t>
          </m:r>
          <m:f>
            <m:fPr>
              <m:ctrlPr>
                <w:rPr>
                  <w:rFonts w:ascii="Cambria Math" w:hAnsi="Cambria Math"/>
                  <w:i/>
                </w:rPr>
              </m:ctrlPr>
            </m:fPr>
            <m:num>
              <m:nary>
                <m:naryPr>
                  <m:chr m:val="∑"/>
                  <m:limLoc m:val="undOvr"/>
                  <m:subHide m:val="1"/>
                  <m:supHide m:val="1"/>
                  <m:ctrlPr>
                    <w:rPr>
                      <w:rFonts w:ascii="Cambria Math" w:hAnsi="Cambria Math"/>
                      <w:i/>
                    </w:rPr>
                  </m:ctrlPr>
                </m:naryPr>
                <m:sub/>
                <m:sup/>
                <m:e>
                  <m:r>
                    <w:rPr>
                      <w:rFonts w:ascii="Cambria Math" w:hAnsi="Cambria Math"/>
                    </w:rPr>
                    <m:t xml:space="preserve"> </m:t>
                  </m:r>
                  <m:d>
                    <m:dPr>
                      <m:begChr m:val="["/>
                      <m:endChr m:val="]"/>
                      <m:ctrlPr>
                        <w:rPr>
                          <w:rFonts w:ascii="Cambria Math" w:hAnsi="Cambria Math"/>
                          <w:i/>
                        </w:rPr>
                      </m:ctrlPr>
                    </m:dPr>
                    <m:e>
                      <m:r>
                        <w:rPr>
                          <w:rFonts w:ascii="Cambria Math" w:hAnsi="Cambria Math"/>
                        </w:rPr>
                        <m:t>Discrepancies,Omissions,Misreporting</m:t>
                      </m:r>
                    </m:e>
                  </m:d>
                </m:e>
              </m:nary>
            </m:num>
            <m:den>
              <m:r>
                <w:rPr>
                  <w:rFonts w:ascii="Cambria Math" w:hAnsi="Cambria Math"/>
                </w:rPr>
                <m:t>Reported Quarterly Fuel Transaction Quantity for FPC</m:t>
              </m:r>
            </m:den>
          </m:f>
          <m:r>
            <w:rPr>
              <w:rFonts w:ascii="Cambria Math" w:hAnsi="Cambria Math"/>
            </w:rPr>
            <m:t>x 100%</m:t>
          </m:r>
        </m:oMath>
      </m:oMathPara>
    </w:p>
    <w:p w14:paraId="4C159810" w14:textId="77777777" w:rsidR="00990B31" w:rsidRPr="00130942" w:rsidRDefault="00990B31" w:rsidP="005D4173">
      <w:pPr>
        <w:spacing w:before="160"/>
        <w:ind w:left="2160"/>
        <w:rPr>
          <w:rFonts w:eastAsia="Yu Gothic Light"/>
        </w:rPr>
      </w:pPr>
      <w:r w:rsidRPr="00130942">
        <w:rPr>
          <w:rFonts w:eastAsia="Yu Gothic Light"/>
        </w:rPr>
        <w:t>where:</w:t>
      </w:r>
    </w:p>
    <w:p w14:paraId="737783DD" w14:textId="77777777" w:rsidR="00990B31" w:rsidRPr="00130942" w:rsidRDefault="00990B31" w:rsidP="005D4173">
      <w:pPr>
        <w:ind w:left="2160"/>
        <w:rPr>
          <w:rFonts w:eastAsia="Yu Gothic Light"/>
        </w:rPr>
      </w:pPr>
      <w:r w:rsidRPr="00130942">
        <w:rPr>
          <w:rFonts w:eastAsia="Yu Gothic Light" w:hint="eastAsia"/>
        </w:rPr>
        <w:t>“</w:t>
      </w:r>
      <m:oMath>
        <m:r>
          <w:rPr>
            <w:rFonts w:ascii="Cambria Math" w:hAnsi="Cambria Math"/>
          </w:rPr>
          <m:t>Discrepancies</m:t>
        </m:r>
      </m:oMath>
      <w:r w:rsidRPr="00130942">
        <w:rPr>
          <w:rFonts w:eastAsia="Yu Gothic Light"/>
        </w:rPr>
        <w:t>” means any differences between the fuel quantity for the FPC reported in the Quarterly Fuel Transactions Report and the verifier’s calculation of fuel quantity subject to data checks in section 95501(b)(5);</w:t>
      </w:r>
    </w:p>
    <w:p w14:paraId="4B0AA9B9" w14:textId="77777777" w:rsidR="00990B31" w:rsidRPr="00130942" w:rsidRDefault="00990B31" w:rsidP="005D4173">
      <w:pPr>
        <w:ind w:left="2160"/>
        <w:rPr>
          <w:rFonts w:eastAsia="Yu Gothic Light"/>
        </w:rPr>
      </w:pPr>
      <w:r w:rsidRPr="00130942">
        <w:rPr>
          <w:rFonts w:eastAsia="Yu Gothic Light" w:hint="eastAsia"/>
        </w:rPr>
        <w:t>“</w:t>
      </w:r>
      <m:oMath>
        <m:r>
          <w:rPr>
            <w:rFonts w:ascii="Cambria Math" w:hAnsi="Cambria Math"/>
          </w:rPr>
          <m:t>Omissions</m:t>
        </m:r>
      </m:oMath>
      <w:r w:rsidRPr="00130942">
        <w:rPr>
          <w:rFonts w:eastAsia="Yu Gothic Light"/>
        </w:rPr>
        <w:t>” means any fuel quantity the verifier concludes must be part of the Quarterly Fuel Transactions Report, but was not included;</w:t>
      </w:r>
    </w:p>
    <w:p w14:paraId="731E0289" w14:textId="77777777" w:rsidR="00990B31" w:rsidRPr="00130942" w:rsidRDefault="00990B31" w:rsidP="005D4173">
      <w:pPr>
        <w:ind w:left="2160"/>
        <w:rPr>
          <w:rFonts w:eastAsia="Yu Gothic Light"/>
        </w:rPr>
      </w:pPr>
      <w:r w:rsidRPr="00130942">
        <w:rPr>
          <w:rFonts w:eastAsia="Yu Gothic Light" w:hint="eastAsia"/>
        </w:rPr>
        <w:t>“</w:t>
      </w:r>
      <m:oMath>
        <m:r>
          <w:rPr>
            <w:rFonts w:ascii="Cambria Math" w:hAnsi="Cambria Math"/>
          </w:rPr>
          <m:t>Misreporting</m:t>
        </m:r>
      </m:oMath>
      <w:r w:rsidRPr="00130942">
        <w:rPr>
          <w:rFonts w:eastAsia="Yu Gothic Light"/>
        </w:rPr>
        <w:t>” means duplicate, incomplete or other fuel quantity data the verifier concludes should, or should not, be part of the Quarterly Fuel Transactions Report; and</w:t>
      </w:r>
    </w:p>
    <w:p w14:paraId="615423ED" w14:textId="77777777" w:rsidR="00990B31" w:rsidRPr="00130942" w:rsidRDefault="00990B31" w:rsidP="005D4173">
      <w:pPr>
        <w:ind w:left="2160"/>
        <w:rPr>
          <w:rFonts w:eastAsia="Yu Gothic Light"/>
        </w:rPr>
      </w:pPr>
      <w:r w:rsidRPr="00130942">
        <w:rPr>
          <w:rFonts w:eastAsia="Yu Gothic Light" w:hint="eastAsia"/>
        </w:rPr>
        <w:t>“</w:t>
      </w:r>
      <m:oMath>
        <m:r>
          <w:rPr>
            <w:rFonts w:ascii="Cambria Math" w:hAnsi="Cambria Math"/>
          </w:rPr>
          <m:t>Reported Quarterly Fuel Transaction Quantity for FPC</m:t>
        </m:r>
      </m:oMath>
      <w:r w:rsidRPr="00130942">
        <w:rPr>
          <w:rFonts w:eastAsia="Yu Gothic Light"/>
        </w:rPr>
        <w:t>” means the total of all reported fuel quantities for each FPC for each transaction type specified in section 95500(c)(1) for each quarter for which the verifier is conducting a material misstatement assessment.</w:t>
      </w:r>
    </w:p>
    <w:p w14:paraId="73F31323" w14:textId="77777777" w:rsidR="00990B31" w:rsidRPr="00130942" w:rsidRDefault="00990B31" w:rsidP="00990B31">
      <w:pPr>
        <w:pStyle w:val="Heading4"/>
        <w:keepNext w:val="0"/>
        <w:keepLines w:val="0"/>
        <w:rPr>
          <w:rFonts w:eastAsia="Yu Gothic Light"/>
        </w:rPr>
      </w:pPr>
      <w:r w:rsidRPr="00130942">
        <w:rPr>
          <w:rFonts w:eastAsia="Yu Gothic Light"/>
        </w:rPr>
        <w:t>When evaluating material misstatement, verifiers must deem correctly substituted missing data to be accurate, regardless of the amount of missing data.</w:t>
      </w:r>
    </w:p>
    <w:p w14:paraId="4F320FF6" w14:textId="77777777" w:rsidR="00990B31" w:rsidRPr="00130942" w:rsidRDefault="00990B31" w:rsidP="00990B31">
      <w:pPr>
        <w:pStyle w:val="Heading3"/>
        <w:keepNext w:val="0"/>
        <w:keepLines w:val="0"/>
        <w:rPr>
          <w:rFonts w:eastAsia="Yu Gothic Light"/>
        </w:rPr>
      </w:pPr>
      <w:r w:rsidRPr="00AA0C43">
        <w:rPr>
          <w:rFonts w:eastAsia="Yu Gothic Light"/>
          <w:i/>
          <w:iCs/>
        </w:rPr>
        <w:t>Material Misstatement Assessment for Project Reports (Project-based Crediting)</w:t>
      </w:r>
      <w:r w:rsidRPr="00130942">
        <w:rPr>
          <w:rFonts w:eastAsia="Yu Gothic Light"/>
        </w:rPr>
        <w:t>.</w:t>
      </w:r>
    </w:p>
    <w:p w14:paraId="4E9B4016" w14:textId="77777777" w:rsidR="00990B31" w:rsidRPr="00130942" w:rsidRDefault="00990B31" w:rsidP="00990B31">
      <w:pPr>
        <w:pStyle w:val="Heading4"/>
        <w:keepNext w:val="0"/>
        <w:keepLines w:val="0"/>
        <w:rPr>
          <w:rFonts w:eastAsia="Yu Gothic Light"/>
        </w:rPr>
      </w:pPr>
      <w:r w:rsidRPr="00130942">
        <w:rPr>
          <w:rFonts w:eastAsia="Yu Gothic Light"/>
        </w:rPr>
        <w:t xml:space="preserve">Verification services, including assessment of material misstatement, are conducted separately for each Project Report. In assessing whether a Project Report contains a material misstatement, as defined in section 95481(a), the verification team must determine whether the greenhouse gas reductions quantified </w:t>
      </w:r>
      <w:r w:rsidRPr="00130942">
        <w:rPr>
          <w:rFonts w:eastAsia="Yu Gothic Light"/>
        </w:rPr>
        <w:lastRenderedPageBreak/>
        <w:t>and reported in the Project Report contain a material misstatement using the following equation.</w:t>
      </w:r>
    </w:p>
    <w:p w14:paraId="34F65F2A" w14:textId="77777777" w:rsidR="00990B31" w:rsidRPr="00130942" w:rsidRDefault="00990B31" w:rsidP="005D4173">
      <w:pPr>
        <w:ind w:left="2160"/>
      </w:pPr>
      <w:r w:rsidRPr="00130942">
        <w:t>Any discrepancies, omissions, or misreporting found by the verification team must include the positive or negative impact on the total reported greenhouse gas emission reductions when entered in the material misstatement equation. The reported project data contain a material misstatement if the 5</w:t>
      </w:r>
      <w:ins w:id="5178" w:author="CARB" w:date="2023-12-19T12:12:00Z">
        <w:r>
          <w:t>.00</w:t>
        </w:r>
      </w:ins>
      <w:r w:rsidRPr="00130942">
        <w:t xml:space="preserve"> percent error threshold is exceeded. The following calculation of percent error must be included in the final verification report pursuant to section 95501(c)(3)(A)8.</w:t>
      </w:r>
    </w:p>
    <w:p w14:paraId="6AAD998F" w14:textId="77777777" w:rsidR="00990B31" w:rsidRPr="00E50A50" w:rsidRDefault="00990B31" w:rsidP="005D4173">
      <w:pPr>
        <w:ind w:left="2160"/>
      </w:pPr>
      <m:oMathPara>
        <m:oMathParaPr>
          <m:jc m:val="left"/>
        </m:oMathParaPr>
        <m:oMath>
          <m:r>
            <w:rPr>
              <w:rFonts w:ascii="Cambria Math" w:hAnsi="Cambria Math"/>
            </w:rPr>
            <m:t xml:space="preserve">Percent error </m:t>
          </m:r>
          <m:d>
            <m:dPr>
              <m:ctrlPr>
                <w:rPr>
                  <w:rFonts w:ascii="Cambria Math" w:hAnsi="Cambria Math"/>
                  <w:i/>
                </w:rPr>
              </m:ctrlPr>
            </m:dPr>
            <m:e>
              <m:r>
                <w:rPr>
                  <w:rFonts w:ascii="Cambria Math" w:hAnsi="Cambria Math"/>
                </w:rPr>
                <m:t xml:space="preserve">project data </m:t>
              </m:r>
            </m:e>
          </m:d>
        </m:oMath>
      </m:oMathPara>
    </w:p>
    <w:p w14:paraId="20E8F1D8" w14:textId="77777777" w:rsidR="00990B31" w:rsidRPr="0063459A" w:rsidRDefault="00990B31" w:rsidP="005D4173">
      <w:pPr>
        <w:ind w:left="2160"/>
      </w:pPr>
      <m:oMathPara>
        <m:oMathParaPr>
          <m:jc m:val="left"/>
        </m:oMathParaPr>
        <m:oMath>
          <m:r>
            <w:rPr>
              <w:rFonts w:ascii="Cambria Math" w:hAnsi="Cambria Math"/>
            </w:rPr>
            <m:t xml:space="preserve">= </m:t>
          </m:r>
          <m:f>
            <m:fPr>
              <m:ctrlPr>
                <w:rPr>
                  <w:rFonts w:ascii="Cambria Math" w:hAnsi="Cambria Math"/>
                  <w:i/>
                </w:rPr>
              </m:ctrlPr>
            </m:fPr>
            <m:num>
              <m:nary>
                <m:naryPr>
                  <m:chr m:val="∑"/>
                  <m:limLoc m:val="undOvr"/>
                  <m:subHide m:val="1"/>
                  <m:supHide m:val="1"/>
                  <m:ctrlPr>
                    <w:rPr>
                      <w:rFonts w:ascii="Cambria Math" w:hAnsi="Cambria Math"/>
                      <w:i/>
                    </w:rPr>
                  </m:ctrlPr>
                </m:naryPr>
                <m:sub/>
                <m:sup/>
                <m:e>
                  <m:r>
                    <w:rPr>
                      <w:rFonts w:ascii="Cambria Math" w:hAnsi="Cambria Math"/>
                    </w:rPr>
                    <m:t xml:space="preserve"> </m:t>
                  </m:r>
                  <m:d>
                    <m:dPr>
                      <m:begChr m:val="["/>
                      <m:endChr m:val="]"/>
                      <m:ctrlPr>
                        <w:rPr>
                          <w:rFonts w:ascii="Cambria Math" w:hAnsi="Cambria Math"/>
                          <w:i/>
                        </w:rPr>
                      </m:ctrlPr>
                    </m:dPr>
                    <m:e>
                      <m:r>
                        <w:rPr>
                          <w:rFonts w:ascii="Cambria Math" w:hAnsi="Cambria Math"/>
                        </w:rPr>
                        <m:t>Discrepancies,Omissions,Misreporting</m:t>
                      </m:r>
                    </m:e>
                  </m:d>
                </m:e>
              </m:nary>
            </m:num>
            <m:den>
              <m:r>
                <w:rPr>
                  <w:rFonts w:ascii="Cambria Math" w:hAnsi="Cambria Math"/>
                </w:rPr>
                <m:t>Reported GHG Emissions Reduction</m:t>
              </m:r>
            </m:den>
          </m:f>
          <m:r>
            <w:rPr>
              <w:rFonts w:ascii="Cambria Math" w:hAnsi="Cambria Math"/>
            </w:rPr>
            <m:t xml:space="preserve"> x 100%</m:t>
          </m:r>
        </m:oMath>
      </m:oMathPara>
    </w:p>
    <w:p w14:paraId="2392BEB7" w14:textId="77777777" w:rsidR="00990B31" w:rsidRPr="00130942" w:rsidRDefault="00990B31" w:rsidP="005D4173">
      <w:pPr>
        <w:ind w:left="2160"/>
      </w:pPr>
      <w:r w:rsidRPr="00130942">
        <w:t>where:</w:t>
      </w:r>
    </w:p>
    <w:p w14:paraId="4FAB44C0" w14:textId="77777777" w:rsidR="00990B31" w:rsidRPr="00130942" w:rsidRDefault="00990B31" w:rsidP="005D4173">
      <w:pPr>
        <w:ind w:left="2160"/>
      </w:pPr>
      <w:r w:rsidRPr="00130942">
        <w:rPr>
          <w:rFonts w:hint="eastAsia"/>
        </w:rPr>
        <w:t>“</w:t>
      </w:r>
      <m:oMath>
        <m:r>
          <w:rPr>
            <w:rFonts w:ascii="Cambria Math" w:hAnsi="Cambria Math"/>
          </w:rPr>
          <m:t>Discrepancies</m:t>
        </m:r>
      </m:oMath>
      <w:r w:rsidRPr="00130942">
        <w:t>” means any differences between the reported greenhouse gas emissions reductions in the Project Report and the verifier’s calculated value based on data checks required in section 95501(b)(5);</w:t>
      </w:r>
    </w:p>
    <w:p w14:paraId="78796485" w14:textId="77777777" w:rsidR="00990B31" w:rsidRPr="00130942" w:rsidRDefault="00990B31" w:rsidP="005D4173">
      <w:pPr>
        <w:ind w:left="2160"/>
      </w:pPr>
      <w:r w:rsidRPr="00130942">
        <w:rPr>
          <w:rFonts w:hint="eastAsia"/>
        </w:rPr>
        <w:t>“</w:t>
      </w:r>
      <m:oMath>
        <m:r>
          <w:rPr>
            <w:rFonts w:ascii="Cambria Math" w:hAnsi="Cambria Math"/>
          </w:rPr>
          <m:t>Omissions</m:t>
        </m:r>
      </m:oMath>
      <w:r w:rsidRPr="00130942">
        <w:t>” means any greenhouse gas emissions, excluding any greenhouse gas reductions, the verifier concludes must be part of the Project Report, but were not included;</w:t>
      </w:r>
    </w:p>
    <w:p w14:paraId="64123C4C" w14:textId="77777777" w:rsidR="00990B31" w:rsidRPr="00130942" w:rsidRDefault="00990B31" w:rsidP="005D4173">
      <w:pPr>
        <w:ind w:left="2160"/>
      </w:pPr>
      <w:r w:rsidRPr="00130942">
        <w:rPr>
          <w:rFonts w:hint="eastAsia"/>
        </w:rPr>
        <w:t>“</w:t>
      </w:r>
      <m:oMath>
        <m:r>
          <w:rPr>
            <w:rFonts w:ascii="Cambria Math" w:hAnsi="Cambria Math"/>
          </w:rPr>
          <m:t>Misreporting</m:t>
        </m:r>
      </m:oMath>
      <w:r w:rsidRPr="00130942">
        <w:t>” means duplicate, incomplete or other greenhouse gas emissions or reductions data the verifier concludes should, or should not, be part of the Project Report;</w:t>
      </w:r>
    </w:p>
    <w:p w14:paraId="2AA024B9" w14:textId="77777777" w:rsidR="00990B31" w:rsidRPr="00130942" w:rsidRDefault="00990B31" w:rsidP="005D4173">
      <w:pPr>
        <w:ind w:left="2160"/>
      </w:pPr>
      <w:r w:rsidRPr="00130942">
        <w:rPr>
          <w:rFonts w:hint="eastAsia"/>
        </w:rPr>
        <w:t>“</w:t>
      </w:r>
      <m:oMath>
        <m:r>
          <w:rPr>
            <w:rFonts w:ascii="Cambria Math" w:hAnsi="Cambria Math"/>
          </w:rPr>
          <m:t>Reported GHG emissions reduction</m:t>
        </m:r>
      </m:oMath>
      <w:r w:rsidRPr="00130942">
        <w:t>” means the total of all greenhouse gas emissions reductions reported in the Project Report for which the verifier is conducting a material misstatement assessment.</w:t>
      </w:r>
    </w:p>
    <w:p w14:paraId="5CADA360" w14:textId="77777777" w:rsidR="00990B31" w:rsidRPr="00130942" w:rsidRDefault="00990B31" w:rsidP="00990B31">
      <w:pPr>
        <w:pStyle w:val="Heading4"/>
        <w:keepNext w:val="0"/>
        <w:keepLines w:val="0"/>
        <w:rPr>
          <w:rFonts w:eastAsia="Yu Gothic Light"/>
        </w:rPr>
      </w:pPr>
      <w:r w:rsidRPr="00130942">
        <w:rPr>
          <w:rFonts w:eastAsia="Yu Gothic Light"/>
        </w:rPr>
        <w:t>When evaluating material misstatement, verifiers must deem correctly substituted missing data to be accurate, regardless of the amount of missing data.</w:t>
      </w:r>
    </w:p>
    <w:p w14:paraId="0C616F5F" w14:textId="77777777" w:rsidR="00990B31" w:rsidRPr="00130942" w:rsidRDefault="00990B31" w:rsidP="00990B31">
      <w:pPr>
        <w:pStyle w:val="Heading3"/>
        <w:keepNext w:val="0"/>
        <w:keepLines w:val="0"/>
        <w:rPr>
          <w:rFonts w:eastAsia="Yu Gothic Light"/>
        </w:rPr>
      </w:pPr>
      <w:r w:rsidRPr="00230506">
        <w:rPr>
          <w:rFonts w:eastAsia="Yu Gothic Light"/>
          <w:i/>
          <w:iCs/>
        </w:rPr>
        <w:t>Material Misstatement Assessment for Low-Complexity/Low-Energy-Use Refinery Reports</w:t>
      </w:r>
      <w:r w:rsidRPr="00130942">
        <w:rPr>
          <w:rFonts w:eastAsia="Yu Gothic Light"/>
        </w:rPr>
        <w:t>.</w:t>
      </w:r>
    </w:p>
    <w:p w14:paraId="10FA4CA8" w14:textId="77777777" w:rsidR="00990B31" w:rsidRPr="00130942" w:rsidRDefault="00990B31" w:rsidP="00990B31">
      <w:pPr>
        <w:pStyle w:val="Heading4"/>
        <w:keepNext w:val="0"/>
        <w:keepLines w:val="0"/>
        <w:rPr>
          <w:rFonts w:eastAsia="Yu Gothic Light"/>
        </w:rPr>
      </w:pPr>
      <w:r w:rsidRPr="00130942">
        <w:rPr>
          <w:rFonts w:eastAsia="Yu Gothic Light"/>
        </w:rPr>
        <w:t xml:space="preserve">Verifications and assessments of material misstatement are conducted separately for volumes of CARBOB produced from crude oil and for volumes of diesel produced from crude oil for the calendar year. In assessing whether a Low-Complexity/Low-Energy-Use Refinery Report contains a material misstatement, as </w:t>
      </w:r>
      <w:r w:rsidRPr="00130942">
        <w:rPr>
          <w:rFonts w:eastAsia="Yu Gothic Light"/>
        </w:rPr>
        <w:lastRenderedPageBreak/>
        <w:t xml:space="preserve">defined in section 95481(a), the verification team must determine whether the Low-Complexity/Low-Energy-Use refinery data specified in this </w:t>
      </w:r>
      <w:proofErr w:type="spellStart"/>
      <w:r w:rsidRPr="00130942">
        <w:rPr>
          <w:rFonts w:eastAsia="Yu Gothic Light"/>
        </w:rPr>
        <w:t>subarticle</w:t>
      </w:r>
      <w:proofErr w:type="spellEnd"/>
      <w:r w:rsidRPr="00130942">
        <w:rPr>
          <w:rFonts w:eastAsia="Yu Gothic Light"/>
        </w:rPr>
        <w:t xml:space="preserve"> contains a material misstatement using the following equation.</w:t>
      </w:r>
    </w:p>
    <w:p w14:paraId="6D5B84E6" w14:textId="77777777" w:rsidR="00990B31" w:rsidRPr="00130942" w:rsidRDefault="00990B31" w:rsidP="005D4173">
      <w:pPr>
        <w:ind w:left="2160"/>
      </w:pPr>
      <w:r w:rsidRPr="00130942">
        <w:t>Any discrepancies, omissions, or misreporting found by the verification team must include the positive or negative impact on the total CARBOB or diesel volume produced from crude oil when entered in the material misstatement equation. The reported refinery data contain a material misstatement if the 5</w:t>
      </w:r>
      <w:ins w:id="5179" w:author="CARB" w:date="2023-12-19T12:12:00Z">
        <w:r>
          <w:t>.00</w:t>
        </w:r>
      </w:ins>
      <w:r w:rsidRPr="00130942">
        <w:t xml:space="preserve"> percent error threshold is exceeded. The following calculation of percent error must be included in the final verification report pursuant to section 95501(c)(3)(A)8.</w:t>
      </w:r>
    </w:p>
    <w:p w14:paraId="6B064A69" w14:textId="77777777" w:rsidR="00990B31" w:rsidRPr="00130942" w:rsidRDefault="00990B31" w:rsidP="005D4173">
      <w:pPr>
        <w:ind w:left="2160"/>
      </w:pPr>
      <m:oMath>
        <m:r>
          <w:rPr>
            <w:rFonts w:ascii="Cambria Math" w:eastAsiaTheme="minorEastAsia" w:hAnsi="Cambria Math" w:cs="Arial"/>
            <w:szCs w:val="24"/>
          </w:rPr>
          <m:t xml:space="preserve">Percent error </m:t>
        </m:r>
        <m:d>
          <m:dPr>
            <m:ctrlPr>
              <w:rPr>
                <w:rFonts w:ascii="Cambria Math" w:eastAsiaTheme="minorEastAsia" w:hAnsi="Cambria Math" w:cs="Arial"/>
                <w:i/>
                <w:szCs w:val="24"/>
              </w:rPr>
            </m:ctrlPr>
          </m:dPr>
          <m:e>
            <m:r>
              <w:rPr>
                <w:rFonts w:ascii="Cambria Math" w:eastAsiaTheme="minorEastAsia" w:hAnsi="Cambria Math" w:cs="Arial"/>
                <w:szCs w:val="24"/>
              </w:rPr>
              <m:t xml:space="preserve">low complexity low energy use refinery data </m:t>
            </m:r>
          </m:e>
        </m:d>
      </m:oMath>
      <w:r w:rsidRPr="00130942">
        <w:t xml:space="preserve"> </w:t>
      </w:r>
    </w:p>
    <w:p w14:paraId="6B619CD9" w14:textId="77777777" w:rsidR="00990B31" w:rsidRPr="00130942" w:rsidRDefault="00990B31" w:rsidP="005D4173">
      <w:pPr>
        <w:ind w:left="2160"/>
      </w:pPr>
      <m:oMathPara>
        <m:oMath>
          <m:r>
            <w:rPr>
              <w:rFonts w:ascii="Cambria Math" w:eastAsiaTheme="minorEastAsia" w:hAnsi="Cambria Math" w:cs="Arial"/>
              <w:szCs w:val="24"/>
            </w:rPr>
            <m:t xml:space="preserve">               = </m:t>
          </m:r>
          <m:f>
            <m:fPr>
              <m:ctrlPr>
                <w:rPr>
                  <w:rFonts w:ascii="Cambria Math" w:eastAsiaTheme="minorEastAsia" w:hAnsi="Cambria Math" w:cs="Arial"/>
                  <w:i/>
                  <w:szCs w:val="24"/>
                </w:rPr>
              </m:ctrlPr>
            </m:fPr>
            <m:num>
              <m:nary>
                <m:naryPr>
                  <m:chr m:val="∑"/>
                  <m:limLoc m:val="undOvr"/>
                  <m:subHide m:val="1"/>
                  <m:supHide m:val="1"/>
                  <m:ctrlPr>
                    <w:rPr>
                      <w:rFonts w:ascii="Cambria Math" w:eastAsiaTheme="minorEastAsia" w:hAnsi="Cambria Math" w:cs="Arial"/>
                      <w:i/>
                      <w:szCs w:val="24"/>
                    </w:rPr>
                  </m:ctrlPr>
                </m:naryPr>
                <m:sub/>
                <m:sup/>
                <m:e>
                  <m:r>
                    <w:rPr>
                      <w:rFonts w:ascii="Cambria Math" w:eastAsiaTheme="minorEastAsia" w:hAnsi="Cambria Math" w:cs="Arial"/>
                      <w:szCs w:val="24"/>
                    </w:rPr>
                    <m:t xml:space="preserve"> </m:t>
                  </m:r>
                  <m:d>
                    <m:dPr>
                      <m:begChr m:val="["/>
                      <m:endChr m:val="]"/>
                      <m:ctrlPr>
                        <w:rPr>
                          <w:rFonts w:ascii="Cambria Math" w:eastAsiaTheme="minorEastAsia" w:hAnsi="Cambria Math" w:cs="Arial"/>
                          <w:i/>
                          <w:szCs w:val="24"/>
                        </w:rPr>
                      </m:ctrlPr>
                    </m:dPr>
                    <m:e>
                      <m:r>
                        <w:rPr>
                          <w:rFonts w:ascii="Cambria Math" w:eastAsiaTheme="minorEastAsia" w:hAnsi="Cambria Math" w:cs="Arial"/>
                          <w:szCs w:val="24"/>
                        </w:rPr>
                        <m:t>Discrepancies,Omissions,Misreporting</m:t>
                      </m:r>
                    </m:e>
                  </m:d>
                </m:e>
              </m:nary>
            </m:num>
            <m:den>
              <m:r>
                <w:rPr>
                  <w:rFonts w:ascii="Cambria Math" w:eastAsiaTheme="minorEastAsia" w:hAnsi="Cambria Math" w:cs="Arial"/>
                  <w:szCs w:val="24"/>
                </w:rPr>
                <m:t>CARBOB or Diesel Volume Produced from Crude Oil</m:t>
              </m:r>
            </m:den>
          </m:f>
          <m:r>
            <w:rPr>
              <w:rFonts w:ascii="Cambria Math" w:eastAsiaTheme="minorEastAsia" w:hAnsi="Cambria Math" w:cs="Arial"/>
              <w:szCs w:val="24"/>
            </w:rPr>
            <m:t xml:space="preserve"> x 100%</m:t>
          </m:r>
        </m:oMath>
      </m:oMathPara>
    </w:p>
    <w:p w14:paraId="1ACB10AB" w14:textId="77777777" w:rsidR="00990B31" w:rsidRPr="00130942" w:rsidRDefault="00990B31" w:rsidP="005D4173">
      <w:pPr>
        <w:spacing w:before="160"/>
        <w:ind w:left="2160"/>
      </w:pPr>
      <w:r w:rsidRPr="00130942">
        <w:t>where:</w:t>
      </w:r>
    </w:p>
    <w:p w14:paraId="7B4B2FE2" w14:textId="77777777" w:rsidR="00990B31" w:rsidRPr="00130942" w:rsidRDefault="00990B31" w:rsidP="005D4173">
      <w:pPr>
        <w:ind w:left="2160"/>
      </w:pPr>
      <w:r w:rsidRPr="00130942">
        <w:rPr>
          <w:rFonts w:hint="eastAsia"/>
        </w:rPr>
        <w:t>“</w:t>
      </w:r>
      <m:oMath>
        <m:r>
          <w:rPr>
            <w:rFonts w:ascii="Cambria Math" w:eastAsiaTheme="minorEastAsia" w:hAnsi="Cambria Math" w:cs="Arial"/>
            <w:szCs w:val="24"/>
          </w:rPr>
          <m:t>Discrepancies</m:t>
        </m:r>
      </m:oMath>
      <w:r w:rsidRPr="00130942">
        <w:t>” means any differences between the sum of the quarterly volumes of CARBOB or diesel produced from crude oil reported in the Low-Complexity/Low-Energy-Use Refinery Report and the verifier’s calculation based on data checks in section 95501(b)(5);</w:t>
      </w:r>
    </w:p>
    <w:p w14:paraId="0E78E10C" w14:textId="77777777" w:rsidR="00990B31" w:rsidRPr="00130942" w:rsidRDefault="00990B31" w:rsidP="005D4173">
      <w:pPr>
        <w:ind w:left="2160"/>
      </w:pPr>
      <w:r w:rsidRPr="00130942">
        <w:rPr>
          <w:rFonts w:hint="eastAsia"/>
        </w:rPr>
        <w:t>“</w:t>
      </w:r>
      <m:oMath>
        <m:r>
          <w:rPr>
            <w:rFonts w:ascii="Cambria Math" w:eastAsiaTheme="minorEastAsia" w:hAnsi="Cambria Math" w:cs="Arial"/>
            <w:szCs w:val="24"/>
          </w:rPr>
          <m:t>Omissions</m:t>
        </m:r>
      </m:oMath>
      <w:r w:rsidRPr="00130942">
        <w:t>” means any volume of CARBOB or diesel produced from crude oil or associated source data the verifier concludes must be part of the Low-Complexity/Low-Energy-Use Refinery Report, but was not included;</w:t>
      </w:r>
    </w:p>
    <w:p w14:paraId="4E5E4B39" w14:textId="77777777" w:rsidR="00990B31" w:rsidRPr="00130942" w:rsidRDefault="00990B31" w:rsidP="005D4173">
      <w:pPr>
        <w:ind w:left="2160"/>
      </w:pPr>
      <w:r w:rsidRPr="00130942">
        <w:rPr>
          <w:rFonts w:hint="eastAsia"/>
        </w:rPr>
        <w:t>“</w:t>
      </w:r>
      <m:oMath>
        <m:r>
          <w:rPr>
            <w:rFonts w:ascii="Cambria Math" w:eastAsiaTheme="minorEastAsia" w:hAnsi="Cambria Math" w:cs="Arial"/>
            <w:szCs w:val="24"/>
          </w:rPr>
          <m:t>Misreporting</m:t>
        </m:r>
      </m:oMath>
      <w:r w:rsidRPr="00130942">
        <w:t>” means duplicate, incomplete or other refinery data the verifier concludes should, or should not, be part of the Low</w:t>
      </w:r>
      <w:r>
        <w:t>-</w:t>
      </w:r>
      <w:r w:rsidRPr="00130942">
        <w:t>Complexity/Low-Energy-Use Refinery Report;</w:t>
      </w:r>
    </w:p>
    <w:p w14:paraId="12789696" w14:textId="77777777" w:rsidR="00990B31" w:rsidRPr="00130942" w:rsidRDefault="00990B31" w:rsidP="005D4173">
      <w:pPr>
        <w:ind w:left="2160"/>
      </w:pPr>
      <w:r w:rsidRPr="00130942">
        <w:rPr>
          <w:rFonts w:hint="eastAsia"/>
        </w:rPr>
        <w:t>“</w:t>
      </w:r>
      <m:oMath>
        <m:r>
          <w:rPr>
            <w:rFonts w:ascii="Cambria Math" w:eastAsiaTheme="minorEastAsia" w:hAnsi="Cambria Math" w:cs="Arial"/>
            <w:szCs w:val="24"/>
          </w:rPr>
          <m:t>CARBOB or Diesel Volume Produced from Crude Oil</m:t>
        </m:r>
      </m:oMath>
      <w:r w:rsidRPr="00130942">
        <w:t>” means the sum of the quarterly volumes of CARBOB or diesel produced from crude oil in a calendar year reported in the Low-Complexity/Low-Energy-Use Refinery Report for which the verifier is conducting a material misstatement assessment.</w:t>
      </w:r>
    </w:p>
    <w:p w14:paraId="3735B9E8" w14:textId="77777777" w:rsidR="00990B31" w:rsidRPr="00130942" w:rsidRDefault="00990B31" w:rsidP="005D4173">
      <w:pPr>
        <w:ind w:left="2160"/>
      </w:pPr>
      <w:r w:rsidRPr="00130942">
        <w:rPr>
          <w:rFonts w:hint="eastAsia"/>
        </w:rPr>
        <w:t>“</w:t>
      </w:r>
      <m:oMath>
        <m:r>
          <w:rPr>
            <w:rFonts w:ascii="Cambria Math" w:eastAsiaTheme="minorEastAsia" w:hAnsi="Cambria Math" w:cs="Arial"/>
            <w:szCs w:val="24"/>
          </w:rPr>
          <m:t>CARBOB Volume Produced from Crude Oil</m:t>
        </m:r>
      </m:oMath>
      <w:r w:rsidRPr="00130942">
        <w:t>” and “</w:t>
      </w:r>
      <m:oMath>
        <m:r>
          <w:rPr>
            <w:rFonts w:ascii="Cambria Math" w:eastAsiaTheme="minorEastAsia" w:hAnsi="Cambria Math" w:cs="Arial"/>
            <w:szCs w:val="24"/>
          </w:rPr>
          <m:t>Diesel Volume Produced from Crude Oil</m:t>
        </m:r>
      </m:oMath>
      <w:r w:rsidRPr="00130942">
        <w:t xml:space="preserve">” are separately subject to data checks in section 95501(b)(5) and must be assessed separately for material misstatement. One or more material misstatements results in a finding of material misstatement for the Low-Complexity/Low-Energy-Use Refinery Report. </w:t>
      </w:r>
    </w:p>
    <w:p w14:paraId="2329C2B7" w14:textId="77777777" w:rsidR="00990B31" w:rsidRPr="00130942" w:rsidRDefault="00990B31" w:rsidP="00990B31">
      <w:pPr>
        <w:pStyle w:val="Heading4"/>
        <w:keepNext w:val="0"/>
        <w:keepLines w:val="0"/>
        <w:rPr>
          <w:rFonts w:eastAsia="Yu Gothic Light"/>
        </w:rPr>
      </w:pPr>
      <w:r w:rsidRPr="00130942">
        <w:rPr>
          <w:rFonts w:eastAsia="Yu Gothic Light"/>
        </w:rPr>
        <w:lastRenderedPageBreak/>
        <w:t>When evaluating material misstatement, verifiers must deem correctly substituted missing data to be accurate, regardless of the amount of missing data.</w:t>
      </w:r>
    </w:p>
    <w:p w14:paraId="141F9A42" w14:textId="77777777" w:rsidR="00990B31" w:rsidRPr="00130942" w:rsidRDefault="00990B31" w:rsidP="00990B31">
      <w:pPr>
        <w:pStyle w:val="Heading3"/>
        <w:keepNext w:val="0"/>
        <w:keepLines w:val="0"/>
        <w:rPr>
          <w:rFonts w:eastAsia="Yu Gothic Light"/>
        </w:rPr>
      </w:pPr>
      <w:r w:rsidRPr="00ED1C3E">
        <w:rPr>
          <w:rFonts w:eastAsia="Yu Gothic Light"/>
          <w:i/>
          <w:iCs/>
        </w:rPr>
        <w:t>Crude Oil Quarterly and Annual Volumes Reports.</w:t>
      </w:r>
      <w:r w:rsidRPr="00130942">
        <w:rPr>
          <w:rFonts w:eastAsia="Yu Gothic Light"/>
        </w:rPr>
        <w:t xml:space="preserve"> Material misstatement assessment does not apply to data submitted in crude oil quarterly and annual volumes reports, but the data must be assessed for reasonable assurance of conformance with this </w:t>
      </w:r>
      <w:proofErr w:type="spellStart"/>
      <w:r w:rsidRPr="00130942">
        <w:rPr>
          <w:rFonts w:eastAsia="Yu Gothic Light"/>
        </w:rPr>
        <w:t>subarticle</w:t>
      </w:r>
      <w:proofErr w:type="spellEnd"/>
      <w:r w:rsidRPr="00130942">
        <w:rPr>
          <w:rFonts w:eastAsia="Yu Gothic Light"/>
        </w:rPr>
        <w:t>.</w:t>
      </w:r>
    </w:p>
    <w:p w14:paraId="1B6D9D29" w14:textId="77777777" w:rsidR="00990B31" w:rsidRPr="00130942" w:rsidRDefault="00990B31" w:rsidP="00990B31">
      <w:pPr>
        <w:pStyle w:val="Heading3"/>
        <w:keepNext w:val="0"/>
        <w:keepLines w:val="0"/>
        <w:rPr>
          <w:rFonts w:eastAsia="Yu Gothic Light"/>
        </w:rPr>
      </w:pPr>
      <w:r w:rsidRPr="00ED1C3E">
        <w:rPr>
          <w:rFonts w:eastAsia="Yu Gothic Light"/>
          <w:i/>
          <w:iCs/>
        </w:rPr>
        <w:t>Review of Missing Data Substitution.</w:t>
      </w:r>
      <w:r w:rsidRPr="00130942">
        <w:rPr>
          <w:rFonts w:eastAsia="Yu Gothic Light"/>
        </w:rPr>
        <w:t xml:space="preserve"> If a source selected for a data check was affected by a loss of data used for the reported data in the application or report, pursuant to this </w:t>
      </w:r>
      <w:proofErr w:type="spellStart"/>
      <w:r w:rsidRPr="00130942">
        <w:rPr>
          <w:rFonts w:eastAsia="Yu Gothic Light"/>
        </w:rPr>
        <w:t>subarticle</w:t>
      </w:r>
      <w:proofErr w:type="spellEnd"/>
      <w:r w:rsidRPr="00130942">
        <w:rPr>
          <w:rFonts w:eastAsia="Yu Gothic Light"/>
        </w:rPr>
        <w:t>:</w:t>
      </w:r>
    </w:p>
    <w:p w14:paraId="5732F6CC" w14:textId="77777777" w:rsidR="00990B31" w:rsidRPr="00130942" w:rsidRDefault="00990B31" w:rsidP="00990B31">
      <w:pPr>
        <w:pStyle w:val="Heading4"/>
        <w:keepNext w:val="0"/>
        <w:keepLines w:val="0"/>
        <w:rPr>
          <w:rFonts w:eastAsia="Yu Gothic Light"/>
        </w:rPr>
      </w:pPr>
      <w:r w:rsidRPr="00130942">
        <w:rPr>
          <w:rFonts w:eastAsia="Yu Gothic Light"/>
        </w:rPr>
        <w:t>The verification team must confirm that the reported data were calculated using:</w:t>
      </w:r>
    </w:p>
    <w:p w14:paraId="5932E632" w14:textId="77777777" w:rsidR="00990B31" w:rsidRPr="00130942" w:rsidRDefault="00990B31" w:rsidP="00990B31">
      <w:pPr>
        <w:pStyle w:val="Heading5"/>
        <w:keepNext w:val="0"/>
        <w:keepLines w:val="0"/>
        <w:rPr>
          <w:rFonts w:eastAsia="Yu Gothic Light"/>
        </w:rPr>
      </w:pPr>
      <w:r w:rsidRPr="00130942">
        <w:rPr>
          <w:rFonts w:eastAsia="Yu Gothic Light"/>
        </w:rPr>
        <w:t>the applicable missing data procedures, or</w:t>
      </w:r>
    </w:p>
    <w:p w14:paraId="2ECC7473" w14:textId="58196CC0" w:rsidR="00990B31" w:rsidRDefault="00990B31" w:rsidP="00990B31">
      <w:pPr>
        <w:pStyle w:val="Heading5"/>
        <w:keepNext w:val="0"/>
        <w:keepLines w:val="0"/>
        <w:rPr>
          <w:ins w:id="5180" w:author="CARB" w:date="2023-12-19T12:12:00Z"/>
          <w:rFonts w:eastAsia="Yu Gothic Light"/>
        </w:rPr>
      </w:pPr>
      <w:ins w:id="5181" w:author="CARB" w:date="2023-12-19T12:12:00Z">
        <w:r w:rsidRPr="00130942">
          <w:rPr>
            <w:rFonts w:eastAsia="Yu Gothic Light"/>
          </w:rPr>
          <w:t>an Executive Officer approved alternate method</w:t>
        </w:r>
      </w:ins>
    </w:p>
    <w:p w14:paraId="7B88A1EF" w14:textId="77777777" w:rsidR="00130942" w:rsidRPr="00130942" w:rsidRDefault="00990B31" w:rsidP="00F701A2">
      <w:pPr>
        <w:pStyle w:val="Heading5"/>
        <w:keepNext w:val="0"/>
        <w:keepLines w:val="0"/>
        <w:spacing w:line="259" w:lineRule="auto"/>
        <w:rPr>
          <w:del w:id="5182" w:author="CARB" w:date="2023-12-19T12:12:00Z"/>
          <w:rFonts w:eastAsia="Yu Gothic Light"/>
        </w:rPr>
      </w:pPr>
      <w:r w:rsidRPr="006F2A86">
        <w:t xml:space="preserve">a </w:t>
      </w:r>
      <w:del w:id="5183" w:author="CARB" w:date="2023-12-19T12:12:00Z">
        <w:r w:rsidR="00130942" w:rsidRPr="00130942">
          <w:rPr>
            <w:rFonts w:eastAsia="Yu Gothic Light"/>
          </w:rPr>
          <w:delText xml:space="preserve">reasonable </w:delText>
        </w:r>
      </w:del>
      <w:r w:rsidRPr="006F2A86">
        <w:t>temporary method</w:t>
      </w:r>
      <w:del w:id="5184" w:author="CARB" w:date="2023-12-19T12:12:00Z">
        <w:r w:rsidR="00130942" w:rsidRPr="00130942">
          <w:rPr>
            <w:rFonts w:eastAsia="Yu Gothic Light"/>
          </w:rPr>
          <w:delText>, or</w:delText>
        </w:r>
      </w:del>
    </w:p>
    <w:p w14:paraId="749C21C9" w14:textId="43B942CA" w:rsidR="00990B31" w:rsidRPr="006F2A86" w:rsidRDefault="00990B31" w:rsidP="00893322">
      <w:pPr>
        <w:pStyle w:val="Heading5"/>
        <w:keepNext w:val="0"/>
        <w:keepLines w:val="0"/>
      </w:pPr>
      <w:ins w:id="5185" w:author="CARB" w:date="2023-12-19T12:12:00Z">
        <w:r w:rsidRPr="006F2A86">
          <w:t xml:space="preserve"> as permitted under section 95491.2(b)(2)(A) and described in section 95481. A temporary method may be used for a source that was affected by a loss of data for a period not to exceed six months.  Missing data covering a period of time longer than six months during a calendar year requires </w:t>
        </w:r>
      </w:ins>
      <w:r w:rsidRPr="006F2A86">
        <w:t>an Executive Officer approved alternate method.</w:t>
      </w:r>
    </w:p>
    <w:p w14:paraId="24C91D33" w14:textId="77777777" w:rsidR="00990B31" w:rsidRPr="00130942" w:rsidRDefault="00990B31" w:rsidP="00990B31">
      <w:pPr>
        <w:pStyle w:val="Heading4"/>
        <w:keepNext w:val="0"/>
        <w:keepLines w:val="0"/>
        <w:rPr>
          <w:rFonts w:eastAsia="Yu Gothic Light"/>
        </w:rPr>
      </w:pPr>
      <w:r w:rsidRPr="00130942">
        <w:rPr>
          <w:rFonts w:eastAsia="Yu Gothic Light"/>
        </w:rPr>
        <w:t>The verifier must note the date, time and source of any missing data substitutions discovered during the course of verification in the validation or verification report.</w:t>
      </w:r>
    </w:p>
    <w:p w14:paraId="5271E6B2" w14:textId="77777777" w:rsidR="00990B31" w:rsidRPr="00130942" w:rsidRDefault="00990B31" w:rsidP="00990B31">
      <w:pPr>
        <w:pStyle w:val="Heading2"/>
        <w:keepNext w:val="0"/>
        <w:keepLines w:val="0"/>
        <w:rPr>
          <w:rFonts w:eastAsia="Yu Gothic Light"/>
        </w:rPr>
      </w:pPr>
      <w:r w:rsidRPr="00130942">
        <w:rPr>
          <w:rFonts w:eastAsia="Yu Gothic Light"/>
        </w:rPr>
        <w:t>Completion of verification services must include:</w:t>
      </w:r>
    </w:p>
    <w:p w14:paraId="76AC2B34" w14:textId="77777777" w:rsidR="00990B31" w:rsidRPr="00130942" w:rsidRDefault="00990B31" w:rsidP="00990B31">
      <w:pPr>
        <w:pStyle w:val="Heading3"/>
        <w:keepNext w:val="0"/>
        <w:keepLines w:val="0"/>
        <w:rPr>
          <w:rFonts w:eastAsia="Yu Gothic Light"/>
        </w:rPr>
      </w:pPr>
      <w:r w:rsidRPr="005379F2">
        <w:rPr>
          <w:rFonts w:eastAsia="Yu Gothic Light"/>
          <w:i/>
          <w:iCs/>
        </w:rPr>
        <w:t>Validation or Verification Statement.</w:t>
      </w:r>
      <w:r w:rsidRPr="00130942">
        <w:rPr>
          <w:rFonts w:eastAsia="Yu Gothic Light"/>
        </w:rPr>
        <w:t xml:space="preserve"> Upon completion of the verification services specified in section 95500, the verification body must complete a validation or verification statement, and provide its statement to the entity required to contract for verification services and Executive Officer by the applicable verification deadline specified in section 95500. Before the validation or verification statement is completed, the verification services and findings of the verification team must be independently reviewed by an employee of the verification body who is an accredited lead verifier not involved in verification services for the entity required to contract for verification services during that application period or reporting period.</w:t>
      </w:r>
    </w:p>
    <w:p w14:paraId="46026359" w14:textId="77777777" w:rsidR="00990B31" w:rsidRPr="00130942" w:rsidRDefault="00990B31" w:rsidP="00990B31">
      <w:pPr>
        <w:pStyle w:val="Heading3"/>
        <w:keepNext w:val="0"/>
        <w:keepLines w:val="0"/>
        <w:rPr>
          <w:rFonts w:eastAsia="Yu Gothic Light"/>
        </w:rPr>
      </w:pPr>
      <w:r w:rsidRPr="006F41A6">
        <w:rPr>
          <w:rFonts w:eastAsia="Yu Gothic Light"/>
          <w:i/>
          <w:iCs/>
        </w:rPr>
        <w:lastRenderedPageBreak/>
        <w:t>Independent Review.</w:t>
      </w:r>
      <w:r w:rsidRPr="00130942">
        <w:rPr>
          <w:rFonts w:eastAsia="Yu Gothic Light"/>
        </w:rPr>
        <w:t xml:space="preserve"> The independent reviewer must serve as a final check on the verification team's work to identify any significant concerns, including:</w:t>
      </w:r>
    </w:p>
    <w:p w14:paraId="64AA381A" w14:textId="77777777" w:rsidR="00990B31" w:rsidRPr="00130942" w:rsidRDefault="00990B31" w:rsidP="00990B31">
      <w:pPr>
        <w:pStyle w:val="Heading4"/>
        <w:keepNext w:val="0"/>
        <w:keepLines w:val="0"/>
        <w:rPr>
          <w:rFonts w:eastAsia="Yu Gothic Light"/>
        </w:rPr>
      </w:pPr>
      <w:r w:rsidRPr="00130942">
        <w:rPr>
          <w:rFonts w:eastAsia="Yu Gothic Light"/>
        </w:rPr>
        <w:t>Errors in planning,</w:t>
      </w:r>
    </w:p>
    <w:p w14:paraId="7137376D" w14:textId="77777777" w:rsidR="00990B31" w:rsidRPr="00130942" w:rsidRDefault="00990B31" w:rsidP="00990B31">
      <w:pPr>
        <w:pStyle w:val="Heading4"/>
        <w:keepNext w:val="0"/>
        <w:keepLines w:val="0"/>
        <w:rPr>
          <w:rFonts w:eastAsia="Yu Gothic Light"/>
        </w:rPr>
      </w:pPr>
      <w:r w:rsidRPr="00130942">
        <w:rPr>
          <w:rFonts w:eastAsia="Yu Gothic Light"/>
        </w:rPr>
        <w:t>Errors in data sampling, and</w:t>
      </w:r>
    </w:p>
    <w:p w14:paraId="6E5645B5" w14:textId="77777777" w:rsidR="00990B31" w:rsidRPr="00130942" w:rsidRDefault="00990B31" w:rsidP="00990B31">
      <w:pPr>
        <w:pStyle w:val="Heading4"/>
        <w:keepNext w:val="0"/>
        <w:keepLines w:val="0"/>
        <w:rPr>
          <w:rFonts w:eastAsia="Yu Gothic Light"/>
        </w:rPr>
      </w:pPr>
      <w:r w:rsidRPr="00130942">
        <w:rPr>
          <w:rFonts w:eastAsia="Yu Gothic Light"/>
        </w:rPr>
        <w:t>Errors in judgment by the verification team that are related to the draft validation or verification statement.</w:t>
      </w:r>
    </w:p>
    <w:p w14:paraId="7EBD2D5B" w14:textId="77777777" w:rsidR="00990B31" w:rsidRPr="00130942" w:rsidRDefault="00990B31" w:rsidP="008C2369">
      <w:pPr>
        <w:ind w:left="1440"/>
      </w:pPr>
      <w:r w:rsidRPr="00130942">
        <w:t xml:space="preserve">The independent reviewer must maintain independence from the verification services by not making specific recommendations about how the verification services should be conducted. The independent reviewer will review documents applicable to the services provided, and identify any failure to comply with requirements of this </w:t>
      </w:r>
      <w:proofErr w:type="spellStart"/>
      <w:r w:rsidRPr="00130942">
        <w:t>subarticle</w:t>
      </w:r>
      <w:proofErr w:type="spellEnd"/>
      <w:r w:rsidRPr="00130942">
        <w:t xml:space="preserve"> or with the verification body's internal policies and procedures for providing verification services. The independent reviewer must concur with the verification findings before the validation or verification statement is issued.</w:t>
      </w:r>
    </w:p>
    <w:p w14:paraId="3A81FEF5" w14:textId="77777777" w:rsidR="00990B31" w:rsidRPr="00130942" w:rsidRDefault="00990B31" w:rsidP="00990B31">
      <w:pPr>
        <w:pStyle w:val="Heading3"/>
        <w:keepNext w:val="0"/>
        <w:keepLines w:val="0"/>
        <w:rPr>
          <w:rFonts w:eastAsia="Yu Gothic Light"/>
        </w:rPr>
      </w:pPr>
      <w:r w:rsidRPr="006F41A6">
        <w:rPr>
          <w:rFonts w:eastAsia="Yu Gothic Light"/>
          <w:i/>
          <w:iCs/>
        </w:rPr>
        <w:t>Completion of Findings and Validation or Verification Report and Statement.</w:t>
      </w:r>
      <w:r w:rsidRPr="00130942">
        <w:rPr>
          <w:rFonts w:eastAsia="Yu Gothic Light"/>
        </w:rPr>
        <w:t xml:space="preserve"> The verification body is required to provide each entity required to contract for verification services with the following:</w:t>
      </w:r>
    </w:p>
    <w:p w14:paraId="281EE36F" w14:textId="77777777" w:rsidR="00990B31" w:rsidRPr="00130942" w:rsidRDefault="00990B31" w:rsidP="00990B31">
      <w:pPr>
        <w:pStyle w:val="Heading4"/>
        <w:keepNext w:val="0"/>
        <w:keepLines w:val="0"/>
        <w:rPr>
          <w:rFonts w:eastAsia="Yu Gothic Light"/>
        </w:rPr>
      </w:pPr>
      <w:r w:rsidRPr="00130942">
        <w:rPr>
          <w:rFonts w:eastAsia="Yu Gothic Light"/>
        </w:rPr>
        <w:t>A detailed validation or verification report, which must at a minimum include:</w:t>
      </w:r>
    </w:p>
    <w:p w14:paraId="4407D86A" w14:textId="77777777" w:rsidR="00990B31" w:rsidRPr="00130942" w:rsidRDefault="00990B31" w:rsidP="00990B31">
      <w:pPr>
        <w:pStyle w:val="Heading5"/>
        <w:keepNext w:val="0"/>
        <w:keepLines w:val="0"/>
        <w:rPr>
          <w:rFonts w:eastAsia="Yu Gothic Light"/>
        </w:rPr>
      </w:pPr>
      <w:r w:rsidRPr="00130942">
        <w:rPr>
          <w:rFonts w:eastAsia="Yu Gothic Light"/>
        </w:rPr>
        <w:t>A detailed description of the facility or entity including all data sources and boundaries;</w:t>
      </w:r>
    </w:p>
    <w:p w14:paraId="7C063218" w14:textId="77777777" w:rsidR="00990B31" w:rsidRPr="00130942" w:rsidRDefault="00990B31" w:rsidP="00990B31">
      <w:pPr>
        <w:pStyle w:val="Heading5"/>
        <w:keepNext w:val="0"/>
        <w:keepLines w:val="0"/>
        <w:rPr>
          <w:rFonts w:eastAsia="Yu Gothic Light"/>
        </w:rPr>
      </w:pPr>
      <w:r w:rsidRPr="00130942">
        <w:rPr>
          <w:rFonts w:eastAsia="Yu Gothic Light"/>
        </w:rPr>
        <w:t>A detailed description of the data management system and accounting procedures;</w:t>
      </w:r>
    </w:p>
    <w:p w14:paraId="14BCCFE3" w14:textId="77777777" w:rsidR="00990B31" w:rsidRPr="00130942" w:rsidRDefault="00990B31" w:rsidP="00990B31">
      <w:pPr>
        <w:pStyle w:val="Heading5"/>
        <w:keepNext w:val="0"/>
        <w:keepLines w:val="0"/>
        <w:rPr>
          <w:rFonts w:eastAsia="Yu Gothic Light"/>
        </w:rPr>
      </w:pPr>
      <w:r w:rsidRPr="00130942">
        <w:rPr>
          <w:rFonts w:eastAsia="Yu Gothic Light"/>
        </w:rPr>
        <w:t>A detailed description of entities in the supply chain contributing CI parameters;</w:t>
      </w:r>
    </w:p>
    <w:p w14:paraId="2A7FF309" w14:textId="77777777" w:rsidR="00990B31" w:rsidRPr="00130942" w:rsidRDefault="00990B31" w:rsidP="00990B31">
      <w:pPr>
        <w:pStyle w:val="Heading5"/>
        <w:keepNext w:val="0"/>
        <w:keepLines w:val="0"/>
        <w:rPr>
          <w:rFonts w:eastAsia="Yu Gothic Light"/>
        </w:rPr>
      </w:pPr>
      <w:r w:rsidRPr="00130942">
        <w:rPr>
          <w:rFonts w:eastAsia="Yu Gothic Light"/>
        </w:rPr>
        <w:t>The validation or verification plan;</w:t>
      </w:r>
    </w:p>
    <w:p w14:paraId="099B6342" w14:textId="77777777" w:rsidR="00990B31" w:rsidRPr="00130942" w:rsidRDefault="00990B31" w:rsidP="00990B31">
      <w:pPr>
        <w:pStyle w:val="Heading5"/>
        <w:keepNext w:val="0"/>
        <w:keepLines w:val="0"/>
        <w:rPr>
          <w:rFonts w:eastAsia="Yu Gothic Light"/>
        </w:rPr>
      </w:pPr>
      <w:r w:rsidRPr="00130942">
        <w:rPr>
          <w:rFonts w:eastAsia="Yu Gothic Light"/>
        </w:rPr>
        <w:t>The detailed comparison of the data checks conducted during verification services;</w:t>
      </w:r>
    </w:p>
    <w:p w14:paraId="293B9D4A" w14:textId="77777777" w:rsidR="00990B31" w:rsidRPr="00130942" w:rsidRDefault="00990B31" w:rsidP="00990B31">
      <w:pPr>
        <w:pStyle w:val="Heading5"/>
        <w:keepNext w:val="0"/>
        <w:keepLines w:val="0"/>
        <w:rPr>
          <w:rFonts w:eastAsia="Yu Gothic Light"/>
        </w:rPr>
      </w:pPr>
      <w:r w:rsidRPr="00130942">
        <w:rPr>
          <w:rFonts w:eastAsia="Yu Gothic Light"/>
        </w:rPr>
        <w:t>The log of issues identified in the course of verification services and their resolution;</w:t>
      </w:r>
    </w:p>
    <w:p w14:paraId="6F0DF034" w14:textId="77777777" w:rsidR="00990B31" w:rsidRPr="00130942" w:rsidRDefault="00990B31" w:rsidP="00990B31">
      <w:pPr>
        <w:pStyle w:val="Heading5"/>
        <w:keepNext w:val="0"/>
        <w:keepLines w:val="0"/>
        <w:rPr>
          <w:rFonts w:eastAsia="Yu Gothic Light"/>
        </w:rPr>
      </w:pPr>
      <w:r w:rsidRPr="00130942">
        <w:rPr>
          <w:rFonts w:eastAsia="Yu Gothic Light"/>
        </w:rPr>
        <w:t>Any qualifying comments on findings during verification services;</w:t>
      </w:r>
    </w:p>
    <w:p w14:paraId="04C4F04F" w14:textId="77777777" w:rsidR="00990B31" w:rsidRPr="00130942" w:rsidRDefault="00990B31" w:rsidP="00990B31">
      <w:pPr>
        <w:pStyle w:val="Heading5"/>
        <w:keepNext w:val="0"/>
        <w:keepLines w:val="0"/>
        <w:rPr>
          <w:rFonts w:eastAsia="Yu Gothic Light"/>
        </w:rPr>
      </w:pPr>
      <w:r w:rsidRPr="00130942">
        <w:rPr>
          <w:rFonts w:eastAsia="Yu Gothic Light"/>
        </w:rPr>
        <w:lastRenderedPageBreak/>
        <w:t>Findings of omissions, discrepancies, and misreporting and the material misstatement calculations required in section 95501(b)(9) through (11).</w:t>
      </w:r>
    </w:p>
    <w:p w14:paraId="1243AC17" w14:textId="77777777" w:rsidR="00990B31" w:rsidRPr="00130942" w:rsidRDefault="00990B31" w:rsidP="00990B31">
      <w:pPr>
        <w:pStyle w:val="Heading4"/>
        <w:keepNext w:val="0"/>
        <w:keepLines w:val="0"/>
        <w:rPr>
          <w:rFonts w:eastAsia="Yu Gothic Light"/>
        </w:rPr>
      </w:pPr>
      <w:r w:rsidRPr="00130942">
        <w:rPr>
          <w:rFonts w:eastAsia="Yu Gothic Light"/>
        </w:rPr>
        <w:t>The validation or verification report must be submitted to the entity required to contract for verification services at the same time as or before the final validation or verification statement is submitted to the Executive Officer. The detailed validation or verification report must be made available to the Executive Officer upon request.</w:t>
      </w:r>
    </w:p>
    <w:p w14:paraId="492DBA55" w14:textId="77777777" w:rsidR="00990B31" w:rsidRPr="00130942" w:rsidRDefault="00990B31" w:rsidP="00990B31">
      <w:pPr>
        <w:pStyle w:val="Heading4"/>
        <w:keepNext w:val="0"/>
        <w:keepLines w:val="0"/>
        <w:rPr>
          <w:rFonts w:eastAsia="Yu Gothic Light"/>
        </w:rPr>
      </w:pPr>
      <w:r w:rsidRPr="00130942">
        <w:rPr>
          <w:rFonts w:eastAsia="Yu Gothic Light"/>
        </w:rPr>
        <w:t>The verification team must have a final discussion with the entity required to contract for verification services explaining its findings, and notify the entity required to contract for verification services of any unresolved issues noted in the issues log before the validation or verification statement is finalized.</w:t>
      </w:r>
    </w:p>
    <w:p w14:paraId="7A522FC2" w14:textId="77777777" w:rsidR="00990B31" w:rsidRPr="00130942" w:rsidRDefault="00990B31" w:rsidP="00990B31">
      <w:pPr>
        <w:pStyle w:val="Heading4"/>
        <w:keepNext w:val="0"/>
        <w:keepLines w:val="0"/>
        <w:rPr>
          <w:rFonts w:eastAsia="Yu Gothic Light"/>
        </w:rPr>
      </w:pPr>
      <w:r w:rsidRPr="00130942">
        <w:rPr>
          <w:rFonts w:eastAsia="Yu Gothic Light"/>
        </w:rPr>
        <w:t xml:space="preserve">The verification body must provide the validation or verification statement to the entity required to contract for verification services and the Executive Officer, attesting whether the verification body has found the submitted application or report to be free of material misstatement, and whether the application or report is in conformance with the requirements of this </w:t>
      </w:r>
      <w:proofErr w:type="spellStart"/>
      <w:r w:rsidRPr="00130942">
        <w:rPr>
          <w:rFonts w:eastAsia="Yu Gothic Light"/>
        </w:rPr>
        <w:t>subarticle</w:t>
      </w:r>
      <w:proofErr w:type="spellEnd"/>
      <w:r w:rsidRPr="00130942">
        <w:rPr>
          <w:rFonts w:eastAsia="Yu Gothic Light"/>
        </w:rPr>
        <w:t xml:space="preserve">. For every qualified positive validation or verification statement, the verification body must explain the nonconformances contained within the application or report, and must cite the section(s) in this </w:t>
      </w:r>
      <w:proofErr w:type="spellStart"/>
      <w:r w:rsidRPr="00130942">
        <w:rPr>
          <w:rFonts w:eastAsia="Yu Gothic Light"/>
        </w:rPr>
        <w:t>subarticle</w:t>
      </w:r>
      <w:proofErr w:type="spellEnd"/>
      <w:r w:rsidRPr="00130942">
        <w:rPr>
          <w:rFonts w:eastAsia="Yu Gothic Light"/>
        </w:rPr>
        <w:t xml:space="preserve"> that corresponds to the nonconformance and why the nonconformances do not result in a material misstatement. For every adverse validation or verification statement, the verification body must explain all nonconformances or material misstatements leading to the adverse validation or verification statement and must cite the sections in this </w:t>
      </w:r>
      <w:proofErr w:type="spellStart"/>
      <w:r w:rsidRPr="00130942">
        <w:rPr>
          <w:rFonts w:eastAsia="Yu Gothic Light"/>
        </w:rPr>
        <w:t>subarticle</w:t>
      </w:r>
      <w:proofErr w:type="spellEnd"/>
      <w:r w:rsidRPr="00130942">
        <w:rPr>
          <w:rFonts w:eastAsia="Yu Gothic Light"/>
        </w:rPr>
        <w:t xml:space="preserve"> that correspond to the nonconformance and material misstatements.</w:t>
      </w:r>
    </w:p>
    <w:p w14:paraId="3DFF205C" w14:textId="77777777" w:rsidR="00990B31" w:rsidRPr="00130942" w:rsidRDefault="00990B31" w:rsidP="00990B31">
      <w:pPr>
        <w:pStyle w:val="Heading4"/>
        <w:keepNext w:val="0"/>
        <w:keepLines w:val="0"/>
        <w:rPr>
          <w:rFonts w:eastAsia="Yu Gothic Light"/>
        </w:rPr>
      </w:pPr>
      <w:r w:rsidRPr="00130942">
        <w:rPr>
          <w:rFonts w:eastAsia="Yu Gothic Light"/>
        </w:rPr>
        <w:t xml:space="preserve">The lead verifier on the verification team must attest that the verification team has carried out all verification services as required by this </w:t>
      </w:r>
      <w:proofErr w:type="spellStart"/>
      <w:r w:rsidRPr="00130942">
        <w:rPr>
          <w:rFonts w:eastAsia="Yu Gothic Light"/>
        </w:rPr>
        <w:t>subarticle</w:t>
      </w:r>
      <w:proofErr w:type="spellEnd"/>
      <w:r w:rsidRPr="00130942">
        <w:rPr>
          <w:rFonts w:eastAsia="Yu Gothic Light"/>
        </w:rPr>
        <w:t>. The lead verifier who has conducted the independent review of verification services and findings must attest to his or her independent review on behalf of the verification body and his or her concurrence with the findings.</w:t>
      </w:r>
    </w:p>
    <w:p w14:paraId="7F893F10" w14:textId="77777777" w:rsidR="00990B31" w:rsidRPr="00130942" w:rsidRDefault="00990B31" w:rsidP="00990B31">
      <w:pPr>
        <w:pStyle w:val="Heading5"/>
        <w:keepNext w:val="0"/>
        <w:keepLines w:val="0"/>
        <w:rPr>
          <w:rFonts w:eastAsia="Yu Gothic Light"/>
        </w:rPr>
      </w:pPr>
      <w:r w:rsidRPr="00130942">
        <w:rPr>
          <w:rFonts w:eastAsia="Yu Gothic Light"/>
        </w:rPr>
        <w:t>The lead verifier must attest in the validation or verification statement, in writing, to the Executive Officer as follows:</w:t>
      </w:r>
    </w:p>
    <w:p w14:paraId="4F453A41" w14:textId="77777777" w:rsidR="00990B31" w:rsidRPr="00130942" w:rsidRDefault="00990B31" w:rsidP="005D4173">
      <w:pPr>
        <w:ind w:left="2880"/>
      </w:pPr>
      <w:r w:rsidRPr="00130942">
        <w:rPr>
          <w:rFonts w:hint="eastAsia"/>
        </w:rPr>
        <w:t>“</w:t>
      </w:r>
      <w:r w:rsidRPr="00130942">
        <w:t xml:space="preserve">I certify under penalty of perjury under the laws of the State of California that the verification team has carried out all validation or verification services as required by this </w:t>
      </w:r>
      <w:proofErr w:type="spellStart"/>
      <w:r w:rsidRPr="00130942">
        <w:t>subarticle</w:t>
      </w:r>
      <w:proofErr w:type="spellEnd"/>
      <w:r w:rsidRPr="00130942">
        <w:t>.”</w:t>
      </w:r>
    </w:p>
    <w:p w14:paraId="2DD8A9C1" w14:textId="77777777" w:rsidR="00990B31" w:rsidRPr="00130942" w:rsidRDefault="00990B31" w:rsidP="00990B31">
      <w:pPr>
        <w:pStyle w:val="Heading5"/>
        <w:keepNext w:val="0"/>
        <w:keepLines w:val="0"/>
        <w:rPr>
          <w:rFonts w:eastAsia="Yu Gothic Light"/>
        </w:rPr>
      </w:pPr>
      <w:r w:rsidRPr="00130942">
        <w:rPr>
          <w:rFonts w:eastAsia="Yu Gothic Light"/>
        </w:rPr>
        <w:lastRenderedPageBreak/>
        <w:t>The lead verifier who has conducted the independent review of verification services and findings must attest in the validation or verification statement, in writing, to the Executive Officer as follows:</w:t>
      </w:r>
    </w:p>
    <w:p w14:paraId="6BF5184B" w14:textId="77777777" w:rsidR="00990B31" w:rsidRPr="00130942" w:rsidRDefault="00990B31" w:rsidP="005D4173">
      <w:pPr>
        <w:ind w:left="2880"/>
      </w:pPr>
      <w:r w:rsidRPr="00130942">
        <w:rPr>
          <w:rFonts w:hint="eastAsia"/>
        </w:rPr>
        <w:t>“</w:t>
      </w:r>
      <w:r w:rsidRPr="00130942">
        <w:t xml:space="preserve">I certify under penalty of perjury under the laws of the State of California that I have conducted an independent review of the validation or verification services and findings on behalf of the verification body as required by this </w:t>
      </w:r>
      <w:proofErr w:type="spellStart"/>
      <w:r w:rsidRPr="00130942">
        <w:t>subarticle</w:t>
      </w:r>
      <w:proofErr w:type="spellEnd"/>
      <w:r w:rsidRPr="00130942">
        <w:t xml:space="preserve"> and that the findings are true, accurate, and complete.”</w:t>
      </w:r>
    </w:p>
    <w:p w14:paraId="34B1E484" w14:textId="6AB9CC25" w:rsidR="00990B31" w:rsidRPr="00130942" w:rsidRDefault="00990B31" w:rsidP="00990B31">
      <w:pPr>
        <w:pStyle w:val="Heading3"/>
        <w:keepNext w:val="0"/>
        <w:keepLines w:val="0"/>
        <w:rPr>
          <w:rFonts w:eastAsia="Yu Gothic Light"/>
        </w:rPr>
      </w:pPr>
      <w:r w:rsidRPr="008D375D">
        <w:rPr>
          <w:rFonts w:eastAsia="Yu Gothic Light"/>
          <w:i/>
          <w:iCs/>
        </w:rPr>
        <w:t>Adverse validation or verification statement and petition process.</w:t>
      </w:r>
      <w:r w:rsidRPr="00130942">
        <w:rPr>
          <w:rFonts w:eastAsia="Yu Gothic Light"/>
        </w:rPr>
        <w:t xml:space="preserve"> Prior to the verification body providing an adverse validation or verification statement for the application or report to the Executive Officer, the verification body must notify the entity required to contract for verification services and the entity required to contract for verification services must be provided at least 14 </w:t>
      </w:r>
      <w:del w:id="5186" w:author="CARB" w:date="2023-12-19T12:12:00Z">
        <w:r w:rsidR="00130942" w:rsidRPr="00130942">
          <w:rPr>
            <w:rFonts w:eastAsia="Yu Gothic Light"/>
          </w:rPr>
          <w:delText xml:space="preserve">calendar </w:delText>
        </w:r>
      </w:del>
      <w:r w:rsidRPr="00130942">
        <w:rPr>
          <w:rFonts w:eastAsia="Yu Gothic Light"/>
        </w:rPr>
        <w:t>days to modify the application or report(s) to correct any material misstatement or nonconformances found by the verification team. The verification body must provide notice to the Executive Officer of the potential for an adverse validation or verification statement at the same time it notifies the entity required to contract for verification services, and include a current issues log. The modified application or report and validation or verification statement must be submitted to the Executive Officer before the verification deadline, even if the entity required to contract for verification services makes a request to the Executive Officer as provided below in section 95501(c)(4)(A).</w:t>
      </w:r>
    </w:p>
    <w:p w14:paraId="27986BC1" w14:textId="77777777" w:rsidR="00990B31" w:rsidRPr="00130942" w:rsidRDefault="00990B31" w:rsidP="00990B31">
      <w:pPr>
        <w:pStyle w:val="Heading4"/>
        <w:keepNext w:val="0"/>
        <w:keepLines w:val="0"/>
        <w:rPr>
          <w:rFonts w:eastAsia="Yu Gothic Light"/>
        </w:rPr>
      </w:pPr>
      <w:r w:rsidRPr="00130942">
        <w:rPr>
          <w:rFonts w:eastAsia="Yu Gothic Light"/>
        </w:rPr>
        <w:t>If the entity required to contract for verification services and the verification body cannot reach agreement on modifications to the data that result in a positive validation or verification statement, the responsible entity may, before the validation or verification deadline and before the validation or verification statement is submitted, petition the Executive Officer to make a final decision as to the verifiability of the submitted application or report. At the same time that the entity required to contract for verification services petitions the Executive Officer, the entity required to contract for verification services must submit all information it believes is necessary for the Executive Officer to make a final decision.</w:t>
      </w:r>
    </w:p>
    <w:p w14:paraId="1D6A8FC0" w14:textId="5A3B368E" w:rsidR="00990B31" w:rsidRPr="00130942" w:rsidRDefault="00990B31" w:rsidP="00990B31">
      <w:pPr>
        <w:pStyle w:val="Heading4"/>
        <w:keepNext w:val="0"/>
        <w:keepLines w:val="0"/>
        <w:rPr>
          <w:rFonts w:eastAsia="Yu Gothic Light"/>
        </w:rPr>
      </w:pPr>
      <w:r w:rsidRPr="36AEDAC2">
        <w:rPr>
          <w:rFonts w:eastAsia="Yu Gothic Light"/>
        </w:rPr>
        <w:t>The Executive Officer shall make a final decision no later than October 31</w:t>
      </w:r>
      <w:del w:id="5187" w:author="CARB" w:date="2023-12-19T12:12:00Z">
        <w:r w:rsidR="00130942" w:rsidRPr="00130942">
          <w:rPr>
            <w:rFonts w:eastAsia="Yu Gothic Light"/>
          </w:rPr>
          <w:delText>st</w:delText>
        </w:r>
      </w:del>
      <w:r w:rsidRPr="36AEDAC2">
        <w:rPr>
          <w:rFonts w:eastAsia="Yu Gothic Light"/>
        </w:rPr>
        <w:t xml:space="preserve"> following the submission of a petition pursuant to section 95501(c)(4)(A). If at any point the Executive Officer requests information from the verification body, or the entity required to contract for verification services, the information must be submitted to the Executive Officer within </w:t>
      </w:r>
      <w:del w:id="5188" w:author="CARB" w:date="2023-12-19T12:12:00Z">
        <w:r w:rsidR="00130942" w:rsidRPr="00130942">
          <w:rPr>
            <w:rFonts w:eastAsia="Yu Gothic Light"/>
          </w:rPr>
          <w:delText>ten calendar</w:delText>
        </w:r>
      </w:del>
      <w:ins w:id="5189" w:author="CARB" w:date="2023-12-19T12:12:00Z">
        <w:r w:rsidR="0089066F">
          <w:rPr>
            <w:rFonts w:eastAsia="Yu Gothic Light"/>
          </w:rPr>
          <w:t>10</w:t>
        </w:r>
      </w:ins>
      <w:r w:rsidRPr="36AEDAC2">
        <w:rPr>
          <w:rFonts w:eastAsia="Yu Gothic Light"/>
        </w:rPr>
        <w:t xml:space="preserve"> days. </w:t>
      </w:r>
      <w:r w:rsidRPr="36AEDAC2">
        <w:rPr>
          <w:rFonts w:eastAsia="Yu Gothic Light"/>
        </w:rPr>
        <w:lastRenderedPageBreak/>
        <w:t>The Executive Officer will notify the entity required to contract for verification services and the verification body of its determination.</w:t>
      </w:r>
    </w:p>
    <w:p w14:paraId="1C197AEA" w14:textId="77777777" w:rsidR="00990B31" w:rsidRPr="00130942" w:rsidRDefault="00990B31" w:rsidP="00990B31">
      <w:pPr>
        <w:pStyle w:val="Heading2"/>
        <w:keepNext w:val="0"/>
        <w:keepLines w:val="0"/>
        <w:rPr>
          <w:rFonts w:eastAsia="Yu Gothic Light"/>
        </w:rPr>
      </w:pPr>
      <w:r w:rsidRPr="008D375D">
        <w:rPr>
          <w:rFonts w:eastAsia="Yu Gothic Light"/>
          <w:i/>
          <w:iCs/>
        </w:rPr>
        <w:t>Validated Applications and Verified Reports Considered Final by the Executive Officer.</w:t>
      </w:r>
      <w:r w:rsidRPr="00130942">
        <w:rPr>
          <w:rFonts w:eastAsia="Yu Gothic Light"/>
        </w:rPr>
        <w:t xml:space="preserve"> Upon provision of a validation or verification statement to the Executive Officer, the reported data is deemed final by the Executive Officer. No changes may be made to the application or report as submitted to the Executive Officer, and all verification requirements of this </w:t>
      </w:r>
      <w:proofErr w:type="spellStart"/>
      <w:r w:rsidRPr="00130942">
        <w:rPr>
          <w:rFonts w:eastAsia="Yu Gothic Light"/>
        </w:rPr>
        <w:t>subarticle</w:t>
      </w:r>
      <w:proofErr w:type="spellEnd"/>
      <w:r w:rsidRPr="00130942">
        <w:rPr>
          <w:rFonts w:eastAsia="Yu Gothic Light"/>
        </w:rPr>
        <w:t xml:space="preserve"> shall be considered complete except in the circumstance specified in section 95501(e).</w:t>
      </w:r>
    </w:p>
    <w:p w14:paraId="188D2566" w14:textId="2CA8D382" w:rsidR="00990B31" w:rsidRPr="00130942" w:rsidRDefault="00990B31" w:rsidP="00990B31">
      <w:pPr>
        <w:pStyle w:val="Heading2"/>
        <w:keepNext w:val="0"/>
        <w:keepLines w:val="0"/>
        <w:rPr>
          <w:rFonts w:eastAsia="Yu Gothic Light"/>
        </w:rPr>
      </w:pPr>
      <w:r w:rsidRPr="008D375D">
        <w:rPr>
          <w:rFonts w:eastAsia="Yu Gothic Light"/>
          <w:i/>
          <w:iCs/>
        </w:rPr>
        <w:t>Set Aside of Validation or Verification Statement.</w:t>
      </w:r>
      <w:r w:rsidRPr="00130942">
        <w:rPr>
          <w:rFonts w:eastAsia="Yu Gothic Light"/>
        </w:rPr>
        <w:t xml:space="preserve"> If the Executive Officer finds a high level of conflict of interest existed between a verification body and a reporting entity, an error is identified, or an application or report that received a positive or qualified positive verification statement fails an audit by the Executive Officer, the Executive Officer may set aside the positive or qualified positive verification statement issued by the verification body, and require the reporting entity to have the report re-verified by a different verification body within 90 </w:t>
      </w:r>
      <w:del w:id="5190" w:author="CARB" w:date="2023-12-19T12:12:00Z">
        <w:r w:rsidR="00130942" w:rsidRPr="00130942">
          <w:rPr>
            <w:rFonts w:eastAsia="Yu Gothic Light"/>
          </w:rPr>
          <w:delText xml:space="preserve">calendar </w:delText>
        </w:r>
      </w:del>
      <w:r w:rsidRPr="00130942">
        <w:rPr>
          <w:rFonts w:eastAsia="Yu Gothic Light"/>
        </w:rPr>
        <w:t>days. In instances where an error to a report is identified and determined by the Executive Officer to not affect the final value submitted in the application or report, the change may be made without a set aside of the positive or qualified positive verification statement.</w:t>
      </w:r>
    </w:p>
    <w:p w14:paraId="79E06AFB" w14:textId="63C6E79C" w:rsidR="00990B31" w:rsidRPr="00130942" w:rsidRDefault="00990B31" w:rsidP="00990B31">
      <w:pPr>
        <w:pStyle w:val="Heading2"/>
        <w:keepNext w:val="0"/>
        <w:keepLines w:val="0"/>
        <w:rPr>
          <w:rFonts w:eastAsia="Yu Gothic Light"/>
        </w:rPr>
      </w:pPr>
      <w:r w:rsidRPr="008D375D">
        <w:rPr>
          <w:rFonts w:eastAsia="Yu Gothic Light"/>
          <w:i/>
          <w:iCs/>
        </w:rPr>
        <w:t>Executive Officer Audits and Data Requests to the Entity Required to Contract for Verification Services.</w:t>
      </w:r>
      <w:r w:rsidRPr="00130942">
        <w:rPr>
          <w:rFonts w:eastAsia="Yu Gothic Light"/>
        </w:rPr>
        <w:t xml:space="preserve"> Upon request by the Executive Officer, the entity required to contract for verification services must provide the data used to generate the application or report including all data available to a verifier in the conduct of validation or verification services, within 14 </w:t>
      </w:r>
      <w:del w:id="5191" w:author="CARB" w:date="2023-12-19T12:12:00Z">
        <w:r w:rsidR="00130942" w:rsidRPr="00130942">
          <w:rPr>
            <w:rFonts w:eastAsia="Yu Gothic Light"/>
          </w:rPr>
          <w:delText xml:space="preserve">calendar </w:delText>
        </w:r>
      </w:del>
      <w:r w:rsidRPr="00130942">
        <w:rPr>
          <w:rFonts w:eastAsia="Yu Gothic Light"/>
        </w:rPr>
        <w:t>days. Upon written notification by the Executive Officer, the entity required to contract for verification services must make available for an Executive Officer audit itself, its personnel, and other entities in its feedstock and finished fuel supply chain, as applicable.</w:t>
      </w:r>
    </w:p>
    <w:p w14:paraId="3175107A" w14:textId="60B02D27" w:rsidR="00990B31" w:rsidRDefault="00990B31" w:rsidP="00990B31">
      <w:pPr>
        <w:pStyle w:val="Heading2"/>
        <w:keepNext w:val="0"/>
        <w:keepLines w:val="0"/>
        <w:rPr>
          <w:rFonts w:eastAsia="Yu Gothic Light"/>
        </w:rPr>
      </w:pPr>
      <w:r w:rsidRPr="008D375D">
        <w:rPr>
          <w:rFonts w:eastAsia="Yu Gothic Light"/>
          <w:i/>
          <w:iCs/>
        </w:rPr>
        <w:t>Executive Officer Audits and Data Requests to the Verification Body.</w:t>
      </w:r>
      <w:r w:rsidRPr="00130942">
        <w:rPr>
          <w:rFonts w:eastAsia="Yu Gothic Light"/>
        </w:rPr>
        <w:t xml:space="preserve"> Upon request by the Executive Officer, the verification body must provide the Executive Officer the validation or verification report given to the entity required to contract for verification services, as well as the sampling plan, contracts for verification services, and any other supporting documents and calculations, within 14 </w:t>
      </w:r>
      <w:del w:id="5192" w:author="CARB" w:date="2023-12-19T12:12:00Z">
        <w:r w:rsidR="00130942" w:rsidRPr="00130942">
          <w:rPr>
            <w:rFonts w:eastAsia="Yu Gothic Light"/>
          </w:rPr>
          <w:delText xml:space="preserve">calendar </w:delText>
        </w:r>
      </w:del>
      <w:r w:rsidRPr="00130942">
        <w:rPr>
          <w:rFonts w:eastAsia="Yu Gothic Light"/>
        </w:rPr>
        <w:t>days. Upon written notification by the Executive Officer, the verification body must make itself and its personnel available for an Executive Officer audit.</w:t>
      </w:r>
    </w:p>
    <w:p w14:paraId="7305E45F" w14:textId="77777777" w:rsidR="00990B31" w:rsidRDefault="00990B31" w:rsidP="00893322">
      <w:pPr>
        <w:pStyle w:val="Heading2"/>
        <w:keepNext w:val="0"/>
        <w:keepLines w:val="0"/>
        <w:rPr>
          <w:ins w:id="5193" w:author="CARB" w:date="2023-12-19T12:12:00Z"/>
        </w:rPr>
      </w:pPr>
      <w:ins w:id="5194" w:author="CARB" w:date="2023-12-19T12:12:00Z">
        <w:r w:rsidRPr="006F2A86">
          <w:rPr>
            <w:i/>
          </w:rPr>
          <w:t>Eligibility for Less Intensive Verifications</w:t>
        </w:r>
        <w:r>
          <w:t xml:space="preserve">. </w:t>
        </w:r>
        <w:r w:rsidRPr="006F2A86">
          <w:t xml:space="preserve">Upon receiving a positive verification statement under full verification requirements, fuel reporting entities required to obtain the services of a verification body under section 95500 and only reporting electricity transactions identified in section 95500(c)(1)(E) may choose to obtain less intensive verification services for the following two annual verifications of their Quarterly Fuel Transactions Reports. </w:t>
        </w:r>
        <w:proofErr w:type="gramStart"/>
        <w:r w:rsidRPr="006F2A86">
          <w:t>Otherwise</w:t>
        </w:r>
        <w:proofErr w:type="gramEnd"/>
        <w:r w:rsidRPr="006F2A86">
          <w:t xml:space="preserve"> eligible entities must obtain full verification services if any of the following conditions apply:</w:t>
        </w:r>
      </w:ins>
    </w:p>
    <w:p w14:paraId="4416F85D" w14:textId="77777777" w:rsidR="00990B31" w:rsidRDefault="00990B31" w:rsidP="00893322">
      <w:pPr>
        <w:pStyle w:val="Heading3"/>
        <w:keepNext w:val="0"/>
        <w:keepLines w:val="0"/>
        <w:rPr>
          <w:ins w:id="5195" w:author="CARB" w:date="2023-12-19T12:12:00Z"/>
        </w:rPr>
      </w:pPr>
      <w:ins w:id="5196" w:author="CARB" w:date="2023-12-19T12:12:00Z">
        <w:r>
          <w:lastRenderedPageBreak/>
          <w:t>There has been a change in the verification body;</w:t>
        </w:r>
      </w:ins>
    </w:p>
    <w:p w14:paraId="4042D855" w14:textId="77777777" w:rsidR="00990B31" w:rsidRPr="006F2A86" w:rsidRDefault="00990B31" w:rsidP="00893322">
      <w:pPr>
        <w:pStyle w:val="Heading3"/>
        <w:keepNext w:val="0"/>
        <w:keepLines w:val="0"/>
        <w:rPr>
          <w:ins w:id="5197" w:author="CARB" w:date="2023-12-19T12:12:00Z"/>
        </w:rPr>
      </w:pPr>
      <w:ins w:id="5198" w:author="CARB" w:date="2023-12-19T12:12:00Z">
        <w:r w:rsidRPr="006F2A86">
          <w:t>An adverse verification statement or qualified positive verification statement was issued for the previous annual report;</w:t>
        </w:r>
      </w:ins>
    </w:p>
    <w:p w14:paraId="5F7218D5" w14:textId="77777777" w:rsidR="00990B31" w:rsidRPr="00DB32CE" w:rsidRDefault="00990B31" w:rsidP="00893322">
      <w:pPr>
        <w:pStyle w:val="Heading3"/>
        <w:keepNext w:val="0"/>
        <w:keepLines w:val="0"/>
        <w:rPr>
          <w:ins w:id="5199" w:author="CARB" w:date="2023-12-19T12:12:00Z"/>
        </w:rPr>
      </w:pPr>
      <w:ins w:id="5200" w:author="CARB" w:date="2023-12-19T12:12:00Z">
        <w:r w:rsidRPr="006F2A86">
          <w:t>A change of operational control of the entity required to obtain the services of a verification body under section 95500 occurred in the previous year;</w:t>
        </w:r>
      </w:ins>
    </w:p>
    <w:p w14:paraId="372F890F" w14:textId="77777777" w:rsidR="00990B31" w:rsidRPr="00DB32CE" w:rsidRDefault="00990B31" w:rsidP="00893322">
      <w:pPr>
        <w:pStyle w:val="Heading3"/>
        <w:keepNext w:val="0"/>
        <w:keepLines w:val="0"/>
        <w:rPr>
          <w:ins w:id="5201" w:author="CARB" w:date="2023-12-19T12:12:00Z"/>
          <w:b/>
          <w:bCs/>
        </w:rPr>
      </w:pPr>
      <w:ins w:id="5202" w:author="CARB" w:date="2023-12-19T12:12:00Z">
        <w:r w:rsidRPr="006F2A86">
          <w:t>The verification body must provide information on the causes of a change and justification in the verification report if a full verification was not conducted in instances where the following differences from the previous annual report occur:</w:t>
        </w:r>
      </w:ins>
    </w:p>
    <w:p w14:paraId="35A9CA95" w14:textId="77777777" w:rsidR="00990B31" w:rsidRPr="00DB32CE" w:rsidRDefault="00990B31" w:rsidP="00893322">
      <w:pPr>
        <w:pStyle w:val="Heading4"/>
        <w:keepNext w:val="0"/>
        <w:keepLines w:val="0"/>
        <w:rPr>
          <w:ins w:id="5203" w:author="CARB" w:date="2023-12-19T12:12:00Z"/>
        </w:rPr>
      </w:pPr>
      <w:ins w:id="5204" w:author="CARB" w:date="2023-12-19T12:12:00Z">
        <w:r w:rsidRPr="006F2A86">
          <w:t>The annual sum of the four Quarterly Fuel Transaction Quantities differs by more than 25%.</w:t>
        </w:r>
      </w:ins>
    </w:p>
    <w:p w14:paraId="4DCD9091" w14:textId="77777777" w:rsidR="00990B31" w:rsidRPr="006F2A86" w:rsidRDefault="00990B31" w:rsidP="00893322">
      <w:pPr>
        <w:pStyle w:val="Heading3"/>
        <w:keepNext w:val="0"/>
        <w:keepLines w:val="0"/>
        <w:rPr>
          <w:ins w:id="5205" w:author="CARB" w:date="2023-12-19T12:12:00Z"/>
        </w:rPr>
      </w:pPr>
      <w:ins w:id="5206" w:author="CARB" w:date="2023-12-19T12:12:00Z">
        <w:r w:rsidRPr="006F2A86">
          <w:t xml:space="preserve">Nothing in this paragraph </w:t>
        </w:r>
        <w:proofErr w:type="gramStart"/>
        <w:r w:rsidRPr="006F2A86">
          <w:t>shall</w:t>
        </w:r>
        <w:proofErr w:type="gramEnd"/>
        <w:r w:rsidRPr="006F2A86">
          <w:t xml:space="preserve"> be construed as preventing a verification body from performing a full verification if it is deemed necessary to reach reasonable assurance.</w:t>
        </w:r>
      </w:ins>
    </w:p>
    <w:p w14:paraId="622FEDBB" w14:textId="1548D194" w:rsidR="0012675F" w:rsidRPr="005D4173" w:rsidRDefault="00990B31" w:rsidP="005D4173">
      <w:pPr>
        <w:rPr>
          <w:sz w:val="20"/>
          <w:szCs w:val="18"/>
        </w:rPr>
      </w:pPr>
      <w:r w:rsidRPr="005D4173">
        <w:rPr>
          <w:sz w:val="20"/>
          <w:szCs w:val="18"/>
        </w:rPr>
        <w:t xml:space="preserve">NOTE: Authority cited: Sections 38510, 38530, 38560, 38560.5, 38571, 38580, 39600, 39601, 41510, 41511 and 43018, Health and Safety Code; 42 U.S.C. section 7545; and </w:t>
      </w:r>
      <w:r w:rsidRPr="005D4173">
        <w:rPr>
          <w:i/>
          <w:sz w:val="20"/>
          <w:szCs w:val="18"/>
        </w:rPr>
        <w:t xml:space="preserve">Western Oil and Gas </w:t>
      </w:r>
      <w:proofErr w:type="spellStart"/>
      <w:r w:rsidRPr="005D4173">
        <w:rPr>
          <w:i/>
          <w:sz w:val="20"/>
          <w:szCs w:val="18"/>
        </w:rPr>
        <w:t>Ass'n</w:t>
      </w:r>
      <w:proofErr w:type="spellEnd"/>
      <w:r w:rsidRPr="005D4173">
        <w:rPr>
          <w:i/>
          <w:sz w:val="20"/>
          <w:szCs w:val="18"/>
        </w:rPr>
        <w:t xml:space="preserve"> v. Orange County Air Pollution Control District</w:t>
      </w:r>
      <w:r w:rsidRPr="005D4173">
        <w:rPr>
          <w:sz w:val="20"/>
          <w:szCs w:val="18"/>
        </w:rPr>
        <w:t xml:space="preserve">, 14 Cal.3d 411, 121 </w:t>
      </w:r>
      <w:proofErr w:type="spellStart"/>
      <w:r w:rsidRPr="005D4173">
        <w:rPr>
          <w:sz w:val="20"/>
          <w:szCs w:val="18"/>
        </w:rPr>
        <w:t>Cal.Rptr</w:t>
      </w:r>
      <w:proofErr w:type="spellEnd"/>
      <w:r w:rsidRPr="005D4173">
        <w:rPr>
          <w:sz w:val="20"/>
          <w:szCs w:val="18"/>
        </w:rPr>
        <w:t xml:space="preserve">. 249 (1975). Reference: Sections 38501, 38510, 39515, 39516, 38571, 38580, 39000, 39001, 39002, 39003, 39515, 39516, 41510, 41511 and 43000, Health and Safety Code; Section 25000.5, Public Resources Code; and </w:t>
      </w:r>
      <w:r w:rsidRPr="005D4173">
        <w:rPr>
          <w:i/>
          <w:sz w:val="20"/>
          <w:szCs w:val="18"/>
        </w:rPr>
        <w:t xml:space="preserve">Western Oil and Gas </w:t>
      </w:r>
      <w:proofErr w:type="spellStart"/>
      <w:r w:rsidRPr="005D4173">
        <w:rPr>
          <w:i/>
          <w:sz w:val="20"/>
          <w:szCs w:val="18"/>
        </w:rPr>
        <w:t>Ass'n</w:t>
      </w:r>
      <w:proofErr w:type="spellEnd"/>
      <w:r w:rsidRPr="005D4173">
        <w:rPr>
          <w:i/>
          <w:sz w:val="20"/>
          <w:szCs w:val="18"/>
        </w:rPr>
        <w:t xml:space="preserve"> v. Orange County Air Pollution Control District</w:t>
      </w:r>
      <w:r w:rsidRPr="005D4173">
        <w:rPr>
          <w:sz w:val="20"/>
          <w:szCs w:val="18"/>
        </w:rPr>
        <w:t xml:space="preserve">, 14 Cal.3d 411, 121 </w:t>
      </w:r>
      <w:proofErr w:type="spellStart"/>
      <w:r w:rsidRPr="005D4173">
        <w:rPr>
          <w:sz w:val="20"/>
          <w:szCs w:val="18"/>
        </w:rPr>
        <w:t>Cal.Rptr</w:t>
      </w:r>
      <w:proofErr w:type="spellEnd"/>
      <w:r w:rsidRPr="005D4173">
        <w:rPr>
          <w:sz w:val="20"/>
          <w:szCs w:val="18"/>
        </w:rPr>
        <w:t>. 249 (1975).</w:t>
      </w:r>
    </w:p>
    <w:p w14:paraId="63BFFDB7" w14:textId="23E6E634" w:rsidR="00990B31" w:rsidRPr="00130942" w:rsidRDefault="00990B31" w:rsidP="00990B31">
      <w:pPr>
        <w:pStyle w:val="Heading1"/>
        <w:keepNext w:val="0"/>
        <w:keepLines w:val="0"/>
        <w:rPr>
          <w:rFonts w:eastAsia="Yu Gothic Light"/>
        </w:rPr>
      </w:pPr>
      <w:r w:rsidRPr="14D6E132">
        <w:rPr>
          <w:rFonts w:eastAsia="Yu Gothic Light"/>
        </w:rPr>
        <w:t xml:space="preserve">95502. </w:t>
      </w:r>
      <w:bookmarkStart w:id="5207" w:name="_Hlk143675834"/>
      <w:r w:rsidRPr="14D6E132">
        <w:rPr>
          <w:rFonts w:eastAsia="Yu Gothic Light"/>
        </w:rPr>
        <w:t>Accreditation Requirements for Verification Bodies, Lead Verifiers, and Verifiers.</w:t>
      </w:r>
      <w:bookmarkEnd w:id="5207"/>
    </w:p>
    <w:p w14:paraId="57754D11" w14:textId="77777777" w:rsidR="00990B31" w:rsidRPr="00130942" w:rsidRDefault="00990B31" w:rsidP="00990B31">
      <w:pPr>
        <w:pStyle w:val="Heading2"/>
        <w:keepNext w:val="0"/>
        <w:keepLines w:val="0"/>
        <w:rPr>
          <w:rFonts w:eastAsia="Yu Gothic Light"/>
        </w:rPr>
      </w:pPr>
      <w:r w:rsidRPr="00130942">
        <w:rPr>
          <w:rFonts w:eastAsia="Yu Gothic Light"/>
        </w:rPr>
        <w:t xml:space="preserve">Verification bodies, lead verifiers, and non-lead verifiers that will provide verification services (including validation services) under this </w:t>
      </w:r>
      <w:proofErr w:type="spellStart"/>
      <w:r w:rsidRPr="00130942">
        <w:rPr>
          <w:rFonts w:eastAsia="Yu Gothic Light"/>
        </w:rPr>
        <w:t>subarticle</w:t>
      </w:r>
      <w:proofErr w:type="spellEnd"/>
      <w:r w:rsidRPr="00130942">
        <w:rPr>
          <w:rFonts w:eastAsia="Yu Gothic Light"/>
        </w:rPr>
        <w:t xml:space="preserve"> must become accredited through fulfilling the accreditation requirements set forth in MRR sections 95132(b) through (e), with the exception of subsections 95132(b)(1)(G), 95132(b)(2), 95132(b)(3), 95132(b)(5), and 95132(e)(1).</w:t>
      </w:r>
    </w:p>
    <w:p w14:paraId="4A1A5B1E" w14:textId="77777777" w:rsidR="00990B31" w:rsidRPr="00130942" w:rsidRDefault="00990B31" w:rsidP="005D4173">
      <w:pPr>
        <w:ind w:firstLine="720"/>
      </w:pPr>
      <w:r w:rsidRPr="00130942">
        <w:t>MRR text is as referred to, except as otherwise specifically provided:</w:t>
      </w:r>
    </w:p>
    <w:p w14:paraId="702674D9" w14:textId="77777777" w:rsidR="00990B31" w:rsidRPr="00130942" w:rsidRDefault="00990B31" w:rsidP="00990B31">
      <w:pPr>
        <w:pStyle w:val="Heading3"/>
        <w:keepNext w:val="0"/>
        <w:keepLines w:val="0"/>
        <w:rPr>
          <w:rFonts w:eastAsia="Yu Gothic Light"/>
        </w:rPr>
      </w:pPr>
      <w:r w:rsidRPr="00130942">
        <w:rPr>
          <w:rFonts w:eastAsia="Yu Gothic Light"/>
        </w:rPr>
        <w:t>Wherever “section 95102(a)” is referenced, “section 95481” must be substituted. Wherever “section 95132(b)(2) is referenced, “section 95502(c)” must be substituted. Wherever “section 95133” is referenced, “section 95503” must be substituted.</w:t>
      </w:r>
    </w:p>
    <w:p w14:paraId="0E5D98B4" w14:textId="77777777" w:rsidR="00990B31" w:rsidRPr="00130942" w:rsidRDefault="00990B31" w:rsidP="00990B31">
      <w:pPr>
        <w:pStyle w:val="Heading3"/>
        <w:keepNext w:val="0"/>
        <w:keepLines w:val="0"/>
        <w:rPr>
          <w:rFonts w:eastAsia="Yu Gothic Light"/>
        </w:rPr>
      </w:pPr>
      <w:r w:rsidRPr="00130942">
        <w:rPr>
          <w:rFonts w:eastAsia="Yu Gothic Light"/>
        </w:rPr>
        <w:t xml:space="preserve">Whenever “Performance Review” is referenced, the definition in 95481(a) of this </w:t>
      </w:r>
      <w:proofErr w:type="spellStart"/>
      <w:r w:rsidRPr="00130942">
        <w:rPr>
          <w:rFonts w:eastAsia="Yu Gothic Light"/>
        </w:rPr>
        <w:t>subarticle</w:t>
      </w:r>
      <w:proofErr w:type="spellEnd"/>
      <w:r w:rsidRPr="00130942">
        <w:rPr>
          <w:rFonts w:eastAsia="Yu Gothic Light"/>
        </w:rPr>
        <w:t xml:space="preserve"> must be substituted.</w:t>
      </w:r>
    </w:p>
    <w:p w14:paraId="37B7EC36" w14:textId="77777777" w:rsidR="00990B31" w:rsidRPr="00130942" w:rsidRDefault="00990B31" w:rsidP="00990B31">
      <w:pPr>
        <w:pStyle w:val="Heading2"/>
        <w:keepNext w:val="0"/>
        <w:keepLines w:val="0"/>
        <w:rPr>
          <w:rFonts w:eastAsia="Yu Gothic Light"/>
        </w:rPr>
      </w:pPr>
      <w:r w:rsidRPr="00130942">
        <w:rPr>
          <w:rFonts w:eastAsia="Yu Gothic Light"/>
        </w:rPr>
        <w:lastRenderedPageBreak/>
        <w:t>The Executive Officer may issue accreditation to verification bodies, lead verifiers, and non-lead verifiers that meet the requirements specified in this section.</w:t>
      </w:r>
    </w:p>
    <w:p w14:paraId="25ED9DA6" w14:textId="77777777" w:rsidR="00990B31" w:rsidRPr="00130942" w:rsidRDefault="00990B31" w:rsidP="00990B31">
      <w:pPr>
        <w:pStyle w:val="Heading3"/>
        <w:keepNext w:val="0"/>
        <w:keepLines w:val="0"/>
        <w:rPr>
          <w:rFonts w:eastAsia="Yu Gothic Light"/>
        </w:rPr>
      </w:pPr>
      <w:r w:rsidRPr="008D375D">
        <w:rPr>
          <w:rFonts w:eastAsia="Yu Gothic Light"/>
          <w:i/>
          <w:iCs/>
        </w:rPr>
        <w:t>Verification Body Accreditation Application.</w:t>
      </w:r>
      <w:r w:rsidRPr="00130942">
        <w:rPr>
          <w:rFonts w:eastAsia="Yu Gothic Light"/>
        </w:rPr>
        <w:t xml:space="preserve"> In addition to the requirements specified in MRR section 95132(b)(1), the applicant must submit the following to the Executive Officer:</w:t>
      </w:r>
    </w:p>
    <w:p w14:paraId="27C5AE77" w14:textId="77777777" w:rsidR="00990B31" w:rsidRPr="00130942" w:rsidRDefault="00990B31" w:rsidP="00990B31">
      <w:pPr>
        <w:pStyle w:val="Heading4"/>
        <w:keepNext w:val="0"/>
        <w:keepLines w:val="0"/>
        <w:rPr>
          <w:rFonts w:eastAsia="Yu Gothic Light"/>
        </w:rPr>
      </w:pPr>
      <w:r w:rsidRPr="00130942">
        <w:rPr>
          <w:rFonts w:eastAsia="Yu Gothic Light"/>
        </w:rPr>
        <w:t>Documentation that the proposed verification body has procedures and policies to support staff technical training as it relates to validation or verification. This training must include CARB's verifier training curriculum and be provided by a verification body or verification body applicant to its employees and subcontractors that participate on verification teams. Participation of individual verifiers, including verifiers that are not acting as lead verifiers, must be documented.</w:t>
      </w:r>
    </w:p>
    <w:p w14:paraId="65C2D7CE" w14:textId="77777777" w:rsidR="00990B31" w:rsidRPr="00130942" w:rsidRDefault="00990B31" w:rsidP="00990B31">
      <w:pPr>
        <w:pStyle w:val="Heading4"/>
        <w:keepNext w:val="0"/>
        <w:keepLines w:val="0"/>
        <w:rPr>
          <w:rFonts w:eastAsia="Yu Gothic Light"/>
        </w:rPr>
      </w:pPr>
      <w:r w:rsidRPr="00130942">
        <w:rPr>
          <w:rFonts w:eastAsia="Yu Gothic Light"/>
        </w:rPr>
        <w:t>The verification body's templates for risk assessment, sampling, and log of issues for the entity types and report types the verification body intends to verify, as specified in section 95500.</w:t>
      </w:r>
    </w:p>
    <w:p w14:paraId="7EDDEC19" w14:textId="77777777" w:rsidR="00990B31" w:rsidRPr="00130942" w:rsidRDefault="00990B31" w:rsidP="00990B31">
      <w:pPr>
        <w:pStyle w:val="Heading4"/>
        <w:keepNext w:val="0"/>
        <w:keepLines w:val="0"/>
        <w:rPr>
          <w:rFonts w:eastAsia="Yu Gothic Light"/>
        </w:rPr>
      </w:pPr>
      <w:r w:rsidRPr="00130942">
        <w:rPr>
          <w:rFonts w:eastAsia="Yu Gothic Light"/>
        </w:rPr>
        <w:t>Verification body staffing changes are considered an amendment to the verification body accreditation application and therefore the Executive Officer must be notified of any such changes.</w:t>
      </w:r>
    </w:p>
    <w:p w14:paraId="22B77B5D" w14:textId="77777777" w:rsidR="00990B31" w:rsidRPr="00130942" w:rsidRDefault="00990B31" w:rsidP="00990B31">
      <w:pPr>
        <w:pStyle w:val="Heading3"/>
        <w:keepNext w:val="0"/>
        <w:keepLines w:val="0"/>
        <w:rPr>
          <w:rFonts w:eastAsia="Yu Gothic Light"/>
        </w:rPr>
      </w:pPr>
      <w:r w:rsidRPr="008D375D">
        <w:rPr>
          <w:rFonts w:eastAsia="Yu Gothic Light"/>
          <w:i/>
          <w:iCs/>
        </w:rPr>
        <w:t>Verifier Accreditation Application.</w:t>
      </w:r>
      <w:r w:rsidRPr="00130942">
        <w:rPr>
          <w:rFonts w:eastAsia="Yu Gothic Light"/>
        </w:rPr>
        <w:t xml:space="preserve"> To apply for accreditation as a lead verifier, the applicant must submit documentation to the Executive Officer that provides </w:t>
      </w:r>
      <w:proofErr w:type="gramStart"/>
      <w:r w:rsidRPr="00130942">
        <w:rPr>
          <w:rFonts w:eastAsia="Yu Gothic Light"/>
        </w:rPr>
        <w:t>the evidence</w:t>
      </w:r>
      <w:proofErr w:type="gramEnd"/>
      <w:r w:rsidRPr="00130942">
        <w:rPr>
          <w:rFonts w:eastAsia="Yu Gothic Light"/>
        </w:rPr>
        <w:t xml:space="preserve"> that the applicant meets the criteria in sections 95502(c)(1) though (6). To apply for accreditation as a non-lead verifier, the applicant must submit documentation to the Executive Officer that provides </w:t>
      </w:r>
      <w:proofErr w:type="gramStart"/>
      <w:r w:rsidRPr="00130942">
        <w:rPr>
          <w:rFonts w:eastAsia="Yu Gothic Light"/>
        </w:rPr>
        <w:t>the evidence</w:t>
      </w:r>
      <w:proofErr w:type="gramEnd"/>
      <w:r w:rsidRPr="00130942">
        <w:rPr>
          <w:rFonts w:eastAsia="Yu Gothic Light"/>
        </w:rPr>
        <w:t xml:space="preserve"> that the applicant meets the criteria in sections 95502(c)(1) through (2).</w:t>
      </w:r>
    </w:p>
    <w:p w14:paraId="7404510F" w14:textId="77777777" w:rsidR="00990B31" w:rsidRPr="00130942" w:rsidRDefault="00990B31" w:rsidP="00990B31">
      <w:pPr>
        <w:pStyle w:val="Heading2"/>
        <w:keepNext w:val="0"/>
        <w:keepLines w:val="0"/>
        <w:rPr>
          <w:rFonts w:eastAsia="Yu Gothic Light"/>
        </w:rPr>
      </w:pPr>
      <w:r w:rsidRPr="008D375D">
        <w:rPr>
          <w:rFonts w:eastAsia="Yu Gothic Light"/>
          <w:i/>
          <w:iCs/>
        </w:rPr>
        <w:t>Verifier Competency Requirements.</w:t>
      </w:r>
      <w:r w:rsidRPr="00130942">
        <w:rPr>
          <w:rFonts w:eastAsia="Yu Gothic Light"/>
        </w:rPr>
        <w:t xml:space="preserve"> To perform LCFS verifications, verifiers must be employed by, or contracted with, a verification body accredited by the Executive Officer and submit evidence to demonstrate that competency requirements are met.</w:t>
      </w:r>
    </w:p>
    <w:p w14:paraId="64A6A814" w14:textId="77777777" w:rsidR="00990B31" w:rsidRPr="00130942" w:rsidRDefault="00990B31" w:rsidP="00990B31">
      <w:pPr>
        <w:pStyle w:val="Heading3"/>
        <w:keepNext w:val="0"/>
        <w:keepLines w:val="0"/>
        <w:rPr>
          <w:rFonts w:eastAsia="Yu Gothic Light"/>
        </w:rPr>
      </w:pPr>
      <w:r w:rsidRPr="00130942">
        <w:rPr>
          <w:rFonts w:eastAsia="Yu Gothic Light"/>
        </w:rPr>
        <w:t>Verifiers must provide evidence demonstrating the minimum educational background required to act as a verifier for CARB. Minimum educational background means that the applicant has either:</w:t>
      </w:r>
    </w:p>
    <w:p w14:paraId="688AFC60" w14:textId="77777777" w:rsidR="00990B31" w:rsidRPr="00130942" w:rsidRDefault="00990B31" w:rsidP="00990B31">
      <w:pPr>
        <w:pStyle w:val="Heading4"/>
        <w:keepNext w:val="0"/>
        <w:keepLines w:val="0"/>
        <w:rPr>
          <w:rFonts w:eastAsia="Yu Gothic Light"/>
        </w:rPr>
      </w:pPr>
      <w:r w:rsidRPr="00130942">
        <w:rPr>
          <w:rFonts w:eastAsia="Yu Gothic Light"/>
        </w:rPr>
        <w:t>A bachelor's level college degree or equivalent in engineering, science, technology, business, statistics, mathematics, environmental policy, economics, or financial auditing; or</w:t>
      </w:r>
    </w:p>
    <w:p w14:paraId="3700EB68" w14:textId="77777777" w:rsidR="00990B31" w:rsidRPr="00130942" w:rsidRDefault="00990B31" w:rsidP="00990B31">
      <w:pPr>
        <w:pStyle w:val="Heading4"/>
        <w:keepNext w:val="0"/>
        <w:keepLines w:val="0"/>
        <w:rPr>
          <w:rFonts w:eastAsia="Yu Gothic Light"/>
        </w:rPr>
      </w:pPr>
      <w:r w:rsidRPr="00130942">
        <w:rPr>
          <w:rFonts w:eastAsia="Yu Gothic Light"/>
        </w:rPr>
        <w:t xml:space="preserve">Evidence demonstrating the completion of significant and relevant work experience or other personal development activities that have </w:t>
      </w:r>
      <w:r w:rsidRPr="00130942">
        <w:rPr>
          <w:rFonts w:eastAsia="Yu Gothic Light"/>
        </w:rPr>
        <w:lastRenderedPageBreak/>
        <w:t>provided the applicant with the communication, technical, and analytical skills necessary to conduct verification.</w:t>
      </w:r>
    </w:p>
    <w:p w14:paraId="3953CA46" w14:textId="77777777" w:rsidR="00990B31" w:rsidRPr="00130942" w:rsidRDefault="00990B31" w:rsidP="00990B31">
      <w:pPr>
        <w:pStyle w:val="Heading3"/>
        <w:keepNext w:val="0"/>
        <w:keepLines w:val="0"/>
        <w:rPr>
          <w:rFonts w:eastAsia="Yu Gothic Light"/>
        </w:rPr>
      </w:pPr>
      <w:r w:rsidRPr="00130942">
        <w:rPr>
          <w:rFonts w:eastAsia="Yu Gothic Light"/>
        </w:rPr>
        <w:t>Verifiers must provide evidence demonstrating sufficient workplace experience to act as a verifier, including evidence that the applicant verifier has a minimum of two years of full-time work experience in a professional role involved in emissions data management, emissions technology, emissions inventories, environmental auditing, financial auditing, life cycle analysis, transportation fuel production, or other technical skills necessary to conduct verification.</w:t>
      </w:r>
    </w:p>
    <w:p w14:paraId="5E83C2EF" w14:textId="77777777" w:rsidR="00990B31" w:rsidRPr="00130942" w:rsidRDefault="00990B31" w:rsidP="00990B31">
      <w:pPr>
        <w:pStyle w:val="Heading3"/>
        <w:keepNext w:val="0"/>
        <w:keepLines w:val="0"/>
        <w:rPr>
          <w:rFonts w:eastAsia="Yu Gothic Light"/>
        </w:rPr>
      </w:pPr>
      <w:r w:rsidRPr="00130942">
        <w:rPr>
          <w:rFonts w:eastAsia="Yu Gothic Light"/>
        </w:rPr>
        <w:t>To act as a lead verifier, in addition to the qualifications in sections 95502(c)(1) and (2), one of the following qualifications must be met:</w:t>
      </w:r>
    </w:p>
    <w:p w14:paraId="7FDA2D0D" w14:textId="77777777" w:rsidR="00990B31" w:rsidRPr="00130942" w:rsidRDefault="00990B31" w:rsidP="00990B31">
      <w:pPr>
        <w:pStyle w:val="Heading4"/>
        <w:keepNext w:val="0"/>
        <w:keepLines w:val="0"/>
        <w:rPr>
          <w:rFonts w:eastAsia="Yu Gothic Light"/>
        </w:rPr>
      </w:pPr>
      <w:r w:rsidRPr="00130942">
        <w:rPr>
          <w:rFonts w:eastAsia="Yu Gothic Light"/>
        </w:rPr>
        <w:t xml:space="preserve">The verifier must have participated within the previous two years as part of the verification team in at least three completed LCFS validations or verifications under the supervision of a lead verifier accredited under this </w:t>
      </w:r>
      <w:proofErr w:type="spellStart"/>
      <w:r w:rsidRPr="00130942">
        <w:rPr>
          <w:rFonts w:eastAsia="Yu Gothic Light"/>
        </w:rPr>
        <w:t>subarticle</w:t>
      </w:r>
      <w:proofErr w:type="spellEnd"/>
      <w:r w:rsidRPr="00130942">
        <w:rPr>
          <w:rFonts w:eastAsia="Yu Gothic Light"/>
        </w:rPr>
        <w:t xml:space="preserve"> by the Executive Officer;</w:t>
      </w:r>
    </w:p>
    <w:p w14:paraId="6FFF50F1" w14:textId="77777777" w:rsidR="00990B31" w:rsidRPr="00130942" w:rsidRDefault="00990B31" w:rsidP="00990B31">
      <w:pPr>
        <w:pStyle w:val="Heading4"/>
        <w:keepNext w:val="0"/>
        <w:keepLines w:val="0"/>
        <w:rPr>
          <w:rFonts w:eastAsia="Yu Gothic Light"/>
        </w:rPr>
      </w:pPr>
      <w:r w:rsidRPr="00130942">
        <w:rPr>
          <w:rFonts w:eastAsia="Yu Gothic Light"/>
        </w:rPr>
        <w:t>The verifier must be accredited as a lead verifier under MRR or the Cap-and-Trade Regulation by the Executive Officer;</w:t>
      </w:r>
    </w:p>
    <w:p w14:paraId="30D12C41" w14:textId="77777777" w:rsidR="00990B31" w:rsidRPr="00130942" w:rsidRDefault="00990B31" w:rsidP="00990B31">
      <w:pPr>
        <w:pStyle w:val="Heading4"/>
        <w:keepNext w:val="0"/>
        <w:keepLines w:val="0"/>
        <w:rPr>
          <w:rFonts w:eastAsia="Yu Gothic Light"/>
        </w:rPr>
      </w:pPr>
      <w:r w:rsidRPr="00130942">
        <w:rPr>
          <w:rFonts w:eastAsia="Yu Gothic Light"/>
        </w:rPr>
        <w:t>The verifier must have experience acting as the lead on an attestation engagement services team for the U.S. EPA Renewable Fuel Standard (RFS) program within the previous two years or currently be acting as a team lead;</w:t>
      </w:r>
    </w:p>
    <w:p w14:paraId="639B9972" w14:textId="77777777" w:rsidR="00990B31" w:rsidRPr="00130942" w:rsidRDefault="00990B31" w:rsidP="00990B31">
      <w:pPr>
        <w:pStyle w:val="Heading4"/>
        <w:keepNext w:val="0"/>
        <w:keepLines w:val="0"/>
        <w:rPr>
          <w:rFonts w:eastAsia="Yu Gothic Light"/>
        </w:rPr>
      </w:pPr>
      <w:r w:rsidRPr="00130942">
        <w:rPr>
          <w:rFonts w:eastAsia="Yu Gothic Light"/>
        </w:rPr>
        <w:t>The verifier must have experience acting as the lead on a Quality Assurance Program (QAP) services team for the U.S. EPA RFS program within the previous two years or currently be acting as a team lead;</w:t>
      </w:r>
    </w:p>
    <w:p w14:paraId="635A9077" w14:textId="61C11712" w:rsidR="00990B31" w:rsidRPr="00130942" w:rsidRDefault="00990B31" w:rsidP="00990B31">
      <w:pPr>
        <w:pStyle w:val="Heading4"/>
        <w:keepNext w:val="0"/>
        <w:keepLines w:val="0"/>
        <w:rPr>
          <w:rFonts w:eastAsia="Yu Gothic Light"/>
        </w:rPr>
      </w:pPr>
      <w:r w:rsidRPr="00130942">
        <w:rPr>
          <w:rFonts w:eastAsia="Yu Gothic Light"/>
        </w:rPr>
        <w:t>The verifier must have experience acting as a</w:t>
      </w:r>
      <w:del w:id="5208" w:author="CARB" w:date="2023-12-19T12:12:00Z">
        <w:r w:rsidR="00130942" w:rsidRPr="00130942">
          <w:rPr>
            <w:rFonts w:eastAsia="Yu Gothic Light"/>
          </w:rPr>
          <w:delText xml:space="preserve"> the</w:delText>
        </w:r>
      </w:del>
      <w:r w:rsidRPr="00130942">
        <w:rPr>
          <w:rFonts w:eastAsia="Yu Gothic Light"/>
        </w:rPr>
        <w:t xml:space="preserve"> lead on a biofuels certification audit within the previous two years or currently be acting as a lead under one of the following international certification systems: International Sustainability and Carbon Certification (ISCC), Roundtable on Sustainable Biomaterials (RSB), or </w:t>
      </w:r>
      <w:proofErr w:type="spellStart"/>
      <w:r w:rsidRPr="00130942">
        <w:rPr>
          <w:rFonts w:eastAsia="Yu Gothic Light"/>
        </w:rPr>
        <w:t>Bonsucro</w:t>
      </w:r>
      <w:proofErr w:type="spellEnd"/>
      <w:r w:rsidRPr="00130942">
        <w:rPr>
          <w:rFonts w:eastAsia="Yu Gothic Light"/>
        </w:rPr>
        <w:t>; or</w:t>
      </w:r>
    </w:p>
    <w:p w14:paraId="24650E35" w14:textId="77777777" w:rsidR="00990B31" w:rsidRPr="00130942" w:rsidRDefault="00990B31" w:rsidP="00990B31">
      <w:pPr>
        <w:pStyle w:val="Heading4"/>
        <w:keepNext w:val="0"/>
        <w:keepLines w:val="0"/>
        <w:rPr>
          <w:rFonts w:eastAsia="Yu Gothic Light"/>
        </w:rPr>
      </w:pPr>
      <w:r w:rsidRPr="00130942">
        <w:rPr>
          <w:rFonts w:eastAsia="Yu Gothic Light"/>
        </w:rPr>
        <w:t>The verifier must have worked as a project manager or lead person for no less than four years, of which two may be graduate level work:</w:t>
      </w:r>
    </w:p>
    <w:p w14:paraId="53DECD16" w14:textId="77777777" w:rsidR="00990B31" w:rsidRPr="00130942" w:rsidRDefault="00990B31" w:rsidP="00990B31">
      <w:pPr>
        <w:pStyle w:val="Heading5"/>
        <w:keepNext w:val="0"/>
        <w:keepLines w:val="0"/>
        <w:rPr>
          <w:rFonts w:eastAsia="Yu Gothic Light"/>
        </w:rPr>
      </w:pPr>
      <w:r w:rsidRPr="00130942">
        <w:rPr>
          <w:rFonts w:eastAsia="Yu Gothic Light"/>
        </w:rPr>
        <w:t>In the development of greenhouse gas or other air emissions inventories; or,</w:t>
      </w:r>
    </w:p>
    <w:p w14:paraId="256EA9EC" w14:textId="77777777" w:rsidR="00990B31" w:rsidRPr="00130942" w:rsidRDefault="00990B31" w:rsidP="00990B31">
      <w:pPr>
        <w:pStyle w:val="Heading5"/>
        <w:keepNext w:val="0"/>
        <w:keepLines w:val="0"/>
        <w:rPr>
          <w:rFonts w:eastAsia="Yu Gothic Light"/>
        </w:rPr>
      </w:pPr>
      <w:r w:rsidRPr="00130942">
        <w:rPr>
          <w:rFonts w:eastAsia="Yu Gothic Light"/>
        </w:rPr>
        <w:t>As a lead environmental data or financial auditor.</w:t>
      </w:r>
    </w:p>
    <w:p w14:paraId="21798FEA" w14:textId="77777777" w:rsidR="00990B31" w:rsidRPr="00130942" w:rsidRDefault="00990B31" w:rsidP="00990B31">
      <w:pPr>
        <w:pStyle w:val="Heading4"/>
        <w:keepNext w:val="0"/>
        <w:keepLines w:val="0"/>
        <w:rPr>
          <w:rFonts w:eastAsia="Yu Gothic Light"/>
        </w:rPr>
      </w:pPr>
      <w:r w:rsidRPr="00130942">
        <w:rPr>
          <w:rFonts w:eastAsia="Yu Gothic Light"/>
        </w:rPr>
        <w:lastRenderedPageBreak/>
        <w:t xml:space="preserve">Candidates meeting one of the lead verifier qualifications in sections 95502(c)(3)(A) through (E) must complete training specific to the LCFS program to become a lead verifier under this </w:t>
      </w:r>
      <w:proofErr w:type="spellStart"/>
      <w:r w:rsidRPr="00130942">
        <w:rPr>
          <w:rFonts w:eastAsia="Yu Gothic Light"/>
        </w:rPr>
        <w:t>subarticle</w:t>
      </w:r>
      <w:proofErr w:type="spellEnd"/>
      <w:r w:rsidRPr="00130942">
        <w:rPr>
          <w:rFonts w:eastAsia="Yu Gothic Light"/>
        </w:rPr>
        <w:t>.</w:t>
      </w:r>
    </w:p>
    <w:p w14:paraId="4F92BAEE" w14:textId="77777777" w:rsidR="00990B31" w:rsidRPr="00130942" w:rsidRDefault="00990B31" w:rsidP="008C2369">
      <w:pPr>
        <w:ind w:left="2160"/>
      </w:pPr>
      <w:r w:rsidRPr="00130942">
        <w:t xml:space="preserve">Candidates applying under section 95502(c)(3)(F) for accreditation as a lead verifier under this </w:t>
      </w:r>
      <w:proofErr w:type="spellStart"/>
      <w:r w:rsidRPr="00130942">
        <w:t>subarticle</w:t>
      </w:r>
      <w:proofErr w:type="spellEnd"/>
      <w:r w:rsidRPr="00130942">
        <w:t xml:space="preserve"> must take the CARB-approved comprehensive general verification training and examination in addition to the training specific to the LCFS program.</w:t>
      </w:r>
    </w:p>
    <w:p w14:paraId="4B1A1BC5" w14:textId="77777777" w:rsidR="00990B31" w:rsidRPr="00130942" w:rsidRDefault="00990B31" w:rsidP="00990B31">
      <w:pPr>
        <w:pStyle w:val="Heading3"/>
        <w:keepNext w:val="0"/>
        <w:keepLines w:val="0"/>
        <w:rPr>
          <w:rFonts w:eastAsia="Yu Gothic Light"/>
        </w:rPr>
      </w:pPr>
      <w:r w:rsidRPr="00130942">
        <w:rPr>
          <w:rFonts w:eastAsia="Yu Gothic Light"/>
        </w:rPr>
        <w:t>To become accredited as a lead verifier for validation of fuel pathway applications (CI) or verification of Fuel Pathway Reports (CI) as specified in section 95500(a) and 95500(b), in addition to the qualifications in sections 95502(c)(1) through (3), the verifier must have experience in alternative fuel production technology and process engineering.</w:t>
      </w:r>
    </w:p>
    <w:p w14:paraId="43A83034" w14:textId="77777777" w:rsidR="00990B31" w:rsidRPr="00130942" w:rsidRDefault="00990B31" w:rsidP="00990B31">
      <w:pPr>
        <w:pStyle w:val="Heading3"/>
        <w:keepNext w:val="0"/>
        <w:keepLines w:val="0"/>
        <w:rPr>
          <w:rFonts w:eastAsia="Yu Gothic Light"/>
        </w:rPr>
      </w:pPr>
      <w:r w:rsidRPr="00130942">
        <w:rPr>
          <w:rFonts w:eastAsia="Yu Gothic Light"/>
        </w:rPr>
        <w:t>To become and remain accredited as a lead verifier for verification of Quarterly Fuel Transactions Reports submitted by producers and importers of gasoline or diesel, Low-Complexity/Low-Energy-Use Refinery Report, Crude Oil Quarterly and Annual Volume Reports, and Project Reports as specified in section 95500, in addition to the qualifications in sections 95502(c)(1) through (3), the verifier must be accredited as an oil and gas systems specialist pursuant to MRR section 95131(a)(2).</w:t>
      </w:r>
    </w:p>
    <w:p w14:paraId="264E1A5A" w14:textId="77777777" w:rsidR="00990B31" w:rsidRPr="00130942" w:rsidRDefault="00990B31" w:rsidP="00990B31">
      <w:pPr>
        <w:pStyle w:val="Heading3"/>
        <w:keepNext w:val="0"/>
        <w:keepLines w:val="0"/>
        <w:rPr>
          <w:rFonts w:eastAsia="Yu Gothic Light"/>
        </w:rPr>
      </w:pPr>
      <w:r w:rsidRPr="00130942">
        <w:rPr>
          <w:rFonts w:eastAsia="Yu Gothic Light"/>
        </w:rPr>
        <w:t>Nothing in this section shall be construed as preventing the Executive Officer from requesting additional information or documentation from a verifier or affiliated verification body to demonstrate that the verifier meets the competency requirements set forth here, or from seeking additional information from other persons or entities regarding the verifier's fitness for qualification.</w:t>
      </w:r>
    </w:p>
    <w:p w14:paraId="1D55B1E9" w14:textId="0C832FC0" w:rsidR="0012675F" w:rsidRPr="00514B34" w:rsidRDefault="00990B31" w:rsidP="005D4173">
      <w:pPr>
        <w:rPr>
          <w:sz w:val="20"/>
          <w:szCs w:val="18"/>
        </w:rPr>
      </w:pPr>
      <w:r w:rsidRPr="00514B34">
        <w:rPr>
          <w:sz w:val="20"/>
          <w:szCs w:val="18"/>
        </w:rPr>
        <w:t xml:space="preserve">NOTE: Authority cited: Sections 38510, 38530, 38560, 38560.5, 38571, 38580, 39600, 39601, 41510, 41511 and 43018, Health and Safety Code; 42 U.S.C. section 7545; and </w:t>
      </w:r>
      <w:r w:rsidRPr="00514B34">
        <w:rPr>
          <w:i/>
          <w:sz w:val="20"/>
          <w:szCs w:val="18"/>
        </w:rPr>
        <w:t xml:space="preserve">Western Oil and Gas </w:t>
      </w:r>
      <w:proofErr w:type="spellStart"/>
      <w:r w:rsidRPr="00514B34">
        <w:rPr>
          <w:i/>
          <w:sz w:val="20"/>
          <w:szCs w:val="18"/>
        </w:rPr>
        <w:t>Ass'n</w:t>
      </w:r>
      <w:proofErr w:type="spellEnd"/>
      <w:r w:rsidRPr="00514B34">
        <w:rPr>
          <w:i/>
          <w:sz w:val="20"/>
          <w:szCs w:val="18"/>
        </w:rPr>
        <w:t xml:space="preserve"> v. Orange County Air Pollution Control District</w:t>
      </w:r>
      <w:r w:rsidRPr="00514B34">
        <w:rPr>
          <w:sz w:val="20"/>
          <w:szCs w:val="18"/>
        </w:rPr>
        <w:t xml:space="preserve">, 14 Cal.3d 411, 121 </w:t>
      </w:r>
      <w:proofErr w:type="spellStart"/>
      <w:r w:rsidRPr="00514B34">
        <w:rPr>
          <w:sz w:val="20"/>
          <w:szCs w:val="18"/>
        </w:rPr>
        <w:t>Cal.Rptr</w:t>
      </w:r>
      <w:proofErr w:type="spellEnd"/>
      <w:r w:rsidRPr="00514B34">
        <w:rPr>
          <w:sz w:val="20"/>
          <w:szCs w:val="18"/>
        </w:rPr>
        <w:t xml:space="preserve">. 249 (1975). Reference: Sections 38501, 38510, 39515, 39516, 38571, 38580, 39000, 39001, 39002, 39003, 39515, 39516, 41510, 41511 and 43000, Health and Safety Code; Section 25000.5, Public Resources Code; and </w:t>
      </w:r>
      <w:r w:rsidRPr="00514B34">
        <w:rPr>
          <w:i/>
          <w:sz w:val="20"/>
          <w:szCs w:val="18"/>
        </w:rPr>
        <w:t xml:space="preserve">Western Oil and Gas </w:t>
      </w:r>
      <w:proofErr w:type="spellStart"/>
      <w:r w:rsidRPr="00514B34">
        <w:rPr>
          <w:i/>
          <w:sz w:val="20"/>
          <w:szCs w:val="18"/>
        </w:rPr>
        <w:t>Ass'n</w:t>
      </w:r>
      <w:proofErr w:type="spellEnd"/>
      <w:r w:rsidRPr="00514B34">
        <w:rPr>
          <w:i/>
          <w:sz w:val="20"/>
          <w:szCs w:val="18"/>
        </w:rPr>
        <w:t xml:space="preserve"> v. Orange County Air Pollution Control District</w:t>
      </w:r>
      <w:r w:rsidRPr="00514B34">
        <w:rPr>
          <w:sz w:val="20"/>
          <w:szCs w:val="18"/>
        </w:rPr>
        <w:t xml:space="preserve">, 14 Cal.3d 411, 121 </w:t>
      </w:r>
      <w:proofErr w:type="spellStart"/>
      <w:r w:rsidRPr="00514B34">
        <w:rPr>
          <w:sz w:val="20"/>
          <w:szCs w:val="18"/>
        </w:rPr>
        <w:t>Cal.Rptr</w:t>
      </w:r>
      <w:proofErr w:type="spellEnd"/>
      <w:r w:rsidRPr="00514B34">
        <w:rPr>
          <w:sz w:val="20"/>
          <w:szCs w:val="18"/>
        </w:rPr>
        <w:t>. 249 (1975).</w:t>
      </w:r>
    </w:p>
    <w:p w14:paraId="7B96E87F" w14:textId="0FF292DA" w:rsidR="00990B31" w:rsidRPr="00130942" w:rsidRDefault="00990B31" w:rsidP="00990B31">
      <w:pPr>
        <w:pStyle w:val="Heading1"/>
        <w:keepNext w:val="0"/>
        <w:keepLines w:val="0"/>
        <w:rPr>
          <w:rFonts w:eastAsia="Yu Gothic Light"/>
        </w:rPr>
      </w:pPr>
      <w:r w:rsidRPr="14D6E132">
        <w:rPr>
          <w:rFonts w:eastAsia="Yu Gothic Light"/>
        </w:rPr>
        <w:t>95503. Conflict of Interest Requirements for Verification Bodies and Verifiers.</w:t>
      </w:r>
    </w:p>
    <w:p w14:paraId="67623A75" w14:textId="77777777" w:rsidR="00990B31" w:rsidRPr="00130942" w:rsidRDefault="00990B31" w:rsidP="00990B31">
      <w:pPr>
        <w:pStyle w:val="Heading2"/>
        <w:keepNext w:val="0"/>
        <w:keepLines w:val="0"/>
        <w:rPr>
          <w:rFonts w:eastAsia="Yu Gothic Light"/>
        </w:rPr>
      </w:pPr>
      <w:r w:rsidRPr="001225BD">
        <w:rPr>
          <w:rFonts w:eastAsia="Yu Gothic Light"/>
          <w:i/>
          <w:iCs/>
        </w:rPr>
        <w:t xml:space="preserve">Applicability of </w:t>
      </w:r>
      <w:proofErr w:type="gramStart"/>
      <w:r w:rsidRPr="001225BD">
        <w:rPr>
          <w:rFonts w:eastAsia="Yu Gothic Light"/>
          <w:i/>
          <w:iCs/>
        </w:rPr>
        <w:t>Conflict of Interest</w:t>
      </w:r>
      <w:proofErr w:type="gramEnd"/>
      <w:r w:rsidRPr="001225BD">
        <w:rPr>
          <w:rFonts w:eastAsia="Yu Gothic Light"/>
          <w:i/>
          <w:iCs/>
        </w:rPr>
        <w:t xml:space="preserve"> Provisions.</w:t>
      </w:r>
      <w:r w:rsidRPr="00130942">
        <w:rPr>
          <w:rFonts w:eastAsia="Yu Gothic Light"/>
        </w:rPr>
        <w:t xml:space="preserve"> The </w:t>
      </w:r>
      <w:proofErr w:type="gramStart"/>
      <w:r w:rsidRPr="00130942">
        <w:rPr>
          <w:rFonts w:eastAsia="Yu Gothic Light"/>
        </w:rPr>
        <w:t>conflict of interest</w:t>
      </w:r>
      <w:proofErr w:type="gramEnd"/>
      <w:r w:rsidRPr="00130942">
        <w:rPr>
          <w:rFonts w:eastAsia="Yu Gothic Light"/>
        </w:rPr>
        <w:t xml:space="preserve"> provisions of this section shall apply to verification bodies and lead verifiers, including independent reviewers, accredited by the Executive Officer to perform LCFS validation and verification services for responsible entities and must apply to all verification team members.</w:t>
      </w:r>
    </w:p>
    <w:p w14:paraId="3E69911E" w14:textId="77777777" w:rsidR="00990B31" w:rsidRPr="00130942" w:rsidRDefault="00990B31" w:rsidP="005D4173">
      <w:pPr>
        <w:ind w:left="720"/>
      </w:pPr>
      <w:r w:rsidRPr="00130942">
        <w:lastRenderedPageBreak/>
        <w:t xml:space="preserve">Any individual person or company that is hired by the entity required to contract with a verification body on behalf of the entity required to contract for verification services is also subject to the </w:t>
      </w:r>
      <w:proofErr w:type="gramStart"/>
      <w:r w:rsidRPr="00130942">
        <w:t>conflict of interest</w:t>
      </w:r>
      <w:proofErr w:type="gramEnd"/>
      <w:r w:rsidRPr="00130942">
        <w:t xml:space="preserve"> assessment in this </w:t>
      </w:r>
      <w:proofErr w:type="spellStart"/>
      <w:r w:rsidRPr="00130942">
        <w:t>subarticle</w:t>
      </w:r>
      <w:proofErr w:type="spellEnd"/>
      <w:r w:rsidRPr="00130942">
        <w:t>. In such instances, the verification body must assess the potential conflict of interest between itself and the contracting entity as well as between itself and the responsible entity, and must also address the potential conflict of interest between the contracting entity and the responsible entity, including a written assessment provided and signed by the contracting entity.</w:t>
      </w:r>
    </w:p>
    <w:p w14:paraId="72F0F3FA" w14:textId="77777777" w:rsidR="00990B31" w:rsidRPr="00130942" w:rsidRDefault="00990B31" w:rsidP="00990B31">
      <w:pPr>
        <w:pStyle w:val="Heading3"/>
        <w:keepNext w:val="0"/>
        <w:keepLines w:val="0"/>
        <w:rPr>
          <w:rFonts w:eastAsia="Yu Gothic Light"/>
        </w:rPr>
      </w:pPr>
      <w:r w:rsidRPr="00130942">
        <w:rPr>
          <w:rFonts w:eastAsia="Yu Gothic Light"/>
        </w:rPr>
        <w:t>“Member” for the purposes of this section means any employee or subcontractor of the verification body or its related entities.</w:t>
      </w:r>
    </w:p>
    <w:p w14:paraId="20CCB3FC" w14:textId="77777777" w:rsidR="00990B31" w:rsidRPr="00130942" w:rsidRDefault="00990B31" w:rsidP="00990B31">
      <w:pPr>
        <w:pStyle w:val="Heading3"/>
        <w:keepNext w:val="0"/>
        <w:keepLines w:val="0"/>
        <w:rPr>
          <w:rFonts w:eastAsia="Yu Gothic Light"/>
        </w:rPr>
      </w:pPr>
      <w:r w:rsidRPr="00130942">
        <w:rPr>
          <w:rFonts w:eastAsia="Yu Gothic Light"/>
        </w:rPr>
        <w:t>“Related Entity” for the purposes of this section means any direct parent company, direct subsidiary, or sister company.</w:t>
      </w:r>
    </w:p>
    <w:p w14:paraId="68218F41" w14:textId="77777777" w:rsidR="00990B31" w:rsidRPr="00130942" w:rsidRDefault="00990B31" w:rsidP="00990B31">
      <w:pPr>
        <w:pStyle w:val="Heading3"/>
        <w:keepNext w:val="0"/>
        <w:keepLines w:val="0"/>
        <w:rPr>
          <w:rFonts w:eastAsia="Yu Gothic Light"/>
        </w:rPr>
      </w:pPr>
      <w:r w:rsidRPr="00130942">
        <w:rPr>
          <w:rFonts w:eastAsia="Yu Gothic Light"/>
        </w:rPr>
        <w:t>“Lookback Period” for the purposes of this section means to disclose services provided and assess potential for conflicts of interest beginning five years preceding the start of verification services.</w:t>
      </w:r>
    </w:p>
    <w:p w14:paraId="6A81A01B" w14:textId="77777777" w:rsidR="00990B31" w:rsidRPr="00130942" w:rsidRDefault="00990B31" w:rsidP="00990B31">
      <w:pPr>
        <w:pStyle w:val="Heading3"/>
        <w:keepNext w:val="0"/>
        <w:keepLines w:val="0"/>
        <w:rPr>
          <w:rFonts w:eastAsia="Yu Gothic Light"/>
        </w:rPr>
      </w:pPr>
      <w:r w:rsidRPr="00130942">
        <w:rPr>
          <w:rFonts w:eastAsia="Yu Gothic Light"/>
        </w:rPr>
        <w:t>Emerging conflicts of interest must also be monitored. The monitoring period for determining emerging conflicts of interest is during the period verification services are offered and one year after verification services are completed.</w:t>
      </w:r>
    </w:p>
    <w:p w14:paraId="09E81071" w14:textId="77777777" w:rsidR="00990B31" w:rsidRPr="00130942" w:rsidRDefault="00990B31" w:rsidP="00990B31">
      <w:pPr>
        <w:pStyle w:val="Heading2"/>
        <w:keepNext w:val="0"/>
        <w:keepLines w:val="0"/>
        <w:rPr>
          <w:rFonts w:eastAsia="Yu Gothic Light"/>
        </w:rPr>
      </w:pPr>
      <w:r w:rsidRPr="00253548">
        <w:rPr>
          <w:rFonts w:eastAsia="Yu Gothic Light"/>
          <w:i/>
          <w:iCs/>
        </w:rPr>
        <w:t>Disclosure of Services with High Potential for Conflict of Interest.</w:t>
      </w:r>
      <w:r w:rsidRPr="00130942">
        <w:rPr>
          <w:rFonts w:eastAsia="Yu Gothic Light"/>
        </w:rPr>
        <w:t xml:space="preserve"> If any of the following occurred during the lookback period, the activity or activities must be disclosed to the Executive Officer with a description of actions the verification body has taken to avoid, neutralize, or mitigate any ongoing potential for conflict of interest.</w:t>
      </w:r>
    </w:p>
    <w:p w14:paraId="26CB705B" w14:textId="479EE894" w:rsidR="00990B31" w:rsidRPr="00130942" w:rsidRDefault="00990B31" w:rsidP="005D4173">
      <w:pPr>
        <w:ind w:left="720"/>
      </w:pPr>
      <w:r w:rsidRPr="00130942">
        <w:t>The potential for a conflict of interest must be deemed high if any of the following occurred during the lookback period. If the Executive Officer determines the verification body or its related entities or any member of the verification team meets the criteria specified in section 95503(b), the Executive Officer shall find a high potential conflict of interest</w:t>
      </w:r>
      <w:del w:id="5209" w:author="CARB" w:date="2023-12-19T12:12:00Z">
        <w:r w:rsidR="00130942" w:rsidRPr="00130942">
          <w:delText xml:space="preserve"> with the following exceptions:</w:delText>
        </w:r>
      </w:del>
      <w:ins w:id="5210" w:author="CARB" w:date="2023-12-19T12:12:00Z">
        <w:r w:rsidR="00192AC6">
          <w:t>.</w:t>
        </w:r>
      </w:ins>
    </w:p>
    <w:p w14:paraId="364D43D8" w14:textId="77777777" w:rsidR="00130942" w:rsidRPr="00130942" w:rsidRDefault="00130942" w:rsidP="00734A63">
      <w:pPr>
        <w:ind w:left="720"/>
        <w:rPr>
          <w:del w:id="5211" w:author="CARB" w:date="2023-12-19T12:12:00Z"/>
        </w:rPr>
      </w:pPr>
      <w:del w:id="5212" w:author="CARB" w:date="2023-12-19T12:12:00Z">
        <w:r w:rsidRPr="00130942">
          <w:delText>Prior to August 31, 2023, the Executive Officer shall deem the following services to be medium potential for conflict of interest and allow verification services to proceed when the verification body or its related entities or a member of the verification team has provided the services listed in sections 95503(b)(2)(A), (B), (C), (E), (G), (H), (I), or (N) within the five year lookback period, provided that the potential conflict of interest is mitigated by meeting the minimum mitigation plan requirements in section 95503(d)(1). On and after August 31, 2023, if any of the situations or services listed in section 95503(b) occurred during the five year lookback period by a verification body and its related entities or a verification team member, verification services may not proceed and rotation is required.</w:delText>
        </w:r>
      </w:del>
    </w:p>
    <w:p w14:paraId="16DE250B" w14:textId="77777777" w:rsidR="00990B31" w:rsidRPr="00130942" w:rsidRDefault="00990B31" w:rsidP="00990B31">
      <w:pPr>
        <w:pStyle w:val="Heading3"/>
        <w:keepNext w:val="0"/>
        <w:keepLines w:val="0"/>
        <w:rPr>
          <w:rFonts w:eastAsia="Yu Gothic Light"/>
        </w:rPr>
      </w:pPr>
      <w:r w:rsidRPr="00130942">
        <w:rPr>
          <w:rFonts w:eastAsia="Yu Gothic Light"/>
        </w:rPr>
        <w:lastRenderedPageBreak/>
        <w:t xml:space="preserve">Organizational High Potential Conflict of Interest Conditions. The verification body and responsible entity share any management staff or board of </w:t>
      </w:r>
      <w:proofErr w:type="gramStart"/>
      <w:r w:rsidRPr="00130942">
        <w:rPr>
          <w:rFonts w:eastAsia="Yu Gothic Light"/>
        </w:rPr>
        <w:t>directors</w:t>
      </w:r>
      <w:proofErr w:type="gramEnd"/>
      <w:r w:rsidRPr="00130942">
        <w:rPr>
          <w:rFonts w:eastAsia="Yu Gothic Light"/>
        </w:rPr>
        <w:t xml:space="preserve"> membership, or any of the senior management staff of the responsible entity have been employed by the verification body, or vice versa; or</w:t>
      </w:r>
    </w:p>
    <w:p w14:paraId="633FDA5B" w14:textId="77777777" w:rsidR="00990B31" w:rsidRPr="00130942" w:rsidRDefault="00990B31" w:rsidP="00990B31">
      <w:pPr>
        <w:pStyle w:val="Heading3"/>
        <w:keepNext w:val="0"/>
        <w:keepLines w:val="0"/>
        <w:rPr>
          <w:rFonts w:eastAsia="Yu Gothic Light"/>
        </w:rPr>
      </w:pPr>
      <w:r w:rsidRPr="00130942">
        <w:rPr>
          <w:rFonts w:eastAsia="Yu Gothic Light"/>
        </w:rPr>
        <w:t>Organizational and Individual High Potential Conflict of Interest Conditions. Any employee of the verification body, or any employee of a related entity, or a subcontractor who is a member of the verification team has provided to the responsible entity any of the following services:</w:t>
      </w:r>
    </w:p>
    <w:p w14:paraId="23A8BA37" w14:textId="77777777" w:rsidR="00990B31" w:rsidRPr="00130942" w:rsidRDefault="00990B31" w:rsidP="00990B31">
      <w:pPr>
        <w:pStyle w:val="Heading4"/>
        <w:keepNext w:val="0"/>
        <w:keepLines w:val="0"/>
        <w:rPr>
          <w:rFonts w:eastAsia="Yu Gothic Light"/>
        </w:rPr>
      </w:pPr>
      <w:r w:rsidRPr="00130942">
        <w:rPr>
          <w:rFonts w:eastAsia="Yu Gothic Light"/>
        </w:rPr>
        <w:t xml:space="preserve">Designing, developing, implementing, reviewing, or maintaining an information or data management system for data submitted pursuant to this </w:t>
      </w:r>
      <w:proofErr w:type="spellStart"/>
      <w:r w:rsidRPr="00130942">
        <w:rPr>
          <w:rFonts w:eastAsia="Yu Gothic Light"/>
        </w:rPr>
        <w:t>subarticle</w:t>
      </w:r>
      <w:proofErr w:type="spellEnd"/>
      <w:r w:rsidRPr="00130942">
        <w:rPr>
          <w:rFonts w:eastAsia="Yu Gothic Light"/>
        </w:rPr>
        <w:t xml:space="preserve"> or MRR unless the review was part of providing independent quality assurance audit services, attestation engagement services, providing validation or verification services pursuant to the U.S. EPA RFS or the EU RED, or third-party engineering reports pursuant to the U.S. EPA RFS;</w:t>
      </w:r>
    </w:p>
    <w:p w14:paraId="1AFC8BB3" w14:textId="77777777" w:rsidR="00990B31" w:rsidRPr="00130942" w:rsidRDefault="00990B31" w:rsidP="00990B31">
      <w:pPr>
        <w:pStyle w:val="Heading4"/>
        <w:keepNext w:val="0"/>
        <w:keepLines w:val="0"/>
        <w:rPr>
          <w:rFonts w:eastAsia="Yu Gothic Light"/>
        </w:rPr>
      </w:pPr>
      <w:r w:rsidRPr="00130942">
        <w:rPr>
          <w:rFonts w:eastAsia="Yu Gothic Light"/>
        </w:rPr>
        <w:t>Developing CI or fuel transaction data or other greenhouse gas-related engineering analysis that includes facility-specific information;</w:t>
      </w:r>
    </w:p>
    <w:p w14:paraId="658822F3" w14:textId="77777777" w:rsidR="00990B31" w:rsidRPr="00130942" w:rsidRDefault="00990B31" w:rsidP="00990B31">
      <w:pPr>
        <w:pStyle w:val="Heading4"/>
        <w:keepNext w:val="0"/>
        <w:keepLines w:val="0"/>
        <w:rPr>
          <w:rFonts w:eastAsia="Yu Gothic Light"/>
        </w:rPr>
      </w:pPr>
      <w:r w:rsidRPr="00130942">
        <w:rPr>
          <w:rFonts w:eastAsia="Yu Gothic Light"/>
        </w:rPr>
        <w:t>Designing or providing consultative engineering or technical services in the development and construction of a fuel production facility; or energy efficiency, renewable power, or other projects which explicitly identify greenhouse gas reductions as a benefit;</w:t>
      </w:r>
    </w:p>
    <w:p w14:paraId="32B1A4B6" w14:textId="77777777" w:rsidR="00990B31" w:rsidRPr="00130942" w:rsidRDefault="00990B31" w:rsidP="00990B31">
      <w:pPr>
        <w:pStyle w:val="Heading4"/>
        <w:keepNext w:val="0"/>
        <w:keepLines w:val="0"/>
        <w:rPr>
          <w:rFonts w:eastAsia="Yu Gothic Light"/>
        </w:rPr>
      </w:pPr>
      <w:r w:rsidRPr="00130942">
        <w:rPr>
          <w:rFonts w:eastAsia="Yu Gothic Light"/>
        </w:rPr>
        <w:t>Designing, developing, implementing, conducting an internal audit, consulting, or maintaining a greenhouse gas emissions reduction or greenhouse gas removal offset project as defined in the Cap-and-Trade Regulation and reported to the Executive Officer, or a project to receive LCFS project-based credits;</w:t>
      </w:r>
    </w:p>
    <w:p w14:paraId="6408AB30" w14:textId="77777777" w:rsidR="00990B31" w:rsidRPr="00130942" w:rsidRDefault="00990B31" w:rsidP="00990B31">
      <w:pPr>
        <w:pStyle w:val="Heading4"/>
        <w:keepNext w:val="0"/>
        <w:keepLines w:val="0"/>
        <w:rPr>
          <w:rFonts w:eastAsia="Yu Gothic Light"/>
        </w:rPr>
      </w:pPr>
      <w:r w:rsidRPr="00130942">
        <w:rPr>
          <w:rFonts w:eastAsia="Yu Gothic Light"/>
        </w:rPr>
        <w:t>Preparing or producing LCFS fuel pathway application or LCFS reporting manuals, handbooks, or procedures specifically for the responsible entity;</w:t>
      </w:r>
    </w:p>
    <w:p w14:paraId="3B9C3ECF" w14:textId="77777777" w:rsidR="00990B31" w:rsidRPr="00130942" w:rsidRDefault="00990B31" w:rsidP="00990B31">
      <w:pPr>
        <w:pStyle w:val="Heading4"/>
        <w:keepNext w:val="0"/>
        <w:keepLines w:val="0"/>
        <w:rPr>
          <w:rFonts w:eastAsia="Yu Gothic Light"/>
        </w:rPr>
      </w:pPr>
      <w:r w:rsidRPr="00130942">
        <w:rPr>
          <w:rFonts w:eastAsia="Yu Gothic Light"/>
        </w:rPr>
        <w:t>Directly managing any health, environment or safety functions for the responsible entity;</w:t>
      </w:r>
    </w:p>
    <w:p w14:paraId="74225407" w14:textId="77777777" w:rsidR="00990B31" w:rsidRPr="00130942" w:rsidRDefault="00990B31" w:rsidP="00990B31">
      <w:pPr>
        <w:pStyle w:val="Heading4"/>
        <w:keepNext w:val="0"/>
        <w:keepLines w:val="0"/>
        <w:rPr>
          <w:rFonts w:eastAsia="Yu Gothic Light"/>
        </w:rPr>
      </w:pPr>
      <w:r w:rsidRPr="00130942">
        <w:rPr>
          <w:rFonts w:eastAsia="Yu Gothic Light"/>
        </w:rPr>
        <w:t>Any service related to development of information systems, or consulting on the development of environmental management systems is considered high conflict of interest except for systems that will not be part of the validation or verification process and except for accounting software systems;</w:t>
      </w:r>
    </w:p>
    <w:p w14:paraId="63FE7FA9" w14:textId="77777777" w:rsidR="00990B31" w:rsidRPr="00130942" w:rsidRDefault="00990B31" w:rsidP="00990B31">
      <w:pPr>
        <w:pStyle w:val="Heading4"/>
        <w:keepNext w:val="0"/>
        <w:keepLines w:val="0"/>
        <w:rPr>
          <w:rFonts w:eastAsia="Yu Gothic Light"/>
        </w:rPr>
      </w:pPr>
      <w:r w:rsidRPr="00130942">
        <w:rPr>
          <w:rFonts w:eastAsia="Yu Gothic Light"/>
        </w:rPr>
        <w:lastRenderedPageBreak/>
        <w:t>Verification services that are not conducted in accordance with, or equivalent to, section 95503 requirements, unless the systems and data reviewed during those services, as well as the result of those services, will not be part of the verification process;</w:t>
      </w:r>
    </w:p>
    <w:p w14:paraId="35745E9F" w14:textId="77777777" w:rsidR="00990B31" w:rsidRPr="00130942" w:rsidRDefault="00990B31" w:rsidP="00990B31">
      <w:pPr>
        <w:pStyle w:val="Heading4"/>
        <w:keepNext w:val="0"/>
        <w:keepLines w:val="0"/>
        <w:rPr>
          <w:rFonts w:eastAsia="Yu Gothic Light"/>
        </w:rPr>
      </w:pPr>
      <w:r w:rsidRPr="00130942">
        <w:rPr>
          <w:rFonts w:eastAsia="Yu Gothic Light"/>
        </w:rPr>
        <w:t xml:space="preserve">Reporting pursuant to this </w:t>
      </w:r>
      <w:proofErr w:type="spellStart"/>
      <w:r w:rsidRPr="00130942">
        <w:rPr>
          <w:rFonts w:eastAsia="Yu Gothic Light"/>
        </w:rPr>
        <w:t>subarticle</w:t>
      </w:r>
      <w:proofErr w:type="spellEnd"/>
      <w:r w:rsidRPr="00130942">
        <w:rPr>
          <w:rFonts w:eastAsia="Yu Gothic Light"/>
        </w:rPr>
        <w:t>, or uploading data for the Executive Officer, on behalf of the entity required to contract for verification services;</w:t>
      </w:r>
    </w:p>
    <w:p w14:paraId="4C5EC6A3" w14:textId="77777777" w:rsidR="00990B31" w:rsidRPr="00130942" w:rsidRDefault="00990B31" w:rsidP="00990B31">
      <w:pPr>
        <w:pStyle w:val="Heading4"/>
        <w:keepNext w:val="0"/>
        <w:keepLines w:val="0"/>
        <w:rPr>
          <w:rFonts w:eastAsia="Yu Gothic Light"/>
        </w:rPr>
      </w:pPr>
      <w:r w:rsidRPr="00130942">
        <w:rPr>
          <w:rFonts w:eastAsia="Yu Gothic Light"/>
        </w:rPr>
        <w:t>Owning, buying, selling, trading, or retiring LCFS credits, RINs, or credits in any carbon market;</w:t>
      </w:r>
    </w:p>
    <w:p w14:paraId="6AF742FD" w14:textId="77777777" w:rsidR="00990B31" w:rsidRPr="00130942" w:rsidRDefault="00990B31" w:rsidP="00990B31">
      <w:pPr>
        <w:pStyle w:val="Heading4"/>
        <w:keepNext w:val="0"/>
        <w:keepLines w:val="0"/>
        <w:rPr>
          <w:rFonts w:eastAsia="Yu Gothic Light"/>
        </w:rPr>
      </w:pPr>
      <w:r w:rsidRPr="00130942">
        <w:rPr>
          <w:rFonts w:eastAsia="Yu Gothic Light"/>
        </w:rPr>
        <w:t>Dealing in or being a promoter of credits on behalf of the responsible entity;</w:t>
      </w:r>
    </w:p>
    <w:p w14:paraId="2AD1D3B4" w14:textId="77777777" w:rsidR="00990B31" w:rsidRPr="00130942" w:rsidRDefault="00990B31" w:rsidP="00990B31">
      <w:pPr>
        <w:pStyle w:val="Heading4"/>
        <w:keepNext w:val="0"/>
        <w:keepLines w:val="0"/>
        <w:rPr>
          <w:rFonts w:eastAsia="Yu Gothic Light"/>
        </w:rPr>
      </w:pPr>
      <w:r w:rsidRPr="00130942">
        <w:rPr>
          <w:rFonts w:eastAsia="Yu Gothic Light"/>
        </w:rPr>
        <w:t>Appraisal services of carbon or greenhouse gas liabilities or assets;</w:t>
      </w:r>
    </w:p>
    <w:p w14:paraId="4EB37A87" w14:textId="77777777" w:rsidR="00990B31" w:rsidRPr="00130942" w:rsidRDefault="00990B31" w:rsidP="00990B31">
      <w:pPr>
        <w:pStyle w:val="Heading4"/>
        <w:keepNext w:val="0"/>
        <w:keepLines w:val="0"/>
        <w:rPr>
          <w:rFonts w:eastAsia="Yu Gothic Light"/>
        </w:rPr>
      </w:pPr>
      <w:r w:rsidRPr="00130942">
        <w:rPr>
          <w:rFonts w:eastAsia="Yu Gothic Light"/>
        </w:rPr>
        <w:t>Brokering in, advising on, or assisting in any way in carbon or greenhouse gas-related markets;</w:t>
      </w:r>
    </w:p>
    <w:p w14:paraId="56707A96" w14:textId="77777777" w:rsidR="00990B31" w:rsidRPr="00130942" w:rsidRDefault="00990B31" w:rsidP="00990B31">
      <w:pPr>
        <w:pStyle w:val="Heading4"/>
        <w:keepNext w:val="0"/>
        <w:keepLines w:val="0"/>
        <w:rPr>
          <w:rFonts w:eastAsia="Yu Gothic Light"/>
        </w:rPr>
      </w:pPr>
      <w:r w:rsidRPr="00130942">
        <w:rPr>
          <w:rFonts w:eastAsia="Yu Gothic Light"/>
        </w:rPr>
        <w:t>Bookkeeping and other non-attest services related to accounting records or financial statements, excluding services and results of those services that will not be part of the validation or verification process;</w:t>
      </w:r>
    </w:p>
    <w:p w14:paraId="341BBBC3" w14:textId="77777777" w:rsidR="00990B31" w:rsidRDefault="00990B31" w:rsidP="00990B31">
      <w:pPr>
        <w:pStyle w:val="Heading4"/>
        <w:keepNext w:val="0"/>
        <w:keepLines w:val="0"/>
        <w:rPr>
          <w:rFonts w:eastAsia="Yu Gothic Light"/>
        </w:rPr>
      </w:pPr>
      <w:r w:rsidRPr="00130942">
        <w:rPr>
          <w:rFonts w:eastAsia="Yu Gothic Light"/>
        </w:rPr>
        <w:t>Appraisal and valuation services, both tangible and intangible;</w:t>
      </w:r>
    </w:p>
    <w:p w14:paraId="26FEF791" w14:textId="77777777" w:rsidR="00990B31" w:rsidRPr="00A32451" w:rsidRDefault="00990B31" w:rsidP="00990B31">
      <w:pPr>
        <w:pStyle w:val="Heading4"/>
        <w:keepNext w:val="0"/>
        <w:keepLines w:val="0"/>
        <w:rPr>
          <w:rFonts w:eastAsia="Yu Gothic Light"/>
        </w:rPr>
      </w:pPr>
      <w:r w:rsidRPr="00A32451">
        <w:rPr>
          <w:rFonts w:eastAsia="Yu Gothic Light"/>
        </w:rPr>
        <w:t>Any actuarially oriented advisory service involving the determination of amounts recorded in financial statements and related accounts;</w:t>
      </w:r>
    </w:p>
    <w:p w14:paraId="1E6C3358" w14:textId="77777777" w:rsidR="00990B31" w:rsidRPr="00130942" w:rsidRDefault="00990B31" w:rsidP="00990B31">
      <w:pPr>
        <w:pStyle w:val="Heading4"/>
        <w:keepNext w:val="0"/>
        <w:keepLines w:val="0"/>
        <w:rPr>
          <w:rFonts w:eastAsia="Yu Gothic Light"/>
        </w:rPr>
      </w:pPr>
      <w:r w:rsidRPr="00130942">
        <w:rPr>
          <w:rFonts w:eastAsia="Yu Gothic Light"/>
        </w:rPr>
        <w:t>Any internal audit service that has been outsourced by the entity required to contract for verification services that relates to the entity's internal accounting controls, financial systems or financial statements, unless the result of those services will not be part of the verification or validation process;</w:t>
      </w:r>
    </w:p>
    <w:p w14:paraId="37FA7D41" w14:textId="77777777" w:rsidR="00990B31" w:rsidRPr="00130942" w:rsidRDefault="00990B31" w:rsidP="00990B31">
      <w:pPr>
        <w:pStyle w:val="Heading4"/>
        <w:keepNext w:val="0"/>
        <w:keepLines w:val="0"/>
        <w:rPr>
          <w:rFonts w:eastAsia="Yu Gothic Light"/>
        </w:rPr>
      </w:pPr>
      <w:r w:rsidRPr="00130942">
        <w:rPr>
          <w:rFonts w:eastAsia="Yu Gothic Light"/>
        </w:rPr>
        <w:t>Fairness opinions and contribution-in-kind reports in which the verification or validation body has provided its opinion on the adequacy of consideration in a transaction, unless the resulting services will not be part of the verification or validation process;</w:t>
      </w:r>
    </w:p>
    <w:p w14:paraId="1FA3E8A1" w14:textId="77777777" w:rsidR="00990B31" w:rsidRPr="00130942" w:rsidRDefault="00990B31" w:rsidP="00990B31">
      <w:pPr>
        <w:pStyle w:val="Heading4"/>
        <w:keepNext w:val="0"/>
        <w:keepLines w:val="0"/>
        <w:rPr>
          <w:rFonts w:eastAsia="Yu Gothic Light"/>
        </w:rPr>
      </w:pPr>
      <w:r w:rsidRPr="00130942">
        <w:rPr>
          <w:rFonts w:eastAsia="Yu Gothic Light"/>
        </w:rPr>
        <w:t>Acting as a broker-dealer (registered or unregistered), promoter or underwriter on behalf of the responsible entity;</w:t>
      </w:r>
    </w:p>
    <w:p w14:paraId="6E201CF0" w14:textId="77777777" w:rsidR="00990B31" w:rsidRPr="00130942" w:rsidRDefault="00990B31" w:rsidP="00990B31">
      <w:pPr>
        <w:pStyle w:val="Heading4"/>
        <w:keepNext w:val="0"/>
        <w:keepLines w:val="0"/>
        <w:rPr>
          <w:rFonts w:eastAsia="Yu Gothic Light"/>
        </w:rPr>
      </w:pPr>
      <w:r w:rsidRPr="00130942">
        <w:rPr>
          <w:rFonts w:eastAsia="Yu Gothic Light"/>
        </w:rPr>
        <w:t>Any legal services;</w:t>
      </w:r>
    </w:p>
    <w:p w14:paraId="610302B8" w14:textId="77777777" w:rsidR="00990B31" w:rsidRPr="00130942" w:rsidRDefault="00990B31" w:rsidP="00990B31">
      <w:pPr>
        <w:pStyle w:val="Heading4"/>
        <w:keepNext w:val="0"/>
        <w:keepLines w:val="0"/>
        <w:rPr>
          <w:rFonts w:eastAsia="Yu Gothic Light"/>
        </w:rPr>
      </w:pPr>
      <w:r w:rsidRPr="00130942">
        <w:rPr>
          <w:rFonts w:eastAsia="Yu Gothic Light"/>
        </w:rPr>
        <w:lastRenderedPageBreak/>
        <w:t>Expert services to the entity required to contract for verification services, a trade or membership group to which the entity required to contract for verification services belongs, or a legal representative for the purpose of advocating the entity's interests in litigation or in a regulatory or administrative proceeding or investigation.</w:t>
      </w:r>
    </w:p>
    <w:p w14:paraId="4B8C3D76" w14:textId="77777777" w:rsidR="00990B31" w:rsidRPr="00130942" w:rsidRDefault="00990B31" w:rsidP="00990B31">
      <w:pPr>
        <w:pStyle w:val="Heading3"/>
        <w:keepNext w:val="0"/>
        <w:keepLines w:val="0"/>
        <w:rPr>
          <w:rFonts w:eastAsia="Yu Gothic Light"/>
        </w:rPr>
      </w:pPr>
      <w:r w:rsidRPr="005E5044">
        <w:rPr>
          <w:rFonts w:eastAsia="Yu Gothic Light"/>
          <w:i/>
          <w:iCs/>
        </w:rPr>
        <w:t xml:space="preserve">Prohibition </w:t>
      </w:r>
      <w:proofErr w:type="gramStart"/>
      <w:r w:rsidRPr="005E5044">
        <w:rPr>
          <w:rFonts w:eastAsia="Yu Gothic Light"/>
          <w:i/>
          <w:iCs/>
        </w:rPr>
        <w:t>on</w:t>
      </w:r>
      <w:proofErr w:type="gramEnd"/>
      <w:r w:rsidRPr="005E5044">
        <w:rPr>
          <w:rFonts w:eastAsia="Yu Gothic Light"/>
          <w:i/>
          <w:iCs/>
        </w:rPr>
        <w:t xml:space="preserve"> Monetary or Non-Monetary Incentives.</w:t>
      </w:r>
      <w:r w:rsidRPr="00130942">
        <w:rPr>
          <w:rFonts w:eastAsia="Yu Gothic Light"/>
        </w:rPr>
        <w:t xml:space="preserve"> The potential for conflict of interest shall be disclosed and deemed to be high when any member of the verification body provides any type of monetary or non-monetary incentive to an entity required to contract for verification services to secure a validation or verification services contract.</w:t>
      </w:r>
    </w:p>
    <w:p w14:paraId="5E1EB1EE" w14:textId="77777777" w:rsidR="00990B31" w:rsidRPr="00130942" w:rsidRDefault="00990B31" w:rsidP="005D4173">
      <w:pPr>
        <w:ind w:left="1440"/>
      </w:pPr>
      <w:r w:rsidRPr="00130942">
        <w:t>The potential for conflict of interest shall be deemed to be high when any member of the entity required to contract for verification services provides any type of monetary or non-monetary incentive to a member of the verification body to influence validation or verification documentation or findings.</w:t>
      </w:r>
    </w:p>
    <w:p w14:paraId="5A9CDE09" w14:textId="77777777" w:rsidR="00990B31" w:rsidRPr="00130942" w:rsidRDefault="00990B31" w:rsidP="00990B31">
      <w:pPr>
        <w:pStyle w:val="Heading3"/>
        <w:keepNext w:val="0"/>
        <w:keepLines w:val="0"/>
        <w:rPr>
          <w:rFonts w:eastAsia="Yu Gothic Light"/>
        </w:rPr>
      </w:pPr>
      <w:r w:rsidRPr="00D6100D">
        <w:rPr>
          <w:rFonts w:eastAsia="Yu Gothic Light"/>
        </w:rPr>
        <w:t xml:space="preserve">Potential for High Conflict of Interest if Rotation Limit Exceeded. </w:t>
      </w:r>
      <w:r w:rsidRPr="00130942">
        <w:rPr>
          <w:rFonts w:eastAsia="Yu Gothic Light"/>
        </w:rPr>
        <w:t>The potential for a conflict of interest shall also be disclosed and deemed to be high where any member of the verification body or verification team has provided verification services for the entity required to contract for verification services except within the time periods in which the entity required to contract for verification services is allowed to use the same verification body or team members as specified in section 95500(g).</w:t>
      </w:r>
    </w:p>
    <w:p w14:paraId="4EFEF2A9" w14:textId="77777777" w:rsidR="00990B31" w:rsidRPr="00130942" w:rsidRDefault="00990B31" w:rsidP="00990B31">
      <w:pPr>
        <w:pStyle w:val="Heading2"/>
        <w:keepNext w:val="0"/>
        <w:keepLines w:val="0"/>
        <w:rPr>
          <w:rFonts w:eastAsia="Yu Gothic Light"/>
        </w:rPr>
      </w:pPr>
      <w:r w:rsidRPr="005E5044">
        <w:rPr>
          <w:rFonts w:eastAsia="Yu Gothic Light"/>
          <w:i/>
          <w:iCs/>
        </w:rPr>
        <w:t>Low Conflict of Interest.</w:t>
      </w:r>
      <w:r w:rsidRPr="00130942">
        <w:rPr>
          <w:rFonts w:eastAsia="Yu Gothic Light"/>
        </w:rPr>
        <w:t xml:space="preserve"> The potential for a conflict of interest shall be deemed to be low where the following conditions are met:</w:t>
      </w:r>
    </w:p>
    <w:p w14:paraId="25B00CBF" w14:textId="77777777" w:rsidR="00990B31" w:rsidRPr="00130942" w:rsidRDefault="00990B31" w:rsidP="00990B31">
      <w:pPr>
        <w:pStyle w:val="Heading3"/>
        <w:keepNext w:val="0"/>
        <w:keepLines w:val="0"/>
        <w:rPr>
          <w:rFonts w:eastAsia="Yu Gothic Light"/>
        </w:rPr>
      </w:pPr>
      <w:r w:rsidRPr="00130942">
        <w:rPr>
          <w:rFonts w:eastAsia="Yu Gothic Light"/>
        </w:rPr>
        <w:t>No potential for a high conflict of interest is found pursuant to section 95503(b); and</w:t>
      </w:r>
    </w:p>
    <w:p w14:paraId="6DE5BC92" w14:textId="77777777" w:rsidR="00990B31" w:rsidRPr="00130942" w:rsidRDefault="00990B31" w:rsidP="00990B31">
      <w:pPr>
        <w:pStyle w:val="Heading3"/>
        <w:keepNext w:val="0"/>
        <w:keepLines w:val="0"/>
        <w:rPr>
          <w:rFonts w:eastAsia="Yu Gothic Light"/>
        </w:rPr>
      </w:pPr>
      <w:r w:rsidRPr="00130942">
        <w:rPr>
          <w:rFonts w:eastAsia="Yu Gothic Light"/>
        </w:rPr>
        <w:t>Any services provided by any member of the verification body or verification team to the entity required to contract for verification, within the look-back period specified in section 95503(a)(3), are valued at less than 20 percent of the fee for the proposed verification services. Any verification conducted in accordance with, or substantially equivalent to, section 95503 provided by the verification body or verification team outside the jurisdiction of the Executive Officer is excluded from this financial assessment, but must be disclosed to the Executive Officer in accordance with section 95503(e).</w:t>
      </w:r>
    </w:p>
    <w:p w14:paraId="21802E4B" w14:textId="77777777" w:rsidR="00990B31" w:rsidRPr="00130942" w:rsidRDefault="00990B31" w:rsidP="00990B31">
      <w:pPr>
        <w:pStyle w:val="Heading3"/>
        <w:keepNext w:val="0"/>
        <w:keepLines w:val="0"/>
        <w:rPr>
          <w:rFonts w:eastAsia="Yu Gothic Light"/>
        </w:rPr>
      </w:pPr>
      <w:r w:rsidRPr="00130942">
        <w:rPr>
          <w:rFonts w:eastAsia="Yu Gothic Light"/>
        </w:rPr>
        <w:t xml:space="preserve">Non-CARB verification services are excluded from categories of risk if those services are conducted in accordance with, or substantially equivalent to, section 95503, including, but not limited to, auditing services provided under the U.S. EPA RFS (QAP services, attest engagement </w:t>
      </w:r>
      <w:r w:rsidRPr="00130942">
        <w:rPr>
          <w:rFonts w:eastAsia="Yu Gothic Light"/>
        </w:rPr>
        <w:lastRenderedPageBreak/>
        <w:t xml:space="preserve">services, third-party engineering reports), third-party certification of environmental management systems under ISO 14001, energy management systems under 50001 standards, or certification systems recognized by other governmental agencies, including the European Commission. Verification services provided under </w:t>
      </w:r>
      <w:proofErr w:type="gramStart"/>
      <w:r w:rsidRPr="00130942">
        <w:rPr>
          <w:rFonts w:eastAsia="Yu Gothic Light"/>
        </w:rPr>
        <w:t>MRR</w:t>
      </w:r>
      <w:proofErr w:type="gramEnd"/>
      <w:r w:rsidRPr="00130942">
        <w:rPr>
          <w:rFonts w:eastAsia="Yu Gothic Light"/>
        </w:rPr>
        <w:t xml:space="preserve"> or the Cap-and-Trade Regulation are also excluded from categories of risk for potential conflict of interest.</w:t>
      </w:r>
    </w:p>
    <w:p w14:paraId="4D7CB376" w14:textId="77777777" w:rsidR="00990B31" w:rsidRPr="00130942" w:rsidRDefault="00990B31" w:rsidP="00990B31">
      <w:pPr>
        <w:pStyle w:val="Heading2"/>
        <w:keepNext w:val="0"/>
        <w:keepLines w:val="0"/>
        <w:rPr>
          <w:rFonts w:eastAsia="Yu Gothic Light"/>
        </w:rPr>
      </w:pPr>
      <w:r w:rsidRPr="005E5044">
        <w:rPr>
          <w:rFonts w:eastAsia="Yu Gothic Light"/>
          <w:i/>
          <w:iCs/>
        </w:rPr>
        <w:t>Medium Conflict of Interest.</w:t>
      </w:r>
      <w:r w:rsidRPr="00130942">
        <w:rPr>
          <w:rFonts w:eastAsia="Yu Gothic Light"/>
        </w:rPr>
        <w:t xml:space="preserve"> The potential for a conflict of interest shall be deemed to be medium where the potential for a conflict of interest is not deemed to be either high or low as specified in sections 95503(b) and 95503(c). The potential for conflict of interest will also be deemed to be medium where there are any instances of personal or familial relationships between the members of the verification body and management or members of the entity required to contract for verification services.</w:t>
      </w:r>
    </w:p>
    <w:p w14:paraId="43FD82E5" w14:textId="77777777" w:rsidR="00990B31" w:rsidRPr="00130942" w:rsidRDefault="00990B31" w:rsidP="00990B31">
      <w:pPr>
        <w:pStyle w:val="Heading3"/>
        <w:keepNext w:val="0"/>
        <w:keepLines w:val="0"/>
        <w:rPr>
          <w:rFonts w:eastAsia="Yu Gothic Light"/>
        </w:rPr>
      </w:pPr>
      <w:r w:rsidRPr="00130942">
        <w:rPr>
          <w:rFonts w:eastAsia="Yu Gothic Light"/>
        </w:rPr>
        <w:t xml:space="preserve">If a verification body identifies a medium potential for conflict of interest and intends to provide verification services for the entity required to contract for verification services, the verification body shall submit, in addition to the submittal requirements specified in section 95503(e), a plan to avoid, neutralize, or mitigate the potential conflict of interest situation. At a minimum, the </w:t>
      </w:r>
      <w:proofErr w:type="gramStart"/>
      <w:r w:rsidRPr="00130942">
        <w:rPr>
          <w:rFonts w:eastAsia="Yu Gothic Light"/>
        </w:rPr>
        <w:t>conflict of interest</w:t>
      </w:r>
      <w:proofErr w:type="gramEnd"/>
      <w:r w:rsidRPr="00130942">
        <w:rPr>
          <w:rFonts w:eastAsia="Yu Gothic Light"/>
        </w:rPr>
        <w:t xml:space="preserve"> mitigation plan shall include:</w:t>
      </w:r>
    </w:p>
    <w:p w14:paraId="6F935A8A" w14:textId="77777777" w:rsidR="00990B31" w:rsidRPr="00130942" w:rsidRDefault="00990B31" w:rsidP="00990B31">
      <w:pPr>
        <w:pStyle w:val="Heading4"/>
        <w:keepNext w:val="0"/>
        <w:keepLines w:val="0"/>
        <w:rPr>
          <w:rFonts w:eastAsia="Yu Gothic Light"/>
        </w:rPr>
      </w:pPr>
      <w:r w:rsidRPr="00130942">
        <w:rPr>
          <w:rFonts w:eastAsia="Yu Gothic Light"/>
        </w:rPr>
        <w:t>A demonstration that any individuals with potential conflicts have been removed and insulated from the project.</w:t>
      </w:r>
    </w:p>
    <w:p w14:paraId="030547B0" w14:textId="77777777" w:rsidR="00990B31" w:rsidRPr="00130942" w:rsidRDefault="00990B31" w:rsidP="00990B31">
      <w:pPr>
        <w:pStyle w:val="Heading4"/>
        <w:keepNext w:val="0"/>
        <w:keepLines w:val="0"/>
        <w:rPr>
          <w:rFonts w:eastAsia="Yu Gothic Light"/>
        </w:rPr>
      </w:pPr>
      <w:r w:rsidRPr="00130942">
        <w:rPr>
          <w:rFonts w:eastAsia="Yu Gothic Light"/>
        </w:rPr>
        <w:t>An explanation of any changes to the organizational structure or verification body to remove the potential conflict of interest. A demonstration that any unit with potential conflicts has been divested or moved into an independent entity or any subcontractor with potential conflicts has been removed.</w:t>
      </w:r>
    </w:p>
    <w:p w14:paraId="7C9BDF9C" w14:textId="77777777" w:rsidR="00990B31" w:rsidRPr="00130942" w:rsidRDefault="00990B31" w:rsidP="00990B31">
      <w:pPr>
        <w:pStyle w:val="Heading4"/>
        <w:keepNext w:val="0"/>
        <w:keepLines w:val="0"/>
        <w:rPr>
          <w:rFonts w:eastAsia="Yu Gothic Light"/>
        </w:rPr>
      </w:pPr>
      <w:r w:rsidRPr="00130942">
        <w:rPr>
          <w:rFonts w:eastAsia="Yu Gothic Light"/>
        </w:rPr>
        <w:t>Any other circumstance that specifically addresses other sources for potential conflict of interest.</w:t>
      </w:r>
    </w:p>
    <w:p w14:paraId="02DE581E" w14:textId="77777777" w:rsidR="00990B31" w:rsidRPr="00130942" w:rsidRDefault="00990B31" w:rsidP="00990B31">
      <w:pPr>
        <w:pStyle w:val="Heading3"/>
        <w:keepNext w:val="0"/>
        <w:keepLines w:val="0"/>
        <w:rPr>
          <w:rFonts w:eastAsia="Yu Gothic Light"/>
        </w:rPr>
      </w:pPr>
      <w:r w:rsidRPr="00130942">
        <w:rPr>
          <w:rFonts w:eastAsia="Yu Gothic Light"/>
        </w:rPr>
        <w:t xml:space="preserve">The Executive Officer shall evaluate the </w:t>
      </w:r>
      <w:proofErr w:type="gramStart"/>
      <w:r w:rsidRPr="00130942">
        <w:rPr>
          <w:rFonts w:eastAsia="Yu Gothic Light"/>
        </w:rPr>
        <w:t>conflict of interest</w:t>
      </w:r>
      <w:proofErr w:type="gramEnd"/>
      <w:r w:rsidRPr="00130942">
        <w:rPr>
          <w:rFonts w:eastAsia="Yu Gothic Light"/>
        </w:rPr>
        <w:t xml:space="preserve"> mitigation plan and determine whether verification services may proceed pursuant to section 95503(e).</w:t>
      </w:r>
    </w:p>
    <w:p w14:paraId="26E7256E" w14:textId="77777777" w:rsidR="00990B31" w:rsidRPr="00130942" w:rsidRDefault="00990B31" w:rsidP="00990B31">
      <w:pPr>
        <w:pStyle w:val="Heading2"/>
        <w:keepNext w:val="0"/>
        <w:keepLines w:val="0"/>
        <w:rPr>
          <w:rFonts w:eastAsia="Yu Gothic Light"/>
        </w:rPr>
      </w:pPr>
      <w:r w:rsidRPr="005E5044">
        <w:rPr>
          <w:rFonts w:eastAsia="Yu Gothic Light"/>
          <w:i/>
          <w:iCs/>
        </w:rPr>
        <w:t>Conflict of Interest Submittal Requirements for Accredited Verification Bodies.</w:t>
      </w:r>
      <w:r w:rsidRPr="00130942">
        <w:rPr>
          <w:rFonts w:eastAsia="Yu Gothic Light"/>
        </w:rPr>
        <w:t xml:space="preserve"> Verification bodies accredited by the Executive Officer to perform validation or verification services must adhere to the </w:t>
      </w:r>
      <w:proofErr w:type="gramStart"/>
      <w:r w:rsidRPr="00130942">
        <w:rPr>
          <w:rFonts w:eastAsia="Yu Gothic Light"/>
        </w:rPr>
        <w:t>conflict of interest</w:t>
      </w:r>
      <w:proofErr w:type="gramEnd"/>
      <w:r w:rsidRPr="00130942">
        <w:rPr>
          <w:rFonts w:eastAsia="Yu Gothic Light"/>
        </w:rPr>
        <w:t xml:space="preserve"> submittal, determinations, and monitoring requirements in MRR section 95133(e) through (g), except section 95133(f)(2) and (3). Except as otherwise specifically provided:</w:t>
      </w:r>
    </w:p>
    <w:p w14:paraId="0C93BF17" w14:textId="77777777" w:rsidR="00990B31" w:rsidRPr="00130942" w:rsidRDefault="00990B31" w:rsidP="00990B31">
      <w:pPr>
        <w:pStyle w:val="Heading3"/>
        <w:keepNext w:val="0"/>
        <w:keepLines w:val="0"/>
        <w:rPr>
          <w:rFonts w:eastAsia="Yu Gothic Light"/>
        </w:rPr>
      </w:pPr>
      <w:r w:rsidRPr="00130942">
        <w:rPr>
          <w:rFonts w:eastAsia="Yu Gothic Light"/>
        </w:rPr>
        <w:t>Wherever the term “reporting entity” is used, the term “entity required to contract for validation or verification services” shall be substituted;</w:t>
      </w:r>
    </w:p>
    <w:p w14:paraId="1B167C78" w14:textId="77777777" w:rsidR="00990B31" w:rsidRPr="00130942" w:rsidRDefault="00990B31" w:rsidP="00990B31">
      <w:pPr>
        <w:pStyle w:val="Heading3"/>
        <w:keepNext w:val="0"/>
        <w:keepLines w:val="0"/>
        <w:rPr>
          <w:rFonts w:eastAsia="Yu Gothic Light"/>
        </w:rPr>
      </w:pPr>
      <w:r w:rsidRPr="00130942">
        <w:rPr>
          <w:rFonts w:eastAsia="Yu Gothic Light"/>
        </w:rPr>
        <w:lastRenderedPageBreak/>
        <w:t xml:space="preserve">Whenever the term “emissions data report” is used, the term “applications or reports specified in section 95500 of this </w:t>
      </w:r>
      <w:proofErr w:type="spellStart"/>
      <w:r w:rsidRPr="00130942">
        <w:rPr>
          <w:rFonts w:eastAsia="Yu Gothic Light"/>
        </w:rPr>
        <w:t>subarticle</w:t>
      </w:r>
      <w:proofErr w:type="spellEnd"/>
      <w:r w:rsidRPr="00130942">
        <w:rPr>
          <w:rFonts w:eastAsia="Yu Gothic Light"/>
        </w:rPr>
        <w:t>” shall be substituted;</w:t>
      </w:r>
    </w:p>
    <w:p w14:paraId="48B1DA64" w14:textId="77777777" w:rsidR="00990B31" w:rsidRPr="00130942" w:rsidRDefault="00990B31" w:rsidP="00990B31">
      <w:pPr>
        <w:pStyle w:val="Heading3"/>
        <w:keepNext w:val="0"/>
        <w:keepLines w:val="0"/>
        <w:rPr>
          <w:rFonts w:eastAsia="Yu Gothic Light"/>
        </w:rPr>
      </w:pPr>
      <w:r w:rsidRPr="00130942">
        <w:rPr>
          <w:rFonts w:eastAsia="Yu Gothic Light"/>
        </w:rPr>
        <w:t>Whenever the term “verification services” is used, the term “verification or validation services” shall be substituted;</w:t>
      </w:r>
    </w:p>
    <w:p w14:paraId="6A13FD27" w14:textId="77777777" w:rsidR="00990B31" w:rsidRPr="00130942" w:rsidRDefault="00990B31" w:rsidP="00990B31">
      <w:pPr>
        <w:pStyle w:val="Heading3"/>
        <w:keepNext w:val="0"/>
        <w:keepLines w:val="0"/>
        <w:rPr>
          <w:rFonts w:eastAsia="Yu Gothic Light"/>
        </w:rPr>
      </w:pPr>
      <w:r w:rsidRPr="00130942">
        <w:rPr>
          <w:rFonts w:eastAsia="Yu Gothic Light"/>
        </w:rPr>
        <w:t>Wherever “section 95133(a)-(d)” referenced, “section 95503(a)-(d)” shall be substituted; and</w:t>
      </w:r>
    </w:p>
    <w:p w14:paraId="1BE39E4E" w14:textId="77777777" w:rsidR="00990B31" w:rsidRPr="00130942" w:rsidRDefault="00990B31" w:rsidP="00990B31">
      <w:pPr>
        <w:pStyle w:val="Heading3"/>
        <w:keepNext w:val="0"/>
        <w:keepLines w:val="0"/>
        <w:rPr>
          <w:rFonts w:eastAsia="Yu Gothic Light"/>
        </w:rPr>
      </w:pPr>
      <w:r w:rsidRPr="00130942">
        <w:rPr>
          <w:rFonts w:eastAsia="Yu Gothic Light"/>
        </w:rPr>
        <w:t>When potential for a conflict of interest is deemed to be low, as specified in section 95503(c), the verification body must submit its self-assessment to the Executive Officer, except the Executive Officer authorization to perform verification services as specified in MRR sections 95133(e)(1) and 95133(f)(3) is not required prior to performing LCFS verification services.</w:t>
      </w:r>
    </w:p>
    <w:p w14:paraId="063CE7B6" w14:textId="77777777" w:rsidR="00990B31" w:rsidRPr="005D4173" w:rsidRDefault="00990B31" w:rsidP="005D4173">
      <w:pPr>
        <w:rPr>
          <w:sz w:val="20"/>
          <w:szCs w:val="18"/>
        </w:rPr>
      </w:pPr>
      <w:r w:rsidRPr="005D4173">
        <w:rPr>
          <w:sz w:val="20"/>
          <w:szCs w:val="18"/>
        </w:rPr>
        <w:t xml:space="preserve">NOTE: Authority cited: Sections 38510, 38530, 38560, 38560.5, 38571, 38580, 39600, 39601, 41510, 41511 and 43018, Health and Safety Code; 42 U.S.C. section 7545; and </w:t>
      </w:r>
      <w:r w:rsidRPr="005D4173">
        <w:rPr>
          <w:i/>
          <w:sz w:val="20"/>
          <w:szCs w:val="18"/>
        </w:rPr>
        <w:t xml:space="preserve">Western Oil and Gas </w:t>
      </w:r>
      <w:proofErr w:type="spellStart"/>
      <w:r w:rsidRPr="005D4173">
        <w:rPr>
          <w:i/>
          <w:sz w:val="20"/>
          <w:szCs w:val="18"/>
        </w:rPr>
        <w:t>Ass'n</w:t>
      </w:r>
      <w:proofErr w:type="spellEnd"/>
      <w:r w:rsidRPr="005D4173">
        <w:rPr>
          <w:i/>
          <w:sz w:val="20"/>
          <w:szCs w:val="18"/>
        </w:rPr>
        <w:t xml:space="preserve"> v. Orange County Air Pollution Control District</w:t>
      </w:r>
      <w:r w:rsidRPr="005D4173">
        <w:rPr>
          <w:sz w:val="20"/>
          <w:szCs w:val="18"/>
        </w:rPr>
        <w:t xml:space="preserve">, 14 Cal.3d 411, 121 </w:t>
      </w:r>
      <w:proofErr w:type="spellStart"/>
      <w:r w:rsidRPr="005D4173">
        <w:rPr>
          <w:sz w:val="20"/>
          <w:szCs w:val="18"/>
        </w:rPr>
        <w:t>Cal.Rptr</w:t>
      </w:r>
      <w:proofErr w:type="spellEnd"/>
      <w:r w:rsidRPr="005D4173">
        <w:rPr>
          <w:sz w:val="20"/>
          <w:szCs w:val="18"/>
        </w:rPr>
        <w:t xml:space="preserve">. 249 (1975). Reference: Sections 38501, 38510, 39515, 39516, 38571, 38580, 39000, 39001, 39002, 39003, 39515, 39516, 41510, 41511 and 43000, Health and Safety Code; Section 25000.5, Public Resources Code; and </w:t>
      </w:r>
      <w:r w:rsidRPr="005D4173">
        <w:rPr>
          <w:i/>
          <w:sz w:val="20"/>
          <w:szCs w:val="18"/>
        </w:rPr>
        <w:t xml:space="preserve">Western Oil and Gas </w:t>
      </w:r>
      <w:proofErr w:type="spellStart"/>
      <w:r w:rsidRPr="005D4173">
        <w:rPr>
          <w:i/>
          <w:sz w:val="20"/>
          <w:szCs w:val="18"/>
        </w:rPr>
        <w:t>Ass'n</w:t>
      </w:r>
      <w:proofErr w:type="spellEnd"/>
      <w:r w:rsidRPr="005D4173">
        <w:rPr>
          <w:i/>
          <w:sz w:val="20"/>
          <w:szCs w:val="18"/>
        </w:rPr>
        <w:t xml:space="preserve"> v. Orange County Air Pollution Control District</w:t>
      </w:r>
      <w:r w:rsidRPr="005D4173">
        <w:rPr>
          <w:sz w:val="20"/>
          <w:szCs w:val="18"/>
        </w:rPr>
        <w:t xml:space="preserve">, 14 Cal.3d 411, 121 </w:t>
      </w:r>
      <w:proofErr w:type="spellStart"/>
      <w:r w:rsidRPr="005D4173">
        <w:rPr>
          <w:sz w:val="20"/>
          <w:szCs w:val="18"/>
        </w:rPr>
        <w:t>Cal.Rptr</w:t>
      </w:r>
      <w:proofErr w:type="spellEnd"/>
      <w:r w:rsidRPr="005D4173">
        <w:rPr>
          <w:sz w:val="20"/>
          <w:szCs w:val="18"/>
        </w:rPr>
        <w:t>. 249 (1975).</w:t>
      </w:r>
    </w:p>
    <w:p w14:paraId="1B438AF6" w14:textId="77777777" w:rsidR="00AF4D95" w:rsidRPr="00AF4D95" w:rsidRDefault="00AF4D95" w:rsidP="00AF4D95"/>
    <w:sectPr w:rsidR="00AF4D95" w:rsidRPr="00AF4D95">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8C6FF" w14:textId="77777777" w:rsidR="003D7D06" w:rsidRDefault="003D7D06" w:rsidP="00EE6A79">
      <w:pPr>
        <w:spacing w:after="0"/>
      </w:pPr>
      <w:r>
        <w:separator/>
      </w:r>
    </w:p>
  </w:endnote>
  <w:endnote w:type="continuationSeparator" w:id="0">
    <w:p w14:paraId="5EEF27E5" w14:textId="77777777" w:rsidR="003D7D06" w:rsidRDefault="003D7D06" w:rsidP="00EE6A79">
      <w:pPr>
        <w:spacing w:after="0"/>
      </w:pPr>
      <w:r>
        <w:continuationSeparator/>
      </w:r>
    </w:p>
  </w:endnote>
  <w:endnote w:type="continuationNotice" w:id="1">
    <w:p w14:paraId="323F533F" w14:textId="77777777" w:rsidR="003D7D06" w:rsidRDefault="003D7D06" w:rsidP="00EE6A7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enir LT Std 55 Roman">
    <w:altName w:val="Calibri"/>
    <w:panose1 w:val="00000000000000000000"/>
    <w:charset w:val="00"/>
    <w:family w:val="swiss"/>
    <w:notTrueType/>
    <w:pitch w:val="variable"/>
    <w:sig w:usb0="800000AF" w:usb1="4000204A"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ficit obligation">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E812F" w14:textId="77777777" w:rsidR="00591ACA" w:rsidRDefault="00D775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14:paraId="0E4EC37D" w14:textId="77777777" w:rsidR="00591ACA" w:rsidRDefault="00591A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149616"/>
      <w:docPartObj>
        <w:docPartGallery w:val="Page Numbers (Bottom of Page)"/>
        <w:docPartUnique/>
      </w:docPartObj>
    </w:sdtPr>
    <w:sdtEndPr>
      <w:rPr>
        <w:rFonts w:cs="Arial"/>
        <w:noProof/>
      </w:rPr>
    </w:sdtEndPr>
    <w:sdtContent>
      <w:p w14:paraId="02313F4F" w14:textId="77777777" w:rsidR="00591ACA" w:rsidRPr="007B33F9" w:rsidRDefault="00D775EB">
        <w:pPr>
          <w:pStyle w:val="Footer"/>
          <w:jc w:val="center"/>
          <w:rPr>
            <w:rFonts w:cs="Arial"/>
          </w:rPr>
        </w:pPr>
        <w:r w:rsidRPr="007B33F9">
          <w:rPr>
            <w:rFonts w:cs="Arial"/>
          </w:rPr>
          <w:fldChar w:fldCharType="begin"/>
        </w:r>
        <w:r w:rsidRPr="007B33F9">
          <w:rPr>
            <w:rFonts w:cs="Arial"/>
          </w:rPr>
          <w:instrText xml:space="preserve"> PAGE   \* MERGEFORMAT </w:instrText>
        </w:r>
        <w:r w:rsidRPr="007B33F9">
          <w:rPr>
            <w:rFonts w:cs="Arial"/>
          </w:rPr>
          <w:fldChar w:fldCharType="separate"/>
        </w:r>
        <w:r>
          <w:rPr>
            <w:rFonts w:cs="Arial"/>
            <w:noProof/>
          </w:rPr>
          <w:t>2</w:t>
        </w:r>
        <w:r w:rsidRPr="007B33F9">
          <w:rPr>
            <w:rFonts w:cs="Arial"/>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2F40B" w14:textId="77777777" w:rsidR="00591ACA" w:rsidRDefault="00591ACA">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8B30F" w14:textId="77777777" w:rsidR="003D7D06" w:rsidRDefault="003D7D06" w:rsidP="00EE6A79">
      <w:pPr>
        <w:spacing w:after="0"/>
      </w:pPr>
      <w:r>
        <w:separator/>
      </w:r>
    </w:p>
  </w:footnote>
  <w:footnote w:type="continuationSeparator" w:id="0">
    <w:p w14:paraId="25D32B37" w14:textId="77777777" w:rsidR="003D7D06" w:rsidRDefault="003D7D06" w:rsidP="00EE6A79">
      <w:pPr>
        <w:spacing w:after="0"/>
      </w:pPr>
      <w:r>
        <w:continuationSeparator/>
      </w:r>
    </w:p>
  </w:footnote>
  <w:footnote w:type="continuationNotice" w:id="1">
    <w:p w14:paraId="40897672" w14:textId="77777777" w:rsidR="003D7D06" w:rsidRDefault="003D7D06" w:rsidP="00EE6A79">
      <w:pPr>
        <w:spacing w:after="0"/>
      </w:pPr>
    </w:p>
  </w:footnote>
  <w:footnote w:id="2">
    <w:p w14:paraId="49D2DB04" w14:textId="6FB10834" w:rsidR="00521E77" w:rsidRDefault="00521E77">
      <w:pPr>
        <w:pStyle w:val="FootnoteText"/>
      </w:pPr>
      <w:r>
        <w:rPr>
          <w:rStyle w:val="FootnoteReference"/>
        </w:rPr>
        <w:footnoteRef/>
      </w:r>
      <w:r>
        <w:t xml:space="preserve"> </w:t>
      </w:r>
      <w:r w:rsidR="00A24D4C" w:rsidRPr="004743B1">
        <w:rPr>
          <w:rFonts w:cs="Arial"/>
        </w:rPr>
        <w:t xml:space="preserve">Energy density factors are based on the lower heating values of fuels in </w:t>
      </w:r>
      <w:r w:rsidR="001A6237">
        <w:rPr>
          <w:rFonts w:cs="Arial"/>
        </w:rPr>
        <w:t>CA-GREET</w:t>
      </w:r>
      <w:del w:id="1758" w:author="CARB" w:date="2023-12-19T12:12:00Z">
        <w:r w:rsidR="00A24D4C" w:rsidRPr="004743B1">
          <w:rPr>
            <w:rFonts w:cs="Arial"/>
          </w:rPr>
          <w:delText>3</w:delText>
        </w:r>
      </w:del>
      <w:ins w:id="1759" w:author="CARB" w:date="2023-12-19T12:12:00Z">
        <w:r w:rsidR="001A6237">
          <w:rPr>
            <w:rFonts w:cs="Arial"/>
          </w:rPr>
          <w:t>4</w:t>
        </w:r>
      </w:ins>
      <w:r w:rsidR="001A6237">
        <w:rPr>
          <w:rFonts w:cs="Arial"/>
        </w:rPr>
        <w:t>.0</w:t>
      </w:r>
      <w:r w:rsidR="00A24D4C" w:rsidRPr="004743B1">
        <w:rPr>
          <w:rFonts w:cs="Arial"/>
        </w:rPr>
        <w:t xml:space="preserve"> using BTU to MJ conversion of 1055.06 J/Btu.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48EA0" w14:textId="77777777" w:rsidR="00591ACA" w:rsidRPr="00DE6A3C" w:rsidRDefault="00591ACA" w:rsidP="00591ACA">
    <w:pPr>
      <w:tabs>
        <w:tab w:val="center" w:pos="4320"/>
        <w:tab w:val="right" w:pos="8640"/>
      </w:tabs>
      <w:ind w:right="-540"/>
      <w:rPr>
        <w:rFonts w:cs="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D2F3B" w14:textId="77777777" w:rsidR="00591ACA" w:rsidRPr="00F11192" w:rsidRDefault="00D775EB" w:rsidP="00591ACA">
    <w:pPr>
      <w:tabs>
        <w:tab w:val="center" w:pos="4320"/>
        <w:tab w:val="right" w:pos="8640"/>
      </w:tabs>
      <w:ind w:right="-720"/>
      <w:jc w:val="right"/>
      <w:rPr>
        <w:rFonts w:cs="Arial"/>
        <w:b/>
        <w:i/>
        <w:color w:val="0070C0"/>
        <w:szCs w:val="24"/>
      </w:rPr>
    </w:pPr>
    <w:r w:rsidRPr="002120C1">
      <w:rPr>
        <w:rFonts w:cs="Arial"/>
        <w:b/>
        <w:i/>
        <w:color w:val="0070C0"/>
        <w:szCs w:val="24"/>
      </w:rPr>
      <w:t xml:space="preserve">Revised </w:t>
    </w:r>
    <w:r w:rsidR="00441133">
      <w:rPr>
        <w:rFonts w:cs="Arial"/>
        <w:b/>
        <w:i/>
        <w:color w:val="0070C0"/>
        <w:szCs w:val="24"/>
      </w:rPr>
      <w:t>XX</w:t>
    </w:r>
    <w:r>
      <w:rPr>
        <w:rFonts w:cs="Arial"/>
        <w:b/>
        <w:i/>
        <w:color w:val="0070C0"/>
        <w:szCs w:val="24"/>
      </w:rPr>
      <w:t>-</w:t>
    </w:r>
    <w:r w:rsidR="00441133">
      <w:rPr>
        <w:rFonts w:cs="Arial"/>
        <w:b/>
        <w:i/>
        <w:color w:val="0070C0"/>
        <w:szCs w:val="24"/>
      </w:rPr>
      <w:t>XX</w:t>
    </w:r>
    <w:r w:rsidRPr="002120C1">
      <w:rPr>
        <w:rFonts w:cs="Arial"/>
        <w:b/>
        <w:i/>
        <w:color w:val="0070C0"/>
        <w:szCs w:val="24"/>
      </w:rPr>
      <w:t>-2021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decimal"/>
      <w:lvlText w:val="%1."/>
      <w:lvlJc w:val="left"/>
      <w:pPr>
        <w:tabs>
          <w:tab w:val="num" w:pos="720"/>
        </w:tabs>
        <w:ind w:left="720" w:firstLine="720"/>
      </w:pPr>
      <w:rPr>
        <w:rFonts w:hint="default"/>
        <w:position w:val="0"/>
      </w:rPr>
    </w:lvl>
    <w:lvl w:ilvl="1">
      <w:start w:val="1"/>
      <w:numFmt w:val="lowerLetter"/>
      <w:lvlText w:val="%2."/>
      <w:lvlJc w:val="left"/>
      <w:pPr>
        <w:tabs>
          <w:tab w:val="num" w:pos="360"/>
        </w:tabs>
        <w:ind w:left="360" w:firstLine="1080"/>
      </w:pPr>
      <w:rPr>
        <w:rFonts w:hint="default"/>
        <w:position w:val="0"/>
      </w:rPr>
    </w:lvl>
    <w:lvl w:ilvl="2">
      <w:start w:val="1"/>
      <w:numFmt w:val="lowerRoman"/>
      <w:lvlText w:val="%3."/>
      <w:lvlJc w:val="left"/>
      <w:pPr>
        <w:tabs>
          <w:tab w:val="num" w:pos="296"/>
        </w:tabs>
        <w:ind w:left="296" w:firstLine="1864"/>
      </w:pPr>
      <w:rPr>
        <w:rFonts w:hint="default"/>
        <w:position w:val="0"/>
      </w:rPr>
    </w:lvl>
    <w:lvl w:ilvl="3">
      <w:start w:val="1"/>
      <w:numFmt w:val="decimal"/>
      <w:lvlText w:val="%4."/>
      <w:lvlJc w:val="left"/>
      <w:pPr>
        <w:tabs>
          <w:tab w:val="num" w:pos="360"/>
        </w:tabs>
        <w:ind w:left="360" w:firstLine="2520"/>
      </w:pPr>
      <w:rPr>
        <w:rFonts w:hint="default"/>
        <w:position w:val="0"/>
      </w:rPr>
    </w:lvl>
    <w:lvl w:ilvl="4">
      <w:start w:val="1"/>
      <w:numFmt w:val="lowerLetter"/>
      <w:lvlText w:val="%5."/>
      <w:lvlJc w:val="left"/>
      <w:pPr>
        <w:tabs>
          <w:tab w:val="num" w:pos="360"/>
        </w:tabs>
        <w:ind w:left="360" w:firstLine="3240"/>
      </w:pPr>
      <w:rPr>
        <w:rFonts w:hint="default"/>
        <w:position w:val="0"/>
      </w:rPr>
    </w:lvl>
    <w:lvl w:ilvl="5">
      <w:start w:val="1"/>
      <w:numFmt w:val="lowerRoman"/>
      <w:lvlText w:val="%6."/>
      <w:lvlJc w:val="left"/>
      <w:pPr>
        <w:tabs>
          <w:tab w:val="num" w:pos="296"/>
        </w:tabs>
        <w:ind w:left="296" w:firstLine="4024"/>
      </w:pPr>
      <w:rPr>
        <w:rFonts w:hint="default"/>
        <w:position w:val="0"/>
      </w:rPr>
    </w:lvl>
    <w:lvl w:ilvl="6">
      <w:start w:val="1"/>
      <w:numFmt w:val="decimal"/>
      <w:lvlText w:val="%7."/>
      <w:lvlJc w:val="left"/>
      <w:pPr>
        <w:tabs>
          <w:tab w:val="num" w:pos="360"/>
        </w:tabs>
        <w:ind w:left="360" w:firstLine="4680"/>
      </w:pPr>
      <w:rPr>
        <w:rFonts w:hint="default"/>
        <w:position w:val="0"/>
      </w:rPr>
    </w:lvl>
    <w:lvl w:ilvl="7">
      <w:start w:val="1"/>
      <w:numFmt w:val="lowerLetter"/>
      <w:lvlText w:val="%8."/>
      <w:lvlJc w:val="left"/>
      <w:pPr>
        <w:tabs>
          <w:tab w:val="num" w:pos="360"/>
        </w:tabs>
        <w:ind w:left="360" w:firstLine="5400"/>
      </w:pPr>
      <w:rPr>
        <w:rFonts w:hint="default"/>
        <w:position w:val="0"/>
      </w:rPr>
    </w:lvl>
    <w:lvl w:ilvl="8">
      <w:start w:val="1"/>
      <w:numFmt w:val="lowerRoman"/>
      <w:lvlText w:val="%9."/>
      <w:lvlJc w:val="left"/>
      <w:pPr>
        <w:tabs>
          <w:tab w:val="num" w:pos="296"/>
        </w:tabs>
        <w:ind w:left="296" w:firstLine="6184"/>
      </w:pPr>
      <w:rPr>
        <w:rFonts w:hint="default"/>
        <w:position w:val="0"/>
      </w:rPr>
    </w:lvl>
  </w:abstractNum>
  <w:abstractNum w:abstractNumId="1" w15:restartNumberingAfterBreak="0">
    <w:nsid w:val="00000002"/>
    <w:multiLevelType w:val="multilevel"/>
    <w:tmpl w:val="894EE874"/>
    <w:lvl w:ilvl="0">
      <w:start w:val="1"/>
      <w:numFmt w:val="decimal"/>
      <w:pStyle w:val="ImportWordListStyleDefinition10"/>
      <w:lvlText w:val="%1."/>
      <w:lvlJc w:val="left"/>
      <w:pPr>
        <w:tabs>
          <w:tab w:val="num" w:pos="360"/>
        </w:tabs>
        <w:ind w:left="360" w:firstLine="72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lang w:val="en-US"/>
      </w:rPr>
    </w:lvl>
    <w:lvl w:ilvl="1">
      <w:start w:val="1"/>
      <w:numFmt w:val="lowerLetter"/>
      <w:lvlText w:val="%2."/>
      <w:lvlJc w:val="left"/>
      <w:pPr>
        <w:tabs>
          <w:tab w:val="num" w:pos="360"/>
        </w:tabs>
        <w:ind w:left="360" w:firstLine="108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lang w:val="en-US"/>
      </w:rPr>
    </w:lvl>
    <w:lvl w:ilvl="2">
      <w:start w:val="1"/>
      <w:numFmt w:val="lowerRoman"/>
      <w:lvlText w:val="%3."/>
      <w:lvlJc w:val="left"/>
      <w:pPr>
        <w:tabs>
          <w:tab w:val="num" w:pos="296"/>
        </w:tabs>
        <w:ind w:left="296" w:firstLine="186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lang w:val="en-US"/>
      </w:rPr>
    </w:lvl>
    <w:lvl w:ilvl="3">
      <w:start w:val="1"/>
      <w:numFmt w:val="decimal"/>
      <w:lvlText w:val="%4."/>
      <w:lvlJc w:val="left"/>
      <w:pPr>
        <w:tabs>
          <w:tab w:val="num" w:pos="360"/>
        </w:tabs>
        <w:ind w:left="360" w:firstLine="252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lang w:val="en-US"/>
      </w:rPr>
    </w:lvl>
    <w:lvl w:ilvl="4">
      <w:start w:val="1"/>
      <w:numFmt w:val="lowerLetter"/>
      <w:lvlText w:val="%5."/>
      <w:lvlJc w:val="left"/>
      <w:pPr>
        <w:tabs>
          <w:tab w:val="num" w:pos="360"/>
        </w:tabs>
        <w:ind w:left="360" w:firstLine="324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lang w:val="en-US"/>
      </w:rPr>
    </w:lvl>
    <w:lvl w:ilvl="5">
      <w:start w:val="1"/>
      <w:numFmt w:val="lowerRoman"/>
      <w:lvlText w:val="%6."/>
      <w:lvlJc w:val="left"/>
      <w:pPr>
        <w:tabs>
          <w:tab w:val="num" w:pos="296"/>
        </w:tabs>
        <w:ind w:left="296" w:firstLine="402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lang w:val="en-US"/>
      </w:rPr>
    </w:lvl>
    <w:lvl w:ilvl="6">
      <w:start w:val="1"/>
      <w:numFmt w:val="decimal"/>
      <w:lvlText w:val="%7."/>
      <w:lvlJc w:val="left"/>
      <w:pPr>
        <w:tabs>
          <w:tab w:val="num" w:pos="360"/>
        </w:tabs>
        <w:ind w:left="360" w:firstLine="468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lang w:val="en-US"/>
      </w:rPr>
    </w:lvl>
    <w:lvl w:ilvl="7">
      <w:start w:val="1"/>
      <w:numFmt w:val="lowerLetter"/>
      <w:lvlText w:val="%8."/>
      <w:lvlJc w:val="left"/>
      <w:pPr>
        <w:tabs>
          <w:tab w:val="num" w:pos="360"/>
        </w:tabs>
        <w:ind w:left="360" w:firstLine="540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lang w:val="en-US"/>
      </w:rPr>
    </w:lvl>
    <w:lvl w:ilvl="8">
      <w:start w:val="1"/>
      <w:numFmt w:val="lowerRoman"/>
      <w:lvlText w:val="%9."/>
      <w:lvlJc w:val="left"/>
      <w:pPr>
        <w:tabs>
          <w:tab w:val="num" w:pos="296"/>
        </w:tabs>
        <w:ind w:left="296" w:firstLine="618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lang w:val="en-US"/>
      </w:rPr>
    </w:lvl>
  </w:abstractNum>
  <w:abstractNum w:abstractNumId="2" w15:restartNumberingAfterBreak="0">
    <w:nsid w:val="00000004"/>
    <w:multiLevelType w:val="multilevel"/>
    <w:tmpl w:val="894EE876"/>
    <w:lvl w:ilvl="0">
      <w:start w:val="1"/>
      <w:numFmt w:val="upperLetter"/>
      <w:pStyle w:val="ImportWordListStyleDefinition13"/>
      <w:lvlText w:val="%1."/>
      <w:lvlJc w:val="left"/>
      <w:pPr>
        <w:tabs>
          <w:tab w:val="num" w:pos="360"/>
        </w:tabs>
        <w:ind w:left="360" w:firstLine="1440"/>
      </w:pPr>
      <w:rPr>
        <w:rFonts w:hint="default"/>
        <w:position w:val="0"/>
      </w:rPr>
    </w:lvl>
    <w:lvl w:ilvl="1">
      <w:start w:val="1"/>
      <w:numFmt w:val="lowerLetter"/>
      <w:lvlText w:val="%2."/>
      <w:lvlJc w:val="left"/>
      <w:pPr>
        <w:tabs>
          <w:tab w:val="num" w:pos="360"/>
        </w:tabs>
        <w:ind w:left="360" w:firstLine="2160"/>
      </w:pPr>
      <w:rPr>
        <w:rFonts w:hint="default"/>
        <w:position w:val="0"/>
      </w:rPr>
    </w:lvl>
    <w:lvl w:ilvl="2">
      <w:start w:val="1"/>
      <w:numFmt w:val="lowerRoman"/>
      <w:lvlText w:val="%3."/>
      <w:lvlJc w:val="left"/>
      <w:pPr>
        <w:tabs>
          <w:tab w:val="num" w:pos="296"/>
        </w:tabs>
        <w:ind w:left="296" w:firstLine="2944"/>
      </w:pPr>
      <w:rPr>
        <w:rFonts w:hint="default"/>
        <w:position w:val="0"/>
      </w:rPr>
    </w:lvl>
    <w:lvl w:ilvl="3">
      <w:start w:val="1"/>
      <w:numFmt w:val="decimal"/>
      <w:lvlText w:val="%4."/>
      <w:lvlJc w:val="left"/>
      <w:pPr>
        <w:tabs>
          <w:tab w:val="num" w:pos="360"/>
        </w:tabs>
        <w:ind w:left="360" w:firstLine="3600"/>
      </w:pPr>
      <w:rPr>
        <w:rFonts w:hint="default"/>
        <w:position w:val="0"/>
      </w:rPr>
    </w:lvl>
    <w:lvl w:ilvl="4">
      <w:start w:val="1"/>
      <w:numFmt w:val="lowerLetter"/>
      <w:lvlText w:val="%5."/>
      <w:lvlJc w:val="left"/>
      <w:pPr>
        <w:tabs>
          <w:tab w:val="num" w:pos="360"/>
        </w:tabs>
        <w:ind w:left="360" w:firstLine="4320"/>
      </w:pPr>
      <w:rPr>
        <w:rFonts w:hint="default"/>
        <w:position w:val="0"/>
      </w:rPr>
    </w:lvl>
    <w:lvl w:ilvl="5">
      <w:start w:val="1"/>
      <w:numFmt w:val="lowerRoman"/>
      <w:lvlText w:val="%6."/>
      <w:lvlJc w:val="left"/>
      <w:pPr>
        <w:tabs>
          <w:tab w:val="num" w:pos="296"/>
        </w:tabs>
        <w:ind w:left="296" w:firstLine="5104"/>
      </w:pPr>
      <w:rPr>
        <w:rFonts w:hint="default"/>
        <w:position w:val="0"/>
      </w:rPr>
    </w:lvl>
    <w:lvl w:ilvl="6">
      <w:start w:val="1"/>
      <w:numFmt w:val="decimal"/>
      <w:lvlText w:val="%7."/>
      <w:lvlJc w:val="left"/>
      <w:pPr>
        <w:tabs>
          <w:tab w:val="num" w:pos="360"/>
        </w:tabs>
        <w:ind w:left="360" w:firstLine="5760"/>
      </w:pPr>
      <w:rPr>
        <w:rFonts w:hint="default"/>
        <w:position w:val="0"/>
      </w:rPr>
    </w:lvl>
    <w:lvl w:ilvl="7">
      <w:start w:val="1"/>
      <w:numFmt w:val="lowerLetter"/>
      <w:lvlText w:val="%8."/>
      <w:lvlJc w:val="left"/>
      <w:pPr>
        <w:tabs>
          <w:tab w:val="num" w:pos="360"/>
        </w:tabs>
        <w:ind w:left="360" w:firstLine="6480"/>
      </w:pPr>
      <w:rPr>
        <w:rFonts w:hint="default"/>
        <w:position w:val="0"/>
      </w:rPr>
    </w:lvl>
    <w:lvl w:ilvl="8">
      <w:start w:val="1"/>
      <w:numFmt w:val="lowerRoman"/>
      <w:lvlText w:val="%9."/>
      <w:lvlJc w:val="left"/>
      <w:pPr>
        <w:tabs>
          <w:tab w:val="num" w:pos="296"/>
        </w:tabs>
        <w:ind w:left="296" w:firstLine="7264"/>
      </w:pPr>
      <w:rPr>
        <w:rFonts w:hint="default"/>
        <w:position w:val="0"/>
      </w:rPr>
    </w:lvl>
  </w:abstractNum>
  <w:abstractNum w:abstractNumId="3" w15:restartNumberingAfterBreak="0">
    <w:nsid w:val="00000006"/>
    <w:multiLevelType w:val="multilevel"/>
    <w:tmpl w:val="894EE878"/>
    <w:lvl w:ilvl="0">
      <w:start w:val="1"/>
      <w:numFmt w:val="upperLetter"/>
      <w:suff w:val="nothing"/>
      <w:lvlText w:val="%1."/>
      <w:lvlJc w:val="left"/>
      <w:pPr>
        <w:ind w:left="0" w:firstLine="1440"/>
      </w:pPr>
      <w:rPr>
        <w:rFonts w:hint="default"/>
        <w:position w:val="0"/>
      </w:rPr>
    </w:lvl>
    <w:lvl w:ilvl="1">
      <w:start w:val="1"/>
      <w:numFmt w:val="lowerLetter"/>
      <w:lvlText w:val="%2."/>
      <w:lvlJc w:val="left"/>
      <w:pPr>
        <w:tabs>
          <w:tab w:val="num" w:pos="360"/>
        </w:tabs>
        <w:ind w:left="360" w:firstLine="2160"/>
      </w:pPr>
      <w:rPr>
        <w:rFonts w:hint="default"/>
        <w:position w:val="0"/>
      </w:rPr>
    </w:lvl>
    <w:lvl w:ilvl="2">
      <w:start w:val="1"/>
      <w:numFmt w:val="lowerRoman"/>
      <w:lvlText w:val="%3."/>
      <w:lvlJc w:val="left"/>
      <w:pPr>
        <w:tabs>
          <w:tab w:val="num" w:pos="296"/>
        </w:tabs>
        <w:ind w:left="296" w:firstLine="2944"/>
      </w:pPr>
      <w:rPr>
        <w:rFonts w:hint="default"/>
        <w:position w:val="0"/>
      </w:rPr>
    </w:lvl>
    <w:lvl w:ilvl="3">
      <w:start w:val="1"/>
      <w:numFmt w:val="decimal"/>
      <w:lvlText w:val="%4."/>
      <w:lvlJc w:val="left"/>
      <w:pPr>
        <w:tabs>
          <w:tab w:val="num" w:pos="360"/>
        </w:tabs>
        <w:ind w:left="360" w:firstLine="3600"/>
      </w:pPr>
      <w:rPr>
        <w:rFonts w:hint="default"/>
        <w:position w:val="0"/>
      </w:rPr>
    </w:lvl>
    <w:lvl w:ilvl="4">
      <w:start w:val="1"/>
      <w:numFmt w:val="lowerLetter"/>
      <w:lvlText w:val="%5."/>
      <w:lvlJc w:val="left"/>
      <w:pPr>
        <w:tabs>
          <w:tab w:val="num" w:pos="360"/>
        </w:tabs>
        <w:ind w:left="360" w:firstLine="4320"/>
      </w:pPr>
      <w:rPr>
        <w:rFonts w:hint="default"/>
        <w:position w:val="0"/>
      </w:rPr>
    </w:lvl>
    <w:lvl w:ilvl="5">
      <w:start w:val="1"/>
      <w:numFmt w:val="lowerRoman"/>
      <w:lvlText w:val="%6."/>
      <w:lvlJc w:val="left"/>
      <w:pPr>
        <w:tabs>
          <w:tab w:val="num" w:pos="296"/>
        </w:tabs>
        <w:ind w:left="296" w:firstLine="5104"/>
      </w:pPr>
      <w:rPr>
        <w:rFonts w:hint="default"/>
        <w:position w:val="0"/>
      </w:rPr>
    </w:lvl>
    <w:lvl w:ilvl="6">
      <w:start w:val="1"/>
      <w:numFmt w:val="decimal"/>
      <w:lvlText w:val="%7."/>
      <w:lvlJc w:val="left"/>
      <w:pPr>
        <w:tabs>
          <w:tab w:val="num" w:pos="360"/>
        </w:tabs>
        <w:ind w:left="360" w:firstLine="5760"/>
      </w:pPr>
      <w:rPr>
        <w:rFonts w:hint="default"/>
        <w:position w:val="0"/>
      </w:rPr>
    </w:lvl>
    <w:lvl w:ilvl="7">
      <w:start w:val="1"/>
      <w:numFmt w:val="lowerLetter"/>
      <w:lvlText w:val="%8."/>
      <w:lvlJc w:val="left"/>
      <w:pPr>
        <w:tabs>
          <w:tab w:val="num" w:pos="360"/>
        </w:tabs>
        <w:ind w:left="360" w:firstLine="6480"/>
      </w:pPr>
      <w:rPr>
        <w:rFonts w:hint="default"/>
        <w:position w:val="0"/>
      </w:rPr>
    </w:lvl>
    <w:lvl w:ilvl="8">
      <w:start w:val="1"/>
      <w:numFmt w:val="lowerRoman"/>
      <w:lvlText w:val="%9."/>
      <w:lvlJc w:val="left"/>
      <w:pPr>
        <w:tabs>
          <w:tab w:val="num" w:pos="296"/>
        </w:tabs>
        <w:ind w:left="296" w:firstLine="7264"/>
      </w:pPr>
      <w:rPr>
        <w:rFonts w:hint="default"/>
        <w:position w:val="0"/>
      </w:rPr>
    </w:lvl>
  </w:abstractNum>
  <w:abstractNum w:abstractNumId="4" w15:restartNumberingAfterBreak="0">
    <w:nsid w:val="00000007"/>
    <w:multiLevelType w:val="multilevel"/>
    <w:tmpl w:val="894EE879"/>
    <w:lvl w:ilvl="0">
      <w:start w:val="1"/>
      <w:numFmt w:val="upperLetter"/>
      <w:pStyle w:val="ImportWordListStyleDefinition22"/>
      <w:lvlText w:val="%1."/>
      <w:lvlJc w:val="left"/>
      <w:pPr>
        <w:tabs>
          <w:tab w:val="num" w:pos="720"/>
        </w:tabs>
        <w:ind w:left="720" w:firstLine="144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1">
      <w:start w:val="1"/>
      <w:numFmt w:val="lowerLetter"/>
      <w:lvlText w:val="%2."/>
      <w:lvlJc w:val="left"/>
      <w:pPr>
        <w:tabs>
          <w:tab w:val="num" w:pos="360"/>
        </w:tabs>
        <w:ind w:left="360" w:firstLine="216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2">
      <w:start w:val="1"/>
      <w:numFmt w:val="lowerRoman"/>
      <w:lvlText w:val="%3."/>
      <w:lvlJc w:val="left"/>
      <w:pPr>
        <w:tabs>
          <w:tab w:val="num" w:pos="296"/>
        </w:tabs>
        <w:ind w:left="296" w:firstLine="294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3">
      <w:start w:val="1"/>
      <w:numFmt w:val="decimal"/>
      <w:lvlText w:val="%4."/>
      <w:lvlJc w:val="left"/>
      <w:pPr>
        <w:tabs>
          <w:tab w:val="num" w:pos="360"/>
        </w:tabs>
        <w:ind w:left="360" w:firstLine="360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4">
      <w:start w:val="1"/>
      <w:numFmt w:val="lowerLetter"/>
      <w:lvlText w:val="%5."/>
      <w:lvlJc w:val="left"/>
      <w:pPr>
        <w:tabs>
          <w:tab w:val="num" w:pos="360"/>
        </w:tabs>
        <w:ind w:left="360" w:firstLine="432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5">
      <w:start w:val="1"/>
      <w:numFmt w:val="lowerRoman"/>
      <w:lvlText w:val="%6."/>
      <w:lvlJc w:val="left"/>
      <w:pPr>
        <w:tabs>
          <w:tab w:val="num" w:pos="296"/>
        </w:tabs>
        <w:ind w:left="296" w:firstLine="510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6">
      <w:start w:val="1"/>
      <w:numFmt w:val="decimal"/>
      <w:lvlText w:val="%7."/>
      <w:lvlJc w:val="left"/>
      <w:pPr>
        <w:tabs>
          <w:tab w:val="num" w:pos="360"/>
        </w:tabs>
        <w:ind w:left="360" w:firstLine="576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7">
      <w:start w:val="1"/>
      <w:numFmt w:val="lowerLetter"/>
      <w:lvlText w:val="%8."/>
      <w:lvlJc w:val="left"/>
      <w:pPr>
        <w:tabs>
          <w:tab w:val="num" w:pos="360"/>
        </w:tabs>
        <w:ind w:left="360" w:firstLine="648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8">
      <w:start w:val="1"/>
      <w:numFmt w:val="lowerRoman"/>
      <w:lvlText w:val="%9."/>
      <w:lvlJc w:val="left"/>
      <w:pPr>
        <w:tabs>
          <w:tab w:val="num" w:pos="296"/>
        </w:tabs>
        <w:ind w:left="296" w:firstLine="726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abstractNum>
  <w:abstractNum w:abstractNumId="5" w15:restartNumberingAfterBreak="0">
    <w:nsid w:val="00000009"/>
    <w:multiLevelType w:val="multilevel"/>
    <w:tmpl w:val="894EE87B"/>
    <w:lvl w:ilvl="0">
      <w:start w:val="1"/>
      <w:numFmt w:val="upperLetter"/>
      <w:pStyle w:val="ImportWordListStyleDefinition26"/>
      <w:lvlText w:val="%1."/>
      <w:lvlJc w:val="left"/>
      <w:pPr>
        <w:tabs>
          <w:tab w:val="num" w:pos="360"/>
        </w:tabs>
        <w:ind w:left="360" w:firstLine="1440"/>
      </w:pPr>
      <w:rPr>
        <w:rFonts w:hint="default"/>
        <w:position w:val="0"/>
        <w:u w:val="single"/>
      </w:rPr>
    </w:lvl>
    <w:lvl w:ilvl="1">
      <w:start w:val="1"/>
      <w:numFmt w:val="lowerLetter"/>
      <w:lvlText w:val="%2."/>
      <w:lvlJc w:val="left"/>
      <w:pPr>
        <w:tabs>
          <w:tab w:val="num" w:pos="360"/>
        </w:tabs>
        <w:ind w:left="360" w:firstLine="0"/>
      </w:pPr>
      <w:rPr>
        <w:rFonts w:hint="default"/>
        <w:position w:val="0"/>
      </w:rPr>
    </w:lvl>
    <w:lvl w:ilvl="2">
      <w:start w:val="1"/>
      <w:numFmt w:val="lowerRoman"/>
      <w:lvlText w:val="%3."/>
      <w:lvlJc w:val="left"/>
      <w:pPr>
        <w:tabs>
          <w:tab w:val="num" w:pos="296"/>
        </w:tabs>
        <w:ind w:left="296" w:firstLine="784"/>
      </w:pPr>
      <w:rPr>
        <w:rFonts w:hint="default"/>
        <w:position w:val="0"/>
      </w:rPr>
    </w:lvl>
    <w:lvl w:ilvl="3">
      <w:start w:val="1"/>
      <w:numFmt w:val="decimal"/>
      <w:lvlText w:val="%4."/>
      <w:lvlJc w:val="left"/>
      <w:pPr>
        <w:tabs>
          <w:tab w:val="num" w:pos="360"/>
        </w:tabs>
        <w:ind w:left="360" w:firstLine="1440"/>
      </w:pPr>
      <w:rPr>
        <w:rFonts w:hint="default"/>
        <w:position w:val="0"/>
      </w:rPr>
    </w:lvl>
    <w:lvl w:ilvl="4">
      <w:start w:val="1"/>
      <w:numFmt w:val="lowerLetter"/>
      <w:lvlText w:val="%5."/>
      <w:lvlJc w:val="left"/>
      <w:pPr>
        <w:tabs>
          <w:tab w:val="num" w:pos="360"/>
        </w:tabs>
        <w:ind w:left="360" w:firstLine="2160"/>
      </w:pPr>
      <w:rPr>
        <w:rFonts w:hint="default"/>
        <w:position w:val="0"/>
      </w:rPr>
    </w:lvl>
    <w:lvl w:ilvl="5">
      <w:start w:val="1"/>
      <w:numFmt w:val="lowerRoman"/>
      <w:lvlText w:val="%6."/>
      <w:lvlJc w:val="left"/>
      <w:pPr>
        <w:tabs>
          <w:tab w:val="num" w:pos="296"/>
        </w:tabs>
        <w:ind w:left="296" w:firstLine="2944"/>
      </w:pPr>
      <w:rPr>
        <w:rFonts w:hint="default"/>
        <w:position w:val="0"/>
      </w:rPr>
    </w:lvl>
    <w:lvl w:ilvl="6">
      <w:start w:val="1"/>
      <w:numFmt w:val="decimal"/>
      <w:lvlText w:val="%7."/>
      <w:lvlJc w:val="left"/>
      <w:pPr>
        <w:tabs>
          <w:tab w:val="num" w:pos="360"/>
        </w:tabs>
        <w:ind w:left="360" w:firstLine="3600"/>
      </w:pPr>
      <w:rPr>
        <w:rFonts w:hint="default"/>
        <w:position w:val="0"/>
      </w:rPr>
    </w:lvl>
    <w:lvl w:ilvl="7">
      <w:start w:val="1"/>
      <w:numFmt w:val="lowerLetter"/>
      <w:lvlText w:val="%8."/>
      <w:lvlJc w:val="left"/>
      <w:pPr>
        <w:tabs>
          <w:tab w:val="num" w:pos="360"/>
        </w:tabs>
        <w:ind w:left="360" w:firstLine="4320"/>
      </w:pPr>
      <w:rPr>
        <w:rFonts w:hint="default"/>
        <w:position w:val="0"/>
      </w:rPr>
    </w:lvl>
    <w:lvl w:ilvl="8">
      <w:start w:val="1"/>
      <w:numFmt w:val="lowerRoman"/>
      <w:lvlText w:val="%9."/>
      <w:lvlJc w:val="left"/>
      <w:pPr>
        <w:tabs>
          <w:tab w:val="num" w:pos="296"/>
        </w:tabs>
        <w:ind w:left="296" w:firstLine="5104"/>
      </w:pPr>
      <w:rPr>
        <w:rFonts w:hint="default"/>
        <w:position w:val="0"/>
      </w:rPr>
    </w:lvl>
  </w:abstractNum>
  <w:abstractNum w:abstractNumId="6" w15:restartNumberingAfterBreak="0">
    <w:nsid w:val="0000000B"/>
    <w:multiLevelType w:val="multilevel"/>
    <w:tmpl w:val="894EE87D"/>
    <w:lvl w:ilvl="0">
      <w:start w:val="1"/>
      <w:numFmt w:val="upperLetter"/>
      <w:pStyle w:val="List21"/>
      <w:suff w:val="nothing"/>
      <w:lvlText w:val="%1."/>
      <w:lvlJc w:val="left"/>
      <w:pPr>
        <w:ind w:left="0" w:firstLine="1440"/>
      </w:pPr>
      <w:rPr>
        <w:rFonts w:hint="default"/>
        <w:position w:val="0"/>
      </w:rPr>
    </w:lvl>
    <w:lvl w:ilvl="1">
      <w:start w:val="1"/>
      <w:numFmt w:val="lowerLetter"/>
      <w:lvlText w:val="%2."/>
      <w:lvlJc w:val="left"/>
      <w:pPr>
        <w:tabs>
          <w:tab w:val="num" w:pos="360"/>
        </w:tabs>
        <w:ind w:left="360" w:firstLine="0"/>
      </w:pPr>
      <w:rPr>
        <w:rFonts w:hint="default"/>
        <w:position w:val="0"/>
      </w:rPr>
    </w:lvl>
    <w:lvl w:ilvl="2">
      <w:start w:val="1"/>
      <w:numFmt w:val="lowerRoman"/>
      <w:lvlText w:val="%3."/>
      <w:lvlJc w:val="left"/>
      <w:pPr>
        <w:tabs>
          <w:tab w:val="num" w:pos="296"/>
        </w:tabs>
        <w:ind w:left="296" w:firstLine="784"/>
      </w:pPr>
      <w:rPr>
        <w:rFonts w:hint="default"/>
        <w:position w:val="0"/>
      </w:rPr>
    </w:lvl>
    <w:lvl w:ilvl="3">
      <w:start w:val="1"/>
      <w:numFmt w:val="decimal"/>
      <w:lvlText w:val="%4."/>
      <w:lvlJc w:val="left"/>
      <w:pPr>
        <w:tabs>
          <w:tab w:val="num" w:pos="360"/>
        </w:tabs>
        <w:ind w:left="360" w:firstLine="1440"/>
      </w:pPr>
      <w:rPr>
        <w:rFonts w:hint="default"/>
        <w:position w:val="0"/>
      </w:rPr>
    </w:lvl>
    <w:lvl w:ilvl="4">
      <w:start w:val="1"/>
      <w:numFmt w:val="lowerLetter"/>
      <w:lvlText w:val="%5."/>
      <w:lvlJc w:val="left"/>
      <w:pPr>
        <w:tabs>
          <w:tab w:val="num" w:pos="360"/>
        </w:tabs>
        <w:ind w:left="360" w:firstLine="2160"/>
      </w:pPr>
      <w:rPr>
        <w:rFonts w:hint="default"/>
        <w:position w:val="0"/>
      </w:rPr>
    </w:lvl>
    <w:lvl w:ilvl="5">
      <w:start w:val="1"/>
      <w:numFmt w:val="lowerRoman"/>
      <w:lvlText w:val="%6."/>
      <w:lvlJc w:val="left"/>
      <w:pPr>
        <w:tabs>
          <w:tab w:val="num" w:pos="296"/>
        </w:tabs>
        <w:ind w:left="296" w:firstLine="2944"/>
      </w:pPr>
      <w:rPr>
        <w:rFonts w:hint="default"/>
        <w:position w:val="0"/>
      </w:rPr>
    </w:lvl>
    <w:lvl w:ilvl="6">
      <w:start w:val="1"/>
      <w:numFmt w:val="decimal"/>
      <w:lvlText w:val="%7."/>
      <w:lvlJc w:val="left"/>
      <w:pPr>
        <w:tabs>
          <w:tab w:val="num" w:pos="360"/>
        </w:tabs>
        <w:ind w:left="360" w:firstLine="3600"/>
      </w:pPr>
      <w:rPr>
        <w:rFonts w:hint="default"/>
        <w:position w:val="0"/>
      </w:rPr>
    </w:lvl>
    <w:lvl w:ilvl="7">
      <w:start w:val="1"/>
      <w:numFmt w:val="lowerLetter"/>
      <w:lvlText w:val="%8."/>
      <w:lvlJc w:val="left"/>
      <w:pPr>
        <w:tabs>
          <w:tab w:val="num" w:pos="360"/>
        </w:tabs>
        <w:ind w:left="360" w:firstLine="4320"/>
      </w:pPr>
      <w:rPr>
        <w:rFonts w:hint="default"/>
        <w:position w:val="0"/>
      </w:rPr>
    </w:lvl>
    <w:lvl w:ilvl="8">
      <w:start w:val="1"/>
      <w:numFmt w:val="lowerRoman"/>
      <w:lvlText w:val="%9."/>
      <w:lvlJc w:val="left"/>
      <w:pPr>
        <w:tabs>
          <w:tab w:val="num" w:pos="296"/>
        </w:tabs>
        <w:ind w:left="296" w:firstLine="5104"/>
      </w:pPr>
      <w:rPr>
        <w:rFonts w:hint="default"/>
        <w:position w:val="0"/>
      </w:rPr>
    </w:lvl>
  </w:abstractNum>
  <w:abstractNum w:abstractNumId="7" w15:restartNumberingAfterBreak="0">
    <w:nsid w:val="0000000D"/>
    <w:multiLevelType w:val="multilevel"/>
    <w:tmpl w:val="894EE87F"/>
    <w:lvl w:ilvl="0">
      <w:start w:val="1"/>
      <w:numFmt w:val="decimal"/>
      <w:pStyle w:val="ImportWordListStyleDefinition28"/>
      <w:lvlText w:val="%1."/>
      <w:lvlJc w:val="left"/>
      <w:pPr>
        <w:tabs>
          <w:tab w:val="num" w:pos="720"/>
        </w:tabs>
        <w:ind w:left="720" w:firstLine="360"/>
      </w:pPr>
      <w:rPr>
        <w:rFonts w:hint="default"/>
        <w:position w:val="0"/>
      </w:rPr>
    </w:lvl>
    <w:lvl w:ilvl="1">
      <w:start w:val="1"/>
      <w:numFmt w:val="decimal"/>
      <w:lvlText w:val="%2."/>
      <w:lvlJc w:val="left"/>
      <w:pPr>
        <w:tabs>
          <w:tab w:val="num" w:pos="360"/>
        </w:tabs>
        <w:ind w:left="360" w:firstLine="1080"/>
      </w:pPr>
      <w:rPr>
        <w:rFonts w:hint="default"/>
        <w:position w:val="0"/>
      </w:rPr>
    </w:lvl>
    <w:lvl w:ilvl="2">
      <w:start w:val="1"/>
      <w:numFmt w:val="decimal"/>
      <w:lvlText w:val="%3."/>
      <w:lvlJc w:val="left"/>
      <w:pPr>
        <w:tabs>
          <w:tab w:val="num" w:pos="360"/>
        </w:tabs>
        <w:ind w:left="360" w:firstLine="1800"/>
      </w:pPr>
      <w:rPr>
        <w:rFonts w:hint="default"/>
        <w:position w:val="0"/>
      </w:rPr>
    </w:lvl>
    <w:lvl w:ilvl="3">
      <w:start w:val="1"/>
      <w:numFmt w:val="decimal"/>
      <w:lvlText w:val="%4."/>
      <w:lvlJc w:val="left"/>
      <w:pPr>
        <w:tabs>
          <w:tab w:val="num" w:pos="360"/>
        </w:tabs>
        <w:ind w:left="360" w:firstLine="2520"/>
      </w:pPr>
      <w:rPr>
        <w:rFonts w:hint="default"/>
        <w:position w:val="0"/>
      </w:rPr>
    </w:lvl>
    <w:lvl w:ilvl="4">
      <w:start w:val="1"/>
      <w:numFmt w:val="decimal"/>
      <w:lvlText w:val="%5."/>
      <w:lvlJc w:val="left"/>
      <w:pPr>
        <w:tabs>
          <w:tab w:val="num" w:pos="360"/>
        </w:tabs>
        <w:ind w:left="360" w:firstLine="3240"/>
      </w:pPr>
      <w:rPr>
        <w:rFonts w:hint="default"/>
        <w:position w:val="0"/>
      </w:rPr>
    </w:lvl>
    <w:lvl w:ilvl="5">
      <w:start w:val="1"/>
      <w:numFmt w:val="decimal"/>
      <w:lvlText w:val="%6."/>
      <w:lvlJc w:val="left"/>
      <w:pPr>
        <w:tabs>
          <w:tab w:val="num" w:pos="360"/>
        </w:tabs>
        <w:ind w:left="360" w:firstLine="3960"/>
      </w:pPr>
      <w:rPr>
        <w:rFonts w:hint="default"/>
        <w:position w:val="0"/>
      </w:rPr>
    </w:lvl>
    <w:lvl w:ilvl="6">
      <w:start w:val="1"/>
      <w:numFmt w:val="decimal"/>
      <w:lvlText w:val="%7."/>
      <w:lvlJc w:val="left"/>
      <w:pPr>
        <w:tabs>
          <w:tab w:val="num" w:pos="360"/>
        </w:tabs>
        <w:ind w:left="360" w:firstLine="4680"/>
      </w:pPr>
      <w:rPr>
        <w:rFonts w:hint="default"/>
        <w:position w:val="0"/>
      </w:rPr>
    </w:lvl>
    <w:lvl w:ilvl="7">
      <w:start w:val="1"/>
      <w:numFmt w:val="decimal"/>
      <w:lvlText w:val="%8."/>
      <w:lvlJc w:val="left"/>
      <w:pPr>
        <w:tabs>
          <w:tab w:val="num" w:pos="360"/>
        </w:tabs>
        <w:ind w:left="360" w:firstLine="5400"/>
      </w:pPr>
      <w:rPr>
        <w:rFonts w:hint="default"/>
        <w:position w:val="0"/>
      </w:rPr>
    </w:lvl>
    <w:lvl w:ilvl="8">
      <w:start w:val="1"/>
      <w:numFmt w:val="decimal"/>
      <w:lvlText w:val="%9."/>
      <w:lvlJc w:val="left"/>
      <w:pPr>
        <w:tabs>
          <w:tab w:val="num" w:pos="360"/>
        </w:tabs>
        <w:ind w:left="360" w:firstLine="6120"/>
      </w:pPr>
      <w:rPr>
        <w:rFonts w:hint="default"/>
        <w:position w:val="0"/>
      </w:rPr>
    </w:lvl>
  </w:abstractNum>
  <w:abstractNum w:abstractNumId="8" w15:restartNumberingAfterBreak="0">
    <w:nsid w:val="0000000F"/>
    <w:multiLevelType w:val="multilevel"/>
    <w:tmpl w:val="894EE881"/>
    <w:lvl w:ilvl="0">
      <w:start w:val="1"/>
      <w:numFmt w:val="lowerLetter"/>
      <w:lvlText w:val="%1."/>
      <w:lvlJc w:val="left"/>
      <w:pPr>
        <w:tabs>
          <w:tab w:val="num" w:pos="720"/>
        </w:tabs>
        <w:ind w:left="720" w:firstLine="288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1">
      <w:start w:val="1"/>
      <w:numFmt w:val="lowerLetter"/>
      <w:lvlText w:val="%2."/>
      <w:lvlJc w:val="left"/>
      <w:pPr>
        <w:tabs>
          <w:tab w:val="num" w:pos="360"/>
        </w:tabs>
        <w:ind w:left="360" w:firstLine="360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2">
      <w:start w:val="1"/>
      <w:numFmt w:val="lowerRoman"/>
      <w:lvlText w:val="%3."/>
      <w:lvlJc w:val="left"/>
      <w:pPr>
        <w:tabs>
          <w:tab w:val="num" w:pos="296"/>
        </w:tabs>
        <w:ind w:left="296" w:firstLine="438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3">
      <w:start w:val="1"/>
      <w:numFmt w:val="decimal"/>
      <w:lvlText w:val="%4."/>
      <w:lvlJc w:val="left"/>
      <w:pPr>
        <w:tabs>
          <w:tab w:val="num" w:pos="360"/>
        </w:tabs>
        <w:ind w:left="360" w:firstLine="504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4">
      <w:start w:val="1"/>
      <w:numFmt w:val="lowerLetter"/>
      <w:lvlText w:val="%5."/>
      <w:lvlJc w:val="left"/>
      <w:pPr>
        <w:tabs>
          <w:tab w:val="num" w:pos="360"/>
        </w:tabs>
        <w:ind w:left="360" w:firstLine="576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5">
      <w:start w:val="1"/>
      <w:numFmt w:val="lowerRoman"/>
      <w:lvlText w:val="%6."/>
      <w:lvlJc w:val="left"/>
      <w:pPr>
        <w:tabs>
          <w:tab w:val="num" w:pos="296"/>
        </w:tabs>
        <w:ind w:left="296" w:firstLine="654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6">
      <w:start w:val="1"/>
      <w:numFmt w:val="decimal"/>
      <w:lvlText w:val="%7."/>
      <w:lvlJc w:val="left"/>
      <w:pPr>
        <w:tabs>
          <w:tab w:val="num" w:pos="360"/>
        </w:tabs>
        <w:ind w:left="360" w:firstLine="720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7">
      <w:start w:val="1"/>
      <w:numFmt w:val="lowerLetter"/>
      <w:lvlText w:val="%8."/>
      <w:lvlJc w:val="left"/>
      <w:pPr>
        <w:tabs>
          <w:tab w:val="num" w:pos="360"/>
        </w:tabs>
        <w:ind w:left="360" w:firstLine="792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8">
      <w:start w:val="1"/>
      <w:numFmt w:val="lowerRoman"/>
      <w:lvlText w:val="%9."/>
      <w:lvlJc w:val="left"/>
      <w:pPr>
        <w:tabs>
          <w:tab w:val="num" w:pos="296"/>
        </w:tabs>
        <w:ind w:left="296" w:firstLine="870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abstractNum>
  <w:abstractNum w:abstractNumId="9" w15:restartNumberingAfterBreak="0">
    <w:nsid w:val="00000010"/>
    <w:multiLevelType w:val="multilevel"/>
    <w:tmpl w:val="894EE882"/>
    <w:lvl w:ilvl="0">
      <w:start w:val="1"/>
      <w:numFmt w:val="lowerLetter"/>
      <w:pStyle w:val="ImportWordListStyleDefinition14"/>
      <w:lvlText w:val="%1."/>
      <w:lvlJc w:val="left"/>
      <w:pPr>
        <w:tabs>
          <w:tab w:val="num" w:pos="360"/>
        </w:tabs>
        <w:ind w:left="360" w:firstLine="288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1">
      <w:start w:val="1"/>
      <w:numFmt w:val="lowerLetter"/>
      <w:lvlText w:val="%2."/>
      <w:lvlJc w:val="left"/>
      <w:pPr>
        <w:tabs>
          <w:tab w:val="num" w:pos="360"/>
        </w:tabs>
        <w:ind w:left="360" w:firstLine="360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2">
      <w:start w:val="1"/>
      <w:numFmt w:val="lowerRoman"/>
      <w:lvlText w:val="%3."/>
      <w:lvlJc w:val="left"/>
      <w:pPr>
        <w:tabs>
          <w:tab w:val="num" w:pos="296"/>
        </w:tabs>
        <w:ind w:left="296" w:firstLine="438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3">
      <w:start w:val="1"/>
      <w:numFmt w:val="decimal"/>
      <w:lvlText w:val="%4."/>
      <w:lvlJc w:val="left"/>
      <w:pPr>
        <w:tabs>
          <w:tab w:val="num" w:pos="360"/>
        </w:tabs>
        <w:ind w:left="360" w:firstLine="504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4">
      <w:start w:val="1"/>
      <w:numFmt w:val="lowerLetter"/>
      <w:lvlText w:val="%5."/>
      <w:lvlJc w:val="left"/>
      <w:pPr>
        <w:tabs>
          <w:tab w:val="num" w:pos="360"/>
        </w:tabs>
        <w:ind w:left="360" w:firstLine="576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5">
      <w:start w:val="1"/>
      <w:numFmt w:val="lowerRoman"/>
      <w:lvlText w:val="%6."/>
      <w:lvlJc w:val="left"/>
      <w:pPr>
        <w:tabs>
          <w:tab w:val="num" w:pos="296"/>
        </w:tabs>
        <w:ind w:left="296" w:firstLine="654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6">
      <w:start w:val="1"/>
      <w:numFmt w:val="decimal"/>
      <w:lvlText w:val="%7."/>
      <w:lvlJc w:val="left"/>
      <w:pPr>
        <w:tabs>
          <w:tab w:val="num" w:pos="360"/>
        </w:tabs>
        <w:ind w:left="360" w:firstLine="720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7">
      <w:start w:val="1"/>
      <w:numFmt w:val="lowerLetter"/>
      <w:lvlText w:val="%8."/>
      <w:lvlJc w:val="left"/>
      <w:pPr>
        <w:tabs>
          <w:tab w:val="num" w:pos="360"/>
        </w:tabs>
        <w:ind w:left="360" w:firstLine="792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8">
      <w:start w:val="1"/>
      <w:numFmt w:val="lowerRoman"/>
      <w:lvlText w:val="%9."/>
      <w:lvlJc w:val="left"/>
      <w:pPr>
        <w:tabs>
          <w:tab w:val="num" w:pos="296"/>
        </w:tabs>
        <w:ind w:left="296" w:firstLine="870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abstractNum>
  <w:abstractNum w:abstractNumId="10" w15:restartNumberingAfterBreak="0">
    <w:nsid w:val="00000012"/>
    <w:multiLevelType w:val="multilevel"/>
    <w:tmpl w:val="894EE884"/>
    <w:lvl w:ilvl="0">
      <w:start w:val="1"/>
      <w:numFmt w:val="lowerRoman"/>
      <w:pStyle w:val="ImportWordListStyleDefinition17"/>
      <w:lvlText w:val="%1."/>
      <w:lvlJc w:val="left"/>
      <w:pPr>
        <w:tabs>
          <w:tab w:val="num" w:pos="720"/>
        </w:tabs>
        <w:ind w:left="720" w:firstLine="360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1">
      <w:start w:val="1"/>
      <w:numFmt w:val="lowerLetter"/>
      <w:lvlText w:val="%2."/>
      <w:lvlJc w:val="left"/>
      <w:pPr>
        <w:tabs>
          <w:tab w:val="num" w:pos="360"/>
        </w:tabs>
        <w:ind w:left="360" w:firstLine="432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2">
      <w:start w:val="1"/>
      <w:numFmt w:val="lowerRoman"/>
      <w:lvlText w:val="%3."/>
      <w:lvlJc w:val="left"/>
      <w:pPr>
        <w:tabs>
          <w:tab w:val="num" w:pos="296"/>
        </w:tabs>
        <w:ind w:left="296" w:firstLine="510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3">
      <w:start w:val="1"/>
      <w:numFmt w:val="decimal"/>
      <w:lvlText w:val="%4."/>
      <w:lvlJc w:val="left"/>
      <w:pPr>
        <w:tabs>
          <w:tab w:val="num" w:pos="360"/>
        </w:tabs>
        <w:ind w:left="360" w:firstLine="576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4">
      <w:start w:val="1"/>
      <w:numFmt w:val="lowerLetter"/>
      <w:lvlText w:val="%5."/>
      <w:lvlJc w:val="left"/>
      <w:pPr>
        <w:tabs>
          <w:tab w:val="num" w:pos="360"/>
        </w:tabs>
        <w:ind w:left="360" w:firstLine="648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5">
      <w:start w:val="1"/>
      <w:numFmt w:val="lowerRoman"/>
      <w:lvlText w:val="%6."/>
      <w:lvlJc w:val="left"/>
      <w:pPr>
        <w:tabs>
          <w:tab w:val="num" w:pos="296"/>
        </w:tabs>
        <w:ind w:left="296" w:firstLine="726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6">
      <w:start w:val="1"/>
      <w:numFmt w:val="decimal"/>
      <w:lvlText w:val="%7."/>
      <w:lvlJc w:val="left"/>
      <w:pPr>
        <w:tabs>
          <w:tab w:val="num" w:pos="360"/>
        </w:tabs>
        <w:ind w:left="360" w:firstLine="792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7">
      <w:start w:val="1"/>
      <w:numFmt w:val="lowerLetter"/>
      <w:lvlText w:val="%8."/>
      <w:lvlJc w:val="left"/>
      <w:pPr>
        <w:tabs>
          <w:tab w:val="num" w:pos="360"/>
        </w:tabs>
        <w:ind w:left="360" w:firstLine="864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8">
      <w:start w:val="1"/>
      <w:numFmt w:val="lowerRoman"/>
      <w:lvlText w:val="%9."/>
      <w:lvlJc w:val="left"/>
      <w:pPr>
        <w:tabs>
          <w:tab w:val="num" w:pos="296"/>
        </w:tabs>
        <w:ind w:left="296" w:firstLine="942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abstractNum>
  <w:abstractNum w:abstractNumId="11" w15:restartNumberingAfterBreak="0">
    <w:nsid w:val="00000014"/>
    <w:multiLevelType w:val="multilevel"/>
    <w:tmpl w:val="894EE886"/>
    <w:lvl w:ilvl="0">
      <w:start w:val="1"/>
      <w:numFmt w:val="lowerLetter"/>
      <w:lvlText w:val="%1."/>
      <w:lvlJc w:val="left"/>
      <w:pPr>
        <w:tabs>
          <w:tab w:val="num" w:pos="720"/>
        </w:tabs>
        <w:ind w:left="720" w:firstLine="288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1">
      <w:start w:val="1"/>
      <w:numFmt w:val="lowerLetter"/>
      <w:lvlText w:val="%2."/>
      <w:lvlJc w:val="left"/>
      <w:pPr>
        <w:tabs>
          <w:tab w:val="num" w:pos="360"/>
        </w:tabs>
        <w:ind w:left="360" w:firstLine="360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2">
      <w:start w:val="1"/>
      <w:numFmt w:val="lowerRoman"/>
      <w:lvlText w:val="%3."/>
      <w:lvlJc w:val="left"/>
      <w:pPr>
        <w:tabs>
          <w:tab w:val="num" w:pos="296"/>
        </w:tabs>
        <w:ind w:left="296" w:firstLine="438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3">
      <w:start w:val="1"/>
      <w:numFmt w:val="decimal"/>
      <w:lvlText w:val="%4."/>
      <w:lvlJc w:val="left"/>
      <w:pPr>
        <w:tabs>
          <w:tab w:val="num" w:pos="360"/>
        </w:tabs>
        <w:ind w:left="360" w:firstLine="504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4">
      <w:start w:val="1"/>
      <w:numFmt w:val="lowerLetter"/>
      <w:lvlText w:val="%5."/>
      <w:lvlJc w:val="left"/>
      <w:pPr>
        <w:tabs>
          <w:tab w:val="num" w:pos="360"/>
        </w:tabs>
        <w:ind w:left="360" w:firstLine="576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5">
      <w:start w:val="1"/>
      <w:numFmt w:val="lowerRoman"/>
      <w:lvlText w:val="%6."/>
      <w:lvlJc w:val="left"/>
      <w:pPr>
        <w:tabs>
          <w:tab w:val="num" w:pos="296"/>
        </w:tabs>
        <w:ind w:left="296" w:firstLine="654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6">
      <w:start w:val="1"/>
      <w:numFmt w:val="decimal"/>
      <w:lvlText w:val="%7."/>
      <w:lvlJc w:val="left"/>
      <w:pPr>
        <w:tabs>
          <w:tab w:val="num" w:pos="360"/>
        </w:tabs>
        <w:ind w:left="360" w:firstLine="720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7">
      <w:start w:val="1"/>
      <w:numFmt w:val="lowerLetter"/>
      <w:lvlText w:val="%8."/>
      <w:lvlJc w:val="left"/>
      <w:pPr>
        <w:tabs>
          <w:tab w:val="num" w:pos="360"/>
        </w:tabs>
        <w:ind w:left="360" w:firstLine="792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8">
      <w:start w:val="1"/>
      <w:numFmt w:val="lowerRoman"/>
      <w:lvlText w:val="%9."/>
      <w:lvlJc w:val="left"/>
      <w:pPr>
        <w:tabs>
          <w:tab w:val="num" w:pos="296"/>
        </w:tabs>
        <w:ind w:left="296" w:firstLine="870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abstractNum>
  <w:abstractNum w:abstractNumId="12" w15:restartNumberingAfterBreak="0">
    <w:nsid w:val="00000015"/>
    <w:multiLevelType w:val="multilevel"/>
    <w:tmpl w:val="894EE887"/>
    <w:lvl w:ilvl="0">
      <w:start w:val="1"/>
      <w:numFmt w:val="lowerLetter"/>
      <w:pStyle w:val="ImportWordListStyleDefinition11"/>
      <w:lvlText w:val="%1."/>
      <w:lvlJc w:val="left"/>
      <w:pPr>
        <w:tabs>
          <w:tab w:val="num" w:pos="360"/>
        </w:tabs>
        <w:ind w:left="360" w:firstLine="288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1">
      <w:start w:val="1"/>
      <w:numFmt w:val="lowerLetter"/>
      <w:lvlText w:val="%2."/>
      <w:lvlJc w:val="left"/>
      <w:pPr>
        <w:tabs>
          <w:tab w:val="num" w:pos="360"/>
        </w:tabs>
        <w:ind w:left="360" w:firstLine="360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2">
      <w:start w:val="1"/>
      <w:numFmt w:val="lowerRoman"/>
      <w:lvlText w:val="%3."/>
      <w:lvlJc w:val="left"/>
      <w:pPr>
        <w:tabs>
          <w:tab w:val="num" w:pos="296"/>
        </w:tabs>
        <w:ind w:left="296" w:firstLine="438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3">
      <w:start w:val="1"/>
      <w:numFmt w:val="decimal"/>
      <w:lvlText w:val="%4."/>
      <w:lvlJc w:val="left"/>
      <w:pPr>
        <w:tabs>
          <w:tab w:val="num" w:pos="360"/>
        </w:tabs>
        <w:ind w:left="360" w:firstLine="504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4">
      <w:start w:val="1"/>
      <w:numFmt w:val="lowerLetter"/>
      <w:lvlText w:val="%5."/>
      <w:lvlJc w:val="left"/>
      <w:pPr>
        <w:tabs>
          <w:tab w:val="num" w:pos="360"/>
        </w:tabs>
        <w:ind w:left="360" w:firstLine="576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5">
      <w:start w:val="1"/>
      <w:numFmt w:val="lowerRoman"/>
      <w:lvlText w:val="%6."/>
      <w:lvlJc w:val="left"/>
      <w:pPr>
        <w:tabs>
          <w:tab w:val="num" w:pos="296"/>
        </w:tabs>
        <w:ind w:left="296" w:firstLine="654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6">
      <w:start w:val="1"/>
      <w:numFmt w:val="decimal"/>
      <w:lvlText w:val="%7."/>
      <w:lvlJc w:val="left"/>
      <w:pPr>
        <w:tabs>
          <w:tab w:val="num" w:pos="360"/>
        </w:tabs>
        <w:ind w:left="360" w:firstLine="720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7">
      <w:start w:val="1"/>
      <w:numFmt w:val="lowerLetter"/>
      <w:lvlText w:val="%8."/>
      <w:lvlJc w:val="left"/>
      <w:pPr>
        <w:tabs>
          <w:tab w:val="num" w:pos="360"/>
        </w:tabs>
        <w:ind w:left="360" w:firstLine="792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8">
      <w:start w:val="1"/>
      <w:numFmt w:val="lowerRoman"/>
      <w:lvlText w:val="%9."/>
      <w:lvlJc w:val="left"/>
      <w:pPr>
        <w:tabs>
          <w:tab w:val="num" w:pos="296"/>
        </w:tabs>
        <w:ind w:left="296" w:firstLine="870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abstractNum>
  <w:abstractNum w:abstractNumId="13" w15:restartNumberingAfterBreak="0">
    <w:nsid w:val="00000017"/>
    <w:multiLevelType w:val="multilevel"/>
    <w:tmpl w:val="894EE889"/>
    <w:lvl w:ilvl="0">
      <w:start w:val="1"/>
      <w:numFmt w:val="lowerRoman"/>
      <w:lvlText w:val="%1."/>
      <w:lvlJc w:val="left"/>
      <w:pPr>
        <w:tabs>
          <w:tab w:val="num" w:pos="114"/>
        </w:tabs>
        <w:ind w:left="114" w:firstLine="3486"/>
      </w:pPr>
      <w:rPr>
        <w:rFonts w:hint="default"/>
        <w:position w:val="0"/>
      </w:rPr>
    </w:lvl>
    <w:lvl w:ilvl="1">
      <w:start w:val="1"/>
      <w:numFmt w:val="lowerLetter"/>
      <w:lvlText w:val="%2."/>
      <w:lvlJc w:val="left"/>
      <w:pPr>
        <w:tabs>
          <w:tab w:val="num" w:pos="360"/>
        </w:tabs>
        <w:ind w:left="360" w:firstLine="3960"/>
      </w:pPr>
      <w:rPr>
        <w:rFonts w:hint="default"/>
        <w:position w:val="0"/>
      </w:rPr>
    </w:lvl>
    <w:lvl w:ilvl="2">
      <w:start w:val="1"/>
      <w:numFmt w:val="lowerRoman"/>
      <w:lvlText w:val="%3."/>
      <w:lvlJc w:val="left"/>
      <w:pPr>
        <w:tabs>
          <w:tab w:val="num" w:pos="296"/>
        </w:tabs>
        <w:ind w:left="296" w:firstLine="4744"/>
      </w:pPr>
      <w:rPr>
        <w:rFonts w:hint="default"/>
        <w:position w:val="0"/>
      </w:rPr>
    </w:lvl>
    <w:lvl w:ilvl="3">
      <w:start w:val="1"/>
      <w:numFmt w:val="decimal"/>
      <w:lvlText w:val="%4."/>
      <w:lvlJc w:val="left"/>
      <w:pPr>
        <w:tabs>
          <w:tab w:val="num" w:pos="360"/>
        </w:tabs>
        <w:ind w:left="360" w:firstLine="5400"/>
      </w:pPr>
      <w:rPr>
        <w:rFonts w:hint="default"/>
        <w:position w:val="0"/>
      </w:rPr>
    </w:lvl>
    <w:lvl w:ilvl="4">
      <w:start w:val="1"/>
      <w:numFmt w:val="lowerLetter"/>
      <w:lvlText w:val="%5."/>
      <w:lvlJc w:val="left"/>
      <w:pPr>
        <w:tabs>
          <w:tab w:val="num" w:pos="360"/>
        </w:tabs>
        <w:ind w:left="360" w:firstLine="6120"/>
      </w:pPr>
      <w:rPr>
        <w:rFonts w:hint="default"/>
        <w:position w:val="0"/>
      </w:rPr>
    </w:lvl>
    <w:lvl w:ilvl="5">
      <w:start w:val="1"/>
      <w:numFmt w:val="lowerRoman"/>
      <w:lvlText w:val="%6."/>
      <w:lvlJc w:val="left"/>
      <w:pPr>
        <w:tabs>
          <w:tab w:val="num" w:pos="296"/>
        </w:tabs>
        <w:ind w:left="296" w:firstLine="6904"/>
      </w:pPr>
      <w:rPr>
        <w:rFonts w:hint="default"/>
        <w:position w:val="0"/>
      </w:rPr>
    </w:lvl>
    <w:lvl w:ilvl="6">
      <w:start w:val="1"/>
      <w:numFmt w:val="decimal"/>
      <w:lvlText w:val="%7."/>
      <w:lvlJc w:val="left"/>
      <w:pPr>
        <w:tabs>
          <w:tab w:val="num" w:pos="360"/>
        </w:tabs>
        <w:ind w:left="360" w:firstLine="7560"/>
      </w:pPr>
      <w:rPr>
        <w:rFonts w:hint="default"/>
        <w:position w:val="0"/>
      </w:rPr>
    </w:lvl>
    <w:lvl w:ilvl="7">
      <w:start w:val="1"/>
      <w:numFmt w:val="lowerLetter"/>
      <w:lvlText w:val="%8."/>
      <w:lvlJc w:val="left"/>
      <w:pPr>
        <w:tabs>
          <w:tab w:val="num" w:pos="360"/>
        </w:tabs>
        <w:ind w:left="360" w:firstLine="8280"/>
      </w:pPr>
      <w:rPr>
        <w:rFonts w:hint="default"/>
        <w:position w:val="0"/>
      </w:rPr>
    </w:lvl>
    <w:lvl w:ilvl="8">
      <w:start w:val="1"/>
      <w:numFmt w:val="lowerRoman"/>
      <w:lvlText w:val="%9."/>
      <w:lvlJc w:val="left"/>
      <w:pPr>
        <w:tabs>
          <w:tab w:val="num" w:pos="296"/>
        </w:tabs>
        <w:ind w:left="296" w:firstLine="9064"/>
      </w:pPr>
      <w:rPr>
        <w:rFonts w:hint="default"/>
        <w:position w:val="0"/>
      </w:rPr>
    </w:lvl>
  </w:abstractNum>
  <w:abstractNum w:abstractNumId="14" w15:restartNumberingAfterBreak="0">
    <w:nsid w:val="00000018"/>
    <w:multiLevelType w:val="multilevel"/>
    <w:tmpl w:val="894EE88A"/>
    <w:lvl w:ilvl="0">
      <w:start w:val="1"/>
      <w:numFmt w:val="lowerRoman"/>
      <w:pStyle w:val="ImportWordListStyleDefinition24"/>
      <w:lvlText w:val="%1."/>
      <w:lvlJc w:val="left"/>
      <w:pPr>
        <w:tabs>
          <w:tab w:val="num" w:pos="476"/>
        </w:tabs>
        <w:ind w:left="476" w:firstLine="312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1">
      <w:start w:val="1"/>
      <w:numFmt w:val="lowerLetter"/>
      <w:lvlText w:val="%2."/>
      <w:lvlJc w:val="left"/>
      <w:pPr>
        <w:tabs>
          <w:tab w:val="num" w:pos="360"/>
        </w:tabs>
        <w:ind w:left="360" w:firstLine="396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2">
      <w:start w:val="1"/>
      <w:numFmt w:val="lowerRoman"/>
      <w:lvlText w:val="%3."/>
      <w:lvlJc w:val="left"/>
      <w:pPr>
        <w:tabs>
          <w:tab w:val="num" w:pos="296"/>
        </w:tabs>
        <w:ind w:left="296" w:firstLine="474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3">
      <w:start w:val="1"/>
      <w:numFmt w:val="decimal"/>
      <w:lvlText w:val="%4."/>
      <w:lvlJc w:val="left"/>
      <w:pPr>
        <w:tabs>
          <w:tab w:val="num" w:pos="360"/>
        </w:tabs>
        <w:ind w:left="360" w:firstLine="540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4">
      <w:start w:val="1"/>
      <w:numFmt w:val="lowerLetter"/>
      <w:lvlText w:val="%5."/>
      <w:lvlJc w:val="left"/>
      <w:pPr>
        <w:tabs>
          <w:tab w:val="num" w:pos="360"/>
        </w:tabs>
        <w:ind w:left="360" w:firstLine="612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5">
      <w:start w:val="1"/>
      <w:numFmt w:val="lowerRoman"/>
      <w:lvlText w:val="%6."/>
      <w:lvlJc w:val="left"/>
      <w:pPr>
        <w:tabs>
          <w:tab w:val="num" w:pos="296"/>
        </w:tabs>
        <w:ind w:left="296" w:firstLine="690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6">
      <w:start w:val="1"/>
      <w:numFmt w:val="decimal"/>
      <w:lvlText w:val="%7."/>
      <w:lvlJc w:val="left"/>
      <w:pPr>
        <w:tabs>
          <w:tab w:val="num" w:pos="360"/>
        </w:tabs>
        <w:ind w:left="360" w:firstLine="756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7">
      <w:start w:val="1"/>
      <w:numFmt w:val="lowerLetter"/>
      <w:lvlText w:val="%8."/>
      <w:lvlJc w:val="left"/>
      <w:pPr>
        <w:tabs>
          <w:tab w:val="num" w:pos="360"/>
        </w:tabs>
        <w:ind w:left="360" w:firstLine="828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8">
      <w:start w:val="1"/>
      <w:numFmt w:val="lowerRoman"/>
      <w:lvlText w:val="%9."/>
      <w:lvlJc w:val="left"/>
      <w:pPr>
        <w:tabs>
          <w:tab w:val="num" w:pos="296"/>
        </w:tabs>
        <w:ind w:left="296" w:firstLine="906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abstractNum>
  <w:abstractNum w:abstractNumId="15" w15:restartNumberingAfterBreak="0">
    <w:nsid w:val="0000001A"/>
    <w:multiLevelType w:val="multilevel"/>
    <w:tmpl w:val="894EE88C"/>
    <w:lvl w:ilvl="0">
      <w:start w:val="1"/>
      <w:numFmt w:val="lowerRoman"/>
      <w:lvlText w:val="%1."/>
      <w:lvlJc w:val="left"/>
      <w:pPr>
        <w:tabs>
          <w:tab w:val="num" w:pos="114"/>
        </w:tabs>
        <w:ind w:left="114" w:firstLine="3486"/>
      </w:pPr>
      <w:rPr>
        <w:rFonts w:hint="default"/>
        <w:position w:val="0"/>
      </w:rPr>
    </w:lvl>
    <w:lvl w:ilvl="1">
      <w:start w:val="1"/>
      <w:numFmt w:val="lowerLetter"/>
      <w:lvlText w:val="%2."/>
      <w:lvlJc w:val="left"/>
      <w:pPr>
        <w:tabs>
          <w:tab w:val="num" w:pos="360"/>
        </w:tabs>
        <w:ind w:left="360" w:firstLine="4320"/>
      </w:pPr>
      <w:rPr>
        <w:rFonts w:hint="default"/>
        <w:position w:val="0"/>
      </w:rPr>
    </w:lvl>
    <w:lvl w:ilvl="2">
      <w:start w:val="1"/>
      <w:numFmt w:val="lowerRoman"/>
      <w:lvlText w:val="%3."/>
      <w:lvlJc w:val="left"/>
      <w:pPr>
        <w:tabs>
          <w:tab w:val="num" w:pos="296"/>
        </w:tabs>
        <w:ind w:left="296" w:firstLine="5104"/>
      </w:pPr>
      <w:rPr>
        <w:rFonts w:hint="default"/>
        <w:position w:val="0"/>
      </w:rPr>
    </w:lvl>
    <w:lvl w:ilvl="3">
      <w:start w:val="1"/>
      <w:numFmt w:val="decimal"/>
      <w:lvlText w:val="%4."/>
      <w:lvlJc w:val="left"/>
      <w:pPr>
        <w:tabs>
          <w:tab w:val="num" w:pos="360"/>
        </w:tabs>
        <w:ind w:left="360" w:firstLine="5760"/>
      </w:pPr>
      <w:rPr>
        <w:rFonts w:hint="default"/>
        <w:position w:val="0"/>
      </w:rPr>
    </w:lvl>
    <w:lvl w:ilvl="4">
      <w:start w:val="1"/>
      <w:numFmt w:val="lowerLetter"/>
      <w:lvlText w:val="%5."/>
      <w:lvlJc w:val="left"/>
      <w:pPr>
        <w:tabs>
          <w:tab w:val="num" w:pos="360"/>
        </w:tabs>
        <w:ind w:left="360" w:firstLine="6480"/>
      </w:pPr>
      <w:rPr>
        <w:rFonts w:hint="default"/>
        <w:position w:val="0"/>
      </w:rPr>
    </w:lvl>
    <w:lvl w:ilvl="5">
      <w:start w:val="1"/>
      <w:numFmt w:val="lowerRoman"/>
      <w:lvlText w:val="%6."/>
      <w:lvlJc w:val="left"/>
      <w:pPr>
        <w:tabs>
          <w:tab w:val="num" w:pos="296"/>
        </w:tabs>
        <w:ind w:left="296" w:firstLine="7264"/>
      </w:pPr>
      <w:rPr>
        <w:rFonts w:hint="default"/>
        <w:position w:val="0"/>
      </w:rPr>
    </w:lvl>
    <w:lvl w:ilvl="6">
      <w:start w:val="1"/>
      <w:numFmt w:val="decimal"/>
      <w:lvlText w:val="%7."/>
      <w:lvlJc w:val="left"/>
      <w:pPr>
        <w:tabs>
          <w:tab w:val="num" w:pos="360"/>
        </w:tabs>
        <w:ind w:left="360" w:firstLine="7920"/>
      </w:pPr>
      <w:rPr>
        <w:rFonts w:hint="default"/>
        <w:position w:val="0"/>
      </w:rPr>
    </w:lvl>
    <w:lvl w:ilvl="7">
      <w:start w:val="1"/>
      <w:numFmt w:val="lowerLetter"/>
      <w:lvlText w:val="%8."/>
      <w:lvlJc w:val="left"/>
      <w:pPr>
        <w:tabs>
          <w:tab w:val="num" w:pos="360"/>
        </w:tabs>
        <w:ind w:left="360" w:firstLine="8640"/>
      </w:pPr>
      <w:rPr>
        <w:rFonts w:hint="default"/>
        <w:position w:val="0"/>
      </w:rPr>
    </w:lvl>
    <w:lvl w:ilvl="8">
      <w:start w:val="1"/>
      <w:numFmt w:val="lowerRoman"/>
      <w:lvlText w:val="%9."/>
      <w:lvlJc w:val="left"/>
      <w:pPr>
        <w:tabs>
          <w:tab w:val="num" w:pos="296"/>
        </w:tabs>
        <w:ind w:left="296" w:firstLine="9424"/>
      </w:pPr>
      <w:rPr>
        <w:rFonts w:hint="default"/>
        <w:position w:val="0"/>
      </w:rPr>
    </w:lvl>
  </w:abstractNum>
  <w:abstractNum w:abstractNumId="16" w15:restartNumberingAfterBreak="0">
    <w:nsid w:val="0000001B"/>
    <w:multiLevelType w:val="multilevel"/>
    <w:tmpl w:val="894EE88D"/>
    <w:lvl w:ilvl="0">
      <w:start w:val="1"/>
      <w:numFmt w:val="lowerRoman"/>
      <w:pStyle w:val="ImportWordListStyleDefinition12"/>
      <w:lvlText w:val="%1."/>
      <w:lvlJc w:val="left"/>
      <w:pPr>
        <w:tabs>
          <w:tab w:val="num" w:pos="476"/>
        </w:tabs>
        <w:ind w:left="476" w:firstLine="348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1">
      <w:start w:val="1"/>
      <w:numFmt w:val="lowerLetter"/>
      <w:lvlText w:val="%2."/>
      <w:lvlJc w:val="left"/>
      <w:pPr>
        <w:tabs>
          <w:tab w:val="num" w:pos="360"/>
        </w:tabs>
        <w:ind w:left="360" w:firstLine="432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2">
      <w:start w:val="1"/>
      <w:numFmt w:val="lowerRoman"/>
      <w:lvlText w:val="%3."/>
      <w:lvlJc w:val="left"/>
      <w:pPr>
        <w:tabs>
          <w:tab w:val="num" w:pos="296"/>
        </w:tabs>
        <w:ind w:left="296" w:firstLine="510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3">
      <w:start w:val="1"/>
      <w:numFmt w:val="decimal"/>
      <w:lvlText w:val="%4."/>
      <w:lvlJc w:val="left"/>
      <w:pPr>
        <w:tabs>
          <w:tab w:val="num" w:pos="360"/>
        </w:tabs>
        <w:ind w:left="360" w:firstLine="576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4">
      <w:start w:val="1"/>
      <w:numFmt w:val="lowerLetter"/>
      <w:lvlText w:val="%5."/>
      <w:lvlJc w:val="left"/>
      <w:pPr>
        <w:tabs>
          <w:tab w:val="num" w:pos="360"/>
        </w:tabs>
        <w:ind w:left="360" w:firstLine="648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5">
      <w:start w:val="1"/>
      <w:numFmt w:val="lowerRoman"/>
      <w:lvlText w:val="%6."/>
      <w:lvlJc w:val="left"/>
      <w:pPr>
        <w:tabs>
          <w:tab w:val="num" w:pos="296"/>
        </w:tabs>
        <w:ind w:left="296" w:firstLine="726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6">
      <w:start w:val="1"/>
      <w:numFmt w:val="decimal"/>
      <w:lvlText w:val="%7."/>
      <w:lvlJc w:val="left"/>
      <w:pPr>
        <w:tabs>
          <w:tab w:val="num" w:pos="360"/>
        </w:tabs>
        <w:ind w:left="360" w:firstLine="792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7">
      <w:start w:val="1"/>
      <w:numFmt w:val="lowerLetter"/>
      <w:lvlText w:val="%8."/>
      <w:lvlJc w:val="left"/>
      <w:pPr>
        <w:tabs>
          <w:tab w:val="num" w:pos="360"/>
        </w:tabs>
        <w:ind w:left="360" w:firstLine="864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8">
      <w:start w:val="1"/>
      <w:numFmt w:val="lowerRoman"/>
      <w:lvlText w:val="%9."/>
      <w:lvlJc w:val="left"/>
      <w:pPr>
        <w:tabs>
          <w:tab w:val="num" w:pos="296"/>
        </w:tabs>
        <w:ind w:left="296" w:firstLine="942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abstractNum>
  <w:abstractNum w:abstractNumId="17" w15:restartNumberingAfterBreak="0">
    <w:nsid w:val="0000001D"/>
    <w:multiLevelType w:val="multilevel"/>
    <w:tmpl w:val="894EE88F"/>
    <w:lvl w:ilvl="0">
      <w:start w:val="1"/>
      <w:numFmt w:val="lowerRoman"/>
      <w:pStyle w:val="ImportWordListStyleDefinition5"/>
      <w:lvlText w:val="%1."/>
      <w:lvlJc w:val="left"/>
      <w:pPr>
        <w:tabs>
          <w:tab w:val="num" w:pos="720"/>
        </w:tabs>
        <w:ind w:left="720" w:firstLine="360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1">
      <w:start w:val="1"/>
      <w:numFmt w:val="lowerLetter"/>
      <w:lvlText w:val="%2."/>
      <w:lvlJc w:val="left"/>
      <w:pPr>
        <w:tabs>
          <w:tab w:val="num" w:pos="360"/>
        </w:tabs>
        <w:ind w:left="360" w:firstLine="432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2">
      <w:start w:val="1"/>
      <w:numFmt w:val="lowerRoman"/>
      <w:lvlText w:val="%3."/>
      <w:lvlJc w:val="left"/>
      <w:pPr>
        <w:tabs>
          <w:tab w:val="num" w:pos="296"/>
        </w:tabs>
        <w:ind w:left="296" w:firstLine="510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3">
      <w:start w:val="1"/>
      <w:numFmt w:val="decimal"/>
      <w:lvlText w:val="%4."/>
      <w:lvlJc w:val="left"/>
      <w:pPr>
        <w:tabs>
          <w:tab w:val="num" w:pos="360"/>
        </w:tabs>
        <w:ind w:left="360" w:firstLine="576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4">
      <w:start w:val="1"/>
      <w:numFmt w:val="lowerLetter"/>
      <w:lvlText w:val="%5."/>
      <w:lvlJc w:val="left"/>
      <w:pPr>
        <w:tabs>
          <w:tab w:val="num" w:pos="360"/>
        </w:tabs>
        <w:ind w:left="360" w:firstLine="648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5">
      <w:start w:val="1"/>
      <w:numFmt w:val="lowerRoman"/>
      <w:lvlText w:val="%6."/>
      <w:lvlJc w:val="left"/>
      <w:pPr>
        <w:tabs>
          <w:tab w:val="num" w:pos="296"/>
        </w:tabs>
        <w:ind w:left="296" w:firstLine="726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6">
      <w:start w:val="1"/>
      <w:numFmt w:val="decimal"/>
      <w:lvlText w:val="%7."/>
      <w:lvlJc w:val="left"/>
      <w:pPr>
        <w:tabs>
          <w:tab w:val="num" w:pos="360"/>
        </w:tabs>
        <w:ind w:left="360" w:firstLine="792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7">
      <w:start w:val="1"/>
      <w:numFmt w:val="lowerLetter"/>
      <w:lvlText w:val="%8."/>
      <w:lvlJc w:val="left"/>
      <w:pPr>
        <w:tabs>
          <w:tab w:val="num" w:pos="360"/>
        </w:tabs>
        <w:ind w:left="360" w:firstLine="864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8">
      <w:start w:val="1"/>
      <w:numFmt w:val="lowerRoman"/>
      <w:lvlText w:val="%9."/>
      <w:lvlJc w:val="left"/>
      <w:pPr>
        <w:tabs>
          <w:tab w:val="num" w:pos="296"/>
        </w:tabs>
        <w:ind w:left="296" w:firstLine="942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abstractNum>
  <w:abstractNum w:abstractNumId="18" w15:restartNumberingAfterBreak="0">
    <w:nsid w:val="0000001F"/>
    <w:multiLevelType w:val="multilevel"/>
    <w:tmpl w:val="894EE891"/>
    <w:lvl w:ilvl="0">
      <w:start w:val="1"/>
      <w:numFmt w:val="lowerRoman"/>
      <w:pStyle w:val="ImportWordListStyleDefinition9"/>
      <w:lvlText w:val="%1."/>
      <w:lvlJc w:val="left"/>
      <w:pPr>
        <w:tabs>
          <w:tab w:val="num" w:pos="720"/>
        </w:tabs>
        <w:ind w:left="720" w:firstLine="3600"/>
      </w:pPr>
      <w:rPr>
        <w:rFonts w:hint="default"/>
        <w:position w:val="0"/>
      </w:rPr>
    </w:lvl>
    <w:lvl w:ilvl="1">
      <w:start w:val="1"/>
      <w:numFmt w:val="lowerLetter"/>
      <w:lvlText w:val="%2."/>
      <w:lvlJc w:val="left"/>
      <w:pPr>
        <w:tabs>
          <w:tab w:val="num" w:pos="360"/>
        </w:tabs>
        <w:ind w:left="360" w:firstLine="4320"/>
      </w:pPr>
      <w:rPr>
        <w:rFonts w:hint="default"/>
        <w:position w:val="0"/>
      </w:rPr>
    </w:lvl>
    <w:lvl w:ilvl="2">
      <w:start w:val="1"/>
      <w:numFmt w:val="lowerRoman"/>
      <w:lvlText w:val="%3."/>
      <w:lvlJc w:val="left"/>
      <w:pPr>
        <w:tabs>
          <w:tab w:val="num" w:pos="296"/>
        </w:tabs>
        <w:ind w:left="296" w:firstLine="5104"/>
      </w:pPr>
      <w:rPr>
        <w:rFonts w:hint="default"/>
        <w:position w:val="0"/>
      </w:rPr>
    </w:lvl>
    <w:lvl w:ilvl="3">
      <w:start w:val="1"/>
      <w:numFmt w:val="decimal"/>
      <w:lvlText w:val="%4."/>
      <w:lvlJc w:val="left"/>
      <w:pPr>
        <w:tabs>
          <w:tab w:val="num" w:pos="360"/>
        </w:tabs>
        <w:ind w:left="360" w:firstLine="5760"/>
      </w:pPr>
      <w:rPr>
        <w:rFonts w:hint="default"/>
        <w:position w:val="0"/>
      </w:rPr>
    </w:lvl>
    <w:lvl w:ilvl="4">
      <w:start w:val="1"/>
      <w:numFmt w:val="lowerLetter"/>
      <w:lvlText w:val="%5."/>
      <w:lvlJc w:val="left"/>
      <w:pPr>
        <w:tabs>
          <w:tab w:val="num" w:pos="360"/>
        </w:tabs>
        <w:ind w:left="360" w:firstLine="6480"/>
      </w:pPr>
      <w:rPr>
        <w:rFonts w:hint="default"/>
        <w:position w:val="0"/>
      </w:rPr>
    </w:lvl>
    <w:lvl w:ilvl="5">
      <w:start w:val="1"/>
      <w:numFmt w:val="lowerRoman"/>
      <w:lvlText w:val="%6."/>
      <w:lvlJc w:val="left"/>
      <w:pPr>
        <w:tabs>
          <w:tab w:val="num" w:pos="296"/>
        </w:tabs>
        <w:ind w:left="296" w:firstLine="7264"/>
      </w:pPr>
      <w:rPr>
        <w:rFonts w:hint="default"/>
        <w:position w:val="0"/>
      </w:rPr>
    </w:lvl>
    <w:lvl w:ilvl="6">
      <w:start w:val="1"/>
      <w:numFmt w:val="decimal"/>
      <w:lvlText w:val="%7."/>
      <w:lvlJc w:val="left"/>
      <w:pPr>
        <w:tabs>
          <w:tab w:val="num" w:pos="360"/>
        </w:tabs>
        <w:ind w:left="360" w:firstLine="7920"/>
      </w:pPr>
      <w:rPr>
        <w:rFonts w:hint="default"/>
        <w:position w:val="0"/>
      </w:rPr>
    </w:lvl>
    <w:lvl w:ilvl="7">
      <w:start w:val="1"/>
      <w:numFmt w:val="lowerLetter"/>
      <w:lvlText w:val="%8."/>
      <w:lvlJc w:val="left"/>
      <w:pPr>
        <w:tabs>
          <w:tab w:val="num" w:pos="360"/>
        </w:tabs>
        <w:ind w:left="360" w:firstLine="8640"/>
      </w:pPr>
      <w:rPr>
        <w:rFonts w:hint="default"/>
        <w:position w:val="0"/>
      </w:rPr>
    </w:lvl>
    <w:lvl w:ilvl="8">
      <w:start w:val="1"/>
      <w:numFmt w:val="lowerRoman"/>
      <w:lvlText w:val="%9."/>
      <w:lvlJc w:val="left"/>
      <w:pPr>
        <w:tabs>
          <w:tab w:val="num" w:pos="296"/>
        </w:tabs>
        <w:ind w:left="296" w:firstLine="9424"/>
      </w:pPr>
      <w:rPr>
        <w:rFonts w:hint="default"/>
        <w:position w:val="0"/>
      </w:rPr>
    </w:lvl>
  </w:abstractNum>
  <w:abstractNum w:abstractNumId="19" w15:restartNumberingAfterBreak="0">
    <w:nsid w:val="00000021"/>
    <w:multiLevelType w:val="multilevel"/>
    <w:tmpl w:val="894EE893"/>
    <w:lvl w:ilvl="0">
      <w:start w:val="1"/>
      <w:numFmt w:val="lowerLetter"/>
      <w:lvlText w:val="%1."/>
      <w:lvlJc w:val="left"/>
      <w:pPr>
        <w:tabs>
          <w:tab w:val="num" w:pos="720"/>
        </w:tabs>
        <w:ind w:left="720" w:firstLine="2880"/>
      </w:pPr>
      <w:rPr>
        <w:rFonts w:hint="default"/>
        <w:position w:val="0"/>
      </w:rPr>
    </w:lvl>
    <w:lvl w:ilvl="1">
      <w:start w:val="1"/>
      <w:numFmt w:val="lowerLetter"/>
      <w:lvlText w:val="%2."/>
      <w:lvlJc w:val="left"/>
      <w:pPr>
        <w:tabs>
          <w:tab w:val="num" w:pos="360"/>
        </w:tabs>
        <w:ind w:left="360" w:firstLine="2160"/>
      </w:pPr>
      <w:rPr>
        <w:rFonts w:hint="default"/>
        <w:position w:val="0"/>
      </w:rPr>
    </w:lvl>
    <w:lvl w:ilvl="2">
      <w:start w:val="1"/>
      <w:numFmt w:val="lowerRoman"/>
      <w:lvlText w:val="%3."/>
      <w:lvlJc w:val="left"/>
      <w:pPr>
        <w:tabs>
          <w:tab w:val="num" w:pos="296"/>
        </w:tabs>
        <w:ind w:left="296" w:firstLine="2944"/>
      </w:pPr>
      <w:rPr>
        <w:rFonts w:hint="default"/>
        <w:position w:val="0"/>
      </w:rPr>
    </w:lvl>
    <w:lvl w:ilvl="3">
      <w:start w:val="1"/>
      <w:numFmt w:val="decimal"/>
      <w:lvlText w:val="%4."/>
      <w:lvlJc w:val="left"/>
      <w:pPr>
        <w:tabs>
          <w:tab w:val="num" w:pos="360"/>
        </w:tabs>
        <w:ind w:left="360" w:firstLine="3600"/>
      </w:pPr>
      <w:rPr>
        <w:rFonts w:hint="default"/>
        <w:position w:val="0"/>
      </w:rPr>
    </w:lvl>
    <w:lvl w:ilvl="4">
      <w:start w:val="1"/>
      <w:numFmt w:val="lowerLetter"/>
      <w:lvlText w:val="%5."/>
      <w:lvlJc w:val="left"/>
      <w:pPr>
        <w:tabs>
          <w:tab w:val="num" w:pos="360"/>
        </w:tabs>
        <w:ind w:left="360" w:firstLine="4320"/>
      </w:pPr>
      <w:rPr>
        <w:rFonts w:hint="default"/>
        <w:position w:val="0"/>
      </w:rPr>
    </w:lvl>
    <w:lvl w:ilvl="5">
      <w:start w:val="1"/>
      <w:numFmt w:val="lowerRoman"/>
      <w:lvlText w:val="%6."/>
      <w:lvlJc w:val="left"/>
      <w:pPr>
        <w:tabs>
          <w:tab w:val="num" w:pos="296"/>
        </w:tabs>
        <w:ind w:left="296" w:firstLine="5104"/>
      </w:pPr>
      <w:rPr>
        <w:rFonts w:hint="default"/>
        <w:position w:val="0"/>
      </w:rPr>
    </w:lvl>
    <w:lvl w:ilvl="6">
      <w:start w:val="1"/>
      <w:numFmt w:val="decimal"/>
      <w:lvlText w:val="%7."/>
      <w:lvlJc w:val="left"/>
      <w:pPr>
        <w:tabs>
          <w:tab w:val="num" w:pos="360"/>
        </w:tabs>
        <w:ind w:left="360" w:firstLine="5760"/>
      </w:pPr>
      <w:rPr>
        <w:rFonts w:hint="default"/>
        <w:position w:val="0"/>
      </w:rPr>
    </w:lvl>
    <w:lvl w:ilvl="7">
      <w:start w:val="1"/>
      <w:numFmt w:val="lowerLetter"/>
      <w:lvlText w:val="%8."/>
      <w:lvlJc w:val="left"/>
      <w:pPr>
        <w:tabs>
          <w:tab w:val="num" w:pos="360"/>
        </w:tabs>
        <w:ind w:left="360" w:firstLine="6480"/>
      </w:pPr>
      <w:rPr>
        <w:rFonts w:hint="default"/>
        <w:position w:val="0"/>
      </w:rPr>
    </w:lvl>
    <w:lvl w:ilvl="8">
      <w:start w:val="1"/>
      <w:numFmt w:val="lowerRoman"/>
      <w:lvlText w:val="%9."/>
      <w:lvlJc w:val="left"/>
      <w:pPr>
        <w:tabs>
          <w:tab w:val="num" w:pos="296"/>
        </w:tabs>
        <w:ind w:left="296" w:firstLine="7264"/>
      </w:pPr>
      <w:rPr>
        <w:rFonts w:hint="default"/>
        <w:position w:val="0"/>
      </w:rPr>
    </w:lvl>
  </w:abstractNum>
  <w:abstractNum w:abstractNumId="20" w15:restartNumberingAfterBreak="0">
    <w:nsid w:val="00000022"/>
    <w:multiLevelType w:val="multilevel"/>
    <w:tmpl w:val="894EE894"/>
    <w:lvl w:ilvl="0">
      <w:start w:val="1"/>
      <w:numFmt w:val="lowerLetter"/>
      <w:pStyle w:val="ImportWordListStyleDefinition3"/>
      <w:lvlText w:val="%1."/>
      <w:lvlJc w:val="left"/>
      <w:pPr>
        <w:tabs>
          <w:tab w:val="num" w:pos="720"/>
        </w:tabs>
        <w:ind w:left="720" w:firstLine="144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1">
      <w:start w:val="1"/>
      <w:numFmt w:val="lowerLetter"/>
      <w:lvlText w:val="%2."/>
      <w:lvlJc w:val="left"/>
      <w:pPr>
        <w:tabs>
          <w:tab w:val="num" w:pos="360"/>
        </w:tabs>
        <w:ind w:left="360" w:firstLine="216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2">
      <w:start w:val="1"/>
      <w:numFmt w:val="lowerRoman"/>
      <w:lvlText w:val="%3."/>
      <w:lvlJc w:val="left"/>
      <w:pPr>
        <w:tabs>
          <w:tab w:val="num" w:pos="296"/>
        </w:tabs>
        <w:ind w:left="296" w:firstLine="294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3">
      <w:start w:val="1"/>
      <w:numFmt w:val="decimal"/>
      <w:lvlText w:val="%4."/>
      <w:lvlJc w:val="left"/>
      <w:pPr>
        <w:tabs>
          <w:tab w:val="num" w:pos="360"/>
        </w:tabs>
        <w:ind w:left="360" w:firstLine="360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4">
      <w:start w:val="1"/>
      <w:numFmt w:val="lowerLetter"/>
      <w:lvlText w:val="%5."/>
      <w:lvlJc w:val="left"/>
      <w:pPr>
        <w:tabs>
          <w:tab w:val="num" w:pos="360"/>
        </w:tabs>
        <w:ind w:left="360" w:firstLine="432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5">
      <w:start w:val="1"/>
      <w:numFmt w:val="lowerRoman"/>
      <w:lvlText w:val="%6."/>
      <w:lvlJc w:val="left"/>
      <w:pPr>
        <w:tabs>
          <w:tab w:val="num" w:pos="296"/>
        </w:tabs>
        <w:ind w:left="296" w:firstLine="510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6">
      <w:start w:val="1"/>
      <w:numFmt w:val="decimal"/>
      <w:lvlText w:val="%7."/>
      <w:lvlJc w:val="left"/>
      <w:pPr>
        <w:tabs>
          <w:tab w:val="num" w:pos="360"/>
        </w:tabs>
        <w:ind w:left="360" w:firstLine="576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7">
      <w:start w:val="1"/>
      <w:numFmt w:val="lowerLetter"/>
      <w:lvlText w:val="%8."/>
      <w:lvlJc w:val="left"/>
      <w:pPr>
        <w:tabs>
          <w:tab w:val="num" w:pos="360"/>
        </w:tabs>
        <w:ind w:left="360" w:firstLine="648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8">
      <w:start w:val="1"/>
      <w:numFmt w:val="lowerRoman"/>
      <w:lvlText w:val="%9."/>
      <w:lvlJc w:val="left"/>
      <w:pPr>
        <w:tabs>
          <w:tab w:val="num" w:pos="296"/>
        </w:tabs>
        <w:ind w:left="296" w:firstLine="726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abstractNum>
  <w:abstractNum w:abstractNumId="21" w15:restartNumberingAfterBreak="0">
    <w:nsid w:val="00000024"/>
    <w:multiLevelType w:val="multilevel"/>
    <w:tmpl w:val="894EE896"/>
    <w:lvl w:ilvl="0">
      <w:start w:val="1"/>
      <w:numFmt w:val="decimal"/>
      <w:lvlText w:val="%1."/>
      <w:lvlJc w:val="left"/>
      <w:pPr>
        <w:tabs>
          <w:tab w:val="num" w:pos="360"/>
        </w:tabs>
        <w:ind w:left="360" w:firstLine="720"/>
      </w:pPr>
      <w:rPr>
        <w:rFonts w:hint="default"/>
        <w:position w:val="0"/>
      </w:rPr>
    </w:lvl>
    <w:lvl w:ilvl="1">
      <w:start w:val="1"/>
      <w:numFmt w:val="lowerLetter"/>
      <w:lvlText w:val="%2."/>
      <w:lvlJc w:val="left"/>
      <w:pPr>
        <w:tabs>
          <w:tab w:val="num" w:pos="360"/>
        </w:tabs>
        <w:ind w:left="360" w:firstLine="1440"/>
      </w:pPr>
      <w:rPr>
        <w:rFonts w:hint="default"/>
        <w:position w:val="0"/>
      </w:rPr>
    </w:lvl>
    <w:lvl w:ilvl="2">
      <w:start w:val="1"/>
      <w:numFmt w:val="decimal"/>
      <w:lvlText w:val="%3."/>
      <w:lvlJc w:val="left"/>
      <w:pPr>
        <w:tabs>
          <w:tab w:val="num" w:pos="540"/>
        </w:tabs>
        <w:ind w:left="540" w:firstLine="2160"/>
      </w:pPr>
      <w:rPr>
        <w:rFonts w:hint="default"/>
        <w:position w:val="0"/>
      </w:rPr>
    </w:lvl>
    <w:lvl w:ilvl="3">
      <w:start w:val="1"/>
      <w:numFmt w:val="decimal"/>
      <w:lvlText w:val="%4."/>
      <w:lvlJc w:val="left"/>
      <w:pPr>
        <w:tabs>
          <w:tab w:val="num" w:pos="360"/>
        </w:tabs>
        <w:ind w:left="360" w:firstLine="2880"/>
      </w:pPr>
      <w:rPr>
        <w:rFonts w:hint="default"/>
        <w:position w:val="0"/>
      </w:rPr>
    </w:lvl>
    <w:lvl w:ilvl="4">
      <w:start w:val="1"/>
      <w:numFmt w:val="lowerLetter"/>
      <w:lvlText w:val="%5."/>
      <w:lvlJc w:val="left"/>
      <w:pPr>
        <w:tabs>
          <w:tab w:val="num" w:pos="360"/>
        </w:tabs>
        <w:ind w:left="360" w:firstLine="3600"/>
      </w:pPr>
      <w:rPr>
        <w:rFonts w:hint="default"/>
        <w:position w:val="0"/>
      </w:rPr>
    </w:lvl>
    <w:lvl w:ilvl="5">
      <w:start w:val="1"/>
      <w:numFmt w:val="lowerRoman"/>
      <w:lvlText w:val="%6."/>
      <w:lvlJc w:val="left"/>
      <w:pPr>
        <w:tabs>
          <w:tab w:val="num" w:pos="296"/>
        </w:tabs>
        <w:ind w:left="296" w:firstLine="4384"/>
      </w:pPr>
      <w:rPr>
        <w:rFonts w:hint="default"/>
        <w:position w:val="0"/>
      </w:rPr>
    </w:lvl>
    <w:lvl w:ilvl="6">
      <w:start w:val="1"/>
      <w:numFmt w:val="decimal"/>
      <w:lvlText w:val="%7."/>
      <w:lvlJc w:val="left"/>
      <w:pPr>
        <w:tabs>
          <w:tab w:val="num" w:pos="360"/>
        </w:tabs>
        <w:ind w:left="360" w:firstLine="5040"/>
      </w:pPr>
      <w:rPr>
        <w:rFonts w:hint="default"/>
        <w:position w:val="0"/>
      </w:rPr>
    </w:lvl>
    <w:lvl w:ilvl="7">
      <w:start w:val="1"/>
      <w:numFmt w:val="lowerLetter"/>
      <w:lvlText w:val="%8."/>
      <w:lvlJc w:val="left"/>
      <w:pPr>
        <w:tabs>
          <w:tab w:val="num" w:pos="360"/>
        </w:tabs>
        <w:ind w:left="360" w:firstLine="5760"/>
      </w:pPr>
      <w:rPr>
        <w:rFonts w:hint="default"/>
        <w:position w:val="0"/>
      </w:rPr>
    </w:lvl>
    <w:lvl w:ilvl="8">
      <w:start w:val="1"/>
      <w:numFmt w:val="lowerRoman"/>
      <w:lvlText w:val="%9."/>
      <w:lvlJc w:val="left"/>
      <w:pPr>
        <w:tabs>
          <w:tab w:val="num" w:pos="296"/>
        </w:tabs>
        <w:ind w:left="296" w:firstLine="6544"/>
      </w:pPr>
      <w:rPr>
        <w:rFonts w:hint="default"/>
        <w:position w:val="0"/>
      </w:rPr>
    </w:lvl>
  </w:abstractNum>
  <w:abstractNum w:abstractNumId="22" w15:restartNumberingAfterBreak="0">
    <w:nsid w:val="00000025"/>
    <w:multiLevelType w:val="multilevel"/>
    <w:tmpl w:val="894EE897"/>
    <w:lvl w:ilvl="0">
      <w:start w:val="1"/>
      <w:numFmt w:val="decimal"/>
      <w:pStyle w:val="ImportWordListStyleDefinition6"/>
      <w:lvlText w:val="%1."/>
      <w:lvlJc w:val="left"/>
      <w:pPr>
        <w:tabs>
          <w:tab w:val="num" w:pos="360"/>
        </w:tabs>
        <w:ind w:left="360" w:firstLine="72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1">
      <w:start w:val="1"/>
      <w:numFmt w:val="lowerLetter"/>
      <w:lvlText w:val="%2."/>
      <w:lvlJc w:val="left"/>
      <w:pPr>
        <w:tabs>
          <w:tab w:val="num" w:pos="360"/>
        </w:tabs>
        <w:ind w:left="360" w:firstLine="144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2">
      <w:start w:val="1"/>
      <w:numFmt w:val="decimal"/>
      <w:lvlText w:val="%3."/>
      <w:lvlJc w:val="left"/>
      <w:pPr>
        <w:tabs>
          <w:tab w:val="num" w:pos="360"/>
        </w:tabs>
        <w:ind w:left="360" w:firstLine="234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3">
      <w:start w:val="1"/>
      <w:numFmt w:val="decimal"/>
      <w:lvlText w:val="%4."/>
      <w:lvlJc w:val="left"/>
      <w:pPr>
        <w:tabs>
          <w:tab w:val="num" w:pos="360"/>
        </w:tabs>
        <w:ind w:left="360" w:firstLine="288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4">
      <w:start w:val="1"/>
      <w:numFmt w:val="lowerLetter"/>
      <w:lvlText w:val="%5."/>
      <w:lvlJc w:val="left"/>
      <w:pPr>
        <w:tabs>
          <w:tab w:val="num" w:pos="360"/>
        </w:tabs>
        <w:ind w:left="360" w:firstLine="360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5">
      <w:start w:val="1"/>
      <w:numFmt w:val="lowerRoman"/>
      <w:lvlText w:val="%6."/>
      <w:lvlJc w:val="left"/>
      <w:pPr>
        <w:tabs>
          <w:tab w:val="num" w:pos="296"/>
        </w:tabs>
        <w:ind w:left="296" w:firstLine="438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6">
      <w:start w:val="1"/>
      <w:numFmt w:val="decimal"/>
      <w:lvlText w:val="%7."/>
      <w:lvlJc w:val="left"/>
      <w:pPr>
        <w:tabs>
          <w:tab w:val="num" w:pos="360"/>
        </w:tabs>
        <w:ind w:left="360" w:firstLine="504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7">
      <w:start w:val="1"/>
      <w:numFmt w:val="lowerLetter"/>
      <w:lvlText w:val="%8."/>
      <w:lvlJc w:val="left"/>
      <w:pPr>
        <w:tabs>
          <w:tab w:val="num" w:pos="360"/>
        </w:tabs>
        <w:ind w:left="360" w:firstLine="576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8">
      <w:start w:val="1"/>
      <w:numFmt w:val="lowerRoman"/>
      <w:lvlText w:val="%9."/>
      <w:lvlJc w:val="left"/>
      <w:pPr>
        <w:tabs>
          <w:tab w:val="num" w:pos="296"/>
        </w:tabs>
        <w:ind w:left="296" w:firstLine="654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abstractNum>
  <w:abstractNum w:abstractNumId="23" w15:restartNumberingAfterBreak="0">
    <w:nsid w:val="00000027"/>
    <w:multiLevelType w:val="multilevel"/>
    <w:tmpl w:val="894EE899"/>
    <w:lvl w:ilvl="0">
      <w:start w:val="1"/>
      <w:numFmt w:val="upperLetter"/>
      <w:suff w:val="nothing"/>
      <w:lvlText w:val="%1."/>
      <w:lvlJc w:val="left"/>
      <w:pPr>
        <w:ind w:left="0" w:firstLine="1440"/>
      </w:pPr>
      <w:rPr>
        <w:rFonts w:hint="default"/>
        <w:position w:val="0"/>
      </w:rPr>
    </w:lvl>
    <w:lvl w:ilvl="1">
      <w:start w:val="1"/>
      <w:numFmt w:val="lowerRoman"/>
      <w:lvlText w:val="%2."/>
      <w:lvlJc w:val="left"/>
      <w:pPr>
        <w:tabs>
          <w:tab w:val="num" w:pos="720"/>
        </w:tabs>
        <w:ind w:left="720" w:firstLine="2160"/>
      </w:pPr>
      <w:rPr>
        <w:rFonts w:hint="default"/>
        <w:position w:val="0"/>
      </w:rPr>
    </w:lvl>
    <w:lvl w:ilvl="2">
      <w:start w:val="1"/>
      <w:numFmt w:val="lowerRoman"/>
      <w:lvlText w:val="%3."/>
      <w:lvlJc w:val="left"/>
      <w:pPr>
        <w:tabs>
          <w:tab w:val="num" w:pos="296"/>
        </w:tabs>
        <w:ind w:left="296" w:firstLine="2944"/>
      </w:pPr>
      <w:rPr>
        <w:rFonts w:hint="default"/>
        <w:position w:val="0"/>
      </w:rPr>
    </w:lvl>
    <w:lvl w:ilvl="3">
      <w:start w:val="1"/>
      <w:numFmt w:val="decimal"/>
      <w:lvlText w:val="%4."/>
      <w:lvlJc w:val="left"/>
      <w:pPr>
        <w:tabs>
          <w:tab w:val="num" w:pos="360"/>
        </w:tabs>
        <w:ind w:left="360" w:firstLine="3600"/>
      </w:pPr>
      <w:rPr>
        <w:rFonts w:hint="default"/>
        <w:position w:val="0"/>
      </w:rPr>
    </w:lvl>
    <w:lvl w:ilvl="4">
      <w:start w:val="1"/>
      <w:numFmt w:val="lowerLetter"/>
      <w:lvlText w:val="%5."/>
      <w:lvlJc w:val="left"/>
      <w:pPr>
        <w:tabs>
          <w:tab w:val="num" w:pos="360"/>
        </w:tabs>
        <w:ind w:left="360" w:firstLine="4320"/>
      </w:pPr>
      <w:rPr>
        <w:rFonts w:hint="default"/>
        <w:position w:val="0"/>
      </w:rPr>
    </w:lvl>
    <w:lvl w:ilvl="5">
      <w:start w:val="1"/>
      <w:numFmt w:val="lowerRoman"/>
      <w:lvlText w:val="%6."/>
      <w:lvlJc w:val="left"/>
      <w:pPr>
        <w:tabs>
          <w:tab w:val="num" w:pos="296"/>
        </w:tabs>
        <w:ind w:left="296" w:firstLine="5104"/>
      </w:pPr>
      <w:rPr>
        <w:rFonts w:hint="default"/>
        <w:position w:val="0"/>
      </w:rPr>
    </w:lvl>
    <w:lvl w:ilvl="6">
      <w:start w:val="1"/>
      <w:numFmt w:val="decimal"/>
      <w:lvlText w:val="%7."/>
      <w:lvlJc w:val="left"/>
      <w:pPr>
        <w:tabs>
          <w:tab w:val="num" w:pos="360"/>
        </w:tabs>
        <w:ind w:left="360" w:firstLine="5760"/>
      </w:pPr>
      <w:rPr>
        <w:rFonts w:hint="default"/>
        <w:position w:val="0"/>
      </w:rPr>
    </w:lvl>
    <w:lvl w:ilvl="7">
      <w:start w:val="1"/>
      <w:numFmt w:val="lowerLetter"/>
      <w:lvlText w:val="%8."/>
      <w:lvlJc w:val="left"/>
      <w:pPr>
        <w:tabs>
          <w:tab w:val="num" w:pos="360"/>
        </w:tabs>
        <w:ind w:left="360" w:firstLine="6480"/>
      </w:pPr>
      <w:rPr>
        <w:rFonts w:hint="default"/>
        <w:position w:val="0"/>
      </w:rPr>
    </w:lvl>
    <w:lvl w:ilvl="8">
      <w:start w:val="1"/>
      <w:numFmt w:val="lowerRoman"/>
      <w:lvlText w:val="%9."/>
      <w:lvlJc w:val="left"/>
      <w:pPr>
        <w:tabs>
          <w:tab w:val="num" w:pos="296"/>
        </w:tabs>
        <w:ind w:left="296" w:firstLine="7264"/>
      </w:pPr>
      <w:rPr>
        <w:rFonts w:hint="default"/>
        <w:position w:val="0"/>
      </w:rPr>
    </w:lvl>
  </w:abstractNum>
  <w:abstractNum w:abstractNumId="24" w15:restartNumberingAfterBreak="0">
    <w:nsid w:val="00000028"/>
    <w:multiLevelType w:val="multilevel"/>
    <w:tmpl w:val="894EE89A"/>
    <w:lvl w:ilvl="0">
      <w:start w:val="1"/>
      <w:numFmt w:val="upperLetter"/>
      <w:pStyle w:val="ImportWordListStyleDefinition18"/>
      <w:lvlText w:val="%1."/>
      <w:lvlJc w:val="left"/>
      <w:pPr>
        <w:tabs>
          <w:tab w:val="num" w:pos="360"/>
        </w:tabs>
        <w:ind w:left="360" w:firstLine="99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1">
      <w:start w:val="1"/>
      <w:numFmt w:val="lowerRoman"/>
      <w:lvlText w:val="%2."/>
      <w:lvlJc w:val="left"/>
      <w:pPr>
        <w:tabs>
          <w:tab w:val="num" w:pos="720"/>
        </w:tabs>
        <w:ind w:left="720" w:firstLine="216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2">
      <w:start w:val="1"/>
      <w:numFmt w:val="lowerRoman"/>
      <w:lvlText w:val="%3."/>
      <w:lvlJc w:val="left"/>
      <w:pPr>
        <w:tabs>
          <w:tab w:val="num" w:pos="296"/>
        </w:tabs>
        <w:ind w:left="296" w:firstLine="294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3">
      <w:start w:val="1"/>
      <w:numFmt w:val="decimal"/>
      <w:lvlText w:val="%4."/>
      <w:lvlJc w:val="left"/>
      <w:pPr>
        <w:tabs>
          <w:tab w:val="num" w:pos="360"/>
        </w:tabs>
        <w:ind w:left="360" w:firstLine="360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4">
      <w:start w:val="1"/>
      <w:numFmt w:val="lowerLetter"/>
      <w:lvlText w:val="%5."/>
      <w:lvlJc w:val="left"/>
      <w:pPr>
        <w:tabs>
          <w:tab w:val="num" w:pos="360"/>
        </w:tabs>
        <w:ind w:left="360" w:firstLine="432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5">
      <w:start w:val="1"/>
      <w:numFmt w:val="lowerRoman"/>
      <w:lvlText w:val="%6."/>
      <w:lvlJc w:val="left"/>
      <w:pPr>
        <w:tabs>
          <w:tab w:val="num" w:pos="296"/>
        </w:tabs>
        <w:ind w:left="296" w:firstLine="510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6">
      <w:start w:val="1"/>
      <w:numFmt w:val="decimal"/>
      <w:lvlText w:val="%7."/>
      <w:lvlJc w:val="left"/>
      <w:pPr>
        <w:tabs>
          <w:tab w:val="num" w:pos="360"/>
        </w:tabs>
        <w:ind w:left="360" w:firstLine="576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7">
      <w:start w:val="1"/>
      <w:numFmt w:val="lowerLetter"/>
      <w:lvlText w:val="%8."/>
      <w:lvlJc w:val="left"/>
      <w:pPr>
        <w:tabs>
          <w:tab w:val="num" w:pos="360"/>
        </w:tabs>
        <w:ind w:left="360" w:firstLine="648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8">
      <w:start w:val="1"/>
      <w:numFmt w:val="lowerRoman"/>
      <w:lvlText w:val="%9."/>
      <w:lvlJc w:val="left"/>
      <w:pPr>
        <w:tabs>
          <w:tab w:val="num" w:pos="296"/>
        </w:tabs>
        <w:ind w:left="296" w:firstLine="726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abstractNum>
  <w:abstractNum w:abstractNumId="25" w15:restartNumberingAfterBreak="0">
    <w:nsid w:val="0000002A"/>
    <w:multiLevelType w:val="multilevel"/>
    <w:tmpl w:val="894EE89C"/>
    <w:lvl w:ilvl="0">
      <w:start w:val="1"/>
      <w:numFmt w:val="upperLetter"/>
      <w:pStyle w:val="ImportWordListStyleDefinition21"/>
      <w:lvlText w:val="%1."/>
      <w:lvlJc w:val="left"/>
      <w:pPr>
        <w:tabs>
          <w:tab w:val="num" w:pos="720"/>
        </w:tabs>
        <w:ind w:left="720" w:firstLine="720"/>
      </w:pPr>
      <w:rPr>
        <w:rFonts w:hint="default"/>
        <w:position w:val="0"/>
      </w:rPr>
    </w:lvl>
    <w:lvl w:ilvl="1">
      <w:start w:val="1"/>
      <w:numFmt w:val="lowerLetter"/>
      <w:lvlText w:val="%2."/>
      <w:lvlJc w:val="left"/>
      <w:pPr>
        <w:tabs>
          <w:tab w:val="num" w:pos="360"/>
        </w:tabs>
        <w:ind w:left="360" w:firstLine="1440"/>
      </w:pPr>
      <w:rPr>
        <w:rFonts w:hint="default"/>
        <w:position w:val="0"/>
      </w:rPr>
    </w:lvl>
    <w:lvl w:ilvl="2">
      <w:start w:val="1"/>
      <w:numFmt w:val="lowerRoman"/>
      <w:lvlText w:val="%3."/>
      <w:lvlJc w:val="left"/>
      <w:pPr>
        <w:tabs>
          <w:tab w:val="num" w:pos="296"/>
        </w:tabs>
        <w:ind w:left="296" w:firstLine="2224"/>
      </w:pPr>
      <w:rPr>
        <w:rFonts w:hint="default"/>
        <w:position w:val="0"/>
      </w:rPr>
    </w:lvl>
    <w:lvl w:ilvl="3">
      <w:start w:val="1"/>
      <w:numFmt w:val="decimal"/>
      <w:lvlText w:val="%4."/>
      <w:lvlJc w:val="left"/>
      <w:pPr>
        <w:tabs>
          <w:tab w:val="num" w:pos="360"/>
        </w:tabs>
        <w:ind w:left="360" w:firstLine="2880"/>
      </w:pPr>
      <w:rPr>
        <w:rFonts w:hint="default"/>
        <w:position w:val="0"/>
      </w:rPr>
    </w:lvl>
    <w:lvl w:ilvl="4">
      <w:start w:val="1"/>
      <w:numFmt w:val="lowerLetter"/>
      <w:lvlText w:val="%5."/>
      <w:lvlJc w:val="left"/>
      <w:pPr>
        <w:tabs>
          <w:tab w:val="num" w:pos="360"/>
        </w:tabs>
        <w:ind w:left="360" w:firstLine="3600"/>
      </w:pPr>
      <w:rPr>
        <w:rFonts w:hint="default"/>
        <w:position w:val="0"/>
      </w:rPr>
    </w:lvl>
    <w:lvl w:ilvl="5">
      <w:start w:val="1"/>
      <w:numFmt w:val="lowerRoman"/>
      <w:lvlText w:val="%6."/>
      <w:lvlJc w:val="left"/>
      <w:pPr>
        <w:tabs>
          <w:tab w:val="num" w:pos="296"/>
        </w:tabs>
        <w:ind w:left="296" w:firstLine="4384"/>
      </w:pPr>
      <w:rPr>
        <w:rFonts w:hint="default"/>
        <w:position w:val="0"/>
      </w:rPr>
    </w:lvl>
    <w:lvl w:ilvl="6">
      <w:start w:val="1"/>
      <w:numFmt w:val="decimal"/>
      <w:lvlText w:val="%7."/>
      <w:lvlJc w:val="left"/>
      <w:pPr>
        <w:tabs>
          <w:tab w:val="num" w:pos="360"/>
        </w:tabs>
        <w:ind w:left="360" w:firstLine="5040"/>
      </w:pPr>
      <w:rPr>
        <w:rFonts w:hint="default"/>
        <w:position w:val="0"/>
      </w:rPr>
    </w:lvl>
    <w:lvl w:ilvl="7">
      <w:start w:val="1"/>
      <w:numFmt w:val="lowerLetter"/>
      <w:lvlText w:val="%8."/>
      <w:lvlJc w:val="left"/>
      <w:pPr>
        <w:tabs>
          <w:tab w:val="num" w:pos="360"/>
        </w:tabs>
        <w:ind w:left="360" w:firstLine="5760"/>
      </w:pPr>
      <w:rPr>
        <w:rFonts w:hint="default"/>
        <w:position w:val="0"/>
      </w:rPr>
    </w:lvl>
    <w:lvl w:ilvl="8">
      <w:start w:val="1"/>
      <w:numFmt w:val="lowerRoman"/>
      <w:lvlText w:val="%9."/>
      <w:lvlJc w:val="left"/>
      <w:pPr>
        <w:tabs>
          <w:tab w:val="num" w:pos="296"/>
        </w:tabs>
        <w:ind w:left="296" w:firstLine="6544"/>
      </w:pPr>
      <w:rPr>
        <w:rFonts w:hint="default"/>
        <w:position w:val="0"/>
      </w:rPr>
    </w:lvl>
  </w:abstractNum>
  <w:abstractNum w:abstractNumId="26" w15:restartNumberingAfterBreak="0">
    <w:nsid w:val="0000002C"/>
    <w:multiLevelType w:val="multilevel"/>
    <w:tmpl w:val="894EE89E"/>
    <w:lvl w:ilvl="0">
      <w:start w:val="1"/>
      <w:numFmt w:val="lowerLetter"/>
      <w:pStyle w:val="ImportWordListStyleDefinition8"/>
      <w:lvlText w:val="%1."/>
      <w:lvlJc w:val="left"/>
      <w:pPr>
        <w:tabs>
          <w:tab w:val="num" w:pos="360"/>
        </w:tabs>
        <w:ind w:left="360" w:firstLine="2160"/>
      </w:pPr>
      <w:rPr>
        <w:rFonts w:hint="default"/>
        <w:position w:val="0"/>
      </w:rPr>
    </w:lvl>
    <w:lvl w:ilvl="1">
      <w:start w:val="1"/>
      <w:numFmt w:val="lowerLetter"/>
      <w:lvlText w:val="%2."/>
      <w:lvlJc w:val="left"/>
      <w:pPr>
        <w:tabs>
          <w:tab w:val="num" w:pos="360"/>
        </w:tabs>
        <w:ind w:left="360" w:firstLine="2880"/>
      </w:pPr>
      <w:rPr>
        <w:rFonts w:hint="default"/>
        <w:position w:val="0"/>
      </w:rPr>
    </w:lvl>
    <w:lvl w:ilvl="2">
      <w:start w:val="1"/>
      <w:numFmt w:val="lowerRoman"/>
      <w:lvlText w:val="%3."/>
      <w:lvlJc w:val="left"/>
      <w:pPr>
        <w:tabs>
          <w:tab w:val="num" w:pos="296"/>
        </w:tabs>
        <w:ind w:left="296" w:firstLine="3664"/>
      </w:pPr>
      <w:rPr>
        <w:rFonts w:hint="default"/>
        <w:position w:val="0"/>
      </w:rPr>
    </w:lvl>
    <w:lvl w:ilvl="3">
      <w:start w:val="1"/>
      <w:numFmt w:val="decimal"/>
      <w:lvlText w:val="%4."/>
      <w:lvlJc w:val="left"/>
      <w:pPr>
        <w:tabs>
          <w:tab w:val="num" w:pos="360"/>
        </w:tabs>
        <w:ind w:left="360" w:firstLine="4320"/>
      </w:pPr>
      <w:rPr>
        <w:rFonts w:hint="default"/>
        <w:position w:val="0"/>
      </w:rPr>
    </w:lvl>
    <w:lvl w:ilvl="4">
      <w:start w:val="1"/>
      <w:numFmt w:val="lowerLetter"/>
      <w:lvlText w:val="%5."/>
      <w:lvlJc w:val="left"/>
      <w:pPr>
        <w:tabs>
          <w:tab w:val="num" w:pos="360"/>
        </w:tabs>
        <w:ind w:left="360" w:firstLine="5040"/>
      </w:pPr>
      <w:rPr>
        <w:rFonts w:hint="default"/>
        <w:position w:val="0"/>
      </w:rPr>
    </w:lvl>
    <w:lvl w:ilvl="5">
      <w:start w:val="1"/>
      <w:numFmt w:val="lowerRoman"/>
      <w:lvlText w:val="%6."/>
      <w:lvlJc w:val="left"/>
      <w:pPr>
        <w:tabs>
          <w:tab w:val="num" w:pos="296"/>
        </w:tabs>
        <w:ind w:left="296" w:firstLine="5824"/>
      </w:pPr>
      <w:rPr>
        <w:rFonts w:hint="default"/>
        <w:position w:val="0"/>
      </w:rPr>
    </w:lvl>
    <w:lvl w:ilvl="6">
      <w:start w:val="1"/>
      <w:numFmt w:val="decimal"/>
      <w:lvlText w:val="%7."/>
      <w:lvlJc w:val="left"/>
      <w:pPr>
        <w:tabs>
          <w:tab w:val="num" w:pos="360"/>
        </w:tabs>
        <w:ind w:left="360" w:firstLine="6480"/>
      </w:pPr>
      <w:rPr>
        <w:rFonts w:hint="default"/>
        <w:position w:val="0"/>
      </w:rPr>
    </w:lvl>
    <w:lvl w:ilvl="7">
      <w:start w:val="1"/>
      <w:numFmt w:val="lowerLetter"/>
      <w:lvlText w:val="%8."/>
      <w:lvlJc w:val="left"/>
      <w:pPr>
        <w:tabs>
          <w:tab w:val="num" w:pos="360"/>
        </w:tabs>
        <w:ind w:left="360" w:firstLine="7200"/>
      </w:pPr>
      <w:rPr>
        <w:rFonts w:hint="default"/>
        <w:position w:val="0"/>
      </w:rPr>
    </w:lvl>
    <w:lvl w:ilvl="8">
      <w:start w:val="1"/>
      <w:numFmt w:val="lowerRoman"/>
      <w:lvlText w:val="%9."/>
      <w:lvlJc w:val="left"/>
      <w:pPr>
        <w:tabs>
          <w:tab w:val="num" w:pos="296"/>
        </w:tabs>
        <w:ind w:left="296" w:firstLine="7984"/>
      </w:pPr>
      <w:rPr>
        <w:rFonts w:hint="default"/>
        <w:position w:val="0"/>
      </w:rPr>
    </w:lvl>
  </w:abstractNum>
  <w:abstractNum w:abstractNumId="27" w15:restartNumberingAfterBreak="0">
    <w:nsid w:val="0000002E"/>
    <w:multiLevelType w:val="multilevel"/>
    <w:tmpl w:val="894EE8A0"/>
    <w:lvl w:ilvl="0">
      <w:start w:val="1"/>
      <w:numFmt w:val="lowerLetter"/>
      <w:suff w:val="nothing"/>
      <w:lvlText w:val="%1."/>
      <w:lvlJc w:val="left"/>
      <w:pPr>
        <w:ind w:left="0" w:firstLine="2160"/>
      </w:pPr>
      <w:rPr>
        <w:rFonts w:hint="default"/>
        <w:position w:val="0"/>
      </w:rPr>
    </w:lvl>
    <w:lvl w:ilvl="1">
      <w:start w:val="1"/>
      <w:numFmt w:val="lowerRoman"/>
      <w:lvlText w:val="%2."/>
      <w:lvlJc w:val="left"/>
      <w:pPr>
        <w:tabs>
          <w:tab w:val="num" w:pos="720"/>
        </w:tabs>
        <w:ind w:left="720" w:firstLine="2880"/>
      </w:pPr>
      <w:rPr>
        <w:rFonts w:hint="default"/>
        <w:position w:val="0"/>
      </w:rPr>
    </w:lvl>
    <w:lvl w:ilvl="2">
      <w:start w:val="1"/>
      <w:numFmt w:val="lowerRoman"/>
      <w:lvlText w:val="%3."/>
      <w:lvlJc w:val="left"/>
      <w:pPr>
        <w:tabs>
          <w:tab w:val="num" w:pos="296"/>
        </w:tabs>
        <w:ind w:left="296" w:firstLine="3664"/>
      </w:pPr>
      <w:rPr>
        <w:rFonts w:hint="default"/>
        <w:position w:val="0"/>
      </w:rPr>
    </w:lvl>
    <w:lvl w:ilvl="3">
      <w:start w:val="1"/>
      <w:numFmt w:val="decimal"/>
      <w:lvlText w:val="%4."/>
      <w:lvlJc w:val="left"/>
      <w:pPr>
        <w:tabs>
          <w:tab w:val="num" w:pos="360"/>
        </w:tabs>
        <w:ind w:left="360" w:firstLine="4320"/>
      </w:pPr>
      <w:rPr>
        <w:rFonts w:hint="default"/>
        <w:position w:val="0"/>
      </w:rPr>
    </w:lvl>
    <w:lvl w:ilvl="4">
      <w:start w:val="1"/>
      <w:numFmt w:val="lowerLetter"/>
      <w:lvlText w:val="%5."/>
      <w:lvlJc w:val="left"/>
      <w:pPr>
        <w:tabs>
          <w:tab w:val="num" w:pos="360"/>
        </w:tabs>
        <w:ind w:left="360" w:firstLine="5040"/>
      </w:pPr>
      <w:rPr>
        <w:rFonts w:hint="default"/>
        <w:position w:val="0"/>
      </w:rPr>
    </w:lvl>
    <w:lvl w:ilvl="5">
      <w:start w:val="1"/>
      <w:numFmt w:val="lowerRoman"/>
      <w:lvlText w:val="%6."/>
      <w:lvlJc w:val="left"/>
      <w:pPr>
        <w:tabs>
          <w:tab w:val="num" w:pos="296"/>
        </w:tabs>
        <w:ind w:left="296" w:firstLine="5824"/>
      </w:pPr>
      <w:rPr>
        <w:rFonts w:hint="default"/>
        <w:position w:val="0"/>
      </w:rPr>
    </w:lvl>
    <w:lvl w:ilvl="6">
      <w:start w:val="1"/>
      <w:numFmt w:val="decimal"/>
      <w:lvlText w:val="%7."/>
      <w:lvlJc w:val="left"/>
      <w:pPr>
        <w:tabs>
          <w:tab w:val="num" w:pos="360"/>
        </w:tabs>
        <w:ind w:left="360" w:firstLine="6480"/>
      </w:pPr>
      <w:rPr>
        <w:rFonts w:hint="default"/>
        <w:position w:val="0"/>
      </w:rPr>
    </w:lvl>
    <w:lvl w:ilvl="7">
      <w:start w:val="1"/>
      <w:numFmt w:val="lowerLetter"/>
      <w:lvlText w:val="%8."/>
      <w:lvlJc w:val="left"/>
      <w:pPr>
        <w:tabs>
          <w:tab w:val="num" w:pos="360"/>
        </w:tabs>
        <w:ind w:left="360" w:firstLine="7200"/>
      </w:pPr>
      <w:rPr>
        <w:rFonts w:hint="default"/>
        <w:position w:val="0"/>
      </w:rPr>
    </w:lvl>
    <w:lvl w:ilvl="8">
      <w:start w:val="1"/>
      <w:numFmt w:val="lowerRoman"/>
      <w:lvlText w:val="%9."/>
      <w:lvlJc w:val="left"/>
      <w:pPr>
        <w:tabs>
          <w:tab w:val="num" w:pos="296"/>
        </w:tabs>
        <w:ind w:left="296" w:firstLine="7984"/>
      </w:pPr>
      <w:rPr>
        <w:rFonts w:hint="default"/>
        <w:position w:val="0"/>
      </w:rPr>
    </w:lvl>
  </w:abstractNum>
  <w:abstractNum w:abstractNumId="28" w15:restartNumberingAfterBreak="0">
    <w:nsid w:val="0000002F"/>
    <w:multiLevelType w:val="multilevel"/>
    <w:tmpl w:val="894EE8A1"/>
    <w:lvl w:ilvl="0">
      <w:start w:val="1"/>
      <w:numFmt w:val="lowerLetter"/>
      <w:pStyle w:val="ImportWordListStyleDefinition29"/>
      <w:lvlText w:val="%1."/>
      <w:lvlJc w:val="left"/>
      <w:pPr>
        <w:tabs>
          <w:tab w:val="num" w:pos="720"/>
        </w:tabs>
        <w:ind w:left="720" w:firstLine="216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1">
      <w:start w:val="1"/>
      <w:numFmt w:val="lowerRoman"/>
      <w:lvlText w:val="%2."/>
      <w:lvlJc w:val="left"/>
      <w:pPr>
        <w:tabs>
          <w:tab w:val="num" w:pos="720"/>
        </w:tabs>
        <w:ind w:left="720" w:firstLine="288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2">
      <w:start w:val="1"/>
      <w:numFmt w:val="lowerRoman"/>
      <w:lvlText w:val="%3."/>
      <w:lvlJc w:val="left"/>
      <w:pPr>
        <w:tabs>
          <w:tab w:val="num" w:pos="296"/>
        </w:tabs>
        <w:ind w:left="296" w:firstLine="366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3">
      <w:start w:val="1"/>
      <w:numFmt w:val="decimal"/>
      <w:lvlText w:val="%4."/>
      <w:lvlJc w:val="left"/>
      <w:pPr>
        <w:tabs>
          <w:tab w:val="num" w:pos="360"/>
        </w:tabs>
        <w:ind w:left="360" w:firstLine="432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4">
      <w:start w:val="1"/>
      <w:numFmt w:val="lowerLetter"/>
      <w:lvlText w:val="%5."/>
      <w:lvlJc w:val="left"/>
      <w:pPr>
        <w:tabs>
          <w:tab w:val="num" w:pos="360"/>
        </w:tabs>
        <w:ind w:left="360" w:firstLine="504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5">
      <w:start w:val="1"/>
      <w:numFmt w:val="lowerRoman"/>
      <w:lvlText w:val="%6."/>
      <w:lvlJc w:val="left"/>
      <w:pPr>
        <w:tabs>
          <w:tab w:val="num" w:pos="296"/>
        </w:tabs>
        <w:ind w:left="296" w:firstLine="582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6">
      <w:start w:val="1"/>
      <w:numFmt w:val="decimal"/>
      <w:lvlText w:val="%7."/>
      <w:lvlJc w:val="left"/>
      <w:pPr>
        <w:tabs>
          <w:tab w:val="num" w:pos="360"/>
        </w:tabs>
        <w:ind w:left="360" w:firstLine="648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7">
      <w:start w:val="1"/>
      <w:numFmt w:val="lowerLetter"/>
      <w:lvlText w:val="%8."/>
      <w:lvlJc w:val="left"/>
      <w:pPr>
        <w:tabs>
          <w:tab w:val="num" w:pos="360"/>
        </w:tabs>
        <w:ind w:left="360" w:firstLine="720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8">
      <w:start w:val="1"/>
      <w:numFmt w:val="lowerRoman"/>
      <w:lvlText w:val="%9."/>
      <w:lvlJc w:val="left"/>
      <w:pPr>
        <w:tabs>
          <w:tab w:val="num" w:pos="296"/>
        </w:tabs>
        <w:ind w:left="296" w:firstLine="798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abstractNum>
  <w:abstractNum w:abstractNumId="29" w15:restartNumberingAfterBreak="0">
    <w:nsid w:val="00000031"/>
    <w:multiLevelType w:val="multilevel"/>
    <w:tmpl w:val="894EE8A3"/>
    <w:lvl w:ilvl="0">
      <w:start w:val="1"/>
      <w:numFmt w:val="lowerLetter"/>
      <w:pStyle w:val="List11"/>
      <w:lvlText w:val="%1."/>
      <w:lvlJc w:val="left"/>
      <w:pPr>
        <w:tabs>
          <w:tab w:val="num" w:pos="720"/>
        </w:tabs>
        <w:ind w:left="720" w:firstLine="2160"/>
      </w:pPr>
      <w:rPr>
        <w:rFonts w:hint="default"/>
        <w:position w:val="0"/>
      </w:rPr>
    </w:lvl>
    <w:lvl w:ilvl="1">
      <w:start w:val="1"/>
      <w:numFmt w:val="lowerRoman"/>
      <w:suff w:val="nothing"/>
      <w:lvlText w:val="%2."/>
      <w:lvlJc w:val="left"/>
      <w:pPr>
        <w:ind w:left="0" w:firstLine="2880"/>
      </w:pPr>
      <w:rPr>
        <w:rFonts w:hint="default"/>
        <w:position w:val="0"/>
      </w:rPr>
    </w:lvl>
    <w:lvl w:ilvl="2">
      <w:start w:val="1"/>
      <w:numFmt w:val="lowerRoman"/>
      <w:lvlText w:val="%3."/>
      <w:lvlJc w:val="left"/>
      <w:pPr>
        <w:tabs>
          <w:tab w:val="num" w:pos="296"/>
        </w:tabs>
        <w:ind w:left="296" w:firstLine="3664"/>
      </w:pPr>
      <w:rPr>
        <w:rFonts w:hint="default"/>
        <w:position w:val="0"/>
      </w:rPr>
    </w:lvl>
    <w:lvl w:ilvl="3">
      <w:start w:val="1"/>
      <w:numFmt w:val="decimal"/>
      <w:lvlText w:val="%4."/>
      <w:lvlJc w:val="left"/>
      <w:pPr>
        <w:tabs>
          <w:tab w:val="num" w:pos="360"/>
        </w:tabs>
        <w:ind w:left="360" w:firstLine="4320"/>
      </w:pPr>
      <w:rPr>
        <w:rFonts w:hint="default"/>
        <w:position w:val="0"/>
      </w:rPr>
    </w:lvl>
    <w:lvl w:ilvl="4">
      <w:start w:val="1"/>
      <w:numFmt w:val="lowerLetter"/>
      <w:lvlText w:val="%5."/>
      <w:lvlJc w:val="left"/>
      <w:pPr>
        <w:tabs>
          <w:tab w:val="num" w:pos="360"/>
        </w:tabs>
        <w:ind w:left="360" w:firstLine="5040"/>
      </w:pPr>
      <w:rPr>
        <w:rFonts w:hint="default"/>
        <w:position w:val="0"/>
      </w:rPr>
    </w:lvl>
    <w:lvl w:ilvl="5">
      <w:start w:val="1"/>
      <w:numFmt w:val="lowerRoman"/>
      <w:lvlText w:val="%6."/>
      <w:lvlJc w:val="left"/>
      <w:pPr>
        <w:tabs>
          <w:tab w:val="num" w:pos="296"/>
        </w:tabs>
        <w:ind w:left="296" w:firstLine="5824"/>
      </w:pPr>
      <w:rPr>
        <w:rFonts w:hint="default"/>
        <w:position w:val="0"/>
      </w:rPr>
    </w:lvl>
    <w:lvl w:ilvl="6">
      <w:start w:val="1"/>
      <w:numFmt w:val="decimal"/>
      <w:lvlText w:val="%7."/>
      <w:lvlJc w:val="left"/>
      <w:pPr>
        <w:tabs>
          <w:tab w:val="num" w:pos="360"/>
        </w:tabs>
        <w:ind w:left="360" w:firstLine="6480"/>
      </w:pPr>
      <w:rPr>
        <w:rFonts w:hint="default"/>
        <w:position w:val="0"/>
      </w:rPr>
    </w:lvl>
    <w:lvl w:ilvl="7">
      <w:start w:val="1"/>
      <w:numFmt w:val="lowerLetter"/>
      <w:lvlText w:val="%8."/>
      <w:lvlJc w:val="left"/>
      <w:pPr>
        <w:tabs>
          <w:tab w:val="num" w:pos="360"/>
        </w:tabs>
        <w:ind w:left="360" w:firstLine="7200"/>
      </w:pPr>
      <w:rPr>
        <w:rFonts w:hint="default"/>
        <w:position w:val="0"/>
      </w:rPr>
    </w:lvl>
    <w:lvl w:ilvl="8">
      <w:start w:val="1"/>
      <w:numFmt w:val="lowerRoman"/>
      <w:lvlText w:val="%9."/>
      <w:lvlJc w:val="left"/>
      <w:pPr>
        <w:tabs>
          <w:tab w:val="num" w:pos="296"/>
        </w:tabs>
        <w:ind w:left="296" w:firstLine="7984"/>
      </w:pPr>
      <w:rPr>
        <w:rFonts w:hint="default"/>
        <w:position w:val="0"/>
      </w:rPr>
    </w:lvl>
  </w:abstractNum>
  <w:abstractNum w:abstractNumId="30" w15:restartNumberingAfterBreak="0">
    <w:nsid w:val="00000033"/>
    <w:multiLevelType w:val="multilevel"/>
    <w:tmpl w:val="894EE8A5"/>
    <w:lvl w:ilvl="0">
      <w:start w:val="1"/>
      <w:numFmt w:val="decimal"/>
      <w:lvlText w:val="%1."/>
      <w:lvlJc w:val="left"/>
      <w:pPr>
        <w:tabs>
          <w:tab w:val="num" w:pos="720"/>
        </w:tabs>
        <w:ind w:left="720" w:firstLine="720"/>
      </w:pPr>
      <w:rPr>
        <w:rFonts w:hint="default"/>
        <w:position w:val="0"/>
      </w:rPr>
    </w:lvl>
    <w:lvl w:ilvl="1">
      <w:start w:val="1"/>
      <w:numFmt w:val="lowerLetter"/>
      <w:lvlText w:val="%2."/>
      <w:lvlJc w:val="left"/>
      <w:pPr>
        <w:tabs>
          <w:tab w:val="num" w:pos="360"/>
        </w:tabs>
        <w:ind w:left="360" w:firstLine="1080"/>
      </w:pPr>
      <w:rPr>
        <w:rFonts w:hint="default"/>
        <w:position w:val="0"/>
      </w:rPr>
    </w:lvl>
    <w:lvl w:ilvl="2">
      <w:start w:val="1"/>
      <w:numFmt w:val="lowerRoman"/>
      <w:lvlText w:val="%3."/>
      <w:lvlJc w:val="left"/>
      <w:pPr>
        <w:tabs>
          <w:tab w:val="num" w:pos="296"/>
        </w:tabs>
        <w:ind w:left="296" w:firstLine="1864"/>
      </w:pPr>
      <w:rPr>
        <w:rFonts w:hint="default"/>
        <w:position w:val="0"/>
      </w:rPr>
    </w:lvl>
    <w:lvl w:ilvl="3">
      <w:start w:val="1"/>
      <w:numFmt w:val="decimal"/>
      <w:lvlText w:val="%4."/>
      <w:lvlJc w:val="left"/>
      <w:pPr>
        <w:tabs>
          <w:tab w:val="num" w:pos="360"/>
        </w:tabs>
        <w:ind w:left="360" w:firstLine="2520"/>
      </w:pPr>
      <w:rPr>
        <w:rFonts w:hint="default"/>
        <w:position w:val="0"/>
      </w:rPr>
    </w:lvl>
    <w:lvl w:ilvl="4">
      <w:start w:val="1"/>
      <w:numFmt w:val="lowerLetter"/>
      <w:lvlText w:val="%5."/>
      <w:lvlJc w:val="left"/>
      <w:pPr>
        <w:tabs>
          <w:tab w:val="num" w:pos="360"/>
        </w:tabs>
        <w:ind w:left="360" w:firstLine="3240"/>
      </w:pPr>
      <w:rPr>
        <w:rFonts w:hint="default"/>
        <w:position w:val="0"/>
      </w:rPr>
    </w:lvl>
    <w:lvl w:ilvl="5">
      <w:start w:val="1"/>
      <w:numFmt w:val="lowerRoman"/>
      <w:lvlText w:val="%6."/>
      <w:lvlJc w:val="left"/>
      <w:pPr>
        <w:tabs>
          <w:tab w:val="num" w:pos="296"/>
        </w:tabs>
        <w:ind w:left="296" w:firstLine="4024"/>
      </w:pPr>
      <w:rPr>
        <w:rFonts w:hint="default"/>
        <w:position w:val="0"/>
      </w:rPr>
    </w:lvl>
    <w:lvl w:ilvl="6">
      <w:start w:val="1"/>
      <w:numFmt w:val="decimal"/>
      <w:lvlText w:val="%7."/>
      <w:lvlJc w:val="left"/>
      <w:pPr>
        <w:tabs>
          <w:tab w:val="num" w:pos="360"/>
        </w:tabs>
        <w:ind w:left="360" w:firstLine="4680"/>
      </w:pPr>
      <w:rPr>
        <w:rFonts w:hint="default"/>
        <w:position w:val="0"/>
      </w:rPr>
    </w:lvl>
    <w:lvl w:ilvl="7">
      <w:start w:val="1"/>
      <w:numFmt w:val="lowerLetter"/>
      <w:lvlText w:val="%8."/>
      <w:lvlJc w:val="left"/>
      <w:pPr>
        <w:tabs>
          <w:tab w:val="num" w:pos="360"/>
        </w:tabs>
        <w:ind w:left="360" w:firstLine="5400"/>
      </w:pPr>
      <w:rPr>
        <w:rFonts w:hint="default"/>
        <w:position w:val="0"/>
      </w:rPr>
    </w:lvl>
    <w:lvl w:ilvl="8">
      <w:start w:val="1"/>
      <w:numFmt w:val="lowerRoman"/>
      <w:lvlText w:val="%9."/>
      <w:lvlJc w:val="left"/>
      <w:pPr>
        <w:tabs>
          <w:tab w:val="num" w:pos="296"/>
        </w:tabs>
        <w:ind w:left="296" w:firstLine="6184"/>
      </w:pPr>
      <w:rPr>
        <w:rFonts w:hint="default"/>
        <w:position w:val="0"/>
      </w:rPr>
    </w:lvl>
  </w:abstractNum>
  <w:abstractNum w:abstractNumId="31" w15:restartNumberingAfterBreak="0">
    <w:nsid w:val="00000034"/>
    <w:multiLevelType w:val="multilevel"/>
    <w:tmpl w:val="894EE8A6"/>
    <w:lvl w:ilvl="0">
      <w:start w:val="1"/>
      <w:numFmt w:val="decimal"/>
      <w:pStyle w:val="ImportWordListStyleDefinition2"/>
      <w:lvlText w:val="%1."/>
      <w:lvlJc w:val="left"/>
      <w:pPr>
        <w:tabs>
          <w:tab w:val="num" w:pos="360"/>
        </w:tabs>
        <w:ind w:left="360" w:firstLine="36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lang w:val="en-US"/>
      </w:rPr>
    </w:lvl>
    <w:lvl w:ilvl="1">
      <w:start w:val="1"/>
      <w:numFmt w:val="lowerLetter"/>
      <w:lvlText w:val="%2."/>
      <w:lvlJc w:val="left"/>
      <w:pPr>
        <w:tabs>
          <w:tab w:val="num" w:pos="360"/>
        </w:tabs>
        <w:ind w:left="360" w:firstLine="108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lang w:val="en-US"/>
      </w:rPr>
    </w:lvl>
    <w:lvl w:ilvl="2">
      <w:start w:val="1"/>
      <w:numFmt w:val="lowerRoman"/>
      <w:lvlText w:val="%3."/>
      <w:lvlJc w:val="left"/>
      <w:pPr>
        <w:tabs>
          <w:tab w:val="num" w:pos="296"/>
        </w:tabs>
        <w:ind w:left="296" w:firstLine="186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lang w:val="en-US"/>
      </w:rPr>
    </w:lvl>
    <w:lvl w:ilvl="3">
      <w:start w:val="1"/>
      <w:numFmt w:val="decimal"/>
      <w:lvlText w:val="%4."/>
      <w:lvlJc w:val="left"/>
      <w:pPr>
        <w:tabs>
          <w:tab w:val="num" w:pos="360"/>
        </w:tabs>
        <w:ind w:left="360" w:firstLine="252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lang w:val="en-US"/>
      </w:rPr>
    </w:lvl>
    <w:lvl w:ilvl="4">
      <w:start w:val="1"/>
      <w:numFmt w:val="lowerLetter"/>
      <w:lvlText w:val="%5."/>
      <w:lvlJc w:val="left"/>
      <w:pPr>
        <w:tabs>
          <w:tab w:val="num" w:pos="360"/>
        </w:tabs>
        <w:ind w:left="360" w:firstLine="324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lang w:val="en-US"/>
      </w:rPr>
    </w:lvl>
    <w:lvl w:ilvl="5">
      <w:start w:val="1"/>
      <w:numFmt w:val="lowerRoman"/>
      <w:lvlText w:val="%6."/>
      <w:lvlJc w:val="left"/>
      <w:pPr>
        <w:tabs>
          <w:tab w:val="num" w:pos="296"/>
        </w:tabs>
        <w:ind w:left="296" w:firstLine="402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lang w:val="en-US"/>
      </w:rPr>
    </w:lvl>
    <w:lvl w:ilvl="6">
      <w:start w:val="1"/>
      <w:numFmt w:val="decimal"/>
      <w:lvlText w:val="%7."/>
      <w:lvlJc w:val="left"/>
      <w:pPr>
        <w:tabs>
          <w:tab w:val="num" w:pos="360"/>
        </w:tabs>
        <w:ind w:left="360" w:firstLine="468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lang w:val="en-US"/>
      </w:rPr>
    </w:lvl>
    <w:lvl w:ilvl="7">
      <w:start w:val="1"/>
      <w:numFmt w:val="lowerLetter"/>
      <w:lvlText w:val="%8."/>
      <w:lvlJc w:val="left"/>
      <w:pPr>
        <w:tabs>
          <w:tab w:val="num" w:pos="360"/>
        </w:tabs>
        <w:ind w:left="360" w:firstLine="540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lang w:val="en-US"/>
      </w:rPr>
    </w:lvl>
    <w:lvl w:ilvl="8">
      <w:start w:val="1"/>
      <w:numFmt w:val="lowerRoman"/>
      <w:lvlText w:val="%9."/>
      <w:lvlJc w:val="left"/>
      <w:pPr>
        <w:tabs>
          <w:tab w:val="num" w:pos="296"/>
        </w:tabs>
        <w:ind w:left="296" w:firstLine="618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lang w:val="en-US"/>
      </w:rPr>
    </w:lvl>
  </w:abstractNum>
  <w:abstractNum w:abstractNumId="32" w15:restartNumberingAfterBreak="0">
    <w:nsid w:val="00000036"/>
    <w:multiLevelType w:val="multilevel"/>
    <w:tmpl w:val="894EE8A8"/>
    <w:lvl w:ilvl="0">
      <w:start w:val="1"/>
      <w:numFmt w:val="decimal"/>
      <w:lvlText w:val="%1."/>
      <w:lvlJc w:val="left"/>
      <w:pPr>
        <w:tabs>
          <w:tab w:val="num" w:pos="720"/>
        </w:tabs>
        <w:ind w:left="720" w:firstLine="720"/>
      </w:pPr>
      <w:rPr>
        <w:rFonts w:hint="default"/>
        <w:position w:val="0"/>
      </w:rPr>
    </w:lvl>
    <w:lvl w:ilvl="1">
      <w:start w:val="1"/>
      <w:numFmt w:val="lowerLetter"/>
      <w:lvlText w:val="%2."/>
      <w:lvlJc w:val="left"/>
      <w:pPr>
        <w:tabs>
          <w:tab w:val="num" w:pos="360"/>
        </w:tabs>
        <w:ind w:left="360" w:firstLine="1080"/>
      </w:pPr>
      <w:rPr>
        <w:rFonts w:hint="default"/>
        <w:position w:val="0"/>
      </w:rPr>
    </w:lvl>
    <w:lvl w:ilvl="2">
      <w:start w:val="1"/>
      <w:numFmt w:val="lowerRoman"/>
      <w:lvlText w:val="%3."/>
      <w:lvlJc w:val="left"/>
      <w:pPr>
        <w:tabs>
          <w:tab w:val="num" w:pos="296"/>
        </w:tabs>
        <w:ind w:left="296" w:firstLine="1864"/>
      </w:pPr>
      <w:rPr>
        <w:rFonts w:hint="default"/>
        <w:position w:val="0"/>
      </w:rPr>
    </w:lvl>
    <w:lvl w:ilvl="3">
      <w:start w:val="1"/>
      <w:numFmt w:val="decimal"/>
      <w:lvlText w:val="%4."/>
      <w:lvlJc w:val="left"/>
      <w:pPr>
        <w:tabs>
          <w:tab w:val="num" w:pos="360"/>
        </w:tabs>
        <w:ind w:left="360" w:firstLine="2520"/>
      </w:pPr>
      <w:rPr>
        <w:rFonts w:hint="default"/>
        <w:position w:val="0"/>
      </w:rPr>
    </w:lvl>
    <w:lvl w:ilvl="4">
      <w:start w:val="1"/>
      <w:numFmt w:val="lowerLetter"/>
      <w:lvlText w:val="%5."/>
      <w:lvlJc w:val="left"/>
      <w:pPr>
        <w:tabs>
          <w:tab w:val="num" w:pos="360"/>
        </w:tabs>
        <w:ind w:left="360" w:firstLine="3240"/>
      </w:pPr>
      <w:rPr>
        <w:rFonts w:hint="default"/>
        <w:position w:val="0"/>
      </w:rPr>
    </w:lvl>
    <w:lvl w:ilvl="5">
      <w:start w:val="1"/>
      <w:numFmt w:val="lowerRoman"/>
      <w:lvlText w:val="%6."/>
      <w:lvlJc w:val="left"/>
      <w:pPr>
        <w:tabs>
          <w:tab w:val="num" w:pos="296"/>
        </w:tabs>
        <w:ind w:left="296" w:firstLine="4024"/>
      </w:pPr>
      <w:rPr>
        <w:rFonts w:hint="default"/>
        <w:position w:val="0"/>
      </w:rPr>
    </w:lvl>
    <w:lvl w:ilvl="6">
      <w:start w:val="1"/>
      <w:numFmt w:val="decimal"/>
      <w:lvlText w:val="%7."/>
      <w:lvlJc w:val="left"/>
      <w:pPr>
        <w:tabs>
          <w:tab w:val="num" w:pos="360"/>
        </w:tabs>
        <w:ind w:left="360" w:firstLine="4680"/>
      </w:pPr>
      <w:rPr>
        <w:rFonts w:hint="default"/>
        <w:position w:val="0"/>
      </w:rPr>
    </w:lvl>
    <w:lvl w:ilvl="7">
      <w:start w:val="1"/>
      <w:numFmt w:val="lowerLetter"/>
      <w:lvlText w:val="%8."/>
      <w:lvlJc w:val="left"/>
      <w:pPr>
        <w:tabs>
          <w:tab w:val="num" w:pos="360"/>
        </w:tabs>
        <w:ind w:left="360" w:firstLine="5400"/>
      </w:pPr>
      <w:rPr>
        <w:rFonts w:hint="default"/>
        <w:position w:val="0"/>
      </w:rPr>
    </w:lvl>
    <w:lvl w:ilvl="8">
      <w:start w:val="1"/>
      <w:numFmt w:val="lowerRoman"/>
      <w:lvlText w:val="%9."/>
      <w:lvlJc w:val="left"/>
      <w:pPr>
        <w:tabs>
          <w:tab w:val="num" w:pos="296"/>
        </w:tabs>
        <w:ind w:left="296" w:firstLine="6184"/>
      </w:pPr>
      <w:rPr>
        <w:rFonts w:hint="default"/>
        <w:position w:val="0"/>
      </w:rPr>
    </w:lvl>
  </w:abstractNum>
  <w:abstractNum w:abstractNumId="33" w15:restartNumberingAfterBreak="0">
    <w:nsid w:val="00000037"/>
    <w:multiLevelType w:val="multilevel"/>
    <w:tmpl w:val="894EE8A9"/>
    <w:lvl w:ilvl="0">
      <w:start w:val="1"/>
      <w:numFmt w:val="decimal"/>
      <w:pStyle w:val="ImportWordListStyleDefinition25"/>
      <w:lvlText w:val="%1."/>
      <w:lvlJc w:val="left"/>
      <w:pPr>
        <w:tabs>
          <w:tab w:val="num" w:pos="360"/>
        </w:tabs>
        <w:ind w:left="360" w:firstLine="72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1">
      <w:start w:val="1"/>
      <w:numFmt w:val="lowerLetter"/>
      <w:lvlText w:val="%2."/>
      <w:lvlJc w:val="left"/>
      <w:pPr>
        <w:tabs>
          <w:tab w:val="num" w:pos="360"/>
        </w:tabs>
        <w:ind w:left="360" w:firstLine="108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2">
      <w:start w:val="1"/>
      <w:numFmt w:val="lowerRoman"/>
      <w:lvlText w:val="%3."/>
      <w:lvlJc w:val="left"/>
      <w:pPr>
        <w:tabs>
          <w:tab w:val="num" w:pos="296"/>
        </w:tabs>
        <w:ind w:left="296" w:firstLine="186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3">
      <w:start w:val="1"/>
      <w:numFmt w:val="decimal"/>
      <w:lvlText w:val="%4."/>
      <w:lvlJc w:val="left"/>
      <w:pPr>
        <w:tabs>
          <w:tab w:val="num" w:pos="360"/>
        </w:tabs>
        <w:ind w:left="360" w:firstLine="252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4">
      <w:start w:val="1"/>
      <w:numFmt w:val="lowerLetter"/>
      <w:lvlText w:val="%5."/>
      <w:lvlJc w:val="left"/>
      <w:pPr>
        <w:tabs>
          <w:tab w:val="num" w:pos="360"/>
        </w:tabs>
        <w:ind w:left="360" w:firstLine="324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5">
      <w:start w:val="1"/>
      <w:numFmt w:val="lowerRoman"/>
      <w:lvlText w:val="%6."/>
      <w:lvlJc w:val="left"/>
      <w:pPr>
        <w:tabs>
          <w:tab w:val="num" w:pos="296"/>
        </w:tabs>
        <w:ind w:left="296" w:firstLine="402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6">
      <w:start w:val="1"/>
      <w:numFmt w:val="decimal"/>
      <w:lvlText w:val="%7."/>
      <w:lvlJc w:val="left"/>
      <w:pPr>
        <w:tabs>
          <w:tab w:val="num" w:pos="360"/>
        </w:tabs>
        <w:ind w:left="360" w:firstLine="468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7">
      <w:start w:val="1"/>
      <w:numFmt w:val="lowerLetter"/>
      <w:lvlText w:val="%8."/>
      <w:lvlJc w:val="left"/>
      <w:pPr>
        <w:tabs>
          <w:tab w:val="num" w:pos="360"/>
        </w:tabs>
        <w:ind w:left="360" w:firstLine="5400"/>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lvl w:ilvl="8">
      <w:start w:val="1"/>
      <w:numFmt w:val="lowerRoman"/>
      <w:lvlText w:val="%9."/>
      <w:lvlJc w:val="left"/>
      <w:pPr>
        <w:tabs>
          <w:tab w:val="num" w:pos="296"/>
        </w:tabs>
        <w:ind w:left="296" w:firstLine="6184"/>
      </w:pPr>
      <w:rPr>
        <w:rFonts w:ascii="Arial" w:eastAsia="Arial Unicode MS" w:hAnsi="Arial" w:hint="default"/>
        <w:b w:val="0"/>
        <w:i w:val="0"/>
        <w:caps w:val="0"/>
        <w:smallCaps w:val="0"/>
        <w:strike w:val="0"/>
        <w:dstrike w:val="0"/>
        <w:color w:val="000000"/>
        <w:kern w:val="0"/>
        <w:position w:val="0"/>
        <w:sz w:val="24"/>
        <w:u w:val="none" w:color="000000"/>
        <w:vertAlign w:val="baseline"/>
        <w:rtl w:val="0"/>
        <w:em w:val="none"/>
      </w:rPr>
    </w:lvl>
  </w:abstractNum>
  <w:abstractNum w:abstractNumId="34" w15:restartNumberingAfterBreak="0">
    <w:nsid w:val="00618489"/>
    <w:multiLevelType w:val="hybridMultilevel"/>
    <w:tmpl w:val="FFFFFFFF"/>
    <w:lvl w:ilvl="0" w:tplc="D6366D38">
      <w:start w:val="1"/>
      <w:numFmt w:val="bullet"/>
      <w:lvlText w:val=""/>
      <w:lvlJc w:val="left"/>
      <w:pPr>
        <w:ind w:left="720" w:hanging="360"/>
      </w:pPr>
      <w:rPr>
        <w:rFonts w:ascii="Symbol" w:hAnsi="Symbol" w:hint="default"/>
      </w:rPr>
    </w:lvl>
    <w:lvl w:ilvl="1" w:tplc="71D46AF0">
      <w:start w:val="1"/>
      <w:numFmt w:val="bullet"/>
      <w:lvlText w:val="o"/>
      <w:lvlJc w:val="left"/>
      <w:pPr>
        <w:ind w:left="1440" w:hanging="360"/>
      </w:pPr>
      <w:rPr>
        <w:rFonts w:ascii="Courier New" w:hAnsi="Courier New" w:hint="default"/>
      </w:rPr>
    </w:lvl>
    <w:lvl w:ilvl="2" w:tplc="14569E8C">
      <w:start w:val="1"/>
      <w:numFmt w:val="bullet"/>
      <w:lvlText w:val=""/>
      <w:lvlJc w:val="left"/>
      <w:pPr>
        <w:ind w:left="2160" w:hanging="360"/>
      </w:pPr>
      <w:rPr>
        <w:rFonts w:ascii="Wingdings" w:hAnsi="Wingdings" w:hint="default"/>
      </w:rPr>
    </w:lvl>
    <w:lvl w:ilvl="3" w:tplc="D9E6E84E">
      <w:start w:val="1"/>
      <w:numFmt w:val="bullet"/>
      <w:lvlText w:val=""/>
      <w:lvlJc w:val="left"/>
      <w:pPr>
        <w:ind w:left="2880" w:hanging="360"/>
      </w:pPr>
      <w:rPr>
        <w:rFonts w:ascii="Symbol" w:hAnsi="Symbol" w:hint="default"/>
      </w:rPr>
    </w:lvl>
    <w:lvl w:ilvl="4" w:tplc="A160742A">
      <w:start w:val="1"/>
      <w:numFmt w:val="bullet"/>
      <w:lvlText w:val="o"/>
      <w:lvlJc w:val="left"/>
      <w:pPr>
        <w:ind w:left="3600" w:hanging="360"/>
      </w:pPr>
      <w:rPr>
        <w:rFonts w:ascii="Courier New" w:hAnsi="Courier New" w:hint="default"/>
      </w:rPr>
    </w:lvl>
    <w:lvl w:ilvl="5" w:tplc="D750B8C2">
      <w:start w:val="1"/>
      <w:numFmt w:val="bullet"/>
      <w:lvlText w:val=""/>
      <w:lvlJc w:val="left"/>
      <w:pPr>
        <w:ind w:left="4320" w:hanging="360"/>
      </w:pPr>
      <w:rPr>
        <w:rFonts w:ascii="Wingdings" w:hAnsi="Wingdings" w:hint="default"/>
      </w:rPr>
    </w:lvl>
    <w:lvl w:ilvl="6" w:tplc="864A4EFC">
      <w:start w:val="1"/>
      <w:numFmt w:val="bullet"/>
      <w:lvlText w:val=""/>
      <w:lvlJc w:val="left"/>
      <w:pPr>
        <w:ind w:left="5040" w:hanging="360"/>
      </w:pPr>
      <w:rPr>
        <w:rFonts w:ascii="Symbol" w:hAnsi="Symbol" w:hint="default"/>
      </w:rPr>
    </w:lvl>
    <w:lvl w:ilvl="7" w:tplc="886E581C">
      <w:start w:val="1"/>
      <w:numFmt w:val="bullet"/>
      <w:lvlText w:val="o"/>
      <w:lvlJc w:val="left"/>
      <w:pPr>
        <w:ind w:left="5760" w:hanging="360"/>
      </w:pPr>
      <w:rPr>
        <w:rFonts w:ascii="Courier New" w:hAnsi="Courier New" w:hint="default"/>
      </w:rPr>
    </w:lvl>
    <w:lvl w:ilvl="8" w:tplc="BB08988C">
      <w:start w:val="1"/>
      <w:numFmt w:val="bullet"/>
      <w:lvlText w:val=""/>
      <w:lvlJc w:val="left"/>
      <w:pPr>
        <w:ind w:left="6480" w:hanging="360"/>
      </w:pPr>
      <w:rPr>
        <w:rFonts w:ascii="Wingdings" w:hAnsi="Wingdings" w:hint="default"/>
      </w:rPr>
    </w:lvl>
  </w:abstractNum>
  <w:abstractNum w:abstractNumId="35" w15:restartNumberingAfterBreak="0">
    <w:nsid w:val="021D48B9"/>
    <w:multiLevelType w:val="hybridMultilevel"/>
    <w:tmpl w:val="F42E4468"/>
    <w:lvl w:ilvl="0" w:tplc="0409000F">
      <w:start w:val="1"/>
      <w:numFmt w:val="decimal"/>
      <w:lvlText w:val="%1."/>
      <w:lvlJc w:val="left"/>
      <w:pPr>
        <w:ind w:left="45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6" w15:restartNumberingAfterBreak="0">
    <w:nsid w:val="02ED6D05"/>
    <w:multiLevelType w:val="hybridMultilevel"/>
    <w:tmpl w:val="CD9A3E0C"/>
    <w:lvl w:ilvl="0" w:tplc="637039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03D248AA"/>
    <w:multiLevelType w:val="hybridMultilevel"/>
    <w:tmpl w:val="A9BE6140"/>
    <w:lvl w:ilvl="0" w:tplc="435C7C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05194930"/>
    <w:multiLevelType w:val="hybridMultilevel"/>
    <w:tmpl w:val="9D6809CC"/>
    <w:lvl w:ilvl="0" w:tplc="637039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05E018A8"/>
    <w:multiLevelType w:val="hybridMultilevel"/>
    <w:tmpl w:val="9238E94E"/>
    <w:lvl w:ilvl="0" w:tplc="C850587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1E53F31"/>
    <w:multiLevelType w:val="hybridMultilevel"/>
    <w:tmpl w:val="CD9A3E0C"/>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13636093"/>
    <w:multiLevelType w:val="hybridMultilevel"/>
    <w:tmpl w:val="38B4C22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151E4291"/>
    <w:multiLevelType w:val="hybridMultilevel"/>
    <w:tmpl w:val="3C865612"/>
    <w:lvl w:ilvl="0" w:tplc="35963D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159705F7"/>
    <w:multiLevelType w:val="hybridMultilevel"/>
    <w:tmpl w:val="122A4DC0"/>
    <w:lvl w:ilvl="0" w:tplc="637039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18F17EFB"/>
    <w:multiLevelType w:val="hybridMultilevel"/>
    <w:tmpl w:val="72C20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BBB1B57"/>
    <w:multiLevelType w:val="hybridMultilevel"/>
    <w:tmpl w:val="AFDACFB6"/>
    <w:lvl w:ilvl="0" w:tplc="FFFFFFF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1C0B00D9"/>
    <w:multiLevelType w:val="hybridMultilevel"/>
    <w:tmpl w:val="E93E6DD2"/>
    <w:lvl w:ilvl="0" w:tplc="6BFE7B46">
      <w:start w:val="1"/>
      <w:numFmt w:val="decimal"/>
      <w:pStyle w:val="Heading1"/>
      <w:suff w:val="nothing"/>
      <w:lvlText w:val="§ "/>
      <w:lvlJc w:val="left"/>
      <w:pPr>
        <w:ind w:left="0" w:firstLine="0"/>
      </w:pPr>
      <w:rPr>
        <w:b/>
        <w:bCs/>
        <w:i w:val="0"/>
        <w:caps w:val="0"/>
        <w:strike w:val="0"/>
        <w:dstrike w:val="0"/>
        <w:vanish w:val="0"/>
        <w:color w:val="auto"/>
        <w:sz w:val="24"/>
        <w:u w:val="none"/>
        <w:vertAlign w:val="baseline"/>
      </w:rPr>
    </w:lvl>
    <w:lvl w:ilvl="1" w:tplc="9306F2C6">
      <w:start w:val="1"/>
      <w:numFmt w:val="lowerLetter"/>
      <w:pStyle w:val="Heading2"/>
      <w:lvlText w:val="(%2)"/>
      <w:lvlJc w:val="left"/>
      <w:pPr>
        <w:ind w:left="720" w:hanging="720"/>
      </w:pPr>
      <w:rPr>
        <w:b w:val="0"/>
        <w:i w:val="0"/>
        <w:caps w:val="0"/>
        <w:strike w:val="0"/>
        <w:dstrike w:val="0"/>
        <w:vanish w:val="0"/>
        <w:color w:val="auto"/>
        <w:sz w:val="24"/>
        <w:vertAlign w:val="baseline"/>
      </w:rPr>
    </w:lvl>
    <w:lvl w:ilvl="2" w:tplc="5080BDC2">
      <w:start w:val="1"/>
      <w:numFmt w:val="decimal"/>
      <w:pStyle w:val="Heading3"/>
      <w:lvlText w:val="(%3)"/>
      <w:lvlJc w:val="left"/>
      <w:pPr>
        <w:ind w:left="1440" w:hanging="720"/>
      </w:pPr>
      <w:rPr>
        <w:b w:val="0"/>
        <w:bCs w:val="0"/>
        <w:i w:val="0"/>
        <w:iCs w:val="0"/>
        <w:sz w:val="24"/>
        <w:szCs w:val="24"/>
      </w:rPr>
    </w:lvl>
    <w:lvl w:ilvl="3" w:tplc="6D8E6B5C">
      <w:start w:val="1"/>
      <w:numFmt w:val="upperLetter"/>
      <w:pStyle w:val="Heading4"/>
      <w:lvlText w:val="(%4)"/>
      <w:lvlJc w:val="left"/>
      <w:pPr>
        <w:ind w:left="2160" w:hanging="720"/>
      </w:pPr>
      <w:rPr>
        <w:i w:val="0"/>
        <w:iCs/>
      </w:rPr>
    </w:lvl>
    <w:lvl w:ilvl="4" w:tplc="2C449E64">
      <w:start w:val="1"/>
      <w:numFmt w:val="decimal"/>
      <w:pStyle w:val="Heading5"/>
      <w:lvlText w:val="%5."/>
      <w:lvlJc w:val="left"/>
      <w:pPr>
        <w:ind w:left="2880" w:hanging="720"/>
      </w:pPr>
    </w:lvl>
    <w:lvl w:ilvl="5" w:tplc="D3586316">
      <w:start w:val="1"/>
      <w:numFmt w:val="lowerLetter"/>
      <w:pStyle w:val="Heading6"/>
      <w:lvlText w:val="%6."/>
      <w:lvlJc w:val="left"/>
      <w:pPr>
        <w:ind w:left="3600" w:hanging="720"/>
      </w:pPr>
    </w:lvl>
    <w:lvl w:ilvl="6" w:tplc="A4FCE72C">
      <w:start w:val="1"/>
      <w:numFmt w:val="lowerRoman"/>
      <w:pStyle w:val="Heading7"/>
      <w:lvlText w:val="%7."/>
      <w:lvlJc w:val="left"/>
      <w:pPr>
        <w:ind w:left="4320" w:hanging="720"/>
      </w:pPr>
    </w:lvl>
    <w:lvl w:ilvl="7" w:tplc="1F4AC092">
      <w:start w:val="1"/>
      <w:numFmt w:val="upperRoman"/>
      <w:pStyle w:val="Heading8"/>
      <w:lvlText w:val="%8."/>
      <w:lvlJc w:val="left"/>
      <w:pPr>
        <w:ind w:left="5040" w:hanging="720"/>
      </w:pPr>
    </w:lvl>
    <w:lvl w:ilvl="8" w:tplc="314216B2">
      <w:start w:val="1"/>
      <w:numFmt w:val="decimal"/>
      <w:pStyle w:val="Heading9"/>
      <w:lvlText w:val="[do not use]"/>
      <w:lvlJc w:val="left"/>
      <w:pPr>
        <w:ind w:left="0" w:firstLine="0"/>
      </w:pPr>
    </w:lvl>
  </w:abstractNum>
  <w:abstractNum w:abstractNumId="47" w15:restartNumberingAfterBreak="0">
    <w:nsid w:val="1CBC223E"/>
    <w:multiLevelType w:val="hybridMultilevel"/>
    <w:tmpl w:val="08D8809C"/>
    <w:lvl w:ilvl="0" w:tplc="CCF2EB3C">
      <w:start w:val="13"/>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1F362280"/>
    <w:multiLevelType w:val="hybridMultilevel"/>
    <w:tmpl w:val="E2EE4AD2"/>
    <w:lvl w:ilvl="0" w:tplc="58CC100C">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16C518F"/>
    <w:multiLevelType w:val="hybridMultilevel"/>
    <w:tmpl w:val="51F209AE"/>
    <w:styleLink w:val="ImportedStyle2"/>
    <w:lvl w:ilvl="0" w:tplc="B0761670">
      <w:start w:val="1"/>
      <w:numFmt w:val="decimal"/>
      <w:lvlText w:val="(%1)"/>
      <w:lvlJc w:val="left"/>
      <w:pPr>
        <w:ind w:left="1440" w:hanging="72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1B08FB0">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D9280E0">
      <w:start w:val="1"/>
      <w:numFmt w:val="lowerRoman"/>
      <w:lvlText w:val="%3."/>
      <w:lvlJc w:val="left"/>
      <w:pPr>
        <w:ind w:left="2520" w:hanging="29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F5E6A2A">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94E803E">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1E0770">
      <w:start w:val="1"/>
      <w:numFmt w:val="lowerRoman"/>
      <w:lvlText w:val="%6."/>
      <w:lvlJc w:val="left"/>
      <w:pPr>
        <w:ind w:left="4680" w:hanging="29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2C8BD2">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C2BDFA">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D96F042">
      <w:start w:val="1"/>
      <w:numFmt w:val="lowerRoman"/>
      <w:lvlText w:val="%9."/>
      <w:lvlJc w:val="left"/>
      <w:pPr>
        <w:ind w:left="6840" w:hanging="29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2B528F7"/>
    <w:multiLevelType w:val="hybridMultilevel"/>
    <w:tmpl w:val="BEB23CC2"/>
    <w:lvl w:ilvl="0" w:tplc="637039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45D2F13"/>
    <w:multiLevelType w:val="hybridMultilevel"/>
    <w:tmpl w:val="37A891A6"/>
    <w:lvl w:ilvl="0" w:tplc="637039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2494727A"/>
    <w:multiLevelType w:val="hybridMultilevel"/>
    <w:tmpl w:val="28C68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57C5147"/>
    <w:multiLevelType w:val="hybridMultilevel"/>
    <w:tmpl w:val="AA6A4420"/>
    <w:lvl w:ilvl="0" w:tplc="637039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6210549"/>
    <w:multiLevelType w:val="hybridMultilevel"/>
    <w:tmpl w:val="AA261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C7AB49F"/>
    <w:multiLevelType w:val="hybridMultilevel"/>
    <w:tmpl w:val="FFFFFFFF"/>
    <w:lvl w:ilvl="0" w:tplc="BFC4398C">
      <w:start w:val="1"/>
      <w:numFmt w:val="decimal"/>
      <w:lvlText w:val="%1."/>
      <w:lvlJc w:val="left"/>
      <w:pPr>
        <w:ind w:left="720" w:hanging="360"/>
      </w:pPr>
    </w:lvl>
    <w:lvl w:ilvl="1" w:tplc="1FD48CAE">
      <w:start w:val="1"/>
      <w:numFmt w:val="lowerLetter"/>
      <w:lvlText w:val="%2."/>
      <w:lvlJc w:val="left"/>
      <w:pPr>
        <w:ind w:left="1440" w:hanging="360"/>
      </w:pPr>
    </w:lvl>
    <w:lvl w:ilvl="2" w:tplc="9A2AA354">
      <w:start w:val="1"/>
      <w:numFmt w:val="lowerRoman"/>
      <w:lvlText w:val="%3."/>
      <w:lvlJc w:val="right"/>
      <w:pPr>
        <w:ind w:left="2160" w:hanging="180"/>
      </w:pPr>
    </w:lvl>
    <w:lvl w:ilvl="3" w:tplc="3912DAF0">
      <w:start w:val="1"/>
      <w:numFmt w:val="decimal"/>
      <w:lvlText w:val="%4."/>
      <w:lvlJc w:val="left"/>
      <w:pPr>
        <w:ind w:left="2880" w:hanging="360"/>
      </w:pPr>
    </w:lvl>
    <w:lvl w:ilvl="4" w:tplc="D9F2BDD0">
      <w:start w:val="1"/>
      <w:numFmt w:val="lowerLetter"/>
      <w:lvlText w:val="%5."/>
      <w:lvlJc w:val="left"/>
      <w:pPr>
        <w:ind w:left="3600" w:hanging="360"/>
      </w:pPr>
    </w:lvl>
    <w:lvl w:ilvl="5" w:tplc="73AE44E0">
      <w:start w:val="1"/>
      <w:numFmt w:val="lowerRoman"/>
      <w:lvlText w:val="%6."/>
      <w:lvlJc w:val="right"/>
      <w:pPr>
        <w:ind w:left="4320" w:hanging="180"/>
      </w:pPr>
    </w:lvl>
    <w:lvl w:ilvl="6" w:tplc="A99C31BE">
      <w:start w:val="1"/>
      <w:numFmt w:val="decimal"/>
      <w:lvlText w:val="%7."/>
      <w:lvlJc w:val="left"/>
      <w:pPr>
        <w:ind w:left="5040" w:hanging="360"/>
      </w:pPr>
    </w:lvl>
    <w:lvl w:ilvl="7" w:tplc="D4122C9A">
      <w:start w:val="1"/>
      <w:numFmt w:val="lowerLetter"/>
      <w:lvlText w:val="%8."/>
      <w:lvlJc w:val="left"/>
      <w:pPr>
        <w:ind w:left="5760" w:hanging="360"/>
      </w:pPr>
    </w:lvl>
    <w:lvl w:ilvl="8" w:tplc="9DDC86B6">
      <w:start w:val="1"/>
      <w:numFmt w:val="lowerRoman"/>
      <w:lvlText w:val="%9."/>
      <w:lvlJc w:val="right"/>
      <w:pPr>
        <w:ind w:left="6480" w:hanging="180"/>
      </w:pPr>
    </w:lvl>
  </w:abstractNum>
  <w:abstractNum w:abstractNumId="56" w15:restartNumberingAfterBreak="0">
    <w:nsid w:val="2F242F7A"/>
    <w:multiLevelType w:val="hybridMultilevel"/>
    <w:tmpl w:val="D6E6E454"/>
    <w:lvl w:ilvl="0" w:tplc="2AA0AF9E">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FDB179C"/>
    <w:multiLevelType w:val="hybridMultilevel"/>
    <w:tmpl w:val="D2C2197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8" w15:restartNumberingAfterBreak="0">
    <w:nsid w:val="334F137B"/>
    <w:multiLevelType w:val="hybridMultilevel"/>
    <w:tmpl w:val="9288F7F6"/>
    <w:lvl w:ilvl="0" w:tplc="637039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34025D92"/>
    <w:multiLevelType w:val="hybridMultilevel"/>
    <w:tmpl w:val="530EB402"/>
    <w:lvl w:ilvl="0" w:tplc="B2AA9A2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0" w15:restartNumberingAfterBreak="0">
    <w:nsid w:val="37254A4D"/>
    <w:multiLevelType w:val="hybridMultilevel"/>
    <w:tmpl w:val="BF8CEB66"/>
    <w:lvl w:ilvl="0" w:tplc="55CAB9A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1" w15:restartNumberingAfterBreak="0">
    <w:nsid w:val="3C57169E"/>
    <w:multiLevelType w:val="hybridMultilevel"/>
    <w:tmpl w:val="E4D41860"/>
    <w:lvl w:ilvl="0" w:tplc="A6C8CA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3FC408A8"/>
    <w:multiLevelType w:val="hybridMultilevel"/>
    <w:tmpl w:val="9ED042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2950836"/>
    <w:multiLevelType w:val="hybridMultilevel"/>
    <w:tmpl w:val="459A86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3BD6E1D"/>
    <w:multiLevelType w:val="hybridMultilevel"/>
    <w:tmpl w:val="6D583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3CE09F0"/>
    <w:multiLevelType w:val="hybridMultilevel"/>
    <w:tmpl w:val="CD9A3E0C"/>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6" w15:restartNumberingAfterBreak="0">
    <w:nsid w:val="4540755C"/>
    <w:multiLevelType w:val="hybridMultilevel"/>
    <w:tmpl w:val="817041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91A1BEB"/>
    <w:multiLevelType w:val="hybridMultilevel"/>
    <w:tmpl w:val="DDCEC1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94B7D30"/>
    <w:multiLevelType w:val="hybridMultilevel"/>
    <w:tmpl w:val="1D64F568"/>
    <w:lvl w:ilvl="0" w:tplc="FFFFFFFF">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B78EC37"/>
    <w:multiLevelType w:val="hybridMultilevel"/>
    <w:tmpl w:val="FFFFFFFF"/>
    <w:lvl w:ilvl="0" w:tplc="76E82932">
      <w:start w:val="1"/>
      <w:numFmt w:val="upperLetter"/>
      <w:lvlText w:val="%1."/>
      <w:lvlJc w:val="left"/>
      <w:pPr>
        <w:ind w:left="720" w:hanging="360"/>
      </w:pPr>
    </w:lvl>
    <w:lvl w:ilvl="1" w:tplc="DA1AC70A">
      <w:start w:val="1"/>
      <w:numFmt w:val="lowerLetter"/>
      <w:lvlText w:val="%2."/>
      <w:lvlJc w:val="left"/>
      <w:pPr>
        <w:ind w:left="1440" w:hanging="360"/>
      </w:pPr>
    </w:lvl>
    <w:lvl w:ilvl="2" w:tplc="54B631BE">
      <w:start w:val="1"/>
      <w:numFmt w:val="lowerRoman"/>
      <w:lvlText w:val="%3."/>
      <w:lvlJc w:val="right"/>
      <w:pPr>
        <w:ind w:left="2160" w:hanging="180"/>
      </w:pPr>
    </w:lvl>
    <w:lvl w:ilvl="3" w:tplc="B7966A2E">
      <w:start w:val="1"/>
      <w:numFmt w:val="decimal"/>
      <w:lvlText w:val="%4."/>
      <w:lvlJc w:val="left"/>
      <w:pPr>
        <w:ind w:left="2880" w:hanging="360"/>
      </w:pPr>
    </w:lvl>
    <w:lvl w:ilvl="4" w:tplc="0890E1A0">
      <w:start w:val="1"/>
      <w:numFmt w:val="lowerLetter"/>
      <w:lvlText w:val="%5."/>
      <w:lvlJc w:val="left"/>
      <w:pPr>
        <w:ind w:left="3600" w:hanging="360"/>
      </w:pPr>
    </w:lvl>
    <w:lvl w:ilvl="5" w:tplc="436851A4">
      <w:start w:val="1"/>
      <w:numFmt w:val="lowerRoman"/>
      <w:lvlText w:val="%6."/>
      <w:lvlJc w:val="right"/>
      <w:pPr>
        <w:ind w:left="4320" w:hanging="180"/>
      </w:pPr>
    </w:lvl>
    <w:lvl w:ilvl="6" w:tplc="521098EA">
      <w:start w:val="1"/>
      <w:numFmt w:val="decimal"/>
      <w:lvlText w:val="%7."/>
      <w:lvlJc w:val="left"/>
      <w:pPr>
        <w:ind w:left="5040" w:hanging="360"/>
      </w:pPr>
    </w:lvl>
    <w:lvl w:ilvl="7" w:tplc="DD3AB272">
      <w:start w:val="1"/>
      <w:numFmt w:val="lowerLetter"/>
      <w:lvlText w:val="%8."/>
      <w:lvlJc w:val="left"/>
      <w:pPr>
        <w:ind w:left="5760" w:hanging="360"/>
      </w:pPr>
    </w:lvl>
    <w:lvl w:ilvl="8" w:tplc="2E6AFD7E">
      <w:start w:val="1"/>
      <w:numFmt w:val="lowerRoman"/>
      <w:lvlText w:val="%9."/>
      <w:lvlJc w:val="right"/>
      <w:pPr>
        <w:ind w:left="6480" w:hanging="180"/>
      </w:pPr>
    </w:lvl>
  </w:abstractNum>
  <w:abstractNum w:abstractNumId="70" w15:restartNumberingAfterBreak="0">
    <w:nsid w:val="4BF82770"/>
    <w:multiLevelType w:val="hybridMultilevel"/>
    <w:tmpl w:val="29DE95F8"/>
    <w:lvl w:ilvl="0" w:tplc="B024D252">
      <w:start w:val="1"/>
      <w:numFmt w:val="decimal"/>
      <w:suff w:val="nothing"/>
      <w:lvlText w:val="§ "/>
      <w:lvlJc w:val="left"/>
      <w:pPr>
        <w:ind w:left="2160" w:firstLine="0"/>
      </w:pPr>
      <w:rPr>
        <w:rFonts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C2EA0EFA">
      <w:start w:val="1"/>
      <w:numFmt w:val="lowerLetter"/>
      <w:lvlText w:val="(%2)"/>
      <w:lvlJc w:val="left"/>
      <w:pPr>
        <w:ind w:left="486" w:hanging="306"/>
      </w:pPr>
      <w:rPr>
        <w:rFonts w:ascii="Avenir LT Std 55 Roman" w:hAnsi="Avenir LT Std 55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ABCE7670">
      <w:start w:val="1"/>
      <w:numFmt w:val="decimal"/>
      <w:lvlText w:val="(%3)"/>
      <w:lvlJc w:val="left"/>
      <w:pPr>
        <w:ind w:left="1890" w:hanging="720"/>
      </w:pPr>
      <w:rPr>
        <w:rFonts w:ascii="Avenir LT Std 55 Roman" w:hAnsi="Avenir LT Std 55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tplc="676CFE32">
      <w:start w:val="1"/>
      <w:numFmt w:val="upperLetter"/>
      <w:lvlText w:val="(%4)"/>
      <w:lvlJc w:val="left"/>
      <w:pPr>
        <w:ind w:left="990" w:hanging="720"/>
      </w:pPr>
      <w:rPr>
        <w:rFonts w:ascii="Avenir LT Std 55 Roman" w:hAnsi="Avenir LT Std 55 Roman" w:hint="default"/>
      </w:rPr>
    </w:lvl>
    <w:lvl w:ilvl="4" w:tplc="FFFFFFFF">
      <w:start w:val="1"/>
      <w:numFmt w:val="decimal"/>
      <w:lvlText w:val="%5."/>
      <w:lvlJc w:val="left"/>
      <w:pPr>
        <w:ind w:left="1080" w:hanging="720"/>
      </w:pPr>
    </w:lvl>
    <w:lvl w:ilvl="5" w:tplc="100276E0">
      <w:start w:val="1"/>
      <w:numFmt w:val="lowerLetter"/>
      <w:lvlText w:val="%6."/>
      <w:lvlJc w:val="left"/>
      <w:pPr>
        <w:ind w:left="1800" w:hanging="720"/>
      </w:pPr>
    </w:lvl>
    <w:lvl w:ilvl="6" w:tplc="F7C49E7E">
      <w:start w:val="1"/>
      <w:numFmt w:val="lowerRoman"/>
      <w:lvlText w:val="%7."/>
      <w:lvlJc w:val="left"/>
      <w:pPr>
        <w:tabs>
          <w:tab w:val="num" w:pos="1800"/>
        </w:tabs>
        <w:ind w:left="2520" w:hanging="720"/>
      </w:pPr>
    </w:lvl>
    <w:lvl w:ilvl="7" w:tplc="F654BBC8">
      <w:start w:val="1"/>
      <w:numFmt w:val="decimal"/>
      <w:lvlText w:val="[do not use]"/>
      <w:lvlJc w:val="left"/>
      <w:pPr>
        <w:ind w:left="-1800" w:firstLine="0"/>
      </w:pPr>
    </w:lvl>
    <w:lvl w:ilvl="8" w:tplc="79EE0AEA">
      <w:start w:val="1"/>
      <w:numFmt w:val="decimal"/>
      <w:lvlText w:val="[do not use]"/>
      <w:lvlJc w:val="left"/>
      <w:pPr>
        <w:ind w:left="-1800" w:firstLine="0"/>
      </w:pPr>
    </w:lvl>
  </w:abstractNum>
  <w:abstractNum w:abstractNumId="71" w15:restartNumberingAfterBreak="0">
    <w:nsid w:val="4D0520E5"/>
    <w:multiLevelType w:val="hybridMultilevel"/>
    <w:tmpl w:val="FFFFFFFF"/>
    <w:lvl w:ilvl="0" w:tplc="CAF81D5A">
      <w:start w:val="1"/>
      <w:numFmt w:val="upperLetter"/>
      <w:lvlText w:val="%1."/>
      <w:lvlJc w:val="left"/>
      <w:pPr>
        <w:ind w:left="720" w:hanging="360"/>
      </w:pPr>
    </w:lvl>
    <w:lvl w:ilvl="1" w:tplc="6896CA70">
      <w:start w:val="1"/>
      <w:numFmt w:val="lowerLetter"/>
      <w:lvlText w:val="%2."/>
      <w:lvlJc w:val="left"/>
      <w:pPr>
        <w:ind w:left="1440" w:hanging="360"/>
      </w:pPr>
    </w:lvl>
    <w:lvl w:ilvl="2" w:tplc="B8483798">
      <w:start w:val="1"/>
      <w:numFmt w:val="lowerRoman"/>
      <w:lvlText w:val="%3."/>
      <w:lvlJc w:val="right"/>
      <w:pPr>
        <w:ind w:left="2160" w:hanging="180"/>
      </w:pPr>
    </w:lvl>
    <w:lvl w:ilvl="3" w:tplc="0F14DA9C">
      <w:start w:val="1"/>
      <w:numFmt w:val="decimal"/>
      <w:lvlText w:val="%4."/>
      <w:lvlJc w:val="left"/>
      <w:pPr>
        <w:ind w:left="2880" w:hanging="360"/>
      </w:pPr>
    </w:lvl>
    <w:lvl w:ilvl="4" w:tplc="47FCEB06">
      <w:start w:val="1"/>
      <w:numFmt w:val="lowerLetter"/>
      <w:lvlText w:val="%5."/>
      <w:lvlJc w:val="left"/>
      <w:pPr>
        <w:ind w:left="3600" w:hanging="360"/>
      </w:pPr>
    </w:lvl>
    <w:lvl w:ilvl="5" w:tplc="D10E7CF4">
      <w:start w:val="1"/>
      <w:numFmt w:val="lowerRoman"/>
      <w:lvlText w:val="%6."/>
      <w:lvlJc w:val="right"/>
      <w:pPr>
        <w:ind w:left="4320" w:hanging="180"/>
      </w:pPr>
    </w:lvl>
    <w:lvl w:ilvl="6" w:tplc="38A4608A">
      <w:start w:val="1"/>
      <w:numFmt w:val="decimal"/>
      <w:lvlText w:val="%7."/>
      <w:lvlJc w:val="left"/>
      <w:pPr>
        <w:ind w:left="5040" w:hanging="360"/>
      </w:pPr>
    </w:lvl>
    <w:lvl w:ilvl="7" w:tplc="F7622EEC">
      <w:start w:val="1"/>
      <w:numFmt w:val="lowerLetter"/>
      <w:lvlText w:val="%8."/>
      <w:lvlJc w:val="left"/>
      <w:pPr>
        <w:ind w:left="5760" w:hanging="360"/>
      </w:pPr>
    </w:lvl>
    <w:lvl w:ilvl="8" w:tplc="7F52E742">
      <w:start w:val="1"/>
      <w:numFmt w:val="lowerRoman"/>
      <w:lvlText w:val="%9."/>
      <w:lvlJc w:val="right"/>
      <w:pPr>
        <w:ind w:left="6480" w:hanging="180"/>
      </w:pPr>
    </w:lvl>
  </w:abstractNum>
  <w:abstractNum w:abstractNumId="72" w15:restartNumberingAfterBreak="0">
    <w:nsid w:val="4F75134B"/>
    <w:multiLevelType w:val="hybridMultilevel"/>
    <w:tmpl w:val="F2E008BC"/>
    <w:lvl w:ilvl="0" w:tplc="086C95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52BD6903"/>
    <w:multiLevelType w:val="hybridMultilevel"/>
    <w:tmpl w:val="D8BC4990"/>
    <w:lvl w:ilvl="0" w:tplc="4068566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6C222D1"/>
    <w:multiLevelType w:val="hybridMultilevel"/>
    <w:tmpl w:val="CD9A3E0C"/>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5" w15:restartNumberingAfterBreak="0">
    <w:nsid w:val="59AF6912"/>
    <w:multiLevelType w:val="hybridMultilevel"/>
    <w:tmpl w:val="5A829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D6B1AE5"/>
    <w:multiLevelType w:val="hybridMultilevel"/>
    <w:tmpl w:val="CD9A3E0C"/>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7" w15:restartNumberingAfterBreak="0">
    <w:nsid w:val="5E5BCF38"/>
    <w:multiLevelType w:val="hybridMultilevel"/>
    <w:tmpl w:val="FFFFFFFF"/>
    <w:lvl w:ilvl="0" w:tplc="64C8C37A">
      <w:start w:val="1"/>
      <w:numFmt w:val="decimal"/>
      <w:lvlText w:val="%1."/>
      <w:lvlJc w:val="left"/>
      <w:pPr>
        <w:ind w:left="720" w:hanging="360"/>
      </w:pPr>
    </w:lvl>
    <w:lvl w:ilvl="1" w:tplc="C7AE091A">
      <w:start w:val="1"/>
      <w:numFmt w:val="lowerLetter"/>
      <w:lvlText w:val="%2."/>
      <w:lvlJc w:val="left"/>
      <w:pPr>
        <w:ind w:left="1440" w:hanging="360"/>
      </w:pPr>
    </w:lvl>
    <w:lvl w:ilvl="2" w:tplc="64B282C0">
      <w:start w:val="1"/>
      <w:numFmt w:val="lowerRoman"/>
      <w:lvlText w:val="%3."/>
      <w:lvlJc w:val="right"/>
      <w:pPr>
        <w:ind w:left="2160" w:hanging="180"/>
      </w:pPr>
    </w:lvl>
    <w:lvl w:ilvl="3" w:tplc="7AE40B7C">
      <w:start w:val="1"/>
      <w:numFmt w:val="decimal"/>
      <w:lvlText w:val="%4."/>
      <w:lvlJc w:val="left"/>
      <w:pPr>
        <w:ind w:left="2880" w:hanging="360"/>
      </w:pPr>
    </w:lvl>
    <w:lvl w:ilvl="4" w:tplc="DD56A754">
      <w:start w:val="1"/>
      <w:numFmt w:val="lowerLetter"/>
      <w:lvlText w:val="%5."/>
      <w:lvlJc w:val="left"/>
      <w:pPr>
        <w:ind w:left="3600" w:hanging="360"/>
      </w:pPr>
    </w:lvl>
    <w:lvl w:ilvl="5" w:tplc="C598D6DC">
      <w:start w:val="1"/>
      <w:numFmt w:val="lowerRoman"/>
      <w:lvlText w:val="%6."/>
      <w:lvlJc w:val="right"/>
      <w:pPr>
        <w:ind w:left="4320" w:hanging="180"/>
      </w:pPr>
    </w:lvl>
    <w:lvl w:ilvl="6" w:tplc="516CFF9E">
      <w:start w:val="1"/>
      <w:numFmt w:val="decimal"/>
      <w:lvlText w:val="%7."/>
      <w:lvlJc w:val="left"/>
      <w:pPr>
        <w:ind w:left="5040" w:hanging="360"/>
      </w:pPr>
    </w:lvl>
    <w:lvl w:ilvl="7" w:tplc="DED07B4C">
      <w:start w:val="1"/>
      <w:numFmt w:val="lowerLetter"/>
      <w:lvlText w:val="%8."/>
      <w:lvlJc w:val="left"/>
      <w:pPr>
        <w:ind w:left="5760" w:hanging="360"/>
      </w:pPr>
    </w:lvl>
    <w:lvl w:ilvl="8" w:tplc="812295DE">
      <w:start w:val="1"/>
      <w:numFmt w:val="lowerRoman"/>
      <w:lvlText w:val="%9."/>
      <w:lvlJc w:val="right"/>
      <w:pPr>
        <w:ind w:left="6480" w:hanging="180"/>
      </w:pPr>
    </w:lvl>
  </w:abstractNum>
  <w:abstractNum w:abstractNumId="78" w15:restartNumberingAfterBreak="0">
    <w:nsid w:val="5EDE45EF"/>
    <w:multiLevelType w:val="hybridMultilevel"/>
    <w:tmpl w:val="8A401A36"/>
    <w:lvl w:ilvl="0" w:tplc="B5FE42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5F10438E"/>
    <w:multiLevelType w:val="hybridMultilevel"/>
    <w:tmpl w:val="CD9A3E0C"/>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0" w15:restartNumberingAfterBreak="0">
    <w:nsid w:val="600914D3"/>
    <w:multiLevelType w:val="hybridMultilevel"/>
    <w:tmpl w:val="38B4C22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60C10C49"/>
    <w:multiLevelType w:val="hybridMultilevel"/>
    <w:tmpl w:val="C0E6F02C"/>
    <w:lvl w:ilvl="0" w:tplc="637039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617C29B2"/>
    <w:multiLevelType w:val="hybridMultilevel"/>
    <w:tmpl w:val="714A9E0A"/>
    <w:lvl w:ilvl="0" w:tplc="DE8AFDC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3" w15:restartNumberingAfterBreak="0">
    <w:nsid w:val="62483557"/>
    <w:multiLevelType w:val="hybridMultilevel"/>
    <w:tmpl w:val="926CC928"/>
    <w:lvl w:ilvl="0" w:tplc="637039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628C6571"/>
    <w:multiLevelType w:val="hybridMultilevel"/>
    <w:tmpl w:val="65FCCD4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5" w15:restartNumberingAfterBreak="0">
    <w:nsid w:val="63CB3153"/>
    <w:multiLevelType w:val="hybridMultilevel"/>
    <w:tmpl w:val="3DA2C67C"/>
    <w:lvl w:ilvl="0" w:tplc="637039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6574693A"/>
    <w:multiLevelType w:val="hybridMultilevel"/>
    <w:tmpl w:val="E25EC9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5D85585"/>
    <w:multiLevelType w:val="hybridMultilevel"/>
    <w:tmpl w:val="E12CE566"/>
    <w:lvl w:ilvl="0" w:tplc="B98016E4">
      <w:start w:val="1"/>
      <w:numFmt w:val="decimal"/>
      <w:lvlText w:val="%1)"/>
      <w:lvlJc w:val="left"/>
      <w:pPr>
        <w:ind w:left="720" w:hanging="360"/>
      </w:pPr>
      <w:rPr>
        <w:b w:val="0"/>
        <w:bCs w:val="0"/>
        <w:sz w:val="24"/>
        <w:szCs w:val="24"/>
      </w:rPr>
    </w:lvl>
    <w:lvl w:ilvl="1" w:tplc="04090001">
      <w:start w:val="1"/>
      <w:numFmt w:val="bullet"/>
      <w:lvlText w:val=""/>
      <w:lvlJc w:val="left"/>
      <w:pPr>
        <w:ind w:left="1440" w:hanging="360"/>
      </w:pPr>
      <w:rPr>
        <w:rFonts w:ascii="Symbol" w:hAnsi="Symbol" w:hint="default"/>
        <w:b w:val="0"/>
        <w:bCs w:val="0"/>
        <w:sz w:val="24"/>
        <w:szCs w:val="24"/>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9FF47D0"/>
    <w:multiLevelType w:val="hybridMultilevel"/>
    <w:tmpl w:val="FFFFFFFF"/>
    <w:lvl w:ilvl="0" w:tplc="7FFC8B2E">
      <w:start w:val="2"/>
      <w:numFmt w:val="decimal"/>
      <w:lvlText w:val="%1."/>
      <w:lvlJc w:val="left"/>
      <w:pPr>
        <w:ind w:left="720" w:hanging="360"/>
      </w:pPr>
    </w:lvl>
    <w:lvl w:ilvl="1" w:tplc="D9BCADC6">
      <w:start w:val="1"/>
      <w:numFmt w:val="lowerLetter"/>
      <w:lvlText w:val="%2."/>
      <w:lvlJc w:val="left"/>
      <w:pPr>
        <w:ind w:left="1440" w:hanging="360"/>
      </w:pPr>
    </w:lvl>
    <w:lvl w:ilvl="2" w:tplc="197C166A">
      <w:start w:val="1"/>
      <w:numFmt w:val="lowerRoman"/>
      <w:lvlText w:val="%3."/>
      <w:lvlJc w:val="right"/>
      <w:pPr>
        <w:ind w:left="2160" w:hanging="180"/>
      </w:pPr>
    </w:lvl>
    <w:lvl w:ilvl="3" w:tplc="1EF4C2BA">
      <w:start w:val="1"/>
      <w:numFmt w:val="decimal"/>
      <w:lvlText w:val="%4."/>
      <w:lvlJc w:val="left"/>
      <w:pPr>
        <w:ind w:left="2880" w:hanging="360"/>
      </w:pPr>
    </w:lvl>
    <w:lvl w:ilvl="4" w:tplc="0326209C">
      <w:start w:val="1"/>
      <w:numFmt w:val="lowerLetter"/>
      <w:lvlText w:val="%5."/>
      <w:lvlJc w:val="left"/>
      <w:pPr>
        <w:ind w:left="3600" w:hanging="360"/>
      </w:pPr>
    </w:lvl>
    <w:lvl w:ilvl="5" w:tplc="56D48B6C">
      <w:start w:val="1"/>
      <w:numFmt w:val="lowerRoman"/>
      <w:lvlText w:val="%6."/>
      <w:lvlJc w:val="right"/>
      <w:pPr>
        <w:ind w:left="4320" w:hanging="180"/>
      </w:pPr>
    </w:lvl>
    <w:lvl w:ilvl="6" w:tplc="47DEA1DA">
      <w:start w:val="1"/>
      <w:numFmt w:val="decimal"/>
      <w:lvlText w:val="%7."/>
      <w:lvlJc w:val="left"/>
      <w:pPr>
        <w:ind w:left="5040" w:hanging="360"/>
      </w:pPr>
    </w:lvl>
    <w:lvl w:ilvl="7" w:tplc="CB7A9F14">
      <w:start w:val="1"/>
      <w:numFmt w:val="lowerLetter"/>
      <w:lvlText w:val="%8."/>
      <w:lvlJc w:val="left"/>
      <w:pPr>
        <w:ind w:left="5760" w:hanging="360"/>
      </w:pPr>
    </w:lvl>
    <w:lvl w:ilvl="8" w:tplc="28D0F982">
      <w:start w:val="1"/>
      <w:numFmt w:val="lowerRoman"/>
      <w:lvlText w:val="%9."/>
      <w:lvlJc w:val="right"/>
      <w:pPr>
        <w:ind w:left="6480" w:hanging="180"/>
      </w:pPr>
    </w:lvl>
  </w:abstractNum>
  <w:abstractNum w:abstractNumId="89" w15:restartNumberingAfterBreak="0">
    <w:nsid w:val="6A0F01FF"/>
    <w:multiLevelType w:val="hybridMultilevel"/>
    <w:tmpl w:val="22F0CE7A"/>
    <w:lvl w:ilvl="0" w:tplc="3FD2E72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6A1E4EEA"/>
    <w:multiLevelType w:val="hybridMultilevel"/>
    <w:tmpl w:val="CD9A3E0C"/>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1" w15:restartNumberingAfterBreak="0">
    <w:nsid w:val="6A9A5911"/>
    <w:multiLevelType w:val="hybridMultilevel"/>
    <w:tmpl w:val="EED4CB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BC66126"/>
    <w:multiLevelType w:val="hybridMultilevel"/>
    <w:tmpl w:val="29DE95F8"/>
    <w:lvl w:ilvl="0" w:tplc="B024D252">
      <w:start w:val="1"/>
      <w:numFmt w:val="decimal"/>
      <w:suff w:val="nothing"/>
      <w:lvlText w:val="§ "/>
      <w:lvlJc w:val="left"/>
      <w:pPr>
        <w:ind w:left="2160" w:firstLine="0"/>
      </w:pPr>
      <w:rPr>
        <w:rFonts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C2EA0EFA">
      <w:start w:val="1"/>
      <w:numFmt w:val="lowerLetter"/>
      <w:lvlText w:val="(%2)"/>
      <w:lvlJc w:val="left"/>
      <w:pPr>
        <w:ind w:left="486" w:hanging="306"/>
      </w:pPr>
      <w:rPr>
        <w:rFonts w:ascii="Avenir LT Std 55 Roman" w:hAnsi="Avenir LT Std 55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ABCE7670">
      <w:start w:val="1"/>
      <w:numFmt w:val="decimal"/>
      <w:lvlText w:val="(%3)"/>
      <w:lvlJc w:val="left"/>
      <w:pPr>
        <w:ind w:left="1890" w:hanging="720"/>
      </w:pPr>
      <w:rPr>
        <w:rFonts w:ascii="Avenir LT Std 55 Roman" w:hAnsi="Avenir LT Std 55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tplc="676CFE32">
      <w:start w:val="1"/>
      <w:numFmt w:val="upperLetter"/>
      <w:lvlText w:val="(%4)"/>
      <w:lvlJc w:val="left"/>
      <w:pPr>
        <w:ind w:left="990" w:hanging="720"/>
      </w:pPr>
      <w:rPr>
        <w:rFonts w:ascii="Avenir LT Std 55 Roman" w:hAnsi="Avenir LT Std 55 Roman" w:hint="default"/>
      </w:rPr>
    </w:lvl>
    <w:lvl w:ilvl="4" w:tplc="FFFFFFFF">
      <w:start w:val="1"/>
      <w:numFmt w:val="decimal"/>
      <w:lvlText w:val="%5."/>
      <w:lvlJc w:val="left"/>
      <w:pPr>
        <w:ind w:left="1080" w:hanging="720"/>
      </w:pPr>
    </w:lvl>
    <w:lvl w:ilvl="5" w:tplc="100276E0">
      <w:start w:val="1"/>
      <w:numFmt w:val="lowerLetter"/>
      <w:lvlText w:val="%6."/>
      <w:lvlJc w:val="left"/>
      <w:pPr>
        <w:ind w:left="1800" w:hanging="720"/>
      </w:pPr>
    </w:lvl>
    <w:lvl w:ilvl="6" w:tplc="F7C49E7E">
      <w:start w:val="1"/>
      <w:numFmt w:val="lowerRoman"/>
      <w:lvlText w:val="%7."/>
      <w:lvlJc w:val="left"/>
      <w:pPr>
        <w:tabs>
          <w:tab w:val="num" w:pos="1800"/>
        </w:tabs>
        <w:ind w:left="2520" w:hanging="720"/>
      </w:pPr>
    </w:lvl>
    <w:lvl w:ilvl="7" w:tplc="F654BBC8">
      <w:start w:val="1"/>
      <w:numFmt w:val="decimal"/>
      <w:lvlText w:val="[do not use]"/>
      <w:lvlJc w:val="left"/>
      <w:pPr>
        <w:ind w:left="-1800" w:firstLine="0"/>
      </w:pPr>
    </w:lvl>
    <w:lvl w:ilvl="8" w:tplc="79EE0AEA">
      <w:start w:val="1"/>
      <w:numFmt w:val="decimal"/>
      <w:lvlText w:val="[do not use]"/>
      <w:lvlJc w:val="left"/>
      <w:pPr>
        <w:ind w:left="-1800" w:firstLine="0"/>
      </w:pPr>
    </w:lvl>
  </w:abstractNum>
  <w:abstractNum w:abstractNumId="93" w15:restartNumberingAfterBreak="0">
    <w:nsid w:val="6C693884"/>
    <w:multiLevelType w:val="hybridMultilevel"/>
    <w:tmpl w:val="9DC41802"/>
    <w:lvl w:ilvl="0" w:tplc="637039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72BB5285"/>
    <w:multiLevelType w:val="hybridMultilevel"/>
    <w:tmpl w:val="E110AB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57A10FA"/>
    <w:multiLevelType w:val="hybridMultilevel"/>
    <w:tmpl w:val="B580A862"/>
    <w:lvl w:ilvl="0" w:tplc="6B34368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608636C"/>
    <w:multiLevelType w:val="hybridMultilevel"/>
    <w:tmpl w:val="38B4C2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7E5509D"/>
    <w:multiLevelType w:val="hybridMultilevel"/>
    <w:tmpl w:val="562A25C8"/>
    <w:lvl w:ilvl="0" w:tplc="97AE5F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783D042D"/>
    <w:multiLevelType w:val="hybridMultilevel"/>
    <w:tmpl w:val="3DD8EC34"/>
    <w:lvl w:ilvl="0" w:tplc="B10CA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787C0C88"/>
    <w:multiLevelType w:val="hybridMultilevel"/>
    <w:tmpl w:val="10CCC15E"/>
    <w:lvl w:ilvl="0" w:tplc="5F9C39E2">
      <w:start w:val="13"/>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88E373A"/>
    <w:multiLevelType w:val="hybridMultilevel"/>
    <w:tmpl w:val="DDB4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C8C4FEE"/>
    <w:multiLevelType w:val="hybridMultilevel"/>
    <w:tmpl w:val="79B6BF5C"/>
    <w:lvl w:ilvl="0" w:tplc="0D304ADE">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2" w15:restartNumberingAfterBreak="0">
    <w:nsid w:val="7EE73442"/>
    <w:multiLevelType w:val="hybridMultilevel"/>
    <w:tmpl w:val="B590D1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FA36E39"/>
    <w:multiLevelType w:val="singleLevel"/>
    <w:tmpl w:val="F9D4C77C"/>
    <w:lvl w:ilvl="0">
      <w:start w:val="1"/>
      <w:numFmt w:val="upperLetter"/>
      <w:lvlText w:val="%1."/>
      <w:lvlJc w:val="left"/>
      <w:pPr>
        <w:tabs>
          <w:tab w:val="num" w:pos="720"/>
        </w:tabs>
        <w:ind w:left="720" w:hanging="720"/>
      </w:pPr>
      <w:rPr>
        <w:rFonts w:hint="default"/>
      </w:rPr>
    </w:lvl>
  </w:abstractNum>
  <w:num w:numId="1" w16cid:durableId="1185484568">
    <w:abstractNumId w:val="54"/>
  </w:num>
  <w:num w:numId="2" w16cid:durableId="125705713">
    <w:abstractNumId w:val="46"/>
  </w:num>
  <w:num w:numId="3" w16cid:durableId="1560239955">
    <w:abstractNumId w:val="75"/>
  </w:num>
  <w:num w:numId="4" w16cid:durableId="1661612781">
    <w:abstractNumId w:val="70"/>
  </w:num>
  <w:num w:numId="5" w16cid:durableId="929120121">
    <w:abstractNumId w:val="70"/>
    <w:lvlOverride w:ilvl="0">
      <w:startOverride w:val="2"/>
    </w:lvlOverride>
  </w:num>
  <w:num w:numId="6" w16cid:durableId="1998418976">
    <w:abstractNumId w:val="92"/>
  </w:num>
  <w:num w:numId="7" w16cid:durableId="1945259238">
    <w:abstractNumId w:val="87"/>
  </w:num>
  <w:num w:numId="8" w16cid:durableId="2073386721">
    <w:abstractNumId w:val="46"/>
  </w:num>
  <w:num w:numId="9" w16cid:durableId="822550985">
    <w:abstractNumId w:val="46"/>
  </w:num>
  <w:num w:numId="10" w16cid:durableId="1711222428">
    <w:abstractNumId w:val="46"/>
  </w:num>
  <w:num w:numId="11" w16cid:durableId="141780522">
    <w:abstractNumId w:val="1"/>
  </w:num>
  <w:num w:numId="12" w16cid:durableId="370155322">
    <w:abstractNumId w:val="2"/>
  </w:num>
  <w:num w:numId="13" w16cid:durableId="1271861397">
    <w:abstractNumId w:val="4"/>
  </w:num>
  <w:num w:numId="14" w16cid:durableId="1998147475">
    <w:abstractNumId w:val="5"/>
  </w:num>
  <w:num w:numId="15" w16cid:durableId="642809746">
    <w:abstractNumId w:val="6"/>
  </w:num>
  <w:num w:numId="16" w16cid:durableId="236014731">
    <w:abstractNumId w:val="7"/>
  </w:num>
  <w:num w:numId="17" w16cid:durableId="1648320609">
    <w:abstractNumId w:val="9"/>
  </w:num>
  <w:num w:numId="18" w16cid:durableId="1505894643">
    <w:abstractNumId w:val="10"/>
  </w:num>
  <w:num w:numId="19" w16cid:durableId="747465658">
    <w:abstractNumId w:val="12"/>
  </w:num>
  <w:num w:numId="20" w16cid:durableId="1936477586">
    <w:abstractNumId w:val="14"/>
  </w:num>
  <w:num w:numId="21" w16cid:durableId="1552762059">
    <w:abstractNumId w:val="16"/>
  </w:num>
  <w:num w:numId="22" w16cid:durableId="858396921">
    <w:abstractNumId w:val="17"/>
  </w:num>
  <w:num w:numId="23" w16cid:durableId="924219670">
    <w:abstractNumId w:val="18"/>
  </w:num>
  <w:num w:numId="24" w16cid:durableId="155194580">
    <w:abstractNumId w:val="20"/>
  </w:num>
  <w:num w:numId="25" w16cid:durableId="497156899">
    <w:abstractNumId w:val="22"/>
  </w:num>
  <w:num w:numId="26" w16cid:durableId="2103642711">
    <w:abstractNumId w:val="24"/>
  </w:num>
  <w:num w:numId="27" w16cid:durableId="95366588">
    <w:abstractNumId w:val="25"/>
  </w:num>
  <w:num w:numId="28" w16cid:durableId="1639146383">
    <w:abstractNumId w:val="26"/>
  </w:num>
  <w:num w:numId="29" w16cid:durableId="1586453496">
    <w:abstractNumId w:val="28"/>
  </w:num>
  <w:num w:numId="30" w16cid:durableId="1307929235">
    <w:abstractNumId w:val="29"/>
  </w:num>
  <w:num w:numId="31" w16cid:durableId="1903716564">
    <w:abstractNumId w:val="31"/>
  </w:num>
  <w:num w:numId="32" w16cid:durableId="50739351">
    <w:abstractNumId w:val="33"/>
  </w:num>
  <w:num w:numId="33" w16cid:durableId="148132807">
    <w:abstractNumId w:val="103"/>
  </w:num>
  <w:num w:numId="34" w16cid:durableId="1374649413">
    <w:abstractNumId w:val="49"/>
  </w:num>
  <w:num w:numId="35" w16cid:durableId="2042126419">
    <w:abstractNumId w:val="8"/>
  </w:num>
  <w:num w:numId="36" w16cid:durableId="1585920965">
    <w:abstractNumId w:val="77"/>
  </w:num>
  <w:num w:numId="37" w16cid:durableId="1339385935">
    <w:abstractNumId w:val="69"/>
  </w:num>
  <w:num w:numId="38" w16cid:durableId="1441535027">
    <w:abstractNumId w:val="88"/>
  </w:num>
  <w:num w:numId="39" w16cid:durableId="1350177537">
    <w:abstractNumId w:val="55"/>
  </w:num>
  <w:num w:numId="40" w16cid:durableId="678657770">
    <w:abstractNumId w:val="71"/>
  </w:num>
  <w:num w:numId="41" w16cid:durableId="1018239732">
    <w:abstractNumId w:val="0"/>
  </w:num>
  <w:num w:numId="42" w16cid:durableId="285552669">
    <w:abstractNumId w:val="3"/>
  </w:num>
  <w:num w:numId="43" w16cid:durableId="1198932836">
    <w:abstractNumId w:val="11"/>
  </w:num>
  <w:num w:numId="44" w16cid:durableId="321781792">
    <w:abstractNumId w:val="13"/>
  </w:num>
  <w:num w:numId="45" w16cid:durableId="426193010">
    <w:abstractNumId w:val="15"/>
  </w:num>
  <w:num w:numId="46" w16cid:durableId="713390645">
    <w:abstractNumId w:val="19"/>
  </w:num>
  <w:num w:numId="47" w16cid:durableId="450713953">
    <w:abstractNumId w:val="21"/>
  </w:num>
  <w:num w:numId="48" w16cid:durableId="77218773">
    <w:abstractNumId w:val="23"/>
  </w:num>
  <w:num w:numId="49" w16cid:durableId="918175172">
    <w:abstractNumId w:val="27"/>
  </w:num>
  <w:num w:numId="50" w16cid:durableId="1930697171">
    <w:abstractNumId w:val="30"/>
  </w:num>
  <w:num w:numId="51" w16cid:durableId="585771242">
    <w:abstractNumId w:val="32"/>
  </w:num>
  <w:num w:numId="52" w16cid:durableId="1540432358">
    <w:abstractNumId w:val="96"/>
  </w:num>
  <w:num w:numId="53" w16cid:durableId="1878464943">
    <w:abstractNumId w:val="36"/>
  </w:num>
  <w:num w:numId="54" w16cid:durableId="1005205360">
    <w:abstractNumId w:val="97"/>
  </w:num>
  <w:num w:numId="55" w16cid:durableId="1310861429">
    <w:abstractNumId w:val="44"/>
  </w:num>
  <w:num w:numId="56" w16cid:durableId="1072698313">
    <w:abstractNumId w:val="94"/>
  </w:num>
  <w:num w:numId="57" w16cid:durableId="1935431683">
    <w:abstractNumId w:val="76"/>
  </w:num>
  <w:num w:numId="58" w16cid:durableId="1851218172">
    <w:abstractNumId w:val="83"/>
  </w:num>
  <w:num w:numId="59" w16cid:durableId="888107214">
    <w:abstractNumId w:val="85"/>
  </w:num>
  <w:num w:numId="60" w16cid:durableId="1981687388">
    <w:abstractNumId w:val="91"/>
  </w:num>
  <w:num w:numId="61" w16cid:durableId="1474172946">
    <w:abstractNumId w:val="93"/>
  </w:num>
  <w:num w:numId="62" w16cid:durableId="184179464">
    <w:abstractNumId w:val="67"/>
  </w:num>
  <w:num w:numId="63" w16cid:durableId="1181891996">
    <w:abstractNumId w:val="51"/>
  </w:num>
  <w:num w:numId="64" w16cid:durableId="227107003">
    <w:abstractNumId w:val="38"/>
  </w:num>
  <w:num w:numId="65" w16cid:durableId="1531993887">
    <w:abstractNumId w:val="50"/>
  </w:num>
  <w:num w:numId="66" w16cid:durableId="1523783119">
    <w:abstractNumId w:val="81"/>
  </w:num>
  <w:num w:numId="67" w16cid:durableId="1882666638">
    <w:abstractNumId w:val="43"/>
  </w:num>
  <w:num w:numId="68" w16cid:durableId="1269578141">
    <w:abstractNumId w:val="100"/>
  </w:num>
  <w:num w:numId="69" w16cid:durableId="528763162">
    <w:abstractNumId w:val="102"/>
  </w:num>
  <w:num w:numId="70" w16cid:durableId="2005812854">
    <w:abstractNumId w:val="42"/>
  </w:num>
  <w:num w:numId="71" w16cid:durableId="211966228">
    <w:abstractNumId w:val="68"/>
  </w:num>
  <w:num w:numId="72" w16cid:durableId="299069042">
    <w:abstractNumId w:val="45"/>
  </w:num>
  <w:num w:numId="73" w16cid:durableId="1530989297">
    <w:abstractNumId w:val="98"/>
  </w:num>
  <w:num w:numId="74" w16cid:durableId="1552964847">
    <w:abstractNumId w:val="61"/>
  </w:num>
  <w:num w:numId="75" w16cid:durableId="962998237">
    <w:abstractNumId w:val="56"/>
  </w:num>
  <w:num w:numId="76" w16cid:durableId="922569812">
    <w:abstractNumId w:val="72"/>
  </w:num>
  <w:num w:numId="77" w16cid:durableId="1863784476">
    <w:abstractNumId w:val="37"/>
  </w:num>
  <w:num w:numId="78" w16cid:durableId="1024865118">
    <w:abstractNumId w:val="90"/>
  </w:num>
  <w:num w:numId="79" w16cid:durableId="454254430">
    <w:abstractNumId w:val="65"/>
  </w:num>
  <w:num w:numId="80" w16cid:durableId="2109620787">
    <w:abstractNumId w:val="41"/>
  </w:num>
  <w:num w:numId="81" w16cid:durableId="1666669738">
    <w:abstractNumId w:val="74"/>
  </w:num>
  <w:num w:numId="82" w16cid:durableId="272858905">
    <w:abstractNumId w:val="62"/>
  </w:num>
  <w:num w:numId="83" w16cid:durableId="1372804664">
    <w:abstractNumId w:val="58"/>
  </w:num>
  <w:num w:numId="84" w16cid:durableId="598178765">
    <w:abstractNumId w:val="78"/>
  </w:num>
  <w:num w:numId="85" w16cid:durableId="1665548885">
    <w:abstractNumId w:val="80"/>
  </w:num>
  <w:num w:numId="86" w16cid:durableId="1807048097">
    <w:abstractNumId w:val="84"/>
  </w:num>
  <w:num w:numId="87" w16cid:durableId="1001666454">
    <w:abstractNumId w:val="66"/>
  </w:num>
  <w:num w:numId="88" w16cid:durableId="348071560">
    <w:abstractNumId w:val="79"/>
  </w:num>
  <w:num w:numId="89" w16cid:durableId="607007177">
    <w:abstractNumId w:val="86"/>
  </w:num>
  <w:num w:numId="90" w16cid:durableId="727996997">
    <w:abstractNumId w:val="40"/>
  </w:num>
  <w:num w:numId="91" w16cid:durableId="1647474060">
    <w:abstractNumId w:val="53"/>
  </w:num>
  <w:num w:numId="92" w16cid:durableId="1206328379">
    <w:abstractNumId w:val="34"/>
  </w:num>
  <w:num w:numId="93" w16cid:durableId="761334883">
    <w:abstractNumId w:val="99"/>
  </w:num>
  <w:num w:numId="94" w16cid:durableId="1636062611">
    <w:abstractNumId w:val="47"/>
  </w:num>
  <w:num w:numId="95" w16cid:durableId="255016945">
    <w:abstractNumId w:val="57"/>
  </w:num>
  <w:num w:numId="96" w16cid:durableId="1699550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89628663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41216209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381083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38513530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915894323">
    <w:abstractNumId w:val="89"/>
  </w:num>
  <w:num w:numId="102" w16cid:durableId="1138886182">
    <w:abstractNumId w:val="46"/>
    <w:lvlOverride w:ilvl="0">
      <w:startOverride w:val="1"/>
    </w:lvlOverride>
  </w:num>
  <w:num w:numId="103" w16cid:durableId="831455580">
    <w:abstractNumId w:val="46"/>
    <w:lvlOverride w:ilvl="0">
      <w:startOverride w:val="1"/>
    </w:lvlOverride>
  </w:num>
  <w:num w:numId="104" w16cid:durableId="903181547">
    <w:abstractNumId w:val="46"/>
    <w:lvlOverride w:ilvl="0">
      <w:startOverride w:val="1"/>
    </w:lvlOverride>
  </w:num>
  <w:num w:numId="105" w16cid:durableId="897939967">
    <w:abstractNumId w:val="101"/>
  </w:num>
  <w:num w:numId="106" w16cid:durableId="643125854">
    <w:abstractNumId w:val="60"/>
  </w:num>
  <w:num w:numId="107" w16cid:durableId="1231160309">
    <w:abstractNumId w:val="82"/>
  </w:num>
  <w:num w:numId="108" w16cid:durableId="985358257">
    <w:abstractNumId w:val="59"/>
  </w:num>
  <w:num w:numId="109" w16cid:durableId="358512663">
    <w:abstractNumId w:val="35"/>
  </w:num>
  <w:num w:numId="110" w16cid:durableId="877548153">
    <w:abstractNumId w:val="48"/>
  </w:num>
  <w:num w:numId="111" w16cid:durableId="710769472">
    <w:abstractNumId w:val="73"/>
  </w:num>
  <w:num w:numId="112" w16cid:durableId="1183278235">
    <w:abstractNumId w:val="39"/>
  </w:num>
  <w:num w:numId="113" w16cid:durableId="484323709">
    <w:abstractNumId w:val="63"/>
  </w:num>
  <w:num w:numId="114" w16cid:durableId="2029715843">
    <w:abstractNumId w:val="52"/>
  </w:num>
  <w:num w:numId="115" w16cid:durableId="282275091">
    <w:abstractNumId w:val="95"/>
  </w:num>
  <w:num w:numId="116" w16cid:durableId="470639306">
    <w:abstractNumId w:val="64"/>
  </w:num>
  <w:numIdMacAtCleanup w:val="10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ra Dassa">
    <w15:presenceInfo w15:providerId="AD" w15:userId="S::ira.dassa@twelve.co::b46d4ebe-b102-456c-9c7b-01c1cdc4f8e0"/>
  </w15:person>
  <w15:person w15:author="Hopkins, Chris@ARB">
    <w15:presenceInfo w15:providerId="AD" w15:userId="S::Chris.Hopkins@arb.ca.gov::79908e69-46fd-4d7b-be8e-9f1548d1cf83"/>
  </w15:person>
  <w15:person w15:author="Wilkins, Kate@ARB">
    <w15:presenceInfo w15:providerId="AD" w15:userId="S::Kate.Wilkins@arb.ca.gov::0ed363f1-f452-4d67-ba6d-572d4fd459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3MDYwNzA0MzG2MDFT0lEKTi0uzszPAykwrAUA1qTqUywAAAA="/>
  </w:docVars>
  <w:rsids>
    <w:rsidRoot w:val="00B57651"/>
    <w:rsid w:val="000000A5"/>
    <w:rsid w:val="00000107"/>
    <w:rsid w:val="00000267"/>
    <w:rsid w:val="000016DC"/>
    <w:rsid w:val="00001C70"/>
    <w:rsid w:val="00002B3E"/>
    <w:rsid w:val="000045FE"/>
    <w:rsid w:val="00004B1F"/>
    <w:rsid w:val="00005ADC"/>
    <w:rsid w:val="00005BDE"/>
    <w:rsid w:val="00005C9E"/>
    <w:rsid w:val="00005F98"/>
    <w:rsid w:val="0000692B"/>
    <w:rsid w:val="00010045"/>
    <w:rsid w:val="00010E92"/>
    <w:rsid w:val="000112AA"/>
    <w:rsid w:val="00011FB9"/>
    <w:rsid w:val="00012026"/>
    <w:rsid w:val="0001232D"/>
    <w:rsid w:val="00012797"/>
    <w:rsid w:val="00012BE0"/>
    <w:rsid w:val="00012D6B"/>
    <w:rsid w:val="000130D9"/>
    <w:rsid w:val="000132D9"/>
    <w:rsid w:val="00013C10"/>
    <w:rsid w:val="00014607"/>
    <w:rsid w:val="00014F80"/>
    <w:rsid w:val="00015DA2"/>
    <w:rsid w:val="00017050"/>
    <w:rsid w:val="00020955"/>
    <w:rsid w:val="000214F3"/>
    <w:rsid w:val="00021D0D"/>
    <w:rsid w:val="00021F76"/>
    <w:rsid w:val="00022653"/>
    <w:rsid w:val="00022FE2"/>
    <w:rsid w:val="000230A8"/>
    <w:rsid w:val="00023640"/>
    <w:rsid w:val="00023FCB"/>
    <w:rsid w:val="00025388"/>
    <w:rsid w:val="00025BA6"/>
    <w:rsid w:val="00025DDF"/>
    <w:rsid w:val="00025FE2"/>
    <w:rsid w:val="000266BE"/>
    <w:rsid w:val="00026800"/>
    <w:rsid w:val="00026BAB"/>
    <w:rsid w:val="00027641"/>
    <w:rsid w:val="00027F94"/>
    <w:rsid w:val="000310CD"/>
    <w:rsid w:val="00031D10"/>
    <w:rsid w:val="00031FC9"/>
    <w:rsid w:val="0003266C"/>
    <w:rsid w:val="00032959"/>
    <w:rsid w:val="00032F28"/>
    <w:rsid w:val="000331DD"/>
    <w:rsid w:val="00033450"/>
    <w:rsid w:val="0003381B"/>
    <w:rsid w:val="00033E34"/>
    <w:rsid w:val="000343F0"/>
    <w:rsid w:val="000344FA"/>
    <w:rsid w:val="00034FAD"/>
    <w:rsid w:val="000350E5"/>
    <w:rsid w:val="00035D7C"/>
    <w:rsid w:val="00036A9A"/>
    <w:rsid w:val="00037592"/>
    <w:rsid w:val="000400EC"/>
    <w:rsid w:val="000403D8"/>
    <w:rsid w:val="0004099D"/>
    <w:rsid w:val="00041B1E"/>
    <w:rsid w:val="0004260E"/>
    <w:rsid w:val="00043037"/>
    <w:rsid w:val="000431A4"/>
    <w:rsid w:val="0004404E"/>
    <w:rsid w:val="00044625"/>
    <w:rsid w:val="0004501E"/>
    <w:rsid w:val="000450E9"/>
    <w:rsid w:val="00045E0B"/>
    <w:rsid w:val="0004614F"/>
    <w:rsid w:val="000467DD"/>
    <w:rsid w:val="00047D58"/>
    <w:rsid w:val="00051A9A"/>
    <w:rsid w:val="00051AC7"/>
    <w:rsid w:val="00052355"/>
    <w:rsid w:val="00052BE3"/>
    <w:rsid w:val="00053A79"/>
    <w:rsid w:val="0005489C"/>
    <w:rsid w:val="00054E62"/>
    <w:rsid w:val="000552A3"/>
    <w:rsid w:val="000556E0"/>
    <w:rsid w:val="000558A8"/>
    <w:rsid w:val="00055B4E"/>
    <w:rsid w:val="00056306"/>
    <w:rsid w:val="00057101"/>
    <w:rsid w:val="00057123"/>
    <w:rsid w:val="0005761E"/>
    <w:rsid w:val="0006034F"/>
    <w:rsid w:val="00060436"/>
    <w:rsid w:val="00060A55"/>
    <w:rsid w:val="00060B3D"/>
    <w:rsid w:val="00060B64"/>
    <w:rsid w:val="00060F3D"/>
    <w:rsid w:val="00061071"/>
    <w:rsid w:val="000611B4"/>
    <w:rsid w:val="00061594"/>
    <w:rsid w:val="00061686"/>
    <w:rsid w:val="00061C6B"/>
    <w:rsid w:val="00061DE4"/>
    <w:rsid w:val="00062491"/>
    <w:rsid w:val="00062B84"/>
    <w:rsid w:val="00062BE6"/>
    <w:rsid w:val="000633D1"/>
    <w:rsid w:val="00063551"/>
    <w:rsid w:val="00063880"/>
    <w:rsid w:val="00063E30"/>
    <w:rsid w:val="00066108"/>
    <w:rsid w:val="000664AC"/>
    <w:rsid w:val="000665A0"/>
    <w:rsid w:val="000672AA"/>
    <w:rsid w:val="00067748"/>
    <w:rsid w:val="00067784"/>
    <w:rsid w:val="00070FAD"/>
    <w:rsid w:val="00071410"/>
    <w:rsid w:val="000716FC"/>
    <w:rsid w:val="00071DED"/>
    <w:rsid w:val="00073A1E"/>
    <w:rsid w:val="00075668"/>
    <w:rsid w:val="00075AF5"/>
    <w:rsid w:val="00075B50"/>
    <w:rsid w:val="00075FC6"/>
    <w:rsid w:val="00076879"/>
    <w:rsid w:val="000769FB"/>
    <w:rsid w:val="00076ACE"/>
    <w:rsid w:val="00076F57"/>
    <w:rsid w:val="000775CB"/>
    <w:rsid w:val="00077D3C"/>
    <w:rsid w:val="00077EE6"/>
    <w:rsid w:val="00080165"/>
    <w:rsid w:val="000807FD"/>
    <w:rsid w:val="00080E7A"/>
    <w:rsid w:val="00080EB6"/>
    <w:rsid w:val="00081293"/>
    <w:rsid w:val="0008325B"/>
    <w:rsid w:val="0008395D"/>
    <w:rsid w:val="0008498B"/>
    <w:rsid w:val="00084D83"/>
    <w:rsid w:val="00084D93"/>
    <w:rsid w:val="00086313"/>
    <w:rsid w:val="000864C4"/>
    <w:rsid w:val="00086A17"/>
    <w:rsid w:val="00087C6A"/>
    <w:rsid w:val="000906D8"/>
    <w:rsid w:val="00090761"/>
    <w:rsid w:val="00091735"/>
    <w:rsid w:val="000918DD"/>
    <w:rsid w:val="0009205A"/>
    <w:rsid w:val="00092091"/>
    <w:rsid w:val="000926F2"/>
    <w:rsid w:val="00092A48"/>
    <w:rsid w:val="00092B99"/>
    <w:rsid w:val="0009348E"/>
    <w:rsid w:val="00093AB8"/>
    <w:rsid w:val="00094571"/>
    <w:rsid w:val="00094576"/>
    <w:rsid w:val="000946D5"/>
    <w:rsid w:val="0009518F"/>
    <w:rsid w:val="000954AD"/>
    <w:rsid w:val="000961CB"/>
    <w:rsid w:val="000A240B"/>
    <w:rsid w:val="000A2D22"/>
    <w:rsid w:val="000A2E5D"/>
    <w:rsid w:val="000A31B1"/>
    <w:rsid w:val="000A387C"/>
    <w:rsid w:val="000A41EF"/>
    <w:rsid w:val="000A4352"/>
    <w:rsid w:val="000A475D"/>
    <w:rsid w:val="000A562A"/>
    <w:rsid w:val="000A59F7"/>
    <w:rsid w:val="000A674A"/>
    <w:rsid w:val="000A68B6"/>
    <w:rsid w:val="000A6C9C"/>
    <w:rsid w:val="000A76D4"/>
    <w:rsid w:val="000B12BF"/>
    <w:rsid w:val="000B1718"/>
    <w:rsid w:val="000B1C42"/>
    <w:rsid w:val="000B1E7C"/>
    <w:rsid w:val="000B2780"/>
    <w:rsid w:val="000B2969"/>
    <w:rsid w:val="000B34AC"/>
    <w:rsid w:val="000B3DA6"/>
    <w:rsid w:val="000B3FF1"/>
    <w:rsid w:val="000B4C03"/>
    <w:rsid w:val="000B5735"/>
    <w:rsid w:val="000B6B27"/>
    <w:rsid w:val="000B7B44"/>
    <w:rsid w:val="000C0334"/>
    <w:rsid w:val="000C1C98"/>
    <w:rsid w:val="000C1CDC"/>
    <w:rsid w:val="000C2336"/>
    <w:rsid w:val="000C24CC"/>
    <w:rsid w:val="000C2C8A"/>
    <w:rsid w:val="000C4004"/>
    <w:rsid w:val="000C404F"/>
    <w:rsid w:val="000C4BA8"/>
    <w:rsid w:val="000C4E18"/>
    <w:rsid w:val="000C5E87"/>
    <w:rsid w:val="000C605C"/>
    <w:rsid w:val="000C668D"/>
    <w:rsid w:val="000C6EE9"/>
    <w:rsid w:val="000C79E7"/>
    <w:rsid w:val="000C7E6A"/>
    <w:rsid w:val="000D011E"/>
    <w:rsid w:val="000D02B8"/>
    <w:rsid w:val="000D04FC"/>
    <w:rsid w:val="000D05B4"/>
    <w:rsid w:val="000D142F"/>
    <w:rsid w:val="000D1536"/>
    <w:rsid w:val="000D1822"/>
    <w:rsid w:val="000D31E8"/>
    <w:rsid w:val="000D4087"/>
    <w:rsid w:val="000D4621"/>
    <w:rsid w:val="000D4649"/>
    <w:rsid w:val="000D4AF4"/>
    <w:rsid w:val="000D6383"/>
    <w:rsid w:val="000D67CF"/>
    <w:rsid w:val="000D7408"/>
    <w:rsid w:val="000D7484"/>
    <w:rsid w:val="000D77DB"/>
    <w:rsid w:val="000D7F7D"/>
    <w:rsid w:val="000E024A"/>
    <w:rsid w:val="000E06CC"/>
    <w:rsid w:val="000E0DAF"/>
    <w:rsid w:val="000E165A"/>
    <w:rsid w:val="000E1FDC"/>
    <w:rsid w:val="000E249F"/>
    <w:rsid w:val="000E2E95"/>
    <w:rsid w:val="000E321C"/>
    <w:rsid w:val="000E38D3"/>
    <w:rsid w:val="000E3E5F"/>
    <w:rsid w:val="000E42C1"/>
    <w:rsid w:val="000E434E"/>
    <w:rsid w:val="000E44C5"/>
    <w:rsid w:val="000E4CE1"/>
    <w:rsid w:val="000E52D5"/>
    <w:rsid w:val="000E61D3"/>
    <w:rsid w:val="000E6AC2"/>
    <w:rsid w:val="000E6BB4"/>
    <w:rsid w:val="000E6F58"/>
    <w:rsid w:val="000F05FF"/>
    <w:rsid w:val="000F11E8"/>
    <w:rsid w:val="000F1979"/>
    <w:rsid w:val="000F1FDD"/>
    <w:rsid w:val="000F24E3"/>
    <w:rsid w:val="000F34E0"/>
    <w:rsid w:val="000F40DF"/>
    <w:rsid w:val="000F425A"/>
    <w:rsid w:val="000F43A2"/>
    <w:rsid w:val="000F4CF6"/>
    <w:rsid w:val="000F4E10"/>
    <w:rsid w:val="000F5D3E"/>
    <w:rsid w:val="000F5D67"/>
    <w:rsid w:val="000F733E"/>
    <w:rsid w:val="000F7C1A"/>
    <w:rsid w:val="00100DA8"/>
    <w:rsid w:val="00101492"/>
    <w:rsid w:val="00102166"/>
    <w:rsid w:val="001029A1"/>
    <w:rsid w:val="0010326D"/>
    <w:rsid w:val="00103DDA"/>
    <w:rsid w:val="00104202"/>
    <w:rsid w:val="001045CF"/>
    <w:rsid w:val="00105A40"/>
    <w:rsid w:val="00105CD4"/>
    <w:rsid w:val="0010668E"/>
    <w:rsid w:val="00106C3D"/>
    <w:rsid w:val="00107218"/>
    <w:rsid w:val="001078D6"/>
    <w:rsid w:val="00107997"/>
    <w:rsid w:val="00107A6C"/>
    <w:rsid w:val="0011166C"/>
    <w:rsid w:val="001118A8"/>
    <w:rsid w:val="00111DAC"/>
    <w:rsid w:val="00113199"/>
    <w:rsid w:val="00113495"/>
    <w:rsid w:val="00113E76"/>
    <w:rsid w:val="00114015"/>
    <w:rsid w:val="00114032"/>
    <w:rsid w:val="001148FD"/>
    <w:rsid w:val="00114F2C"/>
    <w:rsid w:val="00115312"/>
    <w:rsid w:val="00116218"/>
    <w:rsid w:val="00116995"/>
    <w:rsid w:val="00116F21"/>
    <w:rsid w:val="00116FA7"/>
    <w:rsid w:val="00117071"/>
    <w:rsid w:val="00117AEB"/>
    <w:rsid w:val="0012048F"/>
    <w:rsid w:val="001204FC"/>
    <w:rsid w:val="00120A8E"/>
    <w:rsid w:val="00121B6D"/>
    <w:rsid w:val="00122187"/>
    <w:rsid w:val="001225BD"/>
    <w:rsid w:val="00123FE5"/>
    <w:rsid w:val="001243B7"/>
    <w:rsid w:val="00124B4C"/>
    <w:rsid w:val="00124BE8"/>
    <w:rsid w:val="0012517D"/>
    <w:rsid w:val="00125798"/>
    <w:rsid w:val="00125BC2"/>
    <w:rsid w:val="00125C5C"/>
    <w:rsid w:val="00125CF9"/>
    <w:rsid w:val="001266C4"/>
    <w:rsid w:val="0012675F"/>
    <w:rsid w:val="00126D81"/>
    <w:rsid w:val="00126D9A"/>
    <w:rsid w:val="00127455"/>
    <w:rsid w:val="00130942"/>
    <w:rsid w:val="001323A8"/>
    <w:rsid w:val="0013269D"/>
    <w:rsid w:val="00134322"/>
    <w:rsid w:val="00134F0F"/>
    <w:rsid w:val="00135658"/>
    <w:rsid w:val="001365E4"/>
    <w:rsid w:val="0013703D"/>
    <w:rsid w:val="0013771D"/>
    <w:rsid w:val="00137E9E"/>
    <w:rsid w:val="00140629"/>
    <w:rsid w:val="0014142D"/>
    <w:rsid w:val="00141799"/>
    <w:rsid w:val="001433A1"/>
    <w:rsid w:val="00143676"/>
    <w:rsid w:val="00143F60"/>
    <w:rsid w:val="00144134"/>
    <w:rsid w:val="00145189"/>
    <w:rsid w:val="00145967"/>
    <w:rsid w:val="00146126"/>
    <w:rsid w:val="00147985"/>
    <w:rsid w:val="00147EB8"/>
    <w:rsid w:val="0015047B"/>
    <w:rsid w:val="0015105C"/>
    <w:rsid w:val="001515AD"/>
    <w:rsid w:val="001524A5"/>
    <w:rsid w:val="001529A3"/>
    <w:rsid w:val="00152A0C"/>
    <w:rsid w:val="00153324"/>
    <w:rsid w:val="00153FDA"/>
    <w:rsid w:val="0015506D"/>
    <w:rsid w:val="0015677D"/>
    <w:rsid w:val="00156AAD"/>
    <w:rsid w:val="00156E03"/>
    <w:rsid w:val="00156EDC"/>
    <w:rsid w:val="001575CE"/>
    <w:rsid w:val="00157C41"/>
    <w:rsid w:val="00160013"/>
    <w:rsid w:val="001604E6"/>
    <w:rsid w:val="00160AE2"/>
    <w:rsid w:val="00160C7F"/>
    <w:rsid w:val="00161D16"/>
    <w:rsid w:val="00161DAC"/>
    <w:rsid w:val="00162BD5"/>
    <w:rsid w:val="001639C1"/>
    <w:rsid w:val="00163A17"/>
    <w:rsid w:val="001649D8"/>
    <w:rsid w:val="00164C29"/>
    <w:rsid w:val="00165539"/>
    <w:rsid w:val="00165A6F"/>
    <w:rsid w:val="00166181"/>
    <w:rsid w:val="001672E6"/>
    <w:rsid w:val="0016772C"/>
    <w:rsid w:val="00170BBA"/>
    <w:rsid w:val="001710C3"/>
    <w:rsid w:val="0017118E"/>
    <w:rsid w:val="00171271"/>
    <w:rsid w:val="0017140C"/>
    <w:rsid w:val="00172264"/>
    <w:rsid w:val="001728D7"/>
    <w:rsid w:val="0017301C"/>
    <w:rsid w:val="0017378D"/>
    <w:rsid w:val="001757E7"/>
    <w:rsid w:val="001760C6"/>
    <w:rsid w:val="0018073B"/>
    <w:rsid w:val="001808FD"/>
    <w:rsid w:val="00181AAA"/>
    <w:rsid w:val="001837B3"/>
    <w:rsid w:val="00183DEB"/>
    <w:rsid w:val="00183E52"/>
    <w:rsid w:val="00185E9E"/>
    <w:rsid w:val="001864BA"/>
    <w:rsid w:val="00186520"/>
    <w:rsid w:val="00187D48"/>
    <w:rsid w:val="00187F17"/>
    <w:rsid w:val="00190CC5"/>
    <w:rsid w:val="00192AC6"/>
    <w:rsid w:val="00193266"/>
    <w:rsid w:val="001937CB"/>
    <w:rsid w:val="00193F4A"/>
    <w:rsid w:val="0019447A"/>
    <w:rsid w:val="00194A2C"/>
    <w:rsid w:val="0019661D"/>
    <w:rsid w:val="0019764A"/>
    <w:rsid w:val="00197ABD"/>
    <w:rsid w:val="00197B42"/>
    <w:rsid w:val="001A01A2"/>
    <w:rsid w:val="001A18AF"/>
    <w:rsid w:val="001A19D5"/>
    <w:rsid w:val="001A1BBA"/>
    <w:rsid w:val="001A1F0B"/>
    <w:rsid w:val="001A2765"/>
    <w:rsid w:val="001A30C2"/>
    <w:rsid w:val="001A30FD"/>
    <w:rsid w:val="001A494E"/>
    <w:rsid w:val="001A52A0"/>
    <w:rsid w:val="001A6237"/>
    <w:rsid w:val="001A727E"/>
    <w:rsid w:val="001B1411"/>
    <w:rsid w:val="001B175F"/>
    <w:rsid w:val="001B1BC8"/>
    <w:rsid w:val="001B1E64"/>
    <w:rsid w:val="001B1F29"/>
    <w:rsid w:val="001B2068"/>
    <w:rsid w:val="001B232E"/>
    <w:rsid w:val="001B2A3A"/>
    <w:rsid w:val="001B3DF9"/>
    <w:rsid w:val="001B408B"/>
    <w:rsid w:val="001B450C"/>
    <w:rsid w:val="001B459E"/>
    <w:rsid w:val="001B59C4"/>
    <w:rsid w:val="001B6583"/>
    <w:rsid w:val="001B6E17"/>
    <w:rsid w:val="001B6EE3"/>
    <w:rsid w:val="001B7A09"/>
    <w:rsid w:val="001C0BA4"/>
    <w:rsid w:val="001C0D2A"/>
    <w:rsid w:val="001C2DA1"/>
    <w:rsid w:val="001C31B3"/>
    <w:rsid w:val="001C3B26"/>
    <w:rsid w:val="001C3FBB"/>
    <w:rsid w:val="001C5D1E"/>
    <w:rsid w:val="001C604C"/>
    <w:rsid w:val="001C74E3"/>
    <w:rsid w:val="001C7EFD"/>
    <w:rsid w:val="001D00E0"/>
    <w:rsid w:val="001D02CF"/>
    <w:rsid w:val="001D03E8"/>
    <w:rsid w:val="001D100C"/>
    <w:rsid w:val="001D14AE"/>
    <w:rsid w:val="001D1A31"/>
    <w:rsid w:val="001D27D2"/>
    <w:rsid w:val="001D325D"/>
    <w:rsid w:val="001D3E83"/>
    <w:rsid w:val="001D4403"/>
    <w:rsid w:val="001D4C51"/>
    <w:rsid w:val="001D53BA"/>
    <w:rsid w:val="001D5D92"/>
    <w:rsid w:val="001D5E6B"/>
    <w:rsid w:val="001D62A6"/>
    <w:rsid w:val="001D67DE"/>
    <w:rsid w:val="001D6FFE"/>
    <w:rsid w:val="001D789D"/>
    <w:rsid w:val="001E05EF"/>
    <w:rsid w:val="001E0A82"/>
    <w:rsid w:val="001E1662"/>
    <w:rsid w:val="001E1B4F"/>
    <w:rsid w:val="001E1C22"/>
    <w:rsid w:val="001E2016"/>
    <w:rsid w:val="001E20FB"/>
    <w:rsid w:val="001E27E9"/>
    <w:rsid w:val="001E2B47"/>
    <w:rsid w:val="001E2CE1"/>
    <w:rsid w:val="001E308E"/>
    <w:rsid w:val="001E351A"/>
    <w:rsid w:val="001E3A58"/>
    <w:rsid w:val="001E618F"/>
    <w:rsid w:val="001E61A9"/>
    <w:rsid w:val="001E6EDB"/>
    <w:rsid w:val="001E782D"/>
    <w:rsid w:val="001F0545"/>
    <w:rsid w:val="001F11DB"/>
    <w:rsid w:val="001F1B44"/>
    <w:rsid w:val="001F1B93"/>
    <w:rsid w:val="001F1F91"/>
    <w:rsid w:val="001F2201"/>
    <w:rsid w:val="001F2702"/>
    <w:rsid w:val="001F276A"/>
    <w:rsid w:val="001F34BA"/>
    <w:rsid w:val="001F3A74"/>
    <w:rsid w:val="001F3BF7"/>
    <w:rsid w:val="001F3CBC"/>
    <w:rsid w:val="001F3ED0"/>
    <w:rsid w:val="001F3F43"/>
    <w:rsid w:val="001F41B2"/>
    <w:rsid w:val="001F4F81"/>
    <w:rsid w:val="001F58FD"/>
    <w:rsid w:val="001F64AA"/>
    <w:rsid w:val="001F6CDD"/>
    <w:rsid w:val="001F72F2"/>
    <w:rsid w:val="002001C6"/>
    <w:rsid w:val="00200DD3"/>
    <w:rsid w:val="00201AFF"/>
    <w:rsid w:val="00202526"/>
    <w:rsid w:val="0020484F"/>
    <w:rsid w:val="00206002"/>
    <w:rsid w:val="00206550"/>
    <w:rsid w:val="00206D00"/>
    <w:rsid w:val="00206DE4"/>
    <w:rsid w:val="00207CF3"/>
    <w:rsid w:val="00210006"/>
    <w:rsid w:val="00210702"/>
    <w:rsid w:val="00210883"/>
    <w:rsid w:val="00210C9C"/>
    <w:rsid w:val="00210DAA"/>
    <w:rsid w:val="00211768"/>
    <w:rsid w:val="002117D2"/>
    <w:rsid w:val="00211FCE"/>
    <w:rsid w:val="00212579"/>
    <w:rsid w:val="002125C0"/>
    <w:rsid w:val="00212B63"/>
    <w:rsid w:val="00212F0B"/>
    <w:rsid w:val="00213207"/>
    <w:rsid w:val="00215172"/>
    <w:rsid w:val="00215935"/>
    <w:rsid w:val="002159C5"/>
    <w:rsid w:val="002169A0"/>
    <w:rsid w:val="002169DD"/>
    <w:rsid w:val="00216F1A"/>
    <w:rsid w:val="00217339"/>
    <w:rsid w:val="002203A9"/>
    <w:rsid w:val="00222655"/>
    <w:rsid w:val="00222A9F"/>
    <w:rsid w:val="00222BB3"/>
    <w:rsid w:val="00222CFC"/>
    <w:rsid w:val="00224089"/>
    <w:rsid w:val="00224ED1"/>
    <w:rsid w:val="002250CB"/>
    <w:rsid w:val="00225109"/>
    <w:rsid w:val="002252EC"/>
    <w:rsid w:val="002255CA"/>
    <w:rsid w:val="00225AB3"/>
    <w:rsid w:val="00225F05"/>
    <w:rsid w:val="00225F2E"/>
    <w:rsid w:val="002269DA"/>
    <w:rsid w:val="00227160"/>
    <w:rsid w:val="0022735E"/>
    <w:rsid w:val="00227672"/>
    <w:rsid w:val="00230506"/>
    <w:rsid w:val="00230B34"/>
    <w:rsid w:val="00232115"/>
    <w:rsid w:val="0023225D"/>
    <w:rsid w:val="00232986"/>
    <w:rsid w:val="00232B3E"/>
    <w:rsid w:val="00232BFE"/>
    <w:rsid w:val="0023349E"/>
    <w:rsid w:val="002348A9"/>
    <w:rsid w:val="00235095"/>
    <w:rsid w:val="0023520D"/>
    <w:rsid w:val="002363B2"/>
    <w:rsid w:val="002364F8"/>
    <w:rsid w:val="0023689B"/>
    <w:rsid w:val="00236E70"/>
    <w:rsid w:val="00236E72"/>
    <w:rsid w:val="0023753E"/>
    <w:rsid w:val="00237AC7"/>
    <w:rsid w:val="0024086A"/>
    <w:rsid w:val="00240885"/>
    <w:rsid w:val="00240CFB"/>
    <w:rsid w:val="002411A0"/>
    <w:rsid w:val="0024298F"/>
    <w:rsid w:val="0024304D"/>
    <w:rsid w:val="0024313F"/>
    <w:rsid w:val="00243DDF"/>
    <w:rsid w:val="00243E7F"/>
    <w:rsid w:val="0024471E"/>
    <w:rsid w:val="00244721"/>
    <w:rsid w:val="00244AC6"/>
    <w:rsid w:val="00244AFC"/>
    <w:rsid w:val="002452A2"/>
    <w:rsid w:val="0024665E"/>
    <w:rsid w:val="00246A97"/>
    <w:rsid w:val="00246E07"/>
    <w:rsid w:val="00246F0D"/>
    <w:rsid w:val="002473F8"/>
    <w:rsid w:val="002477A8"/>
    <w:rsid w:val="00247B86"/>
    <w:rsid w:val="002505B1"/>
    <w:rsid w:val="0025087E"/>
    <w:rsid w:val="00250911"/>
    <w:rsid w:val="0025150E"/>
    <w:rsid w:val="00251D66"/>
    <w:rsid w:val="002524C6"/>
    <w:rsid w:val="0025273D"/>
    <w:rsid w:val="00252EC3"/>
    <w:rsid w:val="00252F3F"/>
    <w:rsid w:val="0025330F"/>
    <w:rsid w:val="00253548"/>
    <w:rsid w:val="00253688"/>
    <w:rsid w:val="00253802"/>
    <w:rsid w:val="00254760"/>
    <w:rsid w:val="00254CC5"/>
    <w:rsid w:val="00255AC6"/>
    <w:rsid w:val="00255D79"/>
    <w:rsid w:val="002564AD"/>
    <w:rsid w:val="00256842"/>
    <w:rsid w:val="0025739F"/>
    <w:rsid w:val="0025742B"/>
    <w:rsid w:val="00257CE0"/>
    <w:rsid w:val="00260388"/>
    <w:rsid w:val="00260D80"/>
    <w:rsid w:val="00260E62"/>
    <w:rsid w:val="0026129F"/>
    <w:rsid w:val="002614A3"/>
    <w:rsid w:val="002616BA"/>
    <w:rsid w:val="00261BD9"/>
    <w:rsid w:val="002621EB"/>
    <w:rsid w:val="002635CD"/>
    <w:rsid w:val="00263B5D"/>
    <w:rsid w:val="00263DEA"/>
    <w:rsid w:val="002641C1"/>
    <w:rsid w:val="00264627"/>
    <w:rsid w:val="00264DDC"/>
    <w:rsid w:val="0026583B"/>
    <w:rsid w:val="0026705F"/>
    <w:rsid w:val="00267DF4"/>
    <w:rsid w:val="00270898"/>
    <w:rsid w:val="00270BFB"/>
    <w:rsid w:val="002716C9"/>
    <w:rsid w:val="00271770"/>
    <w:rsid w:val="00271AC7"/>
    <w:rsid w:val="00271EA9"/>
    <w:rsid w:val="00272C9D"/>
    <w:rsid w:val="002740A0"/>
    <w:rsid w:val="002743B5"/>
    <w:rsid w:val="00274AE8"/>
    <w:rsid w:val="00274D6C"/>
    <w:rsid w:val="00274FFE"/>
    <w:rsid w:val="0027526A"/>
    <w:rsid w:val="00275A5F"/>
    <w:rsid w:val="0028072E"/>
    <w:rsid w:val="0028115B"/>
    <w:rsid w:val="00281472"/>
    <w:rsid w:val="00281F48"/>
    <w:rsid w:val="002821D3"/>
    <w:rsid w:val="0028227C"/>
    <w:rsid w:val="002824D4"/>
    <w:rsid w:val="00283009"/>
    <w:rsid w:val="002832EF"/>
    <w:rsid w:val="0028352A"/>
    <w:rsid w:val="00283BC7"/>
    <w:rsid w:val="00283E10"/>
    <w:rsid w:val="0028441E"/>
    <w:rsid w:val="00284A02"/>
    <w:rsid w:val="00284C08"/>
    <w:rsid w:val="00285141"/>
    <w:rsid w:val="002854B3"/>
    <w:rsid w:val="002854FC"/>
    <w:rsid w:val="0028697B"/>
    <w:rsid w:val="00286A04"/>
    <w:rsid w:val="00290296"/>
    <w:rsid w:val="00290333"/>
    <w:rsid w:val="0029068D"/>
    <w:rsid w:val="00290E70"/>
    <w:rsid w:val="002916BA"/>
    <w:rsid w:val="00291FDB"/>
    <w:rsid w:val="0029275E"/>
    <w:rsid w:val="00292942"/>
    <w:rsid w:val="00293B33"/>
    <w:rsid w:val="00293CE7"/>
    <w:rsid w:val="00293DF9"/>
    <w:rsid w:val="00293EAD"/>
    <w:rsid w:val="00295AE4"/>
    <w:rsid w:val="00295BC5"/>
    <w:rsid w:val="00295FED"/>
    <w:rsid w:val="002972DE"/>
    <w:rsid w:val="00297330"/>
    <w:rsid w:val="0029740E"/>
    <w:rsid w:val="002978B5"/>
    <w:rsid w:val="002A00D3"/>
    <w:rsid w:val="002A0952"/>
    <w:rsid w:val="002A0A89"/>
    <w:rsid w:val="002A19B5"/>
    <w:rsid w:val="002A1D1C"/>
    <w:rsid w:val="002A273B"/>
    <w:rsid w:val="002A2E8F"/>
    <w:rsid w:val="002A2F33"/>
    <w:rsid w:val="002A30E1"/>
    <w:rsid w:val="002A3534"/>
    <w:rsid w:val="002A40B2"/>
    <w:rsid w:val="002A4CEE"/>
    <w:rsid w:val="002A684C"/>
    <w:rsid w:val="002A6989"/>
    <w:rsid w:val="002A711B"/>
    <w:rsid w:val="002A74F8"/>
    <w:rsid w:val="002A770F"/>
    <w:rsid w:val="002B03EC"/>
    <w:rsid w:val="002B0743"/>
    <w:rsid w:val="002B07F9"/>
    <w:rsid w:val="002B1AA1"/>
    <w:rsid w:val="002B1B12"/>
    <w:rsid w:val="002B21A2"/>
    <w:rsid w:val="002B21A6"/>
    <w:rsid w:val="002B2AC3"/>
    <w:rsid w:val="002B3CEA"/>
    <w:rsid w:val="002B3EC1"/>
    <w:rsid w:val="002B4694"/>
    <w:rsid w:val="002B4FED"/>
    <w:rsid w:val="002B5F2D"/>
    <w:rsid w:val="002B6164"/>
    <w:rsid w:val="002B702E"/>
    <w:rsid w:val="002B7150"/>
    <w:rsid w:val="002B76C3"/>
    <w:rsid w:val="002B7CFC"/>
    <w:rsid w:val="002B7E83"/>
    <w:rsid w:val="002C0471"/>
    <w:rsid w:val="002C0477"/>
    <w:rsid w:val="002C0DD0"/>
    <w:rsid w:val="002C10D3"/>
    <w:rsid w:val="002C134B"/>
    <w:rsid w:val="002C18FC"/>
    <w:rsid w:val="002C1D03"/>
    <w:rsid w:val="002C1F99"/>
    <w:rsid w:val="002C2EF6"/>
    <w:rsid w:val="002C3FAD"/>
    <w:rsid w:val="002C41DB"/>
    <w:rsid w:val="002C4E35"/>
    <w:rsid w:val="002C4E91"/>
    <w:rsid w:val="002C5324"/>
    <w:rsid w:val="002C60B9"/>
    <w:rsid w:val="002C6BE8"/>
    <w:rsid w:val="002C6C85"/>
    <w:rsid w:val="002D1767"/>
    <w:rsid w:val="002D18FB"/>
    <w:rsid w:val="002D1ABB"/>
    <w:rsid w:val="002D1B2D"/>
    <w:rsid w:val="002D2A67"/>
    <w:rsid w:val="002D34D7"/>
    <w:rsid w:val="002D4D2D"/>
    <w:rsid w:val="002D5ACE"/>
    <w:rsid w:val="002D5CDD"/>
    <w:rsid w:val="002D680D"/>
    <w:rsid w:val="002D7154"/>
    <w:rsid w:val="002D7477"/>
    <w:rsid w:val="002E0135"/>
    <w:rsid w:val="002E0383"/>
    <w:rsid w:val="002E09A7"/>
    <w:rsid w:val="002E128B"/>
    <w:rsid w:val="002E1807"/>
    <w:rsid w:val="002E183D"/>
    <w:rsid w:val="002E1FB3"/>
    <w:rsid w:val="002E33A8"/>
    <w:rsid w:val="002E3510"/>
    <w:rsid w:val="002E41A6"/>
    <w:rsid w:val="002E41BE"/>
    <w:rsid w:val="002E4986"/>
    <w:rsid w:val="002E49FC"/>
    <w:rsid w:val="002E4D29"/>
    <w:rsid w:val="002E5551"/>
    <w:rsid w:val="002E587D"/>
    <w:rsid w:val="002E6614"/>
    <w:rsid w:val="002E6654"/>
    <w:rsid w:val="002E7407"/>
    <w:rsid w:val="002F02B8"/>
    <w:rsid w:val="002F049B"/>
    <w:rsid w:val="002F1215"/>
    <w:rsid w:val="002F26D8"/>
    <w:rsid w:val="002F3C2A"/>
    <w:rsid w:val="002F3C60"/>
    <w:rsid w:val="002F3E6F"/>
    <w:rsid w:val="002F430A"/>
    <w:rsid w:val="002F440B"/>
    <w:rsid w:val="002F443E"/>
    <w:rsid w:val="002F5060"/>
    <w:rsid w:val="002F6659"/>
    <w:rsid w:val="002F6B7D"/>
    <w:rsid w:val="002F6BD3"/>
    <w:rsid w:val="002F6E7F"/>
    <w:rsid w:val="002F70F4"/>
    <w:rsid w:val="002F7117"/>
    <w:rsid w:val="002F74D0"/>
    <w:rsid w:val="0030026D"/>
    <w:rsid w:val="003003BE"/>
    <w:rsid w:val="003004C2"/>
    <w:rsid w:val="00300E6F"/>
    <w:rsid w:val="00302516"/>
    <w:rsid w:val="003038D0"/>
    <w:rsid w:val="00303E06"/>
    <w:rsid w:val="00303F8E"/>
    <w:rsid w:val="00304C41"/>
    <w:rsid w:val="003050C4"/>
    <w:rsid w:val="00306157"/>
    <w:rsid w:val="00306EC5"/>
    <w:rsid w:val="00307084"/>
    <w:rsid w:val="0030789D"/>
    <w:rsid w:val="00307CFA"/>
    <w:rsid w:val="00310CA9"/>
    <w:rsid w:val="0031138E"/>
    <w:rsid w:val="0031149F"/>
    <w:rsid w:val="0031179E"/>
    <w:rsid w:val="0031479A"/>
    <w:rsid w:val="00314BA0"/>
    <w:rsid w:val="00315348"/>
    <w:rsid w:val="00320976"/>
    <w:rsid w:val="00320BB0"/>
    <w:rsid w:val="00320CC9"/>
    <w:rsid w:val="003219DB"/>
    <w:rsid w:val="00322E58"/>
    <w:rsid w:val="00322EA4"/>
    <w:rsid w:val="00322F0B"/>
    <w:rsid w:val="00323056"/>
    <w:rsid w:val="00323381"/>
    <w:rsid w:val="00323DAC"/>
    <w:rsid w:val="00324B0B"/>
    <w:rsid w:val="003250BB"/>
    <w:rsid w:val="00325311"/>
    <w:rsid w:val="00326F3E"/>
    <w:rsid w:val="003272AD"/>
    <w:rsid w:val="00327422"/>
    <w:rsid w:val="0033080E"/>
    <w:rsid w:val="00330A9F"/>
    <w:rsid w:val="00330D1B"/>
    <w:rsid w:val="00331942"/>
    <w:rsid w:val="00331A3B"/>
    <w:rsid w:val="00331C14"/>
    <w:rsid w:val="00332BBE"/>
    <w:rsid w:val="003334D0"/>
    <w:rsid w:val="00334373"/>
    <w:rsid w:val="0033452B"/>
    <w:rsid w:val="00334B9E"/>
    <w:rsid w:val="00334D2C"/>
    <w:rsid w:val="00335416"/>
    <w:rsid w:val="00335720"/>
    <w:rsid w:val="00335AA1"/>
    <w:rsid w:val="0033650C"/>
    <w:rsid w:val="00337B77"/>
    <w:rsid w:val="00337E48"/>
    <w:rsid w:val="00337E8B"/>
    <w:rsid w:val="00340431"/>
    <w:rsid w:val="00340455"/>
    <w:rsid w:val="0034068F"/>
    <w:rsid w:val="0034075C"/>
    <w:rsid w:val="00340963"/>
    <w:rsid w:val="00340A5A"/>
    <w:rsid w:val="00342A63"/>
    <w:rsid w:val="00343358"/>
    <w:rsid w:val="003447C9"/>
    <w:rsid w:val="00344A0D"/>
    <w:rsid w:val="00345950"/>
    <w:rsid w:val="00346254"/>
    <w:rsid w:val="00346312"/>
    <w:rsid w:val="003463A0"/>
    <w:rsid w:val="003468E3"/>
    <w:rsid w:val="00346AB8"/>
    <w:rsid w:val="00346CCE"/>
    <w:rsid w:val="00346F08"/>
    <w:rsid w:val="0034739C"/>
    <w:rsid w:val="00347837"/>
    <w:rsid w:val="00347B7C"/>
    <w:rsid w:val="00347D73"/>
    <w:rsid w:val="00350875"/>
    <w:rsid w:val="0035096F"/>
    <w:rsid w:val="00350A30"/>
    <w:rsid w:val="00350B28"/>
    <w:rsid w:val="00351128"/>
    <w:rsid w:val="00351841"/>
    <w:rsid w:val="00351A8E"/>
    <w:rsid w:val="00351C06"/>
    <w:rsid w:val="003521B7"/>
    <w:rsid w:val="00352392"/>
    <w:rsid w:val="00352476"/>
    <w:rsid w:val="00352BE2"/>
    <w:rsid w:val="003537FF"/>
    <w:rsid w:val="00354593"/>
    <w:rsid w:val="00354D03"/>
    <w:rsid w:val="003556AC"/>
    <w:rsid w:val="003563FC"/>
    <w:rsid w:val="00356838"/>
    <w:rsid w:val="00356C10"/>
    <w:rsid w:val="00357529"/>
    <w:rsid w:val="0035753E"/>
    <w:rsid w:val="00357A5A"/>
    <w:rsid w:val="00357DC8"/>
    <w:rsid w:val="00360759"/>
    <w:rsid w:val="00360D5A"/>
    <w:rsid w:val="00361FEF"/>
    <w:rsid w:val="0036205B"/>
    <w:rsid w:val="003645DB"/>
    <w:rsid w:val="00364643"/>
    <w:rsid w:val="00365040"/>
    <w:rsid w:val="0036517D"/>
    <w:rsid w:val="00365C8D"/>
    <w:rsid w:val="0036638B"/>
    <w:rsid w:val="00367123"/>
    <w:rsid w:val="00367F8B"/>
    <w:rsid w:val="00370E14"/>
    <w:rsid w:val="003711D5"/>
    <w:rsid w:val="00371769"/>
    <w:rsid w:val="00372644"/>
    <w:rsid w:val="003727B2"/>
    <w:rsid w:val="0037309E"/>
    <w:rsid w:val="003737DB"/>
    <w:rsid w:val="00374A30"/>
    <w:rsid w:val="00374B6A"/>
    <w:rsid w:val="00375A4E"/>
    <w:rsid w:val="00375B00"/>
    <w:rsid w:val="00376089"/>
    <w:rsid w:val="0037612C"/>
    <w:rsid w:val="0037700B"/>
    <w:rsid w:val="00380EC9"/>
    <w:rsid w:val="00381992"/>
    <w:rsid w:val="00381BEB"/>
    <w:rsid w:val="00382106"/>
    <w:rsid w:val="003824B6"/>
    <w:rsid w:val="003825F8"/>
    <w:rsid w:val="00382B9D"/>
    <w:rsid w:val="0038316C"/>
    <w:rsid w:val="0038320D"/>
    <w:rsid w:val="00383A2A"/>
    <w:rsid w:val="00383AC1"/>
    <w:rsid w:val="003848DC"/>
    <w:rsid w:val="00385D01"/>
    <w:rsid w:val="00385FB2"/>
    <w:rsid w:val="00387466"/>
    <w:rsid w:val="00390569"/>
    <w:rsid w:val="00390699"/>
    <w:rsid w:val="003906B9"/>
    <w:rsid w:val="0039087D"/>
    <w:rsid w:val="00391751"/>
    <w:rsid w:val="00392707"/>
    <w:rsid w:val="00392737"/>
    <w:rsid w:val="003928E1"/>
    <w:rsid w:val="00392B12"/>
    <w:rsid w:val="00392FEA"/>
    <w:rsid w:val="003934F1"/>
    <w:rsid w:val="0039358D"/>
    <w:rsid w:val="003945E1"/>
    <w:rsid w:val="00394FD8"/>
    <w:rsid w:val="003953FC"/>
    <w:rsid w:val="00395429"/>
    <w:rsid w:val="00395709"/>
    <w:rsid w:val="003960AB"/>
    <w:rsid w:val="0039763D"/>
    <w:rsid w:val="0039784F"/>
    <w:rsid w:val="003A04F1"/>
    <w:rsid w:val="003A25E2"/>
    <w:rsid w:val="003A28B8"/>
    <w:rsid w:val="003A30B1"/>
    <w:rsid w:val="003A4046"/>
    <w:rsid w:val="003A45B7"/>
    <w:rsid w:val="003A4915"/>
    <w:rsid w:val="003A4E17"/>
    <w:rsid w:val="003A6506"/>
    <w:rsid w:val="003A6C5A"/>
    <w:rsid w:val="003A6DEE"/>
    <w:rsid w:val="003A746E"/>
    <w:rsid w:val="003B02F6"/>
    <w:rsid w:val="003B16A5"/>
    <w:rsid w:val="003B18EC"/>
    <w:rsid w:val="003B1B14"/>
    <w:rsid w:val="003B1CFE"/>
    <w:rsid w:val="003B2540"/>
    <w:rsid w:val="003B2CF1"/>
    <w:rsid w:val="003B3080"/>
    <w:rsid w:val="003B3635"/>
    <w:rsid w:val="003B49B5"/>
    <w:rsid w:val="003B4F34"/>
    <w:rsid w:val="003B4F6F"/>
    <w:rsid w:val="003B5567"/>
    <w:rsid w:val="003B564D"/>
    <w:rsid w:val="003B5D80"/>
    <w:rsid w:val="003B606B"/>
    <w:rsid w:val="003B6463"/>
    <w:rsid w:val="003B6636"/>
    <w:rsid w:val="003B76CE"/>
    <w:rsid w:val="003B77A4"/>
    <w:rsid w:val="003C0883"/>
    <w:rsid w:val="003C1349"/>
    <w:rsid w:val="003C1CAC"/>
    <w:rsid w:val="003C2471"/>
    <w:rsid w:val="003C257D"/>
    <w:rsid w:val="003C273A"/>
    <w:rsid w:val="003C2ACB"/>
    <w:rsid w:val="003C3EF4"/>
    <w:rsid w:val="003C4CE0"/>
    <w:rsid w:val="003C5373"/>
    <w:rsid w:val="003C5C3B"/>
    <w:rsid w:val="003C5D28"/>
    <w:rsid w:val="003C63A4"/>
    <w:rsid w:val="003C65ED"/>
    <w:rsid w:val="003C6763"/>
    <w:rsid w:val="003C6D0F"/>
    <w:rsid w:val="003C7025"/>
    <w:rsid w:val="003C7260"/>
    <w:rsid w:val="003D034B"/>
    <w:rsid w:val="003D157A"/>
    <w:rsid w:val="003D1810"/>
    <w:rsid w:val="003D2217"/>
    <w:rsid w:val="003D2B2F"/>
    <w:rsid w:val="003D4E7F"/>
    <w:rsid w:val="003D5D44"/>
    <w:rsid w:val="003D61B2"/>
    <w:rsid w:val="003D756E"/>
    <w:rsid w:val="003D7D06"/>
    <w:rsid w:val="003E0195"/>
    <w:rsid w:val="003E096F"/>
    <w:rsid w:val="003E14F5"/>
    <w:rsid w:val="003E1B60"/>
    <w:rsid w:val="003E2C83"/>
    <w:rsid w:val="003E377F"/>
    <w:rsid w:val="003E3E05"/>
    <w:rsid w:val="003E4CBD"/>
    <w:rsid w:val="003E5313"/>
    <w:rsid w:val="003E6D86"/>
    <w:rsid w:val="003E6DEF"/>
    <w:rsid w:val="003E6FD6"/>
    <w:rsid w:val="003F0700"/>
    <w:rsid w:val="003F0909"/>
    <w:rsid w:val="003F0ED4"/>
    <w:rsid w:val="003F1878"/>
    <w:rsid w:val="003F1E33"/>
    <w:rsid w:val="003F34F2"/>
    <w:rsid w:val="003F3F96"/>
    <w:rsid w:val="003F4D70"/>
    <w:rsid w:val="003F5D45"/>
    <w:rsid w:val="003F6166"/>
    <w:rsid w:val="003F6259"/>
    <w:rsid w:val="003F6A32"/>
    <w:rsid w:val="003F6D34"/>
    <w:rsid w:val="003F7061"/>
    <w:rsid w:val="003F78B5"/>
    <w:rsid w:val="00400428"/>
    <w:rsid w:val="00400F31"/>
    <w:rsid w:val="004012EE"/>
    <w:rsid w:val="00401AD1"/>
    <w:rsid w:val="004021C8"/>
    <w:rsid w:val="004027E4"/>
    <w:rsid w:val="004055F0"/>
    <w:rsid w:val="00405CB5"/>
    <w:rsid w:val="0040639A"/>
    <w:rsid w:val="0040779A"/>
    <w:rsid w:val="00410BF4"/>
    <w:rsid w:val="00410E74"/>
    <w:rsid w:val="00411371"/>
    <w:rsid w:val="0041147F"/>
    <w:rsid w:val="00411C81"/>
    <w:rsid w:val="00411E8E"/>
    <w:rsid w:val="00413152"/>
    <w:rsid w:val="004141E2"/>
    <w:rsid w:val="00414649"/>
    <w:rsid w:val="00414C62"/>
    <w:rsid w:val="00414E11"/>
    <w:rsid w:val="004156C5"/>
    <w:rsid w:val="00415EDD"/>
    <w:rsid w:val="00416213"/>
    <w:rsid w:val="0041658C"/>
    <w:rsid w:val="0041662A"/>
    <w:rsid w:val="0041718A"/>
    <w:rsid w:val="004173AE"/>
    <w:rsid w:val="004201A6"/>
    <w:rsid w:val="00421218"/>
    <w:rsid w:val="00422023"/>
    <w:rsid w:val="00422620"/>
    <w:rsid w:val="00422690"/>
    <w:rsid w:val="00423176"/>
    <w:rsid w:val="00424841"/>
    <w:rsid w:val="00425708"/>
    <w:rsid w:val="00425B26"/>
    <w:rsid w:val="00425CF3"/>
    <w:rsid w:val="004263DB"/>
    <w:rsid w:val="0042660E"/>
    <w:rsid w:val="004271EE"/>
    <w:rsid w:val="0042738D"/>
    <w:rsid w:val="004275AB"/>
    <w:rsid w:val="0043027A"/>
    <w:rsid w:val="0043032B"/>
    <w:rsid w:val="00432314"/>
    <w:rsid w:val="004325BF"/>
    <w:rsid w:val="0043297B"/>
    <w:rsid w:val="00432AEF"/>
    <w:rsid w:val="00432B2D"/>
    <w:rsid w:val="00432DCE"/>
    <w:rsid w:val="0043355D"/>
    <w:rsid w:val="0043446D"/>
    <w:rsid w:val="004349B0"/>
    <w:rsid w:val="0043591B"/>
    <w:rsid w:val="00435DC0"/>
    <w:rsid w:val="0043798F"/>
    <w:rsid w:val="00437D06"/>
    <w:rsid w:val="00437E87"/>
    <w:rsid w:val="0044023A"/>
    <w:rsid w:val="004408CC"/>
    <w:rsid w:val="00441133"/>
    <w:rsid w:val="004414B5"/>
    <w:rsid w:val="00442F64"/>
    <w:rsid w:val="00444146"/>
    <w:rsid w:val="00444CB8"/>
    <w:rsid w:val="00445585"/>
    <w:rsid w:val="00446417"/>
    <w:rsid w:val="00446F4E"/>
    <w:rsid w:val="004472F9"/>
    <w:rsid w:val="0044784F"/>
    <w:rsid w:val="00447BAC"/>
    <w:rsid w:val="00447D6A"/>
    <w:rsid w:val="004500D8"/>
    <w:rsid w:val="004502B2"/>
    <w:rsid w:val="004506BE"/>
    <w:rsid w:val="00452768"/>
    <w:rsid w:val="00452B13"/>
    <w:rsid w:val="004534C9"/>
    <w:rsid w:val="00453BE5"/>
    <w:rsid w:val="00453C7F"/>
    <w:rsid w:val="00453F76"/>
    <w:rsid w:val="004549EA"/>
    <w:rsid w:val="00454C37"/>
    <w:rsid w:val="00454C75"/>
    <w:rsid w:val="0045531A"/>
    <w:rsid w:val="0045589F"/>
    <w:rsid w:val="00457115"/>
    <w:rsid w:val="00457DB6"/>
    <w:rsid w:val="00460F4F"/>
    <w:rsid w:val="00461824"/>
    <w:rsid w:val="00461CCC"/>
    <w:rsid w:val="004623A9"/>
    <w:rsid w:val="00462EFC"/>
    <w:rsid w:val="00463479"/>
    <w:rsid w:val="00463C56"/>
    <w:rsid w:val="00465BB3"/>
    <w:rsid w:val="00466B6D"/>
    <w:rsid w:val="00466D1E"/>
    <w:rsid w:val="004672A9"/>
    <w:rsid w:val="004675AB"/>
    <w:rsid w:val="004676CF"/>
    <w:rsid w:val="00467DEF"/>
    <w:rsid w:val="004712A9"/>
    <w:rsid w:val="00472197"/>
    <w:rsid w:val="004728F4"/>
    <w:rsid w:val="00473BAB"/>
    <w:rsid w:val="00474551"/>
    <w:rsid w:val="00474A6D"/>
    <w:rsid w:val="00475D55"/>
    <w:rsid w:val="00476421"/>
    <w:rsid w:val="004767D1"/>
    <w:rsid w:val="004769FA"/>
    <w:rsid w:val="00476A7E"/>
    <w:rsid w:val="004772F6"/>
    <w:rsid w:val="0047768C"/>
    <w:rsid w:val="004801AE"/>
    <w:rsid w:val="00480E7F"/>
    <w:rsid w:val="00481492"/>
    <w:rsid w:val="0048163B"/>
    <w:rsid w:val="0048165C"/>
    <w:rsid w:val="004827ED"/>
    <w:rsid w:val="00482A78"/>
    <w:rsid w:val="004836A5"/>
    <w:rsid w:val="00484371"/>
    <w:rsid w:val="00484479"/>
    <w:rsid w:val="0048479F"/>
    <w:rsid w:val="00484E70"/>
    <w:rsid w:val="0048517A"/>
    <w:rsid w:val="004912F2"/>
    <w:rsid w:val="004913D6"/>
    <w:rsid w:val="00491555"/>
    <w:rsid w:val="00491733"/>
    <w:rsid w:val="0049251E"/>
    <w:rsid w:val="00492FCD"/>
    <w:rsid w:val="00493E13"/>
    <w:rsid w:val="004947E8"/>
    <w:rsid w:val="00494C3D"/>
    <w:rsid w:val="0049529E"/>
    <w:rsid w:val="00495C29"/>
    <w:rsid w:val="00495DAD"/>
    <w:rsid w:val="00495F11"/>
    <w:rsid w:val="00496224"/>
    <w:rsid w:val="004962BB"/>
    <w:rsid w:val="0049639E"/>
    <w:rsid w:val="0049669A"/>
    <w:rsid w:val="00496C62"/>
    <w:rsid w:val="00496F28"/>
    <w:rsid w:val="00497BAD"/>
    <w:rsid w:val="004A01AB"/>
    <w:rsid w:val="004A078F"/>
    <w:rsid w:val="004A156E"/>
    <w:rsid w:val="004A238E"/>
    <w:rsid w:val="004A23C0"/>
    <w:rsid w:val="004A2AD5"/>
    <w:rsid w:val="004A310F"/>
    <w:rsid w:val="004A45EE"/>
    <w:rsid w:val="004A49E8"/>
    <w:rsid w:val="004A5820"/>
    <w:rsid w:val="004A6CF8"/>
    <w:rsid w:val="004A6E7E"/>
    <w:rsid w:val="004A7F9D"/>
    <w:rsid w:val="004B04A2"/>
    <w:rsid w:val="004B1D98"/>
    <w:rsid w:val="004B228F"/>
    <w:rsid w:val="004B24C0"/>
    <w:rsid w:val="004B26A5"/>
    <w:rsid w:val="004B4E97"/>
    <w:rsid w:val="004B5DFF"/>
    <w:rsid w:val="004B6682"/>
    <w:rsid w:val="004B6B15"/>
    <w:rsid w:val="004B6E15"/>
    <w:rsid w:val="004C1458"/>
    <w:rsid w:val="004C15AA"/>
    <w:rsid w:val="004C1BA3"/>
    <w:rsid w:val="004C35BA"/>
    <w:rsid w:val="004C3D47"/>
    <w:rsid w:val="004C4465"/>
    <w:rsid w:val="004C4831"/>
    <w:rsid w:val="004C4BBC"/>
    <w:rsid w:val="004C51C3"/>
    <w:rsid w:val="004C535B"/>
    <w:rsid w:val="004C5A36"/>
    <w:rsid w:val="004C602E"/>
    <w:rsid w:val="004C7112"/>
    <w:rsid w:val="004C7854"/>
    <w:rsid w:val="004C7A22"/>
    <w:rsid w:val="004C7C51"/>
    <w:rsid w:val="004D0012"/>
    <w:rsid w:val="004D00F5"/>
    <w:rsid w:val="004D0E64"/>
    <w:rsid w:val="004D16F0"/>
    <w:rsid w:val="004D203B"/>
    <w:rsid w:val="004D2AB1"/>
    <w:rsid w:val="004D3062"/>
    <w:rsid w:val="004D3E16"/>
    <w:rsid w:val="004D444C"/>
    <w:rsid w:val="004D4A26"/>
    <w:rsid w:val="004D4E74"/>
    <w:rsid w:val="004D5365"/>
    <w:rsid w:val="004D55A3"/>
    <w:rsid w:val="004D57B1"/>
    <w:rsid w:val="004D5964"/>
    <w:rsid w:val="004D5CC8"/>
    <w:rsid w:val="004D5D88"/>
    <w:rsid w:val="004D5E8B"/>
    <w:rsid w:val="004D5FBE"/>
    <w:rsid w:val="004D6A2C"/>
    <w:rsid w:val="004D7025"/>
    <w:rsid w:val="004D7422"/>
    <w:rsid w:val="004D748B"/>
    <w:rsid w:val="004D795D"/>
    <w:rsid w:val="004D7BCB"/>
    <w:rsid w:val="004E07F2"/>
    <w:rsid w:val="004E10A4"/>
    <w:rsid w:val="004E186A"/>
    <w:rsid w:val="004E20FC"/>
    <w:rsid w:val="004E23E2"/>
    <w:rsid w:val="004E2873"/>
    <w:rsid w:val="004E3659"/>
    <w:rsid w:val="004E57B2"/>
    <w:rsid w:val="004E5E55"/>
    <w:rsid w:val="004E63E5"/>
    <w:rsid w:val="004E69D1"/>
    <w:rsid w:val="004E6B2B"/>
    <w:rsid w:val="004E7113"/>
    <w:rsid w:val="004E739F"/>
    <w:rsid w:val="004E7E1A"/>
    <w:rsid w:val="004E7E8E"/>
    <w:rsid w:val="004E7F21"/>
    <w:rsid w:val="004F064F"/>
    <w:rsid w:val="004F0B57"/>
    <w:rsid w:val="004F0BF5"/>
    <w:rsid w:val="004F0CA3"/>
    <w:rsid w:val="004F0F63"/>
    <w:rsid w:val="004F2B2B"/>
    <w:rsid w:val="004F2E4A"/>
    <w:rsid w:val="004F411B"/>
    <w:rsid w:val="004F5241"/>
    <w:rsid w:val="004F57E8"/>
    <w:rsid w:val="004F59FF"/>
    <w:rsid w:val="004F5CAC"/>
    <w:rsid w:val="004F5F1D"/>
    <w:rsid w:val="004F7F53"/>
    <w:rsid w:val="005004F9"/>
    <w:rsid w:val="005024E4"/>
    <w:rsid w:val="00502504"/>
    <w:rsid w:val="0050268C"/>
    <w:rsid w:val="00502C7B"/>
    <w:rsid w:val="00502D59"/>
    <w:rsid w:val="00503651"/>
    <w:rsid w:val="005059BB"/>
    <w:rsid w:val="00505C18"/>
    <w:rsid w:val="00506BB7"/>
    <w:rsid w:val="00507549"/>
    <w:rsid w:val="0051083F"/>
    <w:rsid w:val="005116E7"/>
    <w:rsid w:val="00511BB7"/>
    <w:rsid w:val="00511F94"/>
    <w:rsid w:val="005124D3"/>
    <w:rsid w:val="00512700"/>
    <w:rsid w:val="005127B6"/>
    <w:rsid w:val="00512B2F"/>
    <w:rsid w:val="005130F0"/>
    <w:rsid w:val="00514839"/>
    <w:rsid w:val="00514B34"/>
    <w:rsid w:val="00514CB1"/>
    <w:rsid w:val="00515779"/>
    <w:rsid w:val="00517E10"/>
    <w:rsid w:val="005201E5"/>
    <w:rsid w:val="00520368"/>
    <w:rsid w:val="005209CC"/>
    <w:rsid w:val="00520CCE"/>
    <w:rsid w:val="00521899"/>
    <w:rsid w:val="00521C61"/>
    <w:rsid w:val="00521E77"/>
    <w:rsid w:val="00522AB3"/>
    <w:rsid w:val="00522D86"/>
    <w:rsid w:val="005238D7"/>
    <w:rsid w:val="00524007"/>
    <w:rsid w:val="0052509C"/>
    <w:rsid w:val="005268B1"/>
    <w:rsid w:val="00527839"/>
    <w:rsid w:val="00527CD7"/>
    <w:rsid w:val="00530413"/>
    <w:rsid w:val="00530EF6"/>
    <w:rsid w:val="00531714"/>
    <w:rsid w:val="00531B51"/>
    <w:rsid w:val="005321C8"/>
    <w:rsid w:val="0053241D"/>
    <w:rsid w:val="005326A4"/>
    <w:rsid w:val="00532B08"/>
    <w:rsid w:val="00532BA5"/>
    <w:rsid w:val="00533E70"/>
    <w:rsid w:val="005355DB"/>
    <w:rsid w:val="005358CD"/>
    <w:rsid w:val="00535F9E"/>
    <w:rsid w:val="00536D60"/>
    <w:rsid w:val="00537771"/>
    <w:rsid w:val="005379F2"/>
    <w:rsid w:val="005405FE"/>
    <w:rsid w:val="0054193E"/>
    <w:rsid w:val="0054249D"/>
    <w:rsid w:val="00542A82"/>
    <w:rsid w:val="00544191"/>
    <w:rsid w:val="00545199"/>
    <w:rsid w:val="0054554E"/>
    <w:rsid w:val="005455D4"/>
    <w:rsid w:val="005458E6"/>
    <w:rsid w:val="00546562"/>
    <w:rsid w:val="00546AFA"/>
    <w:rsid w:val="005473B2"/>
    <w:rsid w:val="0054764F"/>
    <w:rsid w:val="00547815"/>
    <w:rsid w:val="005479C4"/>
    <w:rsid w:val="005479D1"/>
    <w:rsid w:val="00547EC9"/>
    <w:rsid w:val="00550154"/>
    <w:rsid w:val="00551618"/>
    <w:rsid w:val="0055170C"/>
    <w:rsid w:val="00552496"/>
    <w:rsid w:val="005530B2"/>
    <w:rsid w:val="0055343E"/>
    <w:rsid w:val="005535A1"/>
    <w:rsid w:val="00553D82"/>
    <w:rsid w:val="005541DD"/>
    <w:rsid w:val="005546FD"/>
    <w:rsid w:val="0055518D"/>
    <w:rsid w:val="00555A2C"/>
    <w:rsid w:val="00555E75"/>
    <w:rsid w:val="0055654F"/>
    <w:rsid w:val="00556AB1"/>
    <w:rsid w:val="00556C4D"/>
    <w:rsid w:val="00556D08"/>
    <w:rsid w:val="005578ED"/>
    <w:rsid w:val="00557AB7"/>
    <w:rsid w:val="00560969"/>
    <w:rsid w:val="005616CA"/>
    <w:rsid w:val="00561819"/>
    <w:rsid w:val="00561A0D"/>
    <w:rsid w:val="00561DDE"/>
    <w:rsid w:val="00562E33"/>
    <w:rsid w:val="00563410"/>
    <w:rsid w:val="005639A6"/>
    <w:rsid w:val="00564045"/>
    <w:rsid w:val="005655AB"/>
    <w:rsid w:val="00565711"/>
    <w:rsid w:val="0056578B"/>
    <w:rsid w:val="005659E6"/>
    <w:rsid w:val="00566113"/>
    <w:rsid w:val="00566313"/>
    <w:rsid w:val="00566EF0"/>
    <w:rsid w:val="00566F69"/>
    <w:rsid w:val="005706C5"/>
    <w:rsid w:val="00570986"/>
    <w:rsid w:val="00571018"/>
    <w:rsid w:val="00571ACF"/>
    <w:rsid w:val="00571CA2"/>
    <w:rsid w:val="00572562"/>
    <w:rsid w:val="00572670"/>
    <w:rsid w:val="00573821"/>
    <w:rsid w:val="00574016"/>
    <w:rsid w:val="00574390"/>
    <w:rsid w:val="00575680"/>
    <w:rsid w:val="005763EE"/>
    <w:rsid w:val="00576641"/>
    <w:rsid w:val="0057695D"/>
    <w:rsid w:val="00577103"/>
    <w:rsid w:val="00577715"/>
    <w:rsid w:val="00580E30"/>
    <w:rsid w:val="0058127F"/>
    <w:rsid w:val="005818AA"/>
    <w:rsid w:val="00581953"/>
    <w:rsid w:val="00581AC4"/>
    <w:rsid w:val="00581D2E"/>
    <w:rsid w:val="00581DD7"/>
    <w:rsid w:val="00583039"/>
    <w:rsid w:val="00583A3F"/>
    <w:rsid w:val="005850B2"/>
    <w:rsid w:val="00585AE6"/>
    <w:rsid w:val="00585BDB"/>
    <w:rsid w:val="00586C1E"/>
    <w:rsid w:val="00586D79"/>
    <w:rsid w:val="00587515"/>
    <w:rsid w:val="00590063"/>
    <w:rsid w:val="0059044B"/>
    <w:rsid w:val="0059063E"/>
    <w:rsid w:val="0059074C"/>
    <w:rsid w:val="00590E3D"/>
    <w:rsid w:val="005910C8"/>
    <w:rsid w:val="0059113D"/>
    <w:rsid w:val="00591ACA"/>
    <w:rsid w:val="005920E8"/>
    <w:rsid w:val="0059240F"/>
    <w:rsid w:val="00592457"/>
    <w:rsid w:val="00592BF8"/>
    <w:rsid w:val="0059440A"/>
    <w:rsid w:val="005948D9"/>
    <w:rsid w:val="00594AB2"/>
    <w:rsid w:val="00594D5D"/>
    <w:rsid w:val="00595139"/>
    <w:rsid w:val="0059525D"/>
    <w:rsid w:val="00595D6E"/>
    <w:rsid w:val="005960CA"/>
    <w:rsid w:val="00596788"/>
    <w:rsid w:val="00597188"/>
    <w:rsid w:val="00597A2C"/>
    <w:rsid w:val="00597E55"/>
    <w:rsid w:val="005A0326"/>
    <w:rsid w:val="005A0327"/>
    <w:rsid w:val="005A0608"/>
    <w:rsid w:val="005A0A24"/>
    <w:rsid w:val="005A0B95"/>
    <w:rsid w:val="005A0EC2"/>
    <w:rsid w:val="005A17AE"/>
    <w:rsid w:val="005A354D"/>
    <w:rsid w:val="005A3C70"/>
    <w:rsid w:val="005A471B"/>
    <w:rsid w:val="005A5321"/>
    <w:rsid w:val="005A537D"/>
    <w:rsid w:val="005A53B4"/>
    <w:rsid w:val="005A5837"/>
    <w:rsid w:val="005A5BB5"/>
    <w:rsid w:val="005A5DFD"/>
    <w:rsid w:val="005A5FB7"/>
    <w:rsid w:val="005A684A"/>
    <w:rsid w:val="005A77FB"/>
    <w:rsid w:val="005A7AC6"/>
    <w:rsid w:val="005B08DB"/>
    <w:rsid w:val="005B12B6"/>
    <w:rsid w:val="005B1D33"/>
    <w:rsid w:val="005B2F00"/>
    <w:rsid w:val="005B3CEE"/>
    <w:rsid w:val="005B3F1C"/>
    <w:rsid w:val="005B48FC"/>
    <w:rsid w:val="005B4A32"/>
    <w:rsid w:val="005B4E74"/>
    <w:rsid w:val="005B53C7"/>
    <w:rsid w:val="005B712C"/>
    <w:rsid w:val="005B7848"/>
    <w:rsid w:val="005B794A"/>
    <w:rsid w:val="005B7CA0"/>
    <w:rsid w:val="005B7E11"/>
    <w:rsid w:val="005C08EB"/>
    <w:rsid w:val="005C192A"/>
    <w:rsid w:val="005C1E86"/>
    <w:rsid w:val="005C274E"/>
    <w:rsid w:val="005C3143"/>
    <w:rsid w:val="005C34CA"/>
    <w:rsid w:val="005C3CF5"/>
    <w:rsid w:val="005C3F91"/>
    <w:rsid w:val="005C43BC"/>
    <w:rsid w:val="005C5302"/>
    <w:rsid w:val="005C5970"/>
    <w:rsid w:val="005C5ECA"/>
    <w:rsid w:val="005C5ECE"/>
    <w:rsid w:val="005C65D3"/>
    <w:rsid w:val="005C6FF1"/>
    <w:rsid w:val="005C740F"/>
    <w:rsid w:val="005C7982"/>
    <w:rsid w:val="005D06A0"/>
    <w:rsid w:val="005D1059"/>
    <w:rsid w:val="005D135D"/>
    <w:rsid w:val="005D1513"/>
    <w:rsid w:val="005D1E92"/>
    <w:rsid w:val="005D3090"/>
    <w:rsid w:val="005D334A"/>
    <w:rsid w:val="005D380E"/>
    <w:rsid w:val="005D3A28"/>
    <w:rsid w:val="005D3EBE"/>
    <w:rsid w:val="005D4173"/>
    <w:rsid w:val="005D4850"/>
    <w:rsid w:val="005D5F9A"/>
    <w:rsid w:val="005D64B2"/>
    <w:rsid w:val="005D6B0A"/>
    <w:rsid w:val="005D7F26"/>
    <w:rsid w:val="005E0139"/>
    <w:rsid w:val="005E056B"/>
    <w:rsid w:val="005E067E"/>
    <w:rsid w:val="005E0D22"/>
    <w:rsid w:val="005E0DDE"/>
    <w:rsid w:val="005E160C"/>
    <w:rsid w:val="005E1925"/>
    <w:rsid w:val="005E1BBC"/>
    <w:rsid w:val="005E23A1"/>
    <w:rsid w:val="005E2412"/>
    <w:rsid w:val="005E28FC"/>
    <w:rsid w:val="005E2AAC"/>
    <w:rsid w:val="005E2C9F"/>
    <w:rsid w:val="005E2CD9"/>
    <w:rsid w:val="005E41E7"/>
    <w:rsid w:val="005E4B43"/>
    <w:rsid w:val="005E4D98"/>
    <w:rsid w:val="005E5044"/>
    <w:rsid w:val="005E52D2"/>
    <w:rsid w:val="005E5744"/>
    <w:rsid w:val="005E74A9"/>
    <w:rsid w:val="005E7851"/>
    <w:rsid w:val="005F0FA9"/>
    <w:rsid w:val="005F10B2"/>
    <w:rsid w:val="005F1615"/>
    <w:rsid w:val="005F164B"/>
    <w:rsid w:val="005F355A"/>
    <w:rsid w:val="005F3E12"/>
    <w:rsid w:val="005F43DE"/>
    <w:rsid w:val="005F4BDB"/>
    <w:rsid w:val="005F4CAF"/>
    <w:rsid w:val="005F50F6"/>
    <w:rsid w:val="005F5463"/>
    <w:rsid w:val="005F59A8"/>
    <w:rsid w:val="005F5A7A"/>
    <w:rsid w:val="005F5BF8"/>
    <w:rsid w:val="005F5FEC"/>
    <w:rsid w:val="005F609C"/>
    <w:rsid w:val="005F68DF"/>
    <w:rsid w:val="005F6A0D"/>
    <w:rsid w:val="005F720F"/>
    <w:rsid w:val="005F7348"/>
    <w:rsid w:val="006001BF"/>
    <w:rsid w:val="006002F8"/>
    <w:rsid w:val="006008CF"/>
    <w:rsid w:val="0060096E"/>
    <w:rsid w:val="00601236"/>
    <w:rsid w:val="006013AD"/>
    <w:rsid w:val="00601477"/>
    <w:rsid w:val="00603219"/>
    <w:rsid w:val="00603C7D"/>
    <w:rsid w:val="006049A9"/>
    <w:rsid w:val="00605B92"/>
    <w:rsid w:val="00610F2A"/>
    <w:rsid w:val="00611D68"/>
    <w:rsid w:val="006128B5"/>
    <w:rsid w:val="00613E26"/>
    <w:rsid w:val="00614A8A"/>
    <w:rsid w:val="00615089"/>
    <w:rsid w:val="0061586C"/>
    <w:rsid w:val="00616C05"/>
    <w:rsid w:val="00616E5B"/>
    <w:rsid w:val="0061775F"/>
    <w:rsid w:val="00617A6F"/>
    <w:rsid w:val="00617BD0"/>
    <w:rsid w:val="00617E7E"/>
    <w:rsid w:val="0062052D"/>
    <w:rsid w:val="00621052"/>
    <w:rsid w:val="00621084"/>
    <w:rsid w:val="00621605"/>
    <w:rsid w:val="00622E94"/>
    <w:rsid w:val="00623166"/>
    <w:rsid w:val="00623339"/>
    <w:rsid w:val="00623536"/>
    <w:rsid w:val="00623622"/>
    <w:rsid w:val="0062399F"/>
    <w:rsid w:val="00623FCA"/>
    <w:rsid w:val="00624F4D"/>
    <w:rsid w:val="006252B2"/>
    <w:rsid w:val="006253BA"/>
    <w:rsid w:val="00625BAA"/>
    <w:rsid w:val="00625C1E"/>
    <w:rsid w:val="00625F7A"/>
    <w:rsid w:val="006264C4"/>
    <w:rsid w:val="00626701"/>
    <w:rsid w:val="00627D69"/>
    <w:rsid w:val="00630566"/>
    <w:rsid w:val="0063089A"/>
    <w:rsid w:val="00631149"/>
    <w:rsid w:val="00631252"/>
    <w:rsid w:val="006333E8"/>
    <w:rsid w:val="00633D4E"/>
    <w:rsid w:val="00634040"/>
    <w:rsid w:val="0063459A"/>
    <w:rsid w:val="00634EF0"/>
    <w:rsid w:val="00635737"/>
    <w:rsid w:val="006361D3"/>
    <w:rsid w:val="006364E1"/>
    <w:rsid w:val="006371A9"/>
    <w:rsid w:val="00637841"/>
    <w:rsid w:val="006379B0"/>
    <w:rsid w:val="006402FE"/>
    <w:rsid w:val="00640DF1"/>
    <w:rsid w:val="006428E2"/>
    <w:rsid w:val="00643392"/>
    <w:rsid w:val="006434BD"/>
    <w:rsid w:val="006443A7"/>
    <w:rsid w:val="006458E6"/>
    <w:rsid w:val="00645908"/>
    <w:rsid w:val="00645ADE"/>
    <w:rsid w:val="00646598"/>
    <w:rsid w:val="006507D2"/>
    <w:rsid w:val="006508F7"/>
    <w:rsid w:val="00650996"/>
    <w:rsid w:val="006513BB"/>
    <w:rsid w:val="0065170F"/>
    <w:rsid w:val="00651F6C"/>
    <w:rsid w:val="0065255E"/>
    <w:rsid w:val="00652ADE"/>
    <w:rsid w:val="00653119"/>
    <w:rsid w:val="00653D5A"/>
    <w:rsid w:val="00654183"/>
    <w:rsid w:val="006541FC"/>
    <w:rsid w:val="00654326"/>
    <w:rsid w:val="00654343"/>
    <w:rsid w:val="0065434B"/>
    <w:rsid w:val="00654BB9"/>
    <w:rsid w:val="00655D12"/>
    <w:rsid w:val="00656627"/>
    <w:rsid w:val="00657E35"/>
    <w:rsid w:val="006607FF"/>
    <w:rsid w:val="0066087A"/>
    <w:rsid w:val="00660D63"/>
    <w:rsid w:val="006610A4"/>
    <w:rsid w:val="00661E35"/>
    <w:rsid w:val="0066212E"/>
    <w:rsid w:val="0066297E"/>
    <w:rsid w:val="0066367E"/>
    <w:rsid w:val="006637AC"/>
    <w:rsid w:val="00663EDF"/>
    <w:rsid w:val="00664F3E"/>
    <w:rsid w:val="00665A12"/>
    <w:rsid w:val="0066644E"/>
    <w:rsid w:val="00666548"/>
    <w:rsid w:val="006669D7"/>
    <w:rsid w:val="00666EB3"/>
    <w:rsid w:val="00667EEE"/>
    <w:rsid w:val="0067000F"/>
    <w:rsid w:val="006707C9"/>
    <w:rsid w:val="0067169A"/>
    <w:rsid w:val="006723FF"/>
    <w:rsid w:val="00672826"/>
    <w:rsid w:val="00672BCB"/>
    <w:rsid w:val="00673321"/>
    <w:rsid w:val="00674098"/>
    <w:rsid w:val="006741B1"/>
    <w:rsid w:val="006745B1"/>
    <w:rsid w:val="0067487B"/>
    <w:rsid w:val="006748FE"/>
    <w:rsid w:val="00674964"/>
    <w:rsid w:val="00676B25"/>
    <w:rsid w:val="00676CD6"/>
    <w:rsid w:val="0067764E"/>
    <w:rsid w:val="00680032"/>
    <w:rsid w:val="0068006E"/>
    <w:rsid w:val="0068079C"/>
    <w:rsid w:val="00680CCD"/>
    <w:rsid w:val="00680D3B"/>
    <w:rsid w:val="0068172A"/>
    <w:rsid w:val="00681901"/>
    <w:rsid w:val="00681CFF"/>
    <w:rsid w:val="00682047"/>
    <w:rsid w:val="00682700"/>
    <w:rsid w:val="00682F4C"/>
    <w:rsid w:val="006833B6"/>
    <w:rsid w:val="00683C49"/>
    <w:rsid w:val="006842BD"/>
    <w:rsid w:val="006851F8"/>
    <w:rsid w:val="0068537B"/>
    <w:rsid w:val="0068573B"/>
    <w:rsid w:val="00686E5F"/>
    <w:rsid w:val="006872B0"/>
    <w:rsid w:val="00687325"/>
    <w:rsid w:val="00690718"/>
    <w:rsid w:val="00690E56"/>
    <w:rsid w:val="006924F9"/>
    <w:rsid w:val="00692A97"/>
    <w:rsid w:val="00692CD6"/>
    <w:rsid w:val="00692D3B"/>
    <w:rsid w:val="00692DD0"/>
    <w:rsid w:val="0069300E"/>
    <w:rsid w:val="00694D93"/>
    <w:rsid w:val="006950BC"/>
    <w:rsid w:val="006952A4"/>
    <w:rsid w:val="00696184"/>
    <w:rsid w:val="00696DB5"/>
    <w:rsid w:val="00696E4B"/>
    <w:rsid w:val="006978A9"/>
    <w:rsid w:val="00697DDC"/>
    <w:rsid w:val="006A0E88"/>
    <w:rsid w:val="006A247D"/>
    <w:rsid w:val="006A38E1"/>
    <w:rsid w:val="006A4750"/>
    <w:rsid w:val="006A4FDD"/>
    <w:rsid w:val="006A5160"/>
    <w:rsid w:val="006A56F4"/>
    <w:rsid w:val="006A6931"/>
    <w:rsid w:val="006A695C"/>
    <w:rsid w:val="006A6D70"/>
    <w:rsid w:val="006A745D"/>
    <w:rsid w:val="006A7A42"/>
    <w:rsid w:val="006B03AA"/>
    <w:rsid w:val="006B08AC"/>
    <w:rsid w:val="006B0F64"/>
    <w:rsid w:val="006B10AE"/>
    <w:rsid w:val="006B12C7"/>
    <w:rsid w:val="006B1D1D"/>
    <w:rsid w:val="006B256C"/>
    <w:rsid w:val="006B266F"/>
    <w:rsid w:val="006B2B07"/>
    <w:rsid w:val="006B2DFD"/>
    <w:rsid w:val="006B3189"/>
    <w:rsid w:val="006B37C4"/>
    <w:rsid w:val="006B38C6"/>
    <w:rsid w:val="006B39B9"/>
    <w:rsid w:val="006B444C"/>
    <w:rsid w:val="006B4768"/>
    <w:rsid w:val="006B4FD2"/>
    <w:rsid w:val="006B5060"/>
    <w:rsid w:val="006B61CB"/>
    <w:rsid w:val="006B74B0"/>
    <w:rsid w:val="006C054B"/>
    <w:rsid w:val="006C0867"/>
    <w:rsid w:val="006C0B10"/>
    <w:rsid w:val="006C0B28"/>
    <w:rsid w:val="006C0EFD"/>
    <w:rsid w:val="006C14C4"/>
    <w:rsid w:val="006C356F"/>
    <w:rsid w:val="006C38C3"/>
    <w:rsid w:val="006C3FD5"/>
    <w:rsid w:val="006C54B4"/>
    <w:rsid w:val="006C56CA"/>
    <w:rsid w:val="006C56EB"/>
    <w:rsid w:val="006C5A19"/>
    <w:rsid w:val="006C5ECF"/>
    <w:rsid w:val="006C657F"/>
    <w:rsid w:val="006C68B8"/>
    <w:rsid w:val="006C7587"/>
    <w:rsid w:val="006C759D"/>
    <w:rsid w:val="006C7AA4"/>
    <w:rsid w:val="006C7F98"/>
    <w:rsid w:val="006C7FCD"/>
    <w:rsid w:val="006D0464"/>
    <w:rsid w:val="006D06D6"/>
    <w:rsid w:val="006D0B76"/>
    <w:rsid w:val="006D157A"/>
    <w:rsid w:val="006D205B"/>
    <w:rsid w:val="006D24E8"/>
    <w:rsid w:val="006D29D3"/>
    <w:rsid w:val="006D3419"/>
    <w:rsid w:val="006D3A77"/>
    <w:rsid w:val="006D3AB9"/>
    <w:rsid w:val="006D47B4"/>
    <w:rsid w:val="006D524B"/>
    <w:rsid w:val="006D681E"/>
    <w:rsid w:val="006D6D2C"/>
    <w:rsid w:val="006D7378"/>
    <w:rsid w:val="006D79E6"/>
    <w:rsid w:val="006D7A4F"/>
    <w:rsid w:val="006E04AB"/>
    <w:rsid w:val="006E11C5"/>
    <w:rsid w:val="006E1CCB"/>
    <w:rsid w:val="006E284C"/>
    <w:rsid w:val="006E2D35"/>
    <w:rsid w:val="006E3253"/>
    <w:rsid w:val="006E3C9A"/>
    <w:rsid w:val="006E491E"/>
    <w:rsid w:val="006E57F3"/>
    <w:rsid w:val="006E6B86"/>
    <w:rsid w:val="006E78E6"/>
    <w:rsid w:val="006F03DA"/>
    <w:rsid w:val="006F07DC"/>
    <w:rsid w:val="006F09D6"/>
    <w:rsid w:val="006F1842"/>
    <w:rsid w:val="006F1F9B"/>
    <w:rsid w:val="006F1FB7"/>
    <w:rsid w:val="006F21C5"/>
    <w:rsid w:val="006F294B"/>
    <w:rsid w:val="006F2A86"/>
    <w:rsid w:val="006F37AB"/>
    <w:rsid w:val="006F3B4F"/>
    <w:rsid w:val="006F41A6"/>
    <w:rsid w:val="006F4C5E"/>
    <w:rsid w:val="006F4E6D"/>
    <w:rsid w:val="006F504E"/>
    <w:rsid w:val="006F5D3D"/>
    <w:rsid w:val="006F5F04"/>
    <w:rsid w:val="006F71AB"/>
    <w:rsid w:val="006F7980"/>
    <w:rsid w:val="007005A2"/>
    <w:rsid w:val="00700FE8"/>
    <w:rsid w:val="0070144F"/>
    <w:rsid w:val="00701E32"/>
    <w:rsid w:val="007027D5"/>
    <w:rsid w:val="0070326F"/>
    <w:rsid w:val="007041ED"/>
    <w:rsid w:val="0070569F"/>
    <w:rsid w:val="00705710"/>
    <w:rsid w:val="00705D53"/>
    <w:rsid w:val="007061B4"/>
    <w:rsid w:val="00706438"/>
    <w:rsid w:val="00706C87"/>
    <w:rsid w:val="00706F11"/>
    <w:rsid w:val="007072DA"/>
    <w:rsid w:val="007075DB"/>
    <w:rsid w:val="007107C9"/>
    <w:rsid w:val="00710B78"/>
    <w:rsid w:val="00711413"/>
    <w:rsid w:val="00711965"/>
    <w:rsid w:val="00712185"/>
    <w:rsid w:val="007121B5"/>
    <w:rsid w:val="00712CD7"/>
    <w:rsid w:val="007136CF"/>
    <w:rsid w:val="00713A74"/>
    <w:rsid w:val="00715596"/>
    <w:rsid w:val="0071578E"/>
    <w:rsid w:val="00716212"/>
    <w:rsid w:val="00716DB9"/>
    <w:rsid w:val="00717407"/>
    <w:rsid w:val="007219F5"/>
    <w:rsid w:val="007225CE"/>
    <w:rsid w:val="00723302"/>
    <w:rsid w:val="007241CC"/>
    <w:rsid w:val="007248B5"/>
    <w:rsid w:val="00724C70"/>
    <w:rsid w:val="00725746"/>
    <w:rsid w:val="007258DD"/>
    <w:rsid w:val="007265AB"/>
    <w:rsid w:val="00726686"/>
    <w:rsid w:val="0072791D"/>
    <w:rsid w:val="00727957"/>
    <w:rsid w:val="00727F22"/>
    <w:rsid w:val="00730092"/>
    <w:rsid w:val="0073096A"/>
    <w:rsid w:val="00732181"/>
    <w:rsid w:val="00734239"/>
    <w:rsid w:val="00734A63"/>
    <w:rsid w:val="00734E3E"/>
    <w:rsid w:val="0073687F"/>
    <w:rsid w:val="00736C21"/>
    <w:rsid w:val="00740444"/>
    <w:rsid w:val="00740669"/>
    <w:rsid w:val="00740925"/>
    <w:rsid w:val="00741607"/>
    <w:rsid w:val="00741680"/>
    <w:rsid w:val="00742DBF"/>
    <w:rsid w:val="00742FDF"/>
    <w:rsid w:val="007433FA"/>
    <w:rsid w:val="007437B7"/>
    <w:rsid w:val="00743C6D"/>
    <w:rsid w:val="0074401D"/>
    <w:rsid w:val="00744157"/>
    <w:rsid w:val="0074485B"/>
    <w:rsid w:val="00747154"/>
    <w:rsid w:val="007471FC"/>
    <w:rsid w:val="0074725A"/>
    <w:rsid w:val="00750005"/>
    <w:rsid w:val="007517DB"/>
    <w:rsid w:val="007526E3"/>
    <w:rsid w:val="00752B27"/>
    <w:rsid w:val="00752EEC"/>
    <w:rsid w:val="0075320D"/>
    <w:rsid w:val="00753748"/>
    <w:rsid w:val="00754041"/>
    <w:rsid w:val="007541CF"/>
    <w:rsid w:val="00754236"/>
    <w:rsid w:val="00755782"/>
    <w:rsid w:val="00755C50"/>
    <w:rsid w:val="007562E8"/>
    <w:rsid w:val="0075677F"/>
    <w:rsid w:val="00760383"/>
    <w:rsid w:val="00760AB4"/>
    <w:rsid w:val="00760AF9"/>
    <w:rsid w:val="00761988"/>
    <w:rsid w:val="00761A04"/>
    <w:rsid w:val="00761B9B"/>
    <w:rsid w:val="00761EC4"/>
    <w:rsid w:val="007624AA"/>
    <w:rsid w:val="00762A2E"/>
    <w:rsid w:val="00762B0B"/>
    <w:rsid w:val="00762D4E"/>
    <w:rsid w:val="00762ECE"/>
    <w:rsid w:val="00763134"/>
    <w:rsid w:val="00763E5E"/>
    <w:rsid w:val="00765118"/>
    <w:rsid w:val="00765994"/>
    <w:rsid w:val="00765BDC"/>
    <w:rsid w:val="007668D6"/>
    <w:rsid w:val="0076699C"/>
    <w:rsid w:val="0076713F"/>
    <w:rsid w:val="00767585"/>
    <w:rsid w:val="00767E5B"/>
    <w:rsid w:val="007703DA"/>
    <w:rsid w:val="00770D6F"/>
    <w:rsid w:val="00771589"/>
    <w:rsid w:val="007716CE"/>
    <w:rsid w:val="0077175D"/>
    <w:rsid w:val="007724C6"/>
    <w:rsid w:val="00772576"/>
    <w:rsid w:val="007738D8"/>
    <w:rsid w:val="0077444D"/>
    <w:rsid w:val="0077482E"/>
    <w:rsid w:val="00774F7C"/>
    <w:rsid w:val="0077649F"/>
    <w:rsid w:val="00776549"/>
    <w:rsid w:val="00776798"/>
    <w:rsid w:val="00776B32"/>
    <w:rsid w:val="0077745E"/>
    <w:rsid w:val="007774E0"/>
    <w:rsid w:val="00777655"/>
    <w:rsid w:val="00780467"/>
    <w:rsid w:val="00780881"/>
    <w:rsid w:val="007814AA"/>
    <w:rsid w:val="00781B5A"/>
    <w:rsid w:val="00781CB6"/>
    <w:rsid w:val="007822F4"/>
    <w:rsid w:val="00782620"/>
    <w:rsid w:val="007838AE"/>
    <w:rsid w:val="007838FC"/>
    <w:rsid w:val="0078422F"/>
    <w:rsid w:val="00784544"/>
    <w:rsid w:val="00785791"/>
    <w:rsid w:val="00785AC0"/>
    <w:rsid w:val="007862F3"/>
    <w:rsid w:val="007866C9"/>
    <w:rsid w:val="007868DD"/>
    <w:rsid w:val="0078732A"/>
    <w:rsid w:val="00787523"/>
    <w:rsid w:val="0079102F"/>
    <w:rsid w:val="00791AC6"/>
    <w:rsid w:val="00792171"/>
    <w:rsid w:val="00792990"/>
    <w:rsid w:val="00792D1B"/>
    <w:rsid w:val="00793B88"/>
    <w:rsid w:val="00793CF3"/>
    <w:rsid w:val="00794330"/>
    <w:rsid w:val="00794530"/>
    <w:rsid w:val="00795088"/>
    <w:rsid w:val="007954EE"/>
    <w:rsid w:val="007956AE"/>
    <w:rsid w:val="00796946"/>
    <w:rsid w:val="007970D5"/>
    <w:rsid w:val="007970D7"/>
    <w:rsid w:val="007972A2"/>
    <w:rsid w:val="00797377"/>
    <w:rsid w:val="00797469"/>
    <w:rsid w:val="007976C6"/>
    <w:rsid w:val="00797B3A"/>
    <w:rsid w:val="00797C0A"/>
    <w:rsid w:val="007A0251"/>
    <w:rsid w:val="007A0DA5"/>
    <w:rsid w:val="007A0E57"/>
    <w:rsid w:val="007A138C"/>
    <w:rsid w:val="007A16C0"/>
    <w:rsid w:val="007A2907"/>
    <w:rsid w:val="007A2953"/>
    <w:rsid w:val="007A2BF3"/>
    <w:rsid w:val="007A2DA0"/>
    <w:rsid w:val="007A36AD"/>
    <w:rsid w:val="007A3989"/>
    <w:rsid w:val="007A48D4"/>
    <w:rsid w:val="007A4996"/>
    <w:rsid w:val="007A5050"/>
    <w:rsid w:val="007A566D"/>
    <w:rsid w:val="007A6146"/>
    <w:rsid w:val="007A6ACB"/>
    <w:rsid w:val="007A758D"/>
    <w:rsid w:val="007A78C2"/>
    <w:rsid w:val="007A7B91"/>
    <w:rsid w:val="007B0593"/>
    <w:rsid w:val="007B0ACD"/>
    <w:rsid w:val="007B19CC"/>
    <w:rsid w:val="007B1C12"/>
    <w:rsid w:val="007B1E29"/>
    <w:rsid w:val="007B2C30"/>
    <w:rsid w:val="007B2E07"/>
    <w:rsid w:val="007B3A63"/>
    <w:rsid w:val="007B3E91"/>
    <w:rsid w:val="007B5932"/>
    <w:rsid w:val="007B5FE9"/>
    <w:rsid w:val="007B6E69"/>
    <w:rsid w:val="007B7329"/>
    <w:rsid w:val="007B746E"/>
    <w:rsid w:val="007B7B98"/>
    <w:rsid w:val="007B7DE8"/>
    <w:rsid w:val="007C054E"/>
    <w:rsid w:val="007C0D11"/>
    <w:rsid w:val="007C1363"/>
    <w:rsid w:val="007C1504"/>
    <w:rsid w:val="007C170D"/>
    <w:rsid w:val="007C260B"/>
    <w:rsid w:val="007C3551"/>
    <w:rsid w:val="007C3CDD"/>
    <w:rsid w:val="007C3FCE"/>
    <w:rsid w:val="007C4316"/>
    <w:rsid w:val="007C44FC"/>
    <w:rsid w:val="007C55AB"/>
    <w:rsid w:val="007C566C"/>
    <w:rsid w:val="007C5A00"/>
    <w:rsid w:val="007C5AEF"/>
    <w:rsid w:val="007C5EDE"/>
    <w:rsid w:val="007C6D98"/>
    <w:rsid w:val="007C6F61"/>
    <w:rsid w:val="007C7364"/>
    <w:rsid w:val="007C7427"/>
    <w:rsid w:val="007C7B5A"/>
    <w:rsid w:val="007D08F1"/>
    <w:rsid w:val="007D0969"/>
    <w:rsid w:val="007D1460"/>
    <w:rsid w:val="007D6233"/>
    <w:rsid w:val="007D681C"/>
    <w:rsid w:val="007D70E0"/>
    <w:rsid w:val="007E0887"/>
    <w:rsid w:val="007E1226"/>
    <w:rsid w:val="007E14C0"/>
    <w:rsid w:val="007E1B5D"/>
    <w:rsid w:val="007E3EA7"/>
    <w:rsid w:val="007E3F23"/>
    <w:rsid w:val="007E4397"/>
    <w:rsid w:val="007E57F2"/>
    <w:rsid w:val="007E5C8B"/>
    <w:rsid w:val="007E648C"/>
    <w:rsid w:val="007E742D"/>
    <w:rsid w:val="007E773C"/>
    <w:rsid w:val="007E7CBC"/>
    <w:rsid w:val="007F00B4"/>
    <w:rsid w:val="007F02C0"/>
    <w:rsid w:val="007F158F"/>
    <w:rsid w:val="007F2474"/>
    <w:rsid w:val="007F31EB"/>
    <w:rsid w:val="007F329A"/>
    <w:rsid w:val="007F41E2"/>
    <w:rsid w:val="007F45D1"/>
    <w:rsid w:val="007F4CC4"/>
    <w:rsid w:val="007F5A35"/>
    <w:rsid w:val="007F5B63"/>
    <w:rsid w:val="007F5D4D"/>
    <w:rsid w:val="007F72EA"/>
    <w:rsid w:val="007F7326"/>
    <w:rsid w:val="007F77A0"/>
    <w:rsid w:val="00800555"/>
    <w:rsid w:val="0080104F"/>
    <w:rsid w:val="008022CF"/>
    <w:rsid w:val="00802D04"/>
    <w:rsid w:val="00803390"/>
    <w:rsid w:val="00803A64"/>
    <w:rsid w:val="00804C42"/>
    <w:rsid w:val="00804D39"/>
    <w:rsid w:val="00805ABB"/>
    <w:rsid w:val="00805C4C"/>
    <w:rsid w:val="00805FA8"/>
    <w:rsid w:val="00806EE4"/>
    <w:rsid w:val="0080701E"/>
    <w:rsid w:val="00807221"/>
    <w:rsid w:val="00807771"/>
    <w:rsid w:val="0081091A"/>
    <w:rsid w:val="0081165D"/>
    <w:rsid w:val="008116D2"/>
    <w:rsid w:val="00811B6D"/>
    <w:rsid w:val="0081232F"/>
    <w:rsid w:val="008127E5"/>
    <w:rsid w:val="008130FD"/>
    <w:rsid w:val="00813D61"/>
    <w:rsid w:val="00814B5D"/>
    <w:rsid w:val="00814DDC"/>
    <w:rsid w:val="00815047"/>
    <w:rsid w:val="008150D3"/>
    <w:rsid w:val="00815CA5"/>
    <w:rsid w:val="00815CD6"/>
    <w:rsid w:val="00816576"/>
    <w:rsid w:val="0081686B"/>
    <w:rsid w:val="008174F0"/>
    <w:rsid w:val="00817771"/>
    <w:rsid w:val="0081798F"/>
    <w:rsid w:val="00817B56"/>
    <w:rsid w:val="0082183B"/>
    <w:rsid w:val="00821F09"/>
    <w:rsid w:val="0082339F"/>
    <w:rsid w:val="008237D8"/>
    <w:rsid w:val="008242B9"/>
    <w:rsid w:val="00824470"/>
    <w:rsid w:val="008248FC"/>
    <w:rsid w:val="008253E0"/>
    <w:rsid w:val="00825D51"/>
    <w:rsid w:val="0082600E"/>
    <w:rsid w:val="0082618E"/>
    <w:rsid w:val="00827A28"/>
    <w:rsid w:val="00827ADE"/>
    <w:rsid w:val="0083015B"/>
    <w:rsid w:val="0083152C"/>
    <w:rsid w:val="00831B07"/>
    <w:rsid w:val="00831BBC"/>
    <w:rsid w:val="00831C7E"/>
    <w:rsid w:val="00831E22"/>
    <w:rsid w:val="008320CA"/>
    <w:rsid w:val="0083230B"/>
    <w:rsid w:val="00832FFB"/>
    <w:rsid w:val="00833327"/>
    <w:rsid w:val="00833A85"/>
    <w:rsid w:val="0083463F"/>
    <w:rsid w:val="0083497E"/>
    <w:rsid w:val="008354D9"/>
    <w:rsid w:val="008357F0"/>
    <w:rsid w:val="0083599B"/>
    <w:rsid w:val="00836DB2"/>
    <w:rsid w:val="00837536"/>
    <w:rsid w:val="00837B80"/>
    <w:rsid w:val="00837BA9"/>
    <w:rsid w:val="00840257"/>
    <w:rsid w:val="00840D67"/>
    <w:rsid w:val="00840DFD"/>
    <w:rsid w:val="00841779"/>
    <w:rsid w:val="00841B5D"/>
    <w:rsid w:val="00841E24"/>
    <w:rsid w:val="008421B1"/>
    <w:rsid w:val="00843381"/>
    <w:rsid w:val="00843507"/>
    <w:rsid w:val="00843B56"/>
    <w:rsid w:val="00844553"/>
    <w:rsid w:val="00844A6F"/>
    <w:rsid w:val="00844ADB"/>
    <w:rsid w:val="008450E8"/>
    <w:rsid w:val="0084561A"/>
    <w:rsid w:val="008456C9"/>
    <w:rsid w:val="00846648"/>
    <w:rsid w:val="00846B49"/>
    <w:rsid w:val="00847521"/>
    <w:rsid w:val="00847673"/>
    <w:rsid w:val="00847817"/>
    <w:rsid w:val="00847841"/>
    <w:rsid w:val="0084792B"/>
    <w:rsid w:val="0085073B"/>
    <w:rsid w:val="008508D5"/>
    <w:rsid w:val="00850F9D"/>
    <w:rsid w:val="00850FF5"/>
    <w:rsid w:val="00851346"/>
    <w:rsid w:val="008516EC"/>
    <w:rsid w:val="008518DB"/>
    <w:rsid w:val="00851949"/>
    <w:rsid w:val="008519F1"/>
    <w:rsid w:val="00851A90"/>
    <w:rsid w:val="00851BBD"/>
    <w:rsid w:val="0085280F"/>
    <w:rsid w:val="00852CCE"/>
    <w:rsid w:val="00852D12"/>
    <w:rsid w:val="00854056"/>
    <w:rsid w:val="0085518A"/>
    <w:rsid w:val="008554A0"/>
    <w:rsid w:val="008554CE"/>
    <w:rsid w:val="008568C4"/>
    <w:rsid w:val="00857AC3"/>
    <w:rsid w:val="00857D13"/>
    <w:rsid w:val="00857F97"/>
    <w:rsid w:val="00860004"/>
    <w:rsid w:val="008602F0"/>
    <w:rsid w:val="0086066C"/>
    <w:rsid w:val="008617D2"/>
    <w:rsid w:val="00862B29"/>
    <w:rsid w:val="00862B6A"/>
    <w:rsid w:val="00863A60"/>
    <w:rsid w:val="00864DAF"/>
    <w:rsid w:val="00865C1F"/>
    <w:rsid w:val="00865F76"/>
    <w:rsid w:val="0086617B"/>
    <w:rsid w:val="0086707A"/>
    <w:rsid w:val="00870A7E"/>
    <w:rsid w:val="0087160D"/>
    <w:rsid w:val="00871D96"/>
    <w:rsid w:val="00871FEB"/>
    <w:rsid w:val="00872CB6"/>
    <w:rsid w:val="00873875"/>
    <w:rsid w:val="008749FB"/>
    <w:rsid w:val="0087577B"/>
    <w:rsid w:val="00875F3A"/>
    <w:rsid w:val="00876B5F"/>
    <w:rsid w:val="00876D30"/>
    <w:rsid w:val="00877B78"/>
    <w:rsid w:val="008802DB"/>
    <w:rsid w:val="008803DA"/>
    <w:rsid w:val="0088088E"/>
    <w:rsid w:val="00881B66"/>
    <w:rsid w:val="00882CD3"/>
    <w:rsid w:val="00882EE7"/>
    <w:rsid w:val="0088346F"/>
    <w:rsid w:val="00883893"/>
    <w:rsid w:val="00883C18"/>
    <w:rsid w:val="008840A8"/>
    <w:rsid w:val="00884416"/>
    <w:rsid w:val="008856FC"/>
    <w:rsid w:val="00885BBB"/>
    <w:rsid w:val="00885E8D"/>
    <w:rsid w:val="00885F78"/>
    <w:rsid w:val="0088653B"/>
    <w:rsid w:val="0088688A"/>
    <w:rsid w:val="00886895"/>
    <w:rsid w:val="00886BD6"/>
    <w:rsid w:val="008876FA"/>
    <w:rsid w:val="00887723"/>
    <w:rsid w:val="00887CD2"/>
    <w:rsid w:val="008900B8"/>
    <w:rsid w:val="0089066F"/>
    <w:rsid w:val="0089178B"/>
    <w:rsid w:val="008917B8"/>
    <w:rsid w:val="00891DD4"/>
    <w:rsid w:val="0089219B"/>
    <w:rsid w:val="008928C4"/>
    <w:rsid w:val="00892E89"/>
    <w:rsid w:val="00893322"/>
    <w:rsid w:val="00894ABC"/>
    <w:rsid w:val="00894B4D"/>
    <w:rsid w:val="00895A59"/>
    <w:rsid w:val="00895B6A"/>
    <w:rsid w:val="00896D4B"/>
    <w:rsid w:val="008975D0"/>
    <w:rsid w:val="00897666"/>
    <w:rsid w:val="00897DA1"/>
    <w:rsid w:val="008A0157"/>
    <w:rsid w:val="008A02A3"/>
    <w:rsid w:val="008A20B7"/>
    <w:rsid w:val="008A2C7C"/>
    <w:rsid w:val="008A3568"/>
    <w:rsid w:val="008A3583"/>
    <w:rsid w:val="008A3EF8"/>
    <w:rsid w:val="008A4410"/>
    <w:rsid w:val="008A4AF0"/>
    <w:rsid w:val="008A5520"/>
    <w:rsid w:val="008A65E0"/>
    <w:rsid w:val="008A796D"/>
    <w:rsid w:val="008B3A9F"/>
    <w:rsid w:val="008B5052"/>
    <w:rsid w:val="008B5375"/>
    <w:rsid w:val="008B5CD2"/>
    <w:rsid w:val="008B61E4"/>
    <w:rsid w:val="008B6AFD"/>
    <w:rsid w:val="008B6F60"/>
    <w:rsid w:val="008B7A0F"/>
    <w:rsid w:val="008B7BE2"/>
    <w:rsid w:val="008C2369"/>
    <w:rsid w:val="008C292E"/>
    <w:rsid w:val="008C2F4E"/>
    <w:rsid w:val="008C4CB3"/>
    <w:rsid w:val="008C5023"/>
    <w:rsid w:val="008C63F6"/>
    <w:rsid w:val="008C6758"/>
    <w:rsid w:val="008D1445"/>
    <w:rsid w:val="008D1E5B"/>
    <w:rsid w:val="008D1F9A"/>
    <w:rsid w:val="008D20CC"/>
    <w:rsid w:val="008D2B62"/>
    <w:rsid w:val="008D2EE9"/>
    <w:rsid w:val="008D326E"/>
    <w:rsid w:val="008D3408"/>
    <w:rsid w:val="008D3484"/>
    <w:rsid w:val="008D3485"/>
    <w:rsid w:val="008D35F3"/>
    <w:rsid w:val="008D375D"/>
    <w:rsid w:val="008D4606"/>
    <w:rsid w:val="008D525F"/>
    <w:rsid w:val="008D60D1"/>
    <w:rsid w:val="008D633A"/>
    <w:rsid w:val="008D6A98"/>
    <w:rsid w:val="008D7225"/>
    <w:rsid w:val="008D7F53"/>
    <w:rsid w:val="008E0120"/>
    <w:rsid w:val="008E095A"/>
    <w:rsid w:val="008E0C38"/>
    <w:rsid w:val="008E0F2C"/>
    <w:rsid w:val="008E26CD"/>
    <w:rsid w:val="008E2B7E"/>
    <w:rsid w:val="008E3A8D"/>
    <w:rsid w:val="008E4CC0"/>
    <w:rsid w:val="008E4DA2"/>
    <w:rsid w:val="008E4E96"/>
    <w:rsid w:val="008E57B3"/>
    <w:rsid w:val="008E5FCD"/>
    <w:rsid w:val="008E69E6"/>
    <w:rsid w:val="008E7468"/>
    <w:rsid w:val="008E773B"/>
    <w:rsid w:val="008E7D72"/>
    <w:rsid w:val="008F0562"/>
    <w:rsid w:val="008F1441"/>
    <w:rsid w:val="008F2240"/>
    <w:rsid w:val="008F3D45"/>
    <w:rsid w:val="008F3FEB"/>
    <w:rsid w:val="008F435B"/>
    <w:rsid w:val="008F48C6"/>
    <w:rsid w:val="008F4E84"/>
    <w:rsid w:val="008F53A4"/>
    <w:rsid w:val="008F5A93"/>
    <w:rsid w:val="008F5EE5"/>
    <w:rsid w:val="008F73F2"/>
    <w:rsid w:val="008F74B2"/>
    <w:rsid w:val="00900574"/>
    <w:rsid w:val="00900D21"/>
    <w:rsid w:val="00900EEB"/>
    <w:rsid w:val="00901077"/>
    <w:rsid w:val="00901263"/>
    <w:rsid w:val="009026E9"/>
    <w:rsid w:val="00902A2B"/>
    <w:rsid w:val="009031B4"/>
    <w:rsid w:val="00903333"/>
    <w:rsid w:val="0090371F"/>
    <w:rsid w:val="00903E2D"/>
    <w:rsid w:val="00904084"/>
    <w:rsid w:val="009040EE"/>
    <w:rsid w:val="0090591B"/>
    <w:rsid w:val="0090602E"/>
    <w:rsid w:val="009061F6"/>
    <w:rsid w:val="00906647"/>
    <w:rsid w:val="00906D65"/>
    <w:rsid w:val="0091063F"/>
    <w:rsid w:val="00910798"/>
    <w:rsid w:val="00910A5B"/>
    <w:rsid w:val="0091150E"/>
    <w:rsid w:val="00911CE5"/>
    <w:rsid w:val="009127AD"/>
    <w:rsid w:val="00913A6B"/>
    <w:rsid w:val="00913E15"/>
    <w:rsid w:val="00913FC5"/>
    <w:rsid w:val="00914B3A"/>
    <w:rsid w:val="00914B71"/>
    <w:rsid w:val="00914FAC"/>
    <w:rsid w:val="00915243"/>
    <w:rsid w:val="009154A7"/>
    <w:rsid w:val="0091584D"/>
    <w:rsid w:val="00915D79"/>
    <w:rsid w:val="009160F1"/>
    <w:rsid w:val="009161ED"/>
    <w:rsid w:val="00916750"/>
    <w:rsid w:val="00916763"/>
    <w:rsid w:val="009167D4"/>
    <w:rsid w:val="00917A7B"/>
    <w:rsid w:val="009204D6"/>
    <w:rsid w:val="00920E7A"/>
    <w:rsid w:val="00922FE2"/>
    <w:rsid w:val="0092329E"/>
    <w:rsid w:val="0092372A"/>
    <w:rsid w:val="00923977"/>
    <w:rsid w:val="00923F61"/>
    <w:rsid w:val="009256FF"/>
    <w:rsid w:val="00925FA3"/>
    <w:rsid w:val="009264E7"/>
    <w:rsid w:val="00926556"/>
    <w:rsid w:val="00927796"/>
    <w:rsid w:val="009277ED"/>
    <w:rsid w:val="00927C89"/>
    <w:rsid w:val="00927CF5"/>
    <w:rsid w:val="009302BF"/>
    <w:rsid w:val="00931468"/>
    <w:rsid w:val="00931AF6"/>
    <w:rsid w:val="00931D47"/>
    <w:rsid w:val="00934660"/>
    <w:rsid w:val="00934DD3"/>
    <w:rsid w:val="00935008"/>
    <w:rsid w:val="009358AA"/>
    <w:rsid w:val="0093607A"/>
    <w:rsid w:val="0093620E"/>
    <w:rsid w:val="00936215"/>
    <w:rsid w:val="009367C4"/>
    <w:rsid w:val="00936F19"/>
    <w:rsid w:val="0093719E"/>
    <w:rsid w:val="00937BA7"/>
    <w:rsid w:val="00937CA8"/>
    <w:rsid w:val="0094104C"/>
    <w:rsid w:val="009414AA"/>
    <w:rsid w:val="00942B09"/>
    <w:rsid w:val="00943A1C"/>
    <w:rsid w:val="00943AFA"/>
    <w:rsid w:val="00944095"/>
    <w:rsid w:val="00944880"/>
    <w:rsid w:val="009449C3"/>
    <w:rsid w:val="00946104"/>
    <w:rsid w:val="009463D6"/>
    <w:rsid w:val="00946F9B"/>
    <w:rsid w:val="009470D3"/>
    <w:rsid w:val="00947F7C"/>
    <w:rsid w:val="0095116E"/>
    <w:rsid w:val="00951735"/>
    <w:rsid w:val="00951787"/>
    <w:rsid w:val="00952DCC"/>
    <w:rsid w:val="00952E56"/>
    <w:rsid w:val="00953A77"/>
    <w:rsid w:val="009543F0"/>
    <w:rsid w:val="0095496A"/>
    <w:rsid w:val="00954BF0"/>
    <w:rsid w:val="00955EBE"/>
    <w:rsid w:val="00956373"/>
    <w:rsid w:val="00956B6F"/>
    <w:rsid w:val="00957068"/>
    <w:rsid w:val="0095739F"/>
    <w:rsid w:val="00957990"/>
    <w:rsid w:val="00960633"/>
    <w:rsid w:val="00960978"/>
    <w:rsid w:val="009625E6"/>
    <w:rsid w:val="00962923"/>
    <w:rsid w:val="00962BBF"/>
    <w:rsid w:val="00962E1B"/>
    <w:rsid w:val="00963C68"/>
    <w:rsid w:val="009642F3"/>
    <w:rsid w:val="00965018"/>
    <w:rsid w:val="00965956"/>
    <w:rsid w:val="00965E41"/>
    <w:rsid w:val="009661AD"/>
    <w:rsid w:val="009665FA"/>
    <w:rsid w:val="0096666E"/>
    <w:rsid w:val="00966956"/>
    <w:rsid w:val="0096776A"/>
    <w:rsid w:val="009677AA"/>
    <w:rsid w:val="00970245"/>
    <w:rsid w:val="00970F9B"/>
    <w:rsid w:val="00971288"/>
    <w:rsid w:val="0097158B"/>
    <w:rsid w:val="00971CEE"/>
    <w:rsid w:val="00972003"/>
    <w:rsid w:val="00972A58"/>
    <w:rsid w:val="00972E86"/>
    <w:rsid w:val="00973664"/>
    <w:rsid w:val="00973AD4"/>
    <w:rsid w:val="00973F1B"/>
    <w:rsid w:val="009747E5"/>
    <w:rsid w:val="00974EFF"/>
    <w:rsid w:val="00975289"/>
    <w:rsid w:val="00975E33"/>
    <w:rsid w:val="0097640F"/>
    <w:rsid w:val="00976C1A"/>
    <w:rsid w:val="00976C81"/>
    <w:rsid w:val="00976CC2"/>
    <w:rsid w:val="00976FAA"/>
    <w:rsid w:val="00977257"/>
    <w:rsid w:val="00977458"/>
    <w:rsid w:val="00977A63"/>
    <w:rsid w:val="00977F24"/>
    <w:rsid w:val="009806D0"/>
    <w:rsid w:val="0098160F"/>
    <w:rsid w:val="0098194B"/>
    <w:rsid w:val="0098201D"/>
    <w:rsid w:val="00982160"/>
    <w:rsid w:val="00982883"/>
    <w:rsid w:val="00982CD6"/>
    <w:rsid w:val="00983058"/>
    <w:rsid w:val="009831D9"/>
    <w:rsid w:val="009842D8"/>
    <w:rsid w:val="009846BD"/>
    <w:rsid w:val="00984A0D"/>
    <w:rsid w:val="00984BB8"/>
    <w:rsid w:val="00985676"/>
    <w:rsid w:val="00985756"/>
    <w:rsid w:val="00986517"/>
    <w:rsid w:val="009866BF"/>
    <w:rsid w:val="009868D0"/>
    <w:rsid w:val="00987B89"/>
    <w:rsid w:val="00987F89"/>
    <w:rsid w:val="00990103"/>
    <w:rsid w:val="00990491"/>
    <w:rsid w:val="00990B31"/>
    <w:rsid w:val="00990B61"/>
    <w:rsid w:val="00990CDC"/>
    <w:rsid w:val="00990D93"/>
    <w:rsid w:val="00990F08"/>
    <w:rsid w:val="00991086"/>
    <w:rsid w:val="009916D3"/>
    <w:rsid w:val="0099234A"/>
    <w:rsid w:val="00992491"/>
    <w:rsid w:val="00992618"/>
    <w:rsid w:val="00992764"/>
    <w:rsid w:val="00992CFB"/>
    <w:rsid w:val="00992F4B"/>
    <w:rsid w:val="009931E1"/>
    <w:rsid w:val="009947CD"/>
    <w:rsid w:val="00995CC1"/>
    <w:rsid w:val="0099617F"/>
    <w:rsid w:val="0099649D"/>
    <w:rsid w:val="009964BF"/>
    <w:rsid w:val="00996E78"/>
    <w:rsid w:val="00996ECB"/>
    <w:rsid w:val="00996F1F"/>
    <w:rsid w:val="0099719E"/>
    <w:rsid w:val="00997211"/>
    <w:rsid w:val="00997C91"/>
    <w:rsid w:val="009A0782"/>
    <w:rsid w:val="009A18AA"/>
    <w:rsid w:val="009A2313"/>
    <w:rsid w:val="009A2C1C"/>
    <w:rsid w:val="009A3681"/>
    <w:rsid w:val="009A3A29"/>
    <w:rsid w:val="009A3A47"/>
    <w:rsid w:val="009A3CB4"/>
    <w:rsid w:val="009A47D2"/>
    <w:rsid w:val="009A59C8"/>
    <w:rsid w:val="009A68E8"/>
    <w:rsid w:val="009A6B96"/>
    <w:rsid w:val="009A6D80"/>
    <w:rsid w:val="009A702C"/>
    <w:rsid w:val="009A72B5"/>
    <w:rsid w:val="009A7C0E"/>
    <w:rsid w:val="009B00A5"/>
    <w:rsid w:val="009B0BC1"/>
    <w:rsid w:val="009B0D5C"/>
    <w:rsid w:val="009B0DEA"/>
    <w:rsid w:val="009B1755"/>
    <w:rsid w:val="009B1DB4"/>
    <w:rsid w:val="009B26E6"/>
    <w:rsid w:val="009B3F98"/>
    <w:rsid w:val="009B4EF8"/>
    <w:rsid w:val="009B5AD3"/>
    <w:rsid w:val="009B633E"/>
    <w:rsid w:val="009B6FEE"/>
    <w:rsid w:val="009B70B8"/>
    <w:rsid w:val="009B746A"/>
    <w:rsid w:val="009C020B"/>
    <w:rsid w:val="009C02E0"/>
    <w:rsid w:val="009C0BA3"/>
    <w:rsid w:val="009C1606"/>
    <w:rsid w:val="009C2558"/>
    <w:rsid w:val="009C2E60"/>
    <w:rsid w:val="009C3DDF"/>
    <w:rsid w:val="009C44B2"/>
    <w:rsid w:val="009C52A3"/>
    <w:rsid w:val="009C5364"/>
    <w:rsid w:val="009C64C5"/>
    <w:rsid w:val="009C73DE"/>
    <w:rsid w:val="009C740F"/>
    <w:rsid w:val="009C75E5"/>
    <w:rsid w:val="009C764E"/>
    <w:rsid w:val="009C786E"/>
    <w:rsid w:val="009C78D9"/>
    <w:rsid w:val="009D0775"/>
    <w:rsid w:val="009D0A96"/>
    <w:rsid w:val="009D16A2"/>
    <w:rsid w:val="009D2092"/>
    <w:rsid w:val="009D2A60"/>
    <w:rsid w:val="009D3644"/>
    <w:rsid w:val="009D384F"/>
    <w:rsid w:val="009D40FC"/>
    <w:rsid w:val="009D47D9"/>
    <w:rsid w:val="009D49F5"/>
    <w:rsid w:val="009D4BD3"/>
    <w:rsid w:val="009D4C4F"/>
    <w:rsid w:val="009D5A9D"/>
    <w:rsid w:val="009D60B2"/>
    <w:rsid w:val="009D7232"/>
    <w:rsid w:val="009D7595"/>
    <w:rsid w:val="009E0B5C"/>
    <w:rsid w:val="009E1838"/>
    <w:rsid w:val="009E18ED"/>
    <w:rsid w:val="009E1990"/>
    <w:rsid w:val="009E1F71"/>
    <w:rsid w:val="009E21D6"/>
    <w:rsid w:val="009E2B35"/>
    <w:rsid w:val="009E31F0"/>
    <w:rsid w:val="009E3B43"/>
    <w:rsid w:val="009E3CD4"/>
    <w:rsid w:val="009E3E9F"/>
    <w:rsid w:val="009E47D0"/>
    <w:rsid w:val="009E5706"/>
    <w:rsid w:val="009E5DA7"/>
    <w:rsid w:val="009E6091"/>
    <w:rsid w:val="009E6202"/>
    <w:rsid w:val="009E6364"/>
    <w:rsid w:val="009E6598"/>
    <w:rsid w:val="009E6840"/>
    <w:rsid w:val="009F05DA"/>
    <w:rsid w:val="009F0D68"/>
    <w:rsid w:val="009F0F41"/>
    <w:rsid w:val="009F1221"/>
    <w:rsid w:val="009F19CB"/>
    <w:rsid w:val="009F1BE9"/>
    <w:rsid w:val="009F1D77"/>
    <w:rsid w:val="009F1FBE"/>
    <w:rsid w:val="009F2CB8"/>
    <w:rsid w:val="009F3A3C"/>
    <w:rsid w:val="009F3B2F"/>
    <w:rsid w:val="009F4937"/>
    <w:rsid w:val="009F4B99"/>
    <w:rsid w:val="009F4DB2"/>
    <w:rsid w:val="009F59A9"/>
    <w:rsid w:val="009F5C98"/>
    <w:rsid w:val="009F7C3A"/>
    <w:rsid w:val="009F7F92"/>
    <w:rsid w:val="009F7FED"/>
    <w:rsid w:val="00A002FF"/>
    <w:rsid w:val="00A0058B"/>
    <w:rsid w:val="00A01F05"/>
    <w:rsid w:val="00A02E89"/>
    <w:rsid w:val="00A0330F"/>
    <w:rsid w:val="00A03365"/>
    <w:rsid w:val="00A038FE"/>
    <w:rsid w:val="00A05B26"/>
    <w:rsid w:val="00A05D3B"/>
    <w:rsid w:val="00A06739"/>
    <w:rsid w:val="00A068C4"/>
    <w:rsid w:val="00A07DCA"/>
    <w:rsid w:val="00A07F58"/>
    <w:rsid w:val="00A07FBC"/>
    <w:rsid w:val="00A103EF"/>
    <w:rsid w:val="00A1059A"/>
    <w:rsid w:val="00A10824"/>
    <w:rsid w:val="00A11BF7"/>
    <w:rsid w:val="00A12387"/>
    <w:rsid w:val="00A12B1A"/>
    <w:rsid w:val="00A12CF5"/>
    <w:rsid w:val="00A131E4"/>
    <w:rsid w:val="00A1368C"/>
    <w:rsid w:val="00A13C0F"/>
    <w:rsid w:val="00A141CF"/>
    <w:rsid w:val="00A14954"/>
    <w:rsid w:val="00A14A7A"/>
    <w:rsid w:val="00A14C62"/>
    <w:rsid w:val="00A14E74"/>
    <w:rsid w:val="00A15378"/>
    <w:rsid w:val="00A156E8"/>
    <w:rsid w:val="00A16B9B"/>
    <w:rsid w:val="00A1716E"/>
    <w:rsid w:val="00A1787C"/>
    <w:rsid w:val="00A20029"/>
    <w:rsid w:val="00A2046E"/>
    <w:rsid w:val="00A2077B"/>
    <w:rsid w:val="00A20B41"/>
    <w:rsid w:val="00A21FDB"/>
    <w:rsid w:val="00A22011"/>
    <w:rsid w:val="00A220CD"/>
    <w:rsid w:val="00A221FF"/>
    <w:rsid w:val="00A2263D"/>
    <w:rsid w:val="00A226FF"/>
    <w:rsid w:val="00A22FF6"/>
    <w:rsid w:val="00A2327D"/>
    <w:rsid w:val="00A233BE"/>
    <w:rsid w:val="00A237BD"/>
    <w:rsid w:val="00A24774"/>
    <w:rsid w:val="00A24AC5"/>
    <w:rsid w:val="00A24D4C"/>
    <w:rsid w:val="00A24DD4"/>
    <w:rsid w:val="00A25A01"/>
    <w:rsid w:val="00A25CA0"/>
    <w:rsid w:val="00A25FD7"/>
    <w:rsid w:val="00A2629E"/>
    <w:rsid w:val="00A26625"/>
    <w:rsid w:val="00A26943"/>
    <w:rsid w:val="00A26956"/>
    <w:rsid w:val="00A2763A"/>
    <w:rsid w:val="00A2764F"/>
    <w:rsid w:val="00A279A8"/>
    <w:rsid w:val="00A27E9D"/>
    <w:rsid w:val="00A3039B"/>
    <w:rsid w:val="00A31DA9"/>
    <w:rsid w:val="00A31FEA"/>
    <w:rsid w:val="00A3210C"/>
    <w:rsid w:val="00A321EB"/>
    <w:rsid w:val="00A32451"/>
    <w:rsid w:val="00A325F3"/>
    <w:rsid w:val="00A33E1B"/>
    <w:rsid w:val="00A33E68"/>
    <w:rsid w:val="00A3473F"/>
    <w:rsid w:val="00A34CE8"/>
    <w:rsid w:val="00A354B9"/>
    <w:rsid w:val="00A356C3"/>
    <w:rsid w:val="00A35958"/>
    <w:rsid w:val="00A35996"/>
    <w:rsid w:val="00A369EF"/>
    <w:rsid w:val="00A36EB4"/>
    <w:rsid w:val="00A37A71"/>
    <w:rsid w:val="00A402C0"/>
    <w:rsid w:val="00A402C9"/>
    <w:rsid w:val="00A40F81"/>
    <w:rsid w:val="00A41BB9"/>
    <w:rsid w:val="00A42BAD"/>
    <w:rsid w:val="00A42E64"/>
    <w:rsid w:val="00A42F6B"/>
    <w:rsid w:val="00A43028"/>
    <w:rsid w:val="00A435ED"/>
    <w:rsid w:val="00A4377E"/>
    <w:rsid w:val="00A44922"/>
    <w:rsid w:val="00A44DDD"/>
    <w:rsid w:val="00A4572A"/>
    <w:rsid w:val="00A45B65"/>
    <w:rsid w:val="00A45D6E"/>
    <w:rsid w:val="00A46F80"/>
    <w:rsid w:val="00A47470"/>
    <w:rsid w:val="00A50D6A"/>
    <w:rsid w:val="00A51BC1"/>
    <w:rsid w:val="00A51F64"/>
    <w:rsid w:val="00A52044"/>
    <w:rsid w:val="00A5219C"/>
    <w:rsid w:val="00A52310"/>
    <w:rsid w:val="00A523ED"/>
    <w:rsid w:val="00A523FF"/>
    <w:rsid w:val="00A52490"/>
    <w:rsid w:val="00A526F6"/>
    <w:rsid w:val="00A52CB3"/>
    <w:rsid w:val="00A54750"/>
    <w:rsid w:val="00A5529C"/>
    <w:rsid w:val="00A55AAB"/>
    <w:rsid w:val="00A55EA8"/>
    <w:rsid w:val="00A56A29"/>
    <w:rsid w:val="00A56B97"/>
    <w:rsid w:val="00A56BA5"/>
    <w:rsid w:val="00A57177"/>
    <w:rsid w:val="00A573D3"/>
    <w:rsid w:val="00A576DD"/>
    <w:rsid w:val="00A609EA"/>
    <w:rsid w:val="00A60DEA"/>
    <w:rsid w:val="00A611D2"/>
    <w:rsid w:val="00A6280F"/>
    <w:rsid w:val="00A63DD3"/>
    <w:rsid w:val="00A63F47"/>
    <w:rsid w:val="00A640AE"/>
    <w:rsid w:val="00A6469B"/>
    <w:rsid w:val="00A648A2"/>
    <w:rsid w:val="00A64F64"/>
    <w:rsid w:val="00A65DA0"/>
    <w:rsid w:val="00A66178"/>
    <w:rsid w:val="00A66203"/>
    <w:rsid w:val="00A66DCD"/>
    <w:rsid w:val="00A67CC1"/>
    <w:rsid w:val="00A67E0A"/>
    <w:rsid w:val="00A70113"/>
    <w:rsid w:val="00A7088F"/>
    <w:rsid w:val="00A709DE"/>
    <w:rsid w:val="00A70C7E"/>
    <w:rsid w:val="00A712E3"/>
    <w:rsid w:val="00A718CD"/>
    <w:rsid w:val="00A73270"/>
    <w:rsid w:val="00A74629"/>
    <w:rsid w:val="00A751B1"/>
    <w:rsid w:val="00A7629D"/>
    <w:rsid w:val="00A77571"/>
    <w:rsid w:val="00A8003E"/>
    <w:rsid w:val="00A80300"/>
    <w:rsid w:val="00A80414"/>
    <w:rsid w:val="00A8044A"/>
    <w:rsid w:val="00A80961"/>
    <w:rsid w:val="00A81FF2"/>
    <w:rsid w:val="00A8212A"/>
    <w:rsid w:val="00A82187"/>
    <w:rsid w:val="00A829FB"/>
    <w:rsid w:val="00A82B1D"/>
    <w:rsid w:val="00A82FAE"/>
    <w:rsid w:val="00A830AC"/>
    <w:rsid w:val="00A8387E"/>
    <w:rsid w:val="00A838D9"/>
    <w:rsid w:val="00A84FCE"/>
    <w:rsid w:val="00A85140"/>
    <w:rsid w:val="00A85456"/>
    <w:rsid w:val="00A8564C"/>
    <w:rsid w:val="00A8577E"/>
    <w:rsid w:val="00A85876"/>
    <w:rsid w:val="00A865FA"/>
    <w:rsid w:val="00A86A65"/>
    <w:rsid w:val="00A86C3D"/>
    <w:rsid w:val="00A875A8"/>
    <w:rsid w:val="00A875B2"/>
    <w:rsid w:val="00A91904"/>
    <w:rsid w:val="00A91DF8"/>
    <w:rsid w:val="00A91F54"/>
    <w:rsid w:val="00A92113"/>
    <w:rsid w:val="00A92285"/>
    <w:rsid w:val="00A923BC"/>
    <w:rsid w:val="00A924F3"/>
    <w:rsid w:val="00A92B5E"/>
    <w:rsid w:val="00A92BEA"/>
    <w:rsid w:val="00A93792"/>
    <w:rsid w:val="00A94633"/>
    <w:rsid w:val="00A96613"/>
    <w:rsid w:val="00A966CE"/>
    <w:rsid w:val="00A96EE0"/>
    <w:rsid w:val="00A970AB"/>
    <w:rsid w:val="00A976D6"/>
    <w:rsid w:val="00AA0C43"/>
    <w:rsid w:val="00AA1813"/>
    <w:rsid w:val="00AA196E"/>
    <w:rsid w:val="00AA1F1A"/>
    <w:rsid w:val="00AA264E"/>
    <w:rsid w:val="00AA29B1"/>
    <w:rsid w:val="00AA2E4C"/>
    <w:rsid w:val="00AA37E0"/>
    <w:rsid w:val="00AA4659"/>
    <w:rsid w:val="00AA51A4"/>
    <w:rsid w:val="00AA63E8"/>
    <w:rsid w:val="00AA7E47"/>
    <w:rsid w:val="00AB044E"/>
    <w:rsid w:val="00AB1691"/>
    <w:rsid w:val="00AB18A1"/>
    <w:rsid w:val="00AB36E3"/>
    <w:rsid w:val="00AB3828"/>
    <w:rsid w:val="00AB3B72"/>
    <w:rsid w:val="00AB4084"/>
    <w:rsid w:val="00AB4C8D"/>
    <w:rsid w:val="00AB4D0A"/>
    <w:rsid w:val="00AB5A14"/>
    <w:rsid w:val="00AB5EB6"/>
    <w:rsid w:val="00AB6495"/>
    <w:rsid w:val="00AB6C6E"/>
    <w:rsid w:val="00AB6EEB"/>
    <w:rsid w:val="00AB7C77"/>
    <w:rsid w:val="00AB7F5F"/>
    <w:rsid w:val="00AC02C5"/>
    <w:rsid w:val="00AC0E53"/>
    <w:rsid w:val="00AC1C40"/>
    <w:rsid w:val="00AC2997"/>
    <w:rsid w:val="00AC2E1D"/>
    <w:rsid w:val="00AC342B"/>
    <w:rsid w:val="00AC360C"/>
    <w:rsid w:val="00AC388B"/>
    <w:rsid w:val="00AC3C92"/>
    <w:rsid w:val="00AC3D79"/>
    <w:rsid w:val="00AC3E97"/>
    <w:rsid w:val="00AC4FC7"/>
    <w:rsid w:val="00AC6673"/>
    <w:rsid w:val="00AC756F"/>
    <w:rsid w:val="00AC7B10"/>
    <w:rsid w:val="00AD0434"/>
    <w:rsid w:val="00AD04AE"/>
    <w:rsid w:val="00AD05BA"/>
    <w:rsid w:val="00AD08A2"/>
    <w:rsid w:val="00AD0A91"/>
    <w:rsid w:val="00AD19D5"/>
    <w:rsid w:val="00AD1D85"/>
    <w:rsid w:val="00AD209A"/>
    <w:rsid w:val="00AD22D7"/>
    <w:rsid w:val="00AD30D2"/>
    <w:rsid w:val="00AD3966"/>
    <w:rsid w:val="00AD3A8A"/>
    <w:rsid w:val="00AD4F6E"/>
    <w:rsid w:val="00AD571A"/>
    <w:rsid w:val="00AD6A35"/>
    <w:rsid w:val="00AD70E1"/>
    <w:rsid w:val="00AD7973"/>
    <w:rsid w:val="00AE0085"/>
    <w:rsid w:val="00AE0E46"/>
    <w:rsid w:val="00AE1792"/>
    <w:rsid w:val="00AE1F69"/>
    <w:rsid w:val="00AE237D"/>
    <w:rsid w:val="00AE286E"/>
    <w:rsid w:val="00AE378B"/>
    <w:rsid w:val="00AE3E10"/>
    <w:rsid w:val="00AE3EA9"/>
    <w:rsid w:val="00AE4A70"/>
    <w:rsid w:val="00AE4B6C"/>
    <w:rsid w:val="00AE4BA8"/>
    <w:rsid w:val="00AE57E1"/>
    <w:rsid w:val="00AE5F32"/>
    <w:rsid w:val="00AE6499"/>
    <w:rsid w:val="00AE683E"/>
    <w:rsid w:val="00AE760F"/>
    <w:rsid w:val="00AE7884"/>
    <w:rsid w:val="00AE7E3E"/>
    <w:rsid w:val="00AF0062"/>
    <w:rsid w:val="00AF068F"/>
    <w:rsid w:val="00AF0DF7"/>
    <w:rsid w:val="00AF0ECC"/>
    <w:rsid w:val="00AF13EE"/>
    <w:rsid w:val="00AF1CAB"/>
    <w:rsid w:val="00AF1CD2"/>
    <w:rsid w:val="00AF1F93"/>
    <w:rsid w:val="00AF2031"/>
    <w:rsid w:val="00AF2283"/>
    <w:rsid w:val="00AF36DA"/>
    <w:rsid w:val="00AF3F97"/>
    <w:rsid w:val="00AF435F"/>
    <w:rsid w:val="00AF46CD"/>
    <w:rsid w:val="00AF4D95"/>
    <w:rsid w:val="00AF50FA"/>
    <w:rsid w:val="00AF56AA"/>
    <w:rsid w:val="00AF5750"/>
    <w:rsid w:val="00AF5A9B"/>
    <w:rsid w:val="00AF5DB1"/>
    <w:rsid w:val="00AF7628"/>
    <w:rsid w:val="00B0048A"/>
    <w:rsid w:val="00B00689"/>
    <w:rsid w:val="00B00D2F"/>
    <w:rsid w:val="00B01177"/>
    <w:rsid w:val="00B0196D"/>
    <w:rsid w:val="00B02054"/>
    <w:rsid w:val="00B02BF8"/>
    <w:rsid w:val="00B03BA5"/>
    <w:rsid w:val="00B04012"/>
    <w:rsid w:val="00B05239"/>
    <w:rsid w:val="00B0591E"/>
    <w:rsid w:val="00B05F80"/>
    <w:rsid w:val="00B062E4"/>
    <w:rsid w:val="00B065C5"/>
    <w:rsid w:val="00B068B7"/>
    <w:rsid w:val="00B06E23"/>
    <w:rsid w:val="00B07489"/>
    <w:rsid w:val="00B075C0"/>
    <w:rsid w:val="00B075D6"/>
    <w:rsid w:val="00B10E69"/>
    <w:rsid w:val="00B10F3D"/>
    <w:rsid w:val="00B1133B"/>
    <w:rsid w:val="00B134DF"/>
    <w:rsid w:val="00B13ED5"/>
    <w:rsid w:val="00B13EF8"/>
    <w:rsid w:val="00B14229"/>
    <w:rsid w:val="00B1522A"/>
    <w:rsid w:val="00B159B1"/>
    <w:rsid w:val="00B16C83"/>
    <w:rsid w:val="00B16FD5"/>
    <w:rsid w:val="00B1753A"/>
    <w:rsid w:val="00B17768"/>
    <w:rsid w:val="00B17778"/>
    <w:rsid w:val="00B17F10"/>
    <w:rsid w:val="00B20809"/>
    <w:rsid w:val="00B20914"/>
    <w:rsid w:val="00B20A1D"/>
    <w:rsid w:val="00B20B48"/>
    <w:rsid w:val="00B21ACF"/>
    <w:rsid w:val="00B21FBF"/>
    <w:rsid w:val="00B22018"/>
    <w:rsid w:val="00B220D4"/>
    <w:rsid w:val="00B225D3"/>
    <w:rsid w:val="00B22B46"/>
    <w:rsid w:val="00B23C13"/>
    <w:rsid w:val="00B23C97"/>
    <w:rsid w:val="00B23DC0"/>
    <w:rsid w:val="00B24685"/>
    <w:rsid w:val="00B250FE"/>
    <w:rsid w:val="00B261FD"/>
    <w:rsid w:val="00B26A4C"/>
    <w:rsid w:val="00B300EA"/>
    <w:rsid w:val="00B30BE7"/>
    <w:rsid w:val="00B30C1E"/>
    <w:rsid w:val="00B3196A"/>
    <w:rsid w:val="00B3271E"/>
    <w:rsid w:val="00B32AA8"/>
    <w:rsid w:val="00B33407"/>
    <w:rsid w:val="00B33C94"/>
    <w:rsid w:val="00B34935"/>
    <w:rsid w:val="00B349FB"/>
    <w:rsid w:val="00B34C4B"/>
    <w:rsid w:val="00B3508C"/>
    <w:rsid w:val="00B35197"/>
    <w:rsid w:val="00B352B7"/>
    <w:rsid w:val="00B35614"/>
    <w:rsid w:val="00B35812"/>
    <w:rsid w:val="00B36454"/>
    <w:rsid w:val="00B36460"/>
    <w:rsid w:val="00B36724"/>
    <w:rsid w:val="00B36963"/>
    <w:rsid w:val="00B408AF"/>
    <w:rsid w:val="00B40D01"/>
    <w:rsid w:val="00B41330"/>
    <w:rsid w:val="00B416DC"/>
    <w:rsid w:val="00B41F74"/>
    <w:rsid w:val="00B427B1"/>
    <w:rsid w:val="00B427E8"/>
    <w:rsid w:val="00B43347"/>
    <w:rsid w:val="00B4349E"/>
    <w:rsid w:val="00B43FD6"/>
    <w:rsid w:val="00B44BD5"/>
    <w:rsid w:val="00B454E7"/>
    <w:rsid w:val="00B4561C"/>
    <w:rsid w:val="00B4584A"/>
    <w:rsid w:val="00B45FAF"/>
    <w:rsid w:val="00B460E3"/>
    <w:rsid w:val="00B4746A"/>
    <w:rsid w:val="00B47E8F"/>
    <w:rsid w:val="00B500AC"/>
    <w:rsid w:val="00B5024E"/>
    <w:rsid w:val="00B520AD"/>
    <w:rsid w:val="00B521F1"/>
    <w:rsid w:val="00B52619"/>
    <w:rsid w:val="00B526BE"/>
    <w:rsid w:val="00B53680"/>
    <w:rsid w:val="00B536CE"/>
    <w:rsid w:val="00B53CC5"/>
    <w:rsid w:val="00B53CE0"/>
    <w:rsid w:val="00B53DDC"/>
    <w:rsid w:val="00B547D9"/>
    <w:rsid w:val="00B54AE4"/>
    <w:rsid w:val="00B54E98"/>
    <w:rsid w:val="00B5608E"/>
    <w:rsid w:val="00B5638B"/>
    <w:rsid w:val="00B563FF"/>
    <w:rsid w:val="00B56A02"/>
    <w:rsid w:val="00B56F71"/>
    <w:rsid w:val="00B575B3"/>
    <w:rsid w:val="00B57651"/>
    <w:rsid w:val="00B602D7"/>
    <w:rsid w:val="00B6084F"/>
    <w:rsid w:val="00B60B9A"/>
    <w:rsid w:val="00B616BF"/>
    <w:rsid w:val="00B61894"/>
    <w:rsid w:val="00B62B81"/>
    <w:rsid w:val="00B63A7E"/>
    <w:rsid w:val="00B63AB4"/>
    <w:rsid w:val="00B63EE1"/>
    <w:rsid w:val="00B6414E"/>
    <w:rsid w:val="00B6415B"/>
    <w:rsid w:val="00B641B2"/>
    <w:rsid w:val="00B64E08"/>
    <w:rsid w:val="00B64F54"/>
    <w:rsid w:val="00B65435"/>
    <w:rsid w:val="00B6552D"/>
    <w:rsid w:val="00B66162"/>
    <w:rsid w:val="00B66381"/>
    <w:rsid w:val="00B66859"/>
    <w:rsid w:val="00B66ABC"/>
    <w:rsid w:val="00B66CFE"/>
    <w:rsid w:val="00B66FD5"/>
    <w:rsid w:val="00B67201"/>
    <w:rsid w:val="00B67667"/>
    <w:rsid w:val="00B677AD"/>
    <w:rsid w:val="00B70497"/>
    <w:rsid w:val="00B705C7"/>
    <w:rsid w:val="00B70618"/>
    <w:rsid w:val="00B70707"/>
    <w:rsid w:val="00B70876"/>
    <w:rsid w:val="00B709C7"/>
    <w:rsid w:val="00B7180E"/>
    <w:rsid w:val="00B71F4B"/>
    <w:rsid w:val="00B72948"/>
    <w:rsid w:val="00B73341"/>
    <w:rsid w:val="00B7342D"/>
    <w:rsid w:val="00B73F80"/>
    <w:rsid w:val="00B740D0"/>
    <w:rsid w:val="00B74204"/>
    <w:rsid w:val="00B74435"/>
    <w:rsid w:val="00B74A50"/>
    <w:rsid w:val="00B74C90"/>
    <w:rsid w:val="00B74D67"/>
    <w:rsid w:val="00B74EB1"/>
    <w:rsid w:val="00B755A3"/>
    <w:rsid w:val="00B7583A"/>
    <w:rsid w:val="00B758DA"/>
    <w:rsid w:val="00B75F65"/>
    <w:rsid w:val="00B7626A"/>
    <w:rsid w:val="00B76815"/>
    <w:rsid w:val="00B76862"/>
    <w:rsid w:val="00B768B6"/>
    <w:rsid w:val="00B76A1A"/>
    <w:rsid w:val="00B8055A"/>
    <w:rsid w:val="00B80711"/>
    <w:rsid w:val="00B810CD"/>
    <w:rsid w:val="00B8128D"/>
    <w:rsid w:val="00B81E41"/>
    <w:rsid w:val="00B84994"/>
    <w:rsid w:val="00B866F8"/>
    <w:rsid w:val="00B8716B"/>
    <w:rsid w:val="00B8749F"/>
    <w:rsid w:val="00B87D5C"/>
    <w:rsid w:val="00B905E9"/>
    <w:rsid w:val="00B908B9"/>
    <w:rsid w:val="00B90B57"/>
    <w:rsid w:val="00B90E69"/>
    <w:rsid w:val="00B91878"/>
    <w:rsid w:val="00B91EC1"/>
    <w:rsid w:val="00B936A1"/>
    <w:rsid w:val="00B93A16"/>
    <w:rsid w:val="00B93E6E"/>
    <w:rsid w:val="00B94046"/>
    <w:rsid w:val="00B943D1"/>
    <w:rsid w:val="00B9576E"/>
    <w:rsid w:val="00B95C49"/>
    <w:rsid w:val="00B96C88"/>
    <w:rsid w:val="00B96EB8"/>
    <w:rsid w:val="00BA0C1C"/>
    <w:rsid w:val="00BA1B2B"/>
    <w:rsid w:val="00BA1E2D"/>
    <w:rsid w:val="00BA26B9"/>
    <w:rsid w:val="00BA2890"/>
    <w:rsid w:val="00BA290C"/>
    <w:rsid w:val="00BA3051"/>
    <w:rsid w:val="00BA3D4C"/>
    <w:rsid w:val="00BA44F5"/>
    <w:rsid w:val="00BA46B3"/>
    <w:rsid w:val="00BA4D0A"/>
    <w:rsid w:val="00BA6787"/>
    <w:rsid w:val="00BA6A0E"/>
    <w:rsid w:val="00BA731E"/>
    <w:rsid w:val="00BA77A6"/>
    <w:rsid w:val="00BA7B79"/>
    <w:rsid w:val="00BB078D"/>
    <w:rsid w:val="00BB1397"/>
    <w:rsid w:val="00BB1590"/>
    <w:rsid w:val="00BB1F9A"/>
    <w:rsid w:val="00BB215D"/>
    <w:rsid w:val="00BB2ED7"/>
    <w:rsid w:val="00BB3C8F"/>
    <w:rsid w:val="00BB4829"/>
    <w:rsid w:val="00BB4BE4"/>
    <w:rsid w:val="00BB4C67"/>
    <w:rsid w:val="00BB62D0"/>
    <w:rsid w:val="00BB642F"/>
    <w:rsid w:val="00BB6920"/>
    <w:rsid w:val="00BB71F6"/>
    <w:rsid w:val="00BB76E1"/>
    <w:rsid w:val="00BB7BE7"/>
    <w:rsid w:val="00BC0D4B"/>
    <w:rsid w:val="00BC1AED"/>
    <w:rsid w:val="00BC25A0"/>
    <w:rsid w:val="00BC48E1"/>
    <w:rsid w:val="00BC4A51"/>
    <w:rsid w:val="00BC56D8"/>
    <w:rsid w:val="00BC654C"/>
    <w:rsid w:val="00BC6F05"/>
    <w:rsid w:val="00BC74EE"/>
    <w:rsid w:val="00BC7D64"/>
    <w:rsid w:val="00BC7DD3"/>
    <w:rsid w:val="00BD015A"/>
    <w:rsid w:val="00BD0387"/>
    <w:rsid w:val="00BD077B"/>
    <w:rsid w:val="00BD0DCA"/>
    <w:rsid w:val="00BD20C7"/>
    <w:rsid w:val="00BD21C1"/>
    <w:rsid w:val="00BD23B7"/>
    <w:rsid w:val="00BD28D8"/>
    <w:rsid w:val="00BD35CF"/>
    <w:rsid w:val="00BD3E5C"/>
    <w:rsid w:val="00BD4BC3"/>
    <w:rsid w:val="00BD4E5B"/>
    <w:rsid w:val="00BD5594"/>
    <w:rsid w:val="00BD672B"/>
    <w:rsid w:val="00BE07CB"/>
    <w:rsid w:val="00BE08A3"/>
    <w:rsid w:val="00BE21A2"/>
    <w:rsid w:val="00BE23D0"/>
    <w:rsid w:val="00BE2FB2"/>
    <w:rsid w:val="00BE32FB"/>
    <w:rsid w:val="00BE40FA"/>
    <w:rsid w:val="00BE5A48"/>
    <w:rsid w:val="00BE5E17"/>
    <w:rsid w:val="00BE646A"/>
    <w:rsid w:val="00BE6A2B"/>
    <w:rsid w:val="00BE6A5D"/>
    <w:rsid w:val="00BE6A68"/>
    <w:rsid w:val="00BE7AD9"/>
    <w:rsid w:val="00BE7C53"/>
    <w:rsid w:val="00BE7D00"/>
    <w:rsid w:val="00BF06B8"/>
    <w:rsid w:val="00BF0904"/>
    <w:rsid w:val="00BF21C8"/>
    <w:rsid w:val="00BF2338"/>
    <w:rsid w:val="00BF25C4"/>
    <w:rsid w:val="00BF2CC1"/>
    <w:rsid w:val="00BF2CD7"/>
    <w:rsid w:val="00BF3CD5"/>
    <w:rsid w:val="00BF589D"/>
    <w:rsid w:val="00BF5CC0"/>
    <w:rsid w:val="00BF6AF5"/>
    <w:rsid w:val="00BF6BC6"/>
    <w:rsid w:val="00BF6E62"/>
    <w:rsid w:val="00BF71F4"/>
    <w:rsid w:val="00BF777B"/>
    <w:rsid w:val="00BF77C7"/>
    <w:rsid w:val="00BF7A5A"/>
    <w:rsid w:val="00C00680"/>
    <w:rsid w:val="00C00898"/>
    <w:rsid w:val="00C00D73"/>
    <w:rsid w:val="00C01C59"/>
    <w:rsid w:val="00C032CB"/>
    <w:rsid w:val="00C03863"/>
    <w:rsid w:val="00C04114"/>
    <w:rsid w:val="00C041A8"/>
    <w:rsid w:val="00C0423F"/>
    <w:rsid w:val="00C04241"/>
    <w:rsid w:val="00C0440F"/>
    <w:rsid w:val="00C04587"/>
    <w:rsid w:val="00C05040"/>
    <w:rsid w:val="00C05DAA"/>
    <w:rsid w:val="00C06937"/>
    <w:rsid w:val="00C070E1"/>
    <w:rsid w:val="00C0741D"/>
    <w:rsid w:val="00C1011A"/>
    <w:rsid w:val="00C101D8"/>
    <w:rsid w:val="00C103BD"/>
    <w:rsid w:val="00C108DE"/>
    <w:rsid w:val="00C10EFF"/>
    <w:rsid w:val="00C111F1"/>
    <w:rsid w:val="00C1132D"/>
    <w:rsid w:val="00C11494"/>
    <w:rsid w:val="00C12185"/>
    <w:rsid w:val="00C12F66"/>
    <w:rsid w:val="00C1452F"/>
    <w:rsid w:val="00C1497F"/>
    <w:rsid w:val="00C14BB5"/>
    <w:rsid w:val="00C15741"/>
    <w:rsid w:val="00C15BD6"/>
    <w:rsid w:val="00C15D9C"/>
    <w:rsid w:val="00C15F59"/>
    <w:rsid w:val="00C162C1"/>
    <w:rsid w:val="00C1646C"/>
    <w:rsid w:val="00C17101"/>
    <w:rsid w:val="00C171BD"/>
    <w:rsid w:val="00C178E6"/>
    <w:rsid w:val="00C2029C"/>
    <w:rsid w:val="00C20C8D"/>
    <w:rsid w:val="00C20F23"/>
    <w:rsid w:val="00C22072"/>
    <w:rsid w:val="00C22C55"/>
    <w:rsid w:val="00C23B98"/>
    <w:rsid w:val="00C23CED"/>
    <w:rsid w:val="00C2446B"/>
    <w:rsid w:val="00C25508"/>
    <w:rsid w:val="00C25676"/>
    <w:rsid w:val="00C259AD"/>
    <w:rsid w:val="00C25A47"/>
    <w:rsid w:val="00C25DBE"/>
    <w:rsid w:val="00C25F3B"/>
    <w:rsid w:val="00C263CD"/>
    <w:rsid w:val="00C300C3"/>
    <w:rsid w:val="00C30885"/>
    <w:rsid w:val="00C3168C"/>
    <w:rsid w:val="00C328C9"/>
    <w:rsid w:val="00C329F2"/>
    <w:rsid w:val="00C338D8"/>
    <w:rsid w:val="00C33A86"/>
    <w:rsid w:val="00C33D93"/>
    <w:rsid w:val="00C34018"/>
    <w:rsid w:val="00C355E1"/>
    <w:rsid w:val="00C35DA7"/>
    <w:rsid w:val="00C36039"/>
    <w:rsid w:val="00C360C8"/>
    <w:rsid w:val="00C37A48"/>
    <w:rsid w:val="00C37B15"/>
    <w:rsid w:val="00C4018B"/>
    <w:rsid w:val="00C4057D"/>
    <w:rsid w:val="00C4184F"/>
    <w:rsid w:val="00C41FDA"/>
    <w:rsid w:val="00C4275E"/>
    <w:rsid w:val="00C42FA0"/>
    <w:rsid w:val="00C43C5D"/>
    <w:rsid w:val="00C44CDC"/>
    <w:rsid w:val="00C44CDD"/>
    <w:rsid w:val="00C44D93"/>
    <w:rsid w:val="00C4524C"/>
    <w:rsid w:val="00C45C07"/>
    <w:rsid w:val="00C46C75"/>
    <w:rsid w:val="00C46C89"/>
    <w:rsid w:val="00C4719B"/>
    <w:rsid w:val="00C4772A"/>
    <w:rsid w:val="00C47A9C"/>
    <w:rsid w:val="00C50238"/>
    <w:rsid w:val="00C5178E"/>
    <w:rsid w:val="00C519CC"/>
    <w:rsid w:val="00C51F00"/>
    <w:rsid w:val="00C52822"/>
    <w:rsid w:val="00C53102"/>
    <w:rsid w:val="00C53D93"/>
    <w:rsid w:val="00C54772"/>
    <w:rsid w:val="00C558D1"/>
    <w:rsid w:val="00C5614F"/>
    <w:rsid w:val="00C56516"/>
    <w:rsid w:val="00C56752"/>
    <w:rsid w:val="00C56B01"/>
    <w:rsid w:val="00C5772E"/>
    <w:rsid w:val="00C577BB"/>
    <w:rsid w:val="00C57CC7"/>
    <w:rsid w:val="00C60007"/>
    <w:rsid w:val="00C6000F"/>
    <w:rsid w:val="00C62863"/>
    <w:rsid w:val="00C632AA"/>
    <w:rsid w:val="00C638F8"/>
    <w:rsid w:val="00C64E24"/>
    <w:rsid w:val="00C659A1"/>
    <w:rsid w:val="00C65E19"/>
    <w:rsid w:val="00C665C1"/>
    <w:rsid w:val="00C676CA"/>
    <w:rsid w:val="00C6790B"/>
    <w:rsid w:val="00C703AA"/>
    <w:rsid w:val="00C709F8"/>
    <w:rsid w:val="00C70C15"/>
    <w:rsid w:val="00C71052"/>
    <w:rsid w:val="00C727BF"/>
    <w:rsid w:val="00C72EC6"/>
    <w:rsid w:val="00C72FBF"/>
    <w:rsid w:val="00C734A0"/>
    <w:rsid w:val="00C734CC"/>
    <w:rsid w:val="00C736E5"/>
    <w:rsid w:val="00C7463F"/>
    <w:rsid w:val="00C74DBC"/>
    <w:rsid w:val="00C75735"/>
    <w:rsid w:val="00C7718A"/>
    <w:rsid w:val="00C77726"/>
    <w:rsid w:val="00C77C3E"/>
    <w:rsid w:val="00C802FF"/>
    <w:rsid w:val="00C8041E"/>
    <w:rsid w:val="00C81708"/>
    <w:rsid w:val="00C8176F"/>
    <w:rsid w:val="00C81A34"/>
    <w:rsid w:val="00C81A5F"/>
    <w:rsid w:val="00C82168"/>
    <w:rsid w:val="00C823CD"/>
    <w:rsid w:val="00C828DD"/>
    <w:rsid w:val="00C83090"/>
    <w:rsid w:val="00C847CB"/>
    <w:rsid w:val="00C848BA"/>
    <w:rsid w:val="00C84EF1"/>
    <w:rsid w:val="00C851F2"/>
    <w:rsid w:val="00C85688"/>
    <w:rsid w:val="00C85E06"/>
    <w:rsid w:val="00C86BFE"/>
    <w:rsid w:val="00C8779E"/>
    <w:rsid w:val="00C87A65"/>
    <w:rsid w:val="00C87C30"/>
    <w:rsid w:val="00C87F93"/>
    <w:rsid w:val="00C900A3"/>
    <w:rsid w:val="00C90580"/>
    <w:rsid w:val="00C91902"/>
    <w:rsid w:val="00C91E4B"/>
    <w:rsid w:val="00C92715"/>
    <w:rsid w:val="00C93238"/>
    <w:rsid w:val="00C93783"/>
    <w:rsid w:val="00C937F2"/>
    <w:rsid w:val="00C94698"/>
    <w:rsid w:val="00C9469B"/>
    <w:rsid w:val="00C94BDA"/>
    <w:rsid w:val="00C9538D"/>
    <w:rsid w:val="00C96593"/>
    <w:rsid w:val="00C966B8"/>
    <w:rsid w:val="00C9696E"/>
    <w:rsid w:val="00C979EB"/>
    <w:rsid w:val="00CA05BE"/>
    <w:rsid w:val="00CA0786"/>
    <w:rsid w:val="00CA255F"/>
    <w:rsid w:val="00CA28ED"/>
    <w:rsid w:val="00CA2B49"/>
    <w:rsid w:val="00CA32C0"/>
    <w:rsid w:val="00CA3808"/>
    <w:rsid w:val="00CA3A28"/>
    <w:rsid w:val="00CA3DC7"/>
    <w:rsid w:val="00CA4954"/>
    <w:rsid w:val="00CA4B45"/>
    <w:rsid w:val="00CA4B78"/>
    <w:rsid w:val="00CA6D66"/>
    <w:rsid w:val="00CA764A"/>
    <w:rsid w:val="00CA78B1"/>
    <w:rsid w:val="00CB0695"/>
    <w:rsid w:val="00CB0751"/>
    <w:rsid w:val="00CB07BA"/>
    <w:rsid w:val="00CB0BF0"/>
    <w:rsid w:val="00CB1D6D"/>
    <w:rsid w:val="00CB2670"/>
    <w:rsid w:val="00CB2CB0"/>
    <w:rsid w:val="00CB36C4"/>
    <w:rsid w:val="00CB3A21"/>
    <w:rsid w:val="00CB47E6"/>
    <w:rsid w:val="00CB49D8"/>
    <w:rsid w:val="00CB6915"/>
    <w:rsid w:val="00CB6999"/>
    <w:rsid w:val="00CB70B3"/>
    <w:rsid w:val="00CB7987"/>
    <w:rsid w:val="00CC0278"/>
    <w:rsid w:val="00CC03BF"/>
    <w:rsid w:val="00CC0639"/>
    <w:rsid w:val="00CC141D"/>
    <w:rsid w:val="00CC2586"/>
    <w:rsid w:val="00CC33B2"/>
    <w:rsid w:val="00CC3EBD"/>
    <w:rsid w:val="00CC4A84"/>
    <w:rsid w:val="00CC4B22"/>
    <w:rsid w:val="00CC4D69"/>
    <w:rsid w:val="00CC6498"/>
    <w:rsid w:val="00CC6F46"/>
    <w:rsid w:val="00CC7300"/>
    <w:rsid w:val="00CC7AE2"/>
    <w:rsid w:val="00CD0073"/>
    <w:rsid w:val="00CD0A4E"/>
    <w:rsid w:val="00CD0E00"/>
    <w:rsid w:val="00CD0F5F"/>
    <w:rsid w:val="00CD0FAB"/>
    <w:rsid w:val="00CD12E5"/>
    <w:rsid w:val="00CD1EA6"/>
    <w:rsid w:val="00CD3410"/>
    <w:rsid w:val="00CD3C87"/>
    <w:rsid w:val="00CD3E3F"/>
    <w:rsid w:val="00CD66A2"/>
    <w:rsid w:val="00CD6753"/>
    <w:rsid w:val="00CD7276"/>
    <w:rsid w:val="00CD7C00"/>
    <w:rsid w:val="00CD7E4E"/>
    <w:rsid w:val="00CE0C92"/>
    <w:rsid w:val="00CE121A"/>
    <w:rsid w:val="00CE1859"/>
    <w:rsid w:val="00CE191D"/>
    <w:rsid w:val="00CE1C1A"/>
    <w:rsid w:val="00CE1FED"/>
    <w:rsid w:val="00CE202C"/>
    <w:rsid w:val="00CE276A"/>
    <w:rsid w:val="00CE307D"/>
    <w:rsid w:val="00CE46B9"/>
    <w:rsid w:val="00CE4845"/>
    <w:rsid w:val="00CE5201"/>
    <w:rsid w:val="00CE54AB"/>
    <w:rsid w:val="00CE6305"/>
    <w:rsid w:val="00CE6CA8"/>
    <w:rsid w:val="00CE74D8"/>
    <w:rsid w:val="00CE7989"/>
    <w:rsid w:val="00CF0327"/>
    <w:rsid w:val="00CF1C99"/>
    <w:rsid w:val="00CF24A2"/>
    <w:rsid w:val="00CF2B8E"/>
    <w:rsid w:val="00CF3550"/>
    <w:rsid w:val="00CF3894"/>
    <w:rsid w:val="00CF407B"/>
    <w:rsid w:val="00CF465B"/>
    <w:rsid w:val="00CF4940"/>
    <w:rsid w:val="00CF4F46"/>
    <w:rsid w:val="00CF553D"/>
    <w:rsid w:val="00CF58F7"/>
    <w:rsid w:val="00CF63CA"/>
    <w:rsid w:val="00CF7921"/>
    <w:rsid w:val="00CF7F35"/>
    <w:rsid w:val="00D0048B"/>
    <w:rsid w:val="00D006B0"/>
    <w:rsid w:val="00D012F8"/>
    <w:rsid w:val="00D01472"/>
    <w:rsid w:val="00D014BF"/>
    <w:rsid w:val="00D019E1"/>
    <w:rsid w:val="00D023FA"/>
    <w:rsid w:val="00D02644"/>
    <w:rsid w:val="00D03247"/>
    <w:rsid w:val="00D037AF"/>
    <w:rsid w:val="00D04649"/>
    <w:rsid w:val="00D04851"/>
    <w:rsid w:val="00D04A30"/>
    <w:rsid w:val="00D05566"/>
    <w:rsid w:val="00D05B2B"/>
    <w:rsid w:val="00D0614E"/>
    <w:rsid w:val="00D061FA"/>
    <w:rsid w:val="00D06223"/>
    <w:rsid w:val="00D073AC"/>
    <w:rsid w:val="00D07918"/>
    <w:rsid w:val="00D07DEB"/>
    <w:rsid w:val="00D1016D"/>
    <w:rsid w:val="00D10767"/>
    <w:rsid w:val="00D10969"/>
    <w:rsid w:val="00D10AAE"/>
    <w:rsid w:val="00D11F3E"/>
    <w:rsid w:val="00D11F79"/>
    <w:rsid w:val="00D123FB"/>
    <w:rsid w:val="00D12CB4"/>
    <w:rsid w:val="00D12D24"/>
    <w:rsid w:val="00D134EA"/>
    <w:rsid w:val="00D13603"/>
    <w:rsid w:val="00D1369B"/>
    <w:rsid w:val="00D141D6"/>
    <w:rsid w:val="00D14E27"/>
    <w:rsid w:val="00D14FEC"/>
    <w:rsid w:val="00D1568C"/>
    <w:rsid w:val="00D15840"/>
    <w:rsid w:val="00D15C9F"/>
    <w:rsid w:val="00D16C28"/>
    <w:rsid w:val="00D16C9F"/>
    <w:rsid w:val="00D16F44"/>
    <w:rsid w:val="00D17019"/>
    <w:rsid w:val="00D17422"/>
    <w:rsid w:val="00D175EC"/>
    <w:rsid w:val="00D17602"/>
    <w:rsid w:val="00D17979"/>
    <w:rsid w:val="00D17FA8"/>
    <w:rsid w:val="00D214C6"/>
    <w:rsid w:val="00D22B13"/>
    <w:rsid w:val="00D233FC"/>
    <w:rsid w:val="00D2362F"/>
    <w:rsid w:val="00D24570"/>
    <w:rsid w:val="00D245A0"/>
    <w:rsid w:val="00D2562D"/>
    <w:rsid w:val="00D264F1"/>
    <w:rsid w:val="00D26B9D"/>
    <w:rsid w:val="00D278F3"/>
    <w:rsid w:val="00D27F70"/>
    <w:rsid w:val="00D28220"/>
    <w:rsid w:val="00D30BDF"/>
    <w:rsid w:val="00D30CD1"/>
    <w:rsid w:val="00D31F52"/>
    <w:rsid w:val="00D32000"/>
    <w:rsid w:val="00D32837"/>
    <w:rsid w:val="00D33B4C"/>
    <w:rsid w:val="00D33E56"/>
    <w:rsid w:val="00D34585"/>
    <w:rsid w:val="00D3473A"/>
    <w:rsid w:val="00D3532F"/>
    <w:rsid w:val="00D357D2"/>
    <w:rsid w:val="00D364DF"/>
    <w:rsid w:val="00D36630"/>
    <w:rsid w:val="00D367AE"/>
    <w:rsid w:val="00D37BB3"/>
    <w:rsid w:val="00D37CC7"/>
    <w:rsid w:val="00D37CCF"/>
    <w:rsid w:val="00D37DD4"/>
    <w:rsid w:val="00D40451"/>
    <w:rsid w:val="00D40A6F"/>
    <w:rsid w:val="00D40BD3"/>
    <w:rsid w:val="00D4143C"/>
    <w:rsid w:val="00D41AB0"/>
    <w:rsid w:val="00D42C24"/>
    <w:rsid w:val="00D44148"/>
    <w:rsid w:val="00D4419A"/>
    <w:rsid w:val="00D442DC"/>
    <w:rsid w:val="00D445A2"/>
    <w:rsid w:val="00D4488D"/>
    <w:rsid w:val="00D449C5"/>
    <w:rsid w:val="00D44B7E"/>
    <w:rsid w:val="00D44E06"/>
    <w:rsid w:val="00D44E71"/>
    <w:rsid w:val="00D453B6"/>
    <w:rsid w:val="00D45885"/>
    <w:rsid w:val="00D47074"/>
    <w:rsid w:val="00D475E3"/>
    <w:rsid w:val="00D50793"/>
    <w:rsid w:val="00D51867"/>
    <w:rsid w:val="00D51C6A"/>
    <w:rsid w:val="00D52367"/>
    <w:rsid w:val="00D527BA"/>
    <w:rsid w:val="00D5308E"/>
    <w:rsid w:val="00D537F5"/>
    <w:rsid w:val="00D53A2B"/>
    <w:rsid w:val="00D54073"/>
    <w:rsid w:val="00D556D5"/>
    <w:rsid w:val="00D5573C"/>
    <w:rsid w:val="00D56013"/>
    <w:rsid w:val="00D565E9"/>
    <w:rsid w:val="00D56E3A"/>
    <w:rsid w:val="00D57DF8"/>
    <w:rsid w:val="00D6100D"/>
    <w:rsid w:val="00D6136B"/>
    <w:rsid w:val="00D61417"/>
    <w:rsid w:val="00D61BAA"/>
    <w:rsid w:val="00D639E3"/>
    <w:rsid w:val="00D65361"/>
    <w:rsid w:val="00D65411"/>
    <w:rsid w:val="00D655E4"/>
    <w:rsid w:val="00D65ADA"/>
    <w:rsid w:val="00D66FC4"/>
    <w:rsid w:val="00D6715E"/>
    <w:rsid w:val="00D70243"/>
    <w:rsid w:val="00D70812"/>
    <w:rsid w:val="00D70C42"/>
    <w:rsid w:val="00D70FA7"/>
    <w:rsid w:val="00D718A6"/>
    <w:rsid w:val="00D72E50"/>
    <w:rsid w:val="00D73450"/>
    <w:rsid w:val="00D73D2E"/>
    <w:rsid w:val="00D74417"/>
    <w:rsid w:val="00D7448C"/>
    <w:rsid w:val="00D7494B"/>
    <w:rsid w:val="00D74997"/>
    <w:rsid w:val="00D76387"/>
    <w:rsid w:val="00D76788"/>
    <w:rsid w:val="00D76955"/>
    <w:rsid w:val="00D76A97"/>
    <w:rsid w:val="00D76D12"/>
    <w:rsid w:val="00D76FAF"/>
    <w:rsid w:val="00D775EB"/>
    <w:rsid w:val="00D778BA"/>
    <w:rsid w:val="00D77A8A"/>
    <w:rsid w:val="00D77B8C"/>
    <w:rsid w:val="00D800F6"/>
    <w:rsid w:val="00D803A8"/>
    <w:rsid w:val="00D8126B"/>
    <w:rsid w:val="00D81FE7"/>
    <w:rsid w:val="00D8215D"/>
    <w:rsid w:val="00D83594"/>
    <w:rsid w:val="00D8389E"/>
    <w:rsid w:val="00D841ED"/>
    <w:rsid w:val="00D84867"/>
    <w:rsid w:val="00D84C1A"/>
    <w:rsid w:val="00D84DC5"/>
    <w:rsid w:val="00D8500D"/>
    <w:rsid w:val="00D85EF0"/>
    <w:rsid w:val="00D868B8"/>
    <w:rsid w:val="00D86FBF"/>
    <w:rsid w:val="00D87B1B"/>
    <w:rsid w:val="00D902FA"/>
    <w:rsid w:val="00D906CA"/>
    <w:rsid w:val="00D90962"/>
    <w:rsid w:val="00D91266"/>
    <w:rsid w:val="00D916E0"/>
    <w:rsid w:val="00D91DA1"/>
    <w:rsid w:val="00D91E07"/>
    <w:rsid w:val="00D91EB2"/>
    <w:rsid w:val="00D945E3"/>
    <w:rsid w:val="00D94CC8"/>
    <w:rsid w:val="00D953B6"/>
    <w:rsid w:val="00D956E4"/>
    <w:rsid w:val="00D9596F"/>
    <w:rsid w:val="00D95B88"/>
    <w:rsid w:val="00D95D76"/>
    <w:rsid w:val="00D9612C"/>
    <w:rsid w:val="00D97689"/>
    <w:rsid w:val="00DA0377"/>
    <w:rsid w:val="00DA1B8D"/>
    <w:rsid w:val="00DA2037"/>
    <w:rsid w:val="00DA25DC"/>
    <w:rsid w:val="00DA2A03"/>
    <w:rsid w:val="00DA2D40"/>
    <w:rsid w:val="00DA2EA0"/>
    <w:rsid w:val="00DA3995"/>
    <w:rsid w:val="00DA5AB0"/>
    <w:rsid w:val="00DA63CF"/>
    <w:rsid w:val="00DA7538"/>
    <w:rsid w:val="00DA79E3"/>
    <w:rsid w:val="00DB07FC"/>
    <w:rsid w:val="00DB1186"/>
    <w:rsid w:val="00DB1D55"/>
    <w:rsid w:val="00DB1E53"/>
    <w:rsid w:val="00DB2046"/>
    <w:rsid w:val="00DB204B"/>
    <w:rsid w:val="00DB2350"/>
    <w:rsid w:val="00DB24F3"/>
    <w:rsid w:val="00DB28C1"/>
    <w:rsid w:val="00DB2979"/>
    <w:rsid w:val="00DB29EE"/>
    <w:rsid w:val="00DB2D5D"/>
    <w:rsid w:val="00DB2E15"/>
    <w:rsid w:val="00DB32CE"/>
    <w:rsid w:val="00DB384B"/>
    <w:rsid w:val="00DB3E2F"/>
    <w:rsid w:val="00DB48FD"/>
    <w:rsid w:val="00DB4ABC"/>
    <w:rsid w:val="00DB4CCA"/>
    <w:rsid w:val="00DB500F"/>
    <w:rsid w:val="00DB511A"/>
    <w:rsid w:val="00DB5224"/>
    <w:rsid w:val="00DB60A1"/>
    <w:rsid w:val="00DB62F8"/>
    <w:rsid w:val="00DB636E"/>
    <w:rsid w:val="00DB6425"/>
    <w:rsid w:val="00DB6E7F"/>
    <w:rsid w:val="00DB7ADF"/>
    <w:rsid w:val="00DB7CEF"/>
    <w:rsid w:val="00DB7D46"/>
    <w:rsid w:val="00DC0539"/>
    <w:rsid w:val="00DC12CD"/>
    <w:rsid w:val="00DC1887"/>
    <w:rsid w:val="00DC233B"/>
    <w:rsid w:val="00DC45EF"/>
    <w:rsid w:val="00DC56AA"/>
    <w:rsid w:val="00DC57F0"/>
    <w:rsid w:val="00DC5A21"/>
    <w:rsid w:val="00DC5B83"/>
    <w:rsid w:val="00DC5C1A"/>
    <w:rsid w:val="00DC646F"/>
    <w:rsid w:val="00DC665A"/>
    <w:rsid w:val="00DC701A"/>
    <w:rsid w:val="00DC703F"/>
    <w:rsid w:val="00DC7115"/>
    <w:rsid w:val="00DC7267"/>
    <w:rsid w:val="00DC7418"/>
    <w:rsid w:val="00DC796B"/>
    <w:rsid w:val="00DC7A36"/>
    <w:rsid w:val="00DD05B2"/>
    <w:rsid w:val="00DD0938"/>
    <w:rsid w:val="00DD0AD7"/>
    <w:rsid w:val="00DD0B55"/>
    <w:rsid w:val="00DD0BE0"/>
    <w:rsid w:val="00DD1019"/>
    <w:rsid w:val="00DD3742"/>
    <w:rsid w:val="00DD45DE"/>
    <w:rsid w:val="00DD46A4"/>
    <w:rsid w:val="00DD4EA8"/>
    <w:rsid w:val="00DD5920"/>
    <w:rsid w:val="00DD5DFD"/>
    <w:rsid w:val="00DD6CF0"/>
    <w:rsid w:val="00DD7FCE"/>
    <w:rsid w:val="00DE0D7D"/>
    <w:rsid w:val="00DE190F"/>
    <w:rsid w:val="00DE1D6B"/>
    <w:rsid w:val="00DE245F"/>
    <w:rsid w:val="00DE2610"/>
    <w:rsid w:val="00DE261E"/>
    <w:rsid w:val="00DE2980"/>
    <w:rsid w:val="00DE2B81"/>
    <w:rsid w:val="00DE2E0B"/>
    <w:rsid w:val="00DE34ED"/>
    <w:rsid w:val="00DE3B7C"/>
    <w:rsid w:val="00DE3C2E"/>
    <w:rsid w:val="00DE4756"/>
    <w:rsid w:val="00DE52ED"/>
    <w:rsid w:val="00DE57DD"/>
    <w:rsid w:val="00DE62A6"/>
    <w:rsid w:val="00DE62AF"/>
    <w:rsid w:val="00DE6F4F"/>
    <w:rsid w:val="00DE74DA"/>
    <w:rsid w:val="00DE792C"/>
    <w:rsid w:val="00DE7E43"/>
    <w:rsid w:val="00DF00FD"/>
    <w:rsid w:val="00DF0554"/>
    <w:rsid w:val="00DF0703"/>
    <w:rsid w:val="00DF0F61"/>
    <w:rsid w:val="00DF366B"/>
    <w:rsid w:val="00DF472B"/>
    <w:rsid w:val="00DF4F0A"/>
    <w:rsid w:val="00DF5F46"/>
    <w:rsid w:val="00DF61E1"/>
    <w:rsid w:val="00DF64F1"/>
    <w:rsid w:val="00DF79D3"/>
    <w:rsid w:val="00DF7BC4"/>
    <w:rsid w:val="00E013C6"/>
    <w:rsid w:val="00E015EF"/>
    <w:rsid w:val="00E016FA"/>
    <w:rsid w:val="00E02133"/>
    <w:rsid w:val="00E02A40"/>
    <w:rsid w:val="00E02FE9"/>
    <w:rsid w:val="00E0306D"/>
    <w:rsid w:val="00E03559"/>
    <w:rsid w:val="00E03939"/>
    <w:rsid w:val="00E0433C"/>
    <w:rsid w:val="00E04373"/>
    <w:rsid w:val="00E04C6B"/>
    <w:rsid w:val="00E04F9E"/>
    <w:rsid w:val="00E05428"/>
    <w:rsid w:val="00E0597C"/>
    <w:rsid w:val="00E060FE"/>
    <w:rsid w:val="00E061C0"/>
    <w:rsid w:val="00E06677"/>
    <w:rsid w:val="00E066F5"/>
    <w:rsid w:val="00E06DED"/>
    <w:rsid w:val="00E0786E"/>
    <w:rsid w:val="00E0791B"/>
    <w:rsid w:val="00E07F37"/>
    <w:rsid w:val="00E100EC"/>
    <w:rsid w:val="00E1011D"/>
    <w:rsid w:val="00E10136"/>
    <w:rsid w:val="00E1054E"/>
    <w:rsid w:val="00E1070F"/>
    <w:rsid w:val="00E11003"/>
    <w:rsid w:val="00E116C2"/>
    <w:rsid w:val="00E1248B"/>
    <w:rsid w:val="00E129A0"/>
    <w:rsid w:val="00E1323D"/>
    <w:rsid w:val="00E13BFC"/>
    <w:rsid w:val="00E13FEF"/>
    <w:rsid w:val="00E14017"/>
    <w:rsid w:val="00E14882"/>
    <w:rsid w:val="00E14A10"/>
    <w:rsid w:val="00E159C2"/>
    <w:rsid w:val="00E16DF3"/>
    <w:rsid w:val="00E17DBB"/>
    <w:rsid w:val="00E20EB9"/>
    <w:rsid w:val="00E218D0"/>
    <w:rsid w:val="00E218D9"/>
    <w:rsid w:val="00E220D9"/>
    <w:rsid w:val="00E22C3F"/>
    <w:rsid w:val="00E233AE"/>
    <w:rsid w:val="00E23825"/>
    <w:rsid w:val="00E238CD"/>
    <w:rsid w:val="00E23BD8"/>
    <w:rsid w:val="00E23D17"/>
    <w:rsid w:val="00E23F4B"/>
    <w:rsid w:val="00E2477C"/>
    <w:rsid w:val="00E24CB0"/>
    <w:rsid w:val="00E254CC"/>
    <w:rsid w:val="00E25550"/>
    <w:rsid w:val="00E259F6"/>
    <w:rsid w:val="00E27132"/>
    <w:rsid w:val="00E27736"/>
    <w:rsid w:val="00E27CAB"/>
    <w:rsid w:val="00E27FFB"/>
    <w:rsid w:val="00E304FB"/>
    <w:rsid w:val="00E30951"/>
    <w:rsid w:val="00E316C2"/>
    <w:rsid w:val="00E318DD"/>
    <w:rsid w:val="00E32276"/>
    <w:rsid w:val="00E322A6"/>
    <w:rsid w:val="00E32905"/>
    <w:rsid w:val="00E32A22"/>
    <w:rsid w:val="00E33E39"/>
    <w:rsid w:val="00E3442C"/>
    <w:rsid w:val="00E3557D"/>
    <w:rsid w:val="00E3559D"/>
    <w:rsid w:val="00E35F32"/>
    <w:rsid w:val="00E3692A"/>
    <w:rsid w:val="00E36A2C"/>
    <w:rsid w:val="00E406C6"/>
    <w:rsid w:val="00E40963"/>
    <w:rsid w:val="00E41ADA"/>
    <w:rsid w:val="00E41D3F"/>
    <w:rsid w:val="00E41EAB"/>
    <w:rsid w:val="00E41F5E"/>
    <w:rsid w:val="00E4212B"/>
    <w:rsid w:val="00E425E3"/>
    <w:rsid w:val="00E425F8"/>
    <w:rsid w:val="00E42601"/>
    <w:rsid w:val="00E42651"/>
    <w:rsid w:val="00E42E20"/>
    <w:rsid w:val="00E46E22"/>
    <w:rsid w:val="00E50029"/>
    <w:rsid w:val="00E50A50"/>
    <w:rsid w:val="00E511A4"/>
    <w:rsid w:val="00E511DB"/>
    <w:rsid w:val="00E512EE"/>
    <w:rsid w:val="00E51973"/>
    <w:rsid w:val="00E51AF8"/>
    <w:rsid w:val="00E52126"/>
    <w:rsid w:val="00E52497"/>
    <w:rsid w:val="00E52E98"/>
    <w:rsid w:val="00E53708"/>
    <w:rsid w:val="00E55FC9"/>
    <w:rsid w:val="00E56963"/>
    <w:rsid w:val="00E57B53"/>
    <w:rsid w:val="00E57B8F"/>
    <w:rsid w:val="00E6007B"/>
    <w:rsid w:val="00E611A9"/>
    <w:rsid w:val="00E62507"/>
    <w:rsid w:val="00E62D16"/>
    <w:rsid w:val="00E6334B"/>
    <w:rsid w:val="00E63685"/>
    <w:rsid w:val="00E6386C"/>
    <w:rsid w:val="00E63BAE"/>
    <w:rsid w:val="00E64227"/>
    <w:rsid w:val="00E64574"/>
    <w:rsid w:val="00E64775"/>
    <w:rsid w:val="00E64CEC"/>
    <w:rsid w:val="00E64E82"/>
    <w:rsid w:val="00E650CB"/>
    <w:rsid w:val="00E651AA"/>
    <w:rsid w:val="00E653B4"/>
    <w:rsid w:val="00E654AE"/>
    <w:rsid w:val="00E65F1B"/>
    <w:rsid w:val="00E667FE"/>
    <w:rsid w:val="00E6725B"/>
    <w:rsid w:val="00E7023A"/>
    <w:rsid w:val="00E7078E"/>
    <w:rsid w:val="00E70D6D"/>
    <w:rsid w:val="00E7106D"/>
    <w:rsid w:val="00E71501"/>
    <w:rsid w:val="00E71B36"/>
    <w:rsid w:val="00E71BF7"/>
    <w:rsid w:val="00E72267"/>
    <w:rsid w:val="00E72635"/>
    <w:rsid w:val="00E72F40"/>
    <w:rsid w:val="00E73143"/>
    <w:rsid w:val="00E73C69"/>
    <w:rsid w:val="00E73E0F"/>
    <w:rsid w:val="00E757AC"/>
    <w:rsid w:val="00E7580D"/>
    <w:rsid w:val="00E75B9F"/>
    <w:rsid w:val="00E75D75"/>
    <w:rsid w:val="00E76508"/>
    <w:rsid w:val="00E77207"/>
    <w:rsid w:val="00E772B3"/>
    <w:rsid w:val="00E77E42"/>
    <w:rsid w:val="00E8040D"/>
    <w:rsid w:val="00E80976"/>
    <w:rsid w:val="00E80AD6"/>
    <w:rsid w:val="00E80B11"/>
    <w:rsid w:val="00E8102C"/>
    <w:rsid w:val="00E81D7C"/>
    <w:rsid w:val="00E83AB4"/>
    <w:rsid w:val="00E84242"/>
    <w:rsid w:val="00E85054"/>
    <w:rsid w:val="00E85178"/>
    <w:rsid w:val="00E85713"/>
    <w:rsid w:val="00E85720"/>
    <w:rsid w:val="00E85801"/>
    <w:rsid w:val="00E863DF"/>
    <w:rsid w:val="00E87653"/>
    <w:rsid w:val="00E87848"/>
    <w:rsid w:val="00E90DBA"/>
    <w:rsid w:val="00E9124E"/>
    <w:rsid w:val="00E912FA"/>
    <w:rsid w:val="00E921B7"/>
    <w:rsid w:val="00E932EA"/>
    <w:rsid w:val="00E934C7"/>
    <w:rsid w:val="00E93DEA"/>
    <w:rsid w:val="00E94225"/>
    <w:rsid w:val="00E9448E"/>
    <w:rsid w:val="00E94656"/>
    <w:rsid w:val="00E94A1D"/>
    <w:rsid w:val="00E95026"/>
    <w:rsid w:val="00E953DF"/>
    <w:rsid w:val="00E95921"/>
    <w:rsid w:val="00E9592F"/>
    <w:rsid w:val="00E97639"/>
    <w:rsid w:val="00E979DC"/>
    <w:rsid w:val="00EA19B4"/>
    <w:rsid w:val="00EA1AE6"/>
    <w:rsid w:val="00EA23F0"/>
    <w:rsid w:val="00EA274E"/>
    <w:rsid w:val="00EA2806"/>
    <w:rsid w:val="00EA2888"/>
    <w:rsid w:val="00EA2A48"/>
    <w:rsid w:val="00EA3694"/>
    <w:rsid w:val="00EA39D1"/>
    <w:rsid w:val="00EA3CA0"/>
    <w:rsid w:val="00EA3D86"/>
    <w:rsid w:val="00EA6261"/>
    <w:rsid w:val="00EA6495"/>
    <w:rsid w:val="00EA6AD9"/>
    <w:rsid w:val="00EA7157"/>
    <w:rsid w:val="00EA7175"/>
    <w:rsid w:val="00EA72AC"/>
    <w:rsid w:val="00EA731F"/>
    <w:rsid w:val="00EA754E"/>
    <w:rsid w:val="00EB00DD"/>
    <w:rsid w:val="00EB031A"/>
    <w:rsid w:val="00EB089B"/>
    <w:rsid w:val="00EB0DD7"/>
    <w:rsid w:val="00EB1B59"/>
    <w:rsid w:val="00EB1F3D"/>
    <w:rsid w:val="00EB231D"/>
    <w:rsid w:val="00EB236F"/>
    <w:rsid w:val="00EB25D4"/>
    <w:rsid w:val="00EB2600"/>
    <w:rsid w:val="00EB29C3"/>
    <w:rsid w:val="00EB2D81"/>
    <w:rsid w:val="00EB30F5"/>
    <w:rsid w:val="00EB3229"/>
    <w:rsid w:val="00EB3457"/>
    <w:rsid w:val="00EB3CA9"/>
    <w:rsid w:val="00EB3DF6"/>
    <w:rsid w:val="00EB4008"/>
    <w:rsid w:val="00EB4A41"/>
    <w:rsid w:val="00EB535E"/>
    <w:rsid w:val="00EB5589"/>
    <w:rsid w:val="00EB57F5"/>
    <w:rsid w:val="00EB59BA"/>
    <w:rsid w:val="00EB5DF7"/>
    <w:rsid w:val="00EB6173"/>
    <w:rsid w:val="00EB61E7"/>
    <w:rsid w:val="00EB7171"/>
    <w:rsid w:val="00EB7BA5"/>
    <w:rsid w:val="00EC014D"/>
    <w:rsid w:val="00EC09F1"/>
    <w:rsid w:val="00EC137A"/>
    <w:rsid w:val="00EC1C1D"/>
    <w:rsid w:val="00EC1C55"/>
    <w:rsid w:val="00EC1CB5"/>
    <w:rsid w:val="00EC25C8"/>
    <w:rsid w:val="00EC2C43"/>
    <w:rsid w:val="00EC2C46"/>
    <w:rsid w:val="00EC3B6A"/>
    <w:rsid w:val="00EC4013"/>
    <w:rsid w:val="00EC46F9"/>
    <w:rsid w:val="00EC4DF1"/>
    <w:rsid w:val="00EC56C4"/>
    <w:rsid w:val="00EC599B"/>
    <w:rsid w:val="00EC6E43"/>
    <w:rsid w:val="00EC7A7E"/>
    <w:rsid w:val="00EC7EEB"/>
    <w:rsid w:val="00ED0120"/>
    <w:rsid w:val="00ED0612"/>
    <w:rsid w:val="00ED0EF6"/>
    <w:rsid w:val="00ED1C3E"/>
    <w:rsid w:val="00ED2015"/>
    <w:rsid w:val="00ED2722"/>
    <w:rsid w:val="00ED3692"/>
    <w:rsid w:val="00ED54D6"/>
    <w:rsid w:val="00ED5845"/>
    <w:rsid w:val="00ED5EB0"/>
    <w:rsid w:val="00ED7290"/>
    <w:rsid w:val="00ED790E"/>
    <w:rsid w:val="00ED7A2A"/>
    <w:rsid w:val="00EE002A"/>
    <w:rsid w:val="00EE107E"/>
    <w:rsid w:val="00EE1C1B"/>
    <w:rsid w:val="00EE1E22"/>
    <w:rsid w:val="00EE2286"/>
    <w:rsid w:val="00EE25DB"/>
    <w:rsid w:val="00EE2672"/>
    <w:rsid w:val="00EE293F"/>
    <w:rsid w:val="00EE3341"/>
    <w:rsid w:val="00EE3C12"/>
    <w:rsid w:val="00EE3FD5"/>
    <w:rsid w:val="00EE4119"/>
    <w:rsid w:val="00EE444B"/>
    <w:rsid w:val="00EE4721"/>
    <w:rsid w:val="00EE478E"/>
    <w:rsid w:val="00EE4882"/>
    <w:rsid w:val="00EE532B"/>
    <w:rsid w:val="00EE5713"/>
    <w:rsid w:val="00EE6013"/>
    <w:rsid w:val="00EE6052"/>
    <w:rsid w:val="00EE60F1"/>
    <w:rsid w:val="00EE6A79"/>
    <w:rsid w:val="00EE6D97"/>
    <w:rsid w:val="00EE7BB4"/>
    <w:rsid w:val="00EF0D5D"/>
    <w:rsid w:val="00EF0FC1"/>
    <w:rsid w:val="00EF1EF4"/>
    <w:rsid w:val="00EF1FF1"/>
    <w:rsid w:val="00EF25DE"/>
    <w:rsid w:val="00EF27EA"/>
    <w:rsid w:val="00EF32D2"/>
    <w:rsid w:val="00EF332F"/>
    <w:rsid w:val="00EF3630"/>
    <w:rsid w:val="00EF380C"/>
    <w:rsid w:val="00EF40A2"/>
    <w:rsid w:val="00EF43AA"/>
    <w:rsid w:val="00EF5116"/>
    <w:rsid w:val="00EF52ED"/>
    <w:rsid w:val="00EF53F8"/>
    <w:rsid w:val="00EF58C1"/>
    <w:rsid w:val="00EF64C4"/>
    <w:rsid w:val="00EF6AB0"/>
    <w:rsid w:val="00F0119F"/>
    <w:rsid w:val="00F01589"/>
    <w:rsid w:val="00F015DC"/>
    <w:rsid w:val="00F0199A"/>
    <w:rsid w:val="00F0279A"/>
    <w:rsid w:val="00F0334F"/>
    <w:rsid w:val="00F035E0"/>
    <w:rsid w:val="00F03610"/>
    <w:rsid w:val="00F047ED"/>
    <w:rsid w:val="00F04E0C"/>
    <w:rsid w:val="00F05CBD"/>
    <w:rsid w:val="00F05E74"/>
    <w:rsid w:val="00F0625A"/>
    <w:rsid w:val="00F066E3"/>
    <w:rsid w:val="00F06B13"/>
    <w:rsid w:val="00F06FA3"/>
    <w:rsid w:val="00F0726B"/>
    <w:rsid w:val="00F074BC"/>
    <w:rsid w:val="00F07529"/>
    <w:rsid w:val="00F075AF"/>
    <w:rsid w:val="00F07A20"/>
    <w:rsid w:val="00F07D93"/>
    <w:rsid w:val="00F1013C"/>
    <w:rsid w:val="00F1016B"/>
    <w:rsid w:val="00F10B4F"/>
    <w:rsid w:val="00F117D2"/>
    <w:rsid w:val="00F12981"/>
    <w:rsid w:val="00F13365"/>
    <w:rsid w:val="00F14259"/>
    <w:rsid w:val="00F14416"/>
    <w:rsid w:val="00F14850"/>
    <w:rsid w:val="00F1536F"/>
    <w:rsid w:val="00F154D8"/>
    <w:rsid w:val="00F156DB"/>
    <w:rsid w:val="00F163BE"/>
    <w:rsid w:val="00F165BA"/>
    <w:rsid w:val="00F172E6"/>
    <w:rsid w:val="00F20721"/>
    <w:rsid w:val="00F21D99"/>
    <w:rsid w:val="00F222BA"/>
    <w:rsid w:val="00F22F3D"/>
    <w:rsid w:val="00F24389"/>
    <w:rsid w:val="00F243C2"/>
    <w:rsid w:val="00F245DC"/>
    <w:rsid w:val="00F24799"/>
    <w:rsid w:val="00F25268"/>
    <w:rsid w:val="00F2657F"/>
    <w:rsid w:val="00F27C36"/>
    <w:rsid w:val="00F30B2D"/>
    <w:rsid w:val="00F31317"/>
    <w:rsid w:val="00F3191C"/>
    <w:rsid w:val="00F319CB"/>
    <w:rsid w:val="00F31F6F"/>
    <w:rsid w:val="00F325B5"/>
    <w:rsid w:val="00F32AFF"/>
    <w:rsid w:val="00F33568"/>
    <w:rsid w:val="00F34850"/>
    <w:rsid w:val="00F34EED"/>
    <w:rsid w:val="00F3599D"/>
    <w:rsid w:val="00F36043"/>
    <w:rsid w:val="00F361A7"/>
    <w:rsid w:val="00F36D87"/>
    <w:rsid w:val="00F3726C"/>
    <w:rsid w:val="00F37278"/>
    <w:rsid w:val="00F373C3"/>
    <w:rsid w:val="00F3759E"/>
    <w:rsid w:val="00F40463"/>
    <w:rsid w:val="00F4064A"/>
    <w:rsid w:val="00F406F3"/>
    <w:rsid w:val="00F40FEB"/>
    <w:rsid w:val="00F418FD"/>
    <w:rsid w:val="00F41BCE"/>
    <w:rsid w:val="00F41BEC"/>
    <w:rsid w:val="00F421F9"/>
    <w:rsid w:val="00F42435"/>
    <w:rsid w:val="00F42D0E"/>
    <w:rsid w:val="00F430E9"/>
    <w:rsid w:val="00F432E3"/>
    <w:rsid w:val="00F43849"/>
    <w:rsid w:val="00F44187"/>
    <w:rsid w:val="00F442BE"/>
    <w:rsid w:val="00F444EB"/>
    <w:rsid w:val="00F44851"/>
    <w:rsid w:val="00F44853"/>
    <w:rsid w:val="00F44A58"/>
    <w:rsid w:val="00F45FD4"/>
    <w:rsid w:val="00F46B61"/>
    <w:rsid w:val="00F46ED6"/>
    <w:rsid w:val="00F46FF9"/>
    <w:rsid w:val="00F47095"/>
    <w:rsid w:val="00F4736E"/>
    <w:rsid w:val="00F5074F"/>
    <w:rsid w:val="00F51988"/>
    <w:rsid w:val="00F51E32"/>
    <w:rsid w:val="00F51E67"/>
    <w:rsid w:val="00F527BC"/>
    <w:rsid w:val="00F528B7"/>
    <w:rsid w:val="00F52A3E"/>
    <w:rsid w:val="00F54DE5"/>
    <w:rsid w:val="00F556CA"/>
    <w:rsid w:val="00F55F92"/>
    <w:rsid w:val="00F56396"/>
    <w:rsid w:val="00F56B02"/>
    <w:rsid w:val="00F56ED3"/>
    <w:rsid w:val="00F5710B"/>
    <w:rsid w:val="00F57DFA"/>
    <w:rsid w:val="00F57F74"/>
    <w:rsid w:val="00F60386"/>
    <w:rsid w:val="00F617B3"/>
    <w:rsid w:val="00F621D9"/>
    <w:rsid w:val="00F625D5"/>
    <w:rsid w:val="00F62A85"/>
    <w:rsid w:val="00F62DE5"/>
    <w:rsid w:val="00F6306B"/>
    <w:rsid w:val="00F66535"/>
    <w:rsid w:val="00F676FD"/>
    <w:rsid w:val="00F67800"/>
    <w:rsid w:val="00F701A2"/>
    <w:rsid w:val="00F70626"/>
    <w:rsid w:val="00F7112D"/>
    <w:rsid w:val="00F7152E"/>
    <w:rsid w:val="00F71BC0"/>
    <w:rsid w:val="00F722F2"/>
    <w:rsid w:val="00F72709"/>
    <w:rsid w:val="00F72BCE"/>
    <w:rsid w:val="00F72D9A"/>
    <w:rsid w:val="00F7336E"/>
    <w:rsid w:val="00F73630"/>
    <w:rsid w:val="00F73A36"/>
    <w:rsid w:val="00F7436A"/>
    <w:rsid w:val="00F7465F"/>
    <w:rsid w:val="00F7527D"/>
    <w:rsid w:val="00F76515"/>
    <w:rsid w:val="00F76833"/>
    <w:rsid w:val="00F7708C"/>
    <w:rsid w:val="00F77306"/>
    <w:rsid w:val="00F77DB5"/>
    <w:rsid w:val="00F8027E"/>
    <w:rsid w:val="00F8060D"/>
    <w:rsid w:val="00F81148"/>
    <w:rsid w:val="00F82661"/>
    <w:rsid w:val="00F82AE6"/>
    <w:rsid w:val="00F82E1C"/>
    <w:rsid w:val="00F8337F"/>
    <w:rsid w:val="00F8420D"/>
    <w:rsid w:val="00F84695"/>
    <w:rsid w:val="00F8598A"/>
    <w:rsid w:val="00F8631B"/>
    <w:rsid w:val="00F8661A"/>
    <w:rsid w:val="00F86B8E"/>
    <w:rsid w:val="00F86B95"/>
    <w:rsid w:val="00F86C81"/>
    <w:rsid w:val="00F87BA5"/>
    <w:rsid w:val="00F87E1D"/>
    <w:rsid w:val="00F90957"/>
    <w:rsid w:val="00F910BF"/>
    <w:rsid w:val="00F913F3"/>
    <w:rsid w:val="00F917D0"/>
    <w:rsid w:val="00F91858"/>
    <w:rsid w:val="00F9256B"/>
    <w:rsid w:val="00F9318E"/>
    <w:rsid w:val="00F9325C"/>
    <w:rsid w:val="00F93F42"/>
    <w:rsid w:val="00F93F9D"/>
    <w:rsid w:val="00F94942"/>
    <w:rsid w:val="00F94994"/>
    <w:rsid w:val="00F94FF4"/>
    <w:rsid w:val="00F95406"/>
    <w:rsid w:val="00F95632"/>
    <w:rsid w:val="00F96196"/>
    <w:rsid w:val="00F969D9"/>
    <w:rsid w:val="00F9741C"/>
    <w:rsid w:val="00F974F9"/>
    <w:rsid w:val="00F97518"/>
    <w:rsid w:val="00FA01EE"/>
    <w:rsid w:val="00FA04BA"/>
    <w:rsid w:val="00FA0FDB"/>
    <w:rsid w:val="00FA16E8"/>
    <w:rsid w:val="00FA1A33"/>
    <w:rsid w:val="00FA1C23"/>
    <w:rsid w:val="00FA1D7D"/>
    <w:rsid w:val="00FA272A"/>
    <w:rsid w:val="00FA466A"/>
    <w:rsid w:val="00FA47EF"/>
    <w:rsid w:val="00FA4A95"/>
    <w:rsid w:val="00FA4B96"/>
    <w:rsid w:val="00FA4D24"/>
    <w:rsid w:val="00FA519F"/>
    <w:rsid w:val="00FA6F72"/>
    <w:rsid w:val="00FA7242"/>
    <w:rsid w:val="00FB1048"/>
    <w:rsid w:val="00FB105F"/>
    <w:rsid w:val="00FB4804"/>
    <w:rsid w:val="00FB4A9E"/>
    <w:rsid w:val="00FB5412"/>
    <w:rsid w:val="00FB58FA"/>
    <w:rsid w:val="00FB5E1F"/>
    <w:rsid w:val="00FB6CD5"/>
    <w:rsid w:val="00FB742F"/>
    <w:rsid w:val="00FB796B"/>
    <w:rsid w:val="00FB7CD6"/>
    <w:rsid w:val="00FC10C9"/>
    <w:rsid w:val="00FC1BA3"/>
    <w:rsid w:val="00FC26CE"/>
    <w:rsid w:val="00FC2EE8"/>
    <w:rsid w:val="00FC2F18"/>
    <w:rsid w:val="00FC335A"/>
    <w:rsid w:val="00FC338F"/>
    <w:rsid w:val="00FC4850"/>
    <w:rsid w:val="00FC4968"/>
    <w:rsid w:val="00FC51CC"/>
    <w:rsid w:val="00FC5205"/>
    <w:rsid w:val="00FC5548"/>
    <w:rsid w:val="00FC652B"/>
    <w:rsid w:val="00FC686F"/>
    <w:rsid w:val="00FC6934"/>
    <w:rsid w:val="00FC6D20"/>
    <w:rsid w:val="00FC7014"/>
    <w:rsid w:val="00FC715A"/>
    <w:rsid w:val="00FC7577"/>
    <w:rsid w:val="00FD0321"/>
    <w:rsid w:val="00FD09E8"/>
    <w:rsid w:val="00FD107F"/>
    <w:rsid w:val="00FD2A35"/>
    <w:rsid w:val="00FD3BB9"/>
    <w:rsid w:val="00FD5566"/>
    <w:rsid w:val="00FD62B3"/>
    <w:rsid w:val="00FD6443"/>
    <w:rsid w:val="00FD68DD"/>
    <w:rsid w:val="00FD7386"/>
    <w:rsid w:val="00FE0563"/>
    <w:rsid w:val="00FE0ACF"/>
    <w:rsid w:val="00FE0B16"/>
    <w:rsid w:val="00FE1087"/>
    <w:rsid w:val="00FE1D0E"/>
    <w:rsid w:val="00FE1D43"/>
    <w:rsid w:val="00FE1E82"/>
    <w:rsid w:val="00FE22D6"/>
    <w:rsid w:val="00FE2438"/>
    <w:rsid w:val="00FE26D8"/>
    <w:rsid w:val="00FE279F"/>
    <w:rsid w:val="00FE2979"/>
    <w:rsid w:val="00FE2D65"/>
    <w:rsid w:val="00FE2E24"/>
    <w:rsid w:val="00FE3124"/>
    <w:rsid w:val="00FE3B8B"/>
    <w:rsid w:val="00FE43D4"/>
    <w:rsid w:val="00FE4C14"/>
    <w:rsid w:val="00FE51CA"/>
    <w:rsid w:val="00FE5538"/>
    <w:rsid w:val="00FE6C2C"/>
    <w:rsid w:val="00FE6D1C"/>
    <w:rsid w:val="00FE6FE2"/>
    <w:rsid w:val="00FE729C"/>
    <w:rsid w:val="00FF028F"/>
    <w:rsid w:val="00FF0336"/>
    <w:rsid w:val="00FF053F"/>
    <w:rsid w:val="00FF0A31"/>
    <w:rsid w:val="00FF286F"/>
    <w:rsid w:val="00FF2A82"/>
    <w:rsid w:val="00FF2CEA"/>
    <w:rsid w:val="00FF30B0"/>
    <w:rsid w:val="00FF3232"/>
    <w:rsid w:val="00FF3898"/>
    <w:rsid w:val="00FF3CEC"/>
    <w:rsid w:val="00FF576C"/>
    <w:rsid w:val="00FF5794"/>
    <w:rsid w:val="00FF5AAD"/>
    <w:rsid w:val="00FF69C7"/>
    <w:rsid w:val="00FF7B3F"/>
    <w:rsid w:val="00FF7B84"/>
    <w:rsid w:val="015F49BF"/>
    <w:rsid w:val="016D2AF8"/>
    <w:rsid w:val="0326D2E3"/>
    <w:rsid w:val="039FA55A"/>
    <w:rsid w:val="03B1E3A6"/>
    <w:rsid w:val="03B457B1"/>
    <w:rsid w:val="03B4D5DD"/>
    <w:rsid w:val="03D97314"/>
    <w:rsid w:val="04386E2C"/>
    <w:rsid w:val="04B0D277"/>
    <w:rsid w:val="0544498A"/>
    <w:rsid w:val="055F1F3D"/>
    <w:rsid w:val="0577BA97"/>
    <w:rsid w:val="057DC278"/>
    <w:rsid w:val="0583D47D"/>
    <w:rsid w:val="06343B9F"/>
    <w:rsid w:val="06E2D52B"/>
    <w:rsid w:val="06F4207E"/>
    <w:rsid w:val="0786CC60"/>
    <w:rsid w:val="087B5330"/>
    <w:rsid w:val="088C4CCB"/>
    <w:rsid w:val="08C7E02F"/>
    <w:rsid w:val="0925CFAA"/>
    <w:rsid w:val="09287357"/>
    <w:rsid w:val="0984E035"/>
    <w:rsid w:val="099C22A0"/>
    <w:rsid w:val="09C9439F"/>
    <w:rsid w:val="09FA5963"/>
    <w:rsid w:val="0A010F90"/>
    <w:rsid w:val="0A3CC049"/>
    <w:rsid w:val="0A48CF68"/>
    <w:rsid w:val="0B4F3389"/>
    <w:rsid w:val="0BA206C5"/>
    <w:rsid w:val="0BB1F519"/>
    <w:rsid w:val="0C7FBCAB"/>
    <w:rsid w:val="0C940F59"/>
    <w:rsid w:val="0CB2C874"/>
    <w:rsid w:val="0CCE4060"/>
    <w:rsid w:val="0D503536"/>
    <w:rsid w:val="0DEAE616"/>
    <w:rsid w:val="0E0E1D80"/>
    <w:rsid w:val="0EAD11DC"/>
    <w:rsid w:val="0F19AA17"/>
    <w:rsid w:val="0F201004"/>
    <w:rsid w:val="0F7C7D32"/>
    <w:rsid w:val="0F81F591"/>
    <w:rsid w:val="108882A3"/>
    <w:rsid w:val="10E7BD98"/>
    <w:rsid w:val="10EAFBFD"/>
    <w:rsid w:val="1161863D"/>
    <w:rsid w:val="1166046D"/>
    <w:rsid w:val="11B990CB"/>
    <w:rsid w:val="11EC30E0"/>
    <w:rsid w:val="121CECB1"/>
    <w:rsid w:val="12673009"/>
    <w:rsid w:val="12769990"/>
    <w:rsid w:val="12F1AF7A"/>
    <w:rsid w:val="1301AF33"/>
    <w:rsid w:val="133DFBD2"/>
    <w:rsid w:val="13926852"/>
    <w:rsid w:val="14026093"/>
    <w:rsid w:val="146146A4"/>
    <w:rsid w:val="147B44E0"/>
    <w:rsid w:val="147CB254"/>
    <w:rsid w:val="148ACE90"/>
    <w:rsid w:val="14D6E132"/>
    <w:rsid w:val="1505BDD2"/>
    <w:rsid w:val="1538DFF8"/>
    <w:rsid w:val="153D1553"/>
    <w:rsid w:val="1582B762"/>
    <w:rsid w:val="15973176"/>
    <w:rsid w:val="15A58B1E"/>
    <w:rsid w:val="15AD2B96"/>
    <w:rsid w:val="15CC1017"/>
    <w:rsid w:val="15E9F997"/>
    <w:rsid w:val="15FD9CA1"/>
    <w:rsid w:val="16308999"/>
    <w:rsid w:val="16627BB4"/>
    <w:rsid w:val="1695DE8F"/>
    <w:rsid w:val="16CD25E6"/>
    <w:rsid w:val="16E9D411"/>
    <w:rsid w:val="1755F11E"/>
    <w:rsid w:val="18F519BF"/>
    <w:rsid w:val="198E842D"/>
    <w:rsid w:val="19EBDD66"/>
    <w:rsid w:val="19FF14B4"/>
    <w:rsid w:val="1A52EC36"/>
    <w:rsid w:val="1A56D757"/>
    <w:rsid w:val="1AC8D6A9"/>
    <w:rsid w:val="1ACE9D26"/>
    <w:rsid w:val="1B4617B1"/>
    <w:rsid w:val="1B5A0317"/>
    <w:rsid w:val="1BC2D54A"/>
    <w:rsid w:val="1BFEC56B"/>
    <w:rsid w:val="1C9D3005"/>
    <w:rsid w:val="1CF1D5B2"/>
    <w:rsid w:val="1D679C5F"/>
    <w:rsid w:val="1D99422B"/>
    <w:rsid w:val="1DBFA9D6"/>
    <w:rsid w:val="1DCE1D94"/>
    <w:rsid w:val="1DDD309E"/>
    <w:rsid w:val="1DF36B6F"/>
    <w:rsid w:val="1F127C88"/>
    <w:rsid w:val="204C1D2D"/>
    <w:rsid w:val="2078BAE8"/>
    <w:rsid w:val="20B258FF"/>
    <w:rsid w:val="20F42B45"/>
    <w:rsid w:val="211EA514"/>
    <w:rsid w:val="21800869"/>
    <w:rsid w:val="2235FC5E"/>
    <w:rsid w:val="22B931A9"/>
    <w:rsid w:val="22EAF96D"/>
    <w:rsid w:val="2344E4F4"/>
    <w:rsid w:val="23793BB6"/>
    <w:rsid w:val="238D86F1"/>
    <w:rsid w:val="2399B8DD"/>
    <w:rsid w:val="23BE3E47"/>
    <w:rsid w:val="2428AF60"/>
    <w:rsid w:val="253E9486"/>
    <w:rsid w:val="256D2E2E"/>
    <w:rsid w:val="268ADF8D"/>
    <w:rsid w:val="26A8AFD8"/>
    <w:rsid w:val="26EF8291"/>
    <w:rsid w:val="27018597"/>
    <w:rsid w:val="2730D026"/>
    <w:rsid w:val="278FAB0F"/>
    <w:rsid w:val="27B6B192"/>
    <w:rsid w:val="27C5EC3A"/>
    <w:rsid w:val="27C7B0CD"/>
    <w:rsid w:val="2800EB0B"/>
    <w:rsid w:val="2856052F"/>
    <w:rsid w:val="2929D533"/>
    <w:rsid w:val="293BECFC"/>
    <w:rsid w:val="298BD69E"/>
    <w:rsid w:val="29B705C1"/>
    <w:rsid w:val="29E5AA78"/>
    <w:rsid w:val="2A8D5A42"/>
    <w:rsid w:val="2ABFBBE0"/>
    <w:rsid w:val="2BA47F95"/>
    <w:rsid w:val="2BEE15BF"/>
    <w:rsid w:val="2C1E417C"/>
    <w:rsid w:val="2C51EF0C"/>
    <w:rsid w:val="2C66ACC3"/>
    <w:rsid w:val="2C97CE8D"/>
    <w:rsid w:val="2D5579A3"/>
    <w:rsid w:val="2D818FF5"/>
    <w:rsid w:val="2DCB1580"/>
    <w:rsid w:val="2F1D2B6C"/>
    <w:rsid w:val="2F828485"/>
    <w:rsid w:val="2FF62AA2"/>
    <w:rsid w:val="2FFC453A"/>
    <w:rsid w:val="308B9BD1"/>
    <w:rsid w:val="30B610A1"/>
    <w:rsid w:val="31361952"/>
    <w:rsid w:val="31656D8C"/>
    <w:rsid w:val="31C01F4C"/>
    <w:rsid w:val="320E604A"/>
    <w:rsid w:val="327BA962"/>
    <w:rsid w:val="32969410"/>
    <w:rsid w:val="330FB77D"/>
    <w:rsid w:val="33435D99"/>
    <w:rsid w:val="33585B8A"/>
    <w:rsid w:val="33808F58"/>
    <w:rsid w:val="33E530EE"/>
    <w:rsid w:val="33ED8989"/>
    <w:rsid w:val="3491AF4E"/>
    <w:rsid w:val="34C65594"/>
    <w:rsid w:val="35383A9F"/>
    <w:rsid w:val="35573707"/>
    <w:rsid w:val="35E1A880"/>
    <w:rsid w:val="362D2E52"/>
    <w:rsid w:val="36AE996F"/>
    <w:rsid w:val="36AEDAC2"/>
    <w:rsid w:val="3716217C"/>
    <w:rsid w:val="3716BD15"/>
    <w:rsid w:val="374BC481"/>
    <w:rsid w:val="379D1808"/>
    <w:rsid w:val="37BF356A"/>
    <w:rsid w:val="37E569E0"/>
    <w:rsid w:val="37EAA39B"/>
    <w:rsid w:val="383B15DD"/>
    <w:rsid w:val="388A922B"/>
    <w:rsid w:val="38F709AD"/>
    <w:rsid w:val="3A2B31A5"/>
    <w:rsid w:val="3A38C146"/>
    <w:rsid w:val="3A8257FB"/>
    <w:rsid w:val="3C5D558D"/>
    <w:rsid w:val="3D12D7D7"/>
    <w:rsid w:val="3D5C789F"/>
    <w:rsid w:val="3DEC70D6"/>
    <w:rsid w:val="3E4EA2E5"/>
    <w:rsid w:val="3E509FB3"/>
    <w:rsid w:val="3F11679B"/>
    <w:rsid w:val="3F48EA9D"/>
    <w:rsid w:val="3F69934F"/>
    <w:rsid w:val="3FB45A2E"/>
    <w:rsid w:val="3FE22271"/>
    <w:rsid w:val="400BCF21"/>
    <w:rsid w:val="40147EBE"/>
    <w:rsid w:val="4014D136"/>
    <w:rsid w:val="413BE966"/>
    <w:rsid w:val="422DB782"/>
    <w:rsid w:val="427323A6"/>
    <w:rsid w:val="4312E88E"/>
    <w:rsid w:val="4320F937"/>
    <w:rsid w:val="435E840E"/>
    <w:rsid w:val="4408DD4E"/>
    <w:rsid w:val="44222027"/>
    <w:rsid w:val="45071DC3"/>
    <w:rsid w:val="45399897"/>
    <w:rsid w:val="4546B407"/>
    <w:rsid w:val="466DAD83"/>
    <w:rsid w:val="471B2C09"/>
    <w:rsid w:val="47537418"/>
    <w:rsid w:val="47683746"/>
    <w:rsid w:val="476FC97F"/>
    <w:rsid w:val="47F6458D"/>
    <w:rsid w:val="4803E2AB"/>
    <w:rsid w:val="48321D97"/>
    <w:rsid w:val="484A243A"/>
    <w:rsid w:val="4895AA29"/>
    <w:rsid w:val="48AC7C19"/>
    <w:rsid w:val="48E19184"/>
    <w:rsid w:val="48F9DB61"/>
    <w:rsid w:val="492B86CA"/>
    <w:rsid w:val="4A85F1A5"/>
    <w:rsid w:val="4A9F3EE2"/>
    <w:rsid w:val="4AFC6A22"/>
    <w:rsid w:val="4B351749"/>
    <w:rsid w:val="4C6D0EDB"/>
    <w:rsid w:val="4C907899"/>
    <w:rsid w:val="4CCD31B4"/>
    <w:rsid w:val="4D044948"/>
    <w:rsid w:val="4DB92642"/>
    <w:rsid w:val="4DF3CBBD"/>
    <w:rsid w:val="4DF68BA0"/>
    <w:rsid w:val="4E19C2FC"/>
    <w:rsid w:val="4E3423AF"/>
    <w:rsid w:val="4E3BC7C2"/>
    <w:rsid w:val="4EBC2A87"/>
    <w:rsid w:val="4EC1BB26"/>
    <w:rsid w:val="4F10FDBC"/>
    <w:rsid w:val="4F23845C"/>
    <w:rsid w:val="4F26D9D8"/>
    <w:rsid w:val="50473216"/>
    <w:rsid w:val="50C03ABB"/>
    <w:rsid w:val="51043750"/>
    <w:rsid w:val="5116CA00"/>
    <w:rsid w:val="51853E3F"/>
    <w:rsid w:val="527B6D2C"/>
    <w:rsid w:val="52C9236C"/>
    <w:rsid w:val="53573BC7"/>
    <w:rsid w:val="535ABA07"/>
    <w:rsid w:val="53935E14"/>
    <w:rsid w:val="547ED83F"/>
    <w:rsid w:val="54949898"/>
    <w:rsid w:val="54D3F817"/>
    <w:rsid w:val="54E20C9F"/>
    <w:rsid w:val="552729EA"/>
    <w:rsid w:val="5553A3DB"/>
    <w:rsid w:val="55635D56"/>
    <w:rsid w:val="56061886"/>
    <w:rsid w:val="56604EAB"/>
    <w:rsid w:val="56981488"/>
    <w:rsid w:val="57648043"/>
    <w:rsid w:val="576C62A6"/>
    <w:rsid w:val="57B32550"/>
    <w:rsid w:val="581D4E18"/>
    <w:rsid w:val="58905782"/>
    <w:rsid w:val="58A58A86"/>
    <w:rsid w:val="5921AE01"/>
    <w:rsid w:val="59AFCA17"/>
    <w:rsid w:val="59FCC96E"/>
    <w:rsid w:val="5A7F8897"/>
    <w:rsid w:val="5B2ED77A"/>
    <w:rsid w:val="5B597172"/>
    <w:rsid w:val="5C25A31D"/>
    <w:rsid w:val="5C2D27D4"/>
    <w:rsid w:val="5CCDFC95"/>
    <w:rsid w:val="5CEE875A"/>
    <w:rsid w:val="5D311DF6"/>
    <w:rsid w:val="5D4DDAA6"/>
    <w:rsid w:val="5D6BB62B"/>
    <w:rsid w:val="5DD47959"/>
    <w:rsid w:val="5DFBE4D0"/>
    <w:rsid w:val="5E9E6EE6"/>
    <w:rsid w:val="5F6C634C"/>
    <w:rsid w:val="6024669D"/>
    <w:rsid w:val="60526798"/>
    <w:rsid w:val="6147406C"/>
    <w:rsid w:val="615CBB7C"/>
    <w:rsid w:val="6168DF98"/>
    <w:rsid w:val="617E8626"/>
    <w:rsid w:val="61C17748"/>
    <w:rsid w:val="61CB5448"/>
    <w:rsid w:val="61DD6582"/>
    <w:rsid w:val="62466DA9"/>
    <w:rsid w:val="62A54DC1"/>
    <w:rsid w:val="62E25825"/>
    <w:rsid w:val="6314E5D0"/>
    <w:rsid w:val="631712E7"/>
    <w:rsid w:val="63CC9D2A"/>
    <w:rsid w:val="64C15DB8"/>
    <w:rsid w:val="64E708EA"/>
    <w:rsid w:val="651169C3"/>
    <w:rsid w:val="6524DED3"/>
    <w:rsid w:val="6555FFA2"/>
    <w:rsid w:val="65A2CC82"/>
    <w:rsid w:val="66116CFE"/>
    <w:rsid w:val="66319547"/>
    <w:rsid w:val="6691C716"/>
    <w:rsid w:val="66C10A36"/>
    <w:rsid w:val="674E605B"/>
    <w:rsid w:val="68041528"/>
    <w:rsid w:val="680618F9"/>
    <w:rsid w:val="69AA66B1"/>
    <w:rsid w:val="69BA729F"/>
    <w:rsid w:val="69F00F78"/>
    <w:rsid w:val="6A7BD581"/>
    <w:rsid w:val="6AC4511A"/>
    <w:rsid w:val="6B15CF96"/>
    <w:rsid w:val="6B2D022C"/>
    <w:rsid w:val="6BE5949B"/>
    <w:rsid w:val="6C370B59"/>
    <w:rsid w:val="6C6A858F"/>
    <w:rsid w:val="6C739EDE"/>
    <w:rsid w:val="6CDEFD39"/>
    <w:rsid w:val="6EB9F54B"/>
    <w:rsid w:val="6EEC819E"/>
    <w:rsid w:val="6EF7EEE0"/>
    <w:rsid w:val="6F0C5428"/>
    <w:rsid w:val="6F332EB7"/>
    <w:rsid w:val="6FC96799"/>
    <w:rsid w:val="7017F8AF"/>
    <w:rsid w:val="702FDA46"/>
    <w:rsid w:val="70ACE1C0"/>
    <w:rsid w:val="71D702EE"/>
    <w:rsid w:val="72373435"/>
    <w:rsid w:val="72A14141"/>
    <w:rsid w:val="72A93358"/>
    <w:rsid w:val="731BCCF9"/>
    <w:rsid w:val="73995D16"/>
    <w:rsid w:val="74D4B742"/>
    <w:rsid w:val="74D8EBC6"/>
    <w:rsid w:val="75251AEA"/>
    <w:rsid w:val="757A13F4"/>
    <w:rsid w:val="75DBD882"/>
    <w:rsid w:val="7645E40E"/>
    <w:rsid w:val="769CA354"/>
    <w:rsid w:val="76A57832"/>
    <w:rsid w:val="7722B7DE"/>
    <w:rsid w:val="77A5AB27"/>
    <w:rsid w:val="77AB287E"/>
    <w:rsid w:val="77C2665C"/>
    <w:rsid w:val="77C8FBAD"/>
    <w:rsid w:val="79051286"/>
    <w:rsid w:val="79161DE7"/>
    <w:rsid w:val="799B55A1"/>
    <w:rsid w:val="7A2F9773"/>
    <w:rsid w:val="7A858D3B"/>
    <w:rsid w:val="7AB463B4"/>
    <w:rsid w:val="7AE4F097"/>
    <w:rsid w:val="7B5FB9DC"/>
    <w:rsid w:val="7BB26594"/>
    <w:rsid w:val="7BD39092"/>
    <w:rsid w:val="7C01E84D"/>
    <w:rsid w:val="7C435092"/>
    <w:rsid w:val="7C499159"/>
    <w:rsid w:val="7CEFF9BE"/>
    <w:rsid w:val="7D3C0447"/>
    <w:rsid w:val="7D9B8BEF"/>
    <w:rsid w:val="7E63B646"/>
    <w:rsid w:val="7E7A804B"/>
    <w:rsid w:val="7E9B0CB8"/>
    <w:rsid w:val="7FA833C9"/>
    <w:rsid w:val="7FB275BE"/>
    <w:rsid w:val="7FEEC4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362546"/>
  <w15:chartTrackingRefBased/>
  <w15:docId w15:val="{D7613E74-19EA-454A-B4C4-332E0DA68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A79"/>
    <w:pPr>
      <w:spacing w:line="240" w:lineRule="auto"/>
    </w:pPr>
    <w:rPr>
      <w:rFonts w:ascii="Arial" w:hAnsi="Arial"/>
      <w:sz w:val="24"/>
    </w:rPr>
  </w:style>
  <w:style w:type="paragraph" w:styleId="Heading1">
    <w:name w:val="heading 1"/>
    <w:basedOn w:val="Normal"/>
    <w:next w:val="Normal"/>
    <w:link w:val="Heading1Char"/>
    <w:uiPriority w:val="9"/>
    <w:qFormat/>
    <w:rsid w:val="009C73DE"/>
    <w:pPr>
      <w:keepNext/>
      <w:keepLines/>
      <w:numPr>
        <w:numId w:val="2"/>
      </w:numPr>
      <w:spacing w:before="240" w:after="240"/>
      <w:outlineLvl w:val="0"/>
    </w:pPr>
    <w:rPr>
      <w:rFonts w:eastAsiaTheme="majorEastAsia" w:cstheme="majorBidi"/>
      <w:b/>
      <w:szCs w:val="32"/>
    </w:rPr>
  </w:style>
  <w:style w:type="paragraph" w:styleId="Heading2">
    <w:name w:val="heading 2"/>
    <w:basedOn w:val="Normal"/>
    <w:next w:val="Normal"/>
    <w:link w:val="Heading2Char"/>
    <w:unhideWhenUsed/>
    <w:qFormat/>
    <w:rsid w:val="009C73DE"/>
    <w:pPr>
      <w:keepNext/>
      <w:keepLines/>
      <w:numPr>
        <w:ilvl w:val="1"/>
        <w:numId w:val="2"/>
      </w:numPr>
      <w:spacing w:before="240" w:after="240"/>
      <w:outlineLvl w:val="1"/>
    </w:pPr>
    <w:rPr>
      <w:rFonts w:eastAsiaTheme="majorEastAsia" w:cstheme="majorBidi"/>
      <w:szCs w:val="26"/>
    </w:rPr>
  </w:style>
  <w:style w:type="paragraph" w:styleId="Heading3">
    <w:name w:val="heading 3"/>
    <w:basedOn w:val="Normal"/>
    <w:next w:val="Normal"/>
    <w:link w:val="Heading3Char"/>
    <w:unhideWhenUsed/>
    <w:qFormat/>
    <w:rsid w:val="009C73DE"/>
    <w:pPr>
      <w:keepNext/>
      <w:keepLines/>
      <w:numPr>
        <w:ilvl w:val="2"/>
        <w:numId w:val="2"/>
      </w:numPr>
      <w:spacing w:before="240" w:after="240"/>
      <w:outlineLvl w:val="2"/>
    </w:pPr>
    <w:rPr>
      <w:rFonts w:eastAsiaTheme="majorEastAsia" w:cstheme="majorBidi"/>
      <w:color w:val="000000" w:themeColor="text1"/>
      <w:szCs w:val="24"/>
    </w:rPr>
  </w:style>
  <w:style w:type="paragraph" w:styleId="Heading4">
    <w:name w:val="heading 4"/>
    <w:basedOn w:val="Normal"/>
    <w:next w:val="Normal"/>
    <w:link w:val="Heading4Char"/>
    <w:uiPriority w:val="9"/>
    <w:unhideWhenUsed/>
    <w:qFormat/>
    <w:rsid w:val="009C73DE"/>
    <w:pPr>
      <w:keepNext/>
      <w:keepLines/>
      <w:numPr>
        <w:ilvl w:val="3"/>
        <w:numId w:val="2"/>
      </w:numPr>
      <w:spacing w:before="240" w:after="240"/>
      <w:outlineLvl w:val="3"/>
    </w:pPr>
    <w:rPr>
      <w:rFonts w:eastAsiaTheme="majorEastAsia" w:cstheme="majorBidi"/>
      <w:iCs/>
      <w:color w:val="000000" w:themeColor="text1"/>
    </w:rPr>
  </w:style>
  <w:style w:type="paragraph" w:styleId="Heading5">
    <w:name w:val="heading 5"/>
    <w:basedOn w:val="Normal"/>
    <w:next w:val="Normal"/>
    <w:link w:val="Heading5Char"/>
    <w:unhideWhenUsed/>
    <w:qFormat/>
    <w:rsid w:val="009C73DE"/>
    <w:pPr>
      <w:keepNext/>
      <w:keepLines/>
      <w:numPr>
        <w:ilvl w:val="4"/>
        <w:numId w:val="2"/>
      </w:numPr>
      <w:spacing w:before="240" w:after="240"/>
      <w:outlineLvl w:val="4"/>
    </w:pPr>
    <w:rPr>
      <w:rFonts w:eastAsiaTheme="majorEastAsia" w:cstheme="majorBidi"/>
      <w:color w:val="000000" w:themeColor="text1"/>
    </w:rPr>
  </w:style>
  <w:style w:type="paragraph" w:styleId="Heading6">
    <w:name w:val="heading 6"/>
    <w:basedOn w:val="Normal"/>
    <w:next w:val="Normal"/>
    <w:link w:val="Heading6Char"/>
    <w:uiPriority w:val="9"/>
    <w:unhideWhenUsed/>
    <w:qFormat/>
    <w:rsid w:val="009C73DE"/>
    <w:pPr>
      <w:keepNext/>
      <w:keepLines/>
      <w:numPr>
        <w:ilvl w:val="5"/>
        <w:numId w:val="2"/>
      </w:numPr>
      <w:spacing w:before="240" w:after="240"/>
      <w:outlineLvl w:val="5"/>
    </w:pPr>
    <w:rPr>
      <w:rFonts w:eastAsiaTheme="majorEastAsia" w:cstheme="majorBidi"/>
      <w:color w:val="000000" w:themeColor="text1"/>
    </w:rPr>
  </w:style>
  <w:style w:type="paragraph" w:styleId="Heading7">
    <w:name w:val="heading 7"/>
    <w:basedOn w:val="Normal"/>
    <w:next w:val="Normal"/>
    <w:link w:val="Heading7Char"/>
    <w:unhideWhenUsed/>
    <w:qFormat/>
    <w:rsid w:val="009C73DE"/>
    <w:pPr>
      <w:keepNext/>
      <w:keepLines/>
      <w:numPr>
        <w:ilvl w:val="6"/>
        <w:numId w:val="2"/>
      </w:numPr>
      <w:spacing w:before="240" w:after="240"/>
      <w:outlineLvl w:val="6"/>
    </w:pPr>
    <w:rPr>
      <w:rFonts w:eastAsiaTheme="majorEastAsia" w:cstheme="majorBidi"/>
      <w:iCs/>
      <w:color w:val="000000" w:themeColor="text1"/>
    </w:rPr>
  </w:style>
  <w:style w:type="paragraph" w:styleId="Heading8">
    <w:name w:val="heading 8"/>
    <w:basedOn w:val="Normal"/>
    <w:next w:val="Normal"/>
    <w:link w:val="Heading8Char"/>
    <w:uiPriority w:val="9"/>
    <w:unhideWhenUsed/>
    <w:qFormat/>
    <w:rsid w:val="009C73DE"/>
    <w:pPr>
      <w:keepNext/>
      <w:keepLines/>
      <w:numPr>
        <w:ilvl w:val="7"/>
        <w:numId w:val="2"/>
      </w:numPr>
      <w:spacing w:before="240" w:after="240"/>
      <w:outlineLvl w:val="7"/>
    </w:pPr>
    <w:rPr>
      <w:rFonts w:eastAsiaTheme="majorEastAsia" w:cstheme="majorBidi"/>
      <w:color w:val="272727" w:themeColor="text1" w:themeTint="D8"/>
      <w:szCs w:val="21"/>
    </w:rPr>
  </w:style>
  <w:style w:type="paragraph" w:styleId="Heading9">
    <w:name w:val="heading 9"/>
    <w:basedOn w:val="Normal"/>
    <w:next w:val="Normal"/>
    <w:link w:val="Heading9Char"/>
    <w:unhideWhenUsed/>
    <w:qFormat/>
    <w:rsid w:val="00894ABC"/>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F411B"/>
    <w:pPr>
      <w:ind w:left="720"/>
      <w:contextualSpacing/>
    </w:pPr>
  </w:style>
  <w:style w:type="character" w:styleId="Hyperlink">
    <w:name w:val="Hyperlink"/>
    <w:basedOn w:val="DefaultParagraphFont"/>
    <w:uiPriority w:val="99"/>
    <w:unhideWhenUsed/>
    <w:rsid w:val="004F411B"/>
    <w:rPr>
      <w:color w:val="0563C1" w:themeColor="hyperlink"/>
      <w:u w:val="single"/>
    </w:rPr>
  </w:style>
  <w:style w:type="character" w:styleId="UnresolvedMention">
    <w:name w:val="Unresolved Mention"/>
    <w:basedOn w:val="DefaultParagraphFont"/>
    <w:uiPriority w:val="99"/>
    <w:unhideWhenUsed/>
    <w:rsid w:val="00EE6A79"/>
    <w:rPr>
      <w:color w:val="605E5C"/>
      <w:shd w:val="clear" w:color="auto" w:fill="E1DFDD"/>
    </w:rPr>
  </w:style>
  <w:style w:type="character" w:customStyle="1" w:styleId="Heading1Char">
    <w:name w:val="Heading 1 Char"/>
    <w:basedOn w:val="DefaultParagraphFont"/>
    <w:link w:val="Heading1"/>
    <w:uiPriority w:val="9"/>
    <w:rsid w:val="009C73DE"/>
    <w:rPr>
      <w:rFonts w:ascii="Avenir LT Std 55 Roman" w:eastAsiaTheme="majorEastAsia" w:hAnsi="Avenir LT Std 55 Roman" w:cstheme="majorBidi"/>
      <w:b/>
      <w:sz w:val="24"/>
      <w:szCs w:val="32"/>
    </w:rPr>
  </w:style>
  <w:style w:type="character" w:customStyle="1" w:styleId="Heading2Char">
    <w:name w:val="Heading 2 Char"/>
    <w:basedOn w:val="DefaultParagraphFont"/>
    <w:link w:val="Heading2"/>
    <w:rsid w:val="009C73DE"/>
    <w:rPr>
      <w:rFonts w:ascii="Avenir LT Std 55 Roman" w:eastAsiaTheme="majorEastAsia" w:hAnsi="Avenir LT Std 55 Roman" w:cstheme="majorBidi"/>
      <w:sz w:val="24"/>
      <w:szCs w:val="26"/>
    </w:rPr>
  </w:style>
  <w:style w:type="character" w:customStyle="1" w:styleId="Heading3Char">
    <w:name w:val="Heading 3 Char"/>
    <w:basedOn w:val="DefaultParagraphFont"/>
    <w:link w:val="Heading3"/>
    <w:rsid w:val="009C73DE"/>
    <w:rPr>
      <w:rFonts w:ascii="Avenir LT Std 55 Roman" w:eastAsiaTheme="majorEastAsia" w:hAnsi="Avenir LT Std 55 Roman" w:cstheme="majorBidi"/>
      <w:color w:val="000000" w:themeColor="text1"/>
      <w:sz w:val="24"/>
      <w:szCs w:val="24"/>
    </w:rPr>
  </w:style>
  <w:style w:type="character" w:customStyle="1" w:styleId="Heading4Char">
    <w:name w:val="Heading 4 Char"/>
    <w:basedOn w:val="DefaultParagraphFont"/>
    <w:link w:val="Heading4"/>
    <w:uiPriority w:val="9"/>
    <w:rsid w:val="009C73DE"/>
    <w:rPr>
      <w:rFonts w:ascii="Avenir LT Std 55 Roman" w:eastAsiaTheme="majorEastAsia" w:hAnsi="Avenir LT Std 55 Roman" w:cstheme="majorBidi"/>
      <w:iCs/>
      <w:color w:val="000000" w:themeColor="text1"/>
      <w:sz w:val="24"/>
    </w:rPr>
  </w:style>
  <w:style w:type="character" w:customStyle="1" w:styleId="Heading5Char">
    <w:name w:val="Heading 5 Char"/>
    <w:basedOn w:val="DefaultParagraphFont"/>
    <w:link w:val="Heading5"/>
    <w:rsid w:val="009C73DE"/>
    <w:rPr>
      <w:rFonts w:ascii="Avenir LT Std 55 Roman" w:eastAsiaTheme="majorEastAsia" w:hAnsi="Avenir LT Std 55 Roman" w:cstheme="majorBidi"/>
      <w:color w:val="000000" w:themeColor="text1"/>
      <w:sz w:val="24"/>
    </w:rPr>
  </w:style>
  <w:style w:type="character" w:customStyle="1" w:styleId="Heading6Char">
    <w:name w:val="Heading 6 Char"/>
    <w:basedOn w:val="DefaultParagraphFont"/>
    <w:link w:val="Heading6"/>
    <w:uiPriority w:val="9"/>
    <w:rsid w:val="009C73DE"/>
    <w:rPr>
      <w:rFonts w:ascii="Avenir LT Std 55 Roman" w:eastAsiaTheme="majorEastAsia" w:hAnsi="Avenir LT Std 55 Roman" w:cstheme="majorBidi"/>
      <w:color w:val="000000" w:themeColor="text1"/>
      <w:sz w:val="24"/>
    </w:rPr>
  </w:style>
  <w:style w:type="character" w:customStyle="1" w:styleId="Heading7Char">
    <w:name w:val="Heading 7 Char"/>
    <w:basedOn w:val="DefaultParagraphFont"/>
    <w:link w:val="Heading7"/>
    <w:rsid w:val="009C73DE"/>
    <w:rPr>
      <w:rFonts w:ascii="Avenir LT Std 55 Roman" w:eastAsiaTheme="majorEastAsia" w:hAnsi="Avenir LT Std 55 Roman" w:cstheme="majorBidi"/>
      <w:iCs/>
      <w:color w:val="000000" w:themeColor="text1"/>
      <w:sz w:val="24"/>
    </w:rPr>
  </w:style>
  <w:style w:type="character" w:customStyle="1" w:styleId="Heading8Char">
    <w:name w:val="Heading 8 Char"/>
    <w:basedOn w:val="DefaultParagraphFont"/>
    <w:link w:val="Heading8"/>
    <w:uiPriority w:val="9"/>
    <w:rsid w:val="009C73DE"/>
    <w:rPr>
      <w:rFonts w:ascii="Avenir LT Std 55 Roman" w:eastAsiaTheme="majorEastAsia" w:hAnsi="Avenir LT Std 55 Roman" w:cstheme="majorBidi"/>
      <w:color w:val="272727" w:themeColor="text1" w:themeTint="D8"/>
      <w:sz w:val="24"/>
      <w:szCs w:val="21"/>
    </w:rPr>
  </w:style>
  <w:style w:type="character" w:customStyle="1" w:styleId="Heading9Char">
    <w:name w:val="Heading 9 Char"/>
    <w:basedOn w:val="DefaultParagraphFont"/>
    <w:link w:val="Heading9"/>
    <w:rsid w:val="00894ABC"/>
    <w:rPr>
      <w:rFonts w:asciiTheme="majorHAnsi" w:eastAsiaTheme="majorEastAsia" w:hAnsiTheme="majorHAnsi" w:cstheme="majorBidi"/>
      <w:i/>
      <w:iCs/>
      <w:color w:val="272727" w:themeColor="text1" w:themeTint="D8"/>
      <w:sz w:val="21"/>
      <w:szCs w:val="21"/>
    </w:rPr>
  </w:style>
  <w:style w:type="paragraph" w:customStyle="1" w:styleId="SectionNumber">
    <w:name w:val="§ Section Number"/>
    <w:basedOn w:val="Heading1"/>
    <w:next w:val="Heading2"/>
    <w:link w:val="SectionNumberChar"/>
    <w:qFormat/>
    <w:rsid w:val="00F72D9A"/>
    <w:rPr>
      <w:color w:val="000000" w:themeColor="text1"/>
    </w:rPr>
  </w:style>
  <w:style w:type="paragraph" w:styleId="Footer">
    <w:name w:val="footer"/>
    <w:basedOn w:val="Normal"/>
    <w:link w:val="FooterChar"/>
    <w:uiPriority w:val="99"/>
    <w:unhideWhenUsed/>
    <w:rsid w:val="00EE6A79"/>
    <w:pPr>
      <w:tabs>
        <w:tab w:val="center" w:pos="4680"/>
        <w:tab w:val="right" w:pos="9360"/>
      </w:tabs>
      <w:spacing w:after="0"/>
    </w:pPr>
  </w:style>
  <w:style w:type="character" w:customStyle="1" w:styleId="SectionNumberChar">
    <w:name w:val="§ Section Number Char"/>
    <w:basedOn w:val="Heading1Char"/>
    <w:link w:val="SectionNumber"/>
    <w:rsid w:val="00F72D9A"/>
    <w:rPr>
      <w:rFonts w:ascii="Avenir LT Std 55 Roman" w:eastAsiaTheme="majorEastAsia" w:hAnsi="Avenir LT Std 55 Roman" w:cstheme="majorBidi"/>
      <w:b/>
      <w:color w:val="000000" w:themeColor="text1"/>
      <w:sz w:val="24"/>
      <w:szCs w:val="32"/>
    </w:rPr>
  </w:style>
  <w:style w:type="character" w:customStyle="1" w:styleId="FooterChar">
    <w:name w:val="Footer Char"/>
    <w:basedOn w:val="DefaultParagraphFont"/>
    <w:link w:val="Footer"/>
    <w:uiPriority w:val="99"/>
    <w:rsid w:val="00441133"/>
    <w:rPr>
      <w:rFonts w:ascii="Arial" w:hAnsi="Arial"/>
      <w:sz w:val="24"/>
    </w:rPr>
  </w:style>
  <w:style w:type="character" w:styleId="PageNumber">
    <w:name w:val="page number"/>
    <w:basedOn w:val="DefaultParagraphFont"/>
    <w:qFormat/>
    <w:rsid w:val="00441133"/>
  </w:style>
  <w:style w:type="paragraph" w:styleId="Header">
    <w:name w:val="header"/>
    <w:basedOn w:val="Normal"/>
    <w:link w:val="HeaderChar"/>
    <w:unhideWhenUsed/>
    <w:rsid w:val="00EE6A79"/>
    <w:pPr>
      <w:tabs>
        <w:tab w:val="center" w:pos="4680"/>
        <w:tab w:val="right" w:pos="9360"/>
      </w:tabs>
      <w:spacing w:after="0"/>
    </w:pPr>
  </w:style>
  <w:style w:type="character" w:customStyle="1" w:styleId="HeaderChar">
    <w:name w:val="Header Char"/>
    <w:basedOn w:val="DefaultParagraphFont"/>
    <w:link w:val="Header"/>
    <w:rsid w:val="00441133"/>
    <w:rPr>
      <w:rFonts w:ascii="Arial" w:hAnsi="Arial"/>
      <w:sz w:val="24"/>
    </w:rPr>
  </w:style>
  <w:style w:type="table" w:customStyle="1" w:styleId="TableGrid1">
    <w:name w:val="Table Grid1"/>
    <w:basedOn w:val="TableNormal"/>
    <w:next w:val="TableGrid"/>
    <w:uiPriority w:val="39"/>
    <w:rsid w:val="004A15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A15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1">
    <w:name w:val="Body 1"/>
    <w:link w:val="Body1Char"/>
    <w:rsid w:val="00EF43AA"/>
    <w:pPr>
      <w:spacing w:after="0" w:line="240" w:lineRule="auto"/>
      <w:outlineLvl w:val="0"/>
    </w:pPr>
    <w:rPr>
      <w:rFonts w:ascii="Arial" w:eastAsia="Arial Unicode MS" w:hAnsi="Arial" w:cs="Times New Roman"/>
      <w:color w:val="000000"/>
      <w:sz w:val="24"/>
      <w:szCs w:val="24"/>
      <w:u w:color="000000"/>
    </w:rPr>
  </w:style>
  <w:style w:type="character" w:customStyle="1" w:styleId="Body1Char">
    <w:name w:val="Body 1 Char"/>
    <w:basedOn w:val="DefaultParagraphFont"/>
    <w:link w:val="Body1"/>
    <w:rsid w:val="00EF43AA"/>
    <w:rPr>
      <w:rFonts w:ascii="Arial" w:eastAsia="Arial Unicode MS" w:hAnsi="Arial" w:cs="Times New Roman"/>
      <w:color w:val="000000"/>
      <w:sz w:val="24"/>
      <w:szCs w:val="24"/>
      <w:u w:color="000000"/>
    </w:rPr>
  </w:style>
  <w:style w:type="paragraph" w:styleId="FootnoteText">
    <w:name w:val="footnote text"/>
    <w:basedOn w:val="Normal"/>
    <w:link w:val="FootnoteTextChar"/>
    <w:uiPriority w:val="99"/>
    <w:unhideWhenUsed/>
    <w:rsid w:val="00EE6A79"/>
    <w:pPr>
      <w:spacing w:after="0"/>
    </w:pPr>
    <w:rPr>
      <w:sz w:val="20"/>
      <w:szCs w:val="20"/>
    </w:rPr>
  </w:style>
  <w:style w:type="character" w:customStyle="1" w:styleId="FootnoteTextChar">
    <w:name w:val="Footnote Text Char"/>
    <w:basedOn w:val="DefaultParagraphFont"/>
    <w:link w:val="FootnoteText"/>
    <w:uiPriority w:val="99"/>
    <w:rsid w:val="00521E77"/>
    <w:rPr>
      <w:rFonts w:ascii="Arial" w:hAnsi="Arial"/>
      <w:sz w:val="20"/>
      <w:szCs w:val="20"/>
    </w:rPr>
  </w:style>
  <w:style w:type="character" w:styleId="FootnoteReference">
    <w:name w:val="footnote reference"/>
    <w:basedOn w:val="DefaultParagraphFont"/>
    <w:uiPriority w:val="99"/>
    <w:unhideWhenUsed/>
    <w:rsid w:val="00521E77"/>
    <w:rPr>
      <w:vertAlign w:val="superscript"/>
    </w:rPr>
  </w:style>
  <w:style w:type="table" w:customStyle="1" w:styleId="TableGrid3">
    <w:name w:val="Table Grid3"/>
    <w:basedOn w:val="TableNormal"/>
    <w:next w:val="TableGrid"/>
    <w:rsid w:val="00926556"/>
    <w:pPr>
      <w:spacing w:after="0" w:line="240" w:lineRule="auto"/>
    </w:pPr>
    <w:rPr>
      <w:rFonts w:ascii="Times New Roman" w:eastAsiaTheme="minorEastAsia"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E10136"/>
    <w:rPr>
      <w:b/>
      <w:bCs/>
    </w:rPr>
  </w:style>
  <w:style w:type="character" w:styleId="Emphasis">
    <w:name w:val="Emphasis"/>
    <w:basedOn w:val="DefaultParagraphFont"/>
    <w:uiPriority w:val="20"/>
    <w:qFormat/>
    <w:rsid w:val="00E10136"/>
    <w:rPr>
      <w:i/>
      <w:iCs/>
    </w:rPr>
  </w:style>
  <w:style w:type="character" w:customStyle="1" w:styleId="cosmallcaps">
    <w:name w:val="co_smallcaps"/>
    <w:basedOn w:val="DefaultParagraphFont"/>
    <w:rsid w:val="00E10136"/>
  </w:style>
  <w:style w:type="paragraph" w:styleId="BodyText3">
    <w:name w:val="Body Text 3"/>
    <w:basedOn w:val="Normal"/>
    <w:link w:val="BodyText3Char"/>
    <w:unhideWhenUsed/>
    <w:rsid w:val="00EE6A79"/>
    <w:pPr>
      <w:autoSpaceDE w:val="0"/>
      <w:autoSpaceDN w:val="0"/>
      <w:adjustRightInd w:val="0"/>
      <w:spacing w:after="0"/>
    </w:pPr>
    <w:rPr>
      <w:rFonts w:eastAsiaTheme="minorEastAsia" w:cs="Arial"/>
      <w:sz w:val="18"/>
      <w:szCs w:val="24"/>
    </w:rPr>
  </w:style>
  <w:style w:type="character" w:customStyle="1" w:styleId="BodyText3Char">
    <w:name w:val="Body Text 3 Char"/>
    <w:basedOn w:val="DefaultParagraphFont"/>
    <w:link w:val="BodyText3"/>
    <w:rsid w:val="00E10136"/>
    <w:rPr>
      <w:rFonts w:ascii="Arial" w:eastAsiaTheme="minorEastAsia" w:hAnsi="Arial" w:cs="Arial"/>
      <w:sz w:val="18"/>
      <w:szCs w:val="24"/>
    </w:rPr>
  </w:style>
  <w:style w:type="paragraph" w:styleId="BodyText2">
    <w:name w:val="Body Text 2"/>
    <w:basedOn w:val="Normal"/>
    <w:link w:val="BodyText2Char"/>
    <w:unhideWhenUsed/>
    <w:rsid w:val="00E10136"/>
    <w:pPr>
      <w:spacing w:after="120" w:line="480" w:lineRule="auto"/>
    </w:pPr>
  </w:style>
  <w:style w:type="character" w:customStyle="1" w:styleId="BodyText2Char">
    <w:name w:val="Body Text 2 Char"/>
    <w:basedOn w:val="DefaultParagraphFont"/>
    <w:link w:val="BodyText2"/>
    <w:rsid w:val="00E10136"/>
  </w:style>
  <w:style w:type="paragraph" w:styleId="BalloonText">
    <w:name w:val="Balloon Text"/>
    <w:basedOn w:val="Normal"/>
    <w:link w:val="BalloonTextChar"/>
    <w:uiPriority w:val="99"/>
    <w:rsid w:val="00EE6A79"/>
    <w:pPr>
      <w:autoSpaceDE w:val="0"/>
      <w:autoSpaceDN w:val="0"/>
      <w:adjustRightInd w:val="0"/>
      <w:spacing w:after="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E10136"/>
    <w:rPr>
      <w:rFonts w:ascii="Tahoma" w:eastAsiaTheme="minorEastAsia" w:hAnsi="Tahoma" w:cs="Tahoma"/>
      <w:sz w:val="16"/>
      <w:szCs w:val="16"/>
    </w:rPr>
  </w:style>
  <w:style w:type="paragraph" w:styleId="CommentText">
    <w:name w:val="annotation text"/>
    <w:basedOn w:val="Normal"/>
    <w:link w:val="CommentTextChar"/>
    <w:uiPriority w:val="99"/>
    <w:unhideWhenUsed/>
    <w:rsid w:val="00EE6A79"/>
    <w:rPr>
      <w:sz w:val="20"/>
      <w:szCs w:val="20"/>
    </w:rPr>
  </w:style>
  <w:style w:type="character" w:customStyle="1" w:styleId="CommentTextChar">
    <w:name w:val="Comment Text Char"/>
    <w:basedOn w:val="DefaultParagraphFont"/>
    <w:link w:val="CommentText"/>
    <w:uiPriority w:val="99"/>
    <w:rsid w:val="00E10136"/>
    <w:rPr>
      <w:rFonts w:ascii="Arial" w:hAnsi="Arial"/>
      <w:sz w:val="20"/>
      <w:szCs w:val="20"/>
    </w:rPr>
  </w:style>
  <w:style w:type="character" w:styleId="CommentReference">
    <w:name w:val="annotation reference"/>
    <w:basedOn w:val="DefaultParagraphFont"/>
    <w:uiPriority w:val="99"/>
    <w:unhideWhenUsed/>
    <w:rsid w:val="00E10136"/>
    <w:rPr>
      <w:sz w:val="16"/>
      <w:szCs w:val="16"/>
    </w:rPr>
  </w:style>
  <w:style w:type="paragraph" w:customStyle="1" w:styleId="msonormal0">
    <w:name w:val="msonormal"/>
    <w:basedOn w:val="Normal"/>
    <w:rsid w:val="00EE6A79"/>
    <w:pPr>
      <w:spacing w:before="100" w:beforeAutospacing="1" w:after="100" w:afterAutospacing="1"/>
    </w:pPr>
    <w:rPr>
      <w:rFonts w:ascii="Times New Roman" w:eastAsia="Times New Roman" w:hAnsi="Times New Roman" w:cs="Times New Roman"/>
      <w:szCs w:val="24"/>
    </w:rPr>
  </w:style>
  <w:style w:type="character" w:styleId="FollowedHyperlink">
    <w:name w:val="FollowedHyperlink"/>
    <w:basedOn w:val="DefaultParagraphFont"/>
    <w:uiPriority w:val="99"/>
    <w:semiHidden/>
    <w:unhideWhenUsed/>
    <w:rsid w:val="00E10136"/>
    <w:rPr>
      <w:color w:val="800080"/>
      <w:u w:val="single"/>
    </w:rPr>
  </w:style>
  <w:style w:type="numbering" w:customStyle="1" w:styleId="NoList1">
    <w:name w:val="No List1"/>
    <w:next w:val="NoList"/>
    <w:uiPriority w:val="99"/>
    <w:semiHidden/>
    <w:unhideWhenUsed/>
    <w:rsid w:val="00E10136"/>
  </w:style>
  <w:style w:type="paragraph" w:customStyle="1" w:styleId="List0">
    <w:name w:val="List 0"/>
    <w:basedOn w:val="ImportWordListStyleDefinition10"/>
    <w:semiHidden/>
    <w:rsid w:val="00E10136"/>
    <w:pPr>
      <w:ind w:left="3600" w:hanging="360"/>
    </w:pPr>
  </w:style>
  <w:style w:type="paragraph" w:customStyle="1" w:styleId="ImportWordListStyleDefinition10">
    <w:name w:val="Import Word List Style Definition 10"/>
    <w:rsid w:val="00E10136"/>
    <w:pPr>
      <w:numPr>
        <w:numId w:val="11"/>
      </w:numPr>
      <w:spacing w:after="0" w:line="240" w:lineRule="auto"/>
    </w:pPr>
    <w:rPr>
      <w:rFonts w:ascii="Times New Roman" w:eastAsiaTheme="minorEastAsia" w:hAnsi="Times New Roman" w:cs="Times New Roman"/>
      <w:sz w:val="24"/>
      <w:szCs w:val="24"/>
    </w:rPr>
  </w:style>
  <w:style w:type="paragraph" w:customStyle="1" w:styleId="ImportWordListStyleDefinition13">
    <w:name w:val="Import Word List Style Definition 13"/>
    <w:rsid w:val="00E10136"/>
    <w:pPr>
      <w:numPr>
        <w:numId w:val="12"/>
      </w:numPr>
      <w:spacing w:after="0" w:line="240" w:lineRule="auto"/>
    </w:pPr>
    <w:rPr>
      <w:rFonts w:ascii="Times New Roman" w:eastAsiaTheme="minorEastAsia" w:hAnsi="Times New Roman" w:cs="Times New Roman"/>
      <w:sz w:val="24"/>
      <w:szCs w:val="24"/>
    </w:rPr>
  </w:style>
  <w:style w:type="paragraph" w:customStyle="1" w:styleId="List1">
    <w:name w:val="List 1"/>
    <w:basedOn w:val="ImportWordListStyleDefinition22"/>
    <w:semiHidden/>
    <w:rsid w:val="00E10136"/>
    <w:pPr>
      <w:tabs>
        <w:tab w:val="clear" w:pos="720"/>
        <w:tab w:val="num" w:pos="360"/>
      </w:tabs>
    </w:pPr>
  </w:style>
  <w:style w:type="paragraph" w:customStyle="1" w:styleId="ImportWordListStyleDefinition22">
    <w:name w:val="Import Word List Style Definition 22"/>
    <w:rsid w:val="00E10136"/>
    <w:pPr>
      <w:numPr>
        <w:numId w:val="13"/>
      </w:numPr>
      <w:spacing w:after="0" w:line="240" w:lineRule="auto"/>
    </w:pPr>
    <w:rPr>
      <w:rFonts w:ascii="Times New Roman" w:eastAsiaTheme="minorEastAsia" w:hAnsi="Times New Roman" w:cs="Times New Roman"/>
      <w:sz w:val="24"/>
      <w:szCs w:val="24"/>
    </w:rPr>
  </w:style>
  <w:style w:type="paragraph" w:customStyle="1" w:styleId="ImportWordListStyleDefinition26">
    <w:name w:val="Import Word List Style Definition 26"/>
    <w:rsid w:val="00E10136"/>
    <w:pPr>
      <w:numPr>
        <w:numId w:val="14"/>
      </w:numPr>
      <w:spacing w:after="0" w:line="240" w:lineRule="auto"/>
    </w:pPr>
    <w:rPr>
      <w:rFonts w:ascii="Times New Roman" w:eastAsiaTheme="minorEastAsia" w:hAnsi="Times New Roman" w:cs="Times New Roman"/>
      <w:sz w:val="24"/>
      <w:szCs w:val="24"/>
    </w:rPr>
  </w:style>
  <w:style w:type="paragraph" w:customStyle="1" w:styleId="List21">
    <w:name w:val="List 21"/>
    <w:basedOn w:val="ImportWordListStyleDefinition26"/>
    <w:semiHidden/>
    <w:rsid w:val="00E10136"/>
    <w:pPr>
      <w:numPr>
        <w:numId w:val="15"/>
      </w:numPr>
    </w:pPr>
  </w:style>
  <w:style w:type="paragraph" w:customStyle="1" w:styleId="ImportWordListStyleDefinition28">
    <w:name w:val="Import Word List Style Definition 28"/>
    <w:rsid w:val="00E10136"/>
    <w:pPr>
      <w:numPr>
        <w:numId w:val="16"/>
      </w:numPr>
      <w:spacing w:after="0" w:line="240" w:lineRule="auto"/>
    </w:pPr>
    <w:rPr>
      <w:rFonts w:ascii="Times New Roman" w:eastAsiaTheme="minorEastAsia" w:hAnsi="Times New Roman" w:cs="Times New Roman"/>
      <w:sz w:val="24"/>
      <w:szCs w:val="24"/>
    </w:rPr>
  </w:style>
  <w:style w:type="paragraph" w:customStyle="1" w:styleId="List31">
    <w:name w:val="List 31"/>
    <w:basedOn w:val="ImportWordListStyleDefinition14"/>
    <w:autoRedefine/>
    <w:semiHidden/>
    <w:rsid w:val="00E10136"/>
  </w:style>
  <w:style w:type="paragraph" w:customStyle="1" w:styleId="ImportWordListStyleDefinition14">
    <w:name w:val="Import Word List Style Definition 14"/>
    <w:rsid w:val="00E10136"/>
    <w:pPr>
      <w:numPr>
        <w:numId w:val="17"/>
      </w:numPr>
      <w:spacing w:after="0" w:line="240" w:lineRule="auto"/>
    </w:pPr>
    <w:rPr>
      <w:rFonts w:ascii="Times New Roman" w:eastAsiaTheme="minorEastAsia" w:hAnsi="Times New Roman" w:cs="Times New Roman"/>
      <w:sz w:val="24"/>
      <w:szCs w:val="24"/>
    </w:rPr>
  </w:style>
  <w:style w:type="paragraph" w:customStyle="1" w:styleId="ImportWordListStyleDefinition17">
    <w:name w:val="Import Word List Style Definition 17"/>
    <w:rsid w:val="00E10136"/>
    <w:pPr>
      <w:numPr>
        <w:numId w:val="18"/>
      </w:numPr>
      <w:spacing w:after="0" w:line="240" w:lineRule="auto"/>
    </w:pPr>
    <w:rPr>
      <w:rFonts w:ascii="Times New Roman" w:eastAsiaTheme="minorEastAsia" w:hAnsi="Times New Roman" w:cs="Times New Roman"/>
      <w:sz w:val="24"/>
      <w:szCs w:val="24"/>
    </w:rPr>
  </w:style>
  <w:style w:type="paragraph" w:customStyle="1" w:styleId="List41">
    <w:name w:val="List 41"/>
    <w:basedOn w:val="ImportWordListStyleDefinition11"/>
    <w:semiHidden/>
    <w:rsid w:val="00E10136"/>
    <w:pPr>
      <w:tabs>
        <w:tab w:val="clear" w:pos="360"/>
        <w:tab w:val="num" w:pos="720"/>
      </w:tabs>
      <w:ind w:left="720"/>
    </w:pPr>
  </w:style>
  <w:style w:type="paragraph" w:customStyle="1" w:styleId="ImportWordListStyleDefinition11">
    <w:name w:val="Import Word List Style Definition 11"/>
    <w:autoRedefine/>
    <w:rsid w:val="00E10136"/>
    <w:pPr>
      <w:numPr>
        <w:numId w:val="19"/>
      </w:numPr>
      <w:spacing w:after="0" w:line="240" w:lineRule="auto"/>
    </w:pPr>
    <w:rPr>
      <w:rFonts w:ascii="Times New Roman" w:eastAsiaTheme="minorEastAsia" w:hAnsi="Times New Roman" w:cs="Times New Roman"/>
      <w:sz w:val="24"/>
      <w:szCs w:val="24"/>
    </w:rPr>
  </w:style>
  <w:style w:type="paragraph" w:customStyle="1" w:styleId="List51">
    <w:name w:val="List 51"/>
    <w:basedOn w:val="ImportWordListStyleDefinition24"/>
    <w:semiHidden/>
    <w:rsid w:val="00E10136"/>
    <w:pPr>
      <w:tabs>
        <w:tab w:val="clear" w:pos="476"/>
        <w:tab w:val="num" w:pos="114"/>
      </w:tabs>
      <w:ind w:left="114" w:firstLine="3486"/>
    </w:pPr>
  </w:style>
  <w:style w:type="paragraph" w:customStyle="1" w:styleId="ImportWordListStyleDefinition24">
    <w:name w:val="Import Word List Style Definition 24"/>
    <w:rsid w:val="00E10136"/>
    <w:pPr>
      <w:numPr>
        <w:numId w:val="20"/>
      </w:numPr>
      <w:spacing w:after="0" w:line="240" w:lineRule="auto"/>
    </w:pPr>
    <w:rPr>
      <w:rFonts w:ascii="Times New Roman" w:eastAsiaTheme="minorEastAsia" w:hAnsi="Times New Roman" w:cs="Times New Roman"/>
      <w:sz w:val="24"/>
      <w:szCs w:val="24"/>
    </w:rPr>
  </w:style>
  <w:style w:type="paragraph" w:customStyle="1" w:styleId="List6">
    <w:name w:val="List 6"/>
    <w:basedOn w:val="ImportWordListStyleDefinition12"/>
    <w:semiHidden/>
    <w:rsid w:val="00E10136"/>
    <w:pPr>
      <w:tabs>
        <w:tab w:val="clear" w:pos="476"/>
        <w:tab w:val="num" w:pos="360"/>
      </w:tabs>
    </w:pPr>
  </w:style>
  <w:style w:type="paragraph" w:customStyle="1" w:styleId="ImportWordListStyleDefinition12">
    <w:name w:val="Import Word List Style Definition 12"/>
    <w:rsid w:val="00E10136"/>
    <w:pPr>
      <w:numPr>
        <w:numId w:val="21"/>
      </w:numPr>
      <w:spacing w:after="0" w:line="240" w:lineRule="auto"/>
    </w:pPr>
    <w:rPr>
      <w:rFonts w:ascii="Times New Roman" w:eastAsiaTheme="minorEastAsia" w:hAnsi="Times New Roman" w:cs="Times New Roman"/>
      <w:sz w:val="24"/>
      <w:szCs w:val="24"/>
    </w:rPr>
  </w:style>
  <w:style w:type="paragraph" w:customStyle="1" w:styleId="ImportWordListStyleDefinition5">
    <w:name w:val="Import Word List Style Definition 5"/>
    <w:rsid w:val="00E10136"/>
    <w:pPr>
      <w:numPr>
        <w:numId w:val="22"/>
      </w:numPr>
      <w:spacing w:after="0" w:line="240" w:lineRule="auto"/>
    </w:pPr>
    <w:rPr>
      <w:rFonts w:ascii="Times New Roman" w:eastAsiaTheme="minorEastAsia" w:hAnsi="Times New Roman" w:cs="Times New Roman"/>
      <w:sz w:val="24"/>
      <w:szCs w:val="24"/>
    </w:rPr>
  </w:style>
  <w:style w:type="paragraph" w:customStyle="1" w:styleId="ImportWordListStyleDefinition9">
    <w:name w:val="Import Word List Style Definition 9"/>
    <w:rsid w:val="00E10136"/>
    <w:pPr>
      <w:numPr>
        <w:numId w:val="23"/>
      </w:numPr>
      <w:spacing w:after="0" w:line="240" w:lineRule="auto"/>
    </w:pPr>
    <w:rPr>
      <w:rFonts w:ascii="Times New Roman" w:eastAsiaTheme="minorEastAsia" w:hAnsi="Times New Roman" w:cs="Times New Roman"/>
      <w:sz w:val="24"/>
      <w:szCs w:val="24"/>
    </w:rPr>
  </w:style>
  <w:style w:type="paragraph" w:customStyle="1" w:styleId="List7">
    <w:name w:val="List 7"/>
    <w:basedOn w:val="ImportWordListStyleDefinition3"/>
    <w:autoRedefine/>
    <w:semiHidden/>
    <w:rsid w:val="00E10136"/>
    <w:pPr>
      <w:ind w:firstLine="2880"/>
    </w:pPr>
  </w:style>
  <w:style w:type="paragraph" w:customStyle="1" w:styleId="ImportWordListStyleDefinition3">
    <w:name w:val="Import Word List Style Definition 3"/>
    <w:rsid w:val="00E10136"/>
    <w:pPr>
      <w:numPr>
        <w:numId w:val="24"/>
      </w:numPr>
      <w:spacing w:after="0" w:line="240" w:lineRule="auto"/>
    </w:pPr>
    <w:rPr>
      <w:rFonts w:ascii="Times New Roman" w:eastAsiaTheme="minorEastAsia" w:hAnsi="Times New Roman" w:cs="Times New Roman"/>
      <w:sz w:val="24"/>
      <w:szCs w:val="24"/>
    </w:rPr>
  </w:style>
  <w:style w:type="paragraph" w:customStyle="1" w:styleId="List8">
    <w:name w:val="List 8"/>
    <w:basedOn w:val="ImportWordListStyleDefinition6"/>
    <w:semiHidden/>
    <w:rsid w:val="00E10136"/>
  </w:style>
  <w:style w:type="paragraph" w:customStyle="1" w:styleId="ImportWordListStyleDefinition6">
    <w:name w:val="Import Word List Style Definition 6"/>
    <w:rsid w:val="00E10136"/>
    <w:pPr>
      <w:numPr>
        <w:numId w:val="25"/>
      </w:numPr>
      <w:spacing w:after="0" w:line="240" w:lineRule="auto"/>
    </w:pPr>
    <w:rPr>
      <w:rFonts w:ascii="Times New Roman" w:eastAsiaTheme="minorEastAsia" w:hAnsi="Times New Roman" w:cs="Times New Roman"/>
      <w:sz w:val="24"/>
      <w:szCs w:val="24"/>
    </w:rPr>
  </w:style>
  <w:style w:type="paragraph" w:customStyle="1" w:styleId="List9">
    <w:name w:val="List 9"/>
    <w:basedOn w:val="ImportWordListStyleDefinition18"/>
    <w:autoRedefine/>
    <w:semiHidden/>
    <w:rsid w:val="00E10136"/>
    <w:pPr>
      <w:tabs>
        <w:tab w:val="clear" w:pos="360"/>
      </w:tabs>
      <w:ind w:left="0" w:firstLine="1440"/>
    </w:pPr>
  </w:style>
  <w:style w:type="paragraph" w:customStyle="1" w:styleId="ImportWordListStyleDefinition18">
    <w:name w:val="Import Word List Style Definition 18"/>
    <w:rsid w:val="00E10136"/>
    <w:pPr>
      <w:numPr>
        <w:numId w:val="26"/>
      </w:numPr>
      <w:spacing w:after="0" w:line="240" w:lineRule="auto"/>
    </w:pPr>
    <w:rPr>
      <w:rFonts w:ascii="Times New Roman" w:eastAsiaTheme="minorEastAsia" w:hAnsi="Times New Roman" w:cs="Times New Roman"/>
      <w:sz w:val="24"/>
      <w:szCs w:val="24"/>
    </w:rPr>
  </w:style>
  <w:style w:type="paragraph" w:customStyle="1" w:styleId="ImportWordListStyleDefinition21">
    <w:name w:val="Import Word List Style Definition 21"/>
    <w:autoRedefine/>
    <w:rsid w:val="00E10136"/>
    <w:pPr>
      <w:numPr>
        <w:numId w:val="27"/>
      </w:numPr>
      <w:spacing w:after="0" w:line="240" w:lineRule="auto"/>
    </w:pPr>
    <w:rPr>
      <w:rFonts w:ascii="Times New Roman" w:eastAsiaTheme="minorEastAsia" w:hAnsi="Times New Roman" w:cs="Times New Roman"/>
      <w:sz w:val="24"/>
      <w:szCs w:val="24"/>
    </w:rPr>
  </w:style>
  <w:style w:type="paragraph" w:customStyle="1" w:styleId="ImportWordListStyleDefinition8">
    <w:name w:val="Import Word List Style Definition 8"/>
    <w:rsid w:val="00E10136"/>
    <w:pPr>
      <w:numPr>
        <w:numId w:val="28"/>
      </w:numPr>
      <w:spacing w:after="0" w:line="240" w:lineRule="auto"/>
    </w:pPr>
    <w:rPr>
      <w:rFonts w:ascii="Times New Roman" w:eastAsiaTheme="minorEastAsia" w:hAnsi="Times New Roman" w:cs="Times New Roman"/>
      <w:sz w:val="24"/>
      <w:szCs w:val="24"/>
    </w:rPr>
  </w:style>
  <w:style w:type="paragraph" w:customStyle="1" w:styleId="List10">
    <w:name w:val="List 10"/>
    <w:basedOn w:val="ImportWordListStyleDefinition29"/>
    <w:autoRedefine/>
    <w:semiHidden/>
    <w:rsid w:val="00E10136"/>
    <w:pPr>
      <w:tabs>
        <w:tab w:val="clear" w:pos="720"/>
      </w:tabs>
      <w:ind w:left="0"/>
    </w:pPr>
  </w:style>
  <w:style w:type="paragraph" w:customStyle="1" w:styleId="ImportWordListStyleDefinition29">
    <w:name w:val="Import Word List Style Definition 29"/>
    <w:rsid w:val="00E10136"/>
    <w:pPr>
      <w:numPr>
        <w:numId w:val="29"/>
      </w:numPr>
      <w:spacing w:after="0" w:line="240" w:lineRule="auto"/>
    </w:pPr>
    <w:rPr>
      <w:rFonts w:ascii="Times New Roman" w:eastAsiaTheme="minorEastAsia" w:hAnsi="Times New Roman" w:cs="Times New Roman"/>
      <w:sz w:val="24"/>
      <w:szCs w:val="24"/>
    </w:rPr>
  </w:style>
  <w:style w:type="paragraph" w:customStyle="1" w:styleId="List11">
    <w:name w:val="List 11"/>
    <w:basedOn w:val="ImportWordListStyleDefinition29"/>
    <w:semiHidden/>
    <w:rsid w:val="00E10136"/>
    <w:pPr>
      <w:numPr>
        <w:numId w:val="30"/>
      </w:numPr>
    </w:pPr>
  </w:style>
  <w:style w:type="paragraph" w:customStyle="1" w:styleId="List12">
    <w:name w:val="List 12"/>
    <w:basedOn w:val="ImportWordListStyleDefinition2"/>
    <w:semiHidden/>
    <w:rsid w:val="00E10136"/>
    <w:pPr>
      <w:tabs>
        <w:tab w:val="clear" w:pos="360"/>
        <w:tab w:val="num" w:pos="720"/>
      </w:tabs>
      <w:ind w:left="720" w:firstLine="720"/>
    </w:pPr>
  </w:style>
  <w:style w:type="paragraph" w:customStyle="1" w:styleId="ImportWordListStyleDefinition2">
    <w:name w:val="Import Word List Style Definition 2"/>
    <w:autoRedefine/>
    <w:rsid w:val="00E10136"/>
    <w:pPr>
      <w:numPr>
        <w:numId w:val="31"/>
      </w:numPr>
      <w:spacing w:after="0" w:line="240" w:lineRule="auto"/>
    </w:pPr>
    <w:rPr>
      <w:rFonts w:ascii="Times New Roman" w:eastAsiaTheme="minorEastAsia" w:hAnsi="Times New Roman" w:cs="Times New Roman"/>
      <w:sz w:val="24"/>
      <w:szCs w:val="24"/>
    </w:rPr>
  </w:style>
  <w:style w:type="paragraph" w:customStyle="1" w:styleId="List13">
    <w:name w:val="List 13"/>
    <w:basedOn w:val="ImportWordListStyleDefinition25"/>
    <w:autoRedefine/>
    <w:semiHidden/>
    <w:rsid w:val="00E10136"/>
    <w:pPr>
      <w:tabs>
        <w:tab w:val="clear" w:pos="360"/>
        <w:tab w:val="num" w:pos="720"/>
      </w:tabs>
      <w:ind w:left="720"/>
    </w:pPr>
  </w:style>
  <w:style w:type="paragraph" w:customStyle="1" w:styleId="ImportWordListStyleDefinition25">
    <w:name w:val="Import Word List Style Definition 25"/>
    <w:autoRedefine/>
    <w:rsid w:val="00E10136"/>
    <w:pPr>
      <w:numPr>
        <w:numId w:val="32"/>
      </w:numPr>
      <w:spacing w:after="0" w:line="240" w:lineRule="auto"/>
    </w:pPr>
    <w:rPr>
      <w:rFonts w:ascii="Times New Roman" w:eastAsiaTheme="minorEastAsia" w:hAnsi="Times New Roman" w:cs="Times New Roman"/>
      <w:sz w:val="24"/>
      <w:szCs w:val="24"/>
    </w:rPr>
  </w:style>
  <w:style w:type="paragraph" w:styleId="NormalWeb">
    <w:name w:val="Normal (Web)"/>
    <w:basedOn w:val="Normal"/>
    <w:uiPriority w:val="99"/>
    <w:rsid w:val="00EE6A79"/>
    <w:pPr>
      <w:autoSpaceDE w:val="0"/>
      <w:autoSpaceDN w:val="0"/>
      <w:adjustRightInd w:val="0"/>
      <w:spacing w:after="0"/>
    </w:pPr>
    <w:rPr>
      <w:rFonts w:eastAsiaTheme="minorEastAsia" w:cs="Arial"/>
      <w:szCs w:val="24"/>
    </w:rPr>
  </w:style>
  <w:style w:type="paragraph" w:styleId="PlainText">
    <w:name w:val="Plain Text"/>
    <w:basedOn w:val="Normal"/>
    <w:link w:val="PlainTextChar"/>
    <w:unhideWhenUsed/>
    <w:rsid w:val="00EE6A79"/>
    <w:pPr>
      <w:autoSpaceDE w:val="0"/>
      <w:autoSpaceDN w:val="0"/>
      <w:adjustRightInd w:val="0"/>
      <w:spacing w:after="0"/>
    </w:pPr>
    <w:rPr>
      <w:rFonts w:ascii="Calibri" w:eastAsiaTheme="minorEastAsia" w:hAnsi="Calibri" w:cs="Arial"/>
      <w:szCs w:val="21"/>
    </w:rPr>
  </w:style>
  <w:style w:type="character" w:customStyle="1" w:styleId="PlainTextChar">
    <w:name w:val="Plain Text Char"/>
    <w:basedOn w:val="DefaultParagraphFont"/>
    <w:link w:val="PlainText"/>
    <w:rsid w:val="00E10136"/>
    <w:rPr>
      <w:rFonts w:ascii="Calibri" w:eastAsiaTheme="minorEastAsia" w:hAnsi="Calibri" w:cs="Arial"/>
      <w:sz w:val="24"/>
      <w:szCs w:val="21"/>
    </w:rPr>
  </w:style>
  <w:style w:type="paragraph" w:customStyle="1" w:styleId="Default">
    <w:name w:val="Default"/>
    <w:rsid w:val="00E10136"/>
    <w:pPr>
      <w:autoSpaceDE w:val="0"/>
      <w:autoSpaceDN w:val="0"/>
      <w:adjustRightInd w:val="0"/>
      <w:spacing w:after="0" w:line="240" w:lineRule="auto"/>
    </w:pPr>
    <w:rPr>
      <w:rFonts w:ascii="Arial" w:eastAsiaTheme="minorEastAsia" w:hAnsi="Arial" w:cs="Arial"/>
      <w:color w:val="000000"/>
      <w:sz w:val="24"/>
      <w:szCs w:val="24"/>
    </w:rPr>
  </w:style>
  <w:style w:type="character" w:styleId="PlaceholderText">
    <w:name w:val="Placeholder Text"/>
    <w:basedOn w:val="DefaultParagraphFont"/>
    <w:uiPriority w:val="99"/>
    <w:semiHidden/>
    <w:rsid w:val="00E10136"/>
    <w:rPr>
      <w:color w:val="808080"/>
    </w:rPr>
  </w:style>
  <w:style w:type="paragraph" w:styleId="CommentSubject">
    <w:name w:val="annotation subject"/>
    <w:basedOn w:val="CommentText"/>
    <w:next w:val="CommentText"/>
    <w:link w:val="CommentSubjectChar"/>
    <w:uiPriority w:val="99"/>
    <w:rsid w:val="00E10136"/>
    <w:pPr>
      <w:autoSpaceDE w:val="0"/>
      <w:autoSpaceDN w:val="0"/>
      <w:adjustRightInd w:val="0"/>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rsid w:val="00E10136"/>
    <w:rPr>
      <w:rFonts w:ascii="Times New Roman" w:eastAsia="Times New Roman" w:hAnsi="Times New Roman" w:cs="Times New Roman"/>
      <w:b/>
      <w:bCs/>
      <w:sz w:val="20"/>
      <w:szCs w:val="20"/>
    </w:rPr>
  </w:style>
  <w:style w:type="paragraph" w:styleId="Revision">
    <w:name w:val="Revision"/>
    <w:hidden/>
    <w:uiPriority w:val="99"/>
    <w:semiHidden/>
    <w:rsid w:val="00E10136"/>
    <w:pPr>
      <w:spacing w:after="0" w:line="240" w:lineRule="auto"/>
    </w:pPr>
    <w:rPr>
      <w:rFonts w:ascii="Times New Roman" w:eastAsiaTheme="minorEastAsia" w:hAnsi="Times New Roman" w:cs="Times New Roman"/>
      <w:sz w:val="24"/>
      <w:szCs w:val="24"/>
    </w:rPr>
  </w:style>
  <w:style w:type="paragraph" w:styleId="NoSpacing">
    <w:name w:val="No Spacing"/>
    <w:uiPriority w:val="1"/>
    <w:qFormat/>
    <w:rsid w:val="00E10136"/>
    <w:pPr>
      <w:spacing w:after="0" w:line="240" w:lineRule="auto"/>
    </w:pPr>
    <w:rPr>
      <w:rFonts w:ascii="Times New Roman" w:eastAsiaTheme="minorEastAsia" w:hAnsi="Times New Roman" w:cs="Times New Roman"/>
      <w:sz w:val="24"/>
      <w:szCs w:val="24"/>
    </w:rPr>
  </w:style>
  <w:style w:type="table" w:customStyle="1" w:styleId="TableGrid2">
    <w:name w:val="Table Grid2"/>
    <w:basedOn w:val="TableNormal"/>
    <w:next w:val="TableGrid"/>
    <w:uiPriority w:val="39"/>
    <w:rsid w:val="00E10136"/>
    <w:pPr>
      <w:spacing w:after="0" w:line="240" w:lineRule="auto"/>
    </w:pPr>
    <w:rPr>
      <w:rFonts w:ascii="Times New Roman" w:eastAsiaTheme="minorEastAsia"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basedOn w:val="DefaultParagraphFont"/>
    <w:uiPriority w:val="99"/>
    <w:semiHidden/>
    <w:rsid w:val="00E10136"/>
    <w:rPr>
      <w:rFonts w:ascii="Arial" w:eastAsiaTheme="minorEastAsia" w:hAnsi="Arial" w:cs="Arial"/>
      <w:sz w:val="20"/>
      <w:szCs w:val="20"/>
    </w:rPr>
  </w:style>
  <w:style w:type="paragraph" w:styleId="BodyText">
    <w:name w:val="Body Text"/>
    <w:basedOn w:val="Normal"/>
    <w:link w:val="BodyTextChar"/>
    <w:uiPriority w:val="99"/>
    <w:qFormat/>
    <w:rsid w:val="00EE6A79"/>
    <w:pPr>
      <w:autoSpaceDE w:val="0"/>
      <w:autoSpaceDN w:val="0"/>
      <w:adjustRightInd w:val="0"/>
      <w:spacing w:after="0"/>
    </w:pPr>
    <w:rPr>
      <w:rFonts w:eastAsiaTheme="minorEastAsia" w:cs="Arial"/>
      <w:sz w:val="28"/>
      <w:szCs w:val="20"/>
    </w:rPr>
  </w:style>
  <w:style w:type="character" w:customStyle="1" w:styleId="BodyTextChar">
    <w:name w:val="Body Text Char"/>
    <w:basedOn w:val="DefaultParagraphFont"/>
    <w:link w:val="BodyText"/>
    <w:uiPriority w:val="99"/>
    <w:rsid w:val="00E10136"/>
    <w:rPr>
      <w:rFonts w:ascii="Arial" w:eastAsiaTheme="minorEastAsia" w:hAnsi="Arial" w:cs="Arial"/>
      <w:sz w:val="28"/>
      <w:szCs w:val="20"/>
    </w:rPr>
  </w:style>
  <w:style w:type="character" w:customStyle="1" w:styleId="CommentTextChar1">
    <w:name w:val="Comment Text Char1"/>
    <w:basedOn w:val="DefaultParagraphFont"/>
    <w:uiPriority w:val="99"/>
    <w:rsid w:val="00E10136"/>
  </w:style>
  <w:style w:type="paragraph" w:styleId="TableofFigures">
    <w:name w:val="table of figures"/>
    <w:basedOn w:val="Normal"/>
    <w:next w:val="Normal"/>
    <w:uiPriority w:val="99"/>
    <w:rsid w:val="00EE6A79"/>
    <w:pPr>
      <w:autoSpaceDE w:val="0"/>
      <w:autoSpaceDN w:val="0"/>
      <w:adjustRightInd w:val="0"/>
      <w:spacing w:after="0"/>
    </w:pPr>
    <w:rPr>
      <w:rFonts w:eastAsiaTheme="minorEastAsia" w:cs="Arial"/>
      <w:szCs w:val="24"/>
    </w:rPr>
  </w:style>
  <w:style w:type="paragraph" w:styleId="BodyTextIndent">
    <w:name w:val="Body Text Indent"/>
    <w:basedOn w:val="Normal"/>
    <w:link w:val="BodyTextIndentChar"/>
    <w:unhideWhenUsed/>
    <w:rsid w:val="00EE6A79"/>
    <w:pPr>
      <w:autoSpaceDE w:val="0"/>
      <w:autoSpaceDN w:val="0"/>
      <w:adjustRightInd w:val="0"/>
      <w:spacing w:after="0"/>
      <w:ind w:left="2160" w:hanging="720"/>
    </w:pPr>
    <w:rPr>
      <w:rFonts w:eastAsiaTheme="minorEastAsia" w:cs="Arial"/>
      <w:szCs w:val="24"/>
    </w:rPr>
  </w:style>
  <w:style w:type="character" w:customStyle="1" w:styleId="BodyTextIndentChar">
    <w:name w:val="Body Text Indent Char"/>
    <w:basedOn w:val="DefaultParagraphFont"/>
    <w:link w:val="BodyTextIndent"/>
    <w:rsid w:val="00E10136"/>
    <w:rPr>
      <w:rFonts w:ascii="Arial" w:eastAsiaTheme="minorEastAsia" w:hAnsi="Arial" w:cs="Arial"/>
      <w:sz w:val="24"/>
      <w:szCs w:val="24"/>
    </w:rPr>
  </w:style>
  <w:style w:type="paragraph" w:styleId="BodyTextIndent2">
    <w:name w:val="Body Text Indent 2"/>
    <w:basedOn w:val="Normal"/>
    <w:link w:val="BodyTextIndent2Char"/>
    <w:unhideWhenUsed/>
    <w:rsid w:val="00EE6A79"/>
    <w:pPr>
      <w:autoSpaceDE w:val="0"/>
      <w:autoSpaceDN w:val="0"/>
      <w:adjustRightInd w:val="0"/>
      <w:spacing w:after="0"/>
      <w:ind w:left="2880" w:hanging="720"/>
    </w:pPr>
    <w:rPr>
      <w:rFonts w:eastAsiaTheme="minorEastAsia" w:cs="Arial"/>
      <w:szCs w:val="24"/>
    </w:rPr>
  </w:style>
  <w:style w:type="character" w:customStyle="1" w:styleId="BodyTextIndent2Char">
    <w:name w:val="Body Text Indent 2 Char"/>
    <w:basedOn w:val="DefaultParagraphFont"/>
    <w:link w:val="BodyTextIndent2"/>
    <w:rsid w:val="00E10136"/>
    <w:rPr>
      <w:rFonts w:ascii="Arial" w:eastAsiaTheme="minorEastAsia" w:hAnsi="Arial" w:cs="Arial"/>
      <w:sz w:val="24"/>
      <w:szCs w:val="24"/>
    </w:rPr>
  </w:style>
  <w:style w:type="paragraph" w:styleId="BodyTextIndent3">
    <w:name w:val="Body Text Indent 3"/>
    <w:basedOn w:val="Normal"/>
    <w:link w:val="BodyTextIndent3Char"/>
    <w:unhideWhenUsed/>
    <w:rsid w:val="00EE6A79"/>
    <w:pPr>
      <w:autoSpaceDE w:val="0"/>
      <w:autoSpaceDN w:val="0"/>
      <w:adjustRightInd w:val="0"/>
      <w:spacing w:after="0"/>
      <w:ind w:left="2160" w:hanging="720"/>
    </w:pPr>
    <w:rPr>
      <w:rFonts w:eastAsiaTheme="minorEastAsia" w:cs="Arial"/>
      <w:kern w:val="32"/>
      <w:szCs w:val="24"/>
      <w:u w:val="single"/>
    </w:rPr>
  </w:style>
  <w:style w:type="character" w:customStyle="1" w:styleId="BodyTextIndent3Char">
    <w:name w:val="Body Text Indent 3 Char"/>
    <w:basedOn w:val="DefaultParagraphFont"/>
    <w:link w:val="BodyTextIndent3"/>
    <w:rsid w:val="00E10136"/>
    <w:rPr>
      <w:rFonts w:ascii="Arial" w:eastAsiaTheme="minorEastAsia" w:hAnsi="Arial" w:cs="Arial"/>
      <w:kern w:val="32"/>
      <w:sz w:val="24"/>
      <w:szCs w:val="24"/>
      <w:u w:val="single"/>
    </w:rPr>
  </w:style>
  <w:style w:type="paragraph" w:customStyle="1" w:styleId="aparagraph">
    <w:name w:val="(a) paragraph"/>
    <w:basedOn w:val="Normal"/>
    <w:link w:val="aparagraphChar"/>
    <w:qFormat/>
    <w:rsid w:val="00EE6A79"/>
    <w:pPr>
      <w:widowControl w:val="0"/>
      <w:autoSpaceDE w:val="0"/>
      <w:autoSpaceDN w:val="0"/>
      <w:adjustRightInd w:val="0"/>
      <w:spacing w:before="120" w:after="120"/>
      <w:ind w:left="446" w:hanging="446"/>
    </w:pPr>
    <w:rPr>
      <w:rFonts w:eastAsiaTheme="minorEastAsia" w:cs="Arial"/>
      <w:szCs w:val="24"/>
    </w:rPr>
  </w:style>
  <w:style w:type="character" w:customStyle="1" w:styleId="aparagraphChar">
    <w:name w:val="(a) paragraph Char"/>
    <w:basedOn w:val="DefaultParagraphFont"/>
    <w:link w:val="aparagraph"/>
    <w:rsid w:val="00E10136"/>
    <w:rPr>
      <w:rFonts w:ascii="Arial" w:eastAsiaTheme="minorEastAsia" w:hAnsi="Arial" w:cs="Arial"/>
      <w:sz w:val="24"/>
      <w:szCs w:val="24"/>
    </w:rPr>
  </w:style>
  <w:style w:type="paragraph" w:customStyle="1" w:styleId="1">
    <w:name w:val="(1)"/>
    <w:basedOn w:val="Normal"/>
    <w:link w:val="1Char"/>
    <w:qFormat/>
    <w:rsid w:val="00EE6A79"/>
    <w:pPr>
      <w:autoSpaceDE w:val="0"/>
      <w:autoSpaceDN w:val="0"/>
      <w:adjustRightInd w:val="0"/>
      <w:spacing w:after="0"/>
      <w:outlineLvl w:val="0"/>
    </w:pPr>
    <w:rPr>
      <w:rFonts w:eastAsia="Arial Unicode MS" w:cs="Arial"/>
      <w:b/>
      <w:szCs w:val="24"/>
    </w:rPr>
  </w:style>
  <w:style w:type="character" w:customStyle="1" w:styleId="1Char">
    <w:name w:val="(1) Char"/>
    <w:basedOn w:val="DefaultParagraphFont"/>
    <w:link w:val="1"/>
    <w:rsid w:val="00E10136"/>
    <w:rPr>
      <w:rFonts w:ascii="Arial" w:eastAsia="Arial Unicode MS" w:hAnsi="Arial" w:cs="Arial"/>
      <w:b/>
      <w:sz w:val="24"/>
      <w:szCs w:val="24"/>
    </w:rPr>
  </w:style>
  <w:style w:type="paragraph" w:customStyle="1" w:styleId="A">
    <w:name w:val="(A)"/>
    <w:basedOn w:val="Normal"/>
    <w:link w:val="AChar"/>
    <w:qFormat/>
    <w:rsid w:val="00EE6A79"/>
    <w:pPr>
      <w:widowControl w:val="0"/>
      <w:autoSpaceDE w:val="0"/>
      <w:autoSpaceDN w:val="0"/>
      <w:adjustRightInd w:val="0"/>
      <w:spacing w:before="120" w:after="120"/>
      <w:ind w:left="1541" w:hanging="547"/>
    </w:pPr>
    <w:rPr>
      <w:rFonts w:eastAsiaTheme="minorEastAsia" w:cs="Arial"/>
      <w:szCs w:val="24"/>
    </w:rPr>
  </w:style>
  <w:style w:type="character" w:customStyle="1" w:styleId="AChar">
    <w:name w:val="(A) Char"/>
    <w:basedOn w:val="DefaultParagraphFont"/>
    <w:link w:val="A"/>
    <w:rsid w:val="00E10136"/>
    <w:rPr>
      <w:rFonts w:ascii="Arial" w:eastAsiaTheme="minorEastAsia" w:hAnsi="Arial" w:cs="Arial"/>
      <w:sz w:val="24"/>
      <w:szCs w:val="24"/>
    </w:rPr>
  </w:style>
  <w:style w:type="paragraph" w:customStyle="1" w:styleId="10">
    <w:name w:val="1."/>
    <w:basedOn w:val="Normal"/>
    <w:link w:val="1Char0"/>
    <w:qFormat/>
    <w:rsid w:val="00EE6A79"/>
    <w:pPr>
      <w:widowControl w:val="0"/>
      <w:tabs>
        <w:tab w:val="left" w:pos="720"/>
      </w:tabs>
      <w:autoSpaceDE w:val="0"/>
      <w:autoSpaceDN w:val="0"/>
      <w:adjustRightInd w:val="0"/>
      <w:spacing w:before="120" w:after="120"/>
      <w:ind w:left="1987" w:hanging="457"/>
    </w:pPr>
    <w:rPr>
      <w:rFonts w:cs="Arial"/>
      <w:szCs w:val="24"/>
    </w:rPr>
  </w:style>
  <w:style w:type="character" w:customStyle="1" w:styleId="1Char0">
    <w:name w:val="1. Char"/>
    <w:basedOn w:val="DefaultParagraphFont"/>
    <w:link w:val="10"/>
    <w:rsid w:val="00E10136"/>
    <w:rPr>
      <w:rFonts w:ascii="Arial" w:hAnsi="Arial" w:cs="Arial"/>
      <w:sz w:val="24"/>
      <w:szCs w:val="24"/>
    </w:rPr>
  </w:style>
  <w:style w:type="paragraph" w:styleId="Title">
    <w:name w:val="Title"/>
    <w:basedOn w:val="Normal"/>
    <w:next w:val="Normal"/>
    <w:link w:val="TitleChar"/>
    <w:qFormat/>
    <w:rsid w:val="00EE6A79"/>
    <w:pPr>
      <w:spacing w:after="0"/>
      <w:jc w:val="center"/>
    </w:pPr>
    <w:rPr>
      <w:rFonts w:eastAsiaTheme="minorEastAsia" w:cs="Arial"/>
      <w:b/>
      <w:caps/>
      <w:color w:val="000000"/>
      <w:szCs w:val="20"/>
      <w:u w:color="000000"/>
    </w:rPr>
  </w:style>
  <w:style w:type="character" w:customStyle="1" w:styleId="TitleChar">
    <w:name w:val="Title Char"/>
    <w:basedOn w:val="DefaultParagraphFont"/>
    <w:link w:val="Title"/>
    <w:rsid w:val="00E10136"/>
    <w:rPr>
      <w:rFonts w:ascii="Arial" w:eastAsiaTheme="minorEastAsia" w:hAnsi="Arial" w:cs="Arial"/>
      <w:b/>
      <w:caps/>
      <w:color w:val="000000"/>
      <w:sz w:val="24"/>
      <w:szCs w:val="20"/>
      <w:u w:color="000000"/>
    </w:rPr>
  </w:style>
  <w:style w:type="paragraph" w:customStyle="1" w:styleId="Heading11">
    <w:name w:val="Heading 11"/>
    <w:basedOn w:val="Normal"/>
    <w:next w:val="Normal"/>
    <w:uiPriority w:val="9"/>
    <w:qFormat/>
    <w:rsid w:val="00EE6A79"/>
    <w:pPr>
      <w:keepNext/>
      <w:keepLines/>
      <w:spacing w:before="240" w:after="0"/>
      <w:outlineLvl w:val="0"/>
    </w:pPr>
    <w:rPr>
      <w:rFonts w:ascii="Cambria" w:eastAsiaTheme="minorEastAsia" w:hAnsi="Cambria" w:cs="Times New Roman"/>
      <w:color w:val="365F91"/>
      <w:sz w:val="32"/>
      <w:szCs w:val="32"/>
    </w:rPr>
  </w:style>
  <w:style w:type="paragraph" w:customStyle="1" w:styleId="Heading21">
    <w:name w:val="Heading 21"/>
    <w:basedOn w:val="Normal"/>
    <w:next w:val="Normal"/>
    <w:uiPriority w:val="9"/>
    <w:semiHidden/>
    <w:unhideWhenUsed/>
    <w:qFormat/>
    <w:rsid w:val="00EE6A79"/>
    <w:pPr>
      <w:keepNext/>
      <w:keepLines/>
      <w:spacing w:before="40" w:after="0"/>
      <w:outlineLvl w:val="1"/>
    </w:pPr>
    <w:rPr>
      <w:rFonts w:ascii="Cambria" w:eastAsiaTheme="minorEastAsia" w:hAnsi="Cambria" w:cs="Times New Roman"/>
      <w:color w:val="365F91"/>
      <w:sz w:val="26"/>
      <w:szCs w:val="26"/>
    </w:rPr>
  </w:style>
  <w:style w:type="numbering" w:customStyle="1" w:styleId="NoList11">
    <w:name w:val="No List11"/>
    <w:next w:val="NoList"/>
    <w:uiPriority w:val="99"/>
    <w:semiHidden/>
    <w:unhideWhenUsed/>
    <w:rsid w:val="00E10136"/>
  </w:style>
  <w:style w:type="paragraph" w:customStyle="1" w:styleId="CommentText1">
    <w:name w:val="Comment Text1"/>
    <w:basedOn w:val="Normal"/>
    <w:next w:val="CommentText"/>
    <w:uiPriority w:val="99"/>
    <w:unhideWhenUsed/>
    <w:rsid w:val="00EE6A79"/>
    <w:pPr>
      <w:spacing w:after="200"/>
    </w:pPr>
    <w:rPr>
      <w:rFonts w:cs="Times New Roman"/>
      <w:sz w:val="20"/>
      <w:szCs w:val="20"/>
    </w:rPr>
  </w:style>
  <w:style w:type="paragraph" w:customStyle="1" w:styleId="FootnoteText1">
    <w:name w:val="Footnote Text1"/>
    <w:basedOn w:val="Normal"/>
    <w:next w:val="FootnoteText"/>
    <w:uiPriority w:val="99"/>
    <w:unhideWhenUsed/>
    <w:rsid w:val="00EE6A79"/>
    <w:pPr>
      <w:spacing w:after="0"/>
    </w:pPr>
    <w:rPr>
      <w:rFonts w:cs="Arial"/>
      <w:szCs w:val="20"/>
    </w:rPr>
  </w:style>
  <w:style w:type="character" w:customStyle="1" w:styleId="FollowedHyperlink1">
    <w:name w:val="FollowedHyperlink1"/>
    <w:basedOn w:val="DefaultParagraphFont"/>
    <w:semiHidden/>
    <w:unhideWhenUsed/>
    <w:rsid w:val="00E10136"/>
    <w:rPr>
      <w:color w:val="800080"/>
      <w:u w:val="single"/>
    </w:rPr>
  </w:style>
  <w:style w:type="character" w:customStyle="1" w:styleId="Heading1Char1">
    <w:name w:val="Heading 1 Char1"/>
    <w:basedOn w:val="DefaultParagraphFont"/>
    <w:uiPriority w:val="9"/>
    <w:rsid w:val="00E10136"/>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DefaultParagraphFont"/>
    <w:uiPriority w:val="9"/>
    <w:semiHidden/>
    <w:rsid w:val="00E10136"/>
    <w:rPr>
      <w:rFonts w:asciiTheme="majorHAnsi" w:eastAsiaTheme="majorEastAsia" w:hAnsiTheme="majorHAnsi" w:cstheme="majorBidi"/>
      <w:color w:val="2F5496" w:themeColor="accent1" w:themeShade="BF"/>
      <w:sz w:val="26"/>
      <w:szCs w:val="26"/>
    </w:rPr>
  </w:style>
  <w:style w:type="character" w:customStyle="1" w:styleId="FootnoteTextChar2">
    <w:name w:val="Footnote Text Char2"/>
    <w:basedOn w:val="DefaultParagraphFont"/>
    <w:uiPriority w:val="99"/>
    <w:semiHidden/>
    <w:rsid w:val="00E10136"/>
    <w:rPr>
      <w:sz w:val="20"/>
      <w:szCs w:val="20"/>
    </w:rPr>
  </w:style>
  <w:style w:type="paragraph" w:customStyle="1" w:styleId="Body">
    <w:name w:val="Body"/>
    <w:rsid w:val="00E10136"/>
    <w:pPr>
      <w:widowControl w:val="0"/>
      <w:pBdr>
        <w:top w:val="nil"/>
        <w:left w:val="nil"/>
        <w:bottom w:val="nil"/>
        <w:right w:val="nil"/>
        <w:between w:val="nil"/>
        <w:bar w:val="nil"/>
      </w:pBdr>
      <w:tabs>
        <w:tab w:val="left" w:pos="1440"/>
      </w:tabs>
      <w:spacing w:after="0" w:line="240" w:lineRule="auto"/>
    </w:pPr>
    <w:rPr>
      <w:rFonts w:ascii="Arial" w:eastAsia="Arial Unicode MS" w:hAnsi="Arial" w:cs="Arial Unicode MS"/>
      <w:color w:val="000000"/>
      <w:sz w:val="24"/>
      <w:szCs w:val="24"/>
      <w:u w:color="000000"/>
      <w:bdr w:val="nil"/>
      <w:lang w:val="de-DE"/>
    </w:rPr>
  </w:style>
  <w:style w:type="paragraph" w:styleId="Subtitle">
    <w:name w:val="Subtitle"/>
    <w:basedOn w:val="BodyText"/>
    <w:next w:val="Normal"/>
    <w:link w:val="SubtitleChar"/>
    <w:qFormat/>
    <w:rsid w:val="00E10136"/>
    <w:pPr>
      <w:numPr>
        <w:ilvl w:val="1"/>
      </w:numPr>
      <w:spacing w:after="160"/>
    </w:pPr>
    <w:rPr>
      <w:rFonts w:ascii="Calibri Light" w:hAnsi="Calibri Light" w:cstheme="minorBidi"/>
      <w:color w:val="4472C4" w:themeColor="accent1"/>
      <w:spacing w:val="15"/>
      <w:sz w:val="22"/>
      <w:szCs w:val="22"/>
    </w:rPr>
  </w:style>
  <w:style w:type="character" w:customStyle="1" w:styleId="SubtitleChar">
    <w:name w:val="Subtitle Char"/>
    <w:basedOn w:val="DefaultParagraphFont"/>
    <w:link w:val="Subtitle"/>
    <w:rsid w:val="00E10136"/>
    <w:rPr>
      <w:rFonts w:ascii="Calibri Light" w:eastAsiaTheme="minorEastAsia" w:hAnsi="Calibri Light"/>
      <w:color w:val="4472C4" w:themeColor="accent1"/>
      <w:spacing w:val="15"/>
    </w:rPr>
  </w:style>
  <w:style w:type="paragraph" w:customStyle="1" w:styleId="Subtitle1">
    <w:name w:val="Subtitle1"/>
    <w:basedOn w:val="BodyText"/>
    <w:next w:val="Normal"/>
    <w:qFormat/>
    <w:locked/>
    <w:rsid w:val="00E10136"/>
    <w:pPr>
      <w:spacing w:after="160"/>
    </w:pPr>
    <w:rPr>
      <w:rFonts w:ascii="Calibri Light" w:eastAsia="MS Mincho" w:hAnsi="Calibri Light" w:cs="Times New Roman"/>
      <w:color w:val="4F81BD"/>
      <w:spacing w:val="15"/>
      <w:sz w:val="22"/>
      <w:szCs w:val="22"/>
    </w:rPr>
  </w:style>
  <w:style w:type="paragraph" w:styleId="TOC1">
    <w:name w:val="toc 1"/>
    <w:basedOn w:val="Normal"/>
    <w:next w:val="Normal"/>
    <w:autoRedefine/>
    <w:uiPriority w:val="39"/>
    <w:unhideWhenUsed/>
    <w:rsid w:val="00EE6A79"/>
    <w:pPr>
      <w:tabs>
        <w:tab w:val="right" w:leader="dot" w:pos="9350"/>
      </w:tabs>
      <w:autoSpaceDE w:val="0"/>
      <w:autoSpaceDN w:val="0"/>
      <w:adjustRightInd w:val="0"/>
      <w:spacing w:after="120"/>
      <w:ind w:left="1296" w:hanging="1296"/>
    </w:pPr>
    <w:rPr>
      <w:rFonts w:eastAsia="Arial Unicode MS" w:cs="Arial"/>
      <w:bCs/>
      <w:noProof/>
      <w:kern w:val="32"/>
      <w:szCs w:val="20"/>
    </w:rPr>
  </w:style>
  <w:style w:type="paragraph" w:styleId="TOC2">
    <w:name w:val="toc 2"/>
    <w:basedOn w:val="Normal"/>
    <w:next w:val="Normal"/>
    <w:autoRedefine/>
    <w:uiPriority w:val="39"/>
    <w:unhideWhenUsed/>
    <w:rsid w:val="00EE6A79"/>
    <w:pPr>
      <w:autoSpaceDE w:val="0"/>
      <w:autoSpaceDN w:val="0"/>
      <w:adjustRightInd w:val="0"/>
      <w:spacing w:after="0"/>
      <w:ind w:left="240"/>
    </w:pPr>
    <w:rPr>
      <w:rFonts w:eastAsiaTheme="minorEastAsia" w:cstheme="minorHAnsi"/>
      <w:smallCaps/>
      <w:sz w:val="20"/>
      <w:szCs w:val="20"/>
    </w:rPr>
  </w:style>
  <w:style w:type="paragraph" w:styleId="TOC3">
    <w:name w:val="toc 3"/>
    <w:basedOn w:val="Normal"/>
    <w:next w:val="Normal"/>
    <w:autoRedefine/>
    <w:uiPriority w:val="39"/>
    <w:unhideWhenUsed/>
    <w:rsid w:val="00EE6A79"/>
    <w:pPr>
      <w:autoSpaceDE w:val="0"/>
      <w:autoSpaceDN w:val="0"/>
      <w:adjustRightInd w:val="0"/>
      <w:spacing w:after="0"/>
      <w:ind w:left="480"/>
    </w:pPr>
    <w:rPr>
      <w:rFonts w:eastAsiaTheme="minorEastAsia" w:cstheme="minorHAnsi"/>
      <w:i/>
      <w:iCs/>
      <w:sz w:val="20"/>
      <w:szCs w:val="20"/>
    </w:rPr>
  </w:style>
  <w:style w:type="paragraph" w:styleId="TOC4">
    <w:name w:val="toc 4"/>
    <w:basedOn w:val="Normal"/>
    <w:next w:val="Normal"/>
    <w:autoRedefine/>
    <w:uiPriority w:val="39"/>
    <w:unhideWhenUsed/>
    <w:rsid w:val="00EE6A79"/>
    <w:pPr>
      <w:autoSpaceDE w:val="0"/>
      <w:autoSpaceDN w:val="0"/>
      <w:adjustRightInd w:val="0"/>
      <w:spacing w:after="0"/>
      <w:ind w:left="720"/>
    </w:pPr>
    <w:rPr>
      <w:rFonts w:eastAsiaTheme="minorEastAsia" w:cstheme="minorHAnsi"/>
      <w:sz w:val="18"/>
      <w:szCs w:val="18"/>
    </w:rPr>
  </w:style>
  <w:style w:type="paragraph" w:styleId="TOC5">
    <w:name w:val="toc 5"/>
    <w:basedOn w:val="Normal"/>
    <w:next w:val="Normal"/>
    <w:autoRedefine/>
    <w:uiPriority w:val="39"/>
    <w:unhideWhenUsed/>
    <w:rsid w:val="00EE6A79"/>
    <w:pPr>
      <w:autoSpaceDE w:val="0"/>
      <w:autoSpaceDN w:val="0"/>
      <w:adjustRightInd w:val="0"/>
      <w:spacing w:after="0"/>
      <w:ind w:left="960"/>
    </w:pPr>
    <w:rPr>
      <w:rFonts w:eastAsiaTheme="minorEastAsia" w:cstheme="minorHAnsi"/>
      <w:sz w:val="18"/>
      <w:szCs w:val="18"/>
    </w:rPr>
  </w:style>
  <w:style w:type="paragraph" w:styleId="TOC6">
    <w:name w:val="toc 6"/>
    <w:basedOn w:val="Normal"/>
    <w:next w:val="Normal"/>
    <w:autoRedefine/>
    <w:uiPriority w:val="39"/>
    <w:unhideWhenUsed/>
    <w:rsid w:val="00EE6A79"/>
    <w:pPr>
      <w:autoSpaceDE w:val="0"/>
      <w:autoSpaceDN w:val="0"/>
      <w:adjustRightInd w:val="0"/>
      <w:spacing w:after="0"/>
      <w:ind w:left="1200"/>
    </w:pPr>
    <w:rPr>
      <w:rFonts w:eastAsiaTheme="minorEastAsia" w:cstheme="minorHAnsi"/>
      <w:sz w:val="18"/>
      <w:szCs w:val="18"/>
    </w:rPr>
  </w:style>
  <w:style w:type="paragraph" w:styleId="TOC7">
    <w:name w:val="toc 7"/>
    <w:basedOn w:val="Normal"/>
    <w:next w:val="Normal"/>
    <w:autoRedefine/>
    <w:uiPriority w:val="39"/>
    <w:unhideWhenUsed/>
    <w:rsid w:val="00EE6A79"/>
    <w:pPr>
      <w:autoSpaceDE w:val="0"/>
      <w:autoSpaceDN w:val="0"/>
      <w:adjustRightInd w:val="0"/>
      <w:spacing w:after="0"/>
      <w:ind w:left="1440"/>
    </w:pPr>
    <w:rPr>
      <w:rFonts w:eastAsiaTheme="minorEastAsia" w:cstheme="minorHAnsi"/>
      <w:sz w:val="18"/>
      <w:szCs w:val="18"/>
    </w:rPr>
  </w:style>
  <w:style w:type="paragraph" w:styleId="TOC8">
    <w:name w:val="toc 8"/>
    <w:basedOn w:val="Normal"/>
    <w:next w:val="Normal"/>
    <w:autoRedefine/>
    <w:uiPriority w:val="39"/>
    <w:unhideWhenUsed/>
    <w:rsid w:val="00EE6A79"/>
    <w:pPr>
      <w:autoSpaceDE w:val="0"/>
      <w:autoSpaceDN w:val="0"/>
      <w:adjustRightInd w:val="0"/>
      <w:spacing w:after="0"/>
      <w:ind w:left="1680"/>
    </w:pPr>
    <w:rPr>
      <w:rFonts w:eastAsiaTheme="minorEastAsia" w:cstheme="minorHAnsi"/>
      <w:sz w:val="18"/>
      <w:szCs w:val="18"/>
    </w:rPr>
  </w:style>
  <w:style w:type="paragraph" w:styleId="TOC9">
    <w:name w:val="toc 9"/>
    <w:basedOn w:val="Normal"/>
    <w:next w:val="Normal"/>
    <w:autoRedefine/>
    <w:uiPriority w:val="39"/>
    <w:unhideWhenUsed/>
    <w:rsid w:val="00EE6A79"/>
    <w:pPr>
      <w:autoSpaceDE w:val="0"/>
      <w:autoSpaceDN w:val="0"/>
      <w:adjustRightInd w:val="0"/>
      <w:spacing w:after="0"/>
      <w:ind w:left="1920"/>
    </w:pPr>
    <w:rPr>
      <w:rFonts w:eastAsiaTheme="minorEastAsia" w:cstheme="minorHAnsi"/>
      <w:sz w:val="18"/>
      <w:szCs w:val="18"/>
    </w:rPr>
  </w:style>
  <w:style w:type="character" w:customStyle="1" w:styleId="apple-converted-space">
    <w:name w:val="apple-converted-space"/>
    <w:basedOn w:val="DefaultParagraphFont"/>
    <w:rsid w:val="00E10136"/>
  </w:style>
  <w:style w:type="paragraph" w:styleId="EndnoteText">
    <w:name w:val="endnote text"/>
    <w:basedOn w:val="Normal"/>
    <w:link w:val="EndnoteTextChar"/>
    <w:semiHidden/>
    <w:unhideWhenUsed/>
    <w:rsid w:val="00EE6A79"/>
    <w:pPr>
      <w:autoSpaceDE w:val="0"/>
      <w:autoSpaceDN w:val="0"/>
      <w:adjustRightInd w:val="0"/>
      <w:spacing w:after="0"/>
    </w:pPr>
    <w:rPr>
      <w:rFonts w:eastAsiaTheme="minorEastAsia" w:cs="Arial"/>
      <w:sz w:val="20"/>
      <w:szCs w:val="20"/>
    </w:rPr>
  </w:style>
  <w:style w:type="character" w:customStyle="1" w:styleId="EndnoteTextChar">
    <w:name w:val="Endnote Text Char"/>
    <w:basedOn w:val="DefaultParagraphFont"/>
    <w:link w:val="EndnoteText"/>
    <w:semiHidden/>
    <w:rsid w:val="00E10136"/>
    <w:rPr>
      <w:rFonts w:ascii="Arial" w:eastAsiaTheme="minorEastAsia" w:hAnsi="Arial" w:cs="Arial"/>
      <w:sz w:val="20"/>
      <w:szCs w:val="20"/>
    </w:rPr>
  </w:style>
  <w:style w:type="character" w:styleId="EndnoteReference">
    <w:name w:val="endnote reference"/>
    <w:basedOn w:val="DefaultParagraphFont"/>
    <w:semiHidden/>
    <w:unhideWhenUsed/>
    <w:rsid w:val="00E10136"/>
    <w:rPr>
      <w:vertAlign w:val="superscript"/>
    </w:rPr>
  </w:style>
  <w:style w:type="paragraph" w:styleId="TOCHeading">
    <w:name w:val="TOC Heading"/>
    <w:basedOn w:val="Heading1"/>
    <w:next w:val="Normal"/>
    <w:uiPriority w:val="39"/>
    <w:unhideWhenUsed/>
    <w:qFormat/>
    <w:rsid w:val="00E10136"/>
    <w:pPr>
      <w:numPr>
        <w:numId w:val="0"/>
      </w:numPr>
      <w:spacing w:after="0"/>
      <w:outlineLvl w:val="9"/>
    </w:pPr>
    <w:rPr>
      <w:rFonts w:asciiTheme="majorHAnsi" w:hAnsiTheme="majorHAnsi"/>
      <w:b w:val="0"/>
      <w:color w:val="2F5496" w:themeColor="accent1" w:themeShade="BF"/>
      <w:sz w:val="32"/>
    </w:rPr>
  </w:style>
  <w:style w:type="paragraph" w:styleId="Index1">
    <w:name w:val="index 1"/>
    <w:basedOn w:val="Normal"/>
    <w:next w:val="Normal"/>
    <w:autoRedefine/>
    <w:uiPriority w:val="99"/>
    <w:unhideWhenUsed/>
    <w:rsid w:val="00E10136"/>
    <w:pPr>
      <w:tabs>
        <w:tab w:val="right" w:leader="dot" w:pos="9350"/>
      </w:tabs>
      <w:autoSpaceDE w:val="0"/>
      <w:autoSpaceDN w:val="0"/>
      <w:adjustRightInd w:val="0"/>
      <w:spacing w:after="0" w:line="360" w:lineRule="auto"/>
    </w:pPr>
    <w:rPr>
      <w:rFonts w:eastAsiaTheme="minorEastAsia" w:cs="Arial"/>
      <w:szCs w:val="24"/>
    </w:rPr>
  </w:style>
  <w:style w:type="paragraph" w:styleId="Index2">
    <w:name w:val="index 2"/>
    <w:basedOn w:val="Normal"/>
    <w:next w:val="Normal"/>
    <w:autoRedefine/>
    <w:uiPriority w:val="99"/>
    <w:semiHidden/>
    <w:unhideWhenUsed/>
    <w:rsid w:val="00EE6A79"/>
    <w:pPr>
      <w:autoSpaceDE w:val="0"/>
      <w:autoSpaceDN w:val="0"/>
      <w:adjustRightInd w:val="0"/>
      <w:spacing w:after="0"/>
      <w:ind w:left="480" w:hanging="240"/>
    </w:pPr>
    <w:rPr>
      <w:rFonts w:eastAsiaTheme="minorEastAsia" w:cs="Arial"/>
      <w:szCs w:val="24"/>
    </w:rPr>
  </w:style>
  <w:style w:type="paragraph" w:customStyle="1" w:styleId="BodyA">
    <w:name w:val="Body A"/>
    <w:rsid w:val="00E10136"/>
    <w:pPr>
      <w:widowControl w:val="0"/>
      <w:tabs>
        <w:tab w:val="left" w:pos="1440"/>
      </w:tabs>
      <w:spacing w:after="0" w:line="240" w:lineRule="auto"/>
    </w:pPr>
    <w:rPr>
      <w:rFonts w:ascii="Arial" w:eastAsia="Arial" w:hAnsi="Arial" w:cs="Arial"/>
      <w:color w:val="000000"/>
      <w:sz w:val="24"/>
      <w:szCs w:val="24"/>
      <w:u w:color="000000"/>
      <w:lang w:val="de-DE"/>
    </w:rPr>
  </w:style>
  <w:style w:type="numbering" w:customStyle="1" w:styleId="ImportedStyle2">
    <w:name w:val="Imported Style 2"/>
    <w:rsid w:val="00E10136"/>
    <w:pPr>
      <w:numPr>
        <w:numId w:val="34"/>
      </w:numPr>
    </w:pPr>
  </w:style>
  <w:style w:type="character" w:customStyle="1" w:styleId="ListParagraphChar">
    <w:name w:val="List Paragraph Char"/>
    <w:link w:val="ListParagraph"/>
    <w:uiPriority w:val="34"/>
    <w:rsid w:val="00E10136"/>
  </w:style>
  <w:style w:type="numbering" w:customStyle="1" w:styleId="NoList2">
    <w:name w:val="No List2"/>
    <w:next w:val="NoList"/>
    <w:uiPriority w:val="99"/>
    <w:semiHidden/>
    <w:unhideWhenUsed/>
    <w:rsid w:val="00CD3E3F"/>
  </w:style>
  <w:style w:type="table" w:customStyle="1" w:styleId="TableGrid4">
    <w:name w:val="Table Grid4"/>
    <w:basedOn w:val="TableNormal"/>
    <w:next w:val="TableGrid"/>
    <w:uiPriority w:val="39"/>
    <w:rsid w:val="00CD3E3F"/>
    <w:pPr>
      <w:spacing w:after="0" w:line="240" w:lineRule="auto"/>
    </w:pPr>
    <w:rPr>
      <w:rFonts w:ascii="Times New Roman" w:eastAsiaTheme="minorEastAsia"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CD3E3F"/>
  </w:style>
  <w:style w:type="numbering" w:customStyle="1" w:styleId="ImportedStyle21">
    <w:name w:val="Imported Style 21"/>
    <w:rsid w:val="00CD3E3F"/>
  </w:style>
  <w:style w:type="paragraph" w:customStyle="1" w:styleId="Heading41">
    <w:name w:val="Heading 41"/>
    <w:basedOn w:val="Normal"/>
    <w:next w:val="Normal"/>
    <w:uiPriority w:val="9"/>
    <w:unhideWhenUsed/>
    <w:qFormat/>
    <w:rsid w:val="00CD3E3F"/>
    <w:pPr>
      <w:keepNext/>
      <w:keepLines/>
      <w:pBdr>
        <w:top w:val="nil"/>
        <w:left w:val="nil"/>
        <w:bottom w:val="nil"/>
        <w:right w:val="nil"/>
        <w:between w:val="nil"/>
        <w:bar w:val="nil"/>
      </w:pBdr>
      <w:tabs>
        <w:tab w:val="num" w:pos="360"/>
      </w:tabs>
      <w:spacing w:before="240" w:after="240"/>
      <w:ind w:left="360" w:firstLine="5760"/>
      <w:outlineLvl w:val="3"/>
    </w:pPr>
    <w:rPr>
      <w:rFonts w:eastAsia="Times New Roman" w:cs="Times New Roman"/>
      <w:b/>
      <w:iCs/>
      <w:color w:val="000000"/>
      <w:sz w:val="26"/>
      <w:szCs w:val="24"/>
      <w:bdr w:val="nil"/>
    </w:rPr>
  </w:style>
  <w:style w:type="paragraph" w:customStyle="1" w:styleId="Heading61">
    <w:name w:val="Heading 61"/>
    <w:basedOn w:val="Normal"/>
    <w:next w:val="Normal"/>
    <w:uiPriority w:val="9"/>
    <w:unhideWhenUsed/>
    <w:qFormat/>
    <w:rsid w:val="00CD3E3F"/>
    <w:pPr>
      <w:keepNext/>
      <w:keepLines/>
      <w:pBdr>
        <w:top w:val="nil"/>
        <w:left w:val="nil"/>
        <w:bottom w:val="nil"/>
        <w:right w:val="nil"/>
        <w:between w:val="nil"/>
        <w:bar w:val="nil"/>
      </w:pBdr>
      <w:tabs>
        <w:tab w:val="num" w:pos="296"/>
      </w:tabs>
      <w:spacing w:before="240" w:after="240"/>
      <w:ind w:left="296" w:firstLine="7264"/>
      <w:outlineLvl w:val="5"/>
    </w:pPr>
    <w:rPr>
      <w:rFonts w:eastAsia="Times New Roman" w:cs="Times New Roman"/>
      <w:b/>
      <w:color w:val="000000"/>
      <w:szCs w:val="24"/>
      <w:bdr w:val="nil"/>
    </w:rPr>
  </w:style>
  <w:style w:type="paragraph" w:customStyle="1" w:styleId="Heading81">
    <w:name w:val="Heading 81"/>
    <w:basedOn w:val="Normal"/>
    <w:next w:val="Normal"/>
    <w:uiPriority w:val="9"/>
    <w:unhideWhenUsed/>
    <w:rsid w:val="00CD3E3F"/>
    <w:pPr>
      <w:keepNext/>
      <w:keepLines/>
      <w:pBdr>
        <w:top w:val="nil"/>
        <w:left w:val="nil"/>
        <w:bottom w:val="nil"/>
        <w:right w:val="nil"/>
        <w:between w:val="nil"/>
        <w:bar w:val="nil"/>
      </w:pBdr>
      <w:tabs>
        <w:tab w:val="num" w:pos="360"/>
      </w:tabs>
      <w:spacing w:before="240" w:after="240"/>
      <w:ind w:left="360" w:firstLine="8640"/>
      <w:outlineLvl w:val="7"/>
    </w:pPr>
    <w:rPr>
      <w:rFonts w:eastAsia="Times New Roman" w:cs="Times New Roman"/>
      <w:b/>
      <w:bCs/>
      <w:color w:val="000000"/>
      <w:szCs w:val="24"/>
      <w:bdr w:val="nil"/>
    </w:rPr>
  </w:style>
  <w:style w:type="character" w:styleId="Mention">
    <w:name w:val="Mention"/>
    <w:basedOn w:val="Hyperlink"/>
    <w:uiPriority w:val="99"/>
    <w:unhideWhenUsed/>
    <w:rsid w:val="00CD3E3F"/>
    <w:rPr>
      <w:rFonts w:ascii="Avenir LT Std 55 Roman" w:hAnsi="Avenir LT Std 55 Roman"/>
      <w:b w:val="0"/>
      <w:i/>
      <w:color w:val="1B74A0"/>
      <w:u w:val="none"/>
      <w:shd w:val="clear" w:color="auto" w:fill="E1DFDD"/>
    </w:rPr>
  </w:style>
  <w:style w:type="paragraph" w:customStyle="1" w:styleId="Heading42">
    <w:name w:val="Heading 42"/>
    <w:basedOn w:val="Normal"/>
    <w:next w:val="Normal"/>
    <w:uiPriority w:val="9"/>
    <w:unhideWhenUsed/>
    <w:qFormat/>
    <w:rsid w:val="00CD3E3F"/>
    <w:pPr>
      <w:keepNext/>
      <w:keepLines/>
      <w:pBdr>
        <w:top w:val="nil"/>
        <w:left w:val="nil"/>
        <w:bottom w:val="nil"/>
        <w:right w:val="nil"/>
        <w:between w:val="nil"/>
        <w:bar w:val="nil"/>
      </w:pBdr>
      <w:tabs>
        <w:tab w:val="num" w:pos="360"/>
      </w:tabs>
      <w:spacing w:before="240" w:after="240"/>
      <w:ind w:left="360" w:firstLine="5760"/>
      <w:outlineLvl w:val="3"/>
    </w:pPr>
    <w:rPr>
      <w:rFonts w:eastAsia="Times New Roman" w:cs="Times New Roman"/>
      <w:b/>
      <w:iCs/>
      <w:color w:val="000000"/>
      <w:sz w:val="26"/>
      <w:szCs w:val="24"/>
      <w:bdr w:val="nil"/>
    </w:rPr>
  </w:style>
  <w:style w:type="paragraph" w:customStyle="1" w:styleId="Heading62">
    <w:name w:val="Heading 62"/>
    <w:basedOn w:val="Normal"/>
    <w:next w:val="Normal"/>
    <w:uiPriority w:val="9"/>
    <w:unhideWhenUsed/>
    <w:qFormat/>
    <w:rsid w:val="00CD3E3F"/>
    <w:pPr>
      <w:keepNext/>
      <w:keepLines/>
      <w:pBdr>
        <w:top w:val="nil"/>
        <w:left w:val="nil"/>
        <w:bottom w:val="nil"/>
        <w:right w:val="nil"/>
        <w:between w:val="nil"/>
        <w:bar w:val="nil"/>
      </w:pBdr>
      <w:tabs>
        <w:tab w:val="num" w:pos="296"/>
      </w:tabs>
      <w:spacing w:before="240" w:after="240"/>
      <w:ind w:left="296" w:firstLine="7264"/>
      <w:outlineLvl w:val="5"/>
    </w:pPr>
    <w:rPr>
      <w:rFonts w:eastAsia="Times New Roman" w:cs="Times New Roman"/>
      <w:b/>
      <w:color w:val="000000"/>
      <w:szCs w:val="24"/>
      <w:bdr w:val="nil"/>
    </w:rPr>
  </w:style>
  <w:style w:type="paragraph" w:customStyle="1" w:styleId="Heading82">
    <w:name w:val="Heading 82"/>
    <w:basedOn w:val="Normal"/>
    <w:next w:val="Normal"/>
    <w:uiPriority w:val="9"/>
    <w:unhideWhenUsed/>
    <w:rsid w:val="00CD3E3F"/>
    <w:pPr>
      <w:keepNext/>
      <w:keepLines/>
      <w:pBdr>
        <w:top w:val="nil"/>
        <w:left w:val="nil"/>
        <w:bottom w:val="nil"/>
        <w:right w:val="nil"/>
        <w:between w:val="nil"/>
        <w:bar w:val="nil"/>
      </w:pBdr>
      <w:tabs>
        <w:tab w:val="num" w:pos="360"/>
      </w:tabs>
      <w:spacing w:before="240" w:after="240"/>
      <w:ind w:left="360" w:firstLine="8640"/>
      <w:outlineLvl w:val="7"/>
    </w:pPr>
    <w:rPr>
      <w:rFonts w:eastAsia="Times New Roman" w:cs="Times New Roman"/>
      <w:b/>
      <w:bCs/>
      <w:color w:val="000000"/>
      <w:szCs w:val="24"/>
      <w:bdr w:val="nil"/>
    </w:rPr>
  </w:style>
  <w:style w:type="paragraph" w:customStyle="1" w:styleId="xl67">
    <w:name w:val="xl67"/>
    <w:basedOn w:val="Normal"/>
    <w:rsid w:val="00CD3E3F"/>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color w:val="000000"/>
      <w:szCs w:val="24"/>
    </w:rPr>
  </w:style>
  <w:style w:type="paragraph" w:customStyle="1" w:styleId="xl68">
    <w:name w:val="xl68"/>
    <w:basedOn w:val="Normal"/>
    <w:rsid w:val="00CD3E3F"/>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color w:val="000000"/>
      <w:szCs w:val="24"/>
    </w:rPr>
  </w:style>
  <w:style w:type="paragraph" w:customStyle="1" w:styleId="xl69">
    <w:name w:val="xl69"/>
    <w:basedOn w:val="Normal"/>
    <w:rsid w:val="00CD3E3F"/>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color w:val="000000"/>
      <w:szCs w:val="24"/>
    </w:rPr>
  </w:style>
  <w:style w:type="paragraph" w:customStyle="1" w:styleId="xl70">
    <w:name w:val="xl70"/>
    <w:basedOn w:val="Normal"/>
    <w:rsid w:val="00CD3E3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Times New Roman" w:eastAsia="Times New Roman" w:hAnsi="Times New Roman" w:cs="Times New Roman"/>
      <w:color w:val="000000"/>
      <w:szCs w:val="24"/>
    </w:rPr>
  </w:style>
  <w:style w:type="paragraph" w:customStyle="1" w:styleId="xl71">
    <w:name w:val="xl71"/>
    <w:basedOn w:val="Normal"/>
    <w:rsid w:val="00CD3E3F"/>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szCs w:val="24"/>
    </w:rPr>
  </w:style>
  <w:style w:type="paragraph" w:customStyle="1" w:styleId="xl72">
    <w:name w:val="xl72"/>
    <w:basedOn w:val="Normal"/>
    <w:rsid w:val="00CD3E3F"/>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szCs w:val="24"/>
    </w:rPr>
  </w:style>
  <w:style w:type="paragraph" w:customStyle="1" w:styleId="xl73">
    <w:name w:val="xl73"/>
    <w:basedOn w:val="Normal"/>
    <w:rsid w:val="00CD3E3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Times New Roman" w:eastAsia="Times New Roman" w:hAnsi="Times New Roman" w:cs="Times New Roman"/>
      <w:b/>
      <w:bCs/>
      <w:color w:val="000000"/>
      <w:szCs w:val="24"/>
    </w:rPr>
  </w:style>
  <w:style w:type="paragraph" w:customStyle="1" w:styleId="xl74">
    <w:name w:val="xl74"/>
    <w:basedOn w:val="Normal"/>
    <w:rsid w:val="00CD3E3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b/>
      <w:bCs/>
      <w:color w:val="000000"/>
      <w:szCs w:val="24"/>
    </w:rPr>
  </w:style>
  <w:style w:type="paragraph" w:customStyle="1" w:styleId="xl75">
    <w:name w:val="xl75"/>
    <w:basedOn w:val="Normal"/>
    <w:rsid w:val="00CD3E3F"/>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eastAsia="Times New Roman" w:hAnsi="Calibri" w:cs="Calibri"/>
      <w:color w:val="000000"/>
      <w:szCs w:val="24"/>
    </w:rPr>
  </w:style>
  <w:style w:type="paragraph" w:customStyle="1" w:styleId="xl76">
    <w:name w:val="xl76"/>
    <w:basedOn w:val="Normal"/>
    <w:rsid w:val="00CD3E3F"/>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eastAsia="Times New Roman" w:hAnsi="Calibri" w:cs="Calibri"/>
      <w:color w:val="000000"/>
      <w:szCs w:val="24"/>
    </w:rPr>
  </w:style>
  <w:style w:type="character" w:customStyle="1" w:styleId="cf01">
    <w:name w:val="cf01"/>
    <w:basedOn w:val="DefaultParagraphFont"/>
    <w:rsid w:val="00CD3E3F"/>
    <w:rPr>
      <w:rFonts w:ascii="Segoe UI" w:hAnsi="Segoe UI" w:cs="Segoe UI" w:hint="default"/>
      <w:sz w:val="18"/>
      <w:szCs w:val="18"/>
    </w:rPr>
  </w:style>
  <w:style w:type="character" w:customStyle="1" w:styleId="normaltextrun">
    <w:name w:val="normaltextrun"/>
    <w:basedOn w:val="DefaultParagraphFont"/>
    <w:rsid w:val="00CD3E3F"/>
  </w:style>
  <w:style w:type="character" w:customStyle="1" w:styleId="eop">
    <w:name w:val="eop"/>
    <w:basedOn w:val="DefaultParagraphFont"/>
    <w:rsid w:val="00CD3E3F"/>
  </w:style>
  <w:style w:type="character" w:customStyle="1" w:styleId="ui-provider">
    <w:name w:val="ui-provider"/>
    <w:basedOn w:val="DefaultParagraphFont"/>
    <w:rsid w:val="00CD3E3F"/>
  </w:style>
  <w:style w:type="table" w:styleId="GridTable3-Accent3">
    <w:name w:val="Grid Table 3 Accent 3"/>
    <w:basedOn w:val="TableNormal"/>
    <w:uiPriority w:val="48"/>
    <w:rsid w:val="00CA3DC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PlainTable1">
    <w:name w:val="Plain Table 1"/>
    <w:basedOn w:val="TableNormal"/>
    <w:uiPriority w:val="41"/>
    <w:rsid w:val="00EA39D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graph">
    <w:name w:val="paragraph"/>
    <w:basedOn w:val="Normal"/>
    <w:rsid w:val="00B905E9"/>
    <w:pPr>
      <w:spacing w:before="100" w:beforeAutospacing="1" w:after="100" w:afterAutospacing="1"/>
    </w:pPr>
    <w:rPr>
      <w:rFonts w:ascii="Times New Roman" w:eastAsia="Times New Roman" w:hAnsi="Times New Roman" w:cs="Times New Roman"/>
      <w:szCs w:val="24"/>
    </w:rPr>
  </w:style>
  <w:style w:type="character" w:styleId="SubtleEmphasis">
    <w:name w:val="Subtle Emphasis"/>
    <w:basedOn w:val="DefaultParagraphFont"/>
    <w:uiPriority w:val="19"/>
    <w:qFormat/>
    <w:rsid w:val="00382106"/>
    <w:rPr>
      <w:rFonts w:ascii="Arial" w:hAnsi="Arial"/>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175526">
      <w:bodyDiv w:val="1"/>
      <w:marLeft w:val="0"/>
      <w:marRight w:val="0"/>
      <w:marTop w:val="0"/>
      <w:marBottom w:val="0"/>
      <w:divBdr>
        <w:top w:val="none" w:sz="0" w:space="0" w:color="auto"/>
        <w:left w:val="none" w:sz="0" w:space="0" w:color="auto"/>
        <w:bottom w:val="none" w:sz="0" w:space="0" w:color="auto"/>
        <w:right w:val="none" w:sz="0" w:space="0" w:color="auto"/>
      </w:divBdr>
    </w:div>
    <w:div w:id="419835065">
      <w:bodyDiv w:val="1"/>
      <w:marLeft w:val="0"/>
      <w:marRight w:val="0"/>
      <w:marTop w:val="0"/>
      <w:marBottom w:val="0"/>
      <w:divBdr>
        <w:top w:val="none" w:sz="0" w:space="0" w:color="auto"/>
        <w:left w:val="none" w:sz="0" w:space="0" w:color="auto"/>
        <w:bottom w:val="none" w:sz="0" w:space="0" w:color="auto"/>
        <w:right w:val="none" w:sz="0" w:space="0" w:color="auto"/>
      </w:divBdr>
      <w:divsChild>
        <w:div w:id="33770021">
          <w:marLeft w:val="0"/>
          <w:marRight w:val="0"/>
          <w:marTop w:val="0"/>
          <w:marBottom w:val="0"/>
          <w:divBdr>
            <w:top w:val="none" w:sz="0" w:space="0" w:color="auto"/>
            <w:left w:val="none" w:sz="0" w:space="0" w:color="auto"/>
            <w:bottom w:val="none" w:sz="0" w:space="0" w:color="auto"/>
            <w:right w:val="none" w:sz="0" w:space="0" w:color="auto"/>
          </w:divBdr>
          <w:divsChild>
            <w:div w:id="1449347834">
              <w:marLeft w:val="0"/>
              <w:marRight w:val="0"/>
              <w:marTop w:val="0"/>
              <w:marBottom w:val="0"/>
              <w:divBdr>
                <w:top w:val="none" w:sz="0" w:space="0" w:color="auto"/>
                <w:left w:val="none" w:sz="0" w:space="0" w:color="auto"/>
                <w:bottom w:val="none" w:sz="0" w:space="0" w:color="auto"/>
                <w:right w:val="none" w:sz="0" w:space="0" w:color="auto"/>
              </w:divBdr>
            </w:div>
          </w:divsChild>
        </w:div>
        <w:div w:id="33777108">
          <w:marLeft w:val="0"/>
          <w:marRight w:val="0"/>
          <w:marTop w:val="0"/>
          <w:marBottom w:val="0"/>
          <w:divBdr>
            <w:top w:val="none" w:sz="0" w:space="0" w:color="auto"/>
            <w:left w:val="none" w:sz="0" w:space="0" w:color="auto"/>
            <w:bottom w:val="none" w:sz="0" w:space="0" w:color="auto"/>
            <w:right w:val="none" w:sz="0" w:space="0" w:color="auto"/>
          </w:divBdr>
          <w:divsChild>
            <w:div w:id="10373545">
              <w:marLeft w:val="0"/>
              <w:marRight w:val="0"/>
              <w:marTop w:val="0"/>
              <w:marBottom w:val="0"/>
              <w:divBdr>
                <w:top w:val="none" w:sz="0" w:space="0" w:color="auto"/>
                <w:left w:val="none" w:sz="0" w:space="0" w:color="auto"/>
                <w:bottom w:val="none" w:sz="0" w:space="0" w:color="auto"/>
                <w:right w:val="none" w:sz="0" w:space="0" w:color="auto"/>
              </w:divBdr>
            </w:div>
          </w:divsChild>
        </w:div>
        <w:div w:id="35660374">
          <w:marLeft w:val="0"/>
          <w:marRight w:val="0"/>
          <w:marTop w:val="0"/>
          <w:marBottom w:val="0"/>
          <w:divBdr>
            <w:top w:val="none" w:sz="0" w:space="0" w:color="auto"/>
            <w:left w:val="none" w:sz="0" w:space="0" w:color="auto"/>
            <w:bottom w:val="none" w:sz="0" w:space="0" w:color="auto"/>
            <w:right w:val="none" w:sz="0" w:space="0" w:color="auto"/>
          </w:divBdr>
          <w:divsChild>
            <w:div w:id="2110656990">
              <w:marLeft w:val="0"/>
              <w:marRight w:val="0"/>
              <w:marTop w:val="0"/>
              <w:marBottom w:val="0"/>
              <w:divBdr>
                <w:top w:val="none" w:sz="0" w:space="0" w:color="auto"/>
                <w:left w:val="none" w:sz="0" w:space="0" w:color="auto"/>
                <w:bottom w:val="none" w:sz="0" w:space="0" w:color="auto"/>
                <w:right w:val="none" w:sz="0" w:space="0" w:color="auto"/>
              </w:divBdr>
            </w:div>
          </w:divsChild>
        </w:div>
        <w:div w:id="53437116">
          <w:marLeft w:val="0"/>
          <w:marRight w:val="0"/>
          <w:marTop w:val="0"/>
          <w:marBottom w:val="0"/>
          <w:divBdr>
            <w:top w:val="none" w:sz="0" w:space="0" w:color="auto"/>
            <w:left w:val="none" w:sz="0" w:space="0" w:color="auto"/>
            <w:bottom w:val="none" w:sz="0" w:space="0" w:color="auto"/>
            <w:right w:val="none" w:sz="0" w:space="0" w:color="auto"/>
          </w:divBdr>
          <w:divsChild>
            <w:div w:id="1866946643">
              <w:marLeft w:val="0"/>
              <w:marRight w:val="0"/>
              <w:marTop w:val="0"/>
              <w:marBottom w:val="0"/>
              <w:divBdr>
                <w:top w:val="none" w:sz="0" w:space="0" w:color="auto"/>
                <w:left w:val="none" w:sz="0" w:space="0" w:color="auto"/>
                <w:bottom w:val="none" w:sz="0" w:space="0" w:color="auto"/>
                <w:right w:val="none" w:sz="0" w:space="0" w:color="auto"/>
              </w:divBdr>
            </w:div>
          </w:divsChild>
        </w:div>
        <w:div w:id="71508325">
          <w:marLeft w:val="0"/>
          <w:marRight w:val="0"/>
          <w:marTop w:val="0"/>
          <w:marBottom w:val="0"/>
          <w:divBdr>
            <w:top w:val="none" w:sz="0" w:space="0" w:color="auto"/>
            <w:left w:val="none" w:sz="0" w:space="0" w:color="auto"/>
            <w:bottom w:val="none" w:sz="0" w:space="0" w:color="auto"/>
            <w:right w:val="none" w:sz="0" w:space="0" w:color="auto"/>
          </w:divBdr>
          <w:divsChild>
            <w:div w:id="1660422301">
              <w:marLeft w:val="0"/>
              <w:marRight w:val="0"/>
              <w:marTop w:val="0"/>
              <w:marBottom w:val="0"/>
              <w:divBdr>
                <w:top w:val="none" w:sz="0" w:space="0" w:color="auto"/>
                <w:left w:val="none" w:sz="0" w:space="0" w:color="auto"/>
                <w:bottom w:val="none" w:sz="0" w:space="0" w:color="auto"/>
                <w:right w:val="none" w:sz="0" w:space="0" w:color="auto"/>
              </w:divBdr>
            </w:div>
          </w:divsChild>
        </w:div>
        <w:div w:id="128674684">
          <w:marLeft w:val="0"/>
          <w:marRight w:val="0"/>
          <w:marTop w:val="0"/>
          <w:marBottom w:val="0"/>
          <w:divBdr>
            <w:top w:val="none" w:sz="0" w:space="0" w:color="auto"/>
            <w:left w:val="none" w:sz="0" w:space="0" w:color="auto"/>
            <w:bottom w:val="none" w:sz="0" w:space="0" w:color="auto"/>
            <w:right w:val="none" w:sz="0" w:space="0" w:color="auto"/>
          </w:divBdr>
          <w:divsChild>
            <w:div w:id="1987586695">
              <w:marLeft w:val="0"/>
              <w:marRight w:val="0"/>
              <w:marTop w:val="0"/>
              <w:marBottom w:val="0"/>
              <w:divBdr>
                <w:top w:val="none" w:sz="0" w:space="0" w:color="auto"/>
                <w:left w:val="none" w:sz="0" w:space="0" w:color="auto"/>
                <w:bottom w:val="none" w:sz="0" w:space="0" w:color="auto"/>
                <w:right w:val="none" w:sz="0" w:space="0" w:color="auto"/>
              </w:divBdr>
            </w:div>
          </w:divsChild>
        </w:div>
        <w:div w:id="169029590">
          <w:marLeft w:val="0"/>
          <w:marRight w:val="0"/>
          <w:marTop w:val="0"/>
          <w:marBottom w:val="0"/>
          <w:divBdr>
            <w:top w:val="none" w:sz="0" w:space="0" w:color="auto"/>
            <w:left w:val="none" w:sz="0" w:space="0" w:color="auto"/>
            <w:bottom w:val="none" w:sz="0" w:space="0" w:color="auto"/>
            <w:right w:val="none" w:sz="0" w:space="0" w:color="auto"/>
          </w:divBdr>
          <w:divsChild>
            <w:div w:id="2064983747">
              <w:marLeft w:val="0"/>
              <w:marRight w:val="0"/>
              <w:marTop w:val="0"/>
              <w:marBottom w:val="0"/>
              <w:divBdr>
                <w:top w:val="none" w:sz="0" w:space="0" w:color="auto"/>
                <w:left w:val="none" w:sz="0" w:space="0" w:color="auto"/>
                <w:bottom w:val="none" w:sz="0" w:space="0" w:color="auto"/>
                <w:right w:val="none" w:sz="0" w:space="0" w:color="auto"/>
              </w:divBdr>
            </w:div>
          </w:divsChild>
        </w:div>
        <w:div w:id="213543975">
          <w:marLeft w:val="0"/>
          <w:marRight w:val="0"/>
          <w:marTop w:val="0"/>
          <w:marBottom w:val="0"/>
          <w:divBdr>
            <w:top w:val="none" w:sz="0" w:space="0" w:color="auto"/>
            <w:left w:val="none" w:sz="0" w:space="0" w:color="auto"/>
            <w:bottom w:val="none" w:sz="0" w:space="0" w:color="auto"/>
            <w:right w:val="none" w:sz="0" w:space="0" w:color="auto"/>
          </w:divBdr>
          <w:divsChild>
            <w:div w:id="973758221">
              <w:marLeft w:val="0"/>
              <w:marRight w:val="0"/>
              <w:marTop w:val="0"/>
              <w:marBottom w:val="0"/>
              <w:divBdr>
                <w:top w:val="none" w:sz="0" w:space="0" w:color="auto"/>
                <w:left w:val="none" w:sz="0" w:space="0" w:color="auto"/>
                <w:bottom w:val="none" w:sz="0" w:space="0" w:color="auto"/>
                <w:right w:val="none" w:sz="0" w:space="0" w:color="auto"/>
              </w:divBdr>
            </w:div>
          </w:divsChild>
        </w:div>
        <w:div w:id="247227418">
          <w:marLeft w:val="0"/>
          <w:marRight w:val="0"/>
          <w:marTop w:val="0"/>
          <w:marBottom w:val="0"/>
          <w:divBdr>
            <w:top w:val="none" w:sz="0" w:space="0" w:color="auto"/>
            <w:left w:val="none" w:sz="0" w:space="0" w:color="auto"/>
            <w:bottom w:val="none" w:sz="0" w:space="0" w:color="auto"/>
            <w:right w:val="none" w:sz="0" w:space="0" w:color="auto"/>
          </w:divBdr>
          <w:divsChild>
            <w:div w:id="144591230">
              <w:marLeft w:val="0"/>
              <w:marRight w:val="0"/>
              <w:marTop w:val="0"/>
              <w:marBottom w:val="0"/>
              <w:divBdr>
                <w:top w:val="none" w:sz="0" w:space="0" w:color="auto"/>
                <w:left w:val="none" w:sz="0" w:space="0" w:color="auto"/>
                <w:bottom w:val="none" w:sz="0" w:space="0" w:color="auto"/>
                <w:right w:val="none" w:sz="0" w:space="0" w:color="auto"/>
              </w:divBdr>
            </w:div>
          </w:divsChild>
        </w:div>
        <w:div w:id="278996614">
          <w:marLeft w:val="0"/>
          <w:marRight w:val="0"/>
          <w:marTop w:val="0"/>
          <w:marBottom w:val="0"/>
          <w:divBdr>
            <w:top w:val="none" w:sz="0" w:space="0" w:color="auto"/>
            <w:left w:val="none" w:sz="0" w:space="0" w:color="auto"/>
            <w:bottom w:val="none" w:sz="0" w:space="0" w:color="auto"/>
            <w:right w:val="none" w:sz="0" w:space="0" w:color="auto"/>
          </w:divBdr>
          <w:divsChild>
            <w:div w:id="1430084852">
              <w:marLeft w:val="0"/>
              <w:marRight w:val="0"/>
              <w:marTop w:val="0"/>
              <w:marBottom w:val="0"/>
              <w:divBdr>
                <w:top w:val="none" w:sz="0" w:space="0" w:color="auto"/>
                <w:left w:val="none" w:sz="0" w:space="0" w:color="auto"/>
                <w:bottom w:val="none" w:sz="0" w:space="0" w:color="auto"/>
                <w:right w:val="none" w:sz="0" w:space="0" w:color="auto"/>
              </w:divBdr>
            </w:div>
          </w:divsChild>
        </w:div>
        <w:div w:id="293026281">
          <w:marLeft w:val="0"/>
          <w:marRight w:val="0"/>
          <w:marTop w:val="0"/>
          <w:marBottom w:val="0"/>
          <w:divBdr>
            <w:top w:val="none" w:sz="0" w:space="0" w:color="auto"/>
            <w:left w:val="none" w:sz="0" w:space="0" w:color="auto"/>
            <w:bottom w:val="none" w:sz="0" w:space="0" w:color="auto"/>
            <w:right w:val="none" w:sz="0" w:space="0" w:color="auto"/>
          </w:divBdr>
          <w:divsChild>
            <w:div w:id="1386443244">
              <w:marLeft w:val="0"/>
              <w:marRight w:val="0"/>
              <w:marTop w:val="0"/>
              <w:marBottom w:val="0"/>
              <w:divBdr>
                <w:top w:val="none" w:sz="0" w:space="0" w:color="auto"/>
                <w:left w:val="none" w:sz="0" w:space="0" w:color="auto"/>
                <w:bottom w:val="none" w:sz="0" w:space="0" w:color="auto"/>
                <w:right w:val="none" w:sz="0" w:space="0" w:color="auto"/>
              </w:divBdr>
            </w:div>
          </w:divsChild>
        </w:div>
        <w:div w:id="319162686">
          <w:marLeft w:val="0"/>
          <w:marRight w:val="0"/>
          <w:marTop w:val="0"/>
          <w:marBottom w:val="0"/>
          <w:divBdr>
            <w:top w:val="none" w:sz="0" w:space="0" w:color="auto"/>
            <w:left w:val="none" w:sz="0" w:space="0" w:color="auto"/>
            <w:bottom w:val="none" w:sz="0" w:space="0" w:color="auto"/>
            <w:right w:val="none" w:sz="0" w:space="0" w:color="auto"/>
          </w:divBdr>
          <w:divsChild>
            <w:div w:id="735250596">
              <w:marLeft w:val="0"/>
              <w:marRight w:val="0"/>
              <w:marTop w:val="0"/>
              <w:marBottom w:val="0"/>
              <w:divBdr>
                <w:top w:val="none" w:sz="0" w:space="0" w:color="auto"/>
                <w:left w:val="none" w:sz="0" w:space="0" w:color="auto"/>
                <w:bottom w:val="none" w:sz="0" w:space="0" w:color="auto"/>
                <w:right w:val="none" w:sz="0" w:space="0" w:color="auto"/>
              </w:divBdr>
            </w:div>
          </w:divsChild>
        </w:div>
        <w:div w:id="351346998">
          <w:marLeft w:val="0"/>
          <w:marRight w:val="0"/>
          <w:marTop w:val="0"/>
          <w:marBottom w:val="0"/>
          <w:divBdr>
            <w:top w:val="none" w:sz="0" w:space="0" w:color="auto"/>
            <w:left w:val="none" w:sz="0" w:space="0" w:color="auto"/>
            <w:bottom w:val="none" w:sz="0" w:space="0" w:color="auto"/>
            <w:right w:val="none" w:sz="0" w:space="0" w:color="auto"/>
          </w:divBdr>
          <w:divsChild>
            <w:div w:id="307437320">
              <w:marLeft w:val="0"/>
              <w:marRight w:val="0"/>
              <w:marTop w:val="0"/>
              <w:marBottom w:val="0"/>
              <w:divBdr>
                <w:top w:val="none" w:sz="0" w:space="0" w:color="auto"/>
                <w:left w:val="none" w:sz="0" w:space="0" w:color="auto"/>
                <w:bottom w:val="none" w:sz="0" w:space="0" w:color="auto"/>
                <w:right w:val="none" w:sz="0" w:space="0" w:color="auto"/>
              </w:divBdr>
            </w:div>
          </w:divsChild>
        </w:div>
        <w:div w:id="477693117">
          <w:marLeft w:val="0"/>
          <w:marRight w:val="0"/>
          <w:marTop w:val="0"/>
          <w:marBottom w:val="0"/>
          <w:divBdr>
            <w:top w:val="none" w:sz="0" w:space="0" w:color="auto"/>
            <w:left w:val="none" w:sz="0" w:space="0" w:color="auto"/>
            <w:bottom w:val="none" w:sz="0" w:space="0" w:color="auto"/>
            <w:right w:val="none" w:sz="0" w:space="0" w:color="auto"/>
          </w:divBdr>
          <w:divsChild>
            <w:div w:id="177818343">
              <w:marLeft w:val="0"/>
              <w:marRight w:val="0"/>
              <w:marTop w:val="0"/>
              <w:marBottom w:val="0"/>
              <w:divBdr>
                <w:top w:val="none" w:sz="0" w:space="0" w:color="auto"/>
                <w:left w:val="none" w:sz="0" w:space="0" w:color="auto"/>
                <w:bottom w:val="none" w:sz="0" w:space="0" w:color="auto"/>
                <w:right w:val="none" w:sz="0" w:space="0" w:color="auto"/>
              </w:divBdr>
            </w:div>
          </w:divsChild>
        </w:div>
        <w:div w:id="489565241">
          <w:marLeft w:val="0"/>
          <w:marRight w:val="0"/>
          <w:marTop w:val="0"/>
          <w:marBottom w:val="0"/>
          <w:divBdr>
            <w:top w:val="none" w:sz="0" w:space="0" w:color="auto"/>
            <w:left w:val="none" w:sz="0" w:space="0" w:color="auto"/>
            <w:bottom w:val="none" w:sz="0" w:space="0" w:color="auto"/>
            <w:right w:val="none" w:sz="0" w:space="0" w:color="auto"/>
          </w:divBdr>
          <w:divsChild>
            <w:div w:id="1823542751">
              <w:marLeft w:val="0"/>
              <w:marRight w:val="0"/>
              <w:marTop w:val="0"/>
              <w:marBottom w:val="0"/>
              <w:divBdr>
                <w:top w:val="none" w:sz="0" w:space="0" w:color="auto"/>
                <w:left w:val="none" w:sz="0" w:space="0" w:color="auto"/>
                <w:bottom w:val="none" w:sz="0" w:space="0" w:color="auto"/>
                <w:right w:val="none" w:sz="0" w:space="0" w:color="auto"/>
              </w:divBdr>
            </w:div>
          </w:divsChild>
        </w:div>
        <w:div w:id="527566251">
          <w:marLeft w:val="0"/>
          <w:marRight w:val="0"/>
          <w:marTop w:val="0"/>
          <w:marBottom w:val="0"/>
          <w:divBdr>
            <w:top w:val="none" w:sz="0" w:space="0" w:color="auto"/>
            <w:left w:val="none" w:sz="0" w:space="0" w:color="auto"/>
            <w:bottom w:val="none" w:sz="0" w:space="0" w:color="auto"/>
            <w:right w:val="none" w:sz="0" w:space="0" w:color="auto"/>
          </w:divBdr>
          <w:divsChild>
            <w:div w:id="96800246">
              <w:marLeft w:val="0"/>
              <w:marRight w:val="0"/>
              <w:marTop w:val="0"/>
              <w:marBottom w:val="0"/>
              <w:divBdr>
                <w:top w:val="none" w:sz="0" w:space="0" w:color="auto"/>
                <w:left w:val="none" w:sz="0" w:space="0" w:color="auto"/>
                <w:bottom w:val="none" w:sz="0" w:space="0" w:color="auto"/>
                <w:right w:val="none" w:sz="0" w:space="0" w:color="auto"/>
              </w:divBdr>
            </w:div>
          </w:divsChild>
        </w:div>
        <w:div w:id="541669596">
          <w:marLeft w:val="0"/>
          <w:marRight w:val="0"/>
          <w:marTop w:val="0"/>
          <w:marBottom w:val="0"/>
          <w:divBdr>
            <w:top w:val="none" w:sz="0" w:space="0" w:color="auto"/>
            <w:left w:val="none" w:sz="0" w:space="0" w:color="auto"/>
            <w:bottom w:val="none" w:sz="0" w:space="0" w:color="auto"/>
            <w:right w:val="none" w:sz="0" w:space="0" w:color="auto"/>
          </w:divBdr>
          <w:divsChild>
            <w:div w:id="438181627">
              <w:marLeft w:val="0"/>
              <w:marRight w:val="0"/>
              <w:marTop w:val="0"/>
              <w:marBottom w:val="0"/>
              <w:divBdr>
                <w:top w:val="none" w:sz="0" w:space="0" w:color="auto"/>
                <w:left w:val="none" w:sz="0" w:space="0" w:color="auto"/>
                <w:bottom w:val="none" w:sz="0" w:space="0" w:color="auto"/>
                <w:right w:val="none" w:sz="0" w:space="0" w:color="auto"/>
              </w:divBdr>
            </w:div>
          </w:divsChild>
        </w:div>
        <w:div w:id="552620501">
          <w:marLeft w:val="0"/>
          <w:marRight w:val="0"/>
          <w:marTop w:val="0"/>
          <w:marBottom w:val="0"/>
          <w:divBdr>
            <w:top w:val="none" w:sz="0" w:space="0" w:color="auto"/>
            <w:left w:val="none" w:sz="0" w:space="0" w:color="auto"/>
            <w:bottom w:val="none" w:sz="0" w:space="0" w:color="auto"/>
            <w:right w:val="none" w:sz="0" w:space="0" w:color="auto"/>
          </w:divBdr>
          <w:divsChild>
            <w:div w:id="484511606">
              <w:marLeft w:val="0"/>
              <w:marRight w:val="0"/>
              <w:marTop w:val="0"/>
              <w:marBottom w:val="0"/>
              <w:divBdr>
                <w:top w:val="none" w:sz="0" w:space="0" w:color="auto"/>
                <w:left w:val="none" w:sz="0" w:space="0" w:color="auto"/>
                <w:bottom w:val="none" w:sz="0" w:space="0" w:color="auto"/>
                <w:right w:val="none" w:sz="0" w:space="0" w:color="auto"/>
              </w:divBdr>
            </w:div>
          </w:divsChild>
        </w:div>
        <w:div w:id="613902365">
          <w:marLeft w:val="0"/>
          <w:marRight w:val="0"/>
          <w:marTop w:val="0"/>
          <w:marBottom w:val="0"/>
          <w:divBdr>
            <w:top w:val="none" w:sz="0" w:space="0" w:color="auto"/>
            <w:left w:val="none" w:sz="0" w:space="0" w:color="auto"/>
            <w:bottom w:val="none" w:sz="0" w:space="0" w:color="auto"/>
            <w:right w:val="none" w:sz="0" w:space="0" w:color="auto"/>
          </w:divBdr>
          <w:divsChild>
            <w:div w:id="1278877272">
              <w:marLeft w:val="0"/>
              <w:marRight w:val="0"/>
              <w:marTop w:val="0"/>
              <w:marBottom w:val="0"/>
              <w:divBdr>
                <w:top w:val="none" w:sz="0" w:space="0" w:color="auto"/>
                <w:left w:val="none" w:sz="0" w:space="0" w:color="auto"/>
                <w:bottom w:val="none" w:sz="0" w:space="0" w:color="auto"/>
                <w:right w:val="none" w:sz="0" w:space="0" w:color="auto"/>
              </w:divBdr>
            </w:div>
          </w:divsChild>
        </w:div>
        <w:div w:id="634532191">
          <w:marLeft w:val="0"/>
          <w:marRight w:val="0"/>
          <w:marTop w:val="0"/>
          <w:marBottom w:val="0"/>
          <w:divBdr>
            <w:top w:val="none" w:sz="0" w:space="0" w:color="auto"/>
            <w:left w:val="none" w:sz="0" w:space="0" w:color="auto"/>
            <w:bottom w:val="none" w:sz="0" w:space="0" w:color="auto"/>
            <w:right w:val="none" w:sz="0" w:space="0" w:color="auto"/>
          </w:divBdr>
          <w:divsChild>
            <w:div w:id="880477182">
              <w:marLeft w:val="0"/>
              <w:marRight w:val="0"/>
              <w:marTop w:val="0"/>
              <w:marBottom w:val="0"/>
              <w:divBdr>
                <w:top w:val="none" w:sz="0" w:space="0" w:color="auto"/>
                <w:left w:val="none" w:sz="0" w:space="0" w:color="auto"/>
                <w:bottom w:val="none" w:sz="0" w:space="0" w:color="auto"/>
                <w:right w:val="none" w:sz="0" w:space="0" w:color="auto"/>
              </w:divBdr>
            </w:div>
          </w:divsChild>
        </w:div>
        <w:div w:id="684477920">
          <w:marLeft w:val="0"/>
          <w:marRight w:val="0"/>
          <w:marTop w:val="0"/>
          <w:marBottom w:val="0"/>
          <w:divBdr>
            <w:top w:val="none" w:sz="0" w:space="0" w:color="auto"/>
            <w:left w:val="none" w:sz="0" w:space="0" w:color="auto"/>
            <w:bottom w:val="none" w:sz="0" w:space="0" w:color="auto"/>
            <w:right w:val="none" w:sz="0" w:space="0" w:color="auto"/>
          </w:divBdr>
          <w:divsChild>
            <w:div w:id="287201194">
              <w:marLeft w:val="0"/>
              <w:marRight w:val="0"/>
              <w:marTop w:val="0"/>
              <w:marBottom w:val="0"/>
              <w:divBdr>
                <w:top w:val="none" w:sz="0" w:space="0" w:color="auto"/>
                <w:left w:val="none" w:sz="0" w:space="0" w:color="auto"/>
                <w:bottom w:val="none" w:sz="0" w:space="0" w:color="auto"/>
                <w:right w:val="none" w:sz="0" w:space="0" w:color="auto"/>
              </w:divBdr>
            </w:div>
          </w:divsChild>
        </w:div>
        <w:div w:id="685444522">
          <w:marLeft w:val="0"/>
          <w:marRight w:val="0"/>
          <w:marTop w:val="0"/>
          <w:marBottom w:val="0"/>
          <w:divBdr>
            <w:top w:val="none" w:sz="0" w:space="0" w:color="auto"/>
            <w:left w:val="none" w:sz="0" w:space="0" w:color="auto"/>
            <w:bottom w:val="none" w:sz="0" w:space="0" w:color="auto"/>
            <w:right w:val="none" w:sz="0" w:space="0" w:color="auto"/>
          </w:divBdr>
          <w:divsChild>
            <w:div w:id="1170753449">
              <w:marLeft w:val="0"/>
              <w:marRight w:val="0"/>
              <w:marTop w:val="0"/>
              <w:marBottom w:val="0"/>
              <w:divBdr>
                <w:top w:val="none" w:sz="0" w:space="0" w:color="auto"/>
                <w:left w:val="none" w:sz="0" w:space="0" w:color="auto"/>
                <w:bottom w:val="none" w:sz="0" w:space="0" w:color="auto"/>
                <w:right w:val="none" w:sz="0" w:space="0" w:color="auto"/>
              </w:divBdr>
            </w:div>
          </w:divsChild>
        </w:div>
        <w:div w:id="694577432">
          <w:marLeft w:val="0"/>
          <w:marRight w:val="0"/>
          <w:marTop w:val="0"/>
          <w:marBottom w:val="0"/>
          <w:divBdr>
            <w:top w:val="none" w:sz="0" w:space="0" w:color="auto"/>
            <w:left w:val="none" w:sz="0" w:space="0" w:color="auto"/>
            <w:bottom w:val="none" w:sz="0" w:space="0" w:color="auto"/>
            <w:right w:val="none" w:sz="0" w:space="0" w:color="auto"/>
          </w:divBdr>
          <w:divsChild>
            <w:div w:id="972713903">
              <w:marLeft w:val="0"/>
              <w:marRight w:val="0"/>
              <w:marTop w:val="0"/>
              <w:marBottom w:val="0"/>
              <w:divBdr>
                <w:top w:val="none" w:sz="0" w:space="0" w:color="auto"/>
                <w:left w:val="none" w:sz="0" w:space="0" w:color="auto"/>
                <w:bottom w:val="none" w:sz="0" w:space="0" w:color="auto"/>
                <w:right w:val="none" w:sz="0" w:space="0" w:color="auto"/>
              </w:divBdr>
            </w:div>
          </w:divsChild>
        </w:div>
        <w:div w:id="781264484">
          <w:marLeft w:val="0"/>
          <w:marRight w:val="0"/>
          <w:marTop w:val="0"/>
          <w:marBottom w:val="0"/>
          <w:divBdr>
            <w:top w:val="none" w:sz="0" w:space="0" w:color="auto"/>
            <w:left w:val="none" w:sz="0" w:space="0" w:color="auto"/>
            <w:bottom w:val="none" w:sz="0" w:space="0" w:color="auto"/>
            <w:right w:val="none" w:sz="0" w:space="0" w:color="auto"/>
          </w:divBdr>
          <w:divsChild>
            <w:div w:id="823351460">
              <w:marLeft w:val="0"/>
              <w:marRight w:val="0"/>
              <w:marTop w:val="0"/>
              <w:marBottom w:val="0"/>
              <w:divBdr>
                <w:top w:val="none" w:sz="0" w:space="0" w:color="auto"/>
                <w:left w:val="none" w:sz="0" w:space="0" w:color="auto"/>
                <w:bottom w:val="none" w:sz="0" w:space="0" w:color="auto"/>
                <w:right w:val="none" w:sz="0" w:space="0" w:color="auto"/>
              </w:divBdr>
            </w:div>
          </w:divsChild>
        </w:div>
        <w:div w:id="793593641">
          <w:marLeft w:val="0"/>
          <w:marRight w:val="0"/>
          <w:marTop w:val="0"/>
          <w:marBottom w:val="0"/>
          <w:divBdr>
            <w:top w:val="none" w:sz="0" w:space="0" w:color="auto"/>
            <w:left w:val="none" w:sz="0" w:space="0" w:color="auto"/>
            <w:bottom w:val="none" w:sz="0" w:space="0" w:color="auto"/>
            <w:right w:val="none" w:sz="0" w:space="0" w:color="auto"/>
          </w:divBdr>
          <w:divsChild>
            <w:div w:id="607009081">
              <w:marLeft w:val="0"/>
              <w:marRight w:val="0"/>
              <w:marTop w:val="0"/>
              <w:marBottom w:val="0"/>
              <w:divBdr>
                <w:top w:val="none" w:sz="0" w:space="0" w:color="auto"/>
                <w:left w:val="none" w:sz="0" w:space="0" w:color="auto"/>
                <w:bottom w:val="none" w:sz="0" w:space="0" w:color="auto"/>
                <w:right w:val="none" w:sz="0" w:space="0" w:color="auto"/>
              </w:divBdr>
            </w:div>
            <w:div w:id="1573924481">
              <w:marLeft w:val="0"/>
              <w:marRight w:val="0"/>
              <w:marTop w:val="0"/>
              <w:marBottom w:val="0"/>
              <w:divBdr>
                <w:top w:val="none" w:sz="0" w:space="0" w:color="auto"/>
                <w:left w:val="none" w:sz="0" w:space="0" w:color="auto"/>
                <w:bottom w:val="none" w:sz="0" w:space="0" w:color="auto"/>
                <w:right w:val="none" w:sz="0" w:space="0" w:color="auto"/>
              </w:divBdr>
            </w:div>
          </w:divsChild>
        </w:div>
        <w:div w:id="806118898">
          <w:marLeft w:val="0"/>
          <w:marRight w:val="0"/>
          <w:marTop w:val="0"/>
          <w:marBottom w:val="0"/>
          <w:divBdr>
            <w:top w:val="none" w:sz="0" w:space="0" w:color="auto"/>
            <w:left w:val="none" w:sz="0" w:space="0" w:color="auto"/>
            <w:bottom w:val="none" w:sz="0" w:space="0" w:color="auto"/>
            <w:right w:val="none" w:sz="0" w:space="0" w:color="auto"/>
          </w:divBdr>
          <w:divsChild>
            <w:div w:id="216596488">
              <w:marLeft w:val="0"/>
              <w:marRight w:val="0"/>
              <w:marTop w:val="0"/>
              <w:marBottom w:val="0"/>
              <w:divBdr>
                <w:top w:val="none" w:sz="0" w:space="0" w:color="auto"/>
                <w:left w:val="none" w:sz="0" w:space="0" w:color="auto"/>
                <w:bottom w:val="none" w:sz="0" w:space="0" w:color="auto"/>
                <w:right w:val="none" w:sz="0" w:space="0" w:color="auto"/>
              </w:divBdr>
            </w:div>
          </w:divsChild>
        </w:div>
        <w:div w:id="887882619">
          <w:marLeft w:val="0"/>
          <w:marRight w:val="0"/>
          <w:marTop w:val="0"/>
          <w:marBottom w:val="0"/>
          <w:divBdr>
            <w:top w:val="none" w:sz="0" w:space="0" w:color="auto"/>
            <w:left w:val="none" w:sz="0" w:space="0" w:color="auto"/>
            <w:bottom w:val="none" w:sz="0" w:space="0" w:color="auto"/>
            <w:right w:val="none" w:sz="0" w:space="0" w:color="auto"/>
          </w:divBdr>
          <w:divsChild>
            <w:div w:id="888883460">
              <w:marLeft w:val="0"/>
              <w:marRight w:val="0"/>
              <w:marTop w:val="0"/>
              <w:marBottom w:val="0"/>
              <w:divBdr>
                <w:top w:val="none" w:sz="0" w:space="0" w:color="auto"/>
                <w:left w:val="none" w:sz="0" w:space="0" w:color="auto"/>
                <w:bottom w:val="none" w:sz="0" w:space="0" w:color="auto"/>
                <w:right w:val="none" w:sz="0" w:space="0" w:color="auto"/>
              </w:divBdr>
            </w:div>
          </w:divsChild>
        </w:div>
        <w:div w:id="891621192">
          <w:marLeft w:val="0"/>
          <w:marRight w:val="0"/>
          <w:marTop w:val="0"/>
          <w:marBottom w:val="0"/>
          <w:divBdr>
            <w:top w:val="none" w:sz="0" w:space="0" w:color="auto"/>
            <w:left w:val="none" w:sz="0" w:space="0" w:color="auto"/>
            <w:bottom w:val="none" w:sz="0" w:space="0" w:color="auto"/>
            <w:right w:val="none" w:sz="0" w:space="0" w:color="auto"/>
          </w:divBdr>
          <w:divsChild>
            <w:div w:id="158886290">
              <w:marLeft w:val="0"/>
              <w:marRight w:val="0"/>
              <w:marTop w:val="0"/>
              <w:marBottom w:val="0"/>
              <w:divBdr>
                <w:top w:val="none" w:sz="0" w:space="0" w:color="auto"/>
                <w:left w:val="none" w:sz="0" w:space="0" w:color="auto"/>
                <w:bottom w:val="none" w:sz="0" w:space="0" w:color="auto"/>
                <w:right w:val="none" w:sz="0" w:space="0" w:color="auto"/>
              </w:divBdr>
            </w:div>
          </w:divsChild>
        </w:div>
        <w:div w:id="894466259">
          <w:marLeft w:val="0"/>
          <w:marRight w:val="0"/>
          <w:marTop w:val="0"/>
          <w:marBottom w:val="0"/>
          <w:divBdr>
            <w:top w:val="none" w:sz="0" w:space="0" w:color="auto"/>
            <w:left w:val="none" w:sz="0" w:space="0" w:color="auto"/>
            <w:bottom w:val="none" w:sz="0" w:space="0" w:color="auto"/>
            <w:right w:val="none" w:sz="0" w:space="0" w:color="auto"/>
          </w:divBdr>
          <w:divsChild>
            <w:div w:id="1938053461">
              <w:marLeft w:val="0"/>
              <w:marRight w:val="0"/>
              <w:marTop w:val="0"/>
              <w:marBottom w:val="0"/>
              <w:divBdr>
                <w:top w:val="none" w:sz="0" w:space="0" w:color="auto"/>
                <w:left w:val="none" w:sz="0" w:space="0" w:color="auto"/>
                <w:bottom w:val="none" w:sz="0" w:space="0" w:color="auto"/>
                <w:right w:val="none" w:sz="0" w:space="0" w:color="auto"/>
              </w:divBdr>
            </w:div>
          </w:divsChild>
        </w:div>
        <w:div w:id="928194963">
          <w:marLeft w:val="0"/>
          <w:marRight w:val="0"/>
          <w:marTop w:val="0"/>
          <w:marBottom w:val="0"/>
          <w:divBdr>
            <w:top w:val="none" w:sz="0" w:space="0" w:color="auto"/>
            <w:left w:val="none" w:sz="0" w:space="0" w:color="auto"/>
            <w:bottom w:val="none" w:sz="0" w:space="0" w:color="auto"/>
            <w:right w:val="none" w:sz="0" w:space="0" w:color="auto"/>
          </w:divBdr>
          <w:divsChild>
            <w:div w:id="1638488278">
              <w:marLeft w:val="0"/>
              <w:marRight w:val="0"/>
              <w:marTop w:val="0"/>
              <w:marBottom w:val="0"/>
              <w:divBdr>
                <w:top w:val="none" w:sz="0" w:space="0" w:color="auto"/>
                <w:left w:val="none" w:sz="0" w:space="0" w:color="auto"/>
                <w:bottom w:val="none" w:sz="0" w:space="0" w:color="auto"/>
                <w:right w:val="none" w:sz="0" w:space="0" w:color="auto"/>
              </w:divBdr>
            </w:div>
          </w:divsChild>
        </w:div>
        <w:div w:id="1006127821">
          <w:marLeft w:val="0"/>
          <w:marRight w:val="0"/>
          <w:marTop w:val="0"/>
          <w:marBottom w:val="0"/>
          <w:divBdr>
            <w:top w:val="none" w:sz="0" w:space="0" w:color="auto"/>
            <w:left w:val="none" w:sz="0" w:space="0" w:color="auto"/>
            <w:bottom w:val="none" w:sz="0" w:space="0" w:color="auto"/>
            <w:right w:val="none" w:sz="0" w:space="0" w:color="auto"/>
          </w:divBdr>
          <w:divsChild>
            <w:div w:id="1889951552">
              <w:marLeft w:val="0"/>
              <w:marRight w:val="0"/>
              <w:marTop w:val="0"/>
              <w:marBottom w:val="0"/>
              <w:divBdr>
                <w:top w:val="none" w:sz="0" w:space="0" w:color="auto"/>
                <w:left w:val="none" w:sz="0" w:space="0" w:color="auto"/>
                <w:bottom w:val="none" w:sz="0" w:space="0" w:color="auto"/>
                <w:right w:val="none" w:sz="0" w:space="0" w:color="auto"/>
              </w:divBdr>
            </w:div>
          </w:divsChild>
        </w:div>
        <w:div w:id="1041054778">
          <w:marLeft w:val="0"/>
          <w:marRight w:val="0"/>
          <w:marTop w:val="0"/>
          <w:marBottom w:val="0"/>
          <w:divBdr>
            <w:top w:val="none" w:sz="0" w:space="0" w:color="auto"/>
            <w:left w:val="none" w:sz="0" w:space="0" w:color="auto"/>
            <w:bottom w:val="none" w:sz="0" w:space="0" w:color="auto"/>
            <w:right w:val="none" w:sz="0" w:space="0" w:color="auto"/>
          </w:divBdr>
          <w:divsChild>
            <w:div w:id="293604798">
              <w:marLeft w:val="0"/>
              <w:marRight w:val="0"/>
              <w:marTop w:val="0"/>
              <w:marBottom w:val="0"/>
              <w:divBdr>
                <w:top w:val="none" w:sz="0" w:space="0" w:color="auto"/>
                <w:left w:val="none" w:sz="0" w:space="0" w:color="auto"/>
                <w:bottom w:val="none" w:sz="0" w:space="0" w:color="auto"/>
                <w:right w:val="none" w:sz="0" w:space="0" w:color="auto"/>
              </w:divBdr>
            </w:div>
          </w:divsChild>
        </w:div>
        <w:div w:id="1133331546">
          <w:marLeft w:val="0"/>
          <w:marRight w:val="0"/>
          <w:marTop w:val="0"/>
          <w:marBottom w:val="0"/>
          <w:divBdr>
            <w:top w:val="none" w:sz="0" w:space="0" w:color="auto"/>
            <w:left w:val="none" w:sz="0" w:space="0" w:color="auto"/>
            <w:bottom w:val="none" w:sz="0" w:space="0" w:color="auto"/>
            <w:right w:val="none" w:sz="0" w:space="0" w:color="auto"/>
          </w:divBdr>
          <w:divsChild>
            <w:div w:id="352416654">
              <w:marLeft w:val="0"/>
              <w:marRight w:val="0"/>
              <w:marTop w:val="0"/>
              <w:marBottom w:val="0"/>
              <w:divBdr>
                <w:top w:val="none" w:sz="0" w:space="0" w:color="auto"/>
                <w:left w:val="none" w:sz="0" w:space="0" w:color="auto"/>
                <w:bottom w:val="none" w:sz="0" w:space="0" w:color="auto"/>
                <w:right w:val="none" w:sz="0" w:space="0" w:color="auto"/>
              </w:divBdr>
            </w:div>
          </w:divsChild>
        </w:div>
        <w:div w:id="1143084147">
          <w:marLeft w:val="0"/>
          <w:marRight w:val="0"/>
          <w:marTop w:val="0"/>
          <w:marBottom w:val="0"/>
          <w:divBdr>
            <w:top w:val="none" w:sz="0" w:space="0" w:color="auto"/>
            <w:left w:val="none" w:sz="0" w:space="0" w:color="auto"/>
            <w:bottom w:val="none" w:sz="0" w:space="0" w:color="auto"/>
            <w:right w:val="none" w:sz="0" w:space="0" w:color="auto"/>
          </w:divBdr>
          <w:divsChild>
            <w:div w:id="188614832">
              <w:marLeft w:val="0"/>
              <w:marRight w:val="0"/>
              <w:marTop w:val="0"/>
              <w:marBottom w:val="0"/>
              <w:divBdr>
                <w:top w:val="none" w:sz="0" w:space="0" w:color="auto"/>
                <w:left w:val="none" w:sz="0" w:space="0" w:color="auto"/>
                <w:bottom w:val="none" w:sz="0" w:space="0" w:color="auto"/>
                <w:right w:val="none" w:sz="0" w:space="0" w:color="auto"/>
              </w:divBdr>
            </w:div>
          </w:divsChild>
        </w:div>
        <w:div w:id="1203907920">
          <w:marLeft w:val="0"/>
          <w:marRight w:val="0"/>
          <w:marTop w:val="0"/>
          <w:marBottom w:val="0"/>
          <w:divBdr>
            <w:top w:val="none" w:sz="0" w:space="0" w:color="auto"/>
            <w:left w:val="none" w:sz="0" w:space="0" w:color="auto"/>
            <w:bottom w:val="none" w:sz="0" w:space="0" w:color="auto"/>
            <w:right w:val="none" w:sz="0" w:space="0" w:color="auto"/>
          </w:divBdr>
          <w:divsChild>
            <w:div w:id="887644712">
              <w:marLeft w:val="0"/>
              <w:marRight w:val="0"/>
              <w:marTop w:val="0"/>
              <w:marBottom w:val="0"/>
              <w:divBdr>
                <w:top w:val="none" w:sz="0" w:space="0" w:color="auto"/>
                <w:left w:val="none" w:sz="0" w:space="0" w:color="auto"/>
                <w:bottom w:val="none" w:sz="0" w:space="0" w:color="auto"/>
                <w:right w:val="none" w:sz="0" w:space="0" w:color="auto"/>
              </w:divBdr>
            </w:div>
          </w:divsChild>
        </w:div>
        <w:div w:id="1354375897">
          <w:marLeft w:val="0"/>
          <w:marRight w:val="0"/>
          <w:marTop w:val="0"/>
          <w:marBottom w:val="0"/>
          <w:divBdr>
            <w:top w:val="none" w:sz="0" w:space="0" w:color="auto"/>
            <w:left w:val="none" w:sz="0" w:space="0" w:color="auto"/>
            <w:bottom w:val="none" w:sz="0" w:space="0" w:color="auto"/>
            <w:right w:val="none" w:sz="0" w:space="0" w:color="auto"/>
          </w:divBdr>
          <w:divsChild>
            <w:div w:id="410586205">
              <w:marLeft w:val="0"/>
              <w:marRight w:val="0"/>
              <w:marTop w:val="0"/>
              <w:marBottom w:val="0"/>
              <w:divBdr>
                <w:top w:val="none" w:sz="0" w:space="0" w:color="auto"/>
                <w:left w:val="none" w:sz="0" w:space="0" w:color="auto"/>
                <w:bottom w:val="none" w:sz="0" w:space="0" w:color="auto"/>
                <w:right w:val="none" w:sz="0" w:space="0" w:color="auto"/>
              </w:divBdr>
            </w:div>
          </w:divsChild>
        </w:div>
        <w:div w:id="1471748669">
          <w:marLeft w:val="0"/>
          <w:marRight w:val="0"/>
          <w:marTop w:val="0"/>
          <w:marBottom w:val="0"/>
          <w:divBdr>
            <w:top w:val="none" w:sz="0" w:space="0" w:color="auto"/>
            <w:left w:val="none" w:sz="0" w:space="0" w:color="auto"/>
            <w:bottom w:val="none" w:sz="0" w:space="0" w:color="auto"/>
            <w:right w:val="none" w:sz="0" w:space="0" w:color="auto"/>
          </w:divBdr>
          <w:divsChild>
            <w:div w:id="1990400297">
              <w:marLeft w:val="0"/>
              <w:marRight w:val="0"/>
              <w:marTop w:val="0"/>
              <w:marBottom w:val="0"/>
              <w:divBdr>
                <w:top w:val="none" w:sz="0" w:space="0" w:color="auto"/>
                <w:left w:val="none" w:sz="0" w:space="0" w:color="auto"/>
                <w:bottom w:val="none" w:sz="0" w:space="0" w:color="auto"/>
                <w:right w:val="none" w:sz="0" w:space="0" w:color="auto"/>
              </w:divBdr>
            </w:div>
          </w:divsChild>
        </w:div>
        <w:div w:id="1545555236">
          <w:marLeft w:val="0"/>
          <w:marRight w:val="0"/>
          <w:marTop w:val="0"/>
          <w:marBottom w:val="0"/>
          <w:divBdr>
            <w:top w:val="none" w:sz="0" w:space="0" w:color="auto"/>
            <w:left w:val="none" w:sz="0" w:space="0" w:color="auto"/>
            <w:bottom w:val="none" w:sz="0" w:space="0" w:color="auto"/>
            <w:right w:val="none" w:sz="0" w:space="0" w:color="auto"/>
          </w:divBdr>
          <w:divsChild>
            <w:div w:id="1357387403">
              <w:marLeft w:val="0"/>
              <w:marRight w:val="0"/>
              <w:marTop w:val="0"/>
              <w:marBottom w:val="0"/>
              <w:divBdr>
                <w:top w:val="none" w:sz="0" w:space="0" w:color="auto"/>
                <w:left w:val="none" w:sz="0" w:space="0" w:color="auto"/>
                <w:bottom w:val="none" w:sz="0" w:space="0" w:color="auto"/>
                <w:right w:val="none" w:sz="0" w:space="0" w:color="auto"/>
              </w:divBdr>
            </w:div>
          </w:divsChild>
        </w:div>
        <w:div w:id="1559433496">
          <w:marLeft w:val="0"/>
          <w:marRight w:val="0"/>
          <w:marTop w:val="0"/>
          <w:marBottom w:val="0"/>
          <w:divBdr>
            <w:top w:val="none" w:sz="0" w:space="0" w:color="auto"/>
            <w:left w:val="none" w:sz="0" w:space="0" w:color="auto"/>
            <w:bottom w:val="none" w:sz="0" w:space="0" w:color="auto"/>
            <w:right w:val="none" w:sz="0" w:space="0" w:color="auto"/>
          </w:divBdr>
          <w:divsChild>
            <w:div w:id="677080391">
              <w:marLeft w:val="0"/>
              <w:marRight w:val="0"/>
              <w:marTop w:val="0"/>
              <w:marBottom w:val="0"/>
              <w:divBdr>
                <w:top w:val="none" w:sz="0" w:space="0" w:color="auto"/>
                <w:left w:val="none" w:sz="0" w:space="0" w:color="auto"/>
                <w:bottom w:val="none" w:sz="0" w:space="0" w:color="auto"/>
                <w:right w:val="none" w:sz="0" w:space="0" w:color="auto"/>
              </w:divBdr>
            </w:div>
          </w:divsChild>
        </w:div>
        <w:div w:id="1619607554">
          <w:marLeft w:val="0"/>
          <w:marRight w:val="0"/>
          <w:marTop w:val="0"/>
          <w:marBottom w:val="0"/>
          <w:divBdr>
            <w:top w:val="none" w:sz="0" w:space="0" w:color="auto"/>
            <w:left w:val="none" w:sz="0" w:space="0" w:color="auto"/>
            <w:bottom w:val="none" w:sz="0" w:space="0" w:color="auto"/>
            <w:right w:val="none" w:sz="0" w:space="0" w:color="auto"/>
          </w:divBdr>
          <w:divsChild>
            <w:div w:id="453446212">
              <w:marLeft w:val="0"/>
              <w:marRight w:val="0"/>
              <w:marTop w:val="0"/>
              <w:marBottom w:val="0"/>
              <w:divBdr>
                <w:top w:val="none" w:sz="0" w:space="0" w:color="auto"/>
                <w:left w:val="none" w:sz="0" w:space="0" w:color="auto"/>
                <w:bottom w:val="none" w:sz="0" w:space="0" w:color="auto"/>
                <w:right w:val="none" w:sz="0" w:space="0" w:color="auto"/>
              </w:divBdr>
            </w:div>
          </w:divsChild>
        </w:div>
        <w:div w:id="1637954485">
          <w:marLeft w:val="0"/>
          <w:marRight w:val="0"/>
          <w:marTop w:val="0"/>
          <w:marBottom w:val="0"/>
          <w:divBdr>
            <w:top w:val="none" w:sz="0" w:space="0" w:color="auto"/>
            <w:left w:val="none" w:sz="0" w:space="0" w:color="auto"/>
            <w:bottom w:val="none" w:sz="0" w:space="0" w:color="auto"/>
            <w:right w:val="none" w:sz="0" w:space="0" w:color="auto"/>
          </w:divBdr>
          <w:divsChild>
            <w:div w:id="508519217">
              <w:marLeft w:val="0"/>
              <w:marRight w:val="0"/>
              <w:marTop w:val="0"/>
              <w:marBottom w:val="0"/>
              <w:divBdr>
                <w:top w:val="none" w:sz="0" w:space="0" w:color="auto"/>
                <w:left w:val="none" w:sz="0" w:space="0" w:color="auto"/>
                <w:bottom w:val="none" w:sz="0" w:space="0" w:color="auto"/>
                <w:right w:val="none" w:sz="0" w:space="0" w:color="auto"/>
              </w:divBdr>
            </w:div>
          </w:divsChild>
        </w:div>
        <w:div w:id="1804077447">
          <w:marLeft w:val="0"/>
          <w:marRight w:val="0"/>
          <w:marTop w:val="0"/>
          <w:marBottom w:val="0"/>
          <w:divBdr>
            <w:top w:val="none" w:sz="0" w:space="0" w:color="auto"/>
            <w:left w:val="none" w:sz="0" w:space="0" w:color="auto"/>
            <w:bottom w:val="none" w:sz="0" w:space="0" w:color="auto"/>
            <w:right w:val="none" w:sz="0" w:space="0" w:color="auto"/>
          </w:divBdr>
          <w:divsChild>
            <w:div w:id="807555904">
              <w:marLeft w:val="0"/>
              <w:marRight w:val="0"/>
              <w:marTop w:val="0"/>
              <w:marBottom w:val="0"/>
              <w:divBdr>
                <w:top w:val="none" w:sz="0" w:space="0" w:color="auto"/>
                <w:left w:val="none" w:sz="0" w:space="0" w:color="auto"/>
                <w:bottom w:val="none" w:sz="0" w:space="0" w:color="auto"/>
                <w:right w:val="none" w:sz="0" w:space="0" w:color="auto"/>
              </w:divBdr>
            </w:div>
          </w:divsChild>
        </w:div>
        <w:div w:id="1885830324">
          <w:marLeft w:val="0"/>
          <w:marRight w:val="0"/>
          <w:marTop w:val="0"/>
          <w:marBottom w:val="0"/>
          <w:divBdr>
            <w:top w:val="none" w:sz="0" w:space="0" w:color="auto"/>
            <w:left w:val="none" w:sz="0" w:space="0" w:color="auto"/>
            <w:bottom w:val="none" w:sz="0" w:space="0" w:color="auto"/>
            <w:right w:val="none" w:sz="0" w:space="0" w:color="auto"/>
          </w:divBdr>
          <w:divsChild>
            <w:div w:id="1709336756">
              <w:marLeft w:val="0"/>
              <w:marRight w:val="0"/>
              <w:marTop w:val="0"/>
              <w:marBottom w:val="0"/>
              <w:divBdr>
                <w:top w:val="none" w:sz="0" w:space="0" w:color="auto"/>
                <w:left w:val="none" w:sz="0" w:space="0" w:color="auto"/>
                <w:bottom w:val="none" w:sz="0" w:space="0" w:color="auto"/>
                <w:right w:val="none" w:sz="0" w:space="0" w:color="auto"/>
              </w:divBdr>
            </w:div>
          </w:divsChild>
        </w:div>
        <w:div w:id="1903326724">
          <w:marLeft w:val="0"/>
          <w:marRight w:val="0"/>
          <w:marTop w:val="0"/>
          <w:marBottom w:val="0"/>
          <w:divBdr>
            <w:top w:val="none" w:sz="0" w:space="0" w:color="auto"/>
            <w:left w:val="none" w:sz="0" w:space="0" w:color="auto"/>
            <w:bottom w:val="none" w:sz="0" w:space="0" w:color="auto"/>
            <w:right w:val="none" w:sz="0" w:space="0" w:color="auto"/>
          </w:divBdr>
          <w:divsChild>
            <w:div w:id="341319271">
              <w:marLeft w:val="0"/>
              <w:marRight w:val="0"/>
              <w:marTop w:val="0"/>
              <w:marBottom w:val="0"/>
              <w:divBdr>
                <w:top w:val="none" w:sz="0" w:space="0" w:color="auto"/>
                <w:left w:val="none" w:sz="0" w:space="0" w:color="auto"/>
                <w:bottom w:val="none" w:sz="0" w:space="0" w:color="auto"/>
                <w:right w:val="none" w:sz="0" w:space="0" w:color="auto"/>
              </w:divBdr>
            </w:div>
          </w:divsChild>
        </w:div>
        <w:div w:id="1926650441">
          <w:marLeft w:val="0"/>
          <w:marRight w:val="0"/>
          <w:marTop w:val="0"/>
          <w:marBottom w:val="0"/>
          <w:divBdr>
            <w:top w:val="none" w:sz="0" w:space="0" w:color="auto"/>
            <w:left w:val="none" w:sz="0" w:space="0" w:color="auto"/>
            <w:bottom w:val="none" w:sz="0" w:space="0" w:color="auto"/>
            <w:right w:val="none" w:sz="0" w:space="0" w:color="auto"/>
          </w:divBdr>
          <w:divsChild>
            <w:div w:id="1580601261">
              <w:marLeft w:val="0"/>
              <w:marRight w:val="0"/>
              <w:marTop w:val="0"/>
              <w:marBottom w:val="0"/>
              <w:divBdr>
                <w:top w:val="none" w:sz="0" w:space="0" w:color="auto"/>
                <w:left w:val="none" w:sz="0" w:space="0" w:color="auto"/>
                <w:bottom w:val="none" w:sz="0" w:space="0" w:color="auto"/>
                <w:right w:val="none" w:sz="0" w:space="0" w:color="auto"/>
              </w:divBdr>
            </w:div>
          </w:divsChild>
        </w:div>
        <w:div w:id="1994067705">
          <w:marLeft w:val="0"/>
          <w:marRight w:val="0"/>
          <w:marTop w:val="0"/>
          <w:marBottom w:val="0"/>
          <w:divBdr>
            <w:top w:val="none" w:sz="0" w:space="0" w:color="auto"/>
            <w:left w:val="none" w:sz="0" w:space="0" w:color="auto"/>
            <w:bottom w:val="none" w:sz="0" w:space="0" w:color="auto"/>
            <w:right w:val="none" w:sz="0" w:space="0" w:color="auto"/>
          </w:divBdr>
          <w:divsChild>
            <w:div w:id="1771393970">
              <w:marLeft w:val="0"/>
              <w:marRight w:val="0"/>
              <w:marTop w:val="0"/>
              <w:marBottom w:val="0"/>
              <w:divBdr>
                <w:top w:val="none" w:sz="0" w:space="0" w:color="auto"/>
                <w:left w:val="none" w:sz="0" w:space="0" w:color="auto"/>
                <w:bottom w:val="none" w:sz="0" w:space="0" w:color="auto"/>
                <w:right w:val="none" w:sz="0" w:space="0" w:color="auto"/>
              </w:divBdr>
            </w:div>
            <w:div w:id="1982146993">
              <w:marLeft w:val="0"/>
              <w:marRight w:val="0"/>
              <w:marTop w:val="0"/>
              <w:marBottom w:val="0"/>
              <w:divBdr>
                <w:top w:val="none" w:sz="0" w:space="0" w:color="auto"/>
                <w:left w:val="none" w:sz="0" w:space="0" w:color="auto"/>
                <w:bottom w:val="none" w:sz="0" w:space="0" w:color="auto"/>
                <w:right w:val="none" w:sz="0" w:space="0" w:color="auto"/>
              </w:divBdr>
            </w:div>
          </w:divsChild>
        </w:div>
        <w:div w:id="1996452105">
          <w:marLeft w:val="0"/>
          <w:marRight w:val="0"/>
          <w:marTop w:val="0"/>
          <w:marBottom w:val="0"/>
          <w:divBdr>
            <w:top w:val="none" w:sz="0" w:space="0" w:color="auto"/>
            <w:left w:val="none" w:sz="0" w:space="0" w:color="auto"/>
            <w:bottom w:val="none" w:sz="0" w:space="0" w:color="auto"/>
            <w:right w:val="none" w:sz="0" w:space="0" w:color="auto"/>
          </w:divBdr>
          <w:divsChild>
            <w:div w:id="972251596">
              <w:marLeft w:val="0"/>
              <w:marRight w:val="0"/>
              <w:marTop w:val="0"/>
              <w:marBottom w:val="0"/>
              <w:divBdr>
                <w:top w:val="none" w:sz="0" w:space="0" w:color="auto"/>
                <w:left w:val="none" w:sz="0" w:space="0" w:color="auto"/>
                <w:bottom w:val="none" w:sz="0" w:space="0" w:color="auto"/>
                <w:right w:val="none" w:sz="0" w:space="0" w:color="auto"/>
              </w:divBdr>
            </w:div>
          </w:divsChild>
        </w:div>
        <w:div w:id="2103336506">
          <w:marLeft w:val="0"/>
          <w:marRight w:val="0"/>
          <w:marTop w:val="0"/>
          <w:marBottom w:val="0"/>
          <w:divBdr>
            <w:top w:val="none" w:sz="0" w:space="0" w:color="auto"/>
            <w:left w:val="none" w:sz="0" w:space="0" w:color="auto"/>
            <w:bottom w:val="none" w:sz="0" w:space="0" w:color="auto"/>
            <w:right w:val="none" w:sz="0" w:space="0" w:color="auto"/>
          </w:divBdr>
          <w:divsChild>
            <w:div w:id="110357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6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www.arb.ca.gov/fuels/lcfs/lcfs.ht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2.arb.ca.gov/resources/documents/lcfs-life-cycle-analysis-models-and-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s://support.microsoft.com/en-us/office/track-changes-in-word-197ba630-0f5f-4a8e-9a77-3712475e806a" TargetMode="External"/><Relationship Id="rId23"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castell\Downloads\pro_reg%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9adf513-09a8-4850-8ad5-7ab91760ab77">
      <Terms xmlns="http://schemas.microsoft.com/office/infopath/2007/PartnerControls"/>
    </lcf76f155ced4ddcb4097134ff3c332f>
    <TaxCatchAll xmlns="f01af37b-b357-48b0-a576-b64b7e6d7c4b"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FF72601200F3D046825A75DF5A6E819F" ma:contentTypeVersion="18" ma:contentTypeDescription="Create a new document." ma:contentTypeScope="" ma:versionID="2137f0521f610892263f1119c7925793">
  <xsd:schema xmlns:xsd="http://www.w3.org/2001/XMLSchema" xmlns:xs="http://www.w3.org/2001/XMLSchema" xmlns:p="http://schemas.microsoft.com/office/2006/metadata/properties" xmlns:ns1="http://schemas.microsoft.com/sharepoint/v3" xmlns:ns2="79adf513-09a8-4850-8ad5-7ab91760ab77" xmlns:ns3="f01af37b-b357-48b0-a576-b64b7e6d7c4b" targetNamespace="http://schemas.microsoft.com/office/2006/metadata/properties" ma:root="true" ma:fieldsID="0ae210c994083c0c07d88fd241c41f56" ns1:_="" ns2:_="" ns3:_="">
    <xsd:import namespace="http://schemas.microsoft.com/sharepoint/v3"/>
    <xsd:import namespace="79adf513-09a8-4850-8ad5-7ab91760ab77"/>
    <xsd:import namespace="f01af37b-b357-48b0-a576-b64b7e6d7c4b"/>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3:SharedWithUsers" minOccurs="0"/>
                <xsd:element ref="ns3:SharedWithDetails" minOccurs="0"/>
                <xsd:element ref="ns2:MediaLengthInSeconds" minOccurs="0"/>
                <xsd:element ref="ns2:MediaServiceObjectDetectorVersions"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adf513-09a8-4850-8ad5-7ab91760ab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5073050-3fd1-4e92-a2b5-a3b9c7057e5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1af37b-b357-48b0-a576-b64b7e6d7c4b"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d36659e-3135-4dd3-8b42-93ada21b5fbd}" ma:internalName="TaxCatchAll" ma:showField="CatchAllData" ma:web="f01af37b-b357-48b0-a576-b64b7e6d7c4b">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Document" ma:contentTypeID="0x010100580DC1C493420148916AA5280AC438CC" ma:contentTypeVersion="1123" ma:contentTypeDescription="Create a new document." ma:contentTypeScope="" ma:versionID="231577cbf6dc406461f6fbe42694b3dd">
  <xsd:schema xmlns:xsd="http://www.w3.org/2001/XMLSchema" xmlns:xs="http://www.w3.org/2001/XMLSchema" xmlns:p="http://schemas.microsoft.com/office/2006/metadata/properties" xmlns:ns1="http://schemas.microsoft.com/sharepoint/v3" xmlns:ns2="86f47d7f-edfa-45b4-a402-c61bb0106bbc" xmlns:ns3="http://schemas.microsoft.com/sharepoint/v3/fields" xmlns:ns4="a53cf8a9-81ff-4583-b76a-f8057a43c85c" xmlns:ns5="http://schemas.microsoft.com/sharepoint/v4" xmlns:ns6="23c5abed-06f6-4488-88be-eb94bdfd9c51" targetNamespace="http://schemas.microsoft.com/office/2006/metadata/properties" ma:root="true" ma:fieldsID="0699a00765f95b2ba9e48747450a669f" ns1:_="" ns2:_="" ns3:_="" ns4:_="" ns5:_="" ns6:_="">
    <xsd:import namespace="http://schemas.microsoft.com/sharepoint/v3"/>
    <xsd:import namespace="86f47d7f-edfa-45b4-a402-c61bb0106bbc"/>
    <xsd:import namespace="http://schemas.microsoft.com/sharepoint/v3/fields"/>
    <xsd:import namespace="a53cf8a9-81ff-4583-b76a-f8057a43c85c"/>
    <xsd:import namespace="http://schemas.microsoft.com/sharepoint/v4"/>
    <xsd:import namespace="23c5abed-06f6-4488-88be-eb94bdfd9c51"/>
    <xsd:element name="properties">
      <xsd:complexType>
        <xsd:sequence>
          <xsd:element name="documentManagement">
            <xsd:complexType>
              <xsd:all>
                <xsd:element ref="ns2:Division"/>
                <xsd:element ref="ns2:Assign_x0023_" minOccurs="0"/>
                <xsd:element ref="ns3:_DCDateCreated" minOccurs="0"/>
                <xsd:element ref="ns1:PublishingContact" minOccurs="0"/>
                <xsd:element ref="ns2:Status" minOccurs="0"/>
                <xsd:element ref="ns2:From" minOccurs="0"/>
                <xsd:element ref="ns3:_EndDate" minOccurs="0"/>
                <xsd:element ref="ns2:Comments" minOccurs="0"/>
                <xsd:element ref="ns4:_dlc_DocId" minOccurs="0"/>
                <xsd:element ref="ns4:_dlc_DocIdUrl" minOccurs="0"/>
                <xsd:element ref="ns4:_dlc_DocIdPersistId" minOccurs="0"/>
                <xsd:element ref="ns2:Board_x0020_Date" minOccurs="0"/>
                <xsd:element ref="ns2:Doc_x0020_Type" minOccurs="0"/>
                <xsd:element ref="ns1:_dlc_ExpireDateSaved" minOccurs="0"/>
                <xsd:element ref="ns1:_dlc_ExpireDate" minOccurs="0"/>
                <xsd:element ref="ns5:IconOverlay" minOccurs="0"/>
                <xsd:element ref="ns1:_vti_ItemDeclaredRecord" minOccurs="0"/>
                <xsd:element ref="ns1:_vti_ItemHoldRecordStatus" minOccurs="0"/>
                <xsd:element ref="ns2:SharedWithUsers" minOccurs="0"/>
                <xsd:element ref="ns2:MediaServiceMetadata" minOccurs="0"/>
                <xsd:element ref="ns2:MediaServiceFastMetadata" minOccurs="0"/>
                <xsd:element ref="ns6: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Contact" ma:index="5" nillable="true" ma:displayName="Contact" ma:description="" ma:list="UserInfo" ma:internalName="PublishingConta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ExpireDateSaved" ma:index="21" nillable="true" ma:displayName="Original Expiration Date" ma:hidden="true" ma:internalName="_dlc_ExpireDateSaved" ma:readOnly="false">
      <xsd:simpleType>
        <xsd:restriction base="dms:DateTime"/>
      </xsd:simpleType>
    </xsd:element>
    <xsd:element name="_dlc_ExpireDate" ma:index="22" nillable="true" ma:displayName="Expiration Date" ma:hidden="true" ma:internalName="_dlc_ExpireDate" ma:readOnly="false">
      <xsd:simpleType>
        <xsd:restriction base="dms:DateTime"/>
      </xsd:simpleType>
    </xsd:element>
    <xsd:element name="_vti_ItemDeclaredRecord" ma:index="25" nillable="true" ma:displayName="Declared Record" ma:hidden="true" ma:internalName="_vti_ItemDeclaredRecord" ma:readOnly="false">
      <xsd:simpleType>
        <xsd:restriction base="dms:DateTime"/>
      </xsd:simpleType>
    </xsd:element>
    <xsd:element name="_vti_ItemHoldRecordStatus" ma:index="2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f47d7f-edfa-45b4-a402-c61bb0106bbc" elementFormDefault="qualified">
    <xsd:import namespace="http://schemas.microsoft.com/office/2006/documentManagement/types"/>
    <xsd:import namespace="http://schemas.microsoft.com/office/infopath/2007/PartnerControls"/>
    <xsd:element name="Division" ma:index="2" ma:displayName="Division" ma:format="Dropdown" ma:internalName="Division" ma:readOnly="false">
      <xsd:simpleType>
        <xsd:restriction base="dms:Choice">
          <xsd:enumeration value="ASD"/>
          <xsd:enumeration value="AQPSD"/>
          <xsd:enumeration value="BARCU"/>
          <xsd:enumeration value="Chair"/>
          <xsd:enumeration value="ECCD"/>
          <xsd:enumeration value="ED"/>
          <xsd:enumeration value="EO"/>
          <xsd:enumeration value="ISD"/>
          <xsd:enumeration value="Legal"/>
          <xsd:enumeration value="MLD"/>
          <xsd:enumeration value="MSCD"/>
          <xsd:enumeration value="OCAP"/>
          <xsd:enumeration value="OIS"/>
          <xsd:enumeration value="RD"/>
          <xsd:enumeration value="STCD"/>
          <xsd:enumeration value="TTD"/>
          <xsd:enumeration value="AQPS"/>
        </xsd:restriction>
      </xsd:simpleType>
    </xsd:element>
    <xsd:element name="Assign_x0023_" ma:index="3" nillable="true" ma:displayName="Assign#" ma:indexed="true" ma:internalName="Assign_x0023_" ma:readOnly="false">
      <xsd:simpleType>
        <xsd:restriction base="dms:Text">
          <xsd:maxLength value="20"/>
        </xsd:restriction>
      </xsd:simpleType>
    </xsd:element>
    <xsd:element name="Status" ma:index="6" nillable="true" ma:displayName="Status" ma:default="Routing" ma:format="Dropdown" ma:indexed="true" ma:internalName="Status" ma:readOnly="false">
      <xsd:simpleType>
        <xsd:restriction base="dms:Choice">
          <xsd:enumeration value="Routing"/>
          <xsd:enumeration value="Complete"/>
        </xsd:restriction>
      </xsd:simpleType>
    </xsd:element>
    <xsd:element name="From" ma:index="7" nillable="true" ma:displayName="From" ma:description="Individual that added the document to the library" ma:internalName="From" ma:readOnly="false">
      <xsd:simpleType>
        <xsd:restriction base="dms:Text">
          <xsd:maxLength value="255"/>
        </xsd:restriction>
      </xsd:simpleType>
    </xsd:element>
    <xsd:element name="Comments" ma:index="15" nillable="true" ma:displayName="Comments" ma:internalName="Comments" ma:readOnly="false">
      <xsd:simpleType>
        <xsd:restriction base="dms:Note">
          <xsd:maxLength value="255"/>
        </xsd:restriction>
      </xsd:simpleType>
    </xsd:element>
    <xsd:element name="Board_x0020_Date" ma:index="19" nillable="true" ma:displayName="Board Date" ma:format="DateOnly" ma:indexed="true" ma:internalName="Board_x0020_Date">
      <xsd:simpleType>
        <xsd:restriction base="dms:DateTime"/>
      </xsd:simpleType>
    </xsd:element>
    <xsd:element name="Doc_x0020_Type" ma:index="20" nillable="true" ma:displayName="Doc Type" ma:format="Dropdown" ma:internalName="Doc_x0020_Type" ma:readOnly="false">
      <xsd:simpleType>
        <xsd:restriction base="dms:Choice">
          <xsd:enumeration value="15-Day Package"/>
          <xsd:enumeration value="399 Package"/>
          <xsd:enumeration value="COTB Document"/>
          <xsd:enumeration value="Final Rulemaking Package"/>
          <xsd:enumeration value="Non Regulatory Notice Package"/>
          <xsd:enumeration value="Regulatory Notice Package"/>
          <xsd:enumeration value="Resolution"/>
          <xsd:enumeration value="Section 100"/>
          <xsd:enumeration value="Rulemaking Calendar"/>
        </xsd:restriction>
      </xsd:simpleType>
    </xsd:element>
    <xsd:element name="SharedWithUsers" ma:index="28"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9"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MediaServiceObjectDetectorVersions" ma:index="3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4" nillable="true" ma:displayName="Date Created" ma:default="[today]" ma:description="The date on which this resource was created" ma:format="DateOnly" ma:internalName="_DCDateCreated" ma:readOnly="false">
      <xsd:simpleType>
        <xsd:restriction base="dms:DateTime"/>
      </xsd:simpleType>
    </xsd:element>
    <xsd:element name="_EndDate" ma:index="8" nillable="true" ma:displayName="Due Date" ma:default="[today]" ma:format="DateOnly" ma:internalName="_EndDate"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53cf8a9-81ff-4583-b76a-f8057a43c85c"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dexed="true"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internalName="IconOverlay"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c5abed-06f6-4488-88be-eb94bdfd9c51" elementFormDefault="qualified">
    <xsd:import namespace="http://schemas.microsoft.com/office/2006/documentManagement/types"/>
    <xsd:import namespace="http://schemas.microsoft.com/office/infopath/2007/PartnerControls"/>
    <xsd:element name="SharedWithDetails" ma:index="3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p:properties xmlns:p="http://schemas.microsoft.com/office/2006/metadata/properties" xmlns:xsi="http://www.w3.org/2001/XMLSchema-instance" xmlns:pc="http://schemas.microsoft.com/office/infopath/2007/PartnerControls">
  <documentManagement>
    <SharedWithUsers xmlns="86f47d7f-edfa-45b4-a402-c61bb0106bbc">
      <UserInfo>
        <DisplayName>Sahota, Rajinder@ARB;#108;#Monroe, Gabriel@ARB;#2221;#Wilkins, Kate@ARB;#333;#Miner, Dillon@ARB;#96;#Ramalingam, Jordan@ARB;#149;#Botill, Matthew@ARB</DisplayName>
        <AccountId>23</AccountId>
        <AccountType/>
      </UserInfo>
    </SharedWithUsers>
    <Board_x0020_Date xmlns="86f47d7f-edfa-45b4-a402-c61bb0106bbc">2024-03-21T07:00:00+00:00</Board_x0020_Date>
    <Doc_x0020_Type xmlns="86f47d7f-edfa-45b4-a402-c61bb0106bbc" xsi:nil="true"/>
    <Division xmlns="86f47d7f-edfa-45b4-a402-c61bb0106bbc">ISD</Division>
    <Comments xmlns="86f47d7f-edfa-45b4-a402-c61bb0106bbc" xsi:nil="true"/>
    <IconOverlay xmlns="http://schemas.microsoft.com/sharepoint/v4" xsi:nil="true"/>
    <_EndDate xmlns="http://schemas.microsoft.com/sharepoint/v3/fields">2023-12-18T08:00:00+00:00</_EndDate>
    <_dlc_ExpireDateSaved xmlns="http://schemas.microsoft.com/sharepoint/v3" xsi:nil="true"/>
    <Assign_x0023_ xmlns="86f47d7f-edfa-45b4-a402-c61bb0106bbc">40834</Assign_x0023_>
    <Status xmlns="86f47d7f-edfa-45b4-a402-c61bb0106bbc">Routing</Status>
    <From xmlns="86f47d7f-edfa-45b4-a402-c61bb0106bbc">Chris Hopkins</From>
    <_dlc_ExpireDate xmlns="http://schemas.microsoft.com/sharepoint/v3" xsi:nil="true"/>
    <_vti_ItemDeclaredRecord xmlns="http://schemas.microsoft.com/sharepoint/v3" xsi:nil="true"/>
    <PublishingContact xmlns="http://schemas.microsoft.com/sharepoint/v3">
      <UserInfo>
        <DisplayName>Wilkins, Kate@ARB</DisplayName>
        <AccountId>6954</AccountId>
        <AccountType/>
      </UserInfo>
    </PublishingContact>
    <_DCDateCreated xmlns="http://schemas.microsoft.com/sharepoint/v3/fields">2023-12-07T22:58:43+00:00</_DCDateCreated>
    <_dlc_DocId xmlns="a53cf8a9-81ff-4583-b76a-f8057a43c85c">55EAVHMDKNRW-1056933629-10367</_dlc_DocId>
    <_dlc_DocIdUrl xmlns="a53cf8a9-81ff-4583-b76a-f8057a43c85c">
      <Url>https://carb.sharepoint.com/lo/barcu/_layouts/15/DocIdRedir.aspx?ID=55EAVHMDKNRW-1056933629-10367</Url>
      <Description>55EAVHMDKNRW-1056933629-10367</Description>
    </_dlc_DocIdUrl>
  </documentManagement>
</p:properties>
</file>

<file path=customXml/itemProps1.xml><?xml version="1.0" encoding="utf-8"?>
<ds:datastoreItem xmlns:ds="http://schemas.openxmlformats.org/officeDocument/2006/customXml" ds:itemID="{E4F2A5D7-3168-4FBB-8AA4-4D5787A682BF}">
  <ds:schemaRefs>
    <ds:schemaRef ds:uri="http://schemas.microsoft.com/office/2006/metadata/properties"/>
    <ds:schemaRef ds:uri="http://schemas.microsoft.com/office/infopath/2007/PartnerControls"/>
    <ds:schemaRef ds:uri="http://schemas.microsoft.com/sharepoint/v3"/>
    <ds:schemaRef ds:uri="79adf513-09a8-4850-8ad5-7ab91760ab77"/>
    <ds:schemaRef ds:uri="f01af37b-b357-48b0-a576-b64b7e6d7c4b"/>
  </ds:schemaRefs>
</ds:datastoreItem>
</file>

<file path=customXml/itemProps2.xml><?xml version="1.0" encoding="utf-8"?>
<ds:datastoreItem xmlns:ds="http://schemas.openxmlformats.org/officeDocument/2006/customXml" ds:itemID="{4AD8FE6A-B1C2-4597-B5CA-5A2FAD74AD5C}">
  <ds:schemaRefs>
    <ds:schemaRef ds:uri="http://schemas.microsoft.com/sharepoint/v3/contenttype/forms"/>
  </ds:schemaRefs>
</ds:datastoreItem>
</file>

<file path=customXml/itemProps3.xml><?xml version="1.0" encoding="utf-8"?>
<ds:datastoreItem xmlns:ds="http://schemas.openxmlformats.org/officeDocument/2006/customXml" ds:itemID="{2D606CA1-B5E2-4E9A-9F50-979A69C03157}">
  <ds:schemaRefs>
    <ds:schemaRef ds:uri="http://schemas.openxmlformats.org/officeDocument/2006/bibliography"/>
  </ds:schemaRefs>
</ds:datastoreItem>
</file>

<file path=customXml/itemProps4.xml><?xml version="1.0" encoding="utf-8"?>
<ds:datastoreItem xmlns:ds="http://schemas.openxmlformats.org/officeDocument/2006/customXml" ds:itemID="{3EB8F6E9-0C0E-4B8A-B037-3E525A4CC47F}">
  <ds:schemaRefs>
    <ds:schemaRef ds:uri="http://schemas.microsoft.com/sharepoint/v3/contenttype/forms"/>
  </ds:schemaRefs>
</ds:datastoreItem>
</file>

<file path=customXml/itemProps5.xml><?xml version="1.0" encoding="utf-8"?>
<ds:datastoreItem xmlns:ds="http://schemas.openxmlformats.org/officeDocument/2006/customXml" ds:itemID="{D811B1C7-00B6-4504-BD23-89BD4979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adf513-09a8-4850-8ad5-7ab91760ab77"/>
    <ds:schemaRef ds:uri="f01af37b-b357-48b0-a576-b64b7e6d7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6117129-367E-4C32-8C67-83C67B77F62C}">
  <ds:schemaRefs>
    <ds:schemaRef ds:uri="http://schemas.microsoft.com/sharepoint/events"/>
  </ds:schemaRefs>
</ds:datastoreItem>
</file>

<file path=customXml/itemProps7.xml><?xml version="1.0" encoding="utf-8"?>
<ds:datastoreItem xmlns:ds="http://schemas.openxmlformats.org/officeDocument/2006/customXml" ds:itemID="{FB7DE956-9868-4511-9923-01C53F6D2B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6f47d7f-edfa-45b4-a402-c61bb0106bbc"/>
    <ds:schemaRef ds:uri="http://schemas.microsoft.com/sharepoint/v3/fields"/>
    <ds:schemaRef ds:uri="a53cf8a9-81ff-4583-b76a-f8057a43c85c"/>
    <ds:schemaRef ds:uri="http://schemas.microsoft.com/sharepoint/v4"/>
    <ds:schemaRef ds:uri="23c5abed-06f6-4488-88be-eb94bdfd9c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41C48FAD-F989-44FC-9BC7-797FBEB29B24}">
  <ds:schemaRefs>
    <ds:schemaRef ds:uri="http://schemas.microsoft.com/office/2006/metadata/properties"/>
    <ds:schemaRef ds:uri="http://schemas.microsoft.com/office/infopath/2007/PartnerControls"/>
    <ds:schemaRef ds:uri="86f47d7f-edfa-45b4-a402-c61bb0106bbc"/>
    <ds:schemaRef ds:uri="http://schemas.microsoft.com/sharepoint/v4"/>
    <ds:schemaRef ds:uri="http://schemas.microsoft.com/sharepoint/v3/fields"/>
    <ds:schemaRef ds:uri="http://schemas.microsoft.com/sharepoint/v3"/>
    <ds:schemaRef ds:uri="a53cf8a9-81ff-4583-b76a-f8057a43c85c"/>
  </ds:schemaRefs>
</ds:datastoreItem>
</file>

<file path=docProps/app.xml><?xml version="1.0" encoding="utf-8"?>
<Properties xmlns="http://schemas.openxmlformats.org/officeDocument/2006/extended-properties" xmlns:vt="http://schemas.openxmlformats.org/officeDocument/2006/docPropsVTypes">
  <Template>pro_reg (2)</Template>
  <TotalTime>76</TotalTime>
  <Pages>283</Pages>
  <Words>90144</Words>
  <Characters>513824</Characters>
  <Application>Microsoft Office Word</Application>
  <DocSecurity>0</DocSecurity>
  <Lines>4281</Lines>
  <Paragraphs>1205</Paragraphs>
  <ScaleCrop>false</ScaleCrop>
  <HeadingPairs>
    <vt:vector size="2" baseType="variant">
      <vt:variant>
        <vt:lpstr>Title</vt:lpstr>
      </vt:variant>
      <vt:variant>
        <vt:i4>1</vt:i4>
      </vt:variant>
    </vt:vector>
  </HeadingPairs>
  <TitlesOfParts>
    <vt:vector size="1" baseType="lpstr">
      <vt:lpstr/>
    </vt:vector>
  </TitlesOfParts>
  <Company>California Air Resources Board</Company>
  <LinksUpToDate>false</LinksUpToDate>
  <CharactersWithSpaces>602763</CharactersWithSpaces>
  <SharedDoc>false</SharedDoc>
  <HLinks>
    <vt:vector size="804" baseType="variant">
      <vt:variant>
        <vt:i4>5439569</vt:i4>
      </vt:variant>
      <vt:variant>
        <vt:i4>87</vt:i4>
      </vt:variant>
      <vt:variant>
        <vt:i4>0</vt:i4>
      </vt:variant>
      <vt:variant>
        <vt:i4>5</vt:i4>
      </vt:variant>
      <vt:variant>
        <vt:lpwstr>http://www.arb.ca.gov/fuels/lcfs/lcfs.htm</vt:lpwstr>
      </vt:variant>
      <vt:variant>
        <vt:lpwstr/>
      </vt:variant>
      <vt:variant>
        <vt:i4>852040</vt:i4>
      </vt:variant>
      <vt:variant>
        <vt:i4>84</vt:i4>
      </vt:variant>
      <vt:variant>
        <vt:i4>0</vt:i4>
      </vt:variant>
      <vt:variant>
        <vt:i4>5</vt:i4>
      </vt:variant>
      <vt:variant>
        <vt:lpwstr/>
      </vt:variant>
      <vt:variant>
        <vt:lpwstr>s_95486_1</vt:lpwstr>
      </vt:variant>
      <vt:variant>
        <vt:i4>5439498</vt:i4>
      </vt:variant>
      <vt:variant>
        <vt:i4>78</vt:i4>
      </vt:variant>
      <vt:variant>
        <vt:i4>0</vt:i4>
      </vt:variant>
      <vt:variant>
        <vt:i4>5</vt:i4>
      </vt:variant>
      <vt:variant>
        <vt:lpwstr>bookmark://s_95488_4/</vt:lpwstr>
      </vt:variant>
      <vt:variant>
        <vt:lpwstr/>
      </vt:variant>
      <vt:variant>
        <vt:i4>5439498</vt:i4>
      </vt:variant>
      <vt:variant>
        <vt:i4>75</vt:i4>
      </vt:variant>
      <vt:variant>
        <vt:i4>0</vt:i4>
      </vt:variant>
      <vt:variant>
        <vt:i4>5</vt:i4>
      </vt:variant>
      <vt:variant>
        <vt:lpwstr>bookmark://s_95488_4/</vt:lpwstr>
      </vt:variant>
      <vt:variant>
        <vt:lpwstr/>
      </vt:variant>
      <vt:variant>
        <vt:i4>1703947</vt:i4>
      </vt:variant>
      <vt:variant>
        <vt:i4>72</vt:i4>
      </vt:variant>
      <vt:variant>
        <vt:i4>0</vt:i4>
      </vt:variant>
      <vt:variant>
        <vt:i4>5</vt:i4>
      </vt:variant>
      <vt:variant>
        <vt:lpwstr>https://ww2.arb.ca.gov/resources/documents/lcfs-life-cycle-analysis-models-and-documentation</vt:lpwstr>
      </vt:variant>
      <vt:variant>
        <vt:lpwstr/>
      </vt:variant>
      <vt:variant>
        <vt:i4>5439614</vt:i4>
      </vt:variant>
      <vt:variant>
        <vt:i4>69</vt:i4>
      </vt:variant>
      <vt:variant>
        <vt:i4>0</vt:i4>
      </vt:variant>
      <vt:variant>
        <vt:i4>5</vt:i4>
      </vt:variant>
      <vt:variant>
        <vt:lpwstr/>
      </vt:variant>
      <vt:variant>
        <vt:lpwstr>s_95491</vt:lpwstr>
      </vt:variant>
      <vt:variant>
        <vt:i4>6226036</vt:i4>
      </vt:variant>
      <vt:variant>
        <vt:i4>66</vt:i4>
      </vt:variant>
      <vt:variant>
        <vt:i4>0</vt:i4>
      </vt:variant>
      <vt:variant>
        <vt:i4>5</vt:i4>
      </vt:variant>
      <vt:variant>
        <vt:lpwstr/>
      </vt:variant>
      <vt:variant>
        <vt:lpwstr>t_4</vt:lpwstr>
      </vt:variant>
      <vt:variant>
        <vt:i4>2752542</vt:i4>
      </vt:variant>
      <vt:variant>
        <vt:i4>63</vt:i4>
      </vt:variant>
      <vt:variant>
        <vt:i4>0</vt:i4>
      </vt:variant>
      <vt:variant>
        <vt:i4>5</vt:i4>
      </vt:variant>
      <vt:variant>
        <vt:lpwstr/>
      </vt:variant>
      <vt:variant>
        <vt:lpwstr>t_7_1_LUT</vt:lpwstr>
      </vt:variant>
      <vt:variant>
        <vt:i4>6226036</vt:i4>
      </vt:variant>
      <vt:variant>
        <vt:i4>60</vt:i4>
      </vt:variant>
      <vt:variant>
        <vt:i4>0</vt:i4>
      </vt:variant>
      <vt:variant>
        <vt:i4>5</vt:i4>
      </vt:variant>
      <vt:variant>
        <vt:lpwstr/>
      </vt:variant>
      <vt:variant>
        <vt:lpwstr>t_5</vt:lpwstr>
      </vt:variant>
      <vt:variant>
        <vt:i4>3145802</vt:i4>
      </vt:variant>
      <vt:variant>
        <vt:i4>57</vt:i4>
      </vt:variant>
      <vt:variant>
        <vt:i4>0</vt:i4>
      </vt:variant>
      <vt:variant>
        <vt:i4>5</vt:i4>
      </vt:variant>
      <vt:variant>
        <vt:lpwstr/>
      </vt:variant>
      <vt:variant>
        <vt:lpwstr>s_95484b</vt:lpwstr>
      </vt:variant>
      <vt:variant>
        <vt:i4>5439614</vt:i4>
      </vt:variant>
      <vt:variant>
        <vt:i4>54</vt:i4>
      </vt:variant>
      <vt:variant>
        <vt:i4>0</vt:i4>
      </vt:variant>
      <vt:variant>
        <vt:i4>5</vt:i4>
      </vt:variant>
      <vt:variant>
        <vt:lpwstr/>
      </vt:variant>
      <vt:variant>
        <vt:lpwstr>s_95491</vt:lpwstr>
      </vt:variant>
      <vt:variant>
        <vt:i4>7274618</vt:i4>
      </vt:variant>
      <vt:variant>
        <vt:i4>51</vt:i4>
      </vt:variant>
      <vt:variant>
        <vt:i4>0</vt:i4>
      </vt:variant>
      <vt:variant>
        <vt:i4>5</vt:i4>
      </vt:variant>
      <vt:variant>
        <vt:lpwstr/>
      </vt:variant>
      <vt:variant>
        <vt:lpwstr>s_95486_2b2</vt:lpwstr>
      </vt:variant>
      <vt:variant>
        <vt:i4>7274618</vt:i4>
      </vt:variant>
      <vt:variant>
        <vt:i4>48</vt:i4>
      </vt:variant>
      <vt:variant>
        <vt:i4>0</vt:i4>
      </vt:variant>
      <vt:variant>
        <vt:i4>5</vt:i4>
      </vt:variant>
      <vt:variant>
        <vt:lpwstr/>
      </vt:variant>
      <vt:variant>
        <vt:lpwstr>s_95486_2b1</vt:lpwstr>
      </vt:variant>
      <vt:variant>
        <vt:i4>7274618</vt:i4>
      </vt:variant>
      <vt:variant>
        <vt:i4>45</vt:i4>
      </vt:variant>
      <vt:variant>
        <vt:i4>0</vt:i4>
      </vt:variant>
      <vt:variant>
        <vt:i4>5</vt:i4>
      </vt:variant>
      <vt:variant>
        <vt:lpwstr/>
      </vt:variant>
      <vt:variant>
        <vt:lpwstr>s_95486_2b2</vt:lpwstr>
      </vt:variant>
      <vt:variant>
        <vt:i4>7209086</vt:i4>
      </vt:variant>
      <vt:variant>
        <vt:i4>42</vt:i4>
      </vt:variant>
      <vt:variant>
        <vt:i4>0</vt:i4>
      </vt:variant>
      <vt:variant>
        <vt:i4>5</vt:i4>
      </vt:variant>
      <vt:variant>
        <vt:lpwstr/>
      </vt:variant>
      <vt:variant>
        <vt:lpwstr>s_95488_8c</vt:lpwstr>
      </vt:variant>
      <vt:variant>
        <vt:i4>5439614</vt:i4>
      </vt:variant>
      <vt:variant>
        <vt:i4>39</vt:i4>
      </vt:variant>
      <vt:variant>
        <vt:i4>0</vt:i4>
      </vt:variant>
      <vt:variant>
        <vt:i4>5</vt:i4>
      </vt:variant>
      <vt:variant>
        <vt:lpwstr/>
      </vt:variant>
      <vt:variant>
        <vt:lpwstr>s_95491</vt:lpwstr>
      </vt:variant>
      <vt:variant>
        <vt:i4>6226036</vt:i4>
      </vt:variant>
      <vt:variant>
        <vt:i4>36</vt:i4>
      </vt:variant>
      <vt:variant>
        <vt:i4>0</vt:i4>
      </vt:variant>
      <vt:variant>
        <vt:i4>5</vt:i4>
      </vt:variant>
      <vt:variant>
        <vt:lpwstr/>
      </vt:variant>
      <vt:variant>
        <vt:lpwstr>t_4</vt:lpwstr>
      </vt:variant>
      <vt:variant>
        <vt:i4>6226036</vt:i4>
      </vt:variant>
      <vt:variant>
        <vt:i4>33</vt:i4>
      </vt:variant>
      <vt:variant>
        <vt:i4>0</vt:i4>
      </vt:variant>
      <vt:variant>
        <vt:i4>5</vt:i4>
      </vt:variant>
      <vt:variant>
        <vt:lpwstr/>
      </vt:variant>
      <vt:variant>
        <vt:lpwstr>t_5</vt:lpwstr>
      </vt:variant>
      <vt:variant>
        <vt:i4>5439614</vt:i4>
      </vt:variant>
      <vt:variant>
        <vt:i4>30</vt:i4>
      </vt:variant>
      <vt:variant>
        <vt:i4>0</vt:i4>
      </vt:variant>
      <vt:variant>
        <vt:i4>5</vt:i4>
      </vt:variant>
      <vt:variant>
        <vt:lpwstr/>
      </vt:variant>
      <vt:variant>
        <vt:lpwstr>s_95491</vt:lpwstr>
      </vt:variant>
      <vt:variant>
        <vt:i4>4390945</vt:i4>
      </vt:variant>
      <vt:variant>
        <vt:i4>27</vt:i4>
      </vt:variant>
      <vt:variant>
        <vt:i4>0</vt:i4>
      </vt:variant>
      <vt:variant>
        <vt:i4>5</vt:i4>
      </vt:variant>
      <vt:variant>
        <vt:lpwstr/>
      </vt:variant>
      <vt:variant>
        <vt:lpwstr>s_95483_2b8_fse</vt:lpwstr>
      </vt:variant>
      <vt:variant>
        <vt:i4>7078010</vt:i4>
      </vt:variant>
      <vt:variant>
        <vt:i4>24</vt:i4>
      </vt:variant>
      <vt:variant>
        <vt:i4>0</vt:i4>
      </vt:variant>
      <vt:variant>
        <vt:i4>5</vt:i4>
      </vt:variant>
      <vt:variant>
        <vt:lpwstr/>
      </vt:variant>
      <vt:variant>
        <vt:lpwstr>s_95486_2a2</vt:lpwstr>
      </vt:variant>
      <vt:variant>
        <vt:i4>7078010</vt:i4>
      </vt:variant>
      <vt:variant>
        <vt:i4>21</vt:i4>
      </vt:variant>
      <vt:variant>
        <vt:i4>0</vt:i4>
      </vt:variant>
      <vt:variant>
        <vt:i4>5</vt:i4>
      </vt:variant>
      <vt:variant>
        <vt:lpwstr/>
      </vt:variant>
      <vt:variant>
        <vt:lpwstr>s_95486_2a2</vt:lpwstr>
      </vt:variant>
      <vt:variant>
        <vt:i4>7078010</vt:i4>
      </vt:variant>
      <vt:variant>
        <vt:i4>18</vt:i4>
      </vt:variant>
      <vt:variant>
        <vt:i4>0</vt:i4>
      </vt:variant>
      <vt:variant>
        <vt:i4>5</vt:i4>
      </vt:variant>
      <vt:variant>
        <vt:lpwstr/>
      </vt:variant>
      <vt:variant>
        <vt:lpwstr>s_95486_2a1</vt:lpwstr>
      </vt:variant>
      <vt:variant>
        <vt:i4>393288</vt:i4>
      </vt:variant>
      <vt:variant>
        <vt:i4>15</vt:i4>
      </vt:variant>
      <vt:variant>
        <vt:i4>0</vt:i4>
      </vt:variant>
      <vt:variant>
        <vt:i4>5</vt:i4>
      </vt:variant>
      <vt:variant>
        <vt:lpwstr/>
      </vt:variant>
      <vt:variant>
        <vt:lpwstr>s_95486_2a2J</vt:lpwstr>
      </vt:variant>
      <vt:variant>
        <vt:i4>7078010</vt:i4>
      </vt:variant>
      <vt:variant>
        <vt:i4>12</vt:i4>
      </vt:variant>
      <vt:variant>
        <vt:i4>0</vt:i4>
      </vt:variant>
      <vt:variant>
        <vt:i4>5</vt:i4>
      </vt:variant>
      <vt:variant>
        <vt:lpwstr/>
      </vt:variant>
      <vt:variant>
        <vt:lpwstr>s_95486_2a2</vt:lpwstr>
      </vt:variant>
      <vt:variant>
        <vt:i4>7078010</vt:i4>
      </vt:variant>
      <vt:variant>
        <vt:i4>9</vt:i4>
      </vt:variant>
      <vt:variant>
        <vt:i4>0</vt:i4>
      </vt:variant>
      <vt:variant>
        <vt:i4>5</vt:i4>
      </vt:variant>
      <vt:variant>
        <vt:lpwstr/>
      </vt:variant>
      <vt:variant>
        <vt:lpwstr>s_95486_2a1</vt:lpwstr>
      </vt:variant>
      <vt:variant>
        <vt:i4>7078010</vt:i4>
      </vt:variant>
      <vt:variant>
        <vt:i4>6</vt:i4>
      </vt:variant>
      <vt:variant>
        <vt:i4>0</vt:i4>
      </vt:variant>
      <vt:variant>
        <vt:i4>5</vt:i4>
      </vt:variant>
      <vt:variant>
        <vt:lpwstr/>
      </vt:variant>
      <vt:variant>
        <vt:lpwstr>s_95486_2a2</vt:lpwstr>
      </vt:variant>
      <vt:variant>
        <vt:i4>7209086</vt:i4>
      </vt:variant>
      <vt:variant>
        <vt:i4>3</vt:i4>
      </vt:variant>
      <vt:variant>
        <vt:i4>0</vt:i4>
      </vt:variant>
      <vt:variant>
        <vt:i4>5</vt:i4>
      </vt:variant>
      <vt:variant>
        <vt:lpwstr/>
      </vt:variant>
      <vt:variant>
        <vt:lpwstr>s_95488_8c</vt:lpwstr>
      </vt:variant>
      <vt:variant>
        <vt:i4>5439569</vt:i4>
      </vt:variant>
      <vt:variant>
        <vt:i4>0</vt:i4>
      </vt:variant>
      <vt:variant>
        <vt:i4>0</vt:i4>
      </vt:variant>
      <vt:variant>
        <vt:i4>5</vt:i4>
      </vt:variant>
      <vt:variant>
        <vt:lpwstr>http://www.arb.ca.gov/fuels/lcfs/lcfs.htm</vt:lpwstr>
      </vt:variant>
      <vt:variant>
        <vt:lpwstr/>
      </vt:variant>
      <vt:variant>
        <vt:i4>1638436</vt:i4>
      </vt:variant>
      <vt:variant>
        <vt:i4>312</vt:i4>
      </vt:variant>
      <vt:variant>
        <vt:i4>0</vt:i4>
      </vt:variant>
      <vt:variant>
        <vt:i4>5</vt:i4>
      </vt:variant>
      <vt:variant>
        <vt:lpwstr>mailto:Greg.Mayeur@arb.ca.gov</vt:lpwstr>
      </vt:variant>
      <vt:variant>
        <vt:lpwstr/>
      </vt:variant>
      <vt:variant>
        <vt:i4>6422603</vt:i4>
      </vt:variant>
      <vt:variant>
        <vt:i4>309</vt:i4>
      </vt:variant>
      <vt:variant>
        <vt:i4>0</vt:i4>
      </vt:variant>
      <vt:variant>
        <vt:i4>5</vt:i4>
      </vt:variant>
      <vt:variant>
        <vt:lpwstr>mailto:Gabriel.Monroe@arb.ca.gov</vt:lpwstr>
      </vt:variant>
      <vt:variant>
        <vt:lpwstr/>
      </vt:variant>
      <vt:variant>
        <vt:i4>6422603</vt:i4>
      </vt:variant>
      <vt:variant>
        <vt:i4>306</vt:i4>
      </vt:variant>
      <vt:variant>
        <vt:i4>0</vt:i4>
      </vt:variant>
      <vt:variant>
        <vt:i4>5</vt:i4>
      </vt:variant>
      <vt:variant>
        <vt:lpwstr>mailto:Gabriel.Monroe@arb.ca.gov</vt:lpwstr>
      </vt:variant>
      <vt:variant>
        <vt:lpwstr/>
      </vt:variant>
      <vt:variant>
        <vt:i4>1638436</vt:i4>
      </vt:variant>
      <vt:variant>
        <vt:i4>303</vt:i4>
      </vt:variant>
      <vt:variant>
        <vt:i4>0</vt:i4>
      </vt:variant>
      <vt:variant>
        <vt:i4>5</vt:i4>
      </vt:variant>
      <vt:variant>
        <vt:lpwstr>mailto:Greg.Mayeur@arb.ca.gov</vt:lpwstr>
      </vt:variant>
      <vt:variant>
        <vt:lpwstr/>
      </vt:variant>
      <vt:variant>
        <vt:i4>6094969</vt:i4>
      </vt:variant>
      <vt:variant>
        <vt:i4>300</vt:i4>
      </vt:variant>
      <vt:variant>
        <vt:i4>0</vt:i4>
      </vt:variant>
      <vt:variant>
        <vt:i4>5</vt:i4>
      </vt:variant>
      <vt:variant>
        <vt:lpwstr>mailto:jacob.englander@arb.ca.gov</vt:lpwstr>
      </vt:variant>
      <vt:variant>
        <vt:lpwstr/>
      </vt:variant>
      <vt:variant>
        <vt:i4>6094969</vt:i4>
      </vt:variant>
      <vt:variant>
        <vt:i4>297</vt:i4>
      </vt:variant>
      <vt:variant>
        <vt:i4>0</vt:i4>
      </vt:variant>
      <vt:variant>
        <vt:i4>5</vt:i4>
      </vt:variant>
      <vt:variant>
        <vt:lpwstr>mailto:jacob.englander@arb.ca.gov</vt:lpwstr>
      </vt:variant>
      <vt:variant>
        <vt:lpwstr/>
      </vt:variant>
      <vt:variant>
        <vt:i4>6094969</vt:i4>
      </vt:variant>
      <vt:variant>
        <vt:i4>294</vt:i4>
      </vt:variant>
      <vt:variant>
        <vt:i4>0</vt:i4>
      </vt:variant>
      <vt:variant>
        <vt:i4>5</vt:i4>
      </vt:variant>
      <vt:variant>
        <vt:lpwstr>mailto:jacob.englander@arb.ca.gov</vt:lpwstr>
      </vt:variant>
      <vt:variant>
        <vt:lpwstr/>
      </vt:variant>
      <vt:variant>
        <vt:i4>6094969</vt:i4>
      </vt:variant>
      <vt:variant>
        <vt:i4>291</vt:i4>
      </vt:variant>
      <vt:variant>
        <vt:i4>0</vt:i4>
      </vt:variant>
      <vt:variant>
        <vt:i4>5</vt:i4>
      </vt:variant>
      <vt:variant>
        <vt:lpwstr>mailto:jacob.englander@arb.ca.gov</vt:lpwstr>
      </vt:variant>
      <vt:variant>
        <vt:lpwstr/>
      </vt:variant>
      <vt:variant>
        <vt:i4>6094969</vt:i4>
      </vt:variant>
      <vt:variant>
        <vt:i4>288</vt:i4>
      </vt:variant>
      <vt:variant>
        <vt:i4>0</vt:i4>
      </vt:variant>
      <vt:variant>
        <vt:i4>5</vt:i4>
      </vt:variant>
      <vt:variant>
        <vt:lpwstr>mailto:jacob.englander@arb.ca.gov</vt:lpwstr>
      </vt:variant>
      <vt:variant>
        <vt:lpwstr/>
      </vt:variant>
      <vt:variant>
        <vt:i4>6094969</vt:i4>
      </vt:variant>
      <vt:variant>
        <vt:i4>285</vt:i4>
      </vt:variant>
      <vt:variant>
        <vt:i4>0</vt:i4>
      </vt:variant>
      <vt:variant>
        <vt:i4>5</vt:i4>
      </vt:variant>
      <vt:variant>
        <vt:lpwstr>mailto:jacob.englander@arb.ca.gov</vt:lpwstr>
      </vt:variant>
      <vt:variant>
        <vt:lpwstr/>
      </vt:variant>
      <vt:variant>
        <vt:i4>6094969</vt:i4>
      </vt:variant>
      <vt:variant>
        <vt:i4>282</vt:i4>
      </vt:variant>
      <vt:variant>
        <vt:i4>0</vt:i4>
      </vt:variant>
      <vt:variant>
        <vt:i4>5</vt:i4>
      </vt:variant>
      <vt:variant>
        <vt:lpwstr>mailto:jacob.englander@arb.ca.gov</vt:lpwstr>
      </vt:variant>
      <vt:variant>
        <vt:lpwstr/>
      </vt:variant>
      <vt:variant>
        <vt:i4>1245238</vt:i4>
      </vt:variant>
      <vt:variant>
        <vt:i4>279</vt:i4>
      </vt:variant>
      <vt:variant>
        <vt:i4>0</vt:i4>
      </vt:variant>
      <vt:variant>
        <vt:i4>5</vt:i4>
      </vt:variant>
      <vt:variant>
        <vt:lpwstr>mailto:Rui.Chen@arb.ca.gov</vt:lpwstr>
      </vt:variant>
      <vt:variant>
        <vt:lpwstr/>
      </vt:variant>
      <vt:variant>
        <vt:i4>5439598</vt:i4>
      </vt:variant>
      <vt:variant>
        <vt:i4>276</vt:i4>
      </vt:variant>
      <vt:variant>
        <vt:i4>0</vt:i4>
      </vt:variant>
      <vt:variant>
        <vt:i4>5</vt:i4>
      </vt:variant>
      <vt:variant>
        <vt:lpwstr>mailto:Kate.Wilkins@arb.ca.gov</vt:lpwstr>
      </vt:variant>
      <vt:variant>
        <vt:lpwstr/>
      </vt:variant>
      <vt:variant>
        <vt:i4>1245238</vt:i4>
      </vt:variant>
      <vt:variant>
        <vt:i4>273</vt:i4>
      </vt:variant>
      <vt:variant>
        <vt:i4>0</vt:i4>
      </vt:variant>
      <vt:variant>
        <vt:i4>5</vt:i4>
      </vt:variant>
      <vt:variant>
        <vt:lpwstr>mailto:Rui.Chen@arb.ca.gov</vt:lpwstr>
      </vt:variant>
      <vt:variant>
        <vt:lpwstr/>
      </vt:variant>
      <vt:variant>
        <vt:i4>6094969</vt:i4>
      </vt:variant>
      <vt:variant>
        <vt:i4>270</vt:i4>
      </vt:variant>
      <vt:variant>
        <vt:i4>0</vt:i4>
      </vt:variant>
      <vt:variant>
        <vt:i4>5</vt:i4>
      </vt:variant>
      <vt:variant>
        <vt:lpwstr>mailto:jacob.englander@arb.ca.gov</vt:lpwstr>
      </vt:variant>
      <vt:variant>
        <vt:lpwstr/>
      </vt:variant>
      <vt:variant>
        <vt:i4>1245238</vt:i4>
      </vt:variant>
      <vt:variant>
        <vt:i4>267</vt:i4>
      </vt:variant>
      <vt:variant>
        <vt:i4>0</vt:i4>
      </vt:variant>
      <vt:variant>
        <vt:i4>5</vt:i4>
      </vt:variant>
      <vt:variant>
        <vt:lpwstr>mailto:Rui.Chen@arb.ca.gov</vt:lpwstr>
      </vt:variant>
      <vt:variant>
        <vt:lpwstr/>
      </vt:variant>
      <vt:variant>
        <vt:i4>7471199</vt:i4>
      </vt:variant>
      <vt:variant>
        <vt:i4>264</vt:i4>
      </vt:variant>
      <vt:variant>
        <vt:i4>0</vt:i4>
      </vt:variant>
      <vt:variant>
        <vt:i4>5</vt:i4>
      </vt:variant>
      <vt:variant>
        <vt:lpwstr>mailto:Matthew.Botill@arb.ca.gov</vt:lpwstr>
      </vt:variant>
      <vt:variant>
        <vt:lpwstr/>
      </vt:variant>
      <vt:variant>
        <vt:i4>1245238</vt:i4>
      </vt:variant>
      <vt:variant>
        <vt:i4>261</vt:i4>
      </vt:variant>
      <vt:variant>
        <vt:i4>0</vt:i4>
      </vt:variant>
      <vt:variant>
        <vt:i4>5</vt:i4>
      </vt:variant>
      <vt:variant>
        <vt:lpwstr>mailto:Rui.Chen@arb.ca.gov</vt:lpwstr>
      </vt:variant>
      <vt:variant>
        <vt:lpwstr/>
      </vt:variant>
      <vt:variant>
        <vt:i4>4784247</vt:i4>
      </vt:variant>
      <vt:variant>
        <vt:i4>258</vt:i4>
      </vt:variant>
      <vt:variant>
        <vt:i4>0</vt:i4>
      </vt:variant>
      <vt:variant>
        <vt:i4>5</vt:i4>
      </vt:variant>
      <vt:variant>
        <vt:lpwstr>mailto:Cheryl.Laskowski@arb.ca.gov</vt:lpwstr>
      </vt:variant>
      <vt:variant>
        <vt:lpwstr/>
      </vt:variant>
      <vt:variant>
        <vt:i4>1638436</vt:i4>
      </vt:variant>
      <vt:variant>
        <vt:i4>255</vt:i4>
      </vt:variant>
      <vt:variant>
        <vt:i4>0</vt:i4>
      </vt:variant>
      <vt:variant>
        <vt:i4>5</vt:i4>
      </vt:variant>
      <vt:variant>
        <vt:lpwstr>mailto:Greg.Mayeur@arb.ca.gov</vt:lpwstr>
      </vt:variant>
      <vt:variant>
        <vt:lpwstr/>
      </vt:variant>
      <vt:variant>
        <vt:i4>6422603</vt:i4>
      </vt:variant>
      <vt:variant>
        <vt:i4>252</vt:i4>
      </vt:variant>
      <vt:variant>
        <vt:i4>0</vt:i4>
      </vt:variant>
      <vt:variant>
        <vt:i4>5</vt:i4>
      </vt:variant>
      <vt:variant>
        <vt:lpwstr>mailto:Gabriel.Monroe@arb.ca.gov</vt:lpwstr>
      </vt:variant>
      <vt:variant>
        <vt:lpwstr/>
      </vt:variant>
      <vt:variant>
        <vt:i4>6422603</vt:i4>
      </vt:variant>
      <vt:variant>
        <vt:i4>249</vt:i4>
      </vt:variant>
      <vt:variant>
        <vt:i4>0</vt:i4>
      </vt:variant>
      <vt:variant>
        <vt:i4>5</vt:i4>
      </vt:variant>
      <vt:variant>
        <vt:lpwstr>mailto:Gabriel.Monroe@arb.ca.gov</vt:lpwstr>
      </vt:variant>
      <vt:variant>
        <vt:lpwstr/>
      </vt:variant>
      <vt:variant>
        <vt:i4>5439598</vt:i4>
      </vt:variant>
      <vt:variant>
        <vt:i4>246</vt:i4>
      </vt:variant>
      <vt:variant>
        <vt:i4>0</vt:i4>
      </vt:variant>
      <vt:variant>
        <vt:i4>5</vt:i4>
      </vt:variant>
      <vt:variant>
        <vt:lpwstr>mailto:Kate.Wilkins@arb.ca.gov</vt:lpwstr>
      </vt:variant>
      <vt:variant>
        <vt:lpwstr/>
      </vt:variant>
      <vt:variant>
        <vt:i4>7798857</vt:i4>
      </vt:variant>
      <vt:variant>
        <vt:i4>243</vt:i4>
      </vt:variant>
      <vt:variant>
        <vt:i4>0</vt:i4>
      </vt:variant>
      <vt:variant>
        <vt:i4>5</vt:i4>
      </vt:variant>
      <vt:variant>
        <vt:lpwstr>mailto:Jordan.Ramalingam@arb.ca.gov</vt:lpwstr>
      </vt:variant>
      <vt:variant>
        <vt:lpwstr/>
      </vt:variant>
      <vt:variant>
        <vt:i4>1245238</vt:i4>
      </vt:variant>
      <vt:variant>
        <vt:i4>240</vt:i4>
      </vt:variant>
      <vt:variant>
        <vt:i4>0</vt:i4>
      </vt:variant>
      <vt:variant>
        <vt:i4>5</vt:i4>
      </vt:variant>
      <vt:variant>
        <vt:lpwstr>mailto:Rui.Chen@arb.ca.gov</vt:lpwstr>
      </vt:variant>
      <vt:variant>
        <vt:lpwstr/>
      </vt:variant>
      <vt:variant>
        <vt:i4>5439598</vt:i4>
      </vt:variant>
      <vt:variant>
        <vt:i4>237</vt:i4>
      </vt:variant>
      <vt:variant>
        <vt:i4>0</vt:i4>
      </vt:variant>
      <vt:variant>
        <vt:i4>5</vt:i4>
      </vt:variant>
      <vt:variant>
        <vt:lpwstr>mailto:Kate.Wilkins@arb.ca.gov</vt:lpwstr>
      </vt:variant>
      <vt:variant>
        <vt:lpwstr/>
      </vt:variant>
      <vt:variant>
        <vt:i4>5439598</vt:i4>
      </vt:variant>
      <vt:variant>
        <vt:i4>234</vt:i4>
      </vt:variant>
      <vt:variant>
        <vt:i4>0</vt:i4>
      </vt:variant>
      <vt:variant>
        <vt:i4>5</vt:i4>
      </vt:variant>
      <vt:variant>
        <vt:lpwstr>mailto:Kate.Wilkins@arb.ca.gov</vt:lpwstr>
      </vt:variant>
      <vt:variant>
        <vt:lpwstr/>
      </vt:variant>
      <vt:variant>
        <vt:i4>7798857</vt:i4>
      </vt:variant>
      <vt:variant>
        <vt:i4>231</vt:i4>
      </vt:variant>
      <vt:variant>
        <vt:i4>0</vt:i4>
      </vt:variant>
      <vt:variant>
        <vt:i4>5</vt:i4>
      </vt:variant>
      <vt:variant>
        <vt:lpwstr>mailto:Jordan.Ramalingam@arb.ca.gov</vt:lpwstr>
      </vt:variant>
      <vt:variant>
        <vt:lpwstr/>
      </vt:variant>
      <vt:variant>
        <vt:i4>1245238</vt:i4>
      </vt:variant>
      <vt:variant>
        <vt:i4>228</vt:i4>
      </vt:variant>
      <vt:variant>
        <vt:i4>0</vt:i4>
      </vt:variant>
      <vt:variant>
        <vt:i4>5</vt:i4>
      </vt:variant>
      <vt:variant>
        <vt:lpwstr>mailto:Rui.Chen@arb.ca.gov</vt:lpwstr>
      </vt:variant>
      <vt:variant>
        <vt:lpwstr/>
      </vt:variant>
      <vt:variant>
        <vt:i4>6422603</vt:i4>
      </vt:variant>
      <vt:variant>
        <vt:i4>225</vt:i4>
      </vt:variant>
      <vt:variant>
        <vt:i4>0</vt:i4>
      </vt:variant>
      <vt:variant>
        <vt:i4>5</vt:i4>
      </vt:variant>
      <vt:variant>
        <vt:lpwstr>mailto:Gabriel.Monroe@arb.ca.gov</vt:lpwstr>
      </vt:variant>
      <vt:variant>
        <vt:lpwstr/>
      </vt:variant>
      <vt:variant>
        <vt:i4>6422603</vt:i4>
      </vt:variant>
      <vt:variant>
        <vt:i4>222</vt:i4>
      </vt:variant>
      <vt:variant>
        <vt:i4>0</vt:i4>
      </vt:variant>
      <vt:variant>
        <vt:i4>5</vt:i4>
      </vt:variant>
      <vt:variant>
        <vt:lpwstr>mailto:Gabriel.Monroe@arb.ca.gov</vt:lpwstr>
      </vt:variant>
      <vt:variant>
        <vt:lpwstr/>
      </vt:variant>
      <vt:variant>
        <vt:i4>5767285</vt:i4>
      </vt:variant>
      <vt:variant>
        <vt:i4>219</vt:i4>
      </vt:variant>
      <vt:variant>
        <vt:i4>0</vt:i4>
      </vt:variant>
      <vt:variant>
        <vt:i4>5</vt:i4>
      </vt:variant>
      <vt:variant>
        <vt:lpwstr>https://carb.sharepoint.com/:w:/r/sites/ISD/TFB/202X LCFS Rulemaking/_For BARCU - 45 Day Package/Final Reference Lists/Incorporated by Reference/31-Carbon Intensity Lookup Table for Crude Oil Production and Transport.docx?d=w096b1130deba499485c26a7e672ddc43&amp;csf=1&amp;web=1&amp;e=0x3XOh</vt:lpwstr>
      </vt:variant>
      <vt:variant>
        <vt:lpwstr/>
      </vt:variant>
      <vt:variant>
        <vt:i4>7798857</vt:i4>
      </vt:variant>
      <vt:variant>
        <vt:i4>216</vt:i4>
      </vt:variant>
      <vt:variant>
        <vt:i4>0</vt:i4>
      </vt:variant>
      <vt:variant>
        <vt:i4>5</vt:i4>
      </vt:variant>
      <vt:variant>
        <vt:lpwstr>mailto:Jordan.Ramalingam@arb.ca.gov</vt:lpwstr>
      </vt:variant>
      <vt:variant>
        <vt:lpwstr/>
      </vt:variant>
      <vt:variant>
        <vt:i4>7471199</vt:i4>
      </vt:variant>
      <vt:variant>
        <vt:i4>213</vt:i4>
      </vt:variant>
      <vt:variant>
        <vt:i4>0</vt:i4>
      </vt:variant>
      <vt:variant>
        <vt:i4>5</vt:i4>
      </vt:variant>
      <vt:variant>
        <vt:lpwstr>mailto:Matthew.Botill@arb.ca.gov</vt:lpwstr>
      </vt:variant>
      <vt:variant>
        <vt:lpwstr/>
      </vt:variant>
      <vt:variant>
        <vt:i4>5439598</vt:i4>
      </vt:variant>
      <vt:variant>
        <vt:i4>210</vt:i4>
      </vt:variant>
      <vt:variant>
        <vt:i4>0</vt:i4>
      </vt:variant>
      <vt:variant>
        <vt:i4>5</vt:i4>
      </vt:variant>
      <vt:variant>
        <vt:lpwstr>mailto:Kate.Wilkins@arb.ca.gov</vt:lpwstr>
      </vt:variant>
      <vt:variant>
        <vt:lpwstr/>
      </vt:variant>
      <vt:variant>
        <vt:i4>1114145</vt:i4>
      </vt:variant>
      <vt:variant>
        <vt:i4>207</vt:i4>
      </vt:variant>
      <vt:variant>
        <vt:i4>0</vt:i4>
      </vt:variant>
      <vt:variant>
        <vt:i4>5</vt:i4>
      </vt:variant>
      <vt:variant>
        <vt:lpwstr>mailto:Rajinder.Sahota@arb.ca.gov</vt:lpwstr>
      </vt:variant>
      <vt:variant>
        <vt:lpwstr/>
      </vt:variant>
      <vt:variant>
        <vt:i4>7471199</vt:i4>
      </vt:variant>
      <vt:variant>
        <vt:i4>204</vt:i4>
      </vt:variant>
      <vt:variant>
        <vt:i4>0</vt:i4>
      </vt:variant>
      <vt:variant>
        <vt:i4>5</vt:i4>
      </vt:variant>
      <vt:variant>
        <vt:lpwstr>mailto:Matthew.Botill@arb.ca.gov</vt:lpwstr>
      </vt:variant>
      <vt:variant>
        <vt:lpwstr/>
      </vt:variant>
      <vt:variant>
        <vt:i4>1114145</vt:i4>
      </vt:variant>
      <vt:variant>
        <vt:i4>201</vt:i4>
      </vt:variant>
      <vt:variant>
        <vt:i4>0</vt:i4>
      </vt:variant>
      <vt:variant>
        <vt:i4>5</vt:i4>
      </vt:variant>
      <vt:variant>
        <vt:lpwstr>mailto:Rajinder.Sahota@arb.ca.gov</vt:lpwstr>
      </vt:variant>
      <vt:variant>
        <vt:lpwstr/>
      </vt:variant>
      <vt:variant>
        <vt:i4>7471199</vt:i4>
      </vt:variant>
      <vt:variant>
        <vt:i4>198</vt:i4>
      </vt:variant>
      <vt:variant>
        <vt:i4>0</vt:i4>
      </vt:variant>
      <vt:variant>
        <vt:i4>5</vt:i4>
      </vt:variant>
      <vt:variant>
        <vt:lpwstr>mailto:Matthew.Botill@arb.ca.gov</vt:lpwstr>
      </vt:variant>
      <vt:variant>
        <vt:lpwstr/>
      </vt:variant>
      <vt:variant>
        <vt:i4>6094969</vt:i4>
      </vt:variant>
      <vt:variant>
        <vt:i4>195</vt:i4>
      </vt:variant>
      <vt:variant>
        <vt:i4>0</vt:i4>
      </vt:variant>
      <vt:variant>
        <vt:i4>5</vt:i4>
      </vt:variant>
      <vt:variant>
        <vt:lpwstr>mailto:jacob.englander@arb.ca.gov</vt:lpwstr>
      </vt:variant>
      <vt:variant>
        <vt:lpwstr/>
      </vt:variant>
      <vt:variant>
        <vt:i4>6094969</vt:i4>
      </vt:variant>
      <vt:variant>
        <vt:i4>192</vt:i4>
      </vt:variant>
      <vt:variant>
        <vt:i4>0</vt:i4>
      </vt:variant>
      <vt:variant>
        <vt:i4>5</vt:i4>
      </vt:variant>
      <vt:variant>
        <vt:lpwstr>mailto:jacob.englander@arb.ca.gov</vt:lpwstr>
      </vt:variant>
      <vt:variant>
        <vt:lpwstr/>
      </vt:variant>
      <vt:variant>
        <vt:i4>1245238</vt:i4>
      </vt:variant>
      <vt:variant>
        <vt:i4>189</vt:i4>
      </vt:variant>
      <vt:variant>
        <vt:i4>0</vt:i4>
      </vt:variant>
      <vt:variant>
        <vt:i4>5</vt:i4>
      </vt:variant>
      <vt:variant>
        <vt:lpwstr>mailto:Rui.Chen@arb.ca.gov</vt:lpwstr>
      </vt:variant>
      <vt:variant>
        <vt:lpwstr/>
      </vt:variant>
      <vt:variant>
        <vt:i4>7471199</vt:i4>
      </vt:variant>
      <vt:variant>
        <vt:i4>186</vt:i4>
      </vt:variant>
      <vt:variant>
        <vt:i4>0</vt:i4>
      </vt:variant>
      <vt:variant>
        <vt:i4>5</vt:i4>
      </vt:variant>
      <vt:variant>
        <vt:lpwstr>mailto:Matthew.Botill@arb.ca.gov</vt:lpwstr>
      </vt:variant>
      <vt:variant>
        <vt:lpwstr/>
      </vt:variant>
      <vt:variant>
        <vt:i4>7798857</vt:i4>
      </vt:variant>
      <vt:variant>
        <vt:i4>183</vt:i4>
      </vt:variant>
      <vt:variant>
        <vt:i4>0</vt:i4>
      </vt:variant>
      <vt:variant>
        <vt:i4>5</vt:i4>
      </vt:variant>
      <vt:variant>
        <vt:lpwstr>mailto:Jordan.Ramalingam@arb.ca.gov</vt:lpwstr>
      </vt:variant>
      <vt:variant>
        <vt:lpwstr/>
      </vt:variant>
      <vt:variant>
        <vt:i4>5439598</vt:i4>
      </vt:variant>
      <vt:variant>
        <vt:i4>180</vt:i4>
      </vt:variant>
      <vt:variant>
        <vt:i4>0</vt:i4>
      </vt:variant>
      <vt:variant>
        <vt:i4>5</vt:i4>
      </vt:variant>
      <vt:variant>
        <vt:lpwstr>mailto:Kate.Wilkins@arb.ca.gov</vt:lpwstr>
      </vt:variant>
      <vt:variant>
        <vt:lpwstr/>
      </vt:variant>
      <vt:variant>
        <vt:i4>196673</vt:i4>
      </vt:variant>
      <vt:variant>
        <vt:i4>177</vt:i4>
      </vt:variant>
      <vt:variant>
        <vt:i4>0</vt:i4>
      </vt:variant>
      <vt:variant>
        <vt:i4>5</vt:i4>
      </vt:variant>
      <vt:variant>
        <vt:lpwstr>https://www.energyknowledgebase.com/topics/gas-nomination.asp</vt:lpwstr>
      </vt:variant>
      <vt:variant>
        <vt:lpwstr/>
      </vt:variant>
      <vt:variant>
        <vt:i4>7798857</vt:i4>
      </vt:variant>
      <vt:variant>
        <vt:i4>174</vt:i4>
      </vt:variant>
      <vt:variant>
        <vt:i4>0</vt:i4>
      </vt:variant>
      <vt:variant>
        <vt:i4>5</vt:i4>
      </vt:variant>
      <vt:variant>
        <vt:lpwstr>mailto:Jordan.Ramalingam@arb.ca.gov</vt:lpwstr>
      </vt:variant>
      <vt:variant>
        <vt:lpwstr/>
      </vt:variant>
      <vt:variant>
        <vt:i4>7471199</vt:i4>
      </vt:variant>
      <vt:variant>
        <vt:i4>171</vt:i4>
      </vt:variant>
      <vt:variant>
        <vt:i4>0</vt:i4>
      </vt:variant>
      <vt:variant>
        <vt:i4>5</vt:i4>
      </vt:variant>
      <vt:variant>
        <vt:lpwstr>mailto:Matthew.Botill@arb.ca.gov</vt:lpwstr>
      </vt:variant>
      <vt:variant>
        <vt:lpwstr/>
      </vt:variant>
      <vt:variant>
        <vt:i4>7471199</vt:i4>
      </vt:variant>
      <vt:variant>
        <vt:i4>168</vt:i4>
      </vt:variant>
      <vt:variant>
        <vt:i4>0</vt:i4>
      </vt:variant>
      <vt:variant>
        <vt:i4>5</vt:i4>
      </vt:variant>
      <vt:variant>
        <vt:lpwstr>mailto:Matthew.Botill@arb.ca.gov</vt:lpwstr>
      </vt:variant>
      <vt:variant>
        <vt:lpwstr/>
      </vt:variant>
      <vt:variant>
        <vt:i4>7471199</vt:i4>
      </vt:variant>
      <vt:variant>
        <vt:i4>165</vt:i4>
      </vt:variant>
      <vt:variant>
        <vt:i4>0</vt:i4>
      </vt:variant>
      <vt:variant>
        <vt:i4>5</vt:i4>
      </vt:variant>
      <vt:variant>
        <vt:lpwstr>mailto:Matthew.Botill@arb.ca.gov</vt:lpwstr>
      </vt:variant>
      <vt:variant>
        <vt:lpwstr/>
      </vt:variant>
      <vt:variant>
        <vt:i4>1114145</vt:i4>
      </vt:variant>
      <vt:variant>
        <vt:i4>162</vt:i4>
      </vt:variant>
      <vt:variant>
        <vt:i4>0</vt:i4>
      </vt:variant>
      <vt:variant>
        <vt:i4>5</vt:i4>
      </vt:variant>
      <vt:variant>
        <vt:lpwstr>mailto:Rajinder.Sahota@arb.ca.gov</vt:lpwstr>
      </vt:variant>
      <vt:variant>
        <vt:lpwstr/>
      </vt:variant>
      <vt:variant>
        <vt:i4>1114145</vt:i4>
      </vt:variant>
      <vt:variant>
        <vt:i4>159</vt:i4>
      </vt:variant>
      <vt:variant>
        <vt:i4>0</vt:i4>
      </vt:variant>
      <vt:variant>
        <vt:i4>5</vt:i4>
      </vt:variant>
      <vt:variant>
        <vt:lpwstr>mailto:Rajinder.Sahota@arb.ca.gov</vt:lpwstr>
      </vt:variant>
      <vt:variant>
        <vt:lpwstr/>
      </vt:variant>
      <vt:variant>
        <vt:i4>1638436</vt:i4>
      </vt:variant>
      <vt:variant>
        <vt:i4>156</vt:i4>
      </vt:variant>
      <vt:variant>
        <vt:i4>0</vt:i4>
      </vt:variant>
      <vt:variant>
        <vt:i4>5</vt:i4>
      </vt:variant>
      <vt:variant>
        <vt:lpwstr>mailto:Greg.Mayeur@arb.ca.gov</vt:lpwstr>
      </vt:variant>
      <vt:variant>
        <vt:lpwstr/>
      </vt:variant>
      <vt:variant>
        <vt:i4>1114145</vt:i4>
      </vt:variant>
      <vt:variant>
        <vt:i4>153</vt:i4>
      </vt:variant>
      <vt:variant>
        <vt:i4>0</vt:i4>
      </vt:variant>
      <vt:variant>
        <vt:i4>5</vt:i4>
      </vt:variant>
      <vt:variant>
        <vt:lpwstr>mailto:Rajinder.Sahota@arb.ca.gov</vt:lpwstr>
      </vt:variant>
      <vt:variant>
        <vt:lpwstr/>
      </vt:variant>
      <vt:variant>
        <vt:i4>6422603</vt:i4>
      </vt:variant>
      <vt:variant>
        <vt:i4>150</vt:i4>
      </vt:variant>
      <vt:variant>
        <vt:i4>0</vt:i4>
      </vt:variant>
      <vt:variant>
        <vt:i4>5</vt:i4>
      </vt:variant>
      <vt:variant>
        <vt:lpwstr>mailto:Gabriel.Monroe@arb.ca.gov</vt:lpwstr>
      </vt:variant>
      <vt:variant>
        <vt:lpwstr/>
      </vt:variant>
      <vt:variant>
        <vt:i4>6422603</vt:i4>
      </vt:variant>
      <vt:variant>
        <vt:i4>147</vt:i4>
      </vt:variant>
      <vt:variant>
        <vt:i4>0</vt:i4>
      </vt:variant>
      <vt:variant>
        <vt:i4>5</vt:i4>
      </vt:variant>
      <vt:variant>
        <vt:lpwstr>mailto:Gabriel.Monroe@arb.ca.gov</vt:lpwstr>
      </vt:variant>
      <vt:variant>
        <vt:lpwstr/>
      </vt:variant>
      <vt:variant>
        <vt:i4>2424832</vt:i4>
      </vt:variant>
      <vt:variant>
        <vt:i4>144</vt:i4>
      </vt:variant>
      <vt:variant>
        <vt:i4>0</vt:i4>
      </vt:variant>
      <vt:variant>
        <vt:i4>5</vt:i4>
      </vt:variant>
      <vt:variant>
        <vt:lpwstr>mailto:Carmen.Meialua@arb.ca.gov</vt:lpwstr>
      </vt:variant>
      <vt:variant>
        <vt:lpwstr/>
      </vt:variant>
      <vt:variant>
        <vt:i4>2424832</vt:i4>
      </vt:variant>
      <vt:variant>
        <vt:i4>141</vt:i4>
      </vt:variant>
      <vt:variant>
        <vt:i4>0</vt:i4>
      </vt:variant>
      <vt:variant>
        <vt:i4>5</vt:i4>
      </vt:variant>
      <vt:variant>
        <vt:lpwstr>mailto:Carmen.Meialua@arb.ca.gov</vt:lpwstr>
      </vt:variant>
      <vt:variant>
        <vt:lpwstr/>
      </vt:variant>
      <vt:variant>
        <vt:i4>5439598</vt:i4>
      </vt:variant>
      <vt:variant>
        <vt:i4>138</vt:i4>
      </vt:variant>
      <vt:variant>
        <vt:i4>0</vt:i4>
      </vt:variant>
      <vt:variant>
        <vt:i4>5</vt:i4>
      </vt:variant>
      <vt:variant>
        <vt:lpwstr>mailto:Kate.Wilkins@arb.ca.gov</vt:lpwstr>
      </vt:variant>
      <vt:variant>
        <vt:lpwstr/>
      </vt:variant>
      <vt:variant>
        <vt:i4>2424832</vt:i4>
      </vt:variant>
      <vt:variant>
        <vt:i4>135</vt:i4>
      </vt:variant>
      <vt:variant>
        <vt:i4>0</vt:i4>
      </vt:variant>
      <vt:variant>
        <vt:i4>5</vt:i4>
      </vt:variant>
      <vt:variant>
        <vt:lpwstr>mailto:Carmen.Meialua@arb.ca.gov</vt:lpwstr>
      </vt:variant>
      <vt:variant>
        <vt:lpwstr/>
      </vt:variant>
      <vt:variant>
        <vt:i4>1048629</vt:i4>
      </vt:variant>
      <vt:variant>
        <vt:i4>132</vt:i4>
      </vt:variant>
      <vt:variant>
        <vt:i4>0</vt:i4>
      </vt:variant>
      <vt:variant>
        <vt:i4>5</vt:i4>
      </vt:variant>
      <vt:variant>
        <vt:lpwstr>mailto:guihua.wang@arb.ca.gov</vt:lpwstr>
      </vt:variant>
      <vt:variant>
        <vt:lpwstr/>
      </vt:variant>
      <vt:variant>
        <vt:i4>1638436</vt:i4>
      </vt:variant>
      <vt:variant>
        <vt:i4>129</vt:i4>
      </vt:variant>
      <vt:variant>
        <vt:i4>0</vt:i4>
      </vt:variant>
      <vt:variant>
        <vt:i4>5</vt:i4>
      </vt:variant>
      <vt:variant>
        <vt:lpwstr>mailto:Greg.Mayeur@arb.ca.gov</vt:lpwstr>
      </vt:variant>
      <vt:variant>
        <vt:lpwstr/>
      </vt:variant>
      <vt:variant>
        <vt:i4>43</vt:i4>
      </vt:variant>
      <vt:variant>
        <vt:i4>126</vt:i4>
      </vt:variant>
      <vt:variant>
        <vt:i4>0</vt:i4>
      </vt:variant>
      <vt:variant>
        <vt:i4>5</vt:i4>
      </vt:variant>
      <vt:variant>
        <vt:lpwstr>mailto:Anil.Prabhu@arb.ca.gov</vt:lpwstr>
      </vt:variant>
      <vt:variant>
        <vt:lpwstr/>
      </vt:variant>
      <vt:variant>
        <vt:i4>5439598</vt:i4>
      </vt:variant>
      <vt:variant>
        <vt:i4>123</vt:i4>
      </vt:variant>
      <vt:variant>
        <vt:i4>0</vt:i4>
      </vt:variant>
      <vt:variant>
        <vt:i4>5</vt:i4>
      </vt:variant>
      <vt:variant>
        <vt:lpwstr>mailto:Kate.Wilkins@arb.ca.gov</vt:lpwstr>
      </vt:variant>
      <vt:variant>
        <vt:lpwstr/>
      </vt:variant>
      <vt:variant>
        <vt:i4>4194422</vt:i4>
      </vt:variant>
      <vt:variant>
        <vt:i4>120</vt:i4>
      </vt:variant>
      <vt:variant>
        <vt:i4>0</vt:i4>
      </vt:variant>
      <vt:variant>
        <vt:i4>5</vt:i4>
      </vt:variant>
      <vt:variant>
        <vt:lpwstr>https://leginfo.legislature.ca.gov/faces/billNavClient.xhtml?bill_id=202120220AB473</vt:lpwstr>
      </vt:variant>
      <vt:variant>
        <vt:lpwstr/>
      </vt:variant>
      <vt:variant>
        <vt:i4>7471134</vt:i4>
      </vt:variant>
      <vt:variant>
        <vt:i4>117</vt:i4>
      </vt:variant>
      <vt:variant>
        <vt:i4>0</vt:i4>
      </vt:variant>
      <vt:variant>
        <vt:i4>5</vt:i4>
      </vt:variant>
      <vt:variant>
        <vt:lpwstr>https://leginfo.legislature.ca.gov/faces/codes_displaySection.xhtml?sectionNum=7924.510&amp;lawCode=GOV</vt:lpwstr>
      </vt:variant>
      <vt:variant>
        <vt:lpwstr/>
      </vt:variant>
      <vt:variant>
        <vt:i4>7471199</vt:i4>
      </vt:variant>
      <vt:variant>
        <vt:i4>114</vt:i4>
      </vt:variant>
      <vt:variant>
        <vt:i4>0</vt:i4>
      </vt:variant>
      <vt:variant>
        <vt:i4>5</vt:i4>
      </vt:variant>
      <vt:variant>
        <vt:lpwstr>mailto:Matthew.Botill@arb.ca.gov</vt:lpwstr>
      </vt:variant>
      <vt:variant>
        <vt:lpwstr/>
      </vt:variant>
      <vt:variant>
        <vt:i4>2621461</vt:i4>
      </vt:variant>
      <vt:variant>
        <vt:i4>111</vt:i4>
      </vt:variant>
      <vt:variant>
        <vt:i4>0</vt:i4>
      </vt:variant>
      <vt:variant>
        <vt:i4>5</vt:i4>
      </vt:variant>
      <vt:variant>
        <vt:lpwstr>mailto:Anil.Baral@arb.ca.gov</vt:lpwstr>
      </vt:variant>
      <vt:variant>
        <vt:lpwstr/>
      </vt:variant>
      <vt:variant>
        <vt:i4>5439598</vt:i4>
      </vt:variant>
      <vt:variant>
        <vt:i4>108</vt:i4>
      </vt:variant>
      <vt:variant>
        <vt:i4>0</vt:i4>
      </vt:variant>
      <vt:variant>
        <vt:i4>5</vt:i4>
      </vt:variant>
      <vt:variant>
        <vt:lpwstr>mailto:Kate.Wilkins@arb.ca.gov</vt:lpwstr>
      </vt:variant>
      <vt:variant>
        <vt:lpwstr/>
      </vt:variant>
      <vt:variant>
        <vt:i4>7471199</vt:i4>
      </vt:variant>
      <vt:variant>
        <vt:i4>105</vt:i4>
      </vt:variant>
      <vt:variant>
        <vt:i4>0</vt:i4>
      </vt:variant>
      <vt:variant>
        <vt:i4>5</vt:i4>
      </vt:variant>
      <vt:variant>
        <vt:lpwstr>mailto:Matthew.Botill@arb.ca.gov</vt:lpwstr>
      </vt:variant>
      <vt:variant>
        <vt:lpwstr/>
      </vt:variant>
      <vt:variant>
        <vt:i4>2621461</vt:i4>
      </vt:variant>
      <vt:variant>
        <vt:i4>102</vt:i4>
      </vt:variant>
      <vt:variant>
        <vt:i4>0</vt:i4>
      </vt:variant>
      <vt:variant>
        <vt:i4>5</vt:i4>
      </vt:variant>
      <vt:variant>
        <vt:lpwstr>mailto:Anil.Baral@arb.ca.gov</vt:lpwstr>
      </vt:variant>
      <vt:variant>
        <vt:lpwstr/>
      </vt:variant>
      <vt:variant>
        <vt:i4>2490392</vt:i4>
      </vt:variant>
      <vt:variant>
        <vt:i4>99</vt:i4>
      </vt:variant>
      <vt:variant>
        <vt:i4>0</vt:i4>
      </vt:variant>
      <vt:variant>
        <vt:i4>5</vt:i4>
      </vt:variant>
      <vt:variant>
        <vt:lpwstr>mailto:Benjamin.Nicholson@arb.ca.gov</vt:lpwstr>
      </vt:variant>
      <vt:variant>
        <vt:lpwstr/>
      </vt:variant>
      <vt:variant>
        <vt:i4>7798857</vt:i4>
      </vt:variant>
      <vt:variant>
        <vt:i4>96</vt:i4>
      </vt:variant>
      <vt:variant>
        <vt:i4>0</vt:i4>
      </vt:variant>
      <vt:variant>
        <vt:i4>5</vt:i4>
      </vt:variant>
      <vt:variant>
        <vt:lpwstr>mailto:Jordan.Ramalingam@arb.ca.gov</vt:lpwstr>
      </vt:variant>
      <vt:variant>
        <vt:lpwstr/>
      </vt:variant>
      <vt:variant>
        <vt:i4>2490392</vt:i4>
      </vt:variant>
      <vt:variant>
        <vt:i4>93</vt:i4>
      </vt:variant>
      <vt:variant>
        <vt:i4>0</vt:i4>
      </vt:variant>
      <vt:variant>
        <vt:i4>5</vt:i4>
      </vt:variant>
      <vt:variant>
        <vt:lpwstr>mailto:Benjamin.Nicholson@arb.ca.gov</vt:lpwstr>
      </vt:variant>
      <vt:variant>
        <vt:lpwstr/>
      </vt:variant>
      <vt:variant>
        <vt:i4>7798857</vt:i4>
      </vt:variant>
      <vt:variant>
        <vt:i4>90</vt:i4>
      </vt:variant>
      <vt:variant>
        <vt:i4>0</vt:i4>
      </vt:variant>
      <vt:variant>
        <vt:i4>5</vt:i4>
      </vt:variant>
      <vt:variant>
        <vt:lpwstr>mailto:Jordan.Ramalingam@arb.ca.gov</vt:lpwstr>
      </vt:variant>
      <vt:variant>
        <vt:lpwstr/>
      </vt:variant>
      <vt:variant>
        <vt:i4>2490392</vt:i4>
      </vt:variant>
      <vt:variant>
        <vt:i4>87</vt:i4>
      </vt:variant>
      <vt:variant>
        <vt:i4>0</vt:i4>
      </vt:variant>
      <vt:variant>
        <vt:i4>5</vt:i4>
      </vt:variant>
      <vt:variant>
        <vt:lpwstr>mailto:Benjamin.Nicholson@arb.ca.gov</vt:lpwstr>
      </vt:variant>
      <vt:variant>
        <vt:lpwstr/>
      </vt:variant>
      <vt:variant>
        <vt:i4>2490392</vt:i4>
      </vt:variant>
      <vt:variant>
        <vt:i4>84</vt:i4>
      </vt:variant>
      <vt:variant>
        <vt:i4>0</vt:i4>
      </vt:variant>
      <vt:variant>
        <vt:i4>5</vt:i4>
      </vt:variant>
      <vt:variant>
        <vt:lpwstr>mailto:Benjamin.Nicholson@arb.ca.gov</vt:lpwstr>
      </vt:variant>
      <vt:variant>
        <vt:lpwstr/>
      </vt:variant>
      <vt:variant>
        <vt:i4>6422603</vt:i4>
      </vt:variant>
      <vt:variant>
        <vt:i4>81</vt:i4>
      </vt:variant>
      <vt:variant>
        <vt:i4>0</vt:i4>
      </vt:variant>
      <vt:variant>
        <vt:i4>5</vt:i4>
      </vt:variant>
      <vt:variant>
        <vt:lpwstr>mailto:Gabriel.Monroe@arb.ca.gov</vt:lpwstr>
      </vt:variant>
      <vt:variant>
        <vt:lpwstr/>
      </vt:variant>
      <vt:variant>
        <vt:i4>2490392</vt:i4>
      </vt:variant>
      <vt:variant>
        <vt:i4>78</vt:i4>
      </vt:variant>
      <vt:variant>
        <vt:i4>0</vt:i4>
      </vt:variant>
      <vt:variant>
        <vt:i4>5</vt:i4>
      </vt:variant>
      <vt:variant>
        <vt:lpwstr>mailto:Benjamin.Nicholson@arb.ca.gov</vt:lpwstr>
      </vt:variant>
      <vt:variant>
        <vt:lpwstr/>
      </vt:variant>
      <vt:variant>
        <vt:i4>7798857</vt:i4>
      </vt:variant>
      <vt:variant>
        <vt:i4>75</vt:i4>
      </vt:variant>
      <vt:variant>
        <vt:i4>0</vt:i4>
      </vt:variant>
      <vt:variant>
        <vt:i4>5</vt:i4>
      </vt:variant>
      <vt:variant>
        <vt:lpwstr>mailto:Jordan.Ramalingam@arb.ca.gov</vt:lpwstr>
      </vt:variant>
      <vt:variant>
        <vt:lpwstr/>
      </vt:variant>
      <vt:variant>
        <vt:i4>2490392</vt:i4>
      </vt:variant>
      <vt:variant>
        <vt:i4>72</vt:i4>
      </vt:variant>
      <vt:variant>
        <vt:i4>0</vt:i4>
      </vt:variant>
      <vt:variant>
        <vt:i4>5</vt:i4>
      </vt:variant>
      <vt:variant>
        <vt:lpwstr>mailto:Benjamin.Nicholson@arb.ca.gov</vt:lpwstr>
      </vt:variant>
      <vt:variant>
        <vt:lpwstr/>
      </vt:variant>
      <vt:variant>
        <vt:i4>7798857</vt:i4>
      </vt:variant>
      <vt:variant>
        <vt:i4>69</vt:i4>
      </vt:variant>
      <vt:variant>
        <vt:i4>0</vt:i4>
      </vt:variant>
      <vt:variant>
        <vt:i4>5</vt:i4>
      </vt:variant>
      <vt:variant>
        <vt:lpwstr>mailto:Jordan.Ramalingam@arb.ca.gov</vt:lpwstr>
      </vt:variant>
      <vt:variant>
        <vt:lpwstr/>
      </vt:variant>
      <vt:variant>
        <vt:i4>2621461</vt:i4>
      </vt:variant>
      <vt:variant>
        <vt:i4>66</vt:i4>
      </vt:variant>
      <vt:variant>
        <vt:i4>0</vt:i4>
      </vt:variant>
      <vt:variant>
        <vt:i4>5</vt:i4>
      </vt:variant>
      <vt:variant>
        <vt:lpwstr>mailto:Anil.Baral@arb.ca.gov</vt:lpwstr>
      </vt:variant>
      <vt:variant>
        <vt:lpwstr/>
      </vt:variant>
      <vt:variant>
        <vt:i4>2621461</vt:i4>
      </vt:variant>
      <vt:variant>
        <vt:i4>63</vt:i4>
      </vt:variant>
      <vt:variant>
        <vt:i4>0</vt:i4>
      </vt:variant>
      <vt:variant>
        <vt:i4>5</vt:i4>
      </vt:variant>
      <vt:variant>
        <vt:lpwstr>mailto:Anil.Baral@arb.ca.gov</vt:lpwstr>
      </vt:variant>
      <vt:variant>
        <vt:lpwstr/>
      </vt:variant>
      <vt:variant>
        <vt:i4>5439598</vt:i4>
      </vt:variant>
      <vt:variant>
        <vt:i4>60</vt:i4>
      </vt:variant>
      <vt:variant>
        <vt:i4>0</vt:i4>
      </vt:variant>
      <vt:variant>
        <vt:i4>5</vt:i4>
      </vt:variant>
      <vt:variant>
        <vt:lpwstr>mailto:Kate.Wilkins@arb.ca.gov</vt:lpwstr>
      </vt:variant>
      <vt:variant>
        <vt:lpwstr/>
      </vt:variant>
      <vt:variant>
        <vt:i4>2621461</vt:i4>
      </vt:variant>
      <vt:variant>
        <vt:i4>57</vt:i4>
      </vt:variant>
      <vt:variant>
        <vt:i4>0</vt:i4>
      </vt:variant>
      <vt:variant>
        <vt:i4>5</vt:i4>
      </vt:variant>
      <vt:variant>
        <vt:lpwstr>mailto:Anil.Baral@arb.ca.gov</vt:lpwstr>
      </vt:variant>
      <vt:variant>
        <vt:lpwstr/>
      </vt:variant>
      <vt:variant>
        <vt:i4>2621461</vt:i4>
      </vt:variant>
      <vt:variant>
        <vt:i4>54</vt:i4>
      </vt:variant>
      <vt:variant>
        <vt:i4>0</vt:i4>
      </vt:variant>
      <vt:variant>
        <vt:i4>5</vt:i4>
      </vt:variant>
      <vt:variant>
        <vt:lpwstr>mailto:Anil.Baral@arb.ca.gov</vt:lpwstr>
      </vt:variant>
      <vt:variant>
        <vt:lpwstr/>
      </vt:variant>
      <vt:variant>
        <vt:i4>6094969</vt:i4>
      </vt:variant>
      <vt:variant>
        <vt:i4>51</vt:i4>
      </vt:variant>
      <vt:variant>
        <vt:i4>0</vt:i4>
      </vt:variant>
      <vt:variant>
        <vt:i4>5</vt:i4>
      </vt:variant>
      <vt:variant>
        <vt:lpwstr>mailto:jacob.englander@arb.ca.gov</vt:lpwstr>
      </vt:variant>
      <vt:variant>
        <vt:lpwstr/>
      </vt:variant>
      <vt:variant>
        <vt:i4>6094969</vt:i4>
      </vt:variant>
      <vt:variant>
        <vt:i4>48</vt:i4>
      </vt:variant>
      <vt:variant>
        <vt:i4>0</vt:i4>
      </vt:variant>
      <vt:variant>
        <vt:i4>5</vt:i4>
      </vt:variant>
      <vt:variant>
        <vt:lpwstr>mailto:jacob.englander@arb.ca.gov</vt:lpwstr>
      </vt:variant>
      <vt:variant>
        <vt:lpwstr/>
      </vt:variant>
      <vt:variant>
        <vt:i4>6094969</vt:i4>
      </vt:variant>
      <vt:variant>
        <vt:i4>45</vt:i4>
      </vt:variant>
      <vt:variant>
        <vt:i4>0</vt:i4>
      </vt:variant>
      <vt:variant>
        <vt:i4>5</vt:i4>
      </vt:variant>
      <vt:variant>
        <vt:lpwstr>mailto:jacob.englander@arb.ca.gov</vt:lpwstr>
      </vt:variant>
      <vt:variant>
        <vt:lpwstr/>
      </vt:variant>
      <vt:variant>
        <vt:i4>7471199</vt:i4>
      </vt:variant>
      <vt:variant>
        <vt:i4>42</vt:i4>
      </vt:variant>
      <vt:variant>
        <vt:i4>0</vt:i4>
      </vt:variant>
      <vt:variant>
        <vt:i4>5</vt:i4>
      </vt:variant>
      <vt:variant>
        <vt:lpwstr>mailto:Matthew.Botill@arb.ca.gov</vt:lpwstr>
      </vt:variant>
      <vt:variant>
        <vt:lpwstr/>
      </vt:variant>
      <vt:variant>
        <vt:i4>7798857</vt:i4>
      </vt:variant>
      <vt:variant>
        <vt:i4>39</vt:i4>
      </vt:variant>
      <vt:variant>
        <vt:i4>0</vt:i4>
      </vt:variant>
      <vt:variant>
        <vt:i4>5</vt:i4>
      </vt:variant>
      <vt:variant>
        <vt:lpwstr>mailto:Jordan.Ramalingam@arb.ca.gov</vt:lpwstr>
      </vt:variant>
      <vt:variant>
        <vt:lpwstr/>
      </vt:variant>
      <vt:variant>
        <vt:i4>1114145</vt:i4>
      </vt:variant>
      <vt:variant>
        <vt:i4>36</vt:i4>
      </vt:variant>
      <vt:variant>
        <vt:i4>0</vt:i4>
      </vt:variant>
      <vt:variant>
        <vt:i4>5</vt:i4>
      </vt:variant>
      <vt:variant>
        <vt:lpwstr>mailto:Rajinder.Sahota@arb.ca.gov</vt:lpwstr>
      </vt:variant>
      <vt:variant>
        <vt:lpwstr/>
      </vt:variant>
      <vt:variant>
        <vt:i4>7471199</vt:i4>
      </vt:variant>
      <vt:variant>
        <vt:i4>33</vt:i4>
      </vt:variant>
      <vt:variant>
        <vt:i4>0</vt:i4>
      </vt:variant>
      <vt:variant>
        <vt:i4>5</vt:i4>
      </vt:variant>
      <vt:variant>
        <vt:lpwstr>mailto:Matthew.Botill@arb.ca.gov</vt:lpwstr>
      </vt:variant>
      <vt:variant>
        <vt:lpwstr/>
      </vt:variant>
      <vt:variant>
        <vt:i4>1114145</vt:i4>
      </vt:variant>
      <vt:variant>
        <vt:i4>30</vt:i4>
      </vt:variant>
      <vt:variant>
        <vt:i4>0</vt:i4>
      </vt:variant>
      <vt:variant>
        <vt:i4>5</vt:i4>
      </vt:variant>
      <vt:variant>
        <vt:lpwstr>mailto:Rajinder.Sahota@arb.ca.gov</vt:lpwstr>
      </vt:variant>
      <vt:variant>
        <vt:lpwstr/>
      </vt:variant>
      <vt:variant>
        <vt:i4>5439598</vt:i4>
      </vt:variant>
      <vt:variant>
        <vt:i4>27</vt:i4>
      </vt:variant>
      <vt:variant>
        <vt:i4>0</vt:i4>
      </vt:variant>
      <vt:variant>
        <vt:i4>5</vt:i4>
      </vt:variant>
      <vt:variant>
        <vt:lpwstr>mailto:Kate.Wilkins@arb.ca.gov</vt:lpwstr>
      </vt:variant>
      <vt:variant>
        <vt:lpwstr/>
      </vt:variant>
      <vt:variant>
        <vt:i4>1114145</vt:i4>
      </vt:variant>
      <vt:variant>
        <vt:i4>24</vt:i4>
      </vt:variant>
      <vt:variant>
        <vt:i4>0</vt:i4>
      </vt:variant>
      <vt:variant>
        <vt:i4>5</vt:i4>
      </vt:variant>
      <vt:variant>
        <vt:lpwstr>mailto:Rajinder.Sahota@arb.ca.gov</vt:lpwstr>
      </vt:variant>
      <vt:variant>
        <vt:lpwstr/>
      </vt:variant>
      <vt:variant>
        <vt:i4>7471199</vt:i4>
      </vt:variant>
      <vt:variant>
        <vt:i4>21</vt:i4>
      </vt:variant>
      <vt:variant>
        <vt:i4>0</vt:i4>
      </vt:variant>
      <vt:variant>
        <vt:i4>5</vt:i4>
      </vt:variant>
      <vt:variant>
        <vt:lpwstr>mailto:Matthew.Botill@arb.ca.gov</vt:lpwstr>
      </vt:variant>
      <vt:variant>
        <vt:lpwstr/>
      </vt:variant>
      <vt:variant>
        <vt:i4>5439598</vt:i4>
      </vt:variant>
      <vt:variant>
        <vt:i4>18</vt:i4>
      </vt:variant>
      <vt:variant>
        <vt:i4>0</vt:i4>
      </vt:variant>
      <vt:variant>
        <vt:i4>5</vt:i4>
      </vt:variant>
      <vt:variant>
        <vt:lpwstr>mailto:Kate.Wilkins@arb.ca.gov</vt:lpwstr>
      </vt:variant>
      <vt:variant>
        <vt:lpwstr/>
      </vt:variant>
      <vt:variant>
        <vt:i4>2621461</vt:i4>
      </vt:variant>
      <vt:variant>
        <vt:i4>15</vt:i4>
      </vt:variant>
      <vt:variant>
        <vt:i4>0</vt:i4>
      </vt:variant>
      <vt:variant>
        <vt:i4>5</vt:i4>
      </vt:variant>
      <vt:variant>
        <vt:lpwstr>mailto:Anil.Baral@arb.ca.gov</vt:lpwstr>
      </vt:variant>
      <vt:variant>
        <vt:lpwstr/>
      </vt:variant>
      <vt:variant>
        <vt:i4>2621461</vt:i4>
      </vt:variant>
      <vt:variant>
        <vt:i4>12</vt:i4>
      </vt:variant>
      <vt:variant>
        <vt:i4>0</vt:i4>
      </vt:variant>
      <vt:variant>
        <vt:i4>5</vt:i4>
      </vt:variant>
      <vt:variant>
        <vt:lpwstr>mailto:Anil.Baral@arb.ca.gov</vt:lpwstr>
      </vt:variant>
      <vt:variant>
        <vt:lpwstr/>
      </vt:variant>
      <vt:variant>
        <vt:i4>7798857</vt:i4>
      </vt:variant>
      <vt:variant>
        <vt:i4>9</vt:i4>
      </vt:variant>
      <vt:variant>
        <vt:i4>0</vt:i4>
      </vt:variant>
      <vt:variant>
        <vt:i4>5</vt:i4>
      </vt:variant>
      <vt:variant>
        <vt:lpwstr>mailto:Jordan.Ramalingam@arb.ca.gov</vt:lpwstr>
      </vt:variant>
      <vt:variant>
        <vt:lpwstr/>
      </vt:variant>
      <vt:variant>
        <vt:i4>7798857</vt:i4>
      </vt:variant>
      <vt:variant>
        <vt:i4>6</vt:i4>
      </vt:variant>
      <vt:variant>
        <vt:i4>0</vt:i4>
      </vt:variant>
      <vt:variant>
        <vt:i4>5</vt:i4>
      </vt:variant>
      <vt:variant>
        <vt:lpwstr>mailto:Jordan.Ramalingam@arb.ca.gov</vt:lpwstr>
      </vt:variant>
      <vt:variant>
        <vt:lpwstr/>
      </vt:variant>
      <vt:variant>
        <vt:i4>7798857</vt:i4>
      </vt:variant>
      <vt:variant>
        <vt:i4>3</vt:i4>
      </vt:variant>
      <vt:variant>
        <vt:i4>0</vt:i4>
      </vt:variant>
      <vt:variant>
        <vt:i4>5</vt:i4>
      </vt:variant>
      <vt:variant>
        <vt:lpwstr>mailto:Jordan.Ramalingam@arb.ca.gov</vt:lpwstr>
      </vt:variant>
      <vt:variant>
        <vt:lpwstr/>
      </vt:variant>
      <vt:variant>
        <vt:i4>2490392</vt:i4>
      </vt:variant>
      <vt:variant>
        <vt:i4>0</vt:i4>
      </vt:variant>
      <vt:variant>
        <vt:i4>0</vt:i4>
      </vt:variant>
      <vt:variant>
        <vt:i4>5</vt:i4>
      </vt:variant>
      <vt:variant>
        <vt:lpwstr>mailto:Benjamin.Nicholson@arb.ca.gov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Castellano, Katrina@ARB</dc:creator>
  <cp:keywords/>
  <dc:description/>
  <cp:lastModifiedBy>Ira Dassa</cp:lastModifiedBy>
  <cp:revision>48</cp:revision>
  <cp:lastPrinted>2023-12-19T20:32:00Z</cp:lastPrinted>
  <dcterms:created xsi:type="dcterms:W3CDTF">2024-02-11T00:42:00Z</dcterms:created>
  <dcterms:modified xsi:type="dcterms:W3CDTF">2024-02-16T21:04:00Z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0x010100580DC1C493420148916AA5280AC438CC</vt:lpwstr>
  </property>
  <property fmtid="{D5CDD505-2E9C-101B-9397-08002B2CF9AE}" pid="3" name="MediaServiceImageTags">
    <vt:lpwstr/>
  </property>
  <property fmtid="{D5CDD505-2E9C-101B-9397-08002B2CF9AE}" pid="4" name="GrammarlyDocumentId">
    <vt:lpwstr>6ed32bf830d0c2980c6929a18299661ce220a0adb04c247478cb6e9a24c02876</vt:lpwstr>
  </property>
  <property fmtid="{D5CDD505-2E9C-101B-9397-08002B2CF9AE}" pid="5" name="_dlc_DocIdItemGuid">
    <vt:lpwstr>01a2ac3f-d336-43e9-aa66-ee9cbd8c31cf</vt:lpwstr>
  </property>
</Properties>
</file>